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F635BC" w:rsidRPr="0049212B" w14:paraId="635A81C5" w14:textId="77777777" w:rsidTr="0049212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80C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49212B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F11" w14:textId="77777777" w:rsidR="0049212B" w:rsidRPr="0049212B" w:rsidRDefault="008A702F" w:rsidP="008D4E6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hyperlink r:id="rId7" w:history="1">
              <w:r w:rsidR="008D4E6B" w:rsidRPr="008D4E6B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3634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395D" w14:textId="77777777" w:rsidR="0049212B" w:rsidRPr="0049212B" w:rsidRDefault="007C6111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7C6111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22314C5E" w14:textId="77777777" w:rsidR="0049212B" w:rsidRPr="0049212B" w:rsidRDefault="0049212B" w:rsidP="0049212B"/>
    <w:p w14:paraId="584B77E8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0152A" w:rsidRPr="0049212B" w14:paraId="5EA7A933" w14:textId="77777777" w:rsidTr="0049212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D3D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4D2" w14:textId="0BC14FCE" w:rsidR="0049212B" w:rsidRPr="0049212B" w:rsidRDefault="008859D7" w:rsidP="004921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September </w:t>
            </w:r>
            <w:r w:rsidR="001C459D">
              <w:rPr>
                <w:rFonts w:ascii="Arial" w:hAnsi="Arial"/>
              </w:rPr>
              <w:t>24</w:t>
            </w:r>
            <w:r w:rsidR="003D5896">
              <w:rPr>
                <w:rFonts w:ascii="Arial" w:hAnsi="Arial"/>
              </w:rPr>
              <w:t>,</w:t>
            </w:r>
            <w:r w:rsidR="00CF1A4F">
              <w:rPr>
                <w:rFonts w:ascii="Arial" w:hAnsi="Arial"/>
              </w:rPr>
              <w:t xml:space="preserve"> 2023</w:t>
            </w:r>
          </w:p>
        </w:tc>
      </w:tr>
    </w:tbl>
    <w:p w14:paraId="6112EC5B" w14:textId="77777777" w:rsidR="0049212B" w:rsidRPr="0049212B" w:rsidRDefault="0049212B" w:rsidP="0049212B"/>
    <w:p w14:paraId="2E024F4D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635BC" w:rsidRPr="0049212B" w14:paraId="576CB4C4" w14:textId="77777777" w:rsidTr="0049212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91A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F635BC" w:rsidRPr="0049212B" w14:paraId="38F7AEF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B4B9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72A4D7CC" w14:textId="7D8BAC2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John Schmall</w:t>
            </w:r>
            <w:r w:rsidR="003D5896">
              <w:rPr>
                <w:rFonts w:ascii="Arial" w:hAnsi="Arial"/>
              </w:rPr>
              <w:t>; Troy Anderson</w:t>
            </w:r>
          </w:p>
        </w:tc>
      </w:tr>
      <w:tr w:rsidR="00F635BC" w:rsidRPr="0049212B" w14:paraId="76FED785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35B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6279152" w14:textId="15F6674F" w:rsidR="007C6111" w:rsidRPr="0049212B" w:rsidRDefault="008A702F" w:rsidP="007C6111">
            <w:pPr>
              <w:rPr>
                <w:rFonts w:ascii="Arial" w:hAnsi="Arial"/>
              </w:rPr>
            </w:pPr>
            <w:hyperlink r:id="rId8" w:history="1">
              <w:r w:rsidR="003D5896" w:rsidRPr="00A7334F">
                <w:rPr>
                  <w:rStyle w:val="Hyperlink"/>
                  <w:rFonts w:ascii="Arial" w:hAnsi="Arial"/>
                </w:rPr>
                <w:t>john.schmall@ercot.com</w:t>
              </w:r>
            </w:hyperlink>
            <w:r w:rsidR="003D5896">
              <w:rPr>
                <w:rStyle w:val="Hyperlink"/>
                <w:rFonts w:ascii="Arial" w:hAnsi="Arial"/>
              </w:rPr>
              <w:t>; troy.anderson@ercot.com</w:t>
            </w:r>
            <w:r w:rsidR="008D4E6B">
              <w:rPr>
                <w:rFonts w:ascii="Arial" w:hAnsi="Arial"/>
              </w:rPr>
              <w:t xml:space="preserve">   </w:t>
            </w:r>
            <w:r w:rsidR="007C6111" w:rsidRPr="008D4E6B">
              <w:rPr>
                <w:rFonts w:ascii="Arial" w:hAnsi="Arial"/>
              </w:rPr>
              <w:t xml:space="preserve"> </w:t>
            </w:r>
          </w:p>
        </w:tc>
      </w:tr>
      <w:tr w:rsidR="00F635BC" w:rsidRPr="0049212B" w14:paraId="6C4AA923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F644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525A4660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ERCOT</w:t>
            </w:r>
          </w:p>
        </w:tc>
      </w:tr>
      <w:tr w:rsidR="00F635BC" w:rsidRPr="0049212B" w14:paraId="4C96D4C9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A2DF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4001ED" w14:textId="464B07E8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512-248-4243</w:t>
            </w:r>
            <w:r w:rsidR="003D5896">
              <w:rPr>
                <w:rFonts w:ascii="Arial" w:hAnsi="Arial"/>
              </w:rPr>
              <w:t>; 512-248-3905</w:t>
            </w:r>
          </w:p>
        </w:tc>
      </w:tr>
      <w:tr w:rsidR="00F635BC" w:rsidRPr="0049212B" w14:paraId="5CD2783E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0E3E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06253798" w14:textId="77777777" w:rsidR="007C6111" w:rsidRPr="0049212B" w:rsidRDefault="007C6111" w:rsidP="007C6111">
            <w:pPr>
              <w:rPr>
                <w:rFonts w:ascii="Arial" w:hAnsi="Arial"/>
              </w:rPr>
            </w:pPr>
          </w:p>
        </w:tc>
      </w:tr>
      <w:tr w:rsidR="00F635BC" w:rsidRPr="0049212B" w14:paraId="5C153EF8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BAF1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1F6FEB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Not Applicable</w:t>
            </w:r>
          </w:p>
        </w:tc>
      </w:tr>
    </w:tbl>
    <w:p w14:paraId="361D9D91" w14:textId="77777777" w:rsidR="0049212B" w:rsidRPr="0049212B" w:rsidRDefault="0049212B" w:rsidP="0049212B">
      <w:pPr>
        <w:rPr>
          <w:rFonts w:ascii="Arial" w:hAnsi="Arial"/>
        </w:rPr>
      </w:pPr>
    </w:p>
    <w:p w14:paraId="2932859D" w14:textId="77777777" w:rsidR="0049212B" w:rsidRPr="0049212B" w:rsidRDefault="0049212B" w:rsidP="0049212B">
      <w:pPr>
        <w:rPr>
          <w:rFonts w:ascii="Arial" w:hAnsi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9212B" w:rsidRPr="0049212B" w14:paraId="3C9ABA65" w14:textId="77777777" w:rsidTr="0049212B">
        <w:trPr>
          <w:trHeight w:val="422"/>
          <w:jc w:val="center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BE2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Comments</w:t>
            </w:r>
          </w:p>
        </w:tc>
      </w:tr>
    </w:tbl>
    <w:p w14:paraId="212187F1" w14:textId="4BB4B987" w:rsidR="003D5896" w:rsidRDefault="003D5896" w:rsidP="000151BD">
      <w:pPr>
        <w:spacing w:before="120"/>
        <w:rPr>
          <w:rFonts w:ascii="Arial" w:hAnsi="Arial"/>
        </w:rPr>
      </w:pPr>
      <w:r w:rsidRPr="003D5896">
        <w:rPr>
          <w:rFonts w:ascii="Arial" w:hAnsi="Arial"/>
        </w:rPr>
        <w:t xml:space="preserve">ERCOT </w:t>
      </w:r>
      <w:r w:rsidR="00602D34">
        <w:rPr>
          <w:rFonts w:ascii="Arial" w:hAnsi="Arial"/>
        </w:rPr>
        <w:t xml:space="preserve">respectfully </w:t>
      </w:r>
      <w:r w:rsidR="002B1221">
        <w:rPr>
          <w:rFonts w:ascii="Arial" w:hAnsi="Arial"/>
        </w:rPr>
        <w:t>asks</w:t>
      </w:r>
      <w:r w:rsidR="00602D34">
        <w:rPr>
          <w:rFonts w:ascii="Arial" w:hAnsi="Arial"/>
        </w:rPr>
        <w:t xml:space="preserve"> </w:t>
      </w:r>
      <w:r w:rsidRPr="003D5896">
        <w:rPr>
          <w:rFonts w:ascii="Arial" w:hAnsi="Arial"/>
        </w:rPr>
        <w:t xml:space="preserve">TAC </w:t>
      </w:r>
      <w:r w:rsidR="002B1221">
        <w:rPr>
          <w:rFonts w:ascii="Arial" w:hAnsi="Arial"/>
        </w:rPr>
        <w:t xml:space="preserve">to </w:t>
      </w:r>
      <w:r w:rsidRPr="003D5896">
        <w:rPr>
          <w:rFonts w:ascii="Arial" w:hAnsi="Arial"/>
        </w:rPr>
        <w:t xml:space="preserve">table </w:t>
      </w:r>
      <w:r w:rsidR="00366DB4">
        <w:rPr>
          <w:rFonts w:ascii="Arial" w:hAnsi="Arial"/>
        </w:rPr>
        <w:t>Nodal Operating Guide Revision Request (</w:t>
      </w:r>
      <w:r w:rsidRPr="003D5896">
        <w:rPr>
          <w:rFonts w:ascii="Arial" w:hAnsi="Arial"/>
        </w:rPr>
        <w:t>NOGRR</w:t>
      </w:r>
      <w:r w:rsidR="00366DB4">
        <w:rPr>
          <w:rFonts w:ascii="Arial" w:hAnsi="Arial"/>
        </w:rPr>
        <w:t xml:space="preserve">) </w:t>
      </w:r>
      <w:r w:rsidRPr="003D5896">
        <w:rPr>
          <w:rFonts w:ascii="Arial" w:hAnsi="Arial"/>
        </w:rPr>
        <w:t xml:space="preserve">245 </w:t>
      </w:r>
      <w:r w:rsidR="002B1221">
        <w:rPr>
          <w:rFonts w:ascii="Arial" w:hAnsi="Arial"/>
        </w:rPr>
        <w:t>(</w:t>
      </w:r>
      <w:r w:rsidRPr="003D5896">
        <w:rPr>
          <w:rFonts w:ascii="Arial" w:hAnsi="Arial"/>
        </w:rPr>
        <w:t xml:space="preserve">at </w:t>
      </w:r>
      <w:r w:rsidR="00605D1C">
        <w:rPr>
          <w:rFonts w:ascii="Arial" w:hAnsi="Arial"/>
        </w:rPr>
        <w:t>its</w:t>
      </w:r>
      <w:r w:rsidRPr="003D5896">
        <w:rPr>
          <w:rFonts w:ascii="Arial" w:hAnsi="Arial"/>
        </w:rPr>
        <w:t xml:space="preserve"> September 26,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meeting</w:t>
      </w:r>
      <w:r w:rsidR="002B1221">
        <w:rPr>
          <w:rFonts w:ascii="Arial" w:hAnsi="Arial"/>
        </w:rPr>
        <w:t>)</w:t>
      </w:r>
      <w:r w:rsidR="00E036B1">
        <w:rPr>
          <w:rFonts w:ascii="Arial" w:hAnsi="Arial"/>
        </w:rPr>
        <w:t xml:space="preserve"> to provide </w:t>
      </w:r>
      <w:r w:rsidRPr="003D5896">
        <w:rPr>
          <w:rFonts w:ascii="Arial" w:hAnsi="Arial"/>
        </w:rPr>
        <w:t xml:space="preserve">ERCOT </w:t>
      </w:r>
      <w:r w:rsidR="002B1221">
        <w:rPr>
          <w:rFonts w:ascii="Arial" w:hAnsi="Arial"/>
        </w:rPr>
        <w:t xml:space="preserve">sufficient </w:t>
      </w:r>
      <w:r w:rsidRPr="003D5896">
        <w:rPr>
          <w:rFonts w:ascii="Arial" w:hAnsi="Arial"/>
        </w:rPr>
        <w:t>time to update the Impact Analysis for NOGRR245</w:t>
      </w:r>
      <w:r w:rsidR="000151BD">
        <w:rPr>
          <w:rFonts w:ascii="Arial" w:hAnsi="Arial"/>
        </w:rPr>
        <w:t xml:space="preserve"> and</w:t>
      </w:r>
      <w:r w:rsidR="00602D34">
        <w:rPr>
          <w:rFonts w:ascii="Arial" w:hAnsi="Arial"/>
        </w:rPr>
        <w:t xml:space="preserve"> gather information from Resource Entities and original equipment manufacturers</w:t>
      </w:r>
      <w:r w:rsidR="00366DB4">
        <w:rPr>
          <w:rFonts w:ascii="Arial" w:hAnsi="Arial"/>
        </w:rPr>
        <w:t xml:space="preserve"> (</w:t>
      </w:r>
      <w:r w:rsidR="001C459D">
        <w:rPr>
          <w:rFonts w:ascii="Arial" w:hAnsi="Arial"/>
        </w:rPr>
        <w:t>“</w:t>
      </w:r>
      <w:r w:rsidR="00366DB4">
        <w:rPr>
          <w:rFonts w:ascii="Arial" w:hAnsi="Arial"/>
        </w:rPr>
        <w:t>OEMs</w:t>
      </w:r>
      <w:r w:rsidR="001C459D">
        <w:rPr>
          <w:rFonts w:ascii="Arial" w:hAnsi="Arial"/>
        </w:rPr>
        <w:t>”</w:t>
      </w:r>
      <w:r w:rsidR="00366DB4">
        <w:rPr>
          <w:rFonts w:ascii="Arial" w:hAnsi="Arial"/>
        </w:rPr>
        <w:t>)</w:t>
      </w:r>
      <w:r w:rsidR="000151BD">
        <w:rPr>
          <w:rFonts w:ascii="Arial" w:hAnsi="Arial"/>
        </w:rPr>
        <w:t>.</w:t>
      </w:r>
      <w:r w:rsidR="00366DB4">
        <w:rPr>
          <w:rFonts w:ascii="Arial" w:hAnsi="Arial"/>
        </w:rPr>
        <w:t xml:space="preserve">  ERCOT believes that TAC should have all available information in front of it before making its recommendation to the ERCOT Board.</w:t>
      </w:r>
    </w:p>
    <w:p w14:paraId="042BB4DB" w14:textId="77777777" w:rsidR="000151BD" w:rsidRPr="003D5896" w:rsidRDefault="000151BD" w:rsidP="000151BD">
      <w:pPr>
        <w:spacing w:before="120"/>
        <w:rPr>
          <w:rFonts w:ascii="Arial" w:hAnsi="Arial"/>
        </w:rPr>
      </w:pPr>
    </w:p>
    <w:p w14:paraId="5748A20B" w14:textId="54E56E8F" w:rsidR="000151BD" w:rsidRPr="002B1221" w:rsidRDefault="000151BD" w:rsidP="003D5896">
      <w:pPr>
        <w:rPr>
          <w:rFonts w:ascii="Arial" w:hAnsi="Arial"/>
          <w:b/>
          <w:bCs/>
          <w:u w:val="single"/>
        </w:rPr>
      </w:pPr>
      <w:r w:rsidRPr="002B1221">
        <w:rPr>
          <w:rFonts w:ascii="Arial" w:hAnsi="Arial"/>
          <w:b/>
          <w:bCs/>
          <w:u w:val="single"/>
        </w:rPr>
        <w:t>Impact Analysis</w:t>
      </w:r>
    </w:p>
    <w:p w14:paraId="00CF3FAA" w14:textId="77777777" w:rsidR="000151BD" w:rsidRDefault="000151BD" w:rsidP="003D5896">
      <w:pPr>
        <w:rPr>
          <w:rFonts w:ascii="Arial" w:hAnsi="Arial"/>
        </w:rPr>
      </w:pPr>
    </w:p>
    <w:p w14:paraId="29265432" w14:textId="24F6BC58" w:rsidR="000151BD" w:rsidRDefault="000151BD" w:rsidP="000151BD">
      <w:pPr>
        <w:spacing w:before="120"/>
        <w:rPr>
          <w:rFonts w:ascii="Arial" w:hAnsi="Arial"/>
        </w:rPr>
      </w:pPr>
      <w:bookmarkStart w:id="3" w:name="_Hlk146279041"/>
      <w:r w:rsidRPr="003D5896">
        <w:rPr>
          <w:rFonts w:ascii="Arial" w:hAnsi="Arial"/>
        </w:rPr>
        <w:t xml:space="preserve">Pursuant to </w:t>
      </w:r>
      <w:r w:rsidR="00EA29F5">
        <w:rPr>
          <w:rFonts w:ascii="Arial" w:hAnsi="Arial"/>
        </w:rPr>
        <w:t xml:space="preserve">Nodal Operating Guide </w:t>
      </w:r>
      <w:r w:rsidRPr="003D5896">
        <w:rPr>
          <w:rFonts w:ascii="Arial" w:hAnsi="Arial"/>
        </w:rPr>
        <w:t>Section 1.3.3.</w:t>
      </w:r>
      <w:r>
        <w:rPr>
          <w:rFonts w:ascii="Arial" w:hAnsi="Arial"/>
        </w:rPr>
        <w:t>7</w:t>
      </w:r>
      <w:r w:rsidRPr="003D5896">
        <w:rPr>
          <w:rFonts w:ascii="Arial" w:hAnsi="Arial"/>
        </w:rPr>
        <w:t xml:space="preserve">, </w:t>
      </w:r>
      <w:r>
        <w:rPr>
          <w:rFonts w:ascii="Arial" w:hAnsi="Arial"/>
        </w:rPr>
        <w:t>ERCOT Impact Analysis Based on ROS Report</w:t>
      </w:r>
      <w:r w:rsidRPr="003D5896">
        <w:rPr>
          <w:rFonts w:ascii="Arial" w:hAnsi="Arial"/>
        </w:rPr>
        <w:t>, ERCOT proposes an alternative schedule for develop</w:t>
      </w:r>
      <w:r w:rsidR="00C32A7A">
        <w:rPr>
          <w:rFonts w:ascii="Arial" w:hAnsi="Arial"/>
        </w:rPr>
        <w:t>ing</w:t>
      </w:r>
      <w:r w:rsidRPr="003D5896">
        <w:rPr>
          <w:rFonts w:ascii="Arial" w:hAnsi="Arial"/>
        </w:rPr>
        <w:t xml:space="preserve"> an Impact Analysis for NOGRR2</w:t>
      </w:r>
      <w:r>
        <w:rPr>
          <w:rFonts w:ascii="Arial" w:hAnsi="Arial"/>
        </w:rPr>
        <w:t>45</w:t>
      </w:r>
      <w:r w:rsidRPr="003D589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</w:t>
      </w:r>
      <w:r w:rsidRPr="003D5896">
        <w:rPr>
          <w:rFonts w:ascii="Arial" w:hAnsi="Arial"/>
        </w:rPr>
        <w:t xml:space="preserve">ERCOT intends to complete the Impact Analysis prior to the </w:t>
      </w:r>
      <w:r>
        <w:rPr>
          <w:rFonts w:ascii="Arial" w:hAnsi="Arial"/>
        </w:rPr>
        <w:t>October 24</w:t>
      </w:r>
      <w:r w:rsidRPr="003D5896">
        <w:rPr>
          <w:rFonts w:ascii="Arial" w:hAnsi="Arial"/>
        </w:rPr>
        <w:t xml:space="preserve">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</w:t>
      </w:r>
      <w:r>
        <w:rPr>
          <w:rFonts w:ascii="Arial" w:hAnsi="Arial"/>
        </w:rPr>
        <w:t>TAC</w:t>
      </w:r>
      <w:r w:rsidRPr="003D5896">
        <w:rPr>
          <w:rFonts w:ascii="Arial" w:hAnsi="Arial"/>
        </w:rPr>
        <w:t xml:space="preserve"> meeting.</w:t>
      </w:r>
      <w:bookmarkEnd w:id="3"/>
    </w:p>
    <w:p w14:paraId="1E7DDA2D" w14:textId="40C2374C" w:rsidR="000151BD" w:rsidRDefault="000151BD" w:rsidP="000151BD">
      <w:pPr>
        <w:spacing w:before="120"/>
        <w:rPr>
          <w:rFonts w:ascii="Arial" w:hAnsi="Arial"/>
        </w:rPr>
      </w:pPr>
      <w:r w:rsidRPr="003D5896">
        <w:rPr>
          <w:rFonts w:ascii="Arial" w:hAnsi="Arial"/>
        </w:rPr>
        <w:t xml:space="preserve">The </w:t>
      </w:r>
      <w:r w:rsidR="00366DB4">
        <w:rPr>
          <w:rFonts w:ascii="Arial" w:hAnsi="Arial"/>
        </w:rPr>
        <w:t xml:space="preserve">ROS-recommended </w:t>
      </w:r>
      <w:r>
        <w:rPr>
          <w:rFonts w:ascii="Arial" w:hAnsi="Arial"/>
        </w:rPr>
        <w:t xml:space="preserve">version of NOGRR245 </w:t>
      </w:r>
      <w:r w:rsidRPr="003D5896">
        <w:rPr>
          <w:rFonts w:ascii="Arial" w:hAnsi="Arial"/>
        </w:rPr>
        <w:t>does not address the reliability risk</w:t>
      </w:r>
      <w:r w:rsidR="00763398">
        <w:rPr>
          <w:rFonts w:ascii="Arial" w:hAnsi="Arial"/>
        </w:rPr>
        <w:t xml:space="preserve">. </w:t>
      </w:r>
      <w:r w:rsidR="002B1221">
        <w:rPr>
          <w:rFonts w:ascii="Arial" w:hAnsi="Arial"/>
        </w:rPr>
        <w:t>Consequently</w:t>
      </w:r>
      <w:r>
        <w:rPr>
          <w:rFonts w:ascii="Arial" w:hAnsi="Arial"/>
        </w:rPr>
        <w:t xml:space="preserve">, </w:t>
      </w:r>
      <w:r w:rsidRPr="003D5896">
        <w:rPr>
          <w:rFonts w:ascii="Arial" w:hAnsi="Arial"/>
        </w:rPr>
        <w:t xml:space="preserve">ERCOT believes </w:t>
      </w:r>
      <w:r w:rsidR="00C32A7A">
        <w:rPr>
          <w:rFonts w:ascii="Arial" w:hAnsi="Arial"/>
        </w:rPr>
        <w:t xml:space="preserve">ROS’s </w:t>
      </w:r>
      <w:r w:rsidRPr="003D5896">
        <w:rPr>
          <w:rFonts w:ascii="Arial" w:hAnsi="Arial"/>
        </w:rPr>
        <w:t xml:space="preserve">version will result in additional </w:t>
      </w:r>
      <w:r w:rsidR="00EA29F5">
        <w:rPr>
          <w:rFonts w:ascii="Arial" w:hAnsi="Arial"/>
        </w:rPr>
        <w:t xml:space="preserve">ride-through performance failures </w:t>
      </w:r>
      <w:r w:rsidRPr="003D5896">
        <w:rPr>
          <w:rFonts w:ascii="Arial" w:hAnsi="Arial"/>
        </w:rPr>
        <w:t xml:space="preserve">and is assessing the </w:t>
      </w:r>
      <w:r w:rsidR="008B473E">
        <w:rPr>
          <w:rFonts w:ascii="Arial" w:hAnsi="Arial"/>
        </w:rPr>
        <w:t xml:space="preserve">impact </w:t>
      </w:r>
      <w:r w:rsidR="002B1221">
        <w:rPr>
          <w:rFonts w:ascii="Arial" w:hAnsi="Arial"/>
        </w:rPr>
        <w:t xml:space="preserve">those </w:t>
      </w:r>
      <w:r w:rsidR="008B473E">
        <w:rPr>
          <w:rFonts w:ascii="Arial" w:hAnsi="Arial"/>
        </w:rPr>
        <w:t>events will have</w:t>
      </w:r>
      <w:r w:rsidRPr="003D5896">
        <w:rPr>
          <w:rFonts w:ascii="Arial" w:hAnsi="Arial"/>
        </w:rPr>
        <w:t xml:space="preserve"> on </w:t>
      </w:r>
      <w:r w:rsidR="00C32A7A">
        <w:rPr>
          <w:rFonts w:ascii="Arial" w:hAnsi="Arial"/>
        </w:rPr>
        <w:t xml:space="preserve">various </w:t>
      </w:r>
      <w:r w:rsidR="008B473E">
        <w:rPr>
          <w:rFonts w:ascii="Arial" w:hAnsi="Arial"/>
        </w:rPr>
        <w:t xml:space="preserve">ERCOT </w:t>
      </w:r>
      <w:r w:rsidRPr="003D5896">
        <w:rPr>
          <w:rFonts w:ascii="Arial" w:hAnsi="Arial"/>
        </w:rPr>
        <w:t>departments</w:t>
      </w:r>
      <w:r w:rsidR="00C32A7A">
        <w:rPr>
          <w:rFonts w:ascii="Arial" w:hAnsi="Arial"/>
        </w:rPr>
        <w:t>’</w:t>
      </w:r>
      <w:r w:rsidRPr="003D5896">
        <w:rPr>
          <w:rFonts w:ascii="Arial" w:hAnsi="Arial"/>
        </w:rPr>
        <w:t xml:space="preserve"> </w:t>
      </w:r>
      <w:r w:rsidR="008B473E">
        <w:rPr>
          <w:rFonts w:ascii="Arial" w:hAnsi="Arial"/>
        </w:rPr>
        <w:t>ability to manage</w:t>
      </w:r>
      <w:r w:rsidRPr="003D5896">
        <w:rPr>
          <w:rFonts w:ascii="Arial" w:hAnsi="Arial"/>
        </w:rPr>
        <w:t xml:space="preserve"> </w:t>
      </w:r>
      <w:r w:rsidR="00C32A7A">
        <w:rPr>
          <w:rFonts w:ascii="Arial" w:hAnsi="Arial"/>
        </w:rPr>
        <w:t xml:space="preserve">and respond to </w:t>
      </w:r>
      <w:r w:rsidRPr="003D5896">
        <w:rPr>
          <w:rFonts w:ascii="Arial" w:hAnsi="Arial"/>
        </w:rPr>
        <w:t>th</w:t>
      </w:r>
      <w:r w:rsidR="00C32A7A">
        <w:rPr>
          <w:rFonts w:ascii="Arial" w:hAnsi="Arial"/>
        </w:rPr>
        <w:t>os</w:t>
      </w:r>
      <w:r w:rsidRPr="003D5896">
        <w:rPr>
          <w:rFonts w:ascii="Arial" w:hAnsi="Arial"/>
        </w:rPr>
        <w:t>e events.</w:t>
      </w:r>
    </w:p>
    <w:p w14:paraId="4888FFC0" w14:textId="77777777" w:rsidR="000151BD" w:rsidRDefault="000151BD" w:rsidP="000151BD">
      <w:pPr>
        <w:spacing w:before="120"/>
        <w:rPr>
          <w:rFonts w:ascii="Arial" w:hAnsi="Arial"/>
        </w:rPr>
      </w:pPr>
    </w:p>
    <w:p w14:paraId="04F1A366" w14:textId="34B22022" w:rsidR="008B473E" w:rsidRPr="002B1221" w:rsidRDefault="00F07D62" w:rsidP="003D5896">
      <w:pPr>
        <w:rPr>
          <w:rFonts w:ascii="Arial" w:hAnsi="Arial"/>
          <w:b/>
          <w:bCs/>
          <w:u w:val="single"/>
        </w:rPr>
      </w:pPr>
      <w:r w:rsidRPr="002B1221">
        <w:rPr>
          <w:rFonts w:ascii="Arial" w:hAnsi="Arial"/>
          <w:b/>
          <w:bCs/>
          <w:u w:val="single"/>
        </w:rPr>
        <w:t xml:space="preserve">Additional </w:t>
      </w:r>
      <w:r w:rsidR="008B473E" w:rsidRPr="002B1221">
        <w:rPr>
          <w:rFonts w:ascii="Arial" w:hAnsi="Arial"/>
          <w:b/>
          <w:bCs/>
          <w:u w:val="single"/>
        </w:rPr>
        <w:t xml:space="preserve">Information Gathering </w:t>
      </w:r>
    </w:p>
    <w:p w14:paraId="77BCA476" w14:textId="77777777" w:rsidR="008B473E" w:rsidRDefault="008B473E" w:rsidP="003D5896">
      <w:pPr>
        <w:rPr>
          <w:rFonts w:ascii="Arial" w:hAnsi="Arial"/>
        </w:rPr>
      </w:pPr>
    </w:p>
    <w:p w14:paraId="54D72652" w14:textId="724C0E3F" w:rsidR="00F07D62" w:rsidRDefault="003D5896" w:rsidP="003D5896">
      <w:pPr>
        <w:rPr>
          <w:rFonts w:ascii="Arial" w:hAnsi="Arial"/>
        </w:rPr>
      </w:pPr>
      <w:r w:rsidRPr="003D5896">
        <w:rPr>
          <w:rFonts w:ascii="Arial" w:hAnsi="Arial"/>
        </w:rPr>
        <w:t xml:space="preserve">ERCOT will also </w:t>
      </w:r>
      <w:r w:rsidR="002B1221">
        <w:rPr>
          <w:rFonts w:ascii="Arial" w:hAnsi="Arial"/>
        </w:rPr>
        <w:t xml:space="preserve">send </w:t>
      </w:r>
      <w:r w:rsidRPr="003D5896">
        <w:rPr>
          <w:rFonts w:ascii="Arial" w:hAnsi="Arial"/>
        </w:rPr>
        <w:t xml:space="preserve">Resource Entities </w:t>
      </w:r>
      <w:r w:rsidR="002B1221">
        <w:rPr>
          <w:rFonts w:ascii="Arial" w:hAnsi="Arial"/>
        </w:rPr>
        <w:t>a Request for Information (</w:t>
      </w:r>
      <w:r w:rsidR="001C459D">
        <w:rPr>
          <w:rFonts w:ascii="Arial" w:hAnsi="Arial"/>
        </w:rPr>
        <w:t>“</w:t>
      </w:r>
      <w:r w:rsidR="002B1221">
        <w:rPr>
          <w:rFonts w:ascii="Arial" w:hAnsi="Arial"/>
        </w:rPr>
        <w:t>RFI</w:t>
      </w:r>
      <w:r w:rsidR="001C459D">
        <w:rPr>
          <w:rFonts w:ascii="Arial" w:hAnsi="Arial"/>
        </w:rPr>
        <w:t>”</w:t>
      </w:r>
      <w:r w:rsidR="002B1221">
        <w:rPr>
          <w:rFonts w:ascii="Arial" w:hAnsi="Arial"/>
        </w:rPr>
        <w:t xml:space="preserve">) seeking </w:t>
      </w:r>
      <w:r w:rsidRPr="003D5896">
        <w:rPr>
          <w:rFonts w:ascii="Arial" w:hAnsi="Arial"/>
        </w:rPr>
        <w:t xml:space="preserve">an assessment of each wind, solar, and </w:t>
      </w:r>
      <w:r w:rsidR="008B473E">
        <w:rPr>
          <w:rFonts w:ascii="Arial" w:hAnsi="Arial"/>
        </w:rPr>
        <w:t>Energy Storage Resource (</w:t>
      </w:r>
      <w:r w:rsidRPr="003D5896">
        <w:rPr>
          <w:rFonts w:ascii="Arial" w:hAnsi="Arial"/>
        </w:rPr>
        <w:t>ESR</w:t>
      </w:r>
      <w:r w:rsidR="008B473E">
        <w:rPr>
          <w:rFonts w:ascii="Arial" w:hAnsi="Arial"/>
        </w:rPr>
        <w:t>)</w:t>
      </w:r>
      <w:r w:rsidRPr="003D5896">
        <w:rPr>
          <w:rFonts w:ascii="Arial" w:hAnsi="Arial"/>
        </w:rPr>
        <w:t xml:space="preserve"> unit impacted by NOGRR245 </w:t>
      </w:r>
      <w:r w:rsidR="00F07D62">
        <w:rPr>
          <w:rFonts w:ascii="Arial" w:hAnsi="Arial"/>
        </w:rPr>
        <w:t xml:space="preserve">and </w:t>
      </w:r>
      <w:r w:rsidRPr="003D5896">
        <w:rPr>
          <w:rFonts w:ascii="Arial" w:hAnsi="Arial"/>
        </w:rPr>
        <w:t xml:space="preserve">its ability to </w:t>
      </w:r>
      <w:r w:rsidR="00F07D62">
        <w:rPr>
          <w:rFonts w:ascii="Arial" w:hAnsi="Arial"/>
        </w:rPr>
        <w:t xml:space="preserve">comply with </w:t>
      </w:r>
      <w:r w:rsidRPr="003D5896">
        <w:rPr>
          <w:rFonts w:ascii="Arial" w:hAnsi="Arial"/>
        </w:rPr>
        <w:t xml:space="preserve">each performance requirement in the </w:t>
      </w:r>
      <w:r w:rsidR="00C32A7A">
        <w:rPr>
          <w:rFonts w:ascii="Arial" w:hAnsi="Arial"/>
        </w:rPr>
        <w:t>ROS-</w:t>
      </w:r>
      <w:r w:rsidR="00366DB4">
        <w:rPr>
          <w:rFonts w:ascii="Arial" w:hAnsi="Arial"/>
        </w:rPr>
        <w:lastRenderedPageBreak/>
        <w:t xml:space="preserve">recommended </w:t>
      </w:r>
      <w:r w:rsidR="00F07D62">
        <w:rPr>
          <w:rFonts w:ascii="Arial" w:hAnsi="Arial"/>
        </w:rPr>
        <w:t xml:space="preserve">version of NOGRR245 </w:t>
      </w:r>
      <w:r w:rsidRPr="003D5896">
        <w:rPr>
          <w:rFonts w:ascii="Arial" w:hAnsi="Arial"/>
        </w:rPr>
        <w:t xml:space="preserve">and </w:t>
      </w:r>
      <w:r w:rsidR="00F07D62">
        <w:rPr>
          <w:rFonts w:ascii="Arial" w:hAnsi="Arial"/>
        </w:rPr>
        <w:t xml:space="preserve">the </w:t>
      </w:r>
      <w:r w:rsidR="00C32A7A">
        <w:rPr>
          <w:rFonts w:ascii="Arial" w:hAnsi="Arial"/>
        </w:rPr>
        <w:t xml:space="preserve">ERCOT </w:t>
      </w:r>
      <w:r w:rsidRPr="003D5896">
        <w:rPr>
          <w:rFonts w:ascii="Arial" w:hAnsi="Arial"/>
        </w:rPr>
        <w:t xml:space="preserve">proposed </w:t>
      </w:r>
      <w:r w:rsidR="002B1221">
        <w:rPr>
          <w:rFonts w:ascii="Arial" w:hAnsi="Arial"/>
        </w:rPr>
        <w:t xml:space="preserve">version </w:t>
      </w:r>
      <w:r w:rsidR="00F07D62">
        <w:rPr>
          <w:rFonts w:ascii="Arial" w:hAnsi="Arial"/>
        </w:rPr>
        <w:t xml:space="preserve">in </w:t>
      </w:r>
      <w:r w:rsidR="00C32A7A">
        <w:rPr>
          <w:rFonts w:ascii="Arial" w:hAnsi="Arial"/>
        </w:rPr>
        <w:t xml:space="preserve">its </w:t>
      </w:r>
      <w:r w:rsidR="00F07D62">
        <w:rPr>
          <w:rFonts w:ascii="Arial" w:hAnsi="Arial"/>
        </w:rPr>
        <w:t xml:space="preserve">August 18, </w:t>
      </w:r>
      <w:proofErr w:type="gramStart"/>
      <w:r w:rsidR="00F07D62">
        <w:rPr>
          <w:rFonts w:ascii="Arial" w:hAnsi="Arial"/>
        </w:rPr>
        <w:t>2023</w:t>
      </w:r>
      <w:proofErr w:type="gramEnd"/>
      <w:r w:rsidR="00F07D62">
        <w:rPr>
          <w:rFonts w:ascii="Arial" w:hAnsi="Arial"/>
        </w:rPr>
        <w:t xml:space="preserve"> comments.  </w:t>
      </w:r>
    </w:p>
    <w:p w14:paraId="6A57D75E" w14:textId="77777777" w:rsidR="00F07D62" w:rsidRDefault="00F07D62" w:rsidP="003D5896">
      <w:pPr>
        <w:rPr>
          <w:rFonts w:ascii="Arial" w:hAnsi="Arial"/>
        </w:rPr>
      </w:pPr>
    </w:p>
    <w:p w14:paraId="1E68FEDF" w14:textId="36BD3D67" w:rsidR="003D5896" w:rsidRDefault="003D5896" w:rsidP="003D5896">
      <w:pPr>
        <w:rPr>
          <w:rFonts w:ascii="Arial" w:hAnsi="Arial"/>
        </w:rPr>
      </w:pPr>
      <w:r w:rsidRPr="003D5896">
        <w:rPr>
          <w:rFonts w:ascii="Arial" w:hAnsi="Arial"/>
        </w:rPr>
        <w:t xml:space="preserve">Concurrently, ERCOT will </w:t>
      </w:r>
      <w:r w:rsidR="00C32A7A">
        <w:rPr>
          <w:rFonts w:ascii="Arial" w:hAnsi="Arial"/>
        </w:rPr>
        <w:t xml:space="preserve">ask </w:t>
      </w:r>
      <w:r w:rsidR="00366DB4">
        <w:rPr>
          <w:rFonts w:ascii="Arial" w:hAnsi="Arial"/>
        </w:rPr>
        <w:t>OEMs</w:t>
      </w:r>
      <w:r w:rsidRPr="003D5896">
        <w:rPr>
          <w:rFonts w:ascii="Arial" w:hAnsi="Arial"/>
        </w:rPr>
        <w:t xml:space="preserve"> </w:t>
      </w:r>
      <w:r w:rsidR="00C81FE7">
        <w:rPr>
          <w:rFonts w:ascii="Arial" w:hAnsi="Arial"/>
        </w:rPr>
        <w:t xml:space="preserve">to submit comments </w:t>
      </w:r>
      <w:r w:rsidR="00C32A7A">
        <w:rPr>
          <w:rFonts w:ascii="Arial" w:hAnsi="Arial"/>
        </w:rPr>
        <w:t xml:space="preserve">identifying the </w:t>
      </w:r>
      <w:r w:rsidR="00C81FE7">
        <w:rPr>
          <w:rFonts w:ascii="Arial" w:hAnsi="Arial"/>
        </w:rPr>
        <w:t xml:space="preserve">performance capabilities </w:t>
      </w:r>
      <w:r w:rsidR="00C32A7A">
        <w:rPr>
          <w:rFonts w:ascii="Arial" w:hAnsi="Arial"/>
        </w:rPr>
        <w:t xml:space="preserve">of </w:t>
      </w:r>
      <w:r w:rsidR="002B1221">
        <w:rPr>
          <w:rFonts w:ascii="Arial" w:hAnsi="Arial"/>
        </w:rPr>
        <w:t>their</w:t>
      </w:r>
      <w:r w:rsidR="00C32A7A">
        <w:rPr>
          <w:rFonts w:ascii="Arial" w:hAnsi="Arial"/>
        </w:rPr>
        <w:t xml:space="preserve"> </w:t>
      </w:r>
      <w:r w:rsidRPr="003D5896">
        <w:rPr>
          <w:rFonts w:ascii="Arial" w:hAnsi="Arial"/>
        </w:rPr>
        <w:t>existing wind, solar or ESR turbine</w:t>
      </w:r>
      <w:r w:rsidR="00C32A7A">
        <w:rPr>
          <w:rFonts w:ascii="Arial" w:hAnsi="Arial"/>
        </w:rPr>
        <w:t>s</w:t>
      </w:r>
      <w:r w:rsidRPr="003D5896">
        <w:rPr>
          <w:rFonts w:ascii="Arial" w:hAnsi="Arial"/>
        </w:rPr>
        <w:t xml:space="preserve"> or inverter</w:t>
      </w:r>
      <w:r w:rsidR="00C32A7A">
        <w:rPr>
          <w:rFonts w:ascii="Arial" w:hAnsi="Arial"/>
        </w:rPr>
        <w:t>s</w:t>
      </w:r>
      <w:r w:rsidR="00C81FE7">
        <w:rPr>
          <w:rFonts w:ascii="Arial" w:hAnsi="Arial"/>
        </w:rPr>
        <w:t xml:space="preserve">, </w:t>
      </w:r>
      <w:r w:rsidRPr="003D5896">
        <w:rPr>
          <w:rFonts w:ascii="Arial" w:hAnsi="Arial"/>
        </w:rPr>
        <w:t xml:space="preserve">similar to </w:t>
      </w:r>
      <w:r w:rsidR="002B1221">
        <w:rPr>
          <w:rFonts w:ascii="Arial" w:hAnsi="Arial"/>
        </w:rPr>
        <w:t>the data</w:t>
      </w:r>
      <w:r w:rsidRPr="003D5896">
        <w:rPr>
          <w:rFonts w:ascii="Arial" w:hAnsi="Arial"/>
        </w:rPr>
        <w:t xml:space="preserve"> GE described in </w:t>
      </w:r>
      <w:r w:rsidR="00C32A7A">
        <w:rPr>
          <w:rFonts w:ascii="Arial" w:hAnsi="Arial"/>
        </w:rPr>
        <w:t xml:space="preserve">oral </w:t>
      </w:r>
      <w:r w:rsidRPr="003D5896">
        <w:rPr>
          <w:rFonts w:ascii="Arial" w:hAnsi="Arial"/>
        </w:rPr>
        <w:t xml:space="preserve">comments at the September 14, </w:t>
      </w:r>
      <w:proofErr w:type="gramStart"/>
      <w:r w:rsidRPr="003D5896">
        <w:rPr>
          <w:rFonts w:ascii="Arial" w:hAnsi="Arial"/>
        </w:rPr>
        <w:t>2023</w:t>
      </w:r>
      <w:proofErr w:type="gramEnd"/>
      <w:r w:rsidRPr="003D5896">
        <w:rPr>
          <w:rFonts w:ascii="Arial" w:hAnsi="Arial"/>
        </w:rPr>
        <w:t xml:space="preserve"> ROS meeting.</w:t>
      </w:r>
      <w:r w:rsidR="00C81FE7">
        <w:rPr>
          <w:rFonts w:ascii="Arial" w:hAnsi="Arial"/>
        </w:rPr>
        <w:t xml:space="preserve">  </w:t>
      </w:r>
    </w:p>
    <w:p w14:paraId="6008F1CF" w14:textId="4F4E71ED" w:rsidR="00496D4C" w:rsidRDefault="00496D4C" w:rsidP="003D5896">
      <w:pPr>
        <w:rPr>
          <w:rFonts w:ascii="Arial" w:hAnsi="Arial"/>
        </w:rPr>
      </w:pPr>
    </w:p>
    <w:p w14:paraId="3AB9D087" w14:textId="6CFC9E0D" w:rsidR="003D5896" w:rsidRDefault="00366DB4" w:rsidP="003D5896">
      <w:pPr>
        <w:rPr>
          <w:rFonts w:ascii="Arial" w:hAnsi="Arial"/>
        </w:rPr>
      </w:pPr>
      <w:r>
        <w:rPr>
          <w:rFonts w:ascii="Arial" w:hAnsi="Arial"/>
        </w:rPr>
        <w:t xml:space="preserve">Lastly, </w:t>
      </w:r>
      <w:r w:rsidR="003D5896" w:rsidRPr="003D5896">
        <w:rPr>
          <w:rFonts w:ascii="Arial" w:hAnsi="Arial"/>
        </w:rPr>
        <w:t xml:space="preserve">ERCOT </w:t>
      </w:r>
      <w:r w:rsidR="00496D4C">
        <w:rPr>
          <w:rFonts w:ascii="Arial" w:hAnsi="Arial"/>
        </w:rPr>
        <w:t xml:space="preserve">is </w:t>
      </w:r>
      <w:r w:rsidR="00C32A7A">
        <w:rPr>
          <w:rFonts w:ascii="Arial" w:hAnsi="Arial"/>
        </w:rPr>
        <w:t xml:space="preserve">drafting </w:t>
      </w:r>
      <w:r w:rsidR="003D5896" w:rsidRPr="003D5896">
        <w:rPr>
          <w:rFonts w:ascii="Arial" w:hAnsi="Arial"/>
        </w:rPr>
        <w:t xml:space="preserve">additional comments </w:t>
      </w:r>
      <w:r w:rsidR="00C32A7A">
        <w:rPr>
          <w:rFonts w:ascii="Arial" w:hAnsi="Arial"/>
        </w:rPr>
        <w:t xml:space="preserve">that </w:t>
      </w:r>
      <w:r w:rsidR="00496D4C">
        <w:rPr>
          <w:rFonts w:ascii="Arial" w:hAnsi="Arial"/>
        </w:rPr>
        <w:t>will include</w:t>
      </w:r>
      <w:r w:rsidR="003D5896" w:rsidRPr="003D5896">
        <w:rPr>
          <w:rFonts w:ascii="Arial" w:hAnsi="Arial"/>
        </w:rPr>
        <w:t xml:space="preserve"> </w:t>
      </w:r>
      <w:r w:rsidR="00496D4C">
        <w:rPr>
          <w:rFonts w:ascii="Arial" w:hAnsi="Arial"/>
        </w:rPr>
        <w:t>revisin</w:t>
      </w:r>
      <w:r w:rsidR="00C32A7A">
        <w:rPr>
          <w:rFonts w:ascii="Arial" w:hAnsi="Arial"/>
        </w:rPr>
        <w:t>g</w:t>
      </w:r>
      <w:r w:rsidR="00496D4C">
        <w:rPr>
          <w:rFonts w:ascii="Arial" w:hAnsi="Arial"/>
        </w:rPr>
        <w:t xml:space="preserve"> the</w:t>
      </w:r>
      <w:r w:rsidR="003D5896" w:rsidRPr="003D5896">
        <w:rPr>
          <w:rFonts w:ascii="Arial" w:hAnsi="Arial"/>
        </w:rPr>
        <w:t xml:space="preserve"> </w:t>
      </w:r>
      <w:r w:rsidR="00C32A7A">
        <w:rPr>
          <w:rFonts w:ascii="Arial" w:hAnsi="Arial"/>
        </w:rPr>
        <w:t>ROS</w:t>
      </w:r>
      <w:r>
        <w:rPr>
          <w:rFonts w:ascii="Arial" w:hAnsi="Arial"/>
        </w:rPr>
        <w:t>-</w:t>
      </w:r>
      <w:r w:rsidR="00496D4C">
        <w:rPr>
          <w:rFonts w:ascii="Arial" w:hAnsi="Arial"/>
        </w:rPr>
        <w:t xml:space="preserve">recommended </w:t>
      </w:r>
      <w:r>
        <w:rPr>
          <w:rFonts w:ascii="Arial" w:hAnsi="Arial"/>
        </w:rPr>
        <w:t>version</w:t>
      </w:r>
      <w:r w:rsidR="00592380">
        <w:rPr>
          <w:rFonts w:ascii="Arial" w:hAnsi="Arial"/>
        </w:rPr>
        <w:t>.</w:t>
      </w:r>
      <w:r w:rsidR="001A0F25">
        <w:rPr>
          <w:rFonts w:ascii="Arial" w:hAnsi="Arial"/>
        </w:rPr>
        <w:t xml:space="preserve">  </w:t>
      </w:r>
      <w:r w:rsidR="00592380">
        <w:rPr>
          <w:rFonts w:ascii="Arial" w:hAnsi="Arial"/>
        </w:rPr>
        <w:t>ERCOT expects to submit th</w:t>
      </w:r>
      <w:r w:rsidR="00C32A7A">
        <w:rPr>
          <w:rFonts w:ascii="Arial" w:hAnsi="Arial"/>
        </w:rPr>
        <w:t>os</w:t>
      </w:r>
      <w:r w:rsidR="00592380">
        <w:rPr>
          <w:rFonts w:ascii="Arial" w:hAnsi="Arial"/>
        </w:rPr>
        <w:t xml:space="preserve">e comments within the next few weeks to provide stakeholders adequate time to review them </w:t>
      </w:r>
      <w:r w:rsidR="00C32A7A">
        <w:rPr>
          <w:rFonts w:ascii="Arial" w:hAnsi="Arial"/>
        </w:rPr>
        <w:t xml:space="preserve">before </w:t>
      </w:r>
      <w:r w:rsidR="00592380">
        <w:rPr>
          <w:rFonts w:ascii="Arial" w:hAnsi="Arial"/>
        </w:rPr>
        <w:t xml:space="preserve">the October 24, </w:t>
      </w:r>
      <w:proofErr w:type="gramStart"/>
      <w:r w:rsidR="00592380">
        <w:rPr>
          <w:rFonts w:ascii="Arial" w:hAnsi="Arial"/>
        </w:rPr>
        <w:t>2023</w:t>
      </w:r>
      <w:proofErr w:type="gramEnd"/>
      <w:r w:rsidR="00592380">
        <w:rPr>
          <w:rFonts w:ascii="Arial" w:hAnsi="Arial"/>
        </w:rPr>
        <w:t xml:space="preserve"> TAC meeting. </w:t>
      </w:r>
    </w:p>
    <w:p w14:paraId="32485C00" w14:textId="77777777" w:rsidR="008A702F" w:rsidRPr="003D5896" w:rsidRDefault="008A702F" w:rsidP="003D5896">
      <w:pPr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0A7E5617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bookmarkEnd w:id="0"/>
          <w:bookmarkEnd w:id="1"/>
          <w:bookmarkEnd w:id="2"/>
          <w:p w14:paraId="0C433CC0" w14:textId="77777777" w:rsidR="008A702F" w:rsidRDefault="008A702F" w:rsidP="00E920DB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BB956A5" w14:textId="77777777" w:rsidR="008A702F" w:rsidRDefault="008A702F" w:rsidP="008A702F">
      <w:pPr>
        <w:pStyle w:val="NormalArial"/>
      </w:pPr>
    </w:p>
    <w:p w14:paraId="003DCAD1" w14:textId="77777777" w:rsidR="008A702F" w:rsidRDefault="008A702F" w:rsidP="008A702F">
      <w:pPr>
        <w:pStyle w:val="NormalArial"/>
      </w:pPr>
      <w:r>
        <w:t>None</w:t>
      </w:r>
    </w:p>
    <w:p w14:paraId="5D9A635B" w14:textId="77777777" w:rsidR="008A702F" w:rsidRDefault="008A702F" w:rsidP="008A702F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38658009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27314" w14:textId="77777777" w:rsidR="008A702F" w:rsidRDefault="008A702F" w:rsidP="00E920DB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28EDB4D5" w14:textId="77777777" w:rsidR="008A702F" w:rsidRDefault="008A702F" w:rsidP="008A702F">
      <w:pPr>
        <w:pStyle w:val="NormalArial"/>
      </w:pPr>
      <w:r>
        <w:t>None</w:t>
      </w:r>
    </w:p>
    <w:p w14:paraId="3578BEF8" w14:textId="77777777" w:rsidR="003D5896" w:rsidRDefault="003D5896" w:rsidP="009B4131">
      <w:pPr>
        <w:spacing w:before="240"/>
        <w:rPr>
          <w:rFonts w:ascii="Arial" w:hAnsi="Arial"/>
        </w:rPr>
      </w:pPr>
    </w:p>
    <w:sectPr w:rsidR="003D5896" w:rsidSect="007B0615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7DC8" w14:textId="77777777" w:rsidR="007A5153" w:rsidRDefault="007A5153">
      <w:r>
        <w:separator/>
      </w:r>
    </w:p>
  </w:endnote>
  <w:endnote w:type="continuationSeparator" w:id="0">
    <w:p w14:paraId="4B0CDF1C" w14:textId="77777777" w:rsidR="007A5153" w:rsidRDefault="007A5153">
      <w:r>
        <w:continuationSeparator/>
      </w:r>
    </w:p>
  </w:endnote>
  <w:endnote w:type="continuationNotice" w:id="1">
    <w:p w14:paraId="46601C4A" w14:textId="77777777" w:rsidR="007A5153" w:rsidRDefault="007A5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E393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311B" w14:textId="4CD42D79" w:rsidR="00D176CF" w:rsidRPr="009D0665" w:rsidRDefault="001C713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</w:t>
    </w:r>
    <w:r w:rsidR="00A1372D">
      <w:rPr>
        <w:rFonts w:ascii="Arial" w:hAnsi="Arial" w:cs="Arial"/>
        <w:sz w:val="18"/>
        <w:szCs w:val="18"/>
      </w:rPr>
      <w:t>NOGRR-</w:t>
    </w:r>
    <w:r w:rsidR="001C459D">
      <w:rPr>
        <w:rFonts w:ascii="Arial" w:hAnsi="Arial" w:cs="Arial"/>
        <w:sz w:val="18"/>
        <w:szCs w:val="18"/>
      </w:rPr>
      <w:t>48</w:t>
    </w:r>
    <w:r w:rsidR="00A1372D">
      <w:rPr>
        <w:rFonts w:ascii="Arial" w:hAnsi="Arial" w:cs="Arial"/>
        <w:sz w:val="18"/>
        <w:szCs w:val="18"/>
      </w:rPr>
      <w:t xml:space="preserve"> </w:t>
    </w:r>
    <w:r w:rsidR="008D4E6B">
      <w:rPr>
        <w:rFonts w:ascii="Arial" w:hAnsi="Arial" w:cs="Arial"/>
        <w:sz w:val="18"/>
        <w:szCs w:val="18"/>
      </w:rPr>
      <w:t xml:space="preserve">ERCOT Comments </w:t>
    </w:r>
    <w:r w:rsidR="00072224">
      <w:rPr>
        <w:rFonts w:ascii="Arial" w:hAnsi="Arial" w:cs="Arial"/>
        <w:sz w:val="18"/>
        <w:szCs w:val="18"/>
      </w:rPr>
      <w:t>09</w:t>
    </w:r>
    <w:r w:rsidR="001C459D">
      <w:rPr>
        <w:rFonts w:ascii="Arial" w:hAnsi="Arial" w:cs="Arial"/>
        <w:sz w:val="18"/>
        <w:szCs w:val="18"/>
      </w:rPr>
      <w:t>24</w:t>
    </w:r>
    <w:r w:rsidR="00072224">
      <w:rPr>
        <w:rFonts w:ascii="Arial" w:hAnsi="Arial" w:cs="Arial"/>
        <w:sz w:val="18"/>
        <w:szCs w:val="18"/>
      </w:rPr>
      <w:t>23</w:t>
    </w:r>
    <w:r w:rsidR="00D176CF" w:rsidRPr="009D0665">
      <w:rPr>
        <w:rFonts w:ascii="Arial" w:hAnsi="Arial" w:cs="Arial"/>
        <w:sz w:val="18"/>
        <w:szCs w:val="18"/>
      </w:rPr>
      <w:tab/>
      <w:t xml:space="preserve">Page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PAGE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1</w:t>
    </w:r>
    <w:r w:rsidR="00535D4C" w:rsidRPr="009D0665">
      <w:rPr>
        <w:rFonts w:ascii="Arial" w:hAnsi="Arial" w:cs="Arial"/>
        <w:sz w:val="18"/>
        <w:szCs w:val="18"/>
      </w:rPr>
      <w:fldChar w:fldCharType="end"/>
    </w:r>
    <w:r w:rsidR="00D176CF" w:rsidRPr="009D0665">
      <w:rPr>
        <w:rFonts w:ascii="Arial" w:hAnsi="Arial" w:cs="Arial"/>
        <w:sz w:val="18"/>
        <w:szCs w:val="18"/>
      </w:rPr>
      <w:t xml:space="preserve"> of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NUMPAGES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2</w:t>
    </w:r>
    <w:r w:rsidR="00535D4C" w:rsidRPr="009D0665">
      <w:rPr>
        <w:rFonts w:ascii="Arial" w:hAnsi="Arial" w:cs="Arial"/>
        <w:sz w:val="18"/>
        <w:szCs w:val="18"/>
      </w:rPr>
      <w:fldChar w:fldCharType="end"/>
    </w:r>
  </w:p>
  <w:p w14:paraId="6133C90D" w14:textId="77777777" w:rsidR="00D176CF" w:rsidRPr="009D0665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85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15E8" w14:textId="77777777" w:rsidR="007A5153" w:rsidRDefault="007A5153">
      <w:r>
        <w:separator/>
      </w:r>
    </w:p>
  </w:footnote>
  <w:footnote w:type="continuationSeparator" w:id="0">
    <w:p w14:paraId="1CF1157C" w14:textId="77777777" w:rsidR="007A5153" w:rsidRDefault="007A5153">
      <w:r>
        <w:continuationSeparator/>
      </w:r>
    </w:p>
  </w:footnote>
  <w:footnote w:type="continuationNotice" w:id="1">
    <w:p w14:paraId="7A37F403" w14:textId="77777777" w:rsidR="007A5153" w:rsidRDefault="007A5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6FB9" w14:textId="77777777" w:rsidR="00D176CF" w:rsidRDefault="007C6111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37B59"/>
    <w:multiLevelType w:val="hybridMultilevel"/>
    <w:tmpl w:val="E8E2ACA0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6131"/>
    <w:multiLevelType w:val="hybridMultilevel"/>
    <w:tmpl w:val="D6BC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7C16"/>
    <w:multiLevelType w:val="hybridMultilevel"/>
    <w:tmpl w:val="759C6944"/>
    <w:lvl w:ilvl="0" w:tplc="A28439E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12B4"/>
    <w:multiLevelType w:val="hybridMultilevel"/>
    <w:tmpl w:val="92D45AC2"/>
    <w:lvl w:ilvl="0" w:tplc="B016E8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3BD5"/>
    <w:multiLevelType w:val="hybridMultilevel"/>
    <w:tmpl w:val="011E431E"/>
    <w:lvl w:ilvl="0" w:tplc="FE2A3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B77C45"/>
    <w:multiLevelType w:val="hybridMultilevel"/>
    <w:tmpl w:val="AC524CDE"/>
    <w:lvl w:ilvl="0" w:tplc="4C5A82FE">
      <w:start w:val="1"/>
      <w:numFmt w:val="lowerLetter"/>
      <w:lvlText w:val="(%1)"/>
      <w:lvlJc w:val="left"/>
      <w:pPr>
        <w:ind w:left="138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1" w15:restartNumberingAfterBreak="0">
    <w:nsid w:val="33404D00"/>
    <w:multiLevelType w:val="hybridMultilevel"/>
    <w:tmpl w:val="6E984E32"/>
    <w:lvl w:ilvl="0" w:tplc="93BAF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14C"/>
    <w:multiLevelType w:val="hybridMultilevel"/>
    <w:tmpl w:val="A112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96F"/>
    <w:multiLevelType w:val="hybridMultilevel"/>
    <w:tmpl w:val="455E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60B64"/>
    <w:multiLevelType w:val="hybridMultilevel"/>
    <w:tmpl w:val="4A70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6517"/>
    <w:multiLevelType w:val="hybridMultilevel"/>
    <w:tmpl w:val="04AC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2566B"/>
    <w:multiLevelType w:val="hybridMultilevel"/>
    <w:tmpl w:val="E640D1DC"/>
    <w:lvl w:ilvl="0" w:tplc="6680AA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7EA"/>
    <w:multiLevelType w:val="hybridMultilevel"/>
    <w:tmpl w:val="4802E860"/>
    <w:lvl w:ilvl="0" w:tplc="A28439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063A28"/>
    <w:multiLevelType w:val="hybridMultilevel"/>
    <w:tmpl w:val="AB78CAEC"/>
    <w:lvl w:ilvl="0" w:tplc="7DD6D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0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0C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A7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6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2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6C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AD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C3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251DD8"/>
    <w:multiLevelType w:val="hybridMultilevel"/>
    <w:tmpl w:val="674AEA2A"/>
    <w:lvl w:ilvl="0" w:tplc="FFFFFFFF">
      <w:start w:val="1"/>
      <w:numFmt w:val="decimal"/>
      <w:lvlText w:val="%1."/>
      <w:lvlJc w:val="left"/>
      <w:pPr>
        <w:ind w:left="13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2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E556F3"/>
    <w:multiLevelType w:val="hybridMultilevel"/>
    <w:tmpl w:val="382408A6"/>
    <w:lvl w:ilvl="0" w:tplc="D7C2F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0BE7"/>
    <w:multiLevelType w:val="hybridMultilevel"/>
    <w:tmpl w:val="97D67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4764700">
    <w:abstractNumId w:val="0"/>
  </w:num>
  <w:num w:numId="2" w16cid:durableId="1308826892">
    <w:abstractNumId w:val="27"/>
  </w:num>
  <w:num w:numId="3" w16cid:durableId="176235529">
    <w:abstractNumId w:val="28"/>
  </w:num>
  <w:num w:numId="4" w16cid:durableId="294795610">
    <w:abstractNumId w:val="1"/>
  </w:num>
  <w:num w:numId="5" w16cid:durableId="769160035">
    <w:abstractNumId w:val="21"/>
  </w:num>
  <w:num w:numId="6" w16cid:durableId="2095545476">
    <w:abstractNumId w:val="21"/>
  </w:num>
  <w:num w:numId="7" w16cid:durableId="1163157180">
    <w:abstractNumId w:val="21"/>
  </w:num>
  <w:num w:numId="8" w16cid:durableId="2065135507">
    <w:abstractNumId w:val="21"/>
  </w:num>
  <w:num w:numId="9" w16cid:durableId="1237714867">
    <w:abstractNumId w:val="21"/>
  </w:num>
  <w:num w:numId="10" w16cid:durableId="105080947">
    <w:abstractNumId w:val="21"/>
  </w:num>
  <w:num w:numId="11" w16cid:durableId="747771756">
    <w:abstractNumId w:val="21"/>
  </w:num>
  <w:num w:numId="12" w16cid:durableId="703868557">
    <w:abstractNumId w:val="21"/>
  </w:num>
  <w:num w:numId="13" w16cid:durableId="1759714310">
    <w:abstractNumId w:val="21"/>
  </w:num>
  <w:num w:numId="14" w16cid:durableId="1447773337">
    <w:abstractNumId w:val="7"/>
  </w:num>
  <w:num w:numId="15" w16cid:durableId="1069185736">
    <w:abstractNumId w:val="20"/>
  </w:num>
  <w:num w:numId="16" w16cid:durableId="2083067547">
    <w:abstractNumId w:val="23"/>
  </w:num>
  <w:num w:numId="17" w16cid:durableId="1897543305">
    <w:abstractNumId w:val="25"/>
  </w:num>
  <w:num w:numId="18" w16cid:durableId="1962029263">
    <w:abstractNumId w:val="8"/>
  </w:num>
  <w:num w:numId="19" w16cid:durableId="1587690101">
    <w:abstractNumId w:val="22"/>
  </w:num>
  <w:num w:numId="20" w16cid:durableId="945380641">
    <w:abstractNumId w:val="5"/>
  </w:num>
  <w:num w:numId="21" w16cid:durableId="897133768">
    <w:abstractNumId w:val="15"/>
  </w:num>
  <w:num w:numId="22" w16cid:durableId="2032026037">
    <w:abstractNumId w:val="26"/>
  </w:num>
  <w:num w:numId="23" w16cid:durableId="1749377693">
    <w:abstractNumId w:val="4"/>
  </w:num>
  <w:num w:numId="24" w16cid:durableId="1838575321">
    <w:abstractNumId w:val="9"/>
  </w:num>
  <w:num w:numId="25" w16cid:durableId="1586914272">
    <w:abstractNumId w:val="6"/>
  </w:num>
  <w:num w:numId="26" w16cid:durableId="1246694804">
    <w:abstractNumId w:val="13"/>
  </w:num>
  <w:num w:numId="27" w16cid:durableId="482701655">
    <w:abstractNumId w:val="3"/>
  </w:num>
  <w:num w:numId="28" w16cid:durableId="807356264">
    <w:abstractNumId w:val="10"/>
  </w:num>
  <w:num w:numId="29" w16cid:durableId="228462948">
    <w:abstractNumId w:val="2"/>
  </w:num>
  <w:num w:numId="30" w16cid:durableId="1428500857">
    <w:abstractNumId w:val="19"/>
  </w:num>
  <w:num w:numId="31" w16cid:durableId="1728845353">
    <w:abstractNumId w:val="24"/>
  </w:num>
  <w:num w:numId="32" w16cid:durableId="400447260">
    <w:abstractNumId w:val="17"/>
  </w:num>
  <w:num w:numId="33" w16cid:durableId="1843087725">
    <w:abstractNumId w:val="12"/>
  </w:num>
  <w:num w:numId="34" w16cid:durableId="879977082">
    <w:abstractNumId w:val="16"/>
  </w:num>
  <w:num w:numId="35" w16cid:durableId="1191147286">
    <w:abstractNumId w:val="14"/>
  </w:num>
  <w:num w:numId="36" w16cid:durableId="1447390537">
    <w:abstractNumId w:val="11"/>
  </w:num>
  <w:num w:numId="37" w16cid:durableId="1596602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CE"/>
    <w:rsid w:val="00000B8C"/>
    <w:rsid w:val="000010D7"/>
    <w:rsid w:val="00001367"/>
    <w:rsid w:val="00001A0B"/>
    <w:rsid w:val="00002254"/>
    <w:rsid w:val="00002793"/>
    <w:rsid w:val="00003AAF"/>
    <w:rsid w:val="000063B5"/>
    <w:rsid w:val="000066D6"/>
    <w:rsid w:val="00006711"/>
    <w:rsid w:val="00006F67"/>
    <w:rsid w:val="00007FAE"/>
    <w:rsid w:val="000103BD"/>
    <w:rsid w:val="00010D26"/>
    <w:rsid w:val="00010FB5"/>
    <w:rsid w:val="0001242C"/>
    <w:rsid w:val="000125F6"/>
    <w:rsid w:val="00013046"/>
    <w:rsid w:val="00013208"/>
    <w:rsid w:val="00013624"/>
    <w:rsid w:val="000151BD"/>
    <w:rsid w:val="000151D3"/>
    <w:rsid w:val="00015678"/>
    <w:rsid w:val="00015781"/>
    <w:rsid w:val="00015BA4"/>
    <w:rsid w:val="000162CF"/>
    <w:rsid w:val="00016574"/>
    <w:rsid w:val="000168E5"/>
    <w:rsid w:val="00016993"/>
    <w:rsid w:val="00016AFE"/>
    <w:rsid w:val="00016C75"/>
    <w:rsid w:val="000170D7"/>
    <w:rsid w:val="0001714E"/>
    <w:rsid w:val="00017466"/>
    <w:rsid w:val="00017C1E"/>
    <w:rsid w:val="00017FEC"/>
    <w:rsid w:val="00020511"/>
    <w:rsid w:val="0002061A"/>
    <w:rsid w:val="0002081E"/>
    <w:rsid w:val="000220C6"/>
    <w:rsid w:val="00022591"/>
    <w:rsid w:val="000226C1"/>
    <w:rsid w:val="00023440"/>
    <w:rsid w:val="0002368B"/>
    <w:rsid w:val="0002517D"/>
    <w:rsid w:val="0002568D"/>
    <w:rsid w:val="000275AA"/>
    <w:rsid w:val="000279EB"/>
    <w:rsid w:val="00027A93"/>
    <w:rsid w:val="00027F0C"/>
    <w:rsid w:val="00030499"/>
    <w:rsid w:val="00030EBB"/>
    <w:rsid w:val="00030F91"/>
    <w:rsid w:val="00031269"/>
    <w:rsid w:val="0003185D"/>
    <w:rsid w:val="00031F7D"/>
    <w:rsid w:val="00032E74"/>
    <w:rsid w:val="00033958"/>
    <w:rsid w:val="00034A4F"/>
    <w:rsid w:val="00034FDA"/>
    <w:rsid w:val="00035304"/>
    <w:rsid w:val="0003578A"/>
    <w:rsid w:val="00037D65"/>
    <w:rsid w:val="00040C2E"/>
    <w:rsid w:val="00041605"/>
    <w:rsid w:val="00041F7B"/>
    <w:rsid w:val="00042B97"/>
    <w:rsid w:val="00042DAE"/>
    <w:rsid w:val="00043055"/>
    <w:rsid w:val="00043146"/>
    <w:rsid w:val="00043FAD"/>
    <w:rsid w:val="00044DD6"/>
    <w:rsid w:val="0004567E"/>
    <w:rsid w:val="0004609E"/>
    <w:rsid w:val="0004715A"/>
    <w:rsid w:val="000475DB"/>
    <w:rsid w:val="00050456"/>
    <w:rsid w:val="00051F92"/>
    <w:rsid w:val="0005220A"/>
    <w:rsid w:val="0005247A"/>
    <w:rsid w:val="0005326F"/>
    <w:rsid w:val="00053967"/>
    <w:rsid w:val="00054849"/>
    <w:rsid w:val="000548D9"/>
    <w:rsid w:val="0005509B"/>
    <w:rsid w:val="00056130"/>
    <w:rsid w:val="00056565"/>
    <w:rsid w:val="000565D0"/>
    <w:rsid w:val="00056B4F"/>
    <w:rsid w:val="00056DAE"/>
    <w:rsid w:val="00056FE1"/>
    <w:rsid w:val="0005754D"/>
    <w:rsid w:val="000601A4"/>
    <w:rsid w:val="00060A5A"/>
    <w:rsid w:val="00060BCB"/>
    <w:rsid w:val="00061340"/>
    <w:rsid w:val="00061410"/>
    <w:rsid w:val="000615D4"/>
    <w:rsid w:val="0006176F"/>
    <w:rsid w:val="000622E1"/>
    <w:rsid w:val="00063CC2"/>
    <w:rsid w:val="00064042"/>
    <w:rsid w:val="00064265"/>
    <w:rsid w:val="00064579"/>
    <w:rsid w:val="00064B44"/>
    <w:rsid w:val="00064B56"/>
    <w:rsid w:val="00065B41"/>
    <w:rsid w:val="0006616D"/>
    <w:rsid w:val="000677F1"/>
    <w:rsid w:val="00067FE2"/>
    <w:rsid w:val="0007049F"/>
    <w:rsid w:val="00070C08"/>
    <w:rsid w:val="00070FF2"/>
    <w:rsid w:val="00072224"/>
    <w:rsid w:val="00072F9A"/>
    <w:rsid w:val="000731C5"/>
    <w:rsid w:val="000732F3"/>
    <w:rsid w:val="0007360A"/>
    <w:rsid w:val="000745E8"/>
    <w:rsid w:val="00074718"/>
    <w:rsid w:val="00074A4B"/>
    <w:rsid w:val="0007682E"/>
    <w:rsid w:val="00077074"/>
    <w:rsid w:val="0008088A"/>
    <w:rsid w:val="00081DA9"/>
    <w:rsid w:val="00081FB1"/>
    <w:rsid w:val="000826AF"/>
    <w:rsid w:val="00082C43"/>
    <w:rsid w:val="00083977"/>
    <w:rsid w:val="00084655"/>
    <w:rsid w:val="00085044"/>
    <w:rsid w:val="00085578"/>
    <w:rsid w:val="00085C55"/>
    <w:rsid w:val="000860CB"/>
    <w:rsid w:val="0008615F"/>
    <w:rsid w:val="000866B6"/>
    <w:rsid w:val="000877DE"/>
    <w:rsid w:val="000916EA"/>
    <w:rsid w:val="00091EE9"/>
    <w:rsid w:val="000924C8"/>
    <w:rsid w:val="00093506"/>
    <w:rsid w:val="000938F3"/>
    <w:rsid w:val="00093C04"/>
    <w:rsid w:val="00094A0C"/>
    <w:rsid w:val="000958BA"/>
    <w:rsid w:val="00095BC4"/>
    <w:rsid w:val="00096674"/>
    <w:rsid w:val="0009707B"/>
    <w:rsid w:val="000979C9"/>
    <w:rsid w:val="000A0E3E"/>
    <w:rsid w:val="000A0FF7"/>
    <w:rsid w:val="000A1314"/>
    <w:rsid w:val="000A1649"/>
    <w:rsid w:val="000A2134"/>
    <w:rsid w:val="000A307B"/>
    <w:rsid w:val="000A33F8"/>
    <w:rsid w:val="000A3504"/>
    <w:rsid w:val="000A3D33"/>
    <w:rsid w:val="000A443C"/>
    <w:rsid w:val="000A4D53"/>
    <w:rsid w:val="000A4FEA"/>
    <w:rsid w:val="000A5560"/>
    <w:rsid w:val="000A5DFC"/>
    <w:rsid w:val="000A6157"/>
    <w:rsid w:val="000A63EE"/>
    <w:rsid w:val="000A6F77"/>
    <w:rsid w:val="000A760D"/>
    <w:rsid w:val="000A785F"/>
    <w:rsid w:val="000B0BE5"/>
    <w:rsid w:val="000B0E8E"/>
    <w:rsid w:val="000B11B4"/>
    <w:rsid w:val="000B1322"/>
    <w:rsid w:val="000B1B1D"/>
    <w:rsid w:val="000B1C64"/>
    <w:rsid w:val="000B2529"/>
    <w:rsid w:val="000B2933"/>
    <w:rsid w:val="000B3F43"/>
    <w:rsid w:val="000B443B"/>
    <w:rsid w:val="000B6B75"/>
    <w:rsid w:val="000B6FD4"/>
    <w:rsid w:val="000B71F0"/>
    <w:rsid w:val="000B72AD"/>
    <w:rsid w:val="000B7A59"/>
    <w:rsid w:val="000B7F73"/>
    <w:rsid w:val="000C151C"/>
    <w:rsid w:val="000C1592"/>
    <w:rsid w:val="000C2571"/>
    <w:rsid w:val="000C2669"/>
    <w:rsid w:val="000C282B"/>
    <w:rsid w:val="000C2B76"/>
    <w:rsid w:val="000C2BD4"/>
    <w:rsid w:val="000C2D5B"/>
    <w:rsid w:val="000C3210"/>
    <w:rsid w:val="000C3B2B"/>
    <w:rsid w:val="000C3B79"/>
    <w:rsid w:val="000C43C9"/>
    <w:rsid w:val="000C5F2D"/>
    <w:rsid w:val="000C7170"/>
    <w:rsid w:val="000C730A"/>
    <w:rsid w:val="000C79E9"/>
    <w:rsid w:val="000D03CF"/>
    <w:rsid w:val="000D1397"/>
    <w:rsid w:val="000D1712"/>
    <w:rsid w:val="000D1AEB"/>
    <w:rsid w:val="000D1CA6"/>
    <w:rsid w:val="000D2468"/>
    <w:rsid w:val="000D2F42"/>
    <w:rsid w:val="000D3412"/>
    <w:rsid w:val="000D3C23"/>
    <w:rsid w:val="000D3E64"/>
    <w:rsid w:val="000D444A"/>
    <w:rsid w:val="000D5135"/>
    <w:rsid w:val="000D5D54"/>
    <w:rsid w:val="000D5DEF"/>
    <w:rsid w:val="000D6453"/>
    <w:rsid w:val="000D66D4"/>
    <w:rsid w:val="000D7F6F"/>
    <w:rsid w:val="000E0507"/>
    <w:rsid w:val="000E08BE"/>
    <w:rsid w:val="000E1009"/>
    <w:rsid w:val="000E13D3"/>
    <w:rsid w:val="000E3385"/>
    <w:rsid w:val="000E347F"/>
    <w:rsid w:val="000E37B1"/>
    <w:rsid w:val="000E397E"/>
    <w:rsid w:val="000E4403"/>
    <w:rsid w:val="000E4548"/>
    <w:rsid w:val="000E5562"/>
    <w:rsid w:val="000E5C28"/>
    <w:rsid w:val="000E647D"/>
    <w:rsid w:val="000E69A3"/>
    <w:rsid w:val="000E6DE4"/>
    <w:rsid w:val="000E6E45"/>
    <w:rsid w:val="000E738C"/>
    <w:rsid w:val="000E75E7"/>
    <w:rsid w:val="000E78A3"/>
    <w:rsid w:val="000E78FF"/>
    <w:rsid w:val="000E8FE0"/>
    <w:rsid w:val="000F00C6"/>
    <w:rsid w:val="000F05BD"/>
    <w:rsid w:val="000F0B89"/>
    <w:rsid w:val="000F0C5D"/>
    <w:rsid w:val="000F13C5"/>
    <w:rsid w:val="000F171A"/>
    <w:rsid w:val="000F19D1"/>
    <w:rsid w:val="000F1FA9"/>
    <w:rsid w:val="000F25BF"/>
    <w:rsid w:val="000F28DC"/>
    <w:rsid w:val="000F2AEB"/>
    <w:rsid w:val="000F43F6"/>
    <w:rsid w:val="000F4CD1"/>
    <w:rsid w:val="000F5139"/>
    <w:rsid w:val="000F58CC"/>
    <w:rsid w:val="000F5D18"/>
    <w:rsid w:val="000F60A2"/>
    <w:rsid w:val="000F6D6D"/>
    <w:rsid w:val="000F6E05"/>
    <w:rsid w:val="00100752"/>
    <w:rsid w:val="00101038"/>
    <w:rsid w:val="00101E8B"/>
    <w:rsid w:val="00102954"/>
    <w:rsid w:val="00102C18"/>
    <w:rsid w:val="00103669"/>
    <w:rsid w:val="00103DBC"/>
    <w:rsid w:val="001042BB"/>
    <w:rsid w:val="001049A3"/>
    <w:rsid w:val="00105282"/>
    <w:rsid w:val="00105A36"/>
    <w:rsid w:val="00106060"/>
    <w:rsid w:val="001065B1"/>
    <w:rsid w:val="001065FE"/>
    <w:rsid w:val="00106998"/>
    <w:rsid w:val="001073BD"/>
    <w:rsid w:val="001113D1"/>
    <w:rsid w:val="001123A7"/>
    <w:rsid w:val="0011241A"/>
    <w:rsid w:val="00112AD9"/>
    <w:rsid w:val="00112D84"/>
    <w:rsid w:val="00113471"/>
    <w:rsid w:val="001137EC"/>
    <w:rsid w:val="00113C04"/>
    <w:rsid w:val="00113F05"/>
    <w:rsid w:val="00114A4E"/>
    <w:rsid w:val="00117375"/>
    <w:rsid w:val="001176FD"/>
    <w:rsid w:val="0012019D"/>
    <w:rsid w:val="00120DAA"/>
    <w:rsid w:val="00120F34"/>
    <w:rsid w:val="001216DE"/>
    <w:rsid w:val="00121CDC"/>
    <w:rsid w:val="001224F3"/>
    <w:rsid w:val="00123287"/>
    <w:rsid w:val="0012384A"/>
    <w:rsid w:val="00124658"/>
    <w:rsid w:val="00125203"/>
    <w:rsid w:val="00125FE4"/>
    <w:rsid w:val="00126623"/>
    <w:rsid w:val="00127895"/>
    <w:rsid w:val="00127903"/>
    <w:rsid w:val="00127E32"/>
    <w:rsid w:val="001310EA"/>
    <w:rsid w:val="001313B4"/>
    <w:rsid w:val="00133580"/>
    <w:rsid w:val="00140F55"/>
    <w:rsid w:val="00142A89"/>
    <w:rsid w:val="00143049"/>
    <w:rsid w:val="001447F7"/>
    <w:rsid w:val="0014546D"/>
    <w:rsid w:val="00145706"/>
    <w:rsid w:val="00145B32"/>
    <w:rsid w:val="00145D7C"/>
    <w:rsid w:val="00147222"/>
    <w:rsid w:val="00147C51"/>
    <w:rsid w:val="001500D9"/>
    <w:rsid w:val="00150BA9"/>
    <w:rsid w:val="001510DA"/>
    <w:rsid w:val="001513A6"/>
    <w:rsid w:val="00151F2A"/>
    <w:rsid w:val="001523EB"/>
    <w:rsid w:val="00152D0C"/>
    <w:rsid w:val="001538B4"/>
    <w:rsid w:val="00153998"/>
    <w:rsid w:val="00153E95"/>
    <w:rsid w:val="00154956"/>
    <w:rsid w:val="00155EA7"/>
    <w:rsid w:val="00156051"/>
    <w:rsid w:val="00156DB7"/>
    <w:rsid w:val="00157228"/>
    <w:rsid w:val="00157A74"/>
    <w:rsid w:val="00157D98"/>
    <w:rsid w:val="00160C3C"/>
    <w:rsid w:val="00161123"/>
    <w:rsid w:val="00161B7C"/>
    <w:rsid w:val="00162698"/>
    <w:rsid w:val="001630E6"/>
    <w:rsid w:val="001631B9"/>
    <w:rsid w:val="0016347F"/>
    <w:rsid w:val="0016388D"/>
    <w:rsid w:val="00163CC8"/>
    <w:rsid w:val="00163D1C"/>
    <w:rsid w:val="00164221"/>
    <w:rsid w:val="00164871"/>
    <w:rsid w:val="00164B28"/>
    <w:rsid w:val="00165DFD"/>
    <w:rsid w:val="001664A4"/>
    <w:rsid w:val="00166E1A"/>
    <w:rsid w:val="00170C0D"/>
    <w:rsid w:val="00170D82"/>
    <w:rsid w:val="0017103A"/>
    <w:rsid w:val="00171802"/>
    <w:rsid w:val="00171915"/>
    <w:rsid w:val="00171DF1"/>
    <w:rsid w:val="00171E78"/>
    <w:rsid w:val="0017255E"/>
    <w:rsid w:val="0017315A"/>
    <w:rsid w:val="00173424"/>
    <w:rsid w:val="00173B72"/>
    <w:rsid w:val="00175C46"/>
    <w:rsid w:val="00175C74"/>
    <w:rsid w:val="00176551"/>
    <w:rsid w:val="00176C5F"/>
    <w:rsid w:val="00177511"/>
    <w:rsid w:val="0017783C"/>
    <w:rsid w:val="00177A56"/>
    <w:rsid w:val="00180E7A"/>
    <w:rsid w:val="0018106F"/>
    <w:rsid w:val="001810ED"/>
    <w:rsid w:val="001819F6"/>
    <w:rsid w:val="00182843"/>
    <w:rsid w:val="00182924"/>
    <w:rsid w:val="0018325F"/>
    <w:rsid w:val="00183D47"/>
    <w:rsid w:val="00184F53"/>
    <w:rsid w:val="00185C80"/>
    <w:rsid w:val="00186664"/>
    <w:rsid w:val="001875C0"/>
    <w:rsid w:val="0018784C"/>
    <w:rsid w:val="0019024E"/>
    <w:rsid w:val="001908E6"/>
    <w:rsid w:val="00192CC4"/>
    <w:rsid w:val="00192FB1"/>
    <w:rsid w:val="0019314C"/>
    <w:rsid w:val="0019340A"/>
    <w:rsid w:val="00193EC9"/>
    <w:rsid w:val="00194560"/>
    <w:rsid w:val="001946BB"/>
    <w:rsid w:val="00194C33"/>
    <w:rsid w:val="00194D2D"/>
    <w:rsid w:val="00196A1D"/>
    <w:rsid w:val="00196C10"/>
    <w:rsid w:val="00197468"/>
    <w:rsid w:val="00197B33"/>
    <w:rsid w:val="00197FFA"/>
    <w:rsid w:val="001A0F25"/>
    <w:rsid w:val="001A1B33"/>
    <w:rsid w:val="001A2585"/>
    <w:rsid w:val="001A2969"/>
    <w:rsid w:val="001A341D"/>
    <w:rsid w:val="001A451C"/>
    <w:rsid w:val="001A4F3E"/>
    <w:rsid w:val="001A628E"/>
    <w:rsid w:val="001A79B3"/>
    <w:rsid w:val="001A7B00"/>
    <w:rsid w:val="001A8BD0"/>
    <w:rsid w:val="001B02D3"/>
    <w:rsid w:val="001B05A1"/>
    <w:rsid w:val="001B09D0"/>
    <w:rsid w:val="001B0B4E"/>
    <w:rsid w:val="001B1027"/>
    <w:rsid w:val="001B187C"/>
    <w:rsid w:val="001B1B08"/>
    <w:rsid w:val="001B27D8"/>
    <w:rsid w:val="001B28C1"/>
    <w:rsid w:val="001B302D"/>
    <w:rsid w:val="001B640D"/>
    <w:rsid w:val="001B6C63"/>
    <w:rsid w:val="001B6CB1"/>
    <w:rsid w:val="001B6ED5"/>
    <w:rsid w:val="001B733B"/>
    <w:rsid w:val="001B7616"/>
    <w:rsid w:val="001B7A50"/>
    <w:rsid w:val="001C03A6"/>
    <w:rsid w:val="001C0613"/>
    <w:rsid w:val="001C0A30"/>
    <w:rsid w:val="001C0D28"/>
    <w:rsid w:val="001C139A"/>
    <w:rsid w:val="001C1AE9"/>
    <w:rsid w:val="001C203B"/>
    <w:rsid w:val="001C24F4"/>
    <w:rsid w:val="001C28A3"/>
    <w:rsid w:val="001C394F"/>
    <w:rsid w:val="001C459D"/>
    <w:rsid w:val="001C4CB4"/>
    <w:rsid w:val="001C5209"/>
    <w:rsid w:val="001C566B"/>
    <w:rsid w:val="001C7138"/>
    <w:rsid w:val="001C713F"/>
    <w:rsid w:val="001C7AB5"/>
    <w:rsid w:val="001D00AA"/>
    <w:rsid w:val="001D04AD"/>
    <w:rsid w:val="001D04E3"/>
    <w:rsid w:val="001D0582"/>
    <w:rsid w:val="001D13BE"/>
    <w:rsid w:val="001D1A64"/>
    <w:rsid w:val="001D283E"/>
    <w:rsid w:val="001D289F"/>
    <w:rsid w:val="001D2AA7"/>
    <w:rsid w:val="001D2E5B"/>
    <w:rsid w:val="001D34C4"/>
    <w:rsid w:val="001D3561"/>
    <w:rsid w:val="001D3AAD"/>
    <w:rsid w:val="001D3B79"/>
    <w:rsid w:val="001D4543"/>
    <w:rsid w:val="001D575D"/>
    <w:rsid w:val="001D5A14"/>
    <w:rsid w:val="001E01AC"/>
    <w:rsid w:val="001E19A6"/>
    <w:rsid w:val="001E1AC9"/>
    <w:rsid w:val="001E2362"/>
    <w:rsid w:val="001E2702"/>
    <w:rsid w:val="001E3C26"/>
    <w:rsid w:val="001E4BC0"/>
    <w:rsid w:val="001E5207"/>
    <w:rsid w:val="001E5AEA"/>
    <w:rsid w:val="001E5E69"/>
    <w:rsid w:val="001E60C7"/>
    <w:rsid w:val="001E6C6C"/>
    <w:rsid w:val="001E75EA"/>
    <w:rsid w:val="001F0425"/>
    <w:rsid w:val="001F0764"/>
    <w:rsid w:val="001F081E"/>
    <w:rsid w:val="001F2A15"/>
    <w:rsid w:val="001F2E92"/>
    <w:rsid w:val="001F384C"/>
    <w:rsid w:val="001F38F0"/>
    <w:rsid w:val="001F3C34"/>
    <w:rsid w:val="001F4521"/>
    <w:rsid w:val="001F5944"/>
    <w:rsid w:val="001F6A45"/>
    <w:rsid w:val="001F7108"/>
    <w:rsid w:val="001F78E5"/>
    <w:rsid w:val="002004BB"/>
    <w:rsid w:val="00201040"/>
    <w:rsid w:val="002022BF"/>
    <w:rsid w:val="00202A39"/>
    <w:rsid w:val="00202AD0"/>
    <w:rsid w:val="0020331F"/>
    <w:rsid w:val="002037A3"/>
    <w:rsid w:val="00204F37"/>
    <w:rsid w:val="00205125"/>
    <w:rsid w:val="0020549A"/>
    <w:rsid w:val="002056BC"/>
    <w:rsid w:val="00205DF6"/>
    <w:rsid w:val="0020626F"/>
    <w:rsid w:val="00207ED6"/>
    <w:rsid w:val="002105BA"/>
    <w:rsid w:val="002117D2"/>
    <w:rsid w:val="00211A4E"/>
    <w:rsid w:val="00212E67"/>
    <w:rsid w:val="002130BE"/>
    <w:rsid w:val="00214587"/>
    <w:rsid w:val="00214B53"/>
    <w:rsid w:val="002152C2"/>
    <w:rsid w:val="0021547A"/>
    <w:rsid w:val="00215D9C"/>
    <w:rsid w:val="002169EB"/>
    <w:rsid w:val="00216AE8"/>
    <w:rsid w:val="00217911"/>
    <w:rsid w:val="00220CBA"/>
    <w:rsid w:val="0022155C"/>
    <w:rsid w:val="00222488"/>
    <w:rsid w:val="002227A8"/>
    <w:rsid w:val="002229E2"/>
    <w:rsid w:val="00222AF0"/>
    <w:rsid w:val="00224734"/>
    <w:rsid w:val="00224E57"/>
    <w:rsid w:val="00225E97"/>
    <w:rsid w:val="002261A6"/>
    <w:rsid w:val="00226D47"/>
    <w:rsid w:val="002276EB"/>
    <w:rsid w:val="002302FC"/>
    <w:rsid w:val="0023053C"/>
    <w:rsid w:val="00230F68"/>
    <w:rsid w:val="00231CD7"/>
    <w:rsid w:val="002344C2"/>
    <w:rsid w:val="00234761"/>
    <w:rsid w:val="002348DB"/>
    <w:rsid w:val="00235065"/>
    <w:rsid w:val="00235BB3"/>
    <w:rsid w:val="00236658"/>
    <w:rsid w:val="00236CD3"/>
    <w:rsid w:val="00237430"/>
    <w:rsid w:val="002376E3"/>
    <w:rsid w:val="002401FA"/>
    <w:rsid w:val="002402F2"/>
    <w:rsid w:val="00240366"/>
    <w:rsid w:val="00241933"/>
    <w:rsid w:val="00241F5A"/>
    <w:rsid w:val="00242C4A"/>
    <w:rsid w:val="002436BF"/>
    <w:rsid w:val="0024512C"/>
    <w:rsid w:val="00245238"/>
    <w:rsid w:val="0024682A"/>
    <w:rsid w:val="002473F2"/>
    <w:rsid w:val="002475C8"/>
    <w:rsid w:val="0024770F"/>
    <w:rsid w:val="00247E9B"/>
    <w:rsid w:val="00251E96"/>
    <w:rsid w:val="00252BF4"/>
    <w:rsid w:val="00252BF8"/>
    <w:rsid w:val="00252E0A"/>
    <w:rsid w:val="0025365B"/>
    <w:rsid w:val="0025456D"/>
    <w:rsid w:val="00254B05"/>
    <w:rsid w:val="00255176"/>
    <w:rsid w:val="00255E5C"/>
    <w:rsid w:val="00256337"/>
    <w:rsid w:val="00256370"/>
    <w:rsid w:val="00256B9D"/>
    <w:rsid w:val="0025751D"/>
    <w:rsid w:val="002579E2"/>
    <w:rsid w:val="002601F1"/>
    <w:rsid w:val="0026053A"/>
    <w:rsid w:val="00262370"/>
    <w:rsid w:val="00262570"/>
    <w:rsid w:val="00262DB2"/>
    <w:rsid w:val="00263EAE"/>
    <w:rsid w:val="00266150"/>
    <w:rsid w:val="002662EE"/>
    <w:rsid w:val="00266307"/>
    <w:rsid w:val="00267A92"/>
    <w:rsid w:val="00267C8F"/>
    <w:rsid w:val="00267CE7"/>
    <w:rsid w:val="002704EE"/>
    <w:rsid w:val="002718C4"/>
    <w:rsid w:val="002722F4"/>
    <w:rsid w:val="00273B6A"/>
    <w:rsid w:val="0027451B"/>
    <w:rsid w:val="002756AF"/>
    <w:rsid w:val="00275B11"/>
    <w:rsid w:val="00275B70"/>
    <w:rsid w:val="00276143"/>
    <w:rsid w:val="0027639D"/>
    <w:rsid w:val="00276A99"/>
    <w:rsid w:val="00276DE6"/>
    <w:rsid w:val="002774EA"/>
    <w:rsid w:val="002777A0"/>
    <w:rsid w:val="00280181"/>
    <w:rsid w:val="002802D5"/>
    <w:rsid w:val="00280CCD"/>
    <w:rsid w:val="0028116B"/>
    <w:rsid w:val="002824ED"/>
    <w:rsid w:val="00282C6E"/>
    <w:rsid w:val="002838D0"/>
    <w:rsid w:val="00283936"/>
    <w:rsid w:val="00283A30"/>
    <w:rsid w:val="002848C2"/>
    <w:rsid w:val="00284A85"/>
    <w:rsid w:val="00285905"/>
    <w:rsid w:val="00285D33"/>
    <w:rsid w:val="00285EC2"/>
    <w:rsid w:val="0028620E"/>
    <w:rsid w:val="002863A9"/>
    <w:rsid w:val="002863BB"/>
    <w:rsid w:val="002863FB"/>
    <w:rsid w:val="00286AD9"/>
    <w:rsid w:val="00287F2B"/>
    <w:rsid w:val="0029021D"/>
    <w:rsid w:val="002909DD"/>
    <w:rsid w:val="002912F7"/>
    <w:rsid w:val="002916E5"/>
    <w:rsid w:val="00292683"/>
    <w:rsid w:val="002929E4"/>
    <w:rsid w:val="002934E7"/>
    <w:rsid w:val="0029450A"/>
    <w:rsid w:val="00294C03"/>
    <w:rsid w:val="00294F40"/>
    <w:rsid w:val="0029643E"/>
    <w:rsid w:val="002966F3"/>
    <w:rsid w:val="0029759D"/>
    <w:rsid w:val="00297BEE"/>
    <w:rsid w:val="002A00E1"/>
    <w:rsid w:val="002A063F"/>
    <w:rsid w:val="002A086C"/>
    <w:rsid w:val="002A08D1"/>
    <w:rsid w:val="002A159C"/>
    <w:rsid w:val="002A251F"/>
    <w:rsid w:val="002A4D90"/>
    <w:rsid w:val="002A7360"/>
    <w:rsid w:val="002A7B16"/>
    <w:rsid w:val="002A7BB3"/>
    <w:rsid w:val="002A7EE0"/>
    <w:rsid w:val="002B0E8B"/>
    <w:rsid w:val="002B1221"/>
    <w:rsid w:val="002B1A4B"/>
    <w:rsid w:val="002B1C05"/>
    <w:rsid w:val="002B2437"/>
    <w:rsid w:val="002B2D54"/>
    <w:rsid w:val="002B425C"/>
    <w:rsid w:val="002B59B6"/>
    <w:rsid w:val="002B5EBF"/>
    <w:rsid w:val="002B69F3"/>
    <w:rsid w:val="002B6DFD"/>
    <w:rsid w:val="002B7131"/>
    <w:rsid w:val="002B763A"/>
    <w:rsid w:val="002C0DC3"/>
    <w:rsid w:val="002C13FF"/>
    <w:rsid w:val="002C2B83"/>
    <w:rsid w:val="002C2DC5"/>
    <w:rsid w:val="002C3411"/>
    <w:rsid w:val="002C38F9"/>
    <w:rsid w:val="002C4A6C"/>
    <w:rsid w:val="002C4A93"/>
    <w:rsid w:val="002C5D08"/>
    <w:rsid w:val="002C600E"/>
    <w:rsid w:val="002C730D"/>
    <w:rsid w:val="002C73DA"/>
    <w:rsid w:val="002C7B25"/>
    <w:rsid w:val="002D04AD"/>
    <w:rsid w:val="002D0691"/>
    <w:rsid w:val="002D0702"/>
    <w:rsid w:val="002D1C92"/>
    <w:rsid w:val="002D1D40"/>
    <w:rsid w:val="002D27C5"/>
    <w:rsid w:val="002D2AF5"/>
    <w:rsid w:val="002D382A"/>
    <w:rsid w:val="002D5625"/>
    <w:rsid w:val="002D5CF4"/>
    <w:rsid w:val="002D5EB6"/>
    <w:rsid w:val="002D6040"/>
    <w:rsid w:val="002D727B"/>
    <w:rsid w:val="002E0170"/>
    <w:rsid w:val="002E101F"/>
    <w:rsid w:val="002E1D6A"/>
    <w:rsid w:val="002E2F26"/>
    <w:rsid w:val="002E331B"/>
    <w:rsid w:val="002E3639"/>
    <w:rsid w:val="002E3692"/>
    <w:rsid w:val="002E4040"/>
    <w:rsid w:val="002E4358"/>
    <w:rsid w:val="002E5490"/>
    <w:rsid w:val="002E5FAC"/>
    <w:rsid w:val="002E6648"/>
    <w:rsid w:val="002E74BE"/>
    <w:rsid w:val="002E7769"/>
    <w:rsid w:val="002F03C5"/>
    <w:rsid w:val="002F1EDD"/>
    <w:rsid w:val="002F1FD8"/>
    <w:rsid w:val="002F2816"/>
    <w:rsid w:val="002F2A01"/>
    <w:rsid w:val="002F2B77"/>
    <w:rsid w:val="002F3269"/>
    <w:rsid w:val="002F3BAD"/>
    <w:rsid w:val="002F46EC"/>
    <w:rsid w:val="002F4744"/>
    <w:rsid w:val="002F4C75"/>
    <w:rsid w:val="002F5763"/>
    <w:rsid w:val="002F6747"/>
    <w:rsid w:val="002F6A48"/>
    <w:rsid w:val="00300B7B"/>
    <w:rsid w:val="00300CDA"/>
    <w:rsid w:val="00301198"/>
    <w:rsid w:val="003013F2"/>
    <w:rsid w:val="00301560"/>
    <w:rsid w:val="00301ADD"/>
    <w:rsid w:val="00301C5B"/>
    <w:rsid w:val="00301E31"/>
    <w:rsid w:val="00301EA7"/>
    <w:rsid w:val="003022B2"/>
    <w:rsid w:val="0030231B"/>
    <w:rsid w:val="0030232A"/>
    <w:rsid w:val="00302E9C"/>
    <w:rsid w:val="003044CA"/>
    <w:rsid w:val="003065A9"/>
    <w:rsid w:val="0030694A"/>
    <w:rsid w:val="003069F4"/>
    <w:rsid w:val="00307352"/>
    <w:rsid w:val="00310001"/>
    <w:rsid w:val="0031063A"/>
    <w:rsid w:val="00311332"/>
    <w:rsid w:val="00311552"/>
    <w:rsid w:val="003116BF"/>
    <w:rsid w:val="00312A58"/>
    <w:rsid w:val="00313716"/>
    <w:rsid w:val="003148C2"/>
    <w:rsid w:val="00315806"/>
    <w:rsid w:val="00315E53"/>
    <w:rsid w:val="00315E68"/>
    <w:rsid w:val="00316D61"/>
    <w:rsid w:val="00316D82"/>
    <w:rsid w:val="003173B0"/>
    <w:rsid w:val="00317874"/>
    <w:rsid w:val="0031790C"/>
    <w:rsid w:val="00317A6C"/>
    <w:rsid w:val="00320EBC"/>
    <w:rsid w:val="00320F40"/>
    <w:rsid w:val="00321924"/>
    <w:rsid w:val="00322E15"/>
    <w:rsid w:val="00323ACC"/>
    <w:rsid w:val="00325D30"/>
    <w:rsid w:val="003267C6"/>
    <w:rsid w:val="003300AF"/>
    <w:rsid w:val="0033078F"/>
    <w:rsid w:val="00330A2F"/>
    <w:rsid w:val="00330D7F"/>
    <w:rsid w:val="003311B6"/>
    <w:rsid w:val="00331575"/>
    <w:rsid w:val="003317DD"/>
    <w:rsid w:val="00331AE5"/>
    <w:rsid w:val="00332743"/>
    <w:rsid w:val="00333036"/>
    <w:rsid w:val="00333F8F"/>
    <w:rsid w:val="00334284"/>
    <w:rsid w:val="00334370"/>
    <w:rsid w:val="00334D59"/>
    <w:rsid w:val="003353F9"/>
    <w:rsid w:val="003355B6"/>
    <w:rsid w:val="003359A2"/>
    <w:rsid w:val="0033620D"/>
    <w:rsid w:val="00336461"/>
    <w:rsid w:val="0033653C"/>
    <w:rsid w:val="00337E1A"/>
    <w:rsid w:val="00337EE8"/>
    <w:rsid w:val="00340395"/>
    <w:rsid w:val="00341CAF"/>
    <w:rsid w:val="00343787"/>
    <w:rsid w:val="003437DF"/>
    <w:rsid w:val="003441FD"/>
    <w:rsid w:val="003455CC"/>
    <w:rsid w:val="003457E5"/>
    <w:rsid w:val="00345831"/>
    <w:rsid w:val="00345BA8"/>
    <w:rsid w:val="00346265"/>
    <w:rsid w:val="0034683E"/>
    <w:rsid w:val="00346D7C"/>
    <w:rsid w:val="00347506"/>
    <w:rsid w:val="00347634"/>
    <w:rsid w:val="0035202F"/>
    <w:rsid w:val="00352163"/>
    <w:rsid w:val="00352336"/>
    <w:rsid w:val="00352A59"/>
    <w:rsid w:val="00355731"/>
    <w:rsid w:val="003557A4"/>
    <w:rsid w:val="00355B93"/>
    <w:rsid w:val="00356434"/>
    <w:rsid w:val="00356445"/>
    <w:rsid w:val="00357007"/>
    <w:rsid w:val="0035779D"/>
    <w:rsid w:val="003577BE"/>
    <w:rsid w:val="00357C7C"/>
    <w:rsid w:val="00360920"/>
    <w:rsid w:val="00360D76"/>
    <w:rsid w:val="003618DF"/>
    <w:rsid w:val="0036191D"/>
    <w:rsid w:val="00361C01"/>
    <w:rsid w:val="003621C6"/>
    <w:rsid w:val="003628FF"/>
    <w:rsid w:val="00362AE9"/>
    <w:rsid w:val="003633E8"/>
    <w:rsid w:val="003635FD"/>
    <w:rsid w:val="00363BFC"/>
    <w:rsid w:val="00363DBB"/>
    <w:rsid w:val="003650C7"/>
    <w:rsid w:val="003659C5"/>
    <w:rsid w:val="00365D71"/>
    <w:rsid w:val="00366B5E"/>
    <w:rsid w:val="00366DB4"/>
    <w:rsid w:val="003676AB"/>
    <w:rsid w:val="00367B21"/>
    <w:rsid w:val="0037049A"/>
    <w:rsid w:val="0037049D"/>
    <w:rsid w:val="00372529"/>
    <w:rsid w:val="00372624"/>
    <w:rsid w:val="0037286B"/>
    <w:rsid w:val="003728C0"/>
    <w:rsid w:val="003729EE"/>
    <w:rsid w:val="00372A8E"/>
    <w:rsid w:val="00372DD4"/>
    <w:rsid w:val="003738F9"/>
    <w:rsid w:val="00373F16"/>
    <w:rsid w:val="003749C5"/>
    <w:rsid w:val="00374F74"/>
    <w:rsid w:val="00375257"/>
    <w:rsid w:val="003753D2"/>
    <w:rsid w:val="003755DF"/>
    <w:rsid w:val="0037595F"/>
    <w:rsid w:val="003762FE"/>
    <w:rsid w:val="00376671"/>
    <w:rsid w:val="003775FE"/>
    <w:rsid w:val="00377725"/>
    <w:rsid w:val="003817F5"/>
    <w:rsid w:val="00381E4C"/>
    <w:rsid w:val="0038306B"/>
    <w:rsid w:val="003831F0"/>
    <w:rsid w:val="003844C6"/>
    <w:rsid w:val="00384551"/>
    <w:rsid w:val="003845BA"/>
    <w:rsid w:val="00384709"/>
    <w:rsid w:val="003849A8"/>
    <w:rsid w:val="0038541D"/>
    <w:rsid w:val="00386C35"/>
    <w:rsid w:val="00390267"/>
    <w:rsid w:val="00390649"/>
    <w:rsid w:val="00391D1B"/>
    <w:rsid w:val="00391FCC"/>
    <w:rsid w:val="0039266F"/>
    <w:rsid w:val="003927A0"/>
    <w:rsid w:val="00392ABB"/>
    <w:rsid w:val="003932A0"/>
    <w:rsid w:val="00394E3E"/>
    <w:rsid w:val="00395613"/>
    <w:rsid w:val="00395996"/>
    <w:rsid w:val="00396777"/>
    <w:rsid w:val="003A190E"/>
    <w:rsid w:val="003A1A47"/>
    <w:rsid w:val="003A1ECB"/>
    <w:rsid w:val="003A2A50"/>
    <w:rsid w:val="003A2C2C"/>
    <w:rsid w:val="003A2E9E"/>
    <w:rsid w:val="003A398F"/>
    <w:rsid w:val="003A3AE2"/>
    <w:rsid w:val="003A3D77"/>
    <w:rsid w:val="003A4184"/>
    <w:rsid w:val="003A5722"/>
    <w:rsid w:val="003A616D"/>
    <w:rsid w:val="003A6582"/>
    <w:rsid w:val="003A6A44"/>
    <w:rsid w:val="003A6BC6"/>
    <w:rsid w:val="003B0856"/>
    <w:rsid w:val="003B149D"/>
    <w:rsid w:val="003B16F4"/>
    <w:rsid w:val="003B1979"/>
    <w:rsid w:val="003B1D25"/>
    <w:rsid w:val="003B2002"/>
    <w:rsid w:val="003B36B0"/>
    <w:rsid w:val="003B4A4F"/>
    <w:rsid w:val="003B4AE9"/>
    <w:rsid w:val="003B5AED"/>
    <w:rsid w:val="003B69D7"/>
    <w:rsid w:val="003B7894"/>
    <w:rsid w:val="003C02A3"/>
    <w:rsid w:val="003C0422"/>
    <w:rsid w:val="003C05D0"/>
    <w:rsid w:val="003C0868"/>
    <w:rsid w:val="003C108E"/>
    <w:rsid w:val="003C1701"/>
    <w:rsid w:val="003C1D2E"/>
    <w:rsid w:val="003C2193"/>
    <w:rsid w:val="003C21B3"/>
    <w:rsid w:val="003C32CC"/>
    <w:rsid w:val="003C3626"/>
    <w:rsid w:val="003C3A25"/>
    <w:rsid w:val="003C3F1A"/>
    <w:rsid w:val="003C43D0"/>
    <w:rsid w:val="003C44CF"/>
    <w:rsid w:val="003C4B65"/>
    <w:rsid w:val="003C58EE"/>
    <w:rsid w:val="003C662B"/>
    <w:rsid w:val="003C6B7B"/>
    <w:rsid w:val="003C6E6C"/>
    <w:rsid w:val="003C7C4E"/>
    <w:rsid w:val="003D04AD"/>
    <w:rsid w:val="003D0BAE"/>
    <w:rsid w:val="003D1EDA"/>
    <w:rsid w:val="003D2DF5"/>
    <w:rsid w:val="003D3043"/>
    <w:rsid w:val="003D3377"/>
    <w:rsid w:val="003D3675"/>
    <w:rsid w:val="003D3B22"/>
    <w:rsid w:val="003D5213"/>
    <w:rsid w:val="003D5821"/>
    <w:rsid w:val="003D5896"/>
    <w:rsid w:val="003D5C4D"/>
    <w:rsid w:val="003D6A5E"/>
    <w:rsid w:val="003D73F2"/>
    <w:rsid w:val="003D75F5"/>
    <w:rsid w:val="003D7986"/>
    <w:rsid w:val="003E0183"/>
    <w:rsid w:val="003E08B7"/>
    <w:rsid w:val="003E0C5B"/>
    <w:rsid w:val="003E1720"/>
    <w:rsid w:val="003E2E19"/>
    <w:rsid w:val="003E3F5E"/>
    <w:rsid w:val="003E403A"/>
    <w:rsid w:val="003E4A9C"/>
    <w:rsid w:val="003E5161"/>
    <w:rsid w:val="003E59E5"/>
    <w:rsid w:val="003E61AE"/>
    <w:rsid w:val="003E65D8"/>
    <w:rsid w:val="003E6EDC"/>
    <w:rsid w:val="003E6FEA"/>
    <w:rsid w:val="003E71EA"/>
    <w:rsid w:val="003E7200"/>
    <w:rsid w:val="003E722B"/>
    <w:rsid w:val="003E78B4"/>
    <w:rsid w:val="003E7AD4"/>
    <w:rsid w:val="003F001E"/>
    <w:rsid w:val="003F1581"/>
    <w:rsid w:val="003F1DC9"/>
    <w:rsid w:val="003F248A"/>
    <w:rsid w:val="003F27C5"/>
    <w:rsid w:val="003F2AC6"/>
    <w:rsid w:val="003F4568"/>
    <w:rsid w:val="003F4B09"/>
    <w:rsid w:val="003F622E"/>
    <w:rsid w:val="003F6736"/>
    <w:rsid w:val="003F6737"/>
    <w:rsid w:val="003F747D"/>
    <w:rsid w:val="0040079F"/>
    <w:rsid w:val="00400B8E"/>
    <w:rsid w:val="00401021"/>
    <w:rsid w:val="00401D25"/>
    <w:rsid w:val="00402895"/>
    <w:rsid w:val="00403D50"/>
    <w:rsid w:val="00404B28"/>
    <w:rsid w:val="00404F87"/>
    <w:rsid w:val="0040515C"/>
    <w:rsid w:val="0040593B"/>
    <w:rsid w:val="00406E16"/>
    <w:rsid w:val="00407554"/>
    <w:rsid w:val="0041121F"/>
    <w:rsid w:val="0041187B"/>
    <w:rsid w:val="004118C8"/>
    <w:rsid w:val="00411CCA"/>
    <w:rsid w:val="004129A1"/>
    <w:rsid w:val="00413117"/>
    <w:rsid w:val="004135BD"/>
    <w:rsid w:val="004136DD"/>
    <w:rsid w:val="00413710"/>
    <w:rsid w:val="00413711"/>
    <w:rsid w:val="00416D8C"/>
    <w:rsid w:val="00417B2C"/>
    <w:rsid w:val="004204C1"/>
    <w:rsid w:val="00420CA2"/>
    <w:rsid w:val="00420FC0"/>
    <w:rsid w:val="00421429"/>
    <w:rsid w:val="00421CF2"/>
    <w:rsid w:val="00421F0C"/>
    <w:rsid w:val="00422343"/>
    <w:rsid w:val="00422ECD"/>
    <w:rsid w:val="004232EB"/>
    <w:rsid w:val="004240E1"/>
    <w:rsid w:val="00424B4C"/>
    <w:rsid w:val="00425775"/>
    <w:rsid w:val="00425D8D"/>
    <w:rsid w:val="00425E23"/>
    <w:rsid w:val="0042747C"/>
    <w:rsid w:val="004275E9"/>
    <w:rsid w:val="004302A4"/>
    <w:rsid w:val="004303C3"/>
    <w:rsid w:val="00431EA2"/>
    <w:rsid w:val="004323BA"/>
    <w:rsid w:val="004326D1"/>
    <w:rsid w:val="0043316E"/>
    <w:rsid w:val="00433968"/>
    <w:rsid w:val="00433BEF"/>
    <w:rsid w:val="00434F0B"/>
    <w:rsid w:val="00435618"/>
    <w:rsid w:val="00435B46"/>
    <w:rsid w:val="00435D1C"/>
    <w:rsid w:val="00436DE1"/>
    <w:rsid w:val="00437DAA"/>
    <w:rsid w:val="004403A5"/>
    <w:rsid w:val="004404DC"/>
    <w:rsid w:val="00440A06"/>
    <w:rsid w:val="0044195A"/>
    <w:rsid w:val="00443262"/>
    <w:rsid w:val="00443AE6"/>
    <w:rsid w:val="00444EEB"/>
    <w:rsid w:val="004463BA"/>
    <w:rsid w:val="00446B8D"/>
    <w:rsid w:val="004472D5"/>
    <w:rsid w:val="00447DE3"/>
    <w:rsid w:val="004508D8"/>
    <w:rsid w:val="00450C12"/>
    <w:rsid w:val="00450D96"/>
    <w:rsid w:val="00451468"/>
    <w:rsid w:val="00451721"/>
    <w:rsid w:val="00452244"/>
    <w:rsid w:val="004524A5"/>
    <w:rsid w:val="00452819"/>
    <w:rsid w:val="004549ED"/>
    <w:rsid w:val="00454F6A"/>
    <w:rsid w:val="00455144"/>
    <w:rsid w:val="00455644"/>
    <w:rsid w:val="0045678E"/>
    <w:rsid w:val="00456FE7"/>
    <w:rsid w:val="00457612"/>
    <w:rsid w:val="00457C21"/>
    <w:rsid w:val="004609FA"/>
    <w:rsid w:val="00461135"/>
    <w:rsid w:val="00461334"/>
    <w:rsid w:val="00461412"/>
    <w:rsid w:val="0046154F"/>
    <w:rsid w:val="00461BC3"/>
    <w:rsid w:val="00461FAB"/>
    <w:rsid w:val="00462919"/>
    <w:rsid w:val="00462A06"/>
    <w:rsid w:val="00464057"/>
    <w:rsid w:val="004641AE"/>
    <w:rsid w:val="0046462A"/>
    <w:rsid w:val="004647AA"/>
    <w:rsid w:val="00465876"/>
    <w:rsid w:val="004658F0"/>
    <w:rsid w:val="00465C29"/>
    <w:rsid w:val="00466400"/>
    <w:rsid w:val="004674D2"/>
    <w:rsid w:val="004706A2"/>
    <w:rsid w:val="004707CD"/>
    <w:rsid w:val="0047232B"/>
    <w:rsid w:val="00472692"/>
    <w:rsid w:val="00473223"/>
    <w:rsid w:val="0047351D"/>
    <w:rsid w:val="00474106"/>
    <w:rsid w:val="00474E2F"/>
    <w:rsid w:val="00476902"/>
    <w:rsid w:val="00476ED5"/>
    <w:rsid w:val="00480D56"/>
    <w:rsid w:val="0048134D"/>
    <w:rsid w:val="004822D4"/>
    <w:rsid w:val="00482695"/>
    <w:rsid w:val="00482C13"/>
    <w:rsid w:val="00482D69"/>
    <w:rsid w:val="00483007"/>
    <w:rsid w:val="00483083"/>
    <w:rsid w:val="00484695"/>
    <w:rsid w:val="00484C80"/>
    <w:rsid w:val="00484E44"/>
    <w:rsid w:val="00485F7C"/>
    <w:rsid w:val="004864B0"/>
    <w:rsid w:val="004866CA"/>
    <w:rsid w:val="004903E1"/>
    <w:rsid w:val="0049091C"/>
    <w:rsid w:val="00491043"/>
    <w:rsid w:val="00491BAE"/>
    <w:rsid w:val="00491E81"/>
    <w:rsid w:val="0049212B"/>
    <w:rsid w:val="0049290B"/>
    <w:rsid w:val="00492BA4"/>
    <w:rsid w:val="00493460"/>
    <w:rsid w:val="00493779"/>
    <w:rsid w:val="004944C7"/>
    <w:rsid w:val="00494BEF"/>
    <w:rsid w:val="004965B4"/>
    <w:rsid w:val="00496D4C"/>
    <w:rsid w:val="00496F50"/>
    <w:rsid w:val="004971A4"/>
    <w:rsid w:val="004A00FC"/>
    <w:rsid w:val="004A0E09"/>
    <w:rsid w:val="004A1740"/>
    <w:rsid w:val="004A236E"/>
    <w:rsid w:val="004A36F7"/>
    <w:rsid w:val="004A37A0"/>
    <w:rsid w:val="004A383F"/>
    <w:rsid w:val="004A39EF"/>
    <w:rsid w:val="004A39F9"/>
    <w:rsid w:val="004A3D38"/>
    <w:rsid w:val="004A4214"/>
    <w:rsid w:val="004A4290"/>
    <w:rsid w:val="004A429A"/>
    <w:rsid w:val="004A4451"/>
    <w:rsid w:val="004A514A"/>
    <w:rsid w:val="004A5494"/>
    <w:rsid w:val="004A6135"/>
    <w:rsid w:val="004A75CE"/>
    <w:rsid w:val="004B130E"/>
    <w:rsid w:val="004B15CA"/>
    <w:rsid w:val="004B3700"/>
    <w:rsid w:val="004B3A67"/>
    <w:rsid w:val="004B3E07"/>
    <w:rsid w:val="004B418A"/>
    <w:rsid w:val="004B4478"/>
    <w:rsid w:val="004B5460"/>
    <w:rsid w:val="004B58C3"/>
    <w:rsid w:val="004B73A4"/>
    <w:rsid w:val="004B7584"/>
    <w:rsid w:val="004C0D06"/>
    <w:rsid w:val="004C171F"/>
    <w:rsid w:val="004C1D1E"/>
    <w:rsid w:val="004C2114"/>
    <w:rsid w:val="004C35E8"/>
    <w:rsid w:val="004C4317"/>
    <w:rsid w:val="004C45C6"/>
    <w:rsid w:val="004C4D0B"/>
    <w:rsid w:val="004C5A01"/>
    <w:rsid w:val="004C6060"/>
    <w:rsid w:val="004C6304"/>
    <w:rsid w:val="004C6A43"/>
    <w:rsid w:val="004C6B1A"/>
    <w:rsid w:val="004C7559"/>
    <w:rsid w:val="004D01BF"/>
    <w:rsid w:val="004D0403"/>
    <w:rsid w:val="004D0FB5"/>
    <w:rsid w:val="004D16B2"/>
    <w:rsid w:val="004D1B31"/>
    <w:rsid w:val="004D1E76"/>
    <w:rsid w:val="004D283A"/>
    <w:rsid w:val="004D2CC0"/>
    <w:rsid w:val="004D2FD9"/>
    <w:rsid w:val="004D3010"/>
    <w:rsid w:val="004D3958"/>
    <w:rsid w:val="004D52BF"/>
    <w:rsid w:val="004D5422"/>
    <w:rsid w:val="004D55EE"/>
    <w:rsid w:val="004D56E3"/>
    <w:rsid w:val="004D5BF7"/>
    <w:rsid w:val="004D61D2"/>
    <w:rsid w:val="004D6225"/>
    <w:rsid w:val="004D6236"/>
    <w:rsid w:val="004D6814"/>
    <w:rsid w:val="004D7F5C"/>
    <w:rsid w:val="004E0EB8"/>
    <w:rsid w:val="004E0FEB"/>
    <w:rsid w:val="004E127E"/>
    <w:rsid w:val="004E150B"/>
    <w:rsid w:val="004E25C1"/>
    <w:rsid w:val="004E3824"/>
    <w:rsid w:val="004E3F4C"/>
    <w:rsid w:val="004E48C4"/>
    <w:rsid w:val="004E51BD"/>
    <w:rsid w:val="004E5EF6"/>
    <w:rsid w:val="004E6230"/>
    <w:rsid w:val="004F0A25"/>
    <w:rsid w:val="004F0CEF"/>
    <w:rsid w:val="004F0D64"/>
    <w:rsid w:val="004F365A"/>
    <w:rsid w:val="004F372A"/>
    <w:rsid w:val="004F38C5"/>
    <w:rsid w:val="004F3C6B"/>
    <w:rsid w:val="004F4BEF"/>
    <w:rsid w:val="004F6319"/>
    <w:rsid w:val="004F6D92"/>
    <w:rsid w:val="004F75E6"/>
    <w:rsid w:val="004F7770"/>
    <w:rsid w:val="005000FD"/>
    <w:rsid w:val="005008DF"/>
    <w:rsid w:val="0050152A"/>
    <w:rsid w:val="00501D51"/>
    <w:rsid w:val="00501DBB"/>
    <w:rsid w:val="00501DC0"/>
    <w:rsid w:val="00501DEC"/>
    <w:rsid w:val="005021EF"/>
    <w:rsid w:val="00502ABE"/>
    <w:rsid w:val="00502CB9"/>
    <w:rsid w:val="00502EA3"/>
    <w:rsid w:val="005032D4"/>
    <w:rsid w:val="00503622"/>
    <w:rsid w:val="005037B4"/>
    <w:rsid w:val="00503830"/>
    <w:rsid w:val="0050441C"/>
    <w:rsid w:val="005045D0"/>
    <w:rsid w:val="005046E9"/>
    <w:rsid w:val="005050A1"/>
    <w:rsid w:val="00505460"/>
    <w:rsid w:val="00505AF4"/>
    <w:rsid w:val="005060F2"/>
    <w:rsid w:val="00506581"/>
    <w:rsid w:val="005069BC"/>
    <w:rsid w:val="00506AA7"/>
    <w:rsid w:val="00506E7D"/>
    <w:rsid w:val="00510355"/>
    <w:rsid w:val="0051067E"/>
    <w:rsid w:val="00510CBB"/>
    <w:rsid w:val="00512069"/>
    <w:rsid w:val="005121CE"/>
    <w:rsid w:val="0051221C"/>
    <w:rsid w:val="005125C6"/>
    <w:rsid w:val="005126B3"/>
    <w:rsid w:val="005129C9"/>
    <w:rsid w:val="00512E0F"/>
    <w:rsid w:val="00513000"/>
    <w:rsid w:val="00513131"/>
    <w:rsid w:val="0051373F"/>
    <w:rsid w:val="005152E5"/>
    <w:rsid w:val="00515845"/>
    <w:rsid w:val="00515C4E"/>
    <w:rsid w:val="005162FF"/>
    <w:rsid w:val="00516577"/>
    <w:rsid w:val="005168A9"/>
    <w:rsid w:val="00516D82"/>
    <w:rsid w:val="00517186"/>
    <w:rsid w:val="0051741D"/>
    <w:rsid w:val="00520D2F"/>
    <w:rsid w:val="00522416"/>
    <w:rsid w:val="0052343A"/>
    <w:rsid w:val="005240AC"/>
    <w:rsid w:val="00525274"/>
    <w:rsid w:val="005263A0"/>
    <w:rsid w:val="00526763"/>
    <w:rsid w:val="005278F3"/>
    <w:rsid w:val="005279D2"/>
    <w:rsid w:val="00527CBD"/>
    <w:rsid w:val="0053098E"/>
    <w:rsid w:val="00531906"/>
    <w:rsid w:val="00531C04"/>
    <w:rsid w:val="00532432"/>
    <w:rsid w:val="00534C6C"/>
    <w:rsid w:val="0053513C"/>
    <w:rsid w:val="00535365"/>
    <w:rsid w:val="00535D4C"/>
    <w:rsid w:val="00536AE8"/>
    <w:rsid w:val="00536CBC"/>
    <w:rsid w:val="00537E23"/>
    <w:rsid w:val="00540D29"/>
    <w:rsid w:val="0054138E"/>
    <w:rsid w:val="00541D04"/>
    <w:rsid w:val="0054259E"/>
    <w:rsid w:val="00542745"/>
    <w:rsid w:val="005429A6"/>
    <w:rsid w:val="00543165"/>
    <w:rsid w:val="0054319C"/>
    <w:rsid w:val="00543471"/>
    <w:rsid w:val="00543A3F"/>
    <w:rsid w:val="00544B73"/>
    <w:rsid w:val="00544BE5"/>
    <w:rsid w:val="0054569D"/>
    <w:rsid w:val="005461FE"/>
    <w:rsid w:val="00546B07"/>
    <w:rsid w:val="00547436"/>
    <w:rsid w:val="00547660"/>
    <w:rsid w:val="00550C9E"/>
    <w:rsid w:val="00550FE7"/>
    <w:rsid w:val="00553912"/>
    <w:rsid w:val="00553D84"/>
    <w:rsid w:val="00554034"/>
    <w:rsid w:val="00554236"/>
    <w:rsid w:val="00554A6D"/>
    <w:rsid w:val="00556535"/>
    <w:rsid w:val="00556F71"/>
    <w:rsid w:val="00557A41"/>
    <w:rsid w:val="0056095B"/>
    <w:rsid w:val="0056097C"/>
    <w:rsid w:val="00560F2C"/>
    <w:rsid w:val="00561877"/>
    <w:rsid w:val="0056225F"/>
    <w:rsid w:val="00562376"/>
    <w:rsid w:val="00562EE9"/>
    <w:rsid w:val="0057014C"/>
    <w:rsid w:val="005708D1"/>
    <w:rsid w:val="00570C3E"/>
    <w:rsid w:val="00570ED4"/>
    <w:rsid w:val="00570FB5"/>
    <w:rsid w:val="0057122D"/>
    <w:rsid w:val="0057124F"/>
    <w:rsid w:val="005717FB"/>
    <w:rsid w:val="0057243B"/>
    <w:rsid w:val="005728E3"/>
    <w:rsid w:val="00573319"/>
    <w:rsid w:val="005733DD"/>
    <w:rsid w:val="00574004"/>
    <w:rsid w:val="005749BC"/>
    <w:rsid w:val="00574C9A"/>
    <w:rsid w:val="00574F38"/>
    <w:rsid w:val="0057504F"/>
    <w:rsid w:val="0057648A"/>
    <w:rsid w:val="00576860"/>
    <w:rsid w:val="00576FB8"/>
    <w:rsid w:val="00577816"/>
    <w:rsid w:val="00580706"/>
    <w:rsid w:val="00580A09"/>
    <w:rsid w:val="00582943"/>
    <w:rsid w:val="005836CA"/>
    <w:rsid w:val="005841C0"/>
    <w:rsid w:val="005846E7"/>
    <w:rsid w:val="00584C51"/>
    <w:rsid w:val="005853A6"/>
    <w:rsid w:val="00585769"/>
    <w:rsid w:val="005868C2"/>
    <w:rsid w:val="005872F2"/>
    <w:rsid w:val="00587AE7"/>
    <w:rsid w:val="00587AF2"/>
    <w:rsid w:val="00590092"/>
    <w:rsid w:val="005908E9"/>
    <w:rsid w:val="00590CBB"/>
    <w:rsid w:val="00592369"/>
    <w:rsid w:val="00592380"/>
    <w:rsid w:val="0059260F"/>
    <w:rsid w:val="0059407B"/>
    <w:rsid w:val="0059667A"/>
    <w:rsid w:val="005A01AF"/>
    <w:rsid w:val="005A0395"/>
    <w:rsid w:val="005A05A2"/>
    <w:rsid w:val="005A06E7"/>
    <w:rsid w:val="005A0926"/>
    <w:rsid w:val="005A1316"/>
    <w:rsid w:val="005A220F"/>
    <w:rsid w:val="005A2E42"/>
    <w:rsid w:val="005A3730"/>
    <w:rsid w:val="005A54B5"/>
    <w:rsid w:val="005A552B"/>
    <w:rsid w:val="005A57D9"/>
    <w:rsid w:val="005A616A"/>
    <w:rsid w:val="005A61A0"/>
    <w:rsid w:val="005A6574"/>
    <w:rsid w:val="005A6621"/>
    <w:rsid w:val="005B01F9"/>
    <w:rsid w:val="005B11C7"/>
    <w:rsid w:val="005B1B16"/>
    <w:rsid w:val="005B4B0B"/>
    <w:rsid w:val="005B4D84"/>
    <w:rsid w:val="005B5078"/>
    <w:rsid w:val="005B50A0"/>
    <w:rsid w:val="005B646B"/>
    <w:rsid w:val="005B78F3"/>
    <w:rsid w:val="005B7EB2"/>
    <w:rsid w:val="005C1D94"/>
    <w:rsid w:val="005C3513"/>
    <w:rsid w:val="005C4021"/>
    <w:rsid w:val="005C504B"/>
    <w:rsid w:val="005C5914"/>
    <w:rsid w:val="005C5DD4"/>
    <w:rsid w:val="005C6044"/>
    <w:rsid w:val="005C6871"/>
    <w:rsid w:val="005C7222"/>
    <w:rsid w:val="005C7588"/>
    <w:rsid w:val="005C7CF7"/>
    <w:rsid w:val="005D0192"/>
    <w:rsid w:val="005D02B8"/>
    <w:rsid w:val="005D09AA"/>
    <w:rsid w:val="005D0F07"/>
    <w:rsid w:val="005D1FA7"/>
    <w:rsid w:val="005D2128"/>
    <w:rsid w:val="005D2356"/>
    <w:rsid w:val="005D279F"/>
    <w:rsid w:val="005D2FA7"/>
    <w:rsid w:val="005D40DD"/>
    <w:rsid w:val="005D4824"/>
    <w:rsid w:val="005D4A17"/>
    <w:rsid w:val="005D5CF2"/>
    <w:rsid w:val="005D5ED8"/>
    <w:rsid w:val="005D5F0F"/>
    <w:rsid w:val="005D6B98"/>
    <w:rsid w:val="005D7DF2"/>
    <w:rsid w:val="005E030D"/>
    <w:rsid w:val="005E08A8"/>
    <w:rsid w:val="005E1026"/>
    <w:rsid w:val="005E1640"/>
    <w:rsid w:val="005E1831"/>
    <w:rsid w:val="005E32F8"/>
    <w:rsid w:val="005E358C"/>
    <w:rsid w:val="005E43D1"/>
    <w:rsid w:val="005E4C13"/>
    <w:rsid w:val="005E5074"/>
    <w:rsid w:val="005E50EB"/>
    <w:rsid w:val="005E577B"/>
    <w:rsid w:val="005E5D88"/>
    <w:rsid w:val="005E66DC"/>
    <w:rsid w:val="005E6985"/>
    <w:rsid w:val="005E6FF2"/>
    <w:rsid w:val="005E7913"/>
    <w:rsid w:val="005F0968"/>
    <w:rsid w:val="005F0D2E"/>
    <w:rsid w:val="005F11D5"/>
    <w:rsid w:val="005F1B06"/>
    <w:rsid w:val="005F3A33"/>
    <w:rsid w:val="005F3BDB"/>
    <w:rsid w:val="005F485C"/>
    <w:rsid w:val="005F5091"/>
    <w:rsid w:val="005F5879"/>
    <w:rsid w:val="005F6632"/>
    <w:rsid w:val="005F7111"/>
    <w:rsid w:val="005F762C"/>
    <w:rsid w:val="005F77C7"/>
    <w:rsid w:val="005F7DA5"/>
    <w:rsid w:val="006000F3"/>
    <w:rsid w:val="00600509"/>
    <w:rsid w:val="00601181"/>
    <w:rsid w:val="00601448"/>
    <w:rsid w:val="00601E2F"/>
    <w:rsid w:val="0060272F"/>
    <w:rsid w:val="00602D34"/>
    <w:rsid w:val="006055B1"/>
    <w:rsid w:val="00605BE8"/>
    <w:rsid w:val="00605D1C"/>
    <w:rsid w:val="00606AE4"/>
    <w:rsid w:val="00607BB4"/>
    <w:rsid w:val="00607C4D"/>
    <w:rsid w:val="006104F6"/>
    <w:rsid w:val="00610673"/>
    <w:rsid w:val="00611148"/>
    <w:rsid w:val="0061292D"/>
    <w:rsid w:val="00612C8F"/>
    <w:rsid w:val="00612E4F"/>
    <w:rsid w:val="00613365"/>
    <w:rsid w:val="00613D42"/>
    <w:rsid w:val="006140D7"/>
    <w:rsid w:val="006153B8"/>
    <w:rsid w:val="00615655"/>
    <w:rsid w:val="006158BA"/>
    <w:rsid w:val="006158F4"/>
    <w:rsid w:val="0061595F"/>
    <w:rsid w:val="00615B6E"/>
    <w:rsid w:val="00615D5E"/>
    <w:rsid w:val="00616E32"/>
    <w:rsid w:val="00616FCA"/>
    <w:rsid w:val="006177AB"/>
    <w:rsid w:val="006177D6"/>
    <w:rsid w:val="00617A5E"/>
    <w:rsid w:val="00617D21"/>
    <w:rsid w:val="006206E6"/>
    <w:rsid w:val="00620C96"/>
    <w:rsid w:val="006212B8"/>
    <w:rsid w:val="00621748"/>
    <w:rsid w:val="0062287F"/>
    <w:rsid w:val="00622B63"/>
    <w:rsid w:val="00622E99"/>
    <w:rsid w:val="006230FD"/>
    <w:rsid w:val="0062316A"/>
    <w:rsid w:val="0062318E"/>
    <w:rsid w:val="006242B3"/>
    <w:rsid w:val="00624784"/>
    <w:rsid w:val="006248BE"/>
    <w:rsid w:val="0062584D"/>
    <w:rsid w:val="00625E5D"/>
    <w:rsid w:val="00626647"/>
    <w:rsid w:val="006267B8"/>
    <w:rsid w:val="00626997"/>
    <w:rsid w:val="00627246"/>
    <w:rsid w:val="00630FB6"/>
    <w:rsid w:val="00631366"/>
    <w:rsid w:val="00632E07"/>
    <w:rsid w:val="00634995"/>
    <w:rsid w:val="00634F96"/>
    <w:rsid w:val="00634FBC"/>
    <w:rsid w:val="006352D2"/>
    <w:rsid w:val="00635652"/>
    <w:rsid w:val="00635B38"/>
    <w:rsid w:val="0063689D"/>
    <w:rsid w:val="00637C7E"/>
    <w:rsid w:val="006410A0"/>
    <w:rsid w:val="00641562"/>
    <w:rsid w:val="00641DBD"/>
    <w:rsid w:val="00642ADF"/>
    <w:rsid w:val="00643CC4"/>
    <w:rsid w:val="00644958"/>
    <w:rsid w:val="00645116"/>
    <w:rsid w:val="0064554E"/>
    <w:rsid w:val="006459DB"/>
    <w:rsid w:val="00646DCC"/>
    <w:rsid w:val="00650777"/>
    <w:rsid w:val="006528C0"/>
    <w:rsid w:val="0065384C"/>
    <w:rsid w:val="00653947"/>
    <w:rsid w:val="00653F6D"/>
    <w:rsid w:val="00654227"/>
    <w:rsid w:val="0065507D"/>
    <w:rsid w:val="006556EA"/>
    <w:rsid w:val="00656FD5"/>
    <w:rsid w:val="0065C7E8"/>
    <w:rsid w:val="00660909"/>
    <w:rsid w:val="00660FFE"/>
    <w:rsid w:val="006621A2"/>
    <w:rsid w:val="00662A8F"/>
    <w:rsid w:val="00662F99"/>
    <w:rsid w:val="0066370F"/>
    <w:rsid w:val="00664C0F"/>
    <w:rsid w:val="00665044"/>
    <w:rsid w:val="00665B7A"/>
    <w:rsid w:val="0066604B"/>
    <w:rsid w:val="00666438"/>
    <w:rsid w:val="006668D6"/>
    <w:rsid w:val="00666B9F"/>
    <w:rsid w:val="00670B2A"/>
    <w:rsid w:val="00670B91"/>
    <w:rsid w:val="00673AED"/>
    <w:rsid w:val="00673D38"/>
    <w:rsid w:val="00673F0A"/>
    <w:rsid w:val="00674E1B"/>
    <w:rsid w:val="00675434"/>
    <w:rsid w:val="006756FC"/>
    <w:rsid w:val="0067573A"/>
    <w:rsid w:val="0067584D"/>
    <w:rsid w:val="00675D14"/>
    <w:rsid w:val="00675ED4"/>
    <w:rsid w:val="00676507"/>
    <w:rsid w:val="00676583"/>
    <w:rsid w:val="00676CD5"/>
    <w:rsid w:val="00677DAA"/>
    <w:rsid w:val="0068133A"/>
    <w:rsid w:val="0068314E"/>
    <w:rsid w:val="00683276"/>
    <w:rsid w:val="00684009"/>
    <w:rsid w:val="006841AE"/>
    <w:rsid w:val="00684561"/>
    <w:rsid w:val="00685515"/>
    <w:rsid w:val="00686048"/>
    <w:rsid w:val="0068638F"/>
    <w:rsid w:val="0068719B"/>
    <w:rsid w:val="0068748D"/>
    <w:rsid w:val="006879CB"/>
    <w:rsid w:val="00690255"/>
    <w:rsid w:val="0069117E"/>
    <w:rsid w:val="00691F03"/>
    <w:rsid w:val="006922CD"/>
    <w:rsid w:val="006922E7"/>
    <w:rsid w:val="00692830"/>
    <w:rsid w:val="00692C62"/>
    <w:rsid w:val="00692E93"/>
    <w:rsid w:val="006933A1"/>
    <w:rsid w:val="006947B0"/>
    <w:rsid w:val="00695201"/>
    <w:rsid w:val="006955E2"/>
    <w:rsid w:val="00696004"/>
    <w:rsid w:val="0069691F"/>
    <w:rsid w:val="006978B4"/>
    <w:rsid w:val="006A017F"/>
    <w:rsid w:val="006A0784"/>
    <w:rsid w:val="006A0B34"/>
    <w:rsid w:val="006A0C90"/>
    <w:rsid w:val="006A1106"/>
    <w:rsid w:val="006A11DD"/>
    <w:rsid w:val="006A2411"/>
    <w:rsid w:val="006A2E69"/>
    <w:rsid w:val="006A30F2"/>
    <w:rsid w:val="006A4A0D"/>
    <w:rsid w:val="006A4A75"/>
    <w:rsid w:val="006A4CE8"/>
    <w:rsid w:val="006A54DB"/>
    <w:rsid w:val="006A56BC"/>
    <w:rsid w:val="006A587C"/>
    <w:rsid w:val="006A5C35"/>
    <w:rsid w:val="006A6243"/>
    <w:rsid w:val="006A680B"/>
    <w:rsid w:val="006A697B"/>
    <w:rsid w:val="006A7344"/>
    <w:rsid w:val="006A767B"/>
    <w:rsid w:val="006A78EB"/>
    <w:rsid w:val="006A7C38"/>
    <w:rsid w:val="006A7C90"/>
    <w:rsid w:val="006B0007"/>
    <w:rsid w:val="006B0430"/>
    <w:rsid w:val="006B0571"/>
    <w:rsid w:val="006B0C96"/>
    <w:rsid w:val="006B1595"/>
    <w:rsid w:val="006B1C0F"/>
    <w:rsid w:val="006B2440"/>
    <w:rsid w:val="006B25FE"/>
    <w:rsid w:val="006B30F0"/>
    <w:rsid w:val="006B3219"/>
    <w:rsid w:val="006B39B1"/>
    <w:rsid w:val="006B4187"/>
    <w:rsid w:val="006B4389"/>
    <w:rsid w:val="006B4DDE"/>
    <w:rsid w:val="006B5BEF"/>
    <w:rsid w:val="006B699F"/>
    <w:rsid w:val="006B7AF3"/>
    <w:rsid w:val="006C04E5"/>
    <w:rsid w:val="006C168C"/>
    <w:rsid w:val="006C1859"/>
    <w:rsid w:val="006C245F"/>
    <w:rsid w:val="006C27F0"/>
    <w:rsid w:val="006C2BE8"/>
    <w:rsid w:val="006C2C0C"/>
    <w:rsid w:val="006C340E"/>
    <w:rsid w:val="006C35F4"/>
    <w:rsid w:val="006C3920"/>
    <w:rsid w:val="006C4082"/>
    <w:rsid w:val="006C40D8"/>
    <w:rsid w:val="006C4411"/>
    <w:rsid w:val="006C4B43"/>
    <w:rsid w:val="006C5C11"/>
    <w:rsid w:val="006C5FC4"/>
    <w:rsid w:val="006C61F0"/>
    <w:rsid w:val="006C6406"/>
    <w:rsid w:val="006D00D3"/>
    <w:rsid w:val="006D0756"/>
    <w:rsid w:val="006D0A16"/>
    <w:rsid w:val="006D1878"/>
    <w:rsid w:val="006D1E76"/>
    <w:rsid w:val="006D2615"/>
    <w:rsid w:val="006D2820"/>
    <w:rsid w:val="006D3B5D"/>
    <w:rsid w:val="006D3DAA"/>
    <w:rsid w:val="006D52DA"/>
    <w:rsid w:val="006D58BF"/>
    <w:rsid w:val="006D5DC9"/>
    <w:rsid w:val="006D6EC3"/>
    <w:rsid w:val="006D709B"/>
    <w:rsid w:val="006D7884"/>
    <w:rsid w:val="006D7C18"/>
    <w:rsid w:val="006E0148"/>
    <w:rsid w:val="006E1012"/>
    <w:rsid w:val="006E1CF8"/>
    <w:rsid w:val="006E23BA"/>
    <w:rsid w:val="006E2A6E"/>
    <w:rsid w:val="006E2B93"/>
    <w:rsid w:val="006E39CA"/>
    <w:rsid w:val="006E3E12"/>
    <w:rsid w:val="006E476C"/>
    <w:rsid w:val="006E4B68"/>
    <w:rsid w:val="006E4EDF"/>
    <w:rsid w:val="006E5070"/>
    <w:rsid w:val="006E5380"/>
    <w:rsid w:val="006E5ECC"/>
    <w:rsid w:val="006E5ECD"/>
    <w:rsid w:val="006E62B1"/>
    <w:rsid w:val="006E6725"/>
    <w:rsid w:val="006E6DA4"/>
    <w:rsid w:val="006E7DAF"/>
    <w:rsid w:val="006F3416"/>
    <w:rsid w:val="006F3458"/>
    <w:rsid w:val="006F4329"/>
    <w:rsid w:val="006F4693"/>
    <w:rsid w:val="006F5085"/>
    <w:rsid w:val="006F54C3"/>
    <w:rsid w:val="006F568D"/>
    <w:rsid w:val="006F6284"/>
    <w:rsid w:val="006F6414"/>
    <w:rsid w:val="006F6A10"/>
    <w:rsid w:val="006F6D5E"/>
    <w:rsid w:val="006F743C"/>
    <w:rsid w:val="006F7AFC"/>
    <w:rsid w:val="006F7B1B"/>
    <w:rsid w:val="007003EF"/>
    <w:rsid w:val="00701E55"/>
    <w:rsid w:val="00702A21"/>
    <w:rsid w:val="00703AF0"/>
    <w:rsid w:val="00704420"/>
    <w:rsid w:val="00704FC8"/>
    <w:rsid w:val="007050D6"/>
    <w:rsid w:val="00705358"/>
    <w:rsid w:val="007053A8"/>
    <w:rsid w:val="00705435"/>
    <w:rsid w:val="007062AA"/>
    <w:rsid w:val="00706717"/>
    <w:rsid w:val="0071024A"/>
    <w:rsid w:val="00710941"/>
    <w:rsid w:val="00710960"/>
    <w:rsid w:val="00710B6A"/>
    <w:rsid w:val="00710EBB"/>
    <w:rsid w:val="00710F99"/>
    <w:rsid w:val="00712519"/>
    <w:rsid w:val="00712AC0"/>
    <w:rsid w:val="00712B16"/>
    <w:rsid w:val="007135D2"/>
    <w:rsid w:val="00714329"/>
    <w:rsid w:val="007143D0"/>
    <w:rsid w:val="007144E0"/>
    <w:rsid w:val="00714658"/>
    <w:rsid w:val="007150B5"/>
    <w:rsid w:val="0071541E"/>
    <w:rsid w:val="00715744"/>
    <w:rsid w:val="00715A13"/>
    <w:rsid w:val="00715EA8"/>
    <w:rsid w:val="00716178"/>
    <w:rsid w:val="007166DA"/>
    <w:rsid w:val="007174EE"/>
    <w:rsid w:val="007177A7"/>
    <w:rsid w:val="00717B87"/>
    <w:rsid w:val="00720003"/>
    <w:rsid w:val="0072056D"/>
    <w:rsid w:val="007207A8"/>
    <w:rsid w:val="00721C8C"/>
    <w:rsid w:val="0072288C"/>
    <w:rsid w:val="00722A27"/>
    <w:rsid w:val="00722AED"/>
    <w:rsid w:val="00723342"/>
    <w:rsid w:val="0072335C"/>
    <w:rsid w:val="00723372"/>
    <w:rsid w:val="00725E8C"/>
    <w:rsid w:val="00726020"/>
    <w:rsid w:val="007264C8"/>
    <w:rsid w:val="00732EC3"/>
    <w:rsid w:val="00732F2B"/>
    <w:rsid w:val="0073319E"/>
    <w:rsid w:val="00733B37"/>
    <w:rsid w:val="0073429B"/>
    <w:rsid w:val="00734717"/>
    <w:rsid w:val="00734BC5"/>
    <w:rsid w:val="00734D7D"/>
    <w:rsid w:val="0073574A"/>
    <w:rsid w:val="00735AF1"/>
    <w:rsid w:val="00735B81"/>
    <w:rsid w:val="00735B89"/>
    <w:rsid w:val="00736969"/>
    <w:rsid w:val="00736BEB"/>
    <w:rsid w:val="00737F4A"/>
    <w:rsid w:val="00737F66"/>
    <w:rsid w:val="0074077C"/>
    <w:rsid w:val="0074161F"/>
    <w:rsid w:val="00742E3E"/>
    <w:rsid w:val="00743968"/>
    <w:rsid w:val="00743EE9"/>
    <w:rsid w:val="007447C6"/>
    <w:rsid w:val="007447DC"/>
    <w:rsid w:val="007449E4"/>
    <w:rsid w:val="00744B53"/>
    <w:rsid w:val="00746062"/>
    <w:rsid w:val="0074788F"/>
    <w:rsid w:val="00747953"/>
    <w:rsid w:val="00747EA5"/>
    <w:rsid w:val="007503D9"/>
    <w:rsid w:val="007513EA"/>
    <w:rsid w:val="00752A58"/>
    <w:rsid w:val="00752DCF"/>
    <w:rsid w:val="007538C8"/>
    <w:rsid w:val="007539A2"/>
    <w:rsid w:val="007543EF"/>
    <w:rsid w:val="00754AEC"/>
    <w:rsid w:val="00754C6D"/>
    <w:rsid w:val="00755765"/>
    <w:rsid w:val="007559B0"/>
    <w:rsid w:val="007567FB"/>
    <w:rsid w:val="007600E1"/>
    <w:rsid w:val="00760291"/>
    <w:rsid w:val="00760DD5"/>
    <w:rsid w:val="00761373"/>
    <w:rsid w:val="00761F77"/>
    <w:rsid w:val="00762D82"/>
    <w:rsid w:val="00763398"/>
    <w:rsid w:val="0076343B"/>
    <w:rsid w:val="00763D87"/>
    <w:rsid w:val="007659E0"/>
    <w:rsid w:val="00766AD6"/>
    <w:rsid w:val="007714D2"/>
    <w:rsid w:val="00771D2F"/>
    <w:rsid w:val="007728DE"/>
    <w:rsid w:val="00772D21"/>
    <w:rsid w:val="00772F5F"/>
    <w:rsid w:val="007737D9"/>
    <w:rsid w:val="00773E48"/>
    <w:rsid w:val="00774D98"/>
    <w:rsid w:val="007750EF"/>
    <w:rsid w:val="00775AA9"/>
    <w:rsid w:val="00775C99"/>
    <w:rsid w:val="00776545"/>
    <w:rsid w:val="00776DFA"/>
    <w:rsid w:val="00780194"/>
    <w:rsid w:val="007801A8"/>
    <w:rsid w:val="00780260"/>
    <w:rsid w:val="007803DB"/>
    <w:rsid w:val="0078169F"/>
    <w:rsid w:val="00781C33"/>
    <w:rsid w:val="00782F13"/>
    <w:rsid w:val="007840F4"/>
    <w:rsid w:val="0078415A"/>
    <w:rsid w:val="007845C8"/>
    <w:rsid w:val="00784B34"/>
    <w:rsid w:val="00784B43"/>
    <w:rsid w:val="00784CB8"/>
    <w:rsid w:val="00785415"/>
    <w:rsid w:val="0078541E"/>
    <w:rsid w:val="00786397"/>
    <w:rsid w:val="0078697E"/>
    <w:rsid w:val="00786BC2"/>
    <w:rsid w:val="0079080A"/>
    <w:rsid w:val="00790A46"/>
    <w:rsid w:val="00791452"/>
    <w:rsid w:val="007914E1"/>
    <w:rsid w:val="007919BC"/>
    <w:rsid w:val="00791CB9"/>
    <w:rsid w:val="007927A4"/>
    <w:rsid w:val="00792D23"/>
    <w:rsid w:val="00793130"/>
    <w:rsid w:val="007934FC"/>
    <w:rsid w:val="0079384F"/>
    <w:rsid w:val="007954AD"/>
    <w:rsid w:val="00795924"/>
    <w:rsid w:val="00796080"/>
    <w:rsid w:val="007961E9"/>
    <w:rsid w:val="00797181"/>
    <w:rsid w:val="007A107C"/>
    <w:rsid w:val="007A1738"/>
    <w:rsid w:val="007A1B01"/>
    <w:rsid w:val="007A1DC1"/>
    <w:rsid w:val="007A232E"/>
    <w:rsid w:val="007A2707"/>
    <w:rsid w:val="007A2F36"/>
    <w:rsid w:val="007A310F"/>
    <w:rsid w:val="007A3426"/>
    <w:rsid w:val="007A3633"/>
    <w:rsid w:val="007A3EF2"/>
    <w:rsid w:val="007A4177"/>
    <w:rsid w:val="007A48F7"/>
    <w:rsid w:val="007A4B0D"/>
    <w:rsid w:val="007A50A9"/>
    <w:rsid w:val="007A5153"/>
    <w:rsid w:val="007A5EFD"/>
    <w:rsid w:val="007A76F7"/>
    <w:rsid w:val="007A78AD"/>
    <w:rsid w:val="007B0615"/>
    <w:rsid w:val="007B1088"/>
    <w:rsid w:val="007B11CB"/>
    <w:rsid w:val="007B1671"/>
    <w:rsid w:val="007B2378"/>
    <w:rsid w:val="007B26E3"/>
    <w:rsid w:val="007B28DD"/>
    <w:rsid w:val="007B3233"/>
    <w:rsid w:val="007B32A6"/>
    <w:rsid w:val="007B421A"/>
    <w:rsid w:val="007B5397"/>
    <w:rsid w:val="007B5A42"/>
    <w:rsid w:val="007B6209"/>
    <w:rsid w:val="007B6451"/>
    <w:rsid w:val="007B69EE"/>
    <w:rsid w:val="007B6F21"/>
    <w:rsid w:val="007B7D59"/>
    <w:rsid w:val="007C0078"/>
    <w:rsid w:val="007C1273"/>
    <w:rsid w:val="007C135E"/>
    <w:rsid w:val="007C155F"/>
    <w:rsid w:val="007C199B"/>
    <w:rsid w:val="007C264E"/>
    <w:rsid w:val="007C2C8C"/>
    <w:rsid w:val="007C300C"/>
    <w:rsid w:val="007C390B"/>
    <w:rsid w:val="007C3B09"/>
    <w:rsid w:val="007C45E1"/>
    <w:rsid w:val="007C5865"/>
    <w:rsid w:val="007C59B6"/>
    <w:rsid w:val="007C5A03"/>
    <w:rsid w:val="007C6111"/>
    <w:rsid w:val="007C6F86"/>
    <w:rsid w:val="007C719C"/>
    <w:rsid w:val="007C726A"/>
    <w:rsid w:val="007C7C87"/>
    <w:rsid w:val="007D0B34"/>
    <w:rsid w:val="007D1FBE"/>
    <w:rsid w:val="007D2250"/>
    <w:rsid w:val="007D2AFA"/>
    <w:rsid w:val="007D2BCA"/>
    <w:rsid w:val="007D3073"/>
    <w:rsid w:val="007D3A6A"/>
    <w:rsid w:val="007D3F4D"/>
    <w:rsid w:val="007D475F"/>
    <w:rsid w:val="007D586B"/>
    <w:rsid w:val="007D5975"/>
    <w:rsid w:val="007D5C61"/>
    <w:rsid w:val="007D63FD"/>
    <w:rsid w:val="007D64B9"/>
    <w:rsid w:val="007D6777"/>
    <w:rsid w:val="007D69A6"/>
    <w:rsid w:val="007D72D4"/>
    <w:rsid w:val="007D7E04"/>
    <w:rsid w:val="007D7F25"/>
    <w:rsid w:val="007E0452"/>
    <w:rsid w:val="007E0DC4"/>
    <w:rsid w:val="007E11C0"/>
    <w:rsid w:val="007E1497"/>
    <w:rsid w:val="007E277C"/>
    <w:rsid w:val="007E2884"/>
    <w:rsid w:val="007E29C9"/>
    <w:rsid w:val="007E3064"/>
    <w:rsid w:val="007E3761"/>
    <w:rsid w:val="007E3A26"/>
    <w:rsid w:val="007E41B0"/>
    <w:rsid w:val="007E43E7"/>
    <w:rsid w:val="007E4817"/>
    <w:rsid w:val="007E4D33"/>
    <w:rsid w:val="007E5349"/>
    <w:rsid w:val="007E5F9E"/>
    <w:rsid w:val="007E609A"/>
    <w:rsid w:val="007E653F"/>
    <w:rsid w:val="007E6A44"/>
    <w:rsid w:val="007E716E"/>
    <w:rsid w:val="007E77F8"/>
    <w:rsid w:val="007E7BDC"/>
    <w:rsid w:val="007F0139"/>
    <w:rsid w:val="007F101C"/>
    <w:rsid w:val="007F10C9"/>
    <w:rsid w:val="007F2603"/>
    <w:rsid w:val="007F2EE2"/>
    <w:rsid w:val="007F432A"/>
    <w:rsid w:val="007F480D"/>
    <w:rsid w:val="007F5828"/>
    <w:rsid w:val="007F73A5"/>
    <w:rsid w:val="00800E68"/>
    <w:rsid w:val="00801C93"/>
    <w:rsid w:val="00801E20"/>
    <w:rsid w:val="008022A3"/>
    <w:rsid w:val="00802DE3"/>
    <w:rsid w:val="0080304E"/>
    <w:rsid w:val="008037BF"/>
    <w:rsid w:val="00803D14"/>
    <w:rsid w:val="00804262"/>
    <w:rsid w:val="008047EE"/>
    <w:rsid w:val="00805233"/>
    <w:rsid w:val="00805470"/>
    <w:rsid w:val="00805690"/>
    <w:rsid w:val="00806551"/>
    <w:rsid w:val="00806CE8"/>
    <w:rsid w:val="008070C0"/>
    <w:rsid w:val="00807899"/>
    <w:rsid w:val="0080799F"/>
    <w:rsid w:val="00807D91"/>
    <w:rsid w:val="00807F61"/>
    <w:rsid w:val="008101C9"/>
    <w:rsid w:val="008101D0"/>
    <w:rsid w:val="00810A56"/>
    <w:rsid w:val="00810AE6"/>
    <w:rsid w:val="00810D6D"/>
    <w:rsid w:val="00811C12"/>
    <w:rsid w:val="0081281D"/>
    <w:rsid w:val="0081309F"/>
    <w:rsid w:val="00813577"/>
    <w:rsid w:val="00813BE1"/>
    <w:rsid w:val="008144C7"/>
    <w:rsid w:val="008145B7"/>
    <w:rsid w:val="00814A3F"/>
    <w:rsid w:val="00815CE7"/>
    <w:rsid w:val="008168AA"/>
    <w:rsid w:val="00816950"/>
    <w:rsid w:val="00816E13"/>
    <w:rsid w:val="00817035"/>
    <w:rsid w:val="00817885"/>
    <w:rsid w:val="00820862"/>
    <w:rsid w:val="008213C0"/>
    <w:rsid w:val="0082166F"/>
    <w:rsid w:val="0082216A"/>
    <w:rsid w:val="0082243B"/>
    <w:rsid w:val="008232C0"/>
    <w:rsid w:val="008232EA"/>
    <w:rsid w:val="00824269"/>
    <w:rsid w:val="008246B7"/>
    <w:rsid w:val="00824E32"/>
    <w:rsid w:val="008255B8"/>
    <w:rsid w:val="008259A8"/>
    <w:rsid w:val="00825D63"/>
    <w:rsid w:val="008261E0"/>
    <w:rsid w:val="00826722"/>
    <w:rsid w:val="008267F1"/>
    <w:rsid w:val="008270D5"/>
    <w:rsid w:val="00827485"/>
    <w:rsid w:val="008276FD"/>
    <w:rsid w:val="00827BFC"/>
    <w:rsid w:val="00827D9A"/>
    <w:rsid w:val="00830B2C"/>
    <w:rsid w:val="00831F33"/>
    <w:rsid w:val="008320CE"/>
    <w:rsid w:val="00832CF7"/>
    <w:rsid w:val="00832D44"/>
    <w:rsid w:val="00832DE1"/>
    <w:rsid w:val="00832EF2"/>
    <w:rsid w:val="00833B4D"/>
    <w:rsid w:val="008347EF"/>
    <w:rsid w:val="00834D7B"/>
    <w:rsid w:val="00835D50"/>
    <w:rsid w:val="00836B96"/>
    <w:rsid w:val="00836D0E"/>
    <w:rsid w:val="00836F75"/>
    <w:rsid w:val="008370B5"/>
    <w:rsid w:val="008402C2"/>
    <w:rsid w:val="0084066A"/>
    <w:rsid w:val="00840F41"/>
    <w:rsid w:val="0084195B"/>
    <w:rsid w:val="008419C5"/>
    <w:rsid w:val="0084275B"/>
    <w:rsid w:val="00842EA4"/>
    <w:rsid w:val="0084325C"/>
    <w:rsid w:val="00843BE7"/>
    <w:rsid w:val="00844423"/>
    <w:rsid w:val="0084450E"/>
    <w:rsid w:val="00844579"/>
    <w:rsid w:val="00844B51"/>
    <w:rsid w:val="00844BB1"/>
    <w:rsid w:val="0084544D"/>
    <w:rsid w:val="00845778"/>
    <w:rsid w:val="00845FF7"/>
    <w:rsid w:val="00847D7D"/>
    <w:rsid w:val="008502FD"/>
    <w:rsid w:val="00850936"/>
    <w:rsid w:val="00850D2C"/>
    <w:rsid w:val="00850FA3"/>
    <w:rsid w:val="00851077"/>
    <w:rsid w:val="008515FD"/>
    <w:rsid w:val="0085170D"/>
    <w:rsid w:val="00852205"/>
    <w:rsid w:val="00852F8F"/>
    <w:rsid w:val="008535E7"/>
    <w:rsid w:val="00855357"/>
    <w:rsid w:val="0085536B"/>
    <w:rsid w:val="008557D4"/>
    <w:rsid w:val="008569D7"/>
    <w:rsid w:val="00857D02"/>
    <w:rsid w:val="0086011E"/>
    <w:rsid w:val="00860607"/>
    <w:rsid w:val="008606BC"/>
    <w:rsid w:val="00860A76"/>
    <w:rsid w:val="00862912"/>
    <w:rsid w:val="008631E0"/>
    <w:rsid w:val="00863755"/>
    <w:rsid w:val="00863E5E"/>
    <w:rsid w:val="00865312"/>
    <w:rsid w:val="008700D3"/>
    <w:rsid w:val="008722C8"/>
    <w:rsid w:val="00872F1B"/>
    <w:rsid w:val="00873176"/>
    <w:rsid w:val="00873975"/>
    <w:rsid w:val="00874318"/>
    <w:rsid w:val="0087581C"/>
    <w:rsid w:val="00876071"/>
    <w:rsid w:val="00876E4D"/>
    <w:rsid w:val="00877463"/>
    <w:rsid w:val="0087762B"/>
    <w:rsid w:val="00877E67"/>
    <w:rsid w:val="00880613"/>
    <w:rsid w:val="008807C2"/>
    <w:rsid w:val="00880C51"/>
    <w:rsid w:val="00880E99"/>
    <w:rsid w:val="008822BA"/>
    <w:rsid w:val="00882CBF"/>
    <w:rsid w:val="0088326D"/>
    <w:rsid w:val="008836D2"/>
    <w:rsid w:val="00884B0A"/>
    <w:rsid w:val="0088518A"/>
    <w:rsid w:val="008859D7"/>
    <w:rsid w:val="00887E28"/>
    <w:rsid w:val="00890A81"/>
    <w:rsid w:val="00891D39"/>
    <w:rsid w:val="00891DFA"/>
    <w:rsid w:val="00892382"/>
    <w:rsid w:val="00892A43"/>
    <w:rsid w:val="00894C58"/>
    <w:rsid w:val="00895838"/>
    <w:rsid w:val="008970FD"/>
    <w:rsid w:val="00897250"/>
    <w:rsid w:val="008A018B"/>
    <w:rsid w:val="008A0927"/>
    <w:rsid w:val="008A1B2F"/>
    <w:rsid w:val="008A1C1A"/>
    <w:rsid w:val="008A20FB"/>
    <w:rsid w:val="008A280D"/>
    <w:rsid w:val="008A2F12"/>
    <w:rsid w:val="008A31A7"/>
    <w:rsid w:val="008A3994"/>
    <w:rsid w:val="008A39F0"/>
    <w:rsid w:val="008A4774"/>
    <w:rsid w:val="008A49A6"/>
    <w:rsid w:val="008A4FA4"/>
    <w:rsid w:val="008A59F4"/>
    <w:rsid w:val="008A5D56"/>
    <w:rsid w:val="008A6C56"/>
    <w:rsid w:val="008A6E93"/>
    <w:rsid w:val="008A702F"/>
    <w:rsid w:val="008B03C9"/>
    <w:rsid w:val="008B090E"/>
    <w:rsid w:val="008B0CF1"/>
    <w:rsid w:val="008B2AB8"/>
    <w:rsid w:val="008B2DEF"/>
    <w:rsid w:val="008B2E53"/>
    <w:rsid w:val="008B44ED"/>
    <w:rsid w:val="008B473E"/>
    <w:rsid w:val="008B5920"/>
    <w:rsid w:val="008B5B8C"/>
    <w:rsid w:val="008B7BA8"/>
    <w:rsid w:val="008C01A1"/>
    <w:rsid w:val="008C222E"/>
    <w:rsid w:val="008C24CE"/>
    <w:rsid w:val="008C2777"/>
    <w:rsid w:val="008C303B"/>
    <w:rsid w:val="008C3107"/>
    <w:rsid w:val="008C3BF7"/>
    <w:rsid w:val="008C4674"/>
    <w:rsid w:val="008C46D7"/>
    <w:rsid w:val="008C4AD3"/>
    <w:rsid w:val="008C56BA"/>
    <w:rsid w:val="008C5779"/>
    <w:rsid w:val="008C630D"/>
    <w:rsid w:val="008C68B0"/>
    <w:rsid w:val="008C7EAC"/>
    <w:rsid w:val="008D0036"/>
    <w:rsid w:val="008D006B"/>
    <w:rsid w:val="008D012F"/>
    <w:rsid w:val="008D0210"/>
    <w:rsid w:val="008D02D9"/>
    <w:rsid w:val="008D0B74"/>
    <w:rsid w:val="008D0C32"/>
    <w:rsid w:val="008D0EF3"/>
    <w:rsid w:val="008D1F96"/>
    <w:rsid w:val="008D21E4"/>
    <w:rsid w:val="008D2353"/>
    <w:rsid w:val="008D2C3B"/>
    <w:rsid w:val="008D4A53"/>
    <w:rsid w:val="008D4E6B"/>
    <w:rsid w:val="008D50B5"/>
    <w:rsid w:val="008D5101"/>
    <w:rsid w:val="008D514E"/>
    <w:rsid w:val="008D5C3A"/>
    <w:rsid w:val="008D5DE9"/>
    <w:rsid w:val="008D603C"/>
    <w:rsid w:val="008D6367"/>
    <w:rsid w:val="008D6ED7"/>
    <w:rsid w:val="008D7E7B"/>
    <w:rsid w:val="008E125F"/>
    <w:rsid w:val="008E126C"/>
    <w:rsid w:val="008E2B63"/>
    <w:rsid w:val="008E2DDA"/>
    <w:rsid w:val="008E2F72"/>
    <w:rsid w:val="008E2FC9"/>
    <w:rsid w:val="008E3864"/>
    <w:rsid w:val="008E3F52"/>
    <w:rsid w:val="008E4A31"/>
    <w:rsid w:val="008E4EBB"/>
    <w:rsid w:val="008E574B"/>
    <w:rsid w:val="008E57D1"/>
    <w:rsid w:val="008E5AA8"/>
    <w:rsid w:val="008E60FF"/>
    <w:rsid w:val="008E6221"/>
    <w:rsid w:val="008E6574"/>
    <w:rsid w:val="008E6DA2"/>
    <w:rsid w:val="008E74F4"/>
    <w:rsid w:val="008E75EB"/>
    <w:rsid w:val="008E75F7"/>
    <w:rsid w:val="008E7797"/>
    <w:rsid w:val="008E77A6"/>
    <w:rsid w:val="008E7BAE"/>
    <w:rsid w:val="008F03CB"/>
    <w:rsid w:val="008F0AE5"/>
    <w:rsid w:val="008F0B1E"/>
    <w:rsid w:val="008F0C07"/>
    <w:rsid w:val="008F260C"/>
    <w:rsid w:val="008F2D35"/>
    <w:rsid w:val="008F2E0A"/>
    <w:rsid w:val="008F2E51"/>
    <w:rsid w:val="008F2EDB"/>
    <w:rsid w:val="008F30D0"/>
    <w:rsid w:val="008F33D9"/>
    <w:rsid w:val="008F420C"/>
    <w:rsid w:val="008F4951"/>
    <w:rsid w:val="008F4975"/>
    <w:rsid w:val="008F4A39"/>
    <w:rsid w:val="008F4AD4"/>
    <w:rsid w:val="008F4FE9"/>
    <w:rsid w:val="008F51F8"/>
    <w:rsid w:val="008F5C90"/>
    <w:rsid w:val="008F766A"/>
    <w:rsid w:val="008F791E"/>
    <w:rsid w:val="008F7B6E"/>
    <w:rsid w:val="008F7F60"/>
    <w:rsid w:val="008FBEEC"/>
    <w:rsid w:val="0090046E"/>
    <w:rsid w:val="00900521"/>
    <w:rsid w:val="00900ADE"/>
    <w:rsid w:val="009016B9"/>
    <w:rsid w:val="00902CF9"/>
    <w:rsid w:val="0090363E"/>
    <w:rsid w:val="009037EF"/>
    <w:rsid w:val="009053C9"/>
    <w:rsid w:val="0090614D"/>
    <w:rsid w:val="009063D0"/>
    <w:rsid w:val="0090682A"/>
    <w:rsid w:val="00906E2E"/>
    <w:rsid w:val="00907B1E"/>
    <w:rsid w:val="00911145"/>
    <w:rsid w:val="009112C7"/>
    <w:rsid w:val="00912735"/>
    <w:rsid w:val="00912B74"/>
    <w:rsid w:val="00912C01"/>
    <w:rsid w:val="0091351D"/>
    <w:rsid w:val="00915574"/>
    <w:rsid w:val="00915ABC"/>
    <w:rsid w:val="00915FB5"/>
    <w:rsid w:val="00916637"/>
    <w:rsid w:val="009172C1"/>
    <w:rsid w:val="00917343"/>
    <w:rsid w:val="00917E7A"/>
    <w:rsid w:val="009205C4"/>
    <w:rsid w:val="00920ABA"/>
    <w:rsid w:val="00920DEF"/>
    <w:rsid w:val="0092303A"/>
    <w:rsid w:val="009237C8"/>
    <w:rsid w:val="00923A34"/>
    <w:rsid w:val="00923C85"/>
    <w:rsid w:val="00923F0E"/>
    <w:rsid w:val="0092428D"/>
    <w:rsid w:val="00924A27"/>
    <w:rsid w:val="00925332"/>
    <w:rsid w:val="0092557F"/>
    <w:rsid w:val="009255DA"/>
    <w:rsid w:val="00927EF5"/>
    <w:rsid w:val="009304CC"/>
    <w:rsid w:val="00930CB9"/>
    <w:rsid w:val="00931149"/>
    <w:rsid w:val="009322C8"/>
    <w:rsid w:val="009328E2"/>
    <w:rsid w:val="009328EF"/>
    <w:rsid w:val="009329E8"/>
    <w:rsid w:val="00932AF1"/>
    <w:rsid w:val="0093347D"/>
    <w:rsid w:val="00933709"/>
    <w:rsid w:val="00933D2F"/>
    <w:rsid w:val="00933E5D"/>
    <w:rsid w:val="00934040"/>
    <w:rsid w:val="009347EF"/>
    <w:rsid w:val="00934889"/>
    <w:rsid w:val="009368CA"/>
    <w:rsid w:val="00936BF6"/>
    <w:rsid w:val="00937040"/>
    <w:rsid w:val="009401BC"/>
    <w:rsid w:val="00940D2E"/>
    <w:rsid w:val="00940FBC"/>
    <w:rsid w:val="0094173D"/>
    <w:rsid w:val="009417E7"/>
    <w:rsid w:val="00941E40"/>
    <w:rsid w:val="009422B6"/>
    <w:rsid w:val="00942679"/>
    <w:rsid w:val="00942D6C"/>
    <w:rsid w:val="00943AFD"/>
    <w:rsid w:val="00943D12"/>
    <w:rsid w:val="0094415C"/>
    <w:rsid w:val="0094418F"/>
    <w:rsid w:val="00944809"/>
    <w:rsid w:val="00945DBC"/>
    <w:rsid w:val="0094619C"/>
    <w:rsid w:val="009462EC"/>
    <w:rsid w:val="009463D5"/>
    <w:rsid w:val="00946D93"/>
    <w:rsid w:val="009471AA"/>
    <w:rsid w:val="00947236"/>
    <w:rsid w:val="00947248"/>
    <w:rsid w:val="009478BB"/>
    <w:rsid w:val="0094798E"/>
    <w:rsid w:val="0095041E"/>
    <w:rsid w:val="009507D7"/>
    <w:rsid w:val="009514C0"/>
    <w:rsid w:val="00951721"/>
    <w:rsid w:val="009521FD"/>
    <w:rsid w:val="009527DE"/>
    <w:rsid w:val="00953680"/>
    <w:rsid w:val="0095391D"/>
    <w:rsid w:val="00953CD7"/>
    <w:rsid w:val="00955C08"/>
    <w:rsid w:val="00957943"/>
    <w:rsid w:val="00957C04"/>
    <w:rsid w:val="00957E8A"/>
    <w:rsid w:val="00957FDC"/>
    <w:rsid w:val="00957FFC"/>
    <w:rsid w:val="00961BEA"/>
    <w:rsid w:val="00961D9A"/>
    <w:rsid w:val="00961DB8"/>
    <w:rsid w:val="00962EBE"/>
    <w:rsid w:val="00963811"/>
    <w:rsid w:val="00963A51"/>
    <w:rsid w:val="0096447F"/>
    <w:rsid w:val="00965205"/>
    <w:rsid w:val="0096588F"/>
    <w:rsid w:val="00966482"/>
    <w:rsid w:val="0096721C"/>
    <w:rsid w:val="0096770F"/>
    <w:rsid w:val="00970088"/>
    <w:rsid w:val="00970624"/>
    <w:rsid w:val="00970870"/>
    <w:rsid w:val="00970BD6"/>
    <w:rsid w:val="00971E2A"/>
    <w:rsid w:val="009729D5"/>
    <w:rsid w:val="00972A13"/>
    <w:rsid w:val="00973B37"/>
    <w:rsid w:val="00973B4F"/>
    <w:rsid w:val="00973D88"/>
    <w:rsid w:val="00974ECF"/>
    <w:rsid w:val="00974F7A"/>
    <w:rsid w:val="00975569"/>
    <w:rsid w:val="00976F8C"/>
    <w:rsid w:val="00977988"/>
    <w:rsid w:val="00980278"/>
    <w:rsid w:val="0098041D"/>
    <w:rsid w:val="00980C4B"/>
    <w:rsid w:val="00980F7C"/>
    <w:rsid w:val="009816B8"/>
    <w:rsid w:val="00981814"/>
    <w:rsid w:val="0098188A"/>
    <w:rsid w:val="009818DD"/>
    <w:rsid w:val="00982182"/>
    <w:rsid w:val="0098235B"/>
    <w:rsid w:val="009824B5"/>
    <w:rsid w:val="00982CA6"/>
    <w:rsid w:val="00983B6E"/>
    <w:rsid w:val="00983C64"/>
    <w:rsid w:val="009845B2"/>
    <w:rsid w:val="0098462F"/>
    <w:rsid w:val="00984F68"/>
    <w:rsid w:val="00986C7B"/>
    <w:rsid w:val="009875FB"/>
    <w:rsid w:val="009876AF"/>
    <w:rsid w:val="00990668"/>
    <w:rsid w:val="00990706"/>
    <w:rsid w:val="009909B5"/>
    <w:rsid w:val="0099100A"/>
    <w:rsid w:val="00991189"/>
    <w:rsid w:val="00991305"/>
    <w:rsid w:val="00992659"/>
    <w:rsid w:val="00992994"/>
    <w:rsid w:val="00992A94"/>
    <w:rsid w:val="00992B80"/>
    <w:rsid w:val="009936F8"/>
    <w:rsid w:val="00993C69"/>
    <w:rsid w:val="00993D21"/>
    <w:rsid w:val="00994615"/>
    <w:rsid w:val="009946E8"/>
    <w:rsid w:val="00994B5D"/>
    <w:rsid w:val="009952E6"/>
    <w:rsid w:val="009953C2"/>
    <w:rsid w:val="009958FA"/>
    <w:rsid w:val="00995C55"/>
    <w:rsid w:val="00997675"/>
    <w:rsid w:val="00997890"/>
    <w:rsid w:val="00997EA2"/>
    <w:rsid w:val="009A1016"/>
    <w:rsid w:val="009A133C"/>
    <w:rsid w:val="009A2983"/>
    <w:rsid w:val="009A2AC4"/>
    <w:rsid w:val="009A2E14"/>
    <w:rsid w:val="009A3772"/>
    <w:rsid w:val="009A4090"/>
    <w:rsid w:val="009A42F9"/>
    <w:rsid w:val="009A4D20"/>
    <w:rsid w:val="009A6622"/>
    <w:rsid w:val="009A6822"/>
    <w:rsid w:val="009A6BC0"/>
    <w:rsid w:val="009A6FAC"/>
    <w:rsid w:val="009B1C27"/>
    <w:rsid w:val="009B1ED5"/>
    <w:rsid w:val="009B1F36"/>
    <w:rsid w:val="009B2202"/>
    <w:rsid w:val="009B2FB8"/>
    <w:rsid w:val="009B32C0"/>
    <w:rsid w:val="009B353A"/>
    <w:rsid w:val="009B3728"/>
    <w:rsid w:val="009B376F"/>
    <w:rsid w:val="009B37AC"/>
    <w:rsid w:val="009B39DA"/>
    <w:rsid w:val="009B4131"/>
    <w:rsid w:val="009B56D8"/>
    <w:rsid w:val="009B6B37"/>
    <w:rsid w:val="009B733C"/>
    <w:rsid w:val="009C0028"/>
    <w:rsid w:val="009C0195"/>
    <w:rsid w:val="009C0574"/>
    <w:rsid w:val="009C166D"/>
    <w:rsid w:val="009C201C"/>
    <w:rsid w:val="009C2923"/>
    <w:rsid w:val="009C30FE"/>
    <w:rsid w:val="009C3695"/>
    <w:rsid w:val="009C3FC2"/>
    <w:rsid w:val="009C44D6"/>
    <w:rsid w:val="009C476D"/>
    <w:rsid w:val="009C4EFE"/>
    <w:rsid w:val="009C517D"/>
    <w:rsid w:val="009C60ED"/>
    <w:rsid w:val="009C7096"/>
    <w:rsid w:val="009C73F4"/>
    <w:rsid w:val="009C7619"/>
    <w:rsid w:val="009C7EF4"/>
    <w:rsid w:val="009D02E4"/>
    <w:rsid w:val="009D0393"/>
    <w:rsid w:val="009D0665"/>
    <w:rsid w:val="009D105B"/>
    <w:rsid w:val="009D17F0"/>
    <w:rsid w:val="009D1AD9"/>
    <w:rsid w:val="009D2EF1"/>
    <w:rsid w:val="009D3330"/>
    <w:rsid w:val="009D4129"/>
    <w:rsid w:val="009D42EB"/>
    <w:rsid w:val="009D44D8"/>
    <w:rsid w:val="009D49CC"/>
    <w:rsid w:val="009D4B15"/>
    <w:rsid w:val="009D5C82"/>
    <w:rsid w:val="009D64F1"/>
    <w:rsid w:val="009D74A4"/>
    <w:rsid w:val="009D77C0"/>
    <w:rsid w:val="009D7D93"/>
    <w:rsid w:val="009E1A2F"/>
    <w:rsid w:val="009E1CB1"/>
    <w:rsid w:val="009E2158"/>
    <w:rsid w:val="009E48DE"/>
    <w:rsid w:val="009E48F0"/>
    <w:rsid w:val="009E5096"/>
    <w:rsid w:val="009E5449"/>
    <w:rsid w:val="009E6694"/>
    <w:rsid w:val="009E71E0"/>
    <w:rsid w:val="009E735A"/>
    <w:rsid w:val="009E7A42"/>
    <w:rsid w:val="009E7B10"/>
    <w:rsid w:val="009E7DBC"/>
    <w:rsid w:val="009F07A5"/>
    <w:rsid w:val="009F14FE"/>
    <w:rsid w:val="009F1A7F"/>
    <w:rsid w:val="009F1E3E"/>
    <w:rsid w:val="009F272A"/>
    <w:rsid w:val="009F2C26"/>
    <w:rsid w:val="009F2D17"/>
    <w:rsid w:val="009F401D"/>
    <w:rsid w:val="009F4273"/>
    <w:rsid w:val="009F4384"/>
    <w:rsid w:val="009F47F9"/>
    <w:rsid w:val="009F5808"/>
    <w:rsid w:val="009F61E3"/>
    <w:rsid w:val="009F7253"/>
    <w:rsid w:val="009F7E2F"/>
    <w:rsid w:val="00A01F73"/>
    <w:rsid w:val="00A026DE"/>
    <w:rsid w:val="00A0289C"/>
    <w:rsid w:val="00A03689"/>
    <w:rsid w:val="00A05376"/>
    <w:rsid w:val="00A054D8"/>
    <w:rsid w:val="00A05A57"/>
    <w:rsid w:val="00A062C8"/>
    <w:rsid w:val="00A07A35"/>
    <w:rsid w:val="00A07AF8"/>
    <w:rsid w:val="00A10574"/>
    <w:rsid w:val="00A10870"/>
    <w:rsid w:val="00A109A7"/>
    <w:rsid w:val="00A113D7"/>
    <w:rsid w:val="00A11F5B"/>
    <w:rsid w:val="00A129D8"/>
    <w:rsid w:val="00A1372D"/>
    <w:rsid w:val="00A13A79"/>
    <w:rsid w:val="00A1439E"/>
    <w:rsid w:val="00A1495D"/>
    <w:rsid w:val="00A14B7D"/>
    <w:rsid w:val="00A15234"/>
    <w:rsid w:val="00A158FC"/>
    <w:rsid w:val="00A15E93"/>
    <w:rsid w:val="00A16244"/>
    <w:rsid w:val="00A1663F"/>
    <w:rsid w:val="00A177FB"/>
    <w:rsid w:val="00A20355"/>
    <w:rsid w:val="00A20DF4"/>
    <w:rsid w:val="00A211A6"/>
    <w:rsid w:val="00A213F0"/>
    <w:rsid w:val="00A2167C"/>
    <w:rsid w:val="00A21999"/>
    <w:rsid w:val="00A221FA"/>
    <w:rsid w:val="00A22BD7"/>
    <w:rsid w:val="00A22F40"/>
    <w:rsid w:val="00A236E6"/>
    <w:rsid w:val="00A24E9B"/>
    <w:rsid w:val="00A256C4"/>
    <w:rsid w:val="00A25A5A"/>
    <w:rsid w:val="00A25BAE"/>
    <w:rsid w:val="00A2704A"/>
    <w:rsid w:val="00A30112"/>
    <w:rsid w:val="00A303E9"/>
    <w:rsid w:val="00A30600"/>
    <w:rsid w:val="00A30EBE"/>
    <w:rsid w:val="00A32B40"/>
    <w:rsid w:val="00A32DE9"/>
    <w:rsid w:val="00A32E29"/>
    <w:rsid w:val="00A3314E"/>
    <w:rsid w:val="00A3336C"/>
    <w:rsid w:val="00A33637"/>
    <w:rsid w:val="00A3422A"/>
    <w:rsid w:val="00A34340"/>
    <w:rsid w:val="00A3449F"/>
    <w:rsid w:val="00A3464F"/>
    <w:rsid w:val="00A34B34"/>
    <w:rsid w:val="00A34FF2"/>
    <w:rsid w:val="00A360C0"/>
    <w:rsid w:val="00A36DA6"/>
    <w:rsid w:val="00A36F5F"/>
    <w:rsid w:val="00A4045E"/>
    <w:rsid w:val="00A40B96"/>
    <w:rsid w:val="00A41314"/>
    <w:rsid w:val="00A41E03"/>
    <w:rsid w:val="00A4234C"/>
    <w:rsid w:val="00A4276D"/>
    <w:rsid w:val="00A42796"/>
    <w:rsid w:val="00A42E8C"/>
    <w:rsid w:val="00A42F27"/>
    <w:rsid w:val="00A43331"/>
    <w:rsid w:val="00A43346"/>
    <w:rsid w:val="00A44030"/>
    <w:rsid w:val="00A45B69"/>
    <w:rsid w:val="00A464AF"/>
    <w:rsid w:val="00A46630"/>
    <w:rsid w:val="00A4673A"/>
    <w:rsid w:val="00A472C1"/>
    <w:rsid w:val="00A4793E"/>
    <w:rsid w:val="00A50E33"/>
    <w:rsid w:val="00A510C0"/>
    <w:rsid w:val="00A512D9"/>
    <w:rsid w:val="00A5145A"/>
    <w:rsid w:val="00A5148B"/>
    <w:rsid w:val="00A51FF1"/>
    <w:rsid w:val="00A520B2"/>
    <w:rsid w:val="00A522DD"/>
    <w:rsid w:val="00A52860"/>
    <w:rsid w:val="00A52B91"/>
    <w:rsid w:val="00A5311D"/>
    <w:rsid w:val="00A531A0"/>
    <w:rsid w:val="00A53219"/>
    <w:rsid w:val="00A53B29"/>
    <w:rsid w:val="00A54103"/>
    <w:rsid w:val="00A5513C"/>
    <w:rsid w:val="00A55575"/>
    <w:rsid w:val="00A55AB6"/>
    <w:rsid w:val="00A55DFB"/>
    <w:rsid w:val="00A56197"/>
    <w:rsid w:val="00A56354"/>
    <w:rsid w:val="00A56AA6"/>
    <w:rsid w:val="00A60175"/>
    <w:rsid w:val="00A61ADB"/>
    <w:rsid w:val="00A623DD"/>
    <w:rsid w:val="00A62646"/>
    <w:rsid w:val="00A626D0"/>
    <w:rsid w:val="00A62BA5"/>
    <w:rsid w:val="00A635BC"/>
    <w:rsid w:val="00A63C21"/>
    <w:rsid w:val="00A645B8"/>
    <w:rsid w:val="00A64DEA"/>
    <w:rsid w:val="00A6687F"/>
    <w:rsid w:val="00A668E4"/>
    <w:rsid w:val="00A66C9F"/>
    <w:rsid w:val="00A70364"/>
    <w:rsid w:val="00A70774"/>
    <w:rsid w:val="00A70977"/>
    <w:rsid w:val="00A712A0"/>
    <w:rsid w:val="00A72B25"/>
    <w:rsid w:val="00A7396A"/>
    <w:rsid w:val="00A73D4C"/>
    <w:rsid w:val="00A74362"/>
    <w:rsid w:val="00A7448E"/>
    <w:rsid w:val="00A75646"/>
    <w:rsid w:val="00A75E17"/>
    <w:rsid w:val="00A7614B"/>
    <w:rsid w:val="00A76281"/>
    <w:rsid w:val="00A77E26"/>
    <w:rsid w:val="00A800A6"/>
    <w:rsid w:val="00A801A0"/>
    <w:rsid w:val="00A80201"/>
    <w:rsid w:val="00A80261"/>
    <w:rsid w:val="00A83341"/>
    <w:rsid w:val="00A84047"/>
    <w:rsid w:val="00A84B44"/>
    <w:rsid w:val="00A85E67"/>
    <w:rsid w:val="00A86D29"/>
    <w:rsid w:val="00A90608"/>
    <w:rsid w:val="00A907D9"/>
    <w:rsid w:val="00A9089E"/>
    <w:rsid w:val="00A91887"/>
    <w:rsid w:val="00A91AED"/>
    <w:rsid w:val="00A91BED"/>
    <w:rsid w:val="00A928C7"/>
    <w:rsid w:val="00A92D49"/>
    <w:rsid w:val="00A92F58"/>
    <w:rsid w:val="00A93EB2"/>
    <w:rsid w:val="00A942DF"/>
    <w:rsid w:val="00A95072"/>
    <w:rsid w:val="00A95586"/>
    <w:rsid w:val="00A95693"/>
    <w:rsid w:val="00A959FB"/>
    <w:rsid w:val="00A95A41"/>
    <w:rsid w:val="00A97392"/>
    <w:rsid w:val="00A9745F"/>
    <w:rsid w:val="00AA0B2B"/>
    <w:rsid w:val="00AA0BA9"/>
    <w:rsid w:val="00AA0D25"/>
    <w:rsid w:val="00AA150A"/>
    <w:rsid w:val="00AA1E3C"/>
    <w:rsid w:val="00AA22BC"/>
    <w:rsid w:val="00AA2332"/>
    <w:rsid w:val="00AA3A00"/>
    <w:rsid w:val="00AA6D71"/>
    <w:rsid w:val="00AA7108"/>
    <w:rsid w:val="00AA76EC"/>
    <w:rsid w:val="00AB018B"/>
    <w:rsid w:val="00AB0BE4"/>
    <w:rsid w:val="00AB1B3F"/>
    <w:rsid w:val="00AB26CA"/>
    <w:rsid w:val="00AB363C"/>
    <w:rsid w:val="00AB3BCB"/>
    <w:rsid w:val="00AB3C0A"/>
    <w:rsid w:val="00AB3CD3"/>
    <w:rsid w:val="00AB4C55"/>
    <w:rsid w:val="00AB5A54"/>
    <w:rsid w:val="00AB5AA2"/>
    <w:rsid w:val="00AB5D33"/>
    <w:rsid w:val="00AB6D0B"/>
    <w:rsid w:val="00AC0E49"/>
    <w:rsid w:val="00AC1737"/>
    <w:rsid w:val="00AC17B6"/>
    <w:rsid w:val="00AC2641"/>
    <w:rsid w:val="00AC299E"/>
    <w:rsid w:val="00AC2BA9"/>
    <w:rsid w:val="00AC2D9F"/>
    <w:rsid w:val="00AC30FE"/>
    <w:rsid w:val="00AC355B"/>
    <w:rsid w:val="00AC3B67"/>
    <w:rsid w:val="00AC3F91"/>
    <w:rsid w:val="00AC4F5E"/>
    <w:rsid w:val="00AC51A0"/>
    <w:rsid w:val="00AC60F8"/>
    <w:rsid w:val="00AC6195"/>
    <w:rsid w:val="00AC6C97"/>
    <w:rsid w:val="00AC75D2"/>
    <w:rsid w:val="00AC7B5B"/>
    <w:rsid w:val="00AD015D"/>
    <w:rsid w:val="00AD0259"/>
    <w:rsid w:val="00AD0537"/>
    <w:rsid w:val="00AD06BB"/>
    <w:rsid w:val="00AD0C2C"/>
    <w:rsid w:val="00AD0C5B"/>
    <w:rsid w:val="00AD0F9B"/>
    <w:rsid w:val="00AD108B"/>
    <w:rsid w:val="00AD19D9"/>
    <w:rsid w:val="00AD24A4"/>
    <w:rsid w:val="00AD2E17"/>
    <w:rsid w:val="00AD3987"/>
    <w:rsid w:val="00AD3B58"/>
    <w:rsid w:val="00AD4851"/>
    <w:rsid w:val="00AD5420"/>
    <w:rsid w:val="00AD590B"/>
    <w:rsid w:val="00AD65F0"/>
    <w:rsid w:val="00AD6D19"/>
    <w:rsid w:val="00AD72CF"/>
    <w:rsid w:val="00AE1899"/>
    <w:rsid w:val="00AE2176"/>
    <w:rsid w:val="00AE47CE"/>
    <w:rsid w:val="00AE518A"/>
    <w:rsid w:val="00AE68C1"/>
    <w:rsid w:val="00AE7816"/>
    <w:rsid w:val="00AF0191"/>
    <w:rsid w:val="00AF0682"/>
    <w:rsid w:val="00AF112B"/>
    <w:rsid w:val="00AF124B"/>
    <w:rsid w:val="00AF1701"/>
    <w:rsid w:val="00AF29B8"/>
    <w:rsid w:val="00AF2B31"/>
    <w:rsid w:val="00AF3066"/>
    <w:rsid w:val="00AF3073"/>
    <w:rsid w:val="00AF4438"/>
    <w:rsid w:val="00AF45BA"/>
    <w:rsid w:val="00AF56C6"/>
    <w:rsid w:val="00AF574F"/>
    <w:rsid w:val="00AF5CE9"/>
    <w:rsid w:val="00AF6088"/>
    <w:rsid w:val="00AF6F4D"/>
    <w:rsid w:val="00AF740D"/>
    <w:rsid w:val="00AF7B58"/>
    <w:rsid w:val="00B0030E"/>
    <w:rsid w:val="00B00769"/>
    <w:rsid w:val="00B00964"/>
    <w:rsid w:val="00B00BE6"/>
    <w:rsid w:val="00B0167C"/>
    <w:rsid w:val="00B01DCA"/>
    <w:rsid w:val="00B02356"/>
    <w:rsid w:val="00B02A4E"/>
    <w:rsid w:val="00B032E8"/>
    <w:rsid w:val="00B03320"/>
    <w:rsid w:val="00B038B5"/>
    <w:rsid w:val="00B03DF5"/>
    <w:rsid w:val="00B04159"/>
    <w:rsid w:val="00B05599"/>
    <w:rsid w:val="00B0594E"/>
    <w:rsid w:val="00B05A9B"/>
    <w:rsid w:val="00B05ACE"/>
    <w:rsid w:val="00B05E64"/>
    <w:rsid w:val="00B05F23"/>
    <w:rsid w:val="00B06739"/>
    <w:rsid w:val="00B07CDC"/>
    <w:rsid w:val="00B07E7C"/>
    <w:rsid w:val="00B11D45"/>
    <w:rsid w:val="00B11DA2"/>
    <w:rsid w:val="00B127AB"/>
    <w:rsid w:val="00B12954"/>
    <w:rsid w:val="00B12C9E"/>
    <w:rsid w:val="00B1366E"/>
    <w:rsid w:val="00B14080"/>
    <w:rsid w:val="00B14B9A"/>
    <w:rsid w:val="00B158D1"/>
    <w:rsid w:val="00B169BD"/>
    <w:rsid w:val="00B17718"/>
    <w:rsid w:val="00B17843"/>
    <w:rsid w:val="00B178B9"/>
    <w:rsid w:val="00B17955"/>
    <w:rsid w:val="00B17CA1"/>
    <w:rsid w:val="00B211EB"/>
    <w:rsid w:val="00B21A63"/>
    <w:rsid w:val="00B21B48"/>
    <w:rsid w:val="00B21D93"/>
    <w:rsid w:val="00B22250"/>
    <w:rsid w:val="00B228B0"/>
    <w:rsid w:val="00B22B51"/>
    <w:rsid w:val="00B23742"/>
    <w:rsid w:val="00B23969"/>
    <w:rsid w:val="00B240A1"/>
    <w:rsid w:val="00B24284"/>
    <w:rsid w:val="00B24BDD"/>
    <w:rsid w:val="00B24FC5"/>
    <w:rsid w:val="00B25A07"/>
    <w:rsid w:val="00B25E89"/>
    <w:rsid w:val="00B260C9"/>
    <w:rsid w:val="00B270D6"/>
    <w:rsid w:val="00B2744C"/>
    <w:rsid w:val="00B27C43"/>
    <w:rsid w:val="00B3078E"/>
    <w:rsid w:val="00B307F4"/>
    <w:rsid w:val="00B31BF1"/>
    <w:rsid w:val="00B326DE"/>
    <w:rsid w:val="00B333BB"/>
    <w:rsid w:val="00B3393D"/>
    <w:rsid w:val="00B33B6E"/>
    <w:rsid w:val="00B346FF"/>
    <w:rsid w:val="00B34945"/>
    <w:rsid w:val="00B3544A"/>
    <w:rsid w:val="00B35BD9"/>
    <w:rsid w:val="00B35BEB"/>
    <w:rsid w:val="00B3600D"/>
    <w:rsid w:val="00B360E9"/>
    <w:rsid w:val="00B37C24"/>
    <w:rsid w:val="00B408B5"/>
    <w:rsid w:val="00B40F92"/>
    <w:rsid w:val="00B419B9"/>
    <w:rsid w:val="00B41AC3"/>
    <w:rsid w:val="00B41E01"/>
    <w:rsid w:val="00B426D2"/>
    <w:rsid w:val="00B42E7C"/>
    <w:rsid w:val="00B43422"/>
    <w:rsid w:val="00B44253"/>
    <w:rsid w:val="00B449C7"/>
    <w:rsid w:val="00B45DD9"/>
    <w:rsid w:val="00B46601"/>
    <w:rsid w:val="00B4793B"/>
    <w:rsid w:val="00B5002F"/>
    <w:rsid w:val="00B5095A"/>
    <w:rsid w:val="00B51F18"/>
    <w:rsid w:val="00B5247C"/>
    <w:rsid w:val="00B5395C"/>
    <w:rsid w:val="00B5551C"/>
    <w:rsid w:val="00B55713"/>
    <w:rsid w:val="00B560AD"/>
    <w:rsid w:val="00B561D4"/>
    <w:rsid w:val="00B5694E"/>
    <w:rsid w:val="00B57F96"/>
    <w:rsid w:val="00B5D12B"/>
    <w:rsid w:val="00B61D37"/>
    <w:rsid w:val="00B6230C"/>
    <w:rsid w:val="00B62415"/>
    <w:rsid w:val="00B624F1"/>
    <w:rsid w:val="00B63691"/>
    <w:rsid w:val="00B63FD9"/>
    <w:rsid w:val="00B64749"/>
    <w:rsid w:val="00B659F9"/>
    <w:rsid w:val="00B66383"/>
    <w:rsid w:val="00B663E7"/>
    <w:rsid w:val="00B6643F"/>
    <w:rsid w:val="00B66F0A"/>
    <w:rsid w:val="00B67892"/>
    <w:rsid w:val="00B703D5"/>
    <w:rsid w:val="00B71356"/>
    <w:rsid w:val="00B71FCE"/>
    <w:rsid w:val="00B72294"/>
    <w:rsid w:val="00B728F6"/>
    <w:rsid w:val="00B73150"/>
    <w:rsid w:val="00B73542"/>
    <w:rsid w:val="00B73548"/>
    <w:rsid w:val="00B747EE"/>
    <w:rsid w:val="00B74B2D"/>
    <w:rsid w:val="00B74E43"/>
    <w:rsid w:val="00B753AF"/>
    <w:rsid w:val="00B75531"/>
    <w:rsid w:val="00B7624B"/>
    <w:rsid w:val="00B76F15"/>
    <w:rsid w:val="00B77231"/>
    <w:rsid w:val="00B776A8"/>
    <w:rsid w:val="00B77C61"/>
    <w:rsid w:val="00B8041E"/>
    <w:rsid w:val="00B80434"/>
    <w:rsid w:val="00B81CC7"/>
    <w:rsid w:val="00B82332"/>
    <w:rsid w:val="00B82785"/>
    <w:rsid w:val="00B82D95"/>
    <w:rsid w:val="00B84201"/>
    <w:rsid w:val="00B84378"/>
    <w:rsid w:val="00B858FB"/>
    <w:rsid w:val="00B85ABE"/>
    <w:rsid w:val="00B85E65"/>
    <w:rsid w:val="00B85F6B"/>
    <w:rsid w:val="00B85F74"/>
    <w:rsid w:val="00B876C0"/>
    <w:rsid w:val="00B9038B"/>
    <w:rsid w:val="00B90843"/>
    <w:rsid w:val="00B91162"/>
    <w:rsid w:val="00B9185E"/>
    <w:rsid w:val="00B91E8E"/>
    <w:rsid w:val="00B9234D"/>
    <w:rsid w:val="00B929A1"/>
    <w:rsid w:val="00B93243"/>
    <w:rsid w:val="00B93C43"/>
    <w:rsid w:val="00B94233"/>
    <w:rsid w:val="00B949F9"/>
    <w:rsid w:val="00B94C25"/>
    <w:rsid w:val="00B94CFB"/>
    <w:rsid w:val="00B94D4F"/>
    <w:rsid w:val="00B95153"/>
    <w:rsid w:val="00B95553"/>
    <w:rsid w:val="00B959E5"/>
    <w:rsid w:val="00B95F56"/>
    <w:rsid w:val="00B96DDA"/>
    <w:rsid w:val="00B97385"/>
    <w:rsid w:val="00BA0156"/>
    <w:rsid w:val="00BA0268"/>
    <w:rsid w:val="00BA0EE8"/>
    <w:rsid w:val="00BA152F"/>
    <w:rsid w:val="00BA1B67"/>
    <w:rsid w:val="00BA224B"/>
    <w:rsid w:val="00BA2437"/>
    <w:rsid w:val="00BA286F"/>
    <w:rsid w:val="00BA2CC5"/>
    <w:rsid w:val="00BA2D2E"/>
    <w:rsid w:val="00BA314D"/>
    <w:rsid w:val="00BA40B8"/>
    <w:rsid w:val="00BA4D33"/>
    <w:rsid w:val="00BA526B"/>
    <w:rsid w:val="00BA5C21"/>
    <w:rsid w:val="00BA6114"/>
    <w:rsid w:val="00BB00A4"/>
    <w:rsid w:val="00BB0A92"/>
    <w:rsid w:val="00BB0FF1"/>
    <w:rsid w:val="00BB12DC"/>
    <w:rsid w:val="00BB1351"/>
    <w:rsid w:val="00BB1F3E"/>
    <w:rsid w:val="00BB226D"/>
    <w:rsid w:val="00BB294B"/>
    <w:rsid w:val="00BB2C6F"/>
    <w:rsid w:val="00BB3700"/>
    <w:rsid w:val="00BB4E74"/>
    <w:rsid w:val="00BB5191"/>
    <w:rsid w:val="00BB56EB"/>
    <w:rsid w:val="00BB68DB"/>
    <w:rsid w:val="00BB6B62"/>
    <w:rsid w:val="00BB7850"/>
    <w:rsid w:val="00BB7937"/>
    <w:rsid w:val="00BC01A9"/>
    <w:rsid w:val="00BC03AB"/>
    <w:rsid w:val="00BC05EF"/>
    <w:rsid w:val="00BC1211"/>
    <w:rsid w:val="00BC252F"/>
    <w:rsid w:val="00BC2D06"/>
    <w:rsid w:val="00BC2DE1"/>
    <w:rsid w:val="00BC3E56"/>
    <w:rsid w:val="00BC4138"/>
    <w:rsid w:val="00BC4692"/>
    <w:rsid w:val="00BC490A"/>
    <w:rsid w:val="00BC4A5C"/>
    <w:rsid w:val="00BC554A"/>
    <w:rsid w:val="00BC5843"/>
    <w:rsid w:val="00BC5B76"/>
    <w:rsid w:val="00BC6225"/>
    <w:rsid w:val="00BC6DFF"/>
    <w:rsid w:val="00BC7186"/>
    <w:rsid w:val="00BC77C6"/>
    <w:rsid w:val="00BD1D91"/>
    <w:rsid w:val="00BD2773"/>
    <w:rsid w:val="00BD3500"/>
    <w:rsid w:val="00BD4879"/>
    <w:rsid w:val="00BD4FD5"/>
    <w:rsid w:val="00BD65DB"/>
    <w:rsid w:val="00BD73D1"/>
    <w:rsid w:val="00BD7BC3"/>
    <w:rsid w:val="00BD7E7E"/>
    <w:rsid w:val="00BE0163"/>
    <w:rsid w:val="00BE06ED"/>
    <w:rsid w:val="00BE17AE"/>
    <w:rsid w:val="00BE1CF4"/>
    <w:rsid w:val="00BE2F96"/>
    <w:rsid w:val="00BE310B"/>
    <w:rsid w:val="00BE564A"/>
    <w:rsid w:val="00BE565A"/>
    <w:rsid w:val="00BE5CB0"/>
    <w:rsid w:val="00BE68EE"/>
    <w:rsid w:val="00BE6BA1"/>
    <w:rsid w:val="00BE6D54"/>
    <w:rsid w:val="00BF1079"/>
    <w:rsid w:val="00BF11F2"/>
    <w:rsid w:val="00BF26CD"/>
    <w:rsid w:val="00BF2C41"/>
    <w:rsid w:val="00BF2E59"/>
    <w:rsid w:val="00BF34C3"/>
    <w:rsid w:val="00BF3939"/>
    <w:rsid w:val="00BF41D3"/>
    <w:rsid w:val="00BF4217"/>
    <w:rsid w:val="00BF4B19"/>
    <w:rsid w:val="00BF4BC7"/>
    <w:rsid w:val="00BF51E5"/>
    <w:rsid w:val="00BF63B5"/>
    <w:rsid w:val="00BF75B9"/>
    <w:rsid w:val="00BF7CD2"/>
    <w:rsid w:val="00C00F1F"/>
    <w:rsid w:val="00C01152"/>
    <w:rsid w:val="00C01432"/>
    <w:rsid w:val="00C015E5"/>
    <w:rsid w:val="00C01C6D"/>
    <w:rsid w:val="00C01E18"/>
    <w:rsid w:val="00C0246B"/>
    <w:rsid w:val="00C02A0D"/>
    <w:rsid w:val="00C02CF4"/>
    <w:rsid w:val="00C0347E"/>
    <w:rsid w:val="00C03957"/>
    <w:rsid w:val="00C03C80"/>
    <w:rsid w:val="00C050C0"/>
    <w:rsid w:val="00C051DA"/>
    <w:rsid w:val="00C06156"/>
    <w:rsid w:val="00C063B7"/>
    <w:rsid w:val="00C072FB"/>
    <w:rsid w:val="00C075FE"/>
    <w:rsid w:val="00C1069C"/>
    <w:rsid w:val="00C109B2"/>
    <w:rsid w:val="00C10E1C"/>
    <w:rsid w:val="00C11957"/>
    <w:rsid w:val="00C11E83"/>
    <w:rsid w:val="00C1265F"/>
    <w:rsid w:val="00C12E57"/>
    <w:rsid w:val="00C1323F"/>
    <w:rsid w:val="00C14977"/>
    <w:rsid w:val="00C1694A"/>
    <w:rsid w:val="00C174AB"/>
    <w:rsid w:val="00C17647"/>
    <w:rsid w:val="00C17DBA"/>
    <w:rsid w:val="00C2036E"/>
    <w:rsid w:val="00C21083"/>
    <w:rsid w:val="00C223F8"/>
    <w:rsid w:val="00C225EF"/>
    <w:rsid w:val="00C226E9"/>
    <w:rsid w:val="00C229D0"/>
    <w:rsid w:val="00C22B3B"/>
    <w:rsid w:val="00C23433"/>
    <w:rsid w:val="00C23903"/>
    <w:rsid w:val="00C245DD"/>
    <w:rsid w:val="00C24D64"/>
    <w:rsid w:val="00C255FE"/>
    <w:rsid w:val="00C261F7"/>
    <w:rsid w:val="00C273AA"/>
    <w:rsid w:val="00C2791F"/>
    <w:rsid w:val="00C27AFE"/>
    <w:rsid w:val="00C303A3"/>
    <w:rsid w:val="00C319C6"/>
    <w:rsid w:val="00C328C4"/>
    <w:rsid w:val="00C32A7A"/>
    <w:rsid w:val="00C34103"/>
    <w:rsid w:val="00C34CAF"/>
    <w:rsid w:val="00C34E10"/>
    <w:rsid w:val="00C34E85"/>
    <w:rsid w:val="00C353A2"/>
    <w:rsid w:val="00C356BE"/>
    <w:rsid w:val="00C362CA"/>
    <w:rsid w:val="00C3654E"/>
    <w:rsid w:val="00C37402"/>
    <w:rsid w:val="00C40230"/>
    <w:rsid w:val="00C40432"/>
    <w:rsid w:val="00C406F8"/>
    <w:rsid w:val="00C40D89"/>
    <w:rsid w:val="00C414FA"/>
    <w:rsid w:val="00C41CD8"/>
    <w:rsid w:val="00C42638"/>
    <w:rsid w:val="00C42EDE"/>
    <w:rsid w:val="00C43068"/>
    <w:rsid w:val="00C44249"/>
    <w:rsid w:val="00C443A8"/>
    <w:rsid w:val="00C45C20"/>
    <w:rsid w:val="00C46AFF"/>
    <w:rsid w:val="00C47840"/>
    <w:rsid w:val="00C50746"/>
    <w:rsid w:val="00C5104A"/>
    <w:rsid w:val="00C52000"/>
    <w:rsid w:val="00C5276F"/>
    <w:rsid w:val="00C52E8C"/>
    <w:rsid w:val="00C532EC"/>
    <w:rsid w:val="00C533F6"/>
    <w:rsid w:val="00C54881"/>
    <w:rsid w:val="00C54CC6"/>
    <w:rsid w:val="00C55597"/>
    <w:rsid w:val="00C5626D"/>
    <w:rsid w:val="00C56587"/>
    <w:rsid w:val="00C56FCC"/>
    <w:rsid w:val="00C6065C"/>
    <w:rsid w:val="00C60D33"/>
    <w:rsid w:val="00C60F5E"/>
    <w:rsid w:val="00C6147A"/>
    <w:rsid w:val="00C61746"/>
    <w:rsid w:val="00C625E4"/>
    <w:rsid w:val="00C6346B"/>
    <w:rsid w:val="00C645F4"/>
    <w:rsid w:val="00C64BDB"/>
    <w:rsid w:val="00C652B2"/>
    <w:rsid w:val="00C65683"/>
    <w:rsid w:val="00C658E2"/>
    <w:rsid w:val="00C65992"/>
    <w:rsid w:val="00C67E09"/>
    <w:rsid w:val="00C70B79"/>
    <w:rsid w:val="00C70BB7"/>
    <w:rsid w:val="00C70F84"/>
    <w:rsid w:val="00C71419"/>
    <w:rsid w:val="00C715C4"/>
    <w:rsid w:val="00C7299E"/>
    <w:rsid w:val="00C73269"/>
    <w:rsid w:val="00C7326D"/>
    <w:rsid w:val="00C73423"/>
    <w:rsid w:val="00C744EB"/>
    <w:rsid w:val="00C74547"/>
    <w:rsid w:val="00C75653"/>
    <w:rsid w:val="00C76A2C"/>
    <w:rsid w:val="00C76FF5"/>
    <w:rsid w:val="00C7763A"/>
    <w:rsid w:val="00C77847"/>
    <w:rsid w:val="00C77DC7"/>
    <w:rsid w:val="00C80399"/>
    <w:rsid w:val="00C80865"/>
    <w:rsid w:val="00C815EC"/>
    <w:rsid w:val="00C81672"/>
    <w:rsid w:val="00C81F2C"/>
    <w:rsid w:val="00C81F6E"/>
    <w:rsid w:val="00C81FE7"/>
    <w:rsid w:val="00C82106"/>
    <w:rsid w:val="00C8303A"/>
    <w:rsid w:val="00C84448"/>
    <w:rsid w:val="00C8463B"/>
    <w:rsid w:val="00C84A2C"/>
    <w:rsid w:val="00C862E8"/>
    <w:rsid w:val="00C8699C"/>
    <w:rsid w:val="00C86A1B"/>
    <w:rsid w:val="00C87391"/>
    <w:rsid w:val="00C90702"/>
    <w:rsid w:val="00C9075B"/>
    <w:rsid w:val="00C90C06"/>
    <w:rsid w:val="00C917FF"/>
    <w:rsid w:val="00C921A2"/>
    <w:rsid w:val="00C92473"/>
    <w:rsid w:val="00C92501"/>
    <w:rsid w:val="00C9280E"/>
    <w:rsid w:val="00C92EC2"/>
    <w:rsid w:val="00C931BF"/>
    <w:rsid w:val="00C93666"/>
    <w:rsid w:val="00C93821"/>
    <w:rsid w:val="00C94173"/>
    <w:rsid w:val="00C95521"/>
    <w:rsid w:val="00C956C3"/>
    <w:rsid w:val="00C9683A"/>
    <w:rsid w:val="00C96C97"/>
    <w:rsid w:val="00C96D40"/>
    <w:rsid w:val="00C9766A"/>
    <w:rsid w:val="00C97A4B"/>
    <w:rsid w:val="00C97B2B"/>
    <w:rsid w:val="00CA0335"/>
    <w:rsid w:val="00CA0484"/>
    <w:rsid w:val="00CA04D3"/>
    <w:rsid w:val="00CA05BF"/>
    <w:rsid w:val="00CA0899"/>
    <w:rsid w:val="00CA0E9B"/>
    <w:rsid w:val="00CA2F45"/>
    <w:rsid w:val="00CA428B"/>
    <w:rsid w:val="00CA4B16"/>
    <w:rsid w:val="00CA5295"/>
    <w:rsid w:val="00CA5725"/>
    <w:rsid w:val="00CA620A"/>
    <w:rsid w:val="00CA6287"/>
    <w:rsid w:val="00CA699C"/>
    <w:rsid w:val="00CA7A40"/>
    <w:rsid w:val="00CA7E74"/>
    <w:rsid w:val="00CB037B"/>
    <w:rsid w:val="00CB162A"/>
    <w:rsid w:val="00CB1BB1"/>
    <w:rsid w:val="00CB38B6"/>
    <w:rsid w:val="00CB3DF3"/>
    <w:rsid w:val="00CB42B5"/>
    <w:rsid w:val="00CB4844"/>
    <w:rsid w:val="00CB5633"/>
    <w:rsid w:val="00CB58D6"/>
    <w:rsid w:val="00CB67FE"/>
    <w:rsid w:val="00CB6C42"/>
    <w:rsid w:val="00CC0BD5"/>
    <w:rsid w:val="00CC0FCD"/>
    <w:rsid w:val="00CC1FF7"/>
    <w:rsid w:val="00CC256A"/>
    <w:rsid w:val="00CC28F2"/>
    <w:rsid w:val="00CC2AF9"/>
    <w:rsid w:val="00CC307D"/>
    <w:rsid w:val="00CC34F1"/>
    <w:rsid w:val="00CC383F"/>
    <w:rsid w:val="00CC3C7F"/>
    <w:rsid w:val="00CC3E69"/>
    <w:rsid w:val="00CC3E79"/>
    <w:rsid w:val="00CC4AB8"/>
    <w:rsid w:val="00CC4B75"/>
    <w:rsid w:val="00CC4F39"/>
    <w:rsid w:val="00CC4FD1"/>
    <w:rsid w:val="00CC7ABD"/>
    <w:rsid w:val="00CD0247"/>
    <w:rsid w:val="00CD088D"/>
    <w:rsid w:val="00CD0C5F"/>
    <w:rsid w:val="00CD1720"/>
    <w:rsid w:val="00CD1C16"/>
    <w:rsid w:val="00CD3814"/>
    <w:rsid w:val="00CD38C7"/>
    <w:rsid w:val="00CD4A73"/>
    <w:rsid w:val="00CD518A"/>
    <w:rsid w:val="00CD544C"/>
    <w:rsid w:val="00CD6408"/>
    <w:rsid w:val="00CD6D18"/>
    <w:rsid w:val="00CD7B62"/>
    <w:rsid w:val="00CE031B"/>
    <w:rsid w:val="00CE04F8"/>
    <w:rsid w:val="00CE0553"/>
    <w:rsid w:val="00CE0DAD"/>
    <w:rsid w:val="00CE107C"/>
    <w:rsid w:val="00CE220E"/>
    <w:rsid w:val="00CE2B1E"/>
    <w:rsid w:val="00CE433D"/>
    <w:rsid w:val="00CE452E"/>
    <w:rsid w:val="00CE4EB7"/>
    <w:rsid w:val="00CE54C1"/>
    <w:rsid w:val="00CE5610"/>
    <w:rsid w:val="00CE58F1"/>
    <w:rsid w:val="00CE63EC"/>
    <w:rsid w:val="00CE64A3"/>
    <w:rsid w:val="00CE72CA"/>
    <w:rsid w:val="00CE774C"/>
    <w:rsid w:val="00CF05AC"/>
    <w:rsid w:val="00CF0A08"/>
    <w:rsid w:val="00CF0FA7"/>
    <w:rsid w:val="00CF1050"/>
    <w:rsid w:val="00CF1851"/>
    <w:rsid w:val="00CF1A4F"/>
    <w:rsid w:val="00CF266D"/>
    <w:rsid w:val="00CF2F5A"/>
    <w:rsid w:val="00CF348F"/>
    <w:rsid w:val="00CF4256"/>
    <w:rsid w:val="00CF49AE"/>
    <w:rsid w:val="00CF4A32"/>
    <w:rsid w:val="00CF4D70"/>
    <w:rsid w:val="00CF4F52"/>
    <w:rsid w:val="00D00426"/>
    <w:rsid w:val="00D008DC"/>
    <w:rsid w:val="00D00FFC"/>
    <w:rsid w:val="00D01082"/>
    <w:rsid w:val="00D018C3"/>
    <w:rsid w:val="00D01D0E"/>
    <w:rsid w:val="00D01F8C"/>
    <w:rsid w:val="00D021C4"/>
    <w:rsid w:val="00D025C9"/>
    <w:rsid w:val="00D025E9"/>
    <w:rsid w:val="00D02C69"/>
    <w:rsid w:val="00D02F8F"/>
    <w:rsid w:val="00D0389D"/>
    <w:rsid w:val="00D03A03"/>
    <w:rsid w:val="00D03B76"/>
    <w:rsid w:val="00D03B99"/>
    <w:rsid w:val="00D048A1"/>
    <w:rsid w:val="00D04FE8"/>
    <w:rsid w:val="00D05910"/>
    <w:rsid w:val="00D05AAB"/>
    <w:rsid w:val="00D05F1E"/>
    <w:rsid w:val="00D05F79"/>
    <w:rsid w:val="00D06C53"/>
    <w:rsid w:val="00D076D9"/>
    <w:rsid w:val="00D07703"/>
    <w:rsid w:val="00D07F31"/>
    <w:rsid w:val="00D10DA9"/>
    <w:rsid w:val="00D10F60"/>
    <w:rsid w:val="00D10FE7"/>
    <w:rsid w:val="00D11155"/>
    <w:rsid w:val="00D11F59"/>
    <w:rsid w:val="00D1205E"/>
    <w:rsid w:val="00D1301D"/>
    <w:rsid w:val="00D13198"/>
    <w:rsid w:val="00D142CE"/>
    <w:rsid w:val="00D14D4F"/>
    <w:rsid w:val="00D15973"/>
    <w:rsid w:val="00D16628"/>
    <w:rsid w:val="00D16802"/>
    <w:rsid w:val="00D1769F"/>
    <w:rsid w:val="00D176CF"/>
    <w:rsid w:val="00D21AF2"/>
    <w:rsid w:val="00D21CB7"/>
    <w:rsid w:val="00D228B5"/>
    <w:rsid w:val="00D23192"/>
    <w:rsid w:val="00D242A1"/>
    <w:rsid w:val="00D248F9"/>
    <w:rsid w:val="00D25583"/>
    <w:rsid w:val="00D26FAE"/>
    <w:rsid w:val="00D271E3"/>
    <w:rsid w:val="00D27491"/>
    <w:rsid w:val="00D274AB"/>
    <w:rsid w:val="00D27780"/>
    <w:rsid w:val="00D300CC"/>
    <w:rsid w:val="00D32026"/>
    <w:rsid w:val="00D322B2"/>
    <w:rsid w:val="00D35DB8"/>
    <w:rsid w:val="00D36159"/>
    <w:rsid w:val="00D36334"/>
    <w:rsid w:val="00D36928"/>
    <w:rsid w:val="00D36CC7"/>
    <w:rsid w:val="00D36F97"/>
    <w:rsid w:val="00D37937"/>
    <w:rsid w:val="00D402D0"/>
    <w:rsid w:val="00D40ADE"/>
    <w:rsid w:val="00D40BA3"/>
    <w:rsid w:val="00D41554"/>
    <w:rsid w:val="00D41907"/>
    <w:rsid w:val="00D41F23"/>
    <w:rsid w:val="00D423A3"/>
    <w:rsid w:val="00D42854"/>
    <w:rsid w:val="00D42A6B"/>
    <w:rsid w:val="00D42FA6"/>
    <w:rsid w:val="00D4348F"/>
    <w:rsid w:val="00D43DA2"/>
    <w:rsid w:val="00D44324"/>
    <w:rsid w:val="00D443E4"/>
    <w:rsid w:val="00D44CC9"/>
    <w:rsid w:val="00D45128"/>
    <w:rsid w:val="00D4636C"/>
    <w:rsid w:val="00D46ACF"/>
    <w:rsid w:val="00D46C91"/>
    <w:rsid w:val="00D47768"/>
    <w:rsid w:val="00D47A80"/>
    <w:rsid w:val="00D47CD9"/>
    <w:rsid w:val="00D501FD"/>
    <w:rsid w:val="00D50560"/>
    <w:rsid w:val="00D51712"/>
    <w:rsid w:val="00D51A5C"/>
    <w:rsid w:val="00D51E88"/>
    <w:rsid w:val="00D52106"/>
    <w:rsid w:val="00D524C8"/>
    <w:rsid w:val="00D525A5"/>
    <w:rsid w:val="00D52629"/>
    <w:rsid w:val="00D5269F"/>
    <w:rsid w:val="00D52CBA"/>
    <w:rsid w:val="00D54976"/>
    <w:rsid w:val="00D556B3"/>
    <w:rsid w:val="00D55946"/>
    <w:rsid w:val="00D55B79"/>
    <w:rsid w:val="00D5629F"/>
    <w:rsid w:val="00D57B7D"/>
    <w:rsid w:val="00D57D7A"/>
    <w:rsid w:val="00D6074E"/>
    <w:rsid w:val="00D61054"/>
    <w:rsid w:val="00D61242"/>
    <w:rsid w:val="00D61350"/>
    <w:rsid w:val="00D614EC"/>
    <w:rsid w:val="00D629D5"/>
    <w:rsid w:val="00D62CCF"/>
    <w:rsid w:val="00D6328A"/>
    <w:rsid w:val="00D63B61"/>
    <w:rsid w:val="00D63F00"/>
    <w:rsid w:val="00D64100"/>
    <w:rsid w:val="00D64163"/>
    <w:rsid w:val="00D64411"/>
    <w:rsid w:val="00D648F8"/>
    <w:rsid w:val="00D66C73"/>
    <w:rsid w:val="00D67DBA"/>
    <w:rsid w:val="00D70693"/>
    <w:rsid w:val="00D709C4"/>
    <w:rsid w:val="00D70FA5"/>
    <w:rsid w:val="00D71056"/>
    <w:rsid w:val="00D712C1"/>
    <w:rsid w:val="00D71B7B"/>
    <w:rsid w:val="00D725BA"/>
    <w:rsid w:val="00D72A9A"/>
    <w:rsid w:val="00D72ED7"/>
    <w:rsid w:val="00D74055"/>
    <w:rsid w:val="00D740F8"/>
    <w:rsid w:val="00D7427D"/>
    <w:rsid w:val="00D749B3"/>
    <w:rsid w:val="00D75139"/>
    <w:rsid w:val="00D75244"/>
    <w:rsid w:val="00D757DD"/>
    <w:rsid w:val="00D7694A"/>
    <w:rsid w:val="00D777E5"/>
    <w:rsid w:val="00D77CE0"/>
    <w:rsid w:val="00D8052F"/>
    <w:rsid w:val="00D81642"/>
    <w:rsid w:val="00D819D6"/>
    <w:rsid w:val="00D81C35"/>
    <w:rsid w:val="00D81F32"/>
    <w:rsid w:val="00D82614"/>
    <w:rsid w:val="00D846FE"/>
    <w:rsid w:val="00D85249"/>
    <w:rsid w:val="00D85273"/>
    <w:rsid w:val="00D85807"/>
    <w:rsid w:val="00D8623C"/>
    <w:rsid w:val="00D87349"/>
    <w:rsid w:val="00D87C2A"/>
    <w:rsid w:val="00D900D0"/>
    <w:rsid w:val="00D90D2A"/>
    <w:rsid w:val="00D914B4"/>
    <w:rsid w:val="00D91EE9"/>
    <w:rsid w:val="00D92610"/>
    <w:rsid w:val="00D92A55"/>
    <w:rsid w:val="00D93072"/>
    <w:rsid w:val="00D9377A"/>
    <w:rsid w:val="00D93BA2"/>
    <w:rsid w:val="00D94378"/>
    <w:rsid w:val="00D9485E"/>
    <w:rsid w:val="00D94D1D"/>
    <w:rsid w:val="00D97220"/>
    <w:rsid w:val="00D97FDE"/>
    <w:rsid w:val="00DA0115"/>
    <w:rsid w:val="00DA1408"/>
    <w:rsid w:val="00DA1CCC"/>
    <w:rsid w:val="00DA2675"/>
    <w:rsid w:val="00DA3AF3"/>
    <w:rsid w:val="00DA4526"/>
    <w:rsid w:val="00DA703C"/>
    <w:rsid w:val="00DA7932"/>
    <w:rsid w:val="00DB064E"/>
    <w:rsid w:val="00DB081B"/>
    <w:rsid w:val="00DB0ABB"/>
    <w:rsid w:val="00DB2D22"/>
    <w:rsid w:val="00DB5332"/>
    <w:rsid w:val="00DB57F4"/>
    <w:rsid w:val="00DB5E5A"/>
    <w:rsid w:val="00DB63EE"/>
    <w:rsid w:val="00DB7647"/>
    <w:rsid w:val="00DB7B26"/>
    <w:rsid w:val="00DC12C6"/>
    <w:rsid w:val="00DC1707"/>
    <w:rsid w:val="00DC19CF"/>
    <w:rsid w:val="00DC1CBF"/>
    <w:rsid w:val="00DC1E61"/>
    <w:rsid w:val="00DC21BB"/>
    <w:rsid w:val="00DC23A8"/>
    <w:rsid w:val="00DC2CB7"/>
    <w:rsid w:val="00DC3E8D"/>
    <w:rsid w:val="00DC43BA"/>
    <w:rsid w:val="00DC447B"/>
    <w:rsid w:val="00DC464D"/>
    <w:rsid w:val="00DC4885"/>
    <w:rsid w:val="00DC4E94"/>
    <w:rsid w:val="00DC5215"/>
    <w:rsid w:val="00DC5444"/>
    <w:rsid w:val="00DC555C"/>
    <w:rsid w:val="00DC5C40"/>
    <w:rsid w:val="00DC6798"/>
    <w:rsid w:val="00DC67D0"/>
    <w:rsid w:val="00DC6AAD"/>
    <w:rsid w:val="00DD0202"/>
    <w:rsid w:val="00DD090D"/>
    <w:rsid w:val="00DD1CFC"/>
    <w:rsid w:val="00DD2785"/>
    <w:rsid w:val="00DD3C33"/>
    <w:rsid w:val="00DD3DEF"/>
    <w:rsid w:val="00DD5B81"/>
    <w:rsid w:val="00DD67F5"/>
    <w:rsid w:val="00DD7A93"/>
    <w:rsid w:val="00DE110F"/>
    <w:rsid w:val="00DE1457"/>
    <w:rsid w:val="00DE200F"/>
    <w:rsid w:val="00DE2C7E"/>
    <w:rsid w:val="00DE31A0"/>
    <w:rsid w:val="00DE3696"/>
    <w:rsid w:val="00DE3C7B"/>
    <w:rsid w:val="00DE4EB1"/>
    <w:rsid w:val="00DE4FFE"/>
    <w:rsid w:val="00DE50A2"/>
    <w:rsid w:val="00DE5D10"/>
    <w:rsid w:val="00DE5E38"/>
    <w:rsid w:val="00DE61BE"/>
    <w:rsid w:val="00DE6F2F"/>
    <w:rsid w:val="00DE7522"/>
    <w:rsid w:val="00DE78D8"/>
    <w:rsid w:val="00DE7F33"/>
    <w:rsid w:val="00DF0080"/>
    <w:rsid w:val="00DF0133"/>
    <w:rsid w:val="00DF0869"/>
    <w:rsid w:val="00DF2185"/>
    <w:rsid w:val="00DF391E"/>
    <w:rsid w:val="00DF49B0"/>
    <w:rsid w:val="00DF4D66"/>
    <w:rsid w:val="00DF4D9C"/>
    <w:rsid w:val="00DF5A68"/>
    <w:rsid w:val="00DF6306"/>
    <w:rsid w:val="00DF6637"/>
    <w:rsid w:val="00DF71BC"/>
    <w:rsid w:val="00E00B22"/>
    <w:rsid w:val="00E00C7D"/>
    <w:rsid w:val="00E027CF"/>
    <w:rsid w:val="00E02D62"/>
    <w:rsid w:val="00E030F6"/>
    <w:rsid w:val="00E036B1"/>
    <w:rsid w:val="00E0538F"/>
    <w:rsid w:val="00E05718"/>
    <w:rsid w:val="00E06747"/>
    <w:rsid w:val="00E06B66"/>
    <w:rsid w:val="00E11043"/>
    <w:rsid w:val="00E11585"/>
    <w:rsid w:val="00E119A6"/>
    <w:rsid w:val="00E11BEC"/>
    <w:rsid w:val="00E11E54"/>
    <w:rsid w:val="00E12787"/>
    <w:rsid w:val="00E1287F"/>
    <w:rsid w:val="00E13326"/>
    <w:rsid w:val="00E13AE7"/>
    <w:rsid w:val="00E148A3"/>
    <w:rsid w:val="00E14D47"/>
    <w:rsid w:val="00E1503E"/>
    <w:rsid w:val="00E150BB"/>
    <w:rsid w:val="00E1513F"/>
    <w:rsid w:val="00E15C13"/>
    <w:rsid w:val="00E1641C"/>
    <w:rsid w:val="00E1663B"/>
    <w:rsid w:val="00E17498"/>
    <w:rsid w:val="00E176D9"/>
    <w:rsid w:val="00E17FF8"/>
    <w:rsid w:val="00E20461"/>
    <w:rsid w:val="00E20706"/>
    <w:rsid w:val="00E20BC6"/>
    <w:rsid w:val="00E21445"/>
    <w:rsid w:val="00E21B78"/>
    <w:rsid w:val="00E22B2B"/>
    <w:rsid w:val="00E22EFF"/>
    <w:rsid w:val="00E2379B"/>
    <w:rsid w:val="00E24A0F"/>
    <w:rsid w:val="00E25DE2"/>
    <w:rsid w:val="00E263B7"/>
    <w:rsid w:val="00E26708"/>
    <w:rsid w:val="00E2700D"/>
    <w:rsid w:val="00E2764A"/>
    <w:rsid w:val="00E27F0E"/>
    <w:rsid w:val="00E3086E"/>
    <w:rsid w:val="00E308B7"/>
    <w:rsid w:val="00E31DD6"/>
    <w:rsid w:val="00E325EA"/>
    <w:rsid w:val="00E3371E"/>
    <w:rsid w:val="00E33742"/>
    <w:rsid w:val="00E33B37"/>
    <w:rsid w:val="00E34684"/>
    <w:rsid w:val="00E34958"/>
    <w:rsid w:val="00E35C85"/>
    <w:rsid w:val="00E36032"/>
    <w:rsid w:val="00E3613D"/>
    <w:rsid w:val="00E36470"/>
    <w:rsid w:val="00E375F4"/>
    <w:rsid w:val="00E3767D"/>
    <w:rsid w:val="00E37AB0"/>
    <w:rsid w:val="00E41162"/>
    <w:rsid w:val="00E4192E"/>
    <w:rsid w:val="00E42A45"/>
    <w:rsid w:val="00E4323A"/>
    <w:rsid w:val="00E43922"/>
    <w:rsid w:val="00E43CE8"/>
    <w:rsid w:val="00E43D82"/>
    <w:rsid w:val="00E451DB"/>
    <w:rsid w:val="00E45755"/>
    <w:rsid w:val="00E46901"/>
    <w:rsid w:val="00E4732F"/>
    <w:rsid w:val="00E47F67"/>
    <w:rsid w:val="00E47FED"/>
    <w:rsid w:val="00E506EC"/>
    <w:rsid w:val="00E526AC"/>
    <w:rsid w:val="00E53682"/>
    <w:rsid w:val="00E53987"/>
    <w:rsid w:val="00E53E05"/>
    <w:rsid w:val="00E5517C"/>
    <w:rsid w:val="00E55C14"/>
    <w:rsid w:val="00E60691"/>
    <w:rsid w:val="00E62246"/>
    <w:rsid w:val="00E622A9"/>
    <w:rsid w:val="00E62705"/>
    <w:rsid w:val="00E62DFD"/>
    <w:rsid w:val="00E63032"/>
    <w:rsid w:val="00E630AB"/>
    <w:rsid w:val="00E6472E"/>
    <w:rsid w:val="00E65712"/>
    <w:rsid w:val="00E65741"/>
    <w:rsid w:val="00E65FF3"/>
    <w:rsid w:val="00E66314"/>
    <w:rsid w:val="00E664D5"/>
    <w:rsid w:val="00E66DCB"/>
    <w:rsid w:val="00E6786F"/>
    <w:rsid w:val="00E70652"/>
    <w:rsid w:val="00E70856"/>
    <w:rsid w:val="00E70EE8"/>
    <w:rsid w:val="00E714EB"/>
    <w:rsid w:val="00E71AD6"/>
    <w:rsid w:val="00E71BA2"/>
    <w:rsid w:val="00E71C39"/>
    <w:rsid w:val="00E73F5C"/>
    <w:rsid w:val="00E7438D"/>
    <w:rsid w:val="00E74661"/>
    <w:rsid w:val="00E753FC"/>
    <w:rsid w:val="00E75C05"/>
    <w:rsid w:val="00E761CB"/>
    <w:rsid w:val="00E76EA0"/>
    <w:rsid w:val="00E77054"/>
    <w:rsid w:val="00E776FE"/>
    <w:rsid w:val="00E77740"/>
    <w:rsid w:val="00E801A6"/>
    <w:rsid w:val="00E80CA9"/>
    <w:rsid w:val="00E80DBE"/>
    <w:rsid w:val="00E819F8"/>
    <w:rsid w:val="00E83AA7"/>
    <w:rsid w:val="00E83B9B"/>
    <w:rsid w:val="00E83F01"/>
    <w:rsid w:val="00E85633"/>
    <w:rsid w:val="00E85698"/>
    <w:rsid w:val="00E859BA"/>
    <w:rsid w:val="00E85D12"/>
    <w:rsid w:val="00E86C20"/>
    <w:rsid w:val="00E86EE7"/>
    <w:rsid w:val="00E86F6F"/>
    <w:rsid w:val="00E87197"/>
    <w:rsid w:val="00E871B4"/>
    <w:rsid w:val="00E87E76"/>
    <w:rsid w:val="00E8D925"/>
    <w:rsid w:val="00E9014E"/>
    <w:rsid w:val="00E9090D"/>
    <w:rsid w:val="00E917C2"/>
    <w:rsid w:val="00E91EC6"/>
    <w:rsid w:val="00E929ED"/>
    <w:rsid w:val="00E92B84"/>
    <w:rsid w:val="00E92D7A"/>
    <w:rsid w:val="00E92DD9"/>
    <w:rsid w:val="00E92E1C"/>
    <w:rsid w:val="00E92E42"/>
    <w:rsid w:val="00E93165"/>
    <w:rsid w:val="00E942CA"/>
    <w:rsid w:val="00E96B1B"/>
    <w:rsid w:val="00EA15CA"/>
    <w:rsid w:val="00EA1B54"/>
    <w:rsid w:val="00EA1EC3"/>
    <w:rsid w:val="00EA236C"/>
    <w:rsid w:val="00EA29F5"/>
    <w:rsid w:val="00EA3290"/>
    <w:rsid w:val="00EA37D9"/>
    <w:rsid w:val="00EA3969"/>
    <w:rsid w:val="00EA3B69"/>
    <w:rsid w:val="00EA3C16"/>
    <w:rsid w:val="00EA5449"/>
    <w:rsid w:val="00EA56E6"/>
    <w:rsid w:val="00EA572B"/>
    <w:rsid w:val="00EA66CF"/>
    <w:rsid w:val="00EA7A33"/>
    <w:rsid w:val="00EB2715"/>
    <w:rsid w:val="00EB2953"/>
    <w:rsid w:val="00EB2F19"/>
    <w:rsid w:val="00EB31B6"/>
    <w:rsid w:val="00EB3ABE"/>
    <w:rsid w:val="00EB4140"/>
    <w:rsid w:val="00EB5FD9"/>
    <w:rsid w:val="00EB67EB"/>
    <w:rsid w:val="00EB76FF"/>
    <w:rsid w:val="00EC05A1"/>
    <w:rsid w:val="00EC1244"/>
    <w:rsid w:val="00EC1442"/>
    <w:rsid w:val="00EC1489"/>
    <w:rsid w:val="00EC16B5"/>
    <w:rsid w:val="00EC1D66"/>
    <w:rsid w:val="00EC266C"/>
    <w:rsid w:val="00EC2838"/>
    <w:rsid w:val="00EC335F"/>
    <w:rsid w:val="00EC46D1"/>
    <w:rsid w:val="00EC48FB"/>
    <w:rsid w:val="00EC54FD"/>
    <w:rsid w:val="00EC573F"/>
    <w:rsid w:val="00EC5D27"/>
    <w:rsid w:val="00EC618A"/>
    <w:rsid w:val="00EC62E3"/>
    <w:rsid w:val="00EC64B1"/>
    <w:rsid w:val="00EC7362"/>
    <w:rsid w:val="00EC7AC7"/>
    <w:rsid w:val="00ED0EC3"/>
    <w:rsid w:val="00ED10F6"/>
    <w:rsid w:val="00ED117F"/>
    <w:rsid w:val="00ED3577"/>
    <w:rsid w:val="00ED3953"/>
    <w:rsid w:val="00ED3D73"/>
    <w:rsid w:val="00ED404A"/>
    <w:rsid w:val="00ED443A"/>
    <w:rsid w:val="00ED4E2A"/>
    <w:rsid w:val="00ED4E3F"/>
    <w:rsid w:val="00ED5B43"/>
    <w:rsid w:val="00ED7FD3"/>
    <w:rsid w:val="00EE02D5"/>
    <w:rsid w:val="00EE135C"/>
    <w:rsid w:val="00EE247F"/>
    <w:rsid w:val="00EE39B8"/>
    <w:rsid w:val="00EE60E4"/>
    <w:rsid w:val="00EF16C6"/>
    <w:rsid w:val="00EF1C66"/>
    <w:rsid w:val="00EF1CEE"/>
    <w:rsid w:val="00EF232A"/>
    <w:rsid w:val="00EF239D"/>
    <w:rsid w:val="00EF3AA6"/>
    <w:rsid w:val="00EF3CD1"/>
    <w:rsid w:val="00EF4303"/>
    <w:rsid w:val="00EF432E"/>
    <w:rsid w:val="00EF4B72"/>
    <w:rsid w:val="00EF6FA4"/>
    <w:rsid w:val="00EF77AE"/>
    <w:rsid w:val="00F010BB"/>
    <w:rsid w:val="00F011FB"/>
    <w:rsid w:val="00F01506"/>
    <w:rsid w:val="00F0157C"/>
    <w:rsid w:val="00F0277F"/>
    <w:rsid w:val="00F02C3A"/>
    <w:rsid w:val="00F02C8B"/>
    <w:rsid w:val="00F035A0"/>
    <w:rsid w:val="00F03C39"/>
    <w:rsid w:val="00F0488A"/>
    <w:rsid w:val="00F04ECF"/>
    <w:rsid w:val="00F05524"/>
    <w:rsid w:val="00F05A69"/>
    <w:rsid w:val="00F06A04"/>
    <w:rsid w:val="00F07D62"/>
    <w:rsid w:val="00F1001F"/>
    <w:rsid w:val="00F10EAF"/>
    <w:rsid w:val="00F110F3"/>
    <w:rsid w:val="00F12AB8"/>
    <w:rsid w:val="00F13083"/>
    <w:rsid w:val="00F134E7"/>
    <w:rsid w:val="00F139A9"/>
    <w:rsid w:val="00F13BA2"/>
    <w:rsid w:val="00F13EF4"/>
    <w:rsid w:val="00F1522E"/>
    <w:rsid w:val="00F15381"/>
    <w:rsid w:val="00F15EF9"/>
    <w:rsid w:val="00F16765"/>
    <w:rsid w:val="00F16BC3"/>
    <w:rsid w:val="00F17441"/>
    <w:rsid w:val="00F17482"/>
    <w:rsid w:val="00F17A74"/>
    <w:rsid w:val="00F17DF9"/>
    <w:rsid w:val="00F2007F"/>
    <w:rsid w:val="00F20650"/>
    <w:rsid w:val="00F20B15"/>
    <w:rsid w:val="00F2123C"/>
    <w:rsid w:val="00F22B75"/>
    <w:rsid w:val="00F23521"/>
    <w:rsid w:val="00F23809"/>
    <w:rsid w:val="00F23F0C"/>
    <w:rsid w:val="00F24B49"/>
    <w:rsid w:val="00F24EDD"/>
    <w:rsid w:val="00F252AB"/>
    <w:rsid w:val="00F252F3"/>
    <w:rsid w:val="00F25AEA"/>
    <w:rsid w:val="00F25EE3"/>
    <w:rsid w:val="00F2608E"/>
    <w:rsid w:val="00F26807"/>
    <w:rsid w:val="00F274F6"/>
    <w:rsid w:val="00F277EB"/>
    <w:rsid w:val="00F305C2"/>
    <w:rsid w:val="00F30C73"/>
    <w:rsid w:val="00F32158"/>
    <w:rsid w:val="00F346A1"/>
    <w:rsid w:val="00F34EF3"/>
    <w:rsid w:val="00F35C2A"/>
    <w:rsid w:val="00F362BD"/>
    <w:rsid w:val="00F36610"/>
    <w:rsid w:val="00F36672"/>
    <w:rsid w:val="00F3755D"/>
    <w:rsid w:val="00F40B4B"/>
    <w:rsid w:val="00F41238"/>
    <w:rsid w:val="00F425CC"/>
    <w:rsid w:val="00F4338E"/>
    <w:rsid w:val="00F435B2"/>
    <w:rsid w:val="00F437D5"/>
    <w:rsid w:val="00F43FFD"/>
    <w:rsid w:val="00F44236"/>
    <w:rsid w:val="00F457F3"/>
    <w:rsid w:val="00F459F1"/>
    <w:rsid w:val="00F46B73"/>
    <w:rsid w:val="00F46BBD"/>
    <w:rsid w:val="00F47B86"/>
    <w:rsid w:val="00F47F8E"/>
    <w:rsid w:val="00F5018F"/>
    <w:rsid w:val="00F501EC"/>
    <w:rsid w:val="00F519F4"/>
    <w:rsid w:val="00F51D45"/>
    <w:rsid w:val="00F522CC"/>
    <w:rsid w:val="00F52517"/>
    <w:rsid w:val="00F527CF"/>
    <w:rsid w:val="00F529BB"/>
    <w:rsid w:val="00F5357C"/>
    <w:rsid w:val="00F53B08"/>
    <w:rsid w:val="00F53D64"/>
    <w:rsid w:val="00F54474"/>
    <w:rsid w:val="00F5457A"/>
    <w:rsid w:val="00F54A4E"/>
    <w:rsid w:val="00F550E4"/>
    <w:rsid w:val="00F553A4"/>
    <w:rsid w:val="00F558BF"/>
    <w:rsid w:val="00F55CA3"/>
    <w:rsid w:val="00F55CF1"/>
    <w:rsid w:val="00F57274"/>
    <w:rsid w:val="00F57C98"/>
    <w:rsid w:val="00F60506"/>
    <w:rsid w:val="00F60F4A"/>
    <w:rsid w:val="00F62435"/>
    <w:rsid w:val="00F63222"/>
    <w:rsid w:val="00F63226"/>
    <w:rsid w:val="00F633AE"/>
    <w:rsid w:val="00F635BC"/>
    <w:rsid w:val="00F635C2"/>
    <w:rsid w:val="00F638E4"/>
    <w:rsid w:val="00F66F09"/>
    <w:rsid w:val="00F671D6"/>
    <w:rsid w:val="00F67EFD"/>
    <w:rsid w:val="00F70683"/>
    <w:rsid w:val="00F715E2"/>
    <w:rsid w:val="00F72788"/>
    <w:rsid w:val="00F73721"/>
    <w:rsid w:val="00F73923"/>
    <w:rsid w:val="00F744BA"/>
    <w:rsid w:val="00F7476C"/>
    <w:rsid w:val="00F76BDA"/>
    <w:rsid w:val="00F76C30"/>
    <w:rsid w:val="00F76EA0"/>
    <w:rsid w:val="00F81291"/>
    <w:rsid w:val="00F8147E"/>
    <w:rsid w:val="00F816FF"/>
    <w:rsid w:val="00F8213D"/>
    <w:rsid w:val="00F822BA"/>
    <w:rsid w:val="00F82B12"/>
    <w:rsid w:val="00F83A18"/>
    <w:rsid w:val="00F83D77"/>
    <w:rsid w:val="00F84089"/>
    <w:rsid w:val="00F8490A"/>
    <w:rsid w:val="00F84D79"/>
    <w:rsid w:val="00F850A9"/>
    <w:rsid w:val="00F8521B"/>
    <w:rsid w:val="00F8538B"/>
    <w:rsid w:val="00F858D8"/>
    <w:rsid w:val="00F85A41"/>
    <w:rsid w:val="00F85B80"/>
    <w:rsid w:val="00F85D74"/>
    <w:rsid w:val="00F86EE2"/>
    <w:rsid w:val="00F87095"/>
    <w:rsid w:val="00F8753E"/>
    <w:rsid w:val="00F87622"/>
    <w:rsid w:val="00F87C0A"/>
    <w:rsid w:val="00F87C73"/>
    <w:rsid w:val="00F9149A"/>
    <w:rsid w:val="00F91D1B"/>
    <w:rsid w:val="00F92DA9"/>
    <w:rsid w:val="00F9388D"/>
    <w:rsid w:val="00F93913"/>
    <w:rsid w:val="00F93CF4"/>
    <w:rsid w:val="00F944A7"/>
    <w:rsid w:val="00F94537"/>
    <w:rsid w:val="00F946FE"/>
    <w:rsid w:val="00F94D9D"/>
    <w:rsid w:val="00F95102"/>
    <w:rsid w:val="00F95F7C"/>
    <w:rsid w:val="00F96372"/>
    <w:rsid w:val="00F96385"/>
    <w:rsid w:val="00F96D00"/>
    <w:rsid w:val="00F96E53"/>
    <w:rsid w:val="00F970E8"/>
    <w:rsid w:val="00F97286"/>
    <w:rsid w:val="00F97D0C"/>
    <w:rsid w:val="00FA0572"/>
    <w:rsid w:val="00FA07C2"/>
    <w:rsid w:val="00FA0C3A"/>
    <w:rsid w:val="00FA132A"/>
    <w:rsid w:val="00FA150F"/>
    <w:rsid w:val="00FA185B"/>
    <w:rsid w:val="00FA1FDB"/>
    <w:rsid w:val="00FA2FA5"/>
    <w:rsid w:val="00FA3126"/>
    <w:rsid w:val="00FA348B"/>
    <w:rsid w:val="00FA3710"/>
    <w:rsid w:val="00FA38F1"/>
    <w:rsid w:val="00FA49D4"/>
    <w:rsid w:val="00FA4F63"/>
    <w:rsid w:val="00FA57B2"/>
    <w:rsid w:val="00FA5878"/>
    <w:rsid w:val="00FA5892"/>
    <w:rsid w:val="00FA6743"/>
    <w:rsid w:val="00FA6BFF"/>
    <w:rsid w:val="00FA6DC5"/>
    <w:rsid w:val="00FA71E2"/>
    <w:rsid w:val="00FA7D8B"/>
    <w:rsid w:val="00FB278E"/>
    <w:rsid w:val="00FB29AE"/>
    <w:rsid w:val="00FB385A"/>
    <w:rsid w:val="00FB3D52"/>
    <w:rsid w:val="00FB43BE"/>
    <w:rsid w:val="00FB4B49"/>
    <w:rsid w:val="00FB509B"/>
    <w:rsid w:val="00FB5B19"/>
    <w:rsid w:val="00FB5F54"/>
    <w:rsid w:val="00FC09A1"/>
    <w:rsid w:val="00FC0BBA"/>
    <w:rsid w:val="00FC0DDD"/>
    <w:rsid w:val="00FC0E38"/>
    <w:rsid w:val="00FC2726"/>
    <w:rsid w:val="00FC272C"/>
    <w:rsid w:val="00FC2C51"/>
    <w:rsid w:val="00FC39B6"/>
    <w:rsid w:val="00FC3CA2"/>
    <w:rsid w:val="00FC3D4B"/>
    <w:rsid w:val="00FC4424"/>
    <w:rsid w:val="00FC44E9"/>
    <w:rsid w:val="00FC4CC7"/>
    <w:rsid w:val="00FC4F4B"/>
    <w:rsid w:val="00FC51D4"/>
    <w:rsid w:val="00FC54DE"/>
    <w:rsid w:val="00FC577B"/>
    <w:rsid w:val="00FC5B58"/>
    <w:rsid w:val="00FC6312"/>
    <w:rsid w:val="00FC6E64"/>
    <w:rsid w:val="00FC7529"/>
    <w:rsid w:val="00FD0604"/>
    <w:rsid w:val="00FD113A"/>
    <w:rsid w:val="00FD26D9"/>
    <w:rsid w:val="00FD3158"/>
    <w:rsid w:val="00FD3A17"/>
    <w:rsid w:val="00FD49A8"/>
    <w:rsid w:val="00FD5426"/>
    <w:rsid w:val="00FD6B00"/>
    <w:rsid w:val="00FD726C"/>
    <w:rsid w:val="00FD783D"/>
    <w:rsid w:val="00FD7C74"/>
    <w:rsid w:val="00FE062A"/>
    <w:rsid w:val="00FE12A6"/>
    <w:rsid w:val="00FE12E1"/>
    <w:rsid w:val="00FE15F4"/>
    <w:rsid w:val="00FE337E"/>
    <w:rsid w:val="00FE34BA"/>
    <w:rsid w:val="00FE36E3"/>
    <w:rsid w:val="00FE37C9"/>
    <w:rsid w:val="00FE37CB"/>
    <w:rsid w:val="00FE3FD1"/>
    <w:rsid w:val="00FE4A21"/>
    <w:rsid w:val="00FE557A"/>
    <w:rsid w:val="00FE56E0"/>
    <w:rsid w:val="00FE6A2D"/>
    <w:rsid w:val="00FE6B01"/>
    <w:rsid w:val="00FF035E"/>
    <w:rsid w:val="00FF07A0"/>
    <w:rsid w:val="00FF11CC"/>
    <w:rsid w:val="00FF1BE4"/>
    <w:rsid w:val="00FF268C"/>
    <w:rsid w:val="00FF39CD"/>
    <w:rsid w:val="00FF3E03"/>
    <w:rsid w:val="00FF46B7"/>
    <w:rsid w:val="00FF5E74"/>
    <w:rsid w:val="00FF6063"/>
    <w:rsid w:val="00FF61E6"/>
    <w:rsid w:val="00FF7889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D97A1"/>
    <w:rsid w:val="023A0B68"/>
    <w:rsid w:val="0247A26B"/>
    <w:rsid w:val="024E7D18"/>
    <w:rsid w:val="026925B1"/>
    <w:rsid w:val="0269B6D9"/>
    <w:rsid w:val="0279A0C1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7BA4B"/>
    <w:rsid w:val="05D8C2B8"/>
    <w:rsid w:val="05E10FD5"/>
    <w:rsid w:val="05E2B0A7"/>
    <w:rsid w:val="05EAC7E1"/>
    <w:rsid w:val="060388EC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83E7DB"/>
    <w:rsid w:val="0B8E941F"/>
    <w:rsid w:val="0BA8194B"/>
    <w:rsid w:val="0BC4D74A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642E05"/>
    <w:rsid w:val="0E742460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47E4"/>
    <w:rsid w:val="15B9E7FA"/>
    <w:rsid w:val="15D31B0E"/>
    <w:rsid w:val="15E78F2C"/>
    <w:rsid w:val="15E7ED55"/>
    <w:rsid w:val="15F2C444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74D5EE"/>
    <w:rsid w:val="1E86E28B"/>
    <w:rsid w:val="1E9BB4A4"/>
    <w:rsid w:val="1EAF129D"/>
    <w:rsid w:val="1EC2B62E"/>
    <w:rsid w:val="1ED31B08"/>
    <w:rsid w:val="1EDC8EC0"/>
    <w:rsid w:val="1EFD117C"/>
    <w:rsid w:val="1F172D1F"/>
    <w:rsid w:val="1F1952F0"/>
    <w:rsid w:val="1F27CAC7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E0FB6"/>
    <w:rsid w:val="20369BF1"/>
    <w:rsid w:val="204A6F98"/>
    <w:rsid w:val="2064CA53"/>
    <w:rsid w:val="2080001E"/>
    <w:rsid w:val="20938564"/>
    <w:rsid w:val="20978C91"/>
    <w:rsid w:val="20A18922"/>
    <w:rsid w:val="20B3BA77"/>
    <w:rsid w:val="20B719F7"/>
    <w:rsid w:val="20DA0437"/>
    <w:rsid w:val="20DCCBE4"/>
    <w:rsid w:val="20E45DF6"/>
    <w:rsid w:val="20ECBBDC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916A7"/>
    <w:rsid w:val="270F97D4"/>
    <w:rsid w:val="27223F04"/>
    <w:rsid w:val="2732BFB0"/>
    <w:rsid w:val="273E1671"/>
    <w:rsid w:val="274C02DD"/>
    <w:rsid w:val="2762F3DF"/>
    <w:rsid w:val="277F7292"/>
    <w:rsid w:val="278227E4"/>
    <w:rsid w:val="27AA241D"/>
    <w:rsid w:val="27B04845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FC1114"/>
    <w:rsid w:val="2B40D509"/>
    <w:rsid w:val="2B439843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E8DA81"/>
    <w:rsid w:val="2F07F989"/>
    <w:rsid w:val="2F1D219F"/>
    <w:rsid w:val="2F251F12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59C5C6"/>
    <w:rsid w:val="30609FA6"/>
    <w:rsid w:val="3084AAE2"/>
    <w:rsid w:val="3088A88A"/>
    <w:rsid w:val="309080D1"/>
    <w:rsid w:val="30BA02DF"/>
    <w:rsid w:val="30BDAA70"/>
    <w:rsid w:val="30BDF442"/>
    <w:rsid w:val="30BFABC0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59EDFA"/>
    <w:rsid w:val="3F60A9C9"/>
    <w:rsid w:val="3F6FEF29"/>
    <w:rsid w:val="3F7F1CC6"/>
    <w:rsid w:val="3F8227DE"/>
    <w:rsid w:val="3F8B1623"/>
    <w:rsid w:val="3F8EE189"/>
    <w:rsid w:val="3F986B03"/>
    <w:rsid w:val="3FC4B354"/>
    <w:rsid w:val="3FE52D6D"/>
    <w:rsid w:val="3FE84782"/>
    <w:rsid w:val="3FEA8251"/>
    <w:rsid w:val="3FEFC472"/>
    <w:rsid w:val="403DAC7A"/>
    <w:rsid w:val="40485B3D"/>
    <w:rsid w:val="4083D0D7"/>
    <w:rsid w:val="4085A435"/>
    <w:rsid w:val="40E69520"/>
    <w:rsid w:val="411A35C6"/>
    <w:rsid w:val="4129AC49"/>
    <w:rsid w:val="4134B3C7"/>
    <w:rsid w:val="41361FB9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3B9642"/>
    <w:rsid w:val="426BBF6B"/>
    <w:rsid w:val="426F7CEF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4404E7"/>
    <w:rsid w:val="4648DCC3"/>
    <w:rsid w:val="464ED715"/>
    <w:rsid w:val="4663E068"/>
    <w:rsid w:val="46646839"/>
    <w:rsid w:val="46697267"/>
    <w:rsid w:val="466F5DB7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B33C7C"/>
    <w:rsid w:val="48C9E480"/>
    <w:rsid w:val="48FA8BAB"/>
    <w:rsid w:val="490E316A"/>
    <w:rsid w:val="4928B59D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43094E"/>
    <w:rsid w:val="4A65CE90"/>
    <w:rsid w:val="4A70CA63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F0EE50"/>
    <w:rsid w:val="4DF19801"/>
    <w:rsid w:val="4E023B04"/>
    <w:rsid w:val="4E06188A"/>
    <w:rsid w:val="4E242529"/>
    <w:rsid w:val="4E35EDD6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8EAADA"/>
    <w:rsid w:val="4FA0392E"/>
    <w:rsid w:val="4FE00439"/>
    <w:rsid w:val="5007020D"/>
    <w:rsid w:val="5014A553"/>
    <w:rsid w:val="5023E7D5"/>
    <w:rsid w:val="504FE804"/>
    <w:rsid w:val="5057D321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ACD390"/>
    <w:rsid w:val="53BE8D37"/>
    <w:rsid w:val="53C225BF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FE6DA"/>
    <w:rsid w:val="601619BD"/>
    <w:rsid w:val="60470871"/>
    <w:rsid w:val="604CA477"/>
    <w:rsid w:val="6060E232"/>
    <w:rsid w:val="606C30EE"/>
    <w:rsid w:val="607A315E"/>
    <w:rsid w:val="607E0C1E"/>
    <w:rsid w:val="6094BDBD"/>
    <w:rsid w:val="60AEAE0C"/>
    <w:rsid w:val="60B0BE82"/>
    <w:rsid w:val="60C3A7A5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C9E1B0"/>
    <w:rsid w:val="64DDF574"/>
    <w:rsid w:val="6502C026"/>
    <w:rsid w:val="65104292"/>
    <w:rsid w:val="652507E3"/>
    <w:rsid w:val="65567A00"/>
    <w:rsid w:val="656E67E7"/>
    <w:rsid w:val="657D7F78"/>
    <w:rsid w:val="659C78F9"/>
    <w:rsid w:val="65C7F93F"/>
    <w:rsid w:val="65D00FC6"/>
    <w:rsid w:val="65D05B05"/>
    <w:rsid w:val="65DE7D8A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321A"/>
    <w:rsid w:val="669223EF"/>
    <w:rsid w:val="66B5B714"/>
    <w:rsid w:val="66CE7D46"/>
    <w:rsid w:val="66D5791C"/>
    <w:rsid w:val="66D5D41F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EFC8"/>
    <w:rsid w:val="6A9A9B00"/>
    <w:rsid w:val="6AA9D426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AF8CB"/>
    <w:rsid w:val="7C2015B3"/>
    <w:rsid w:val="7C2BA4F5"/>
    <w:rsid w:val="7C368B4D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16E5E29C-7B67-4169-B2B9-EFEB6920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82943"/>
    <w:rPr>
      <w:sz w:val="24"/>
      <w:szCs w:val="24"/>
    </w:rPr>
  </w:style>
  <w:style w:type="paragraph" w:styleId="Heading1">
    <w:name w:val="heading 1"/>
    <w:basedOn w:val="Normal"/>
    <w:next w:val="BodyText"/>
    <w:qFormat/>
    <w:rsid w:val="00535D4C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535D4C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535D4C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535D4C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535D4C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535D4C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535D4C"/>
    <w:rPr>
      <w:sz w:val="18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1B7A50"/>
    <w:pPr>
      <w:widowControl w:val="0"/>
      <w:autoSpaceDE w:val="0"/>
      <w:autoSpaceDN w:val="0"/>
      <w:spacing w:before="10"/>
      <w:ind w:left="983" w:right="2021" w:hanging="290"/>
    </w:pPr>
    <w:rPr>
      <w:sz w:val="22"/>
      <w:szCs w:val="22"/>
      <w:u w:val="single"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892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chmall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45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ERCOT</cp:lastModifiedBy>
  <cp:revision>5</cp:revision>
  <cp:lastPrinted>2013-11-16T00:11:00Z</cp:lastPrinted>
  <dcterms:created xsi:type="dcterms:W3CDTF">2023-09-24T13:20:00Z</dcterms:created>
  <dcterms:modified xsi:type="dcterms:W3CDTF">2023-09-25T16:15:00Z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0x010100E238A853E2A21D478864F317E572DCF9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