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20584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820584" w:rsidRDefault="00820584" w:rsidP="00820584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1EAB16A" w:rsidR="00820584" w:rsidRPr="00595DDC" w:rsidRDefault="00820584" w:rsidP="00820584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B830C0">
                <w:rPr>
                  <w:rStyle w:val="Hyperlink"/>
                </w:rPr>
                <w:t>1209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7CFCD48" w:rsidR="00820584" w:rsidRDefault="00820584" w:rsidP="00820584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0EA1D70" w:rsidR="00820584" w:rsidRPr="009F3D0E" w:rsidRDefault="00820584" w:rsidP="0082058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Board Priority – State Of Charge Ancillary Service Failed Quantity Allocations under NPRR1149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2D4F90B" w:rsidR="00FC0BDC" w:rsidRPr="009F3D0E" w:rsidRDefault="0082058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8,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959EBD9" w:rsidR="00124420" w:rsidRPr="0095755A" w:rsidRDefault="0095755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95755A">
              <w:rPr>
                <w:rFonts w:ascii="Arial" w:hAnsi="Arial" w:cs="Arial"/>
              </w:rPr>
              <w:t>Between $100k and $150k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170DCE11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95755A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95755A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13B4ABA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5755A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B2BD3C0" w14:textId="11596A7F" w:rsidR="004B1BFC" w:rsidRPr="0095755A" w:rsidRDefault="0095755A" w:rsidP="0095755A">
            <w:pPr>
              <w:pStyle w:val="NormalArial"/>
              <w:numPr>
                <w:ilvl w:val="0"/>
                <w:numId w:val="7"/>
              </w:numPr>
            </w:pPr>
            <w:r w:rsidRPr="0095755A">
              <w:t>Energy Management Systems</w:t>
            </w:r>
            <w:r>
              <w:t xml:space="preserve">                46%</w:t>
            </w:r>
          </w:p>
          <w:p w14:paraId="59E37727" w14:textId="3B57ED53" w:rsidR="0095755A" w:rsidRPr="0095755A" w:rsidRDefault="0095755A" w:rsidP="0095755A">
            <w:pPr>
              <w:pStyle w:val="NormalArial"/>
              <w:numPr>
                <w:ilvl w:val="0"/>
                <w:numId w:val="7"/>
              </w:numPr>
            </w:pPr>
            <w:r w:rsidRPr="0095755A">
              <w:t>Market Operation Systems</w:t>
            </w:r>
            <w:r>
              <w:t xml:space="preserve">                      33%</w:t>
            </w:r>
          </w:p>
          <w:p w14:paraId="13DA5B43" w14:textId="27CA22D5" w:rsidR="0095755A" w:rsidRPr="0095755A" w:rsidRDefault="0095755A" w:rsidP="0095755A">
            <w:pPr>
              <w:pStyle w:val="NormalArial"/>
              <w:numPr>
                <w:ilvl w:val="0"/>
                <w:numId w:val="7"/>
              </w:numPr>
            </w:pPr>
            <w:r w:rsidRPr="0095755A">
              <w:t>Data Management &amp; Analytic Systems</w:t>
            </w:r>
            <w:r>
              <w:t xml:space="preserve">   21%</w:t>
            </w:r>
          </w:p>
          <w:p w14:paraId="3F868CC6" w14:textId="2AAEED82" w:rsidR="0095755A" w:rsidRPr="00FE71C0" w:rsidRDefault="0095755A" w:rsidP="0095755A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6C53966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9F4ED5">
      <w:rPr>
        <w:rFonts w:ascii="Arial" w:hAnsi="Arial"/>
        <w:noProof/>
        <w:sz w:val="18"/>
      </w:rPr>
      <w:t>1209NPRR-02 Impact Analysis 110823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B7C1479"/>
    <w:multiLevelType w:val="hybridMultilevel"/>
    <w:tmpl w:val="29029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2131700">
    <w:abstractNumId w:val="0"/>
  </w:num>
  <w:num w:numId="2" w16cid:durableId="1773236731">
    <w:abstractNumId w:val="6"/>
  </w:num>
  <w:num w:numId="3" w16cid:durableId="1444106675">
    <w:abstractNumId w:val="3"/>
  </w:num>
  <w:num w:numId="4" w16cid:durableId="1549490224">
    <w:abstractNumId w:val="2"/>
  </w:num>
  <w:num w:numId="5" w16cid:durableId="1807890381">
    <w:abstractNumId w:val="1"/>
  </w:num>
  <w:num w:numId="6" w16cid:durableId="1219585315">
    <w:abstractNumId w:val="4"/>
  </w:num>
  <w:num w:numId="7" w16cid:durableId="197621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584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5755A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4ED5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0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1154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2023-11-08T18:26:00Z</dcterms:created>
  <dcterms:modified xsi:type="dcterms:W3CDTF">2023-11-08T18:27:00Z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2023-11-07T14:38:39Z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fc15162b-cbe3-4e9e-b928-6a177b438955</vt:lpwstr>
  </property>
  <property fmtid="{D5CDD505-2E9C-101B-9397-08002B2CF9AE}" pid="9" name="MSIP_Label_7084cbda-52b8-46fb-a7b7-cb5bd465ed85_ContentBits">
    <vt:lpwstr>0</vt:lpwstr>
  </property>
</Properties>
</file>