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DDD3C68" w14:textId="77777777">
        <w:tc>
          <w:tcPr>
            <w:tcW w:w="1620" w:type="dxa"/>
            <w:tcBorders>
              <w:bottom w:val="single" w:sz="4" w:space="0" w:color="auto"/>
            </w:tcBorders>
            <w:shd w:val="clear" w:color="auto" w:fill="FFFFFF"/>
            <w:vAlign w:val="center"/>
          </w:tcPr>
          <w:p w14:paraId="3F506F1C"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BC35845" w14:textId="77777777" w:rsidR="00152993" w:rsidRDefault="005A3BAD">
            <w:pPr>
              <w:pStyle w:val="Header"/>
            </w:pPr>
            <w:hyperlink r:id="rId7" w:history="1">
              <w:r w:rsidR="00E937FB">
                <w:rPr>
                  <w:rStyle w:val="Hyperlink"/>
                </w:rPr>
                <w:t>258</w:t>
              </w:r>
            </w:hyperlink>
          </w:p>
        </w:tc>
        <w:tc>
          <w:tcPr>
            <w:tcW w:w="1440" w:type="dxa"/>
            <w:tcBorders>
              <w:bottom w:val="single" w:sz="4" w:space="0" w:color="auto"/>
            </w:tcBorders>
            <w:shd w:val="clear" w:color="auto" w:fill="FFFFFF"/>
            <w:vAlign w:val="center"/>
          </w:tcPr>
          <w:p w14:paraId="601E1366"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7CDB2311" w14:textId="1A4CDAB0" w:rsidR="00152993" w:rsidRDefault="005A3BAD">
            <w:pPr>
              <w:pStyle w:val="Header"/>
            </w:pPr>
            <w:r>
              <w:t xml:space="preserve">Related to NPRR1198, </w:t>
            </w:r>
            <w:r w:rsidR="009415E0">
              <w:t>Congestion Mitigation Using Topology Reconfigurations</w:t>
            </w:r>
          </w:p>
        </w:tc>
      </w:tr>
    </w:tbl>
    <w:p w14:paraId="2B635E17" w14:textId="77777777" w:rsidR="002771E6" w:rsidRDefault="002771E6"/>
    <w:p w14:paraId="1E1D590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104427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6ECE54A"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92524DF" w14:textId="01928434" w:rsidR="00152993" w:rsidRDefault="0073264A">
            <w:pPr>
              <w:pStyle w:val="NormalArial"/>
            </w:pPr>
            <w:r>
              <w:t>October 30, 2023</w:t>
            </w:r>
          </w:p>
        </w:tc>
      </w:tr>
    </w:tbl>
    <w:p w14:paraId="6B75FB89" w14:textId="77777777" w:rsidR="002771E6" w:rsidRDefault="002771E6"/>
    <w:p w14:paraId="283F94B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F0AC315" w14:textId="77777777">
        <w:trPr>
          <w:trHeight w:val="440"/>
        </w:trPr>
        <w:tc>
          <w:tcPr>
            <w:tcW w:w="10440" w:type="dxa"/>
            <w:gridSpan w:val="2"/>
            <w:tcBorders>
              <w:top w:val="single" w:sz="4" w:space="0" w:color="auto"/>
            </w:tcBorders>
            <w:shd w:val="clear" w:color="auto" w:fill="FFFFFF"/>
            <w:vAlign w:val="center"/>
          </w:tcPr>
          <w:p w14:paraId="2A399B62" w14:textId="77777777" w:rsidR="00152993" w:rsidRDefault="00152993">
            <w:pPr>
              <w:pStyle w:val="Header"/>
              <w:jc w:val="center"/>
            </w:pPr>
            <w:r>
              <w:t>Submitter’s Information</w:t>
            </w:r>
          </w:p>
        </w:tc>
      </w:tr>
      <w:tr w:rsidR="009415E0" w14:paraId="4FAC53E4" w14:textId="77777777">
        <w:trPr>
          <w:trHeight w:val="350"/>
        </w:trPr>
        <w:tc>
          <w:tcPr>
            <w:tcW w:w="2880" w:type="dxa"/>
            <w:shd w:val="clear" w:color="auto" w:fill="FFFFFF"/>
            <w:vAlign w:val="center"/>
          </w:tcPr>
          <w:p w14:paraId="5AEAFD94" w14:textId="77777777" w:rsidR="009415E0" w:rsidRPr="00EC55B3" w:rsidRDefault="009415E0" w:rsidP="009415E0">
            <w:pPr>
              <w:pStyle w:val="Header"/>
            </w:pPr>
            <w:r w:rsidRPr="00EC55B3">
              <w:t>Name</w:t>
            </w:r>
          </w:p>
        </w:tc>
        <w:tc>
          <w:tcPr>
            <w:tcW w:w="7560" w:type="dxa"/>
            <w:vAlign w:val="center"/>
          </w:tcPr>
          <w:p w14:paraId="040F07D6" w14:textId="77777777" w:rsidR="009415E0" w:rsidRDefault="009415E0" w:rsidP="009415E0">
            <w:pPr>
              <w:pStyle w:val="NormalArial"/>
            </w:pPr>
            <w:r>
              <w:t>Alexandra Miller</w:t>
            </w:r>
          </w:p>
        </w:tc>
      </w:tr>
      <w:tr w:rsidR="009415E0" w14:paraId="62F9E6A1" w14:textId="77777777">
        <w:trPr>
          <w:trHeight w:val="350"/>
        </w:trPr>
        <w:tc>
          <w:tcPr>
            <w:tcW w:w="2880" w:type="dxa"/>
            <w:shd w:val="clear" w:color="auto" w:fill="FFFFFF"/>
            <w:vAlign w:val="center"/>
          </w:tcPr>
          <w:p w14:paraId="211B1FAE" w14:textId="77777777" w:rsidR="009415E0" w:rsidRPr="00EC55B3" w:rsidRDefault="009415E0" w:rsidP="009415E0">
            <w:pPr>
              <w:pStyle w:val="Header"/>
            </w:pPr>
            <w:r w:rsidRPr="00EC55B3">
              <w:t>E-mail Address</w:t>
            </w:r>
          </w:p>
        </w:tc>
        <w:tc>
          <w:tcPr>
            <w:tcW w:w="7560" w:type="dxa"/>
            <w:vAlign w:val="center"/>
          </w:tcPr>
          <w:p w14:paraId="289B257D" w14:textId="77777777" w:rsidR="009415E0" w:rsidRDefault="009415E0" w:rsidP="009415E0">
            <w:pPr>
              <w:pStyle w:val="NormalArial"/>
            </w:pPr>
            <w:r>
              <w:t>Alexandra.Miller@edf-re.com</w:t>
            </w:r>
          </w:p>
        </w:tc>
      </w:tr>
      <w:tr w:rsidR="009415E0" w14:paraId="50E52548" w14:textId="77777777">
        <w:trPr>
          <w:trHeight w:val="350"/>
        </w:trPr>
        <w:tc>
          <w:tcPr>
            <w:tcW w:w="2880" w:type="dxa"/>
            <w:shd w:val="clear" w:color="auto" w:fill="FFFFFF"/>
            <w:vAlign w:val="center"/>
          </w:tcPr>
          <w:p w14:paraId="28118D80" w14:textId="77777777" w:rsidR="009415E0" w:rsidRPr="00EC55B3" w:rsidRDefault="009415E0" w:rsidP="009415E0">
            <w:pPr>
              <w:pStyle w:val="Header"/>
            </w:pPr>
            <w:r w:rsidRPr="00EC55B3">
              <w:t>Company</w:t>
            </w:r>
          </w:p>
        </w:tc>
        <w:tc>
          <w:tcPr>
            <w:tcW w:w="7560" w:type="dxa"/>
            <w:vAlign w:val="center"/>
          </w:tcPr>
          <w:p w14:paraId="446E2744" w14:textId="77777777" w:rsidR="009415E0" w:rsidRDefault="009415E0" w:rsidP="009415E0">
            <w:pPr>
              <w:pStyle w:val="NormalArial"/>
            </w:pPr>
            <w:r>
              <w:t>EDF Renewables, Inc.</w:t>
            </w:r>
          </w:p>
        </w:tc>
      </w:tr>
      <w:tr w:rsidR="009415E0" w14:paraId="565CE351" w14:textId="77777777">
        <w:trPr>
          <w:trHeight w:val="350"/>
        </w:trPr>
        <w:tc>
          <w:tcPr>
            <w:tcW w:w="2880" w:type="dxa"/>
            <w:tcBorders>
              <w:bottom w:val="single" w:sz="4" w:space="0" w:color="auto"/>
            </w:tcBorders>
            <w:shd w:val="clear" w:color="auto" w:fill="FFFFFF"/>
            <w:vAlign w:val="center"/>
          </w:tcPr>
          <w:p w14:paraId="01D4233C" w14:textId="77777777" w:rsidR="009415E0" w:rsidRPr="00EC55B3" w:rsidRDefault="009415E0" w:rsidP="009415E0">
            <w:pPr>
              <w:pStyle w:val="Header"/>
            </w:pPr>
            <w:r w:rsidRPr="00EC55B3">
              <w:t>Phone Number</w:t>
            </w:r>
          </w:p>
        </w:tc>
        <w:tc>
          <w:tcPr>
            <w:tcW w:w="7560" w:type="dxa"/>
            <w:tcBorders>
              <w:bottom w:val="single" w:sz="4" w:space="0" w:color="auto"/>
            </w:tcBorders>
            <w:vAlign w:val="center"/>
          </w:tcPr>
          <w:p w14:paraId="425873BD" w14:textId="77777777" w:rsidR="009415E0" w:rsidRDefault="009415E0" w:rsidP="009415E0">
            <w:pPr>
              <w:pStyle w:val="NormalArial"/>
            </w:pPr>
            <w:r>
              <w:t>858-946-3245</w:t>
            </w:r>
          </w:p>
        </w:tc>
      </w:tr>
      <w:tr w:rsidR="009415E0" w14:paraId="4CC74DBC" w14:textId="77777777">
        <w:trPr>
          <w:trHeight w:val="350"/>
        </w:trPr>
        <w:tc>
          <w:tcPr>
            <w:tcW w:w="2880" w:type="dxa"/>
            <w:shd w:val="clear" w:color="auto" w:fill="FFFFFF"/>
            <w:vAlign w:val="center"/>
          </w:tcPr>
          <w:p w14:paraId="44897A1C" w14:textId="77777777" w:rsidR="009415E0" w:rsidRPr="00EC55B3" w:rsidRDefault="009415E0" w:rsidP="009415E0">
            <w:pPr>
              <w:pStyle w:val="Header"/>
            </w:pPr>
            <w:r>
              <w:t>Cell</w:t>
            </w:r>
            <w:r w:rsidRPr="00EC55B3">
              <w:t xml:space="preserve"> Number</w:t>
            </w:r>
          </w:p>
        </w:tc>
        <w:tc>
          <w:tcPr>
            <w:tcW w:w="7560" w:type="dxa"/>
            <w:vAlign w:val="center"/>
          </w:tcPr>
          <w:p w14:paraId="691E5C49" w14:textId="77777777" w:rsidR="009415E0" w:rsidRDefault="009415E0" w:rsidP="009415E0">
            <w:pPr>
              <w:pStyle w:val="NormalArial"/>
            </w:pPr>
            <w:r>
              <w:t>615-420-0471</w:t>
            </w:r>
          </w:p>
        </w:tc>
      </w:tr>
      <w:tr w:rsidR="009415E0" w14:paraId="1B5EEAAA" w14:textId="77777777">
        <w:trPr>
          <w:trHeight w:val="350"/>
        </w:trPr>
        <w:tc>
          <w:tcPr>
            <w:tcW w:w="2880" w:type="dxa"/>
            <w:tcBorders>
              <w:bottom w:val="single" w:sz="4" w:space="0" w:color="auto"/>
            </w:tcBorders>
            <w:shd w:val="clear" w:color="auto" w:fill="FFFFFF"/>
            <w:vAlign w:val="center"/>
          </w:tcPr>
          <w:p w14:paraId="14FE10BF" w14:textId="77777777" w:rsidR="009415E0" w:rsidRPr="00EC55B3" w:rsidDel="00075A94" w:rsidRDefault="009415E0" w:rsidP="009415E0">
            <w:pPr>
              <w:pStyle w:val="Header"/>
            </w:pPr>
            <w:r>
              <w:t>Market Segment</w:t>
            </w:r>
          </w:p>
        </w:tc>
        <w:tc>
          <w:tcPr>
            <w:tcW w:w="7560" w:type="dxa"/>
            <w:tcBorders>
              <w:bottom w:val="single" w:sz="4" w:space="0" w:color="auto"/>
            </w:tcBorders>
            <w:vAlign w:val="center"/>
          </w:tcPr>
          <w:p w14:paraId="71D534FE" w14:textId="77777777" w:rsidR="009415E0" w:rsidRDefault="009415E0" w:rsidP="009415E0">
            <w:pPr>
              <w:pStyle w:val="NormalArial"/>
            </w:pPr>
            <w:r>
              <w:t>Independent Generator</w:t>
            </w:r>
          </w:p>
        </w:tc>
      </w:tr>
    </w:tbl>
    <w:p w14:paraId="235D2EF0" w14:textId="77777777" w:rsidR="00152993" w:rsidRDefault="00152993">
      <w:pPr>
        <w:pStyle w:val="NormalArial"/>
      </w:pPr>
    </w:p>
    <w:p w14:paraId="48DE62FC"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0528C6F7" w14:textId="77777777" w:rsidTr="004D37D7">
        <w:trPr>
          <w:trHeight w:val="422"/>
          <w:jc w:val="center"/>
        </w:trPr>
        <w:tc>
          <w:tcPr>
            <w:tcW w:w="10440" w:type="dxa"/>
            <w:vAlign w:val="center"/>
          </w:tcPr>
          <w:p w14:paraId="1688476C" w14:textId="77777777" w:rsidR="00075A94" w:rsidRPr="00075A94" w:rsidRDefault="00075A94" w:rsidP="004D37D7">
            <w:pPr>
              <w:pStyle w:val="Header"/>
              <w:jc w:val="center"/>
            </w:pPr>
            <w:r w:rsidRPr="00075A94">
              <w:t>Comments</w:t>
            </w:r>
          </w:p>
        </w:tc>
      </w:tr>
    </w:tbl>
    <w:p w14:paraId="0865A536" w14:textId="77777777" w:rsidR="00152993" w:rsidRDefault="00152993">
      <w:pPr>
        <w:pStyle w:val="NormalArial"/>
      </w:pPr>
    </w:p>
    <w:p w14:paraId="3E7FB3ED" w14:textId="77777777" w:rsidR="00E96E42" w:rsidRDefault="00640C7A">
      <w:pPr>
        <w:pStyle w:val="NormalArial"/>
      </w:pPr>
      <w:bookmarkStart w:id="0" w:name="_Hlk149137480"/>
      <w:r>
        <w:t>EDF Renewables (“</w:t>
      </w:r>
      <w:r w:rsidR="00253476">
        <w:t>EDFR</w:t>
      </w:r>
      <w:r>
        <w:t>”)</w:t>
      </w:r>
      <w:r w:rsidR="00253476">
        <w:t xml:space="preserve"> </w:t>
      </w:r>
      <w:r w:rsidR="001D362A">
        <w:t xml:space="preserve">submits these comments to integrate </w:t>
      </w:r>
      <w:r w:rsidR="00E96E42">
        <w:t xml:space="preserve">valuable </w:t>
      </w:r>
      <w:r w:rsidR="001D362A">
        <w:t>feedback received in stakeholder meeting discussions and written comments</w:t>
      </w:r>
      <w:r w:rsidR="00834E1D">
        <w:t>.  EDFR greatly appreciates the ongoing input from everyone who has been involved with this collaborative process</w:t>
      </w:r>
      <w:r w:rsidR="001D362A">
        <w:t xml:space="preserve">.  </w:t>
      </w:r>
    </w:p>
    <w:p w14:paraId="4426647D" w14:textId="77777777" w:rsidR="00E96E42" w:rsidRDefault="00E96E42">
      <w:pPr>
        <w:pStyle w:val="NormalArial"/>
      </w:pPr>
    </w:p>
    <w:p w14:paraId="0FE9DDA3" w14:textId="77777777" w:rsidR="001D362A" w:rsidRDefault="009415E0">
      <w:pPr>
        <w:pStyle w:val="NormalArial"/>
      </w:pPr>
      <w:r>
        <w:t xml:space="preserve">In addition to one additional section included in </w:t>
      </w:r>
      <w:r w:rsidR="00640C7A">
        <w:t>related</w:t>
      </w:r>
      <w:r>
        <w:t xml:space="preserve"> NPRR</w:t>
      </w:r>
      <w:bookmarkEnd w:id="0"/>
      <w:r>
        <w:t>1198, the</w:t>
      </w:r>
      <w:r w:rsidR="00D30D3B">
        <w:t>se</w:t>
      </w:r>
      <w:r>
        <w:t xml:space="preserve"> e</w:t>
      </w:r>
      <w:r w:rsidR="00E96E42">
        <w:t>nhancements</w:t>
      </w:r>
      <w:r>
        <w:t xml:space="preserve"> proposed for NOGRR258 address</w:t>
      </w:r>
      <w:r w:rsidR="00D30D3B">
        <w:t xml:space="preserve"> several</w:t>
      </w:r>
      <w:r>
        <w:t xml:space="preserve"> s</w:t>
      </w:r>
      <w:r w:rsidR="00E96E42">
        <w:t>takeholder</w:t>
      </w:r>
      <w:r>
        <w:t xml:space="preserve"> concerns raised in meetings, as well as incorporate some </w:t>
      </w:r>
      <w:r w:rsidR="00640C7A">
        <w:t xml:space="preserve">of the </w:t>
      </w:r>
      <w:r>
        <w:t xml:space="preserve">suggestions </w:t>
      </w:r>
      <w:r w:rsidR="00A57858">
        <w:t xml:space="preserve">for </w:t>
      </w:r>
      <w:r w:rsidR="00E96E42">
        <w:t>improv</w:t>
      </w:r>
      <w:r w:rsidR="00A57858">
        <w:t>ed transparency in written comments by DC Energy.</w:t>
      </w:r>
    </w:p>
    <w:p w14:paraId="19E881F8" w14:textId="77777777" w:rsidR="00ED6A8C" w:rsidRDefault="00ED6A8C">
      <w:pPr>
        <w:pStyle w:val="NormalArial"/>
      </w:pPr>
      <w:r>
        <w:t>The edits include:</w:t>
      </w:r>
    </w:p>
    <w:p w14:paraId="07CED313" w14:textId="77777777" w:rsidR="00ED6A8C" w:rsidRDefault="00E96E42" w:rsidP="00ED6A8C">
      <w:pPr>
        <w:pStyle w:val="NormalArial"/>
        <w:numPr>
          <w:ilvl w:val="0"/>
          <w:numId w:val="5"/>
        </w:numPr>
      </w:pPr>
      <w:r>
        <w:t xml:space="preserve">Strengthening </w:t>
      </w:r>
      <w:r w:rsidR="00640C7A">
        <w:t>Transmission Operator (</w:t>
      </w:r>
      <w:r w:rsidR="00253476">
        <w:t>TO</w:t>
      </w:r>
      <w:r w:rsidR="00640C7A">
        <w:t>)</w:t>
      </w:r>
      <w:r w:rsidR="00253476">
        <w:t xml:space="preserve"> authority to reject</w:t>
      </w:r>
      <w:r w:rsidR="00ED6A8C">
        <w:t xml:space="preserve"> proposals that are not feasible, </w:t>
      </w:r>
      <w:r w:rsidR="00D30D3B">
        <w:t>for which the proposed language provides flexibility and allows TO discretion</w:t>
      </w:r>
      <w:r w:rsidR="00ED6A8C">
        <w:t xml:space="preserve"> as to what concerns might </w:t>
      </w:r>
      <w:r>
        <w:t>impact</w:t>
      </w:r>
      <w:r w:rsidR="00ED6A8C">
        <w:t xml:space="preserve"> </w:t>
      </w:r>
      <w:r>
        <w:t>a</w:t>
      </w:r>
      <w:r w:rsidR="00ED6A8C">
        <w:t xml:space="preserve"> determination of infeasibility</w:t>
      </w:r>
      <w:r w:rsidR="00253476">
        <w:t xml:space="preserve">. </w:t>
      </w:r>
    </w:p>
    <w:p w14:paraId="24843A6C" w14:textId="77777777" w:rsidR="00E96E42" w:rsidRDefault="00E96E42" w:rsidP="00ED6A8C">
      <w:pPr>
        <w:pStyle w:val="NormalArial"/>
        <w:numPr>
          <w:ilvl w:val="0"/>
          <w:numId w:val="5"/>
        </w:numPr>
      </w:pPr>
      <w:r>
        <w:t xml:space="preserve">Adding language clarifying that </w:t>
      </w:r>
      <w:r w:rsidR="00253476">
        <w:t>Outages won’t be impeded</w:t>
      </w:r>
      <w:r>
        <w:t xml:space="preserve">, and EAPs may be reversed as needed </w:t>
      </w:r>
      <w:r w:rsidR="00D30D3B">
        <w:t>by</w:t>
      </w:r>
      <w:r>
        <w:t xml:space="preserve"> TO</w:t>
      </w:r>
      <w:r w:rsidR="00D30D3B">
        <w:t>s</w:t>
      </w:r>
      <w:r>
        <w:t xml:space="preserve"> </w:t>
      </w:r>
      <w:r w:rsidR="00D30D3B">
        <w:t>at their discretion</w:t>
      </w:r>
      <w:r w:rsidR="00253476">
        <w:t xml:space="preserve">. </w:t>
      </w:r>
    </w:p>
    <w:p w14:paraId="7FC215C0" w14:textId="77777777" w:rsidR="00E96E42" w:rsidRDefault="00E96E42" w:rsidP="00ED6A8C">
      <w:pPr>
        <w:pStyle w:val="NormalArial"/>
        <w:numPr>
          <w:ilvl w:val="0"/>
          <w:numId w:val="5"/>
        </w:numPr>
      </w:pPr>
      <w:r>
        <w:t xml:space="preserve">Clarifying that the </w:t>
      </w:r>
      <w:r w:rsidR="00253476">
        <w:t xml:space="preserve">TOs are not </w:t>
      </w:r>
      <w:r>
        <w:t xml:space="preserve">required to </w:t>
      </w:r>
      <w:r w:rsidR="00640C7A">
        <w:t>perform analyses</w:t>
      </w:r>
      <w:r>
        <w:t xml:space="preserve"> to </w:t>
      </w:r>
      <w:r w:rsidR="00253476">
        <w:t>evaluat</w:t>
      </w:r>
      <w:r>
        <w:t>e</w:t>
      </w:r>
      <w:r w:rsidR="00253476">
        <w:t xml:space="preserve"> guardrails</w:t>
      </w:r>
      <w:r>
        <w:t xml:space="preserve"> beyond their feasibility determination</w:t>
      </w:r>
      <w:r w:rsidR="00253476">
        <w:t xml:space="preserve">, </w:t>
      </w:r>
      <w:r w:rsidR="00D30D3B">
        <w:t xml:space="preserve">as </w:t>
      </w:r>
      <w:r w:rsidR="00253476">
        <w:t>ERCOT is</w:t>
      </w:r>
      <w:r>
        <w:t xml:space="preserve"> evaluating economics and checking that all guardrails are met</w:t>
      </w:r>
      <w:r w:rsidR="00253476">
        <w:t xml:space="preserve">. </w:t>
      </w:r>
    </w:p>
    <w:p w14:paraId="53C962C1" w14:textId="77777777" w:rsidR="00E96E42" w:rsidRDefault="00E96E42" w:rsidP="00ED6A8C">
      <w:pPr>
        <w:pStyle w:val="NormalArial"/>
        <w:numPr>
          <w:ilvl w:val="0"/>
          <w:numId w:val="5"/>
        </w:numPr>
      </w:pPr>
      <w:r>
        <w:t xml:space="preserve">Limiting </w:t>
      </w:r>
      <w:r w:rsidR="00606FD3">
        <w:t>EAP</w:t>
      </w:r>
      <w:r>
        <w:t xml:space="preserve"> to </w:t>
      </w:r>
      <w:r w:rsidR="00606FD3">
        <w:t xml:space="preserve">changes in </w:t>
      </w:r>
      <w:r>
        <w:t>breaker</w:t>
      </w:r>
      <w:r w:rsidR="00606FD3">
        <w:t xml:space="preserve"> statu</w:t>
      </w:r>
      <w:r>
        <w:t>s, to address a concern from NDSWG about impact to contingencies</w:t>
      </w:r>
      <w:r w:rsidR="00606FD3">
        <w:t xml:space="preserve"> in models</w:t>
      </w:r>
      <w:r>
        <w:t xml:space="preserve"> if switch</w:t>
      </w:r>
      <w:r w:rsidR="00D30D3B">
        <w:t xml:space="preserve"> disconnect</w:t>
      </w:r>
      <w:r>
        <w:t>s were included.</w:t>
      </w:r>
    </w:p>
    <w:p w14:paraId="6FDE77A1" w14:textId="77777777" w:rsidR="001F7652" w:rsidRDefault="001F7652" w:rsidP="00ED6A8C">
      <w:pPr>
        <w:pStyle w:val="NormalArial"/>
        <w:numPr>
          <w:ilvl w:val="0"/>
          <w:numId w:val="5"/>
        </w:numPr>
      </w:pPr>
      <w:r>
        <w:t>Adding an annual review to EAPs to ensure that they continu</w:t>
      </w:r>
      <w:r w:rsidR="00D30D3B">
        <w:t>e to</w:t>
      </w:r>
      <w:r>
        <w:t xml:space="preserve"> meet the guardrails</w:t>
      </w:r>
      <w:r w:rsidR="00D30D3B">
        <w:t>, even if the proposed and approved end date has not been reached</w:t>
      </w:r>
      <w:r>
        <w:t>.</w:t>
      </w:r>
    </w:p>
    <w:p w14:paraId="44A03C72" w14:textId="77777777" w:rsidR="00E07B54" w:rsidRDefault="00E96E42" w:rsidP="00DC3288">
      <w:pPr>
        <w:pStyle w:val="NormalArial"/>
        <w:numPr>
          <w:ilvl w:val="0"/>
          <w:numId w:val="5"/>
        </w:numPr>
        <w:spacing w:after="240"/>
      </w:pPr>
      <w:r>
        <w:lastRenderedPageBreak/>
        <w:t xml:space="preserve">Several changes to promote additional </w:t>
      </w:r>
      <w:r w:rsidR="00253476">
        <w:t>Transparency: remove joint submission</w:t>
      </w:r>
      <w:r w:rsidR="00D30D3B">
        <w:t xml:space="preserve"> requirement</w:t>
      </w:r>
      <w:r w:rsidR="00253476">
        <w:t>, clarify posting</w:t>
      </w:r>
      <w:r>
        <w:t xml:space="preserve"> of notices</w:t>
      </w:r>
      <w:r w:rsidR="00253476">
        <w:t>, allow</w:t>
      </w:r>
      <w:r>
        <w:t xml:space="preserve"> for</w:t>
      </w:r>
      <w:r w:rsidR="00253476">
        <w:t xml:space="preserve"> longer comment period</w:t>
      </w:r>
      <w:r w:rsidR="00D30D3B">
        <w:t xml:space="preserve"> for stakeholder review and analysis</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CF051EF" w14:textId="77777777" w:rsidTr="004D37D7">
        <w:trPr>
          <w:trHeight w:val="350"/>
        </w:trPr>
        <w:tc>
          <w:tcPr>
            <w:tcW w:w="10440" w:type="dxa"/>
            <w:tcBorders>
              <w:bottom w:val="single" w:sz="4" w:space="0" w:color="auto"/>
            </w:tcBorders>
            <w:shd w:val="clear" w:color="auto" w:fill="FFFFFF"/>
            <w:vAlign w:val="center"/>
          </w:tcPr>
          <w:p w14:paraId="0B2386A0" w14:textId="77777777" w:rsidR="0055032D" w:rsidRDefault="0055032D" w:rsidP="004D37D7">
            <w:pPr>
              <w:pStyle w:val="Header"/>
              <w:jc w:val="center"/>
            </w:pPr>
            <w:r>
              <w:t>Revised Cover Page Language</w:t>
            </w:r>
          </w:p>
        </w:tc>
      </w:tr>
    </w:tbl>
    <w:p w14:paraId="5A84254D" w14:textId="77777777" w:rsidR="00152993" w:rsidRDefault="00152993">
      <w:pPr>
        <w:pStyle w:val="NormalArial"/>
      </w:pPr>
    </w:p>
    <w:p w14:paraId="1A97CEF8" w14:textId="77777777" w:rsidR="00F570E6" w:rsidRDefault="00F570E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70E6" w:rsidRPr="00FB509B" w14:paraId="03191729" w14:textId="77777777">
        <w:trPr>
          <w:trHeight w:val="773"/>
        </w:trPr>
        <w:tc>
          <w:tcPr>
            <w:tcW w:w="2880" w:type="dxa"/>
            <w:tcBorders>
              <w:top w:val="single" w:sz="4" w:space="0" w:color="auto"/>
              <w:bottom w:val="single" w:sz="4" w:space="0" w:color="auto"/>
            </w:tcBorders>
            <w:shd w:val="clear" w:color="auto" w:fill="FFFFFF"/>
            <w:vAlign w:val="center"/>
          </w:tcPr>
          <w:p w14:paraId="4CEBCB52" w14:textId="77777777" w:rsidR="00F570E6" w:rsidRDefault="00F570E6">
            <w:pPr>
              <w:pStyle w:val="Header"/>
            </w:pPr>
            <w:r>
              <w:t xml:space="preserve">Nodal Operating Guide Sections Requiring Revision </w:t>
            </w:r>
          </w:p>
        </w:tc>
        <w:tc>
          <w:tcPr>
            <w:tcW w:w="7560" w:type="dxa"/>
            <w:tcBorders>
              <w:top w:val="single" w:sz="4" w:space="0" w:color="auto"/>
            </w:tcBorders>
            <w:vAlign w:val="center"/>
          </w:tcPr>
          <w:p w14:paraId="0CE3F0B8" w14:textId="77777777" w:rsidR="00F570E6" w:rsidRDefault="00F570E6">
            <w:pPr>
              <w:pStyle w:val="NormalArial"/>
              <w:spacing w:before="120"/>
              <w:rPr>
                <w:bCs/>
              </w:rPr>
            </w:pPr>
            <w:r>
              <w:rPr>
                <w:bCs/>
              </w:rPr>
              <w:t>11.1, Introduction</w:t>
            </w:r>
          </w:p>
          <w:p w14:paraId="1F9673D9" w14:textId="77777777" w:rsidR="00F570E6" w:rsidRDefault="00F570E6">
            <w:pPr>
              <w:pStyle w:val="NormalArial"/>
              <w:rPr>
                <w:bCs/>
              </w:rPr>
            </w:pPr>
            <w:r>
              <w:rPr>
                <w:bCs/>
              </w:rPr>
              <w:t>11.4, Remedial Action Plan</w:t>
            </w:r>
          </w:p>
          <w:p w14:paraId="69E71DBA" w14:textId="77777777" w:rsidR="00F570E6" w:rsidRDefault="00F570E6">
            <w:pPr>
              <w:pStyle w:val="NormalArial"/>
              <w:rPr>
                <w:bCs/>
              </w:rPr>
            </w:pPr>
            <w:ins w:id="1" w:author="EDF Renewables 103023" w:date="2023-10-30T11:04:00Z">
              <w:r>
                <w:rPr>
                  <w:bCs/>
                </w:rPr>
                <w:t>11.4.1, Remedial Action Plan Process</w:t>
              </w:r>
            </w:ins>
          </w:p>
          <w:p w14:paraId="626C56DD" w14:textId="77777777" w:rsidR="00F570E6" w:rsidRDefault="00F570E6">
            <w:pPr>
              <w:pStyle w:val="NormalArial"/>
              <w:rPr>
                <w:bCs/>
              </w:rPr>
            </w:pPr>
            <w:r>
              <w:rPr>
                <w:bCs/>
              </w:rPr>
              <w:t>11.6, Pre-Contingency Action Plans</w:t>
            </w:r>
          </w:p>
          <w:p w14:paraId="714D4482" w14:textId="77777777" w:rsidR="00F570E6" w:rsidRDefault="00F570E6">
            <w:pPr>
              <w:pStyle w:val="NormalArial"/>
              <w:rPr>
                <w:bCs/>
              </w:rPr>
            </w:pPr>
            <w:r>
              <w:rPr>
                <w:bCs/>
              </w:rPr>
              <w:t>11.8, Extended Action Plans (new)</w:t>
            </w:r>
          </w:p>
          <w:p w14:paraId="3C4A2278" w14:textId="77777777" w:rsidR="00F570E6" w:rsidRPr="00FB509B" w:rsidRDefault="00F570E6">
            <w:pPr>
              <w:pStyle w:val="NormalArial"/>
              <w:spacing w:after="120"/>
            </w:pPr>
            <w:r>
              <w:rPr>
                <w:bCs/>
              </w:rPr>
              <w:t>11.8.1, Extended Action Plan Process (new)</w:t>
            </w:r>
          </w:p>
        </w:tc>
      </w:tr>
    </w:tbl>
    <w:p w14:paraId="749A30E5" w14:textId="77777777" w:rsidR="00F570E6" w:rsidRDefault="00F570E6">
      <w:pPr>
        <w:pStyle w:val="NormalArial"/>
      </w:pPr>
    </w:p>
    <w:p w14:paraId="5A52B97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73B960F" w14:textId="77777777">
        <w:trPr>
          <w:trHeight w:val="350"/>
        </w:trPr>
        <w:tc>
          <w:tcPr>
            <w:tcW w:w="10440" w:type="dxa"/>
            <w:tcBorders>
              <w:bottom w:val="single" w:sz="4" w:space="0" w:color="auto"/>
            </w:tcBorders>
            <w:shd w:val="clear" w:color="auto" w:fill="FFFFFF"/>
            <w:vAlign w:val="center"/>
          </w:tcPr>
          <w:p w14:paraId="32A17613" w14:textId="77777777" w:rsidR="00152993" w:rsidRDefault="00152993">
            <w:pPr>
              <w:pStyle w:val="Header"/>
              <w:jc w:val="center"/>
            </w:pPr>
            <w:r>
              <w:t xml:space="preserve">Revised Proposed </w:t>
            </w:r>
            <w:r w:rsidR="00C158EE">
              <w:t xml:space="preserve">Guide </w:t>
            </w:r>
            <w:r>
              <w:t>Language</w:t>
            </w:r>
          </w:p>
        </w:tc>
      </w:tr>
    </w:tbl>
    <w:p w14:paraId="43F8B183" w14:textId="77777777" w:rsidR="00F570E6" w:rsidRDefault="00F570E6" w:rsidP="00F570E6">
      <w:pPr>
        <w:keepNext/>
        <w:tabs>
          <w:tab w:val="left" w:pos="900"/>
        </w:tabs>
        <w:spacing w:before="240" w:after="240"/>
        <w:ind w:left="907" w:hanging="907"/>
        <w:outlineLvl w:val="0"/>
        <w:rPr>
          <w:rFonts w:eastAsia="Calibri"/>
          <w:b/>
        </w:rPr>
      </w:pPr>
      <w:bookmarkStart w:id="2" w:name="_Toc477858291"/>
      <w:bookmarkStart w:id="3" w:name="_Toc477858343"/>
      <w:bookmarkStart w:id="4" w:name="_Toc477858363"/>
      <w:bookmarkStart w:id="5" w:name="_Toc477858449"/>
      <w:bookmarkStart w:id="6" w:name="_Toc477858540"/>
      <w:bookmarkStart w:id="7" w:name="_Toc477858569"/>
      <w:bookmarkStart w:id="8" w:name="_Toc477858636"/>
      <w:bookmarkStart w:id="9" w:name="_Toc477858292"/>
      <w:bookmarkStart w:id="10" w:name="_Toc477858344"/>
      <w:bookmarkStart w:id="11" w:name="_Toc477858364"/>
      <w:bookmarkStart w:id="12" w:name="_Toc477858450"/>
      <w:bookmarkStart w:id="13" w:name="_Toc477858541"/>
      <w:bookmarkStart w:id="14" w:name="_Toc477858570"/>
      <w:bookmarkStart w:id="15" w:name="_Toc477858637"/>
      <w:r>
        <w:rPr>
          <w:rFonts w:eastAsia="Calibri"/>
          <w:b/>
        </w:rPr>
        <w:t>11</w:t>
      </w:r>
      <w:r>
        <w:rPr>
          <w:rFonts w:eastAsia="Calibri"/>
          <w:b/>
        </w:rPr>
        <w:tab/>
        <w:t>CONSTRAINT MANAGEMENT PLANS AND REMEDIAL ACTION SCHEMES</w:t>
      </w:r>
      <w:bookmarkEnd w:id="2"/>
      <w:bookmarkEnd w:id="3"/>
      <w:bookmarkEnd w:id="4"/>
      <w:bookmarkEnd w:id="5"/>
      <w:bookmarkEnd w:id="6"/>
      <w:bookmarkEnd w:id="7"/>
      <w:bookmarkEnd w:id="8"/>
    </w:p>
    <w:p w14:paraId="36BED65E" w14:textId="77777777" w:rsidR="00F570E6" w:rsidRDefault="00F570E6" w:rsidP="00F570E6">
      <w:pPr>
        <w:keepNext/>
        <w:tabs>
          <w:tab w:val="left" w:pos="900"/>
        </w:tabs>
        <w:spacing w:before="480" w:after="240"/>
        <w:ind w:left="907" w:hanging="907"/>
        <w:outlineLvl w:val="1"/>
        <w:rPr>
          <w:rFonts w:eastAsia="Calibri"/>
          <w:b/>
        </w:rPr>
      </w:pPr>
      <w:r>
        <w:rPr>
          <w:rFonts w:eastAsia="Calibri"/>
          <w:b/>
        </w:rPr>
        <w:t xml:space="preserve">11.1 </w:t>
      </w:r>
      <w:r>
        <w:rPr>
          <w:rFonts w:eastAsia="Calibri"/>
          <w:b/>
        </w:rPr>
        <w:tab/>
        <w:t>Introduction</w:t>
      </w:r>
      <w:bookmarkEnd w:id="9"/>
      <w:bookmarkEnd w:id="10"/>
      <w:bookmarkEnd w:id="11"/>
      <w:bookmarkEnd w:id="12"/>
      <w:bookmarkEnd w:id="13"/>
      <w:bookmarkEnd w:id="14"/>
      <w:bookmarkEnd w:id="15"/>
      <w:r>
        <w:rPr>
          <w:rFonts w:eastAsia="Calibri"/>
          <w:b/>
        </w:rPr>
        <w:t xml:space="preserve"> </w:t>
      </w:r>
    </w:p>
    <w:p w14:paraId="52329D94" w14:textId="77777777" w:rsidR="00F570E6" w:rsidRDefault="00F570E6" w:rsidP="00F570E6">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w:t>
      </w:r>
      <w:proofErr w:type="gramStart"/>
      <w:r>
        <w:rPr>
          <w:rFonts w:eastAsia="Calibri"/>
          <w:color w:val="000000"/>
        </w:rPr>
        <w:t>to</w:t>
      </w:r>
      <w:proofErr w:type="gramEnd"/>
      <w:r>
        <w:rPr>
          <w:rFonts w:eastAsia="Calibri"/>
          <w:color w:val="000000"/>
        </w:rPr>
        <w:t xml:space="preserve"> the guidelines set forth in the sections below, and are defined in Protocol Section 2.1, Definitions.  CMPs include, but are not limited to the following: </w:t>
      </w:r>
    </w:p>
    <w:p w14:paraId="7AD410E7" w14:textId="77777777" w:rsidR="00F570E6" w:rsidRDefault="00F570E6" w:rsidP="00F570E6">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34995B77" w14:textId="77777777" w:rsidR="00F570E6" w:rsidRDefault="00F570E6" w:rsidP="00F570E6">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7A56AD48" w14:textId="77777777" w:rsidR="00F570E6" w:rsidRDefault="00F570E6" w:rsidP="00F570E6">
      <w:pPr>
        <w:autoSpaceDE w:val="0"/>
        <w:autoSpaceDN w:val="0"/>
        <w:adjustRightInd w:val="0"/>
        <w:spacing w:after="200"/>
        <w:ind w:left="1440" w:hanging="720"/>
        <w:rPr>
          <w:ins w:id="16"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6A42A72D" w14:textId="77777777" w:rsidR="00F570E6" w:rsidRDefault="00F570E6" w:rsidP="00F570E6">
      <w:pPr>
        <w:autoSpaceDE w:val="0"/>
        <w:autoSpaceDN w:val="0"/>
        <w:adjustRightInd w:val="0"/>
        <w:spacing w:after="200"/>
        <w:ind w:left="1440" w:hanging="720"/>
        <w:rPr>
          <w:rFonts w:eastAsia="Calibri"/>
          <w:color w:val="000000"/>
        </w:rPr>
      </w:pPr>
      <w:ins w:id="17" w:author="EDF Renewables" w:date="2023-08-23T07:13:00Z">
        <w:r>
          <w:rPr>
            <w:rFonts w:eastAsia="Calibri"/>
            <w:color w:val="000000"/>
          </w:rPr>
          <w:t>(d)</w:t>
        </w:r>
      </w:ins>
      <w:ins w:id="18" w:author="EDF Renewables" w:date="2023-08-23T07:14:00Z">
        <w:r>
          <w:rPr>
            <w:rFonts w:eastAsia="Calibri"/>
            <w:color w:val="000000"/>
          </w:rPr>
          <w:tab/>
          <w:t>Extended Action Plans (EAPs);</w:t>
        </w:r>
      </w:ins>
      <w:r>
        <w:rPr>
          <w:rFonts w:eastAsia="Calibri"/>
          <w:color w:val="000000"/>
        </w:rPr>
        <w:t xml:space="preserve"> </w:t>
      </w:r>
    </w:p>
    <w:p w14:paraId="1A146BA7" w14:textId="77777777" w:rsidR="00F570E6" w:rsidRDefault="00F570E6" w:rsidP="00F570E6">
      <w:pPr>
        <w:autoSpaceDE w:val="0"/>
        <w:autoSpaceDN w:val="0"/>
        <w:adjustRightInd w:val="0"/>
        <w:spacing w:after="200"/>
        <w:ind w:left="1440" w:hanging="720"/>
        <w:rPr>
          <w:rFonts w:eastAsia="Calibri"/>
          <w:color w:val="000000"/>
        </w:rPr>
      </w:pPr>
      <w:r>
        <w:rPr>
          <w:rFonts w:eastAsia="Calibri"/>
          <w:color w:val="000000"/>
        </w:rPr>
        <w:t>(</w:t>
      </w:r>
      <w:del w:id="19" w:author="EDF Renewables" w:date="2023-08-23T07:14:00Z">
        <w:r>
          <w:rPr>
            <w:rFonts w:eastAsia="Calibri"/>
            <w:color w:val="000000"/>
          </w:rPr>
          <w:delText>d</w:delText>
        </w:r>
      </w:del>
      <w:ins w:id="20"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1C729447" w14:textId="77777777" w:rsidR="00F570E6" w:rsidRDefault="00F570E6" w:rsidP="00F570E6">
      <w:pPr>
        <w:autoSpaceDE w:val="0"/>
        <w:autoSpaceDN w:val="0"/>
        <w:adjustRightInd w:val="0"/>
        <w:spacing w:after="200"/>
        <w:ind w:left="1440" w:hanging="720"/>
        <w:rPr>
          <w:rFonts w:eastAsia="Calibri"/>
          <w:color w:val="000000"/>
        </w:rPr>
      </w:pPr>
      <w:r>
        <w:rPr>
          <w:rFonts w:eastAsia="Calibri"/>
          <w:color w:val="000000"/>
        </w:rPr>
        <w:t>(</w:t>
      </w:r>
      <w:del w:id="21" w:author="EDF Renewables" w:date="2023-08-23T07:14:00Z">
        <w:r>
          <w:rPr>
            <w:rFonts w:eastAsia="Calibri"/>
            <w:color w:val="000000"/>
          </w:rPr>
          <w:delText>e</w:delText>
        </w:r>
      </w:del>
      <w:ins w:id="22"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72AF1A84" w14:textId="77777777" w:rsidR="00F570E6" w:rsidRDefault="00F570E6" w:rsidP="00F570E6">
      <w:pPr>
        <w:autoSpaceDE w:val="0"/>
        <w:autoSpaceDN w:val="0"/>
        <w:adjustRightInd w:val="0"/>
        <w:spacing w:after="200"/>
        <w:ind w:left="720" w:hanging="720"/>
        <w:rPr>
          <w:rFonts w:eastAsia="Calibri"/>
          <w:color w:val="000000"/>
        </w:rPr>
      </w:pPr>
      <w:r>
        <w:rPr>
          <w:rFonts w:eastAsia="Calibri"/>
          <w:color w:val="000000"/>
        </w:rPr>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p w14:paraId="42993908" w14:textId="77777777" w:rsidR="00F570E6" w:rsidRDefault="00F570E6" w:rsidP="00F570E6">
      <w:pPr>
        <w:autoSpaceDE w:val="0"/>
        <w:autoSpaceDN w:val="0"/>
        <w:adjustRightInd w:val="0"/>
        <w:spacing w:after="200"/>
        <w:ind w:left="720" w:hanging="720"/>
        <w:rPr>
          <w:ins w:id="23" w:author="EDF Renewables" w:date="2023-08-23T07:19:00Z"/>
          <w:rFonts w:eastAsia="Calibri"/>
          <w:color w:val="000000"/>
        </w:rPr>
      </w:pPr>
      <w:r>
        <w:rPr>
          <w:rFonts w:eastAsia="Calibri"/>
          <w:color w:val="000000"/>
        </w:rPr>
        <w:lastRenderedPageBreak/>
        <w:t>(3)</w:t>
      </w:r>
      <w:r>
        <w:rPr>
          <w:rFonts w:eastAsia="Calibri"/>
          <w:color w:val="000000"/>
        </w:rPr>
        <w:tab/>
      </w:r>
      <w:ins w:id="24" w:author="EDF Renewables" w:date="2023-08-28T12:25:00Z">
        <w:r>
          <w:rPr>
            <w:rFonts w:eastAsia="Calibri"/>
            <w:color w:val="000000"/>
          </w:rPr>
          <w:t xml:space="preserve">RAPs and EAPs may be utilized </w:t>
        </w:r>
      </w:ins>
      <w:ins w:id="25" w:author="EDF Renewables" w:date="2023-08-28T12:26:00Z">
        <w:r>
          <w:rPr>
            <w:rFonts w:eastAsia="Calibri"/>
            <w:color w:val="000000"/>
          </w:rPr>
          <w:t>to facilitate the market use of the ERCOT Transmission Grid for constraints that have resulted in over $1 million of congestion cost in a</w:t>
        </w:r>
      </w:ins>
      <w:ins w:id="26" w:author="EDF Renewables" w:date="2023-08-28T12:27:00Z">
        <w:r>
          <w:rPr>
            <w:rFonts w:eastAsia="Calibri"/>
            <w:color w:val="000000"/>
          </w:rPr>
          <w:t xml:space="preserve"> given month within the past 36 months.</w:t>
        </w:r>
      </w:ins>
      <w:del w:id="27" w:author="EDF Renewables" w:date="2023-08-28T12:28:00Z">
        <w:r>
          <w:rPr>
            <w:color w:val="000000"/>
          </w:rPr>
          <w:delText>Remedial Action Schemes (RASs) and/or AMPs may also be implemented in order to allow Generation Resources or Transmission Facilities that would otherwise be subject to restrictions to operate to their full Rating.</w:delText>
        </w:r>
      </w:del>
    </w:p>
    <w:p w14:paraId="0B2DC426" w14:textId="77777777" w:rsidR="00F570E6" w:rsidDel="00484146" w:rsidRDefault="00F570E6" w:rsidP="00484146">
      <w:pPr>
        <w:autoSpaceDE w:val="0"/>
        <w:autoSpaceDN w:val="0"/>
        <w:adjustRightInd w:val="0"/>
        <w:spacing w:after="200"/>
        <w:ind w:left="720" w:hanging="720"/>
        <w:rPr>
          <w:ins w:id="28" w:author="EDF Renewables" w:date="2023-08-23T07:20:00Z"/>
          <w:del w:id="29" w:author="EDF Renewables 103023" w:date="2023-10-30T11:11:00Z"/>
          <w:rFonts w:eastAsia="Calibri"/>
          <w:color w:val="000000"/>
        </w:rPr>
      </w:pPr>
      <w:ins w:id="30" w:author="EDF Renewables" w:date="2023-08-23T07:19:00Z">
        <w:r>
          <w:rPr>
            <w:rFonts w:eastAsia="Calibri"/>
            <w:color w:val="000000"/>
          </w:rPr>
          <w:t>(4)</w:t>
        </w:r>
        <w:r>
          <w:rPr>
            <w:rFonts w:eastAsia="Calibri"/>
            <w:color w:val="000000"/>
          </w:rPr>
          <w:tab/>
        </w:r>
        <w:del w:id="31" w:author="DC Energy 102323" w:date="2023-10-10T15:11:00Z">
          <w:r>
            <w:rPr>
              <w:rFonts w:eastAsia="Calibri"/>
              <w:color w:val="000000"/>
            </w:rPr>
            <w:delText xml:space="preserve">Prior to submitting a </w:delText>
          </w:r>
        </w:del>
        <w:r>
          <w:rPr>
            <w:rFonts w:eastAsia="Calibri"/>
            <w:color w:val="000000"/>
          </w:rPr>
          <w:t>RAP</w:t>
        </w:r>
      </w:ins>
      <w:ins w:id="32" w:author="DC Energy 102323" w:date="2023-10-10T15:11:00Z">
        <w:r>
          <w:rPr>
            <w:rFonts w:eastAsia="Calibri"/>
            <w:color w:val="000000"/>
          </w:rPr>
          <w:t>s</w:t>
        </w:r>
      </w:ins>
      <w:ins w:id="33" w:author="EDF Renewables" w:date="2023-08-23T07:19:00Z">
        <w:r>
          <w:rPr>
            <w:rFonts w:eastAsia="Calibri"/>
            <w:color w:val="000000"/>
          </w:rPr>
          <w:t xml:space="preserve"> or EAP</w:t>
        </w:r>
      </w:ins>
      <w:ins w:id="34" w:author="DC Energy 102323" w:date="2023-10-10T15:11:00Z">
        <w:r>
          <w:rPr>
            <w:rFonts w:eastAsia="Calibri"/>
            <w:color w:val="000000"/>
          </w:rPr>
          <w:t>s must be submitt</w:t>
        </w:r>
      </w:ins>
      <w:ins w:id="35" w:author="DC Energy 102323" w:date="2023-10-10T15:15:00Z">
        <w:r>
          <w:rPr>
            <w:rFonts w:eastAsia="Calibri"/>
            <w:color w:val="000000"/>
          </w:rPr>
          <w:t>ed</w:t>
        </w:r>
      </w:ins>
      <w:ins w:id="36" w:author="DC Energy 102323" w:date="2023-10-10T15:11:00Z">
        <w:r>
          <w:rPr>
            <w:rFonts w:eastAsia="Calibri"/>
            <w:color w:val="000000"/>
          </w:rPr>
          <w:t xml:space="preserve"> to ERCOT</w:t>
        </w:r>
      </w:ins>
      <w:ins w:id="37" w:author="EDF Renewables" w:date="2023-08-23T07:19:00Z">
        <w:r>
          <w:rPr>
            <w:rFonts w:eastAsia="Calibri"/>
            <w:color w:val="000000"/>
          </w:rPr>
          <w:t xml:space="preserve"> for review to facilitate the market use of the ERCOT Transmission Grid</w:t>
        </w:r>
      </w:ins>
      <w:ins w:id="38" w:author="DC Energy 102323" w:date="2023-10-10T15:11:00Z">
        <w:r>
          <w:rPr>
            <w:rFonts w:eastAsia="Calibri"/>
            <w:color w:val="000000"/>
          </w:rPr>
          <w:t xml:space="preserve">. </w:t>
        </w:r>
      </w:ins>
      <w:ins w:id="39" w:author="DC Energy 102323" w:date="2023-10-23T09:01:00Z">
        <w:r>
          <w:rPr>
            <w:rFonts w:eastAsia="Calibri"/>
            <w:color w:val="000000"/>
          </w:rPr>
          <w:t xml:space="preserve"> </w:t>
        </w:r>
      </w:ins>
      <w:ins w:id="40" w:author="DC Energy 102323" w:date="2023-10-10T15:11:00Z">
        <w:r>
          <w:rPr>
            <w:rFonts w:eastAsia="Calibri"/>
            <w:color w:val="000000"/>
          </w:rPr>
          <w:t xml:space="preserve">ERCOT </w:t>
        </w:r>
      </w:ins>
      <w:ins w:id="41" w:author="EDF Renewables" w:date="2023-08-23T07:19:00Z">
        <w:del w:id="42" w:author="DC Energy 102323" w:date="2023-10-10T19:12:00Z">
          <w:r>
            <w:rPr>
              <w:rFonts w:eastAsia="Calibri"/>
              <w:color w:val="000000"/>
            </w:rPr>
            <w:delText xml:space="preserve">, the proposing </w:delText>
          </w:r>
        </w:del>
      </w:ins>
      <w:ins w:id="43" w:author="EDF Renewables" w:date="2023-08-29T15:02:00Z">
        <w:del w:id="44" w:author="DC Energy 102323" w:date="2023-10-10T19:12:00Z">
          <w:r>
            <w:rPr>
              <w:rFonts w:eastAsia="Calibri"/>
              <w:color w:val="000000"/>
            </w:rPr>
            <w:delText>E</w:delText>
          </w:r>
        </w:del>
      </w:ins>
      <w:ins w:id="45" w:author="EDF Renewables" w:date="2023-08-23T07:19:00Z">
        <w:del w:id="46" w:author="DC Energy 102323" w:date="2023-10-10T19:12:00Z">
          <w:r>
            <w:rPr>
              <w:rFonts w:eastAsia="Calibri"/>
              <w:color w:val="000000"/>
            </w:rPr>
            <w:delText xml:space="preserve">ntity </w:delText>
          </w:r>
        </w:del>
        <w:r>
          <w:rPr>
            <w:rFonts w:eastAsia="Calibri"/>
            <w:color w:val="000000"/>
          </w:rPr>
          <w:t xml:space="preserve">must review the design with impacted </w:t>
        </w:r>
      </w:ins>
      <w:ins w:id="47" w:author="EDF Renewables" w:date="2023-08-28T12:48:00Z">
        <w:r>
          <w:rPr>
            <w:rFonts w:eastAsia="Calibri"/>
            <w:color w:val="000000"/>
          </w:rPr>
          <w:t>Transmission Operators (</w:t>
        </w:r>
      </w:ins>
      <w:ins w:id="48" w:author="EDF Renewables" w:date="2023-08-23T07:19:00Z">
        <w:r>
          <w:rPr>
            <w:rFonts w:eastAsia="Calibri"/>
            <w:color w:val="000000"/>
          </w:rPr>
          <w:t>TOs</w:t>
        </w:r>
      </w:ins>
      <w:ins w:id="49" w:author="EDF Renewables" w:date="2023-08-28T12:48:00Z">
        <w:r>
          <w:rPr>
            <w:rFonts w:eastAsia="Calibri"/>
            <w:color w:val="000000"/>
          </w:rPr>
          <w:t>)</w:t>
        </w:r>
      </w:ins>
      <w:ins w:id="50" w:author="EDF Renewables" w:date="2023-08-23T07:19:00Z">
        <w:r>
          <w:rPr>
            <w:rFonts w:eastAsia="Calibri"/>
            <w:color w:val="000000"/>
          </w:rPr>
          <w:t xml:space="preserve"> </w:t>
        </w:r>
      </w:ins>
      <w:ins w:id="51" w:author="DC Energy 102323" w:date="2023-10-10T19:15:00Z">
        <w:r>
          <w:rPr>
            <w:rFonts w:eastAsia="Calibri"/>
            <w:color w:val="000000"/>
          </w:rPr>
          <w:t xml:space="preserve">and </w:t>
        </w:r>
        <w:del w:id="52" w:author="EDF Renewables 103023" w:date="2023-10-30T11:09:00Z">
          <w:r w:rsidDel="00F570E6">
            <w:rPr>
              <w:rFonts w:eastAsia="Calibri"/>
              <w:color w:val="000000"/>
            </w:rPr>
            <w:delText>the proposing Entity</w:delText>
          </w:r>
        </w:del>
      </w:ins>
      <w:ins w:id="53" w:author="EDF Renewables 103023" w:date="2023-10-30T11:10:00Z">
        <w:r>
          <w:rPr>
            <w:rFonts w:eastAsia="Calibri"/>
            <w:color w:val="000000"/>
          </w:rPr>
          <w:t xml:space="preserve">directly operationally impacted Resource Entities </w:t>
        </w:r>
      </w:ins>
      <w:ins w:id="54" w:author="DC Energy 102323" w:date="2023-10-10T19:15:00Z">
        <w:del w:id="55" w:author="EDF Renewables 103023" w:date="2023-10-30T11:09:00Z">
          <w:r w:rsidDel="00F570E6">
            <w:rPr>
              <w:rFonts w:eastAsia="Calibri"/>
              <w:color w:val="000000"/>
            </w:rPr>
            <w:delText xml:space="preserve"> </w:delText>
          </w:r>
        </w:del>
      </w:ins>
      <w:ins w:id="56" w:author="EDF Renewables" w:date="2023-08-23T07:19:00Z">
        <w:r>
          <w:rPr>
            <w:rFonts w:eastAsia="Calibri"/>
            <w:color w:val="000000"/>
          </w:rPr>
          <w:t>to ver</w:t>
        </w:r>
      </w:ins>
      <w:ins w:id="57" w:author="EDF Renewables" w:date="2023-08-23T07:20:00Z">
        <w:r>
          <w:rPr>
            <w:rFonts w:eastAsia="Calibri"/>
            <w:color w:val="000000"/>
          </w:rPr>
          <w:t>ify the feasibility</w:t>
        </w:r>
      </w:ins>
      <w:ins w:id="58" w:author="DC Energy 102323" w:date="2023-10-10T15:12:00Z">
        <w:r>
          <w:rPr>
            <w:rFonts w:eastAsia="Calibri"/>
            <w:color w:val="000000"/>
          </w:rPr>
          <w:t xml:space="preserve"> </w:t>
        </w:r>
      </w:ins>
      <w:ins w:id="59" w:author="DC Energy 102323" w:date="2023-10-10T15:45:00Z">
        <w:r>
          <w:rPr>
            <w:rFonts w:eastAsia="Calibri"/>
            <w:color w:val="000000"/>
          </w:rPr>
          <w:t>of</w:t>
        </w:r>
      </w:ins>
      <w:ins w:id="60" w:author="DC Energy 102323" w:date="2023-10-10T15:15:00Z">
        <w:r>
          <w:rPr>
            <w:rFonts w:eastAsia="Calibri"/>
            <w:color w:val="000000"/>
          </w:rPr>
          <w:t xml:space="preserve"> the submission</w:t>
        </w:r>
      </w:ins>
      <w:ins w:id="61" w:author="EDF Renewables" w:date="2023-08-23T07:20:00Z">
        <w:r>
          <w:rPr>
            <w:rFonts w:eastAsia="Calibri"/>
            <w:color w:val="000000"/>
          </w:rPr>
          <w:t>.</w:t>
        </w:r>
      </w:ins>
      <w:ins w:id="62" w:author="EDF Renewables 103023" w:date="2023-10-30T11:10:00Z">
        <w:r>
          <w:rPr>
            <w:rFonts w:eastAsia="Calibri"/>
            <w:color w:val="000000"/>
          </w:rPr>
          <w:t xml:space="preserve">  Impacts resulting from market clearing processes </w:t>
        </w:r>
      </w:ins>
      <w:ins w:id="63" w:author="EDF Renewables 103023" w:date="2023-10-30T11:11:00Z">
        <w:r w:rsidR="00484146">
          <w:rPr>
            <w:rFonts w:eastAsia="Calibri"/>
            <w:color w:val="000000"/>
          </w:rPr>
          <w:t>shall not constitute a direct operational impact under this paragraph.</w:t>
        </w:r>
      </w:ins>
    </w:p>
    <w:p w14:paraId="75CA89EB" w14:textId="77777777" w:rsidR="00F570E6" w:rsidRDefault="00F570E6" w:rsidP="00484146">
      <w:pPr>
        <w:autoSpaceDE w:val="0"/>
        <w:autoSpaceDN w:val="0"/>
        <w:adjustRightInd w:val="0"/>
        <w:spacing w:after="200"/>
        <w:ind w:left="720" w:hanging="720"/>
        <w:rPr>
          <w:rFonts w:eastAsia="Calibri"/>
          <w:color w:val="000000"/>
        </w:rPr>
      </w:pPr>
      <w:ins w:id="64" w:author="EDF Renewables" w:date="2023-08-23T07:20:00Z">
        <w:del w:id="65"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66" w:author="EDF Renewables" w:date="2023-08-28T12:49:00Z">
        <w:del w:id="67" w:author="EDF Renewables 103023" w:date="2023-10-30T11:11:00Z">
          <w:r w:rsidDel="00484146">
            <w:rPr>
              <w:rFonts w:eastAsia="Calibri"/>
              <w:color w:val="000000"/>
            </w:rPr>
            <w:delText xml:space="preserve">affected </w:delText>
          </w:r>
        </w:del>
      </w:ins>
      <w:ins w:id="68" w:author="EDF Renewables" w:date="2023-08-23T07:20:00Z">
        <w:del w:id="69" w:author="EDF Renewables 103023" w:date="2023-10-30T11:11:00Z">
          <w:r w:rsidDel="00484146">
            <w:rPr>
              <w:rFonts w:eastAsia="Calibri"/>
              <w:color w:val="000000"/>
            </w:rPr>
            <w:delText>operationall</w:delText>
          </w:r>
        </w:del>
      </w:ins>
      <w:ins w:id="70" w:author="EDF Renewables" w:date="2023-08-23T08:14:00Z">
        <w:del w:id="71" w:author="EDF Renewables 103023" w:date="2023-10-30T11:11:00Z">
          <w:r w:rsidDel="00484146">
            <w:rPr>
              <w:rFonts w:eastAsia="Calibri"/>
              <w:color w:val="000000"/>
            </w:rPr>
            <w:delText>y</w:delText>
          </w:r>
        </w:del>
      </w:ins>
      <w:ins w:id="72" w:author="EDF Renewables" w:date="2023-08-23T07:20:00Z">
        <w:del w:id="73" w:author="EDF Renewables 103023" w:date="2023-10-30T11:11:00Z">
          <w:r w:rsidDel="00484146">
            <w:rPr>
              <w:rFonts w:eastAsia="Calibri"/>
              <w:color w:val="000000"/>
            </w:rPr>
            <w:delText xml:space="preserve"> by the proposed action</w:delText>
          </w:r>
        </w:del>
      </w:ins>
      <w:ins w:id="74" w:author="EDF Renewables" w:date="2023-08-23T07:21:00Z">
        <w:del w:id="75" w:author="EDF Renewables 103023" w:date="2023-10-30T11:11:00Z">
          <w:r w:rsidDel="00484146">
            <w:rPr>
              <w:rFonts w:eastAsia="Calibri"/>
              <w:color w:val="000000"/>
            </w:rPr>
            <w:delText>s must be part of the submittin</w:delText>
          </w:r>
        </w:del>
      </w:ins>
      <w:ins w:id="76" w:author="EDF Renewables" w:date="2023-08-23T08:14:00Z">
        <w:del w:id="77" w:author="EDF Renewables 103023" w:date="2023-10-30T11:11:00Z">
          <w:r w:rsidDel="00484146">
            <w:rPr>
              <w:rFonts w:eastAsia="Calibri"/>
              <w:color w:val="000000"/>
            </w:rPr>
            <w:delText>g</w:delText>
          </w:r>
        </w:del>
      </w:ins>
      <w:ins w:id="78" w:author="EDF Renewables" w:date="2023-08-23T07:21:00Z">
        <w:del w:id="79" w:author="EDF Renewables 103023" w:date="2023-10-30T11:11:00Z">
          <w:r w:rsidDel="00484146">
            <w:rPr>
              <w:rFonts w:eastAsia="Calibri"/>
              <w:color w:val="000000"/>
            </w:rPr>
            <w:delText xml:space="preserve"> parties. </w:delText>
          </w:r>
        </w:del>
      </w:ins>
      <w:ins w:id="80" w:author="EDF Renewables" w:date="2023-08-28T12:36:00Z">
        <w:del w:id="81" w:author="EDF Renewables 103023" w:date="2023-10-30T11:11:00Z">
          <w:r w:rsidDel="00484146">
            <w:rPr>
              <w:rFonts w:eastAsia="Calibri"/>
              <w:color w:val="000000"/>
            </w:rPr>
            <w:delText xml:space="preserve"> </w:delText>
          </w:r>
        </w:del>
      </w:ins>
      <w:ins w:id="82" w:author="EDF Renewables" w:date="2023-08-23T07:21:00Z">
        <w:del w:id="83" w:author="EDF Renewables 103023" w:date="2023-10-30T11:11:00Z">
          <w:r w:rsidDel="00484146">
            <w:rPr>
              <w:rFonts w:eastAsia="Calibri"/>
              <w:color w:val="000000"/>
            </w:rPr>
            <w:delText>Impacts resulting from market clearing processes shall not constitute a direct operational impact under</w:delText>
          </w:r>
        </w:del>
      </w:ins>
      <w:ins w:id="84" w:author="EDF Renewables" w:date="2023-08-30T11:56:00Z">
        <w:del w:id="85" w:author="EDF Renewables 103023" w:date="2023-10-30T11:11:00Z">
          <w:r w:rsidDel="00484146">
            <w:rPr>
              <w:rFonts w:eastAsia="Calibri"/>
              <w:color w:val="000000"/>
            </w:rPr>
            <w:delText xml:space="preserve"> this</w:delText>
          </w:r>
        </w:del>
      </w:ins>
      <w:ins w:id="86" w:author="EDF Renewables" w:date="2023-08-23T07:21:00Z">
        <w:del w:id="87" w:author="EDF Renewables 103023" w:date="2023-10-30T11:11:00Z">
          <w:r w:rsidDel="00484146">
            <w:rPr>
              <w:rFonts w:eastAsia="Calibri"/>
              <w:color w:val="000000"/>
            </w:rPr>
            <w:delText xml:space="preserve"> paragraph.</w:delText>
          </w:r>
        </w:del>
      </w:ins>
    </w:p>
    <w:p w14:paraId="7619EB56" w14:textId="77777777" w:rsidR="00F570E6" w:rsidRDefault="00F570E6" w:rsidP="00F570E6">
      <w:pPr>
        <w:autoSpaceDE w:val="0"/>
        <w:autoSpaceDN w:val="0"/>
        <w:adjustRightInd w:val="0"/>
        <w:spacing w:after="240"/>
        <w:ind w:left="720" w:hanging="720"/>
        <w:rPr>
          <w:rFonts w:eastAsia="Calibri"/>
          <w:color w:val="000000"/>
        </w:rPr>
      </w:pPr>
      <w:r>
        <w:rPr>
          <w:rFonts w:eastAsia="Calibri"/>
          <w:color w:val="000000"/>
        </w:rPr>
        <w:t>(</w:t>
      </w:r>
      <w:del w:id="88" w:author="EDF Renewables" w:date="2023-08-23T07:22:00Z">
        <w:r>
          <w:rPr>
            <w:rFonts w:eastAsia="Calibri"/>
            <w:color w:val="000000"/>
          </w:rPr>
          <w:delText>4</w:delText>
        </w:r>
      </w:del>
      <w:ins w:id="89" w:author="EDF Renewables" w:date="2023-08-23T07:25:00Z">
        <w:del w:id="90" w:author="EDF Renewables 103023" w:date="2023-10-30T11:11:00Z">
          <w:r w:rsidDel="00484146">
            <w:rPr>
              <w:rFonts w:eastAsia="Calibri"/>
              <w:color w:val="000000"/>
            </w:rPr>
            <w:delText>6</w:delText>
          </w:r>
        </w:del>
      </w:ins>
      <w:ins w:id="91" w:author="EDF Renewables 103023" w:date="2023-10-30T11:11:00Z">
        <w:r w:rsidR="00484146">
          <w:rPr>
            <w:rFonts w:eastAsia="Calibri"/>
            <w:color w:val="000000"/>
          </w:rPr>
          <w:t>5</w:t>
        </w:r>
      </w:ins>
      <w:r>
        <w:rPr>
          <w:rFonts w:eastAsia="Calibri"/>
          <w:color w:val="000000"/>
        </w:rPr>
        <w:t>)</w:t>
      </w:r>
      <w:r>
        <w:rPr>
          <w:rFonts w:eastAsia="Calibri"/>
          <w:color w:val="000000"/>
        </w:rPr>
        <w:tab/>
        <w:t xml:space="preserve">ERCOT shall provide notification to the market of any approved, amended, or removed CMP or RAS.  ERCOT shall provide notification to the market of any RAP, AMP, or RAS that cannot be modeled in the Network Operations Model.  ERCOT shall post to the Market Information System (MIS) Secure Area all CMPs and RASs and any unmodeled CMPs or RASs. </w:t>
      </w:r>
    </w:p>
    <w:p w14:paraId="5B6642E5" w14:textId="77777777" w:rsidR="00F570E6" w:rsidRDefault="00F570E6" w:rsidP="00F570E6">
      <w:pPr>
        <w:autoSpaceDE w:val="0"/>
        <w:autoSpaceDN w:val="0"/>
        <w:adjustRightInd w:val="0"/>
        <w:spacing w:after="240"/>
        <w:ind w:left="720" w:hanging="720"/>
        <w:rPr>
          <w:rFonts w:eastAsia="Calibri"/>
          <w:color w:val="000000"/>
        </w:rPr>
      </w:pPr>
      <w:del w:id="92" w:author="EDF Renewables" w:date="2023-08-23T07:24:00Z">
        <w:r>
          <w:rPr>
            <w:rFonts w:eastAsia="Calibri"/>
            <w:color w:val="000000"/>
          </w:rPr>
          <w:delText>(5)</w:delText>
        </w:r>
        <w:r>
          <w:rPr>
            <w:rFonts w:eastAsia="Calibri"/>
            <w:color w:val="000000"/>
          </w:rPr>
          <w:tab/>
          <w:delText xml:space="preserve">ERCOT shall provide notification to the market of any proposed RASs or PCAPs on the MIS Secure Area. </w:delText>
        </w:r>
      </w:del>
    </w:p>
    <w:p w14:paraId="7D212062" w14:textId="77777777" w:rsidR="00F570E6" w:rsidRDefault="00F570E6" w:rsidP="00F570E6">
      <w:pPr>
        <w:autoSpaceDE w:val="0"/>
        <w:autoSpaceDN w:val="0"/>
        <w:adjustRightInd w:val="0"/>
        <w:spacing w:after="240"/>
        <w:ind w:left="720" w:hanging="720"/>
        <w:rPr>
          <w:rFonts w:eastAsia="Calibri"/>
          <w:color w:val="000000"/>
        </w:rPr>
      </w:pPr>
      <w:r>
        <w:rPr>
          <w:rFonts w:eastAsia="Calibri"/>
          <w:color w:val="000000"/>
        </w:rPr>
        <w:t>(</w:t>
      </w:r>
      <w:del w:id="93" w:author="EDF Renewables" w:date="2023-08-23T07:24:00Z">
        <w:r>
          <w:rPr>
            <w:rFonts w:eastAsia="Calibri"/>
            <w:color w:val="000000"/>
          </w:rPr>
          <w:delText>6</w:delText>
        </w:r>
      </w:del>
      <w:ins w:id="94" w:author="EDF Renewables" w:date="2023-08-23T07:25:00Z">
        <w:del w:id="95" w:author="EDF Renewables 103023" w:date="2023-10-30T11:11:00Z">
          <w:r w:rsidDel="00484146">
            <w:rPr>
              <w:rFonts w:eastAsia="Calibri"/>
              <w:color w:val="000000"/>
            </w:rPr>
            <w:delText>7</w:delText>
          </w:r>
        </w:del>
      </w:ins>
      <w:ins w:id="96" w:author="EDF Renewables 103023" w:date="2023-10-30T11:11:00Z">
        <w:r w:rsidR="00484146">
          <w:rPr>
            <w:rFonts w:eastAsia="Calibri"/>
            <w:color w:val="000000"/>
          </w:rPr>
          <w:t>6</w:t>
        </w:r>
      </w:ins>
      <w:r>
        <w:rPr>
          <w:rFonts w:eastAsia="Calibri"/>
          <w:color w:val="000000"/>
        </w:rPr>
        <w:t>)</w:t>
      </w:r>
      <w:r>
        <w:rPr>
          <w:rFonts w:eastAsia="Calibri"/>
          <w:color w:val="000000"/>
        </w:rPr>
        <w:tab/>
        <w:t>ERCOT is not required to provide notification to the market of any proposed TOAPs.</w:t>
      </w:r>
    </w:p>
    <w:p w14:paraId="7AE43D98" w14:textId="77777777" w:rsidR="00F570E6" w:rsidRDefault="00F570E6" w:rsidP="00F570E6">
      <w:pPr>
        <w:autoSpaceDE w:val="0"/>
        <w:autoSpaceDN w:val="0"/>
        <w:adjustRightInd w:val="0"/>
        <w:spacing w:after="240"/>
        <w:ind w:left="720" w:hanging="720"/>
        <w:rPr>
          <w:rFonts w:eastAsia="Calibri"/>
          <w:color w:val="000000"/>
        </w:rPr>
      </w:pPr>
      <w:bookmarkStart w:id="97" w:name="_Toc477858293"/>
      <w:bookmarkStart w:id="98" w:name="_Toc477858345"/>
      <w:bookmarkStart w:id="99" w:name="_Toc477858365"/>
      <w:bookmarkStart w:id="100" w:name="_Toc477858451"/>
      <w:r>
        <w:rPr>
          <w:rFonts w:eastAsia="Calibri"/>
          <w:color w:val="000000"/>
        </w:rPr>
        <w:t>(</w:t>
      </w:r>
      <w:del w:id="101" w:author="EDF Renewables" w:date="2023-08-23T07:25:00Z">
        <w:r>
          <w:rPr>
            <w:rFonts w:eastAsia="Calibri"/>
            <w:color w:val="000000"/>
          </w:rPr>
          <w:delText>7</w:delText>
        </w:r>
      </w:del>
      <w:ins w:id="102" w:author="EDF Renewables" w:date="2023-08-23T07:25:00Z">
        <w:del w:id="103" w:author="EDF Renewables 103023" w:date="2023-10-30T11:12:00Z">
          <w:r w:rsidDel="00484146">
            <w:rPr>
              <w:rFonts w:eastAsia="Calibri"/>
              <w:color w:val="000000"/>
            </w:rPr>
            <w:delText>8</w:delText>
          </w:r>
        </w:del>
      </w:ins>
      <w:ins w:id="104" w:author="EDF Renewables 103023" w:date="2023-10-30T11:12:00Z">
        <w:r w:rsidR="00484146">
          <w:rPr>
            <w:rFonts w:eastAsia="Calibri"/>
            <w:color w:val="000000"/>
          </w:rPr>
          <w:t>7</w:t>
        </w:r>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8" w:history="1">
        <w:r>
          <w:rPr>
            <w:rStyle w:val="Hyperlink"/>
            <w:rFonts w:eastAsia="Calibri"/>
            <w:color w:val="000000"/>
          </w:rPr>
          <w:t>ras_cmp@ercot.com</w:t>
        </w:r>
      </w:hyperlink>
      <w:r>
        <w:rPr>
          <w:rFonts w:eastAsia="Calibri"/>
          <w:color w:val="000000"/>
        </w:rPr>
        <w:t>.</w:t>
      </w:r>
      <w:bookmarkEnd w:id="97"/>
      <w:bookmarkEnd w:id="98"/>
      <w:bookmarkEnd w:id="99"/>
      <w:bookmarkEnd w:id="100"/>
    </w:p>
    <w:p w14:paraId="211BE2F0" w14:textId="77777777" w:rsidR="00F570E6" w:rsidRDefault="00F570E6" w:rsidP="00F570E6">
      <w:pPr>
        <w:keepNext/>
        <w:tabs>
          <w:tab w:val="left" w:pos="720"/>
          <w:tab w:val="left" w:pos="900"/>
        </w:tabs>
        <w:spacing w:before="240" w:after="240"/>
        <w:ind w:left="907" w:hanging="907"/>
        <w:outlineLvl w:val="1"/>
        <w:rPr>
          <w:b/>
          <w:szCs w:val="20"/>
        </w:rPr>
      </w:pPr>
      <w:bookmarkStart w:id="105" w:name="_Toc477858297"/>
      <w:bookmarkStart w:id="106" w:name="_Toc477858349"/>
      <w:bookmarkStart w:id="107" w:name="_Toc477858369"/>
      <w:bookmarkStart w:id="108" w:name="_Toc477858455"/>
      <w:bookmarkStart w:id="109" w:name="_Toc477858545"/>
      <w:bookmarkStart w:id="110" w:name="_Toc477858574"/>
      <w:bookmarkStart w:id="111" w:name="_Toc477858641"/>
      <w:r>
        <w:rPr>
          <w:b/>
          <w:szCs w:val="20"/>
        </w:rPr>
        <w:t>11.4</w:t>
      </w:r>
      <w:r>
        <w:rPr>
          <w:b/>
          <w:szCs w:val="20"/>
        </w:rPr>
        <w:tab/>
        <w:t>Remedial Action Plan</w:t>
      </w:r>
      <w:bookmarkEnd w:id="105"/>
      <w:bookmarkEnd w:id="106"/>
      <w:bookmarkEnd w:id="107"/>
      <w:bookmarkEnd w:id="108"/>
      <w:bookmarkEnd w:id="109"/>
      <w:bookmarkEnd w:id="110"/>
      <w:bookmarkEnd w:id="111"/>
    </w:p>
    <w:p w14:paraId="45DDC843" w14:textId="77777777" w:rsidR="00F570E6" w:rsidRDefault="00F570E6" w:rsidP="00F570E6">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68587938" w14:textId="77777777" w:rsidR="00F570E6" w:rsidRDefault="00F570E6" w:rsidP="00F570E6">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112" w:author="EDF Renewables" w:date="2023-08-23T07:27:00Z">
        <w:r>
          <w:rPr>
            <w:iCs/>
            <w:snapToGrid w:val="0"/>
            <w:lang w:eastAsia="x-none"/>
          </w:rPr>
          <w:t xml:space="preserve"> for reliability</w:t>
        </w:r>
      </w:ins>
      <w:r>
        <w:rPr>
          <w:iCs/>
          <w:snapToGrid w:val="0"/>
          <w:lang w:val="x-none" w:eastAsia="x-none"/>
        </w:rPr>
        <w:t xml:space="preserve"> must:</w:t>
      </w:r>
    </w:p>
    <w:p w14:paraId="252F531B" w14:textId="77777777" w:rsidR="00F570E6" w:rsidRDefault="00F570E6" w:rsidP="00F570E6">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2393ECA8" w14:textId="77777777" w:rsidR="00F570E6" w:rsidRDefault="00F570E6" w:rsidP="00F570E6">
      <w:pPr>
        <w:spacing w:after="240"/>
        <w:ind w:left="1440" w:hanging="720"/>
        <w:rPr>
          <w:snapToGrid w:val="0"/>
          <w:lang w:val="x-none" w:eastAsia="x-none"/>
        </w:rPr>
      </w:pPr>
      <w:r>
        <w:rPr>
          <w:snapToGrid w:val="0"/>
          <w:lang w:val="x-none" w:eastAsia="x-none"/>
        </w:rPr>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7CEAA532" w14:textId="77777777" w:rsidR="00F570E6" w:rsidRDefault="00F570E6" w:rsidP="00F570E6">
      <w:pPr>
        <w:spacing w:after="240"/>
        <w:ind w:left="1440" w:hanging="720"/>
        <w:rPr>
          <w:snapToGrid w:val="0"/>
          <w:lang w:val="x-none" w:eastAsia="x-none"/>
        </w:rPr>
      </w:pPr>
      <w:r>
        <w:rPr>
          <w:snapToGrid w:val="0"/>
          <w:lang w:val="x-none" w:eastAsia="x-none"/>
        </w:rPr>
        <w:t>(c)</w:t>
      </w:r>
      <w:r>
        <w:rPr>
          <w:snapToGrid w:val="0"/>
          <w:lang w:val="x-none" w:eastAsia="x-none"/>
        </w:rPr>
        <w:tab/>
        <w:t>Comply with all applicable requirements in the Protocols and applicable North American Electric Reliability Corporation (NERC) Reliability Standards;</w:t>
      </w:r>
    </w:p>
    <w:p w14:paraId="50D069E5" w14:textId="77777777" w:rsidR="00F570E6" w:rsidRDefault="00F570E6" w:rsidP="00F570E6">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667B6469" w14:textId="77777777" w:rsidR="00F570E6" w:rsidRDefault="00F570E6" w:rsidP="00F570E6">
      <w:pPr>
        <w:spacing w:after="240"/>
        <w:ind w:left="1440" w:hanging="720"/>
        <w:rPr>
          <w:snapToGrid w:val="0"/>
          <w:lang w:val="x-none" w:eastAsia="x-none"/>
        </w:rPr>
      </w:pPr>
      <w:r>
        <w:rPr>
          <w:snapToGrid w:val="0"/>
          <w:lang w:val="x-none" w:eastAsia="x-none"/>
        </w:rPr>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26C7F167" w14:textId="77777777" w:rsidR="00F570E6" w:rsidRDefault="00F570E6" w:rsidP="00F570E6">
      <w:pPr>
        <w:spacing w:after="240"/>
        <w:ind w:left="1440" w:hanging="720"/>
        <w:rPr>
          <w:snapToGrid w:val="0"/>
          <w:lang w:val="x-none" w:eastAsia="x-none"/>
        </w:rPr>
      </w:pPr>
      <w:r>
        <w:rPr>
          <w:snapToGrid w:val="0"/>
          <w:lang w:val="x-none" w:eastAsia="x-none"/>
        </w:rPr>
        <w:lastRenderedPageBreak/>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5F84CD6A" w14:textId="77777777" w:rsidR="00F570E6" w:rsidRDefault="00F570E6" w:rsidP="00F570E6">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r>
        <w:rPr>
          <w:snapToGrid w:val="0"/>
          <w:lang w:val="x-none" w:eastAsia="x-none"/>
        </w:rPr>
        <w:t xml:space="preserve">ave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04C942EA" w14:textId="77777777" w:rsidR="00F570E6" w:rsidRDefault="00F570E6" w:rsidP="00F570E6">
      <w:pPr>
        <w:spacing w:after="240"/>
        <w:ind w:left="1440" w:hanging="720"/>
        <w:rPr>
          <w:rFonts w:eastAsia="Calibri"/>
          <w:snapToGrid w:val="0"/>
        </w:rPr>
      </w:pPr>
      <w:r>
        <w:rPr>
          <w:rFonts w:eastAsia="Calibri"/>
          <w:snapToGrid w:val="0"/>
        </w:rPr>
        <w:t>(h)</w:t>
      </w:r>
      <w:r>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3818B199" w14:textId="77777777" w:rsidR="00F570E6" w:rsidRDefault="00F570E6" w:rsidP="00F570E6">
      <w:pPr>
        <w:spacing w:after="240"/>
        <w:ind w:left="1440" w:hanging="720"/>
        <w:rPr>
          <w:ins w:id="113" w:author="EDF Renewables" w:date="2023-08-23T07:28:00Z"/>
          <w:snapToGrid w:val="0"/>
          <w:lang w:val="x-none" w:eastAsia="x-none"/>
        </w:rPr>
      </w:pPr>
      <w:r>
        <w:rPr>
          <w:snapToGrid w:val="0"/>
          <w:lang w:val="x-none" w:eastAsia="x-none"/>
        </w:rPr>
        <w:t>(</w:t>
      </w:r>
      <w:proofErr w:type="spellStart"/>
      <w:r>
        <w:rPr>
          <w:snapToGrid w:val="0"/>
          <w:lang w:val="x-none" w:eastAsia="x-none"/>
        </w:rPr>
        <w:t>i</w:t>
      </w:r>
      <w:proofErr w:type="spellEnd"/>
      <w:r>
        <w:rPr>
          <w:snapToGrid w:val="0"/>
          <w:lang w:val="x-none" w:eastAsia="x-none"/>
        </w:rPr>
        <w:t>)</w:t>
      </w:r>
      <w:r>
        <w:rPr>
          <w:snapToGrid w:val="0"/>
          <w:lang w:val="x-none" w:eastAsia="x-none"/>
        </w:rPr>
        <w:tab/>
        <w:t>Not include generation re-Dispatch or Load shed.</w:t>
      </w:r>
    </w:p>
    <w:p w14:paraId="266202F7" w14:textId="77777777" w:rsidR="00F570E6" w:rsidRDefault="00F570E6" w:rsidP="00F570E6">
      <w:pPr>
        <w:spacing w:after="240"/>
        <w:ind w:left="720" w:hanging="720"/>
        <w:rPr>
          <w:ins w:id="114" w:author="EDF Renewables" w:date="2023-08-23T07:29:00Z"/>
          <w:snapToGrid w:val="0"/>
          <w:lang w:eastAsia="x-none"/>
        </w:rPr>
      </w:pPr>
      <w:ins w:id="115" w:author="EDF Renewables" w:date="2023-08-23T07:29:00Z">
        <w:r>
          <w:rPr>
            <w:snapToGrid w:val="0"/>
            <w:lang w:val="x-none" w:eastAsia="x-none"/>
          </w:rPr>
          <w:t>(3)</w:t>
        </w:r>
        <w:r>
          <w:rPr>
            <w:snapToGrid w:val="0"/>
            <w:lang w:val="x-none" w:eastAsia="x-none"/>
          </w:rPr>
          <w:tab/>
        </w:r>
      </w:ins>
      <w:ins w:id="116" w:author="EDF Renewables" w:date="2023-08-23T07:30:00Z">
        <w:r>
          <w:rPr>
            <w:snapToGrid w:val="0"/>
            <w:lang w:eastAsia="x-none"/>
          </w:rPr>
          <w:t xml:space="preserve">Prior to </w:t>
        </w:r>
      </w:ins>
      <w:ins w:id="117" w:author="EDF Renewables" w:date="2023-08-23T07:31:00Z">
        <w:r>
          <w:rPr>
            <w:snapToGrid w:val="0"/>
            <w:lang w:eastAsia="x-none"/>
          </w:rPr>
          <w:t>approving a</w:t>
        </w:r>
      </w:ins>
      <w:ins w:id="118" w:author="EDF Renewables" w:date="2023-08-23T07:29:00Z">
        <w:r>
          <w:rPr>
            <w:snapToGrid w:val="0"/>
            <w:lang w:val="x-none" w:eastAsia="x-none"/>
          </w:rPr>
          <w:t xml:space="preserve"> RAP</w:t>
        </w:r>
      </w:ins>
      <w:ins w:id="119" w:author="EDF Renewables" w:date="2023-08-23T07:31:00Z">
        <w:r>
          <w:rPr>
            <w:snapToGrid w:val="0"/>
            <w:lang w:eastAsia="x-none"/>
          </w:rPr>
          <w:t xml:space="preserve"> proposal to facilitate the market use of the ERCOT Transmission Grid, ERCO</w:t>
        </w:r>
      </w:ins>
      <w:ins w:id="120" w:author="EDF Renewables" w:date="2023-08-23T07:32:00Z">
        <w:r>
          <w:rPr>
            <w:snapToGrid w:val="0"/>
            <w:lang w:eastAsia="x-none"/>
          </w:rPr>
          <w:t xml:space="preserve">T </w:t>
        </w:r>
        <w:del w:id="121" w:author="EDF Renewables 103023" w:date="2023-10-30T11:13:00Z">
          <w:r w:rsidDel="00484146">
            <w:rPr>
              <w:snapToGrid w:val="0"/>
              <w:lang w:eastAsia="x-none"/>
            </w:rPr>
            <w:delText xml:space="preserve">and the impacted TOs </w:delText>
          </w:r>
        </w:del>
        <w:r>
          <w:rPr>
            <w:snapToGrid w:val="0"/>
            <w:lang w:eastAsia="x-none"/>
          </w:rPr>
          <w:t>must verify that the RAP:</w:t>
        </w:r>
      </w:ins>
    </w:p>
    <w:p w14:paraId="1918830B" w14:textId="77777777" w:rsidR="00F570E6" w:rsidRDefault="00F570E6" w:rsidP="00F570E6">
      <w:pPr>
        <w:spacing w:after="240"/>
        <w:ind w:left="1440" w:hanging="720"/>
        <w:rPr>
          <w:ins w:id="122" w:author="EDF Renewables" w:date="2023-08-23T07:29:00Z"/>
          <w:snapToGrid w:val="0"/>
          <w:lang w:val="x-none" w:eastAsia="x-none"/>
        </w:rPr>
      </w:pPr>
      <w:ins w:id="123" w:author="EDF Renewables" w:date="2023-08-23T07:29:00Z">
        <w:r>
          <w:rPr>
            <w:snapToGrid w:val="0"/>
            <w:lang w:val="x-none" w:eastAsia="x-none"/>
          </w:rPr>
          <w:t>(a)</w:t>
        </w:r>
        <w:r>
          <w:rPr>
            <w:snapToGrid w:val="0"/>
            <w:lang w:val="x-none" w:eastAsia="x-none"/>
          </w:rPr>
          <w:tab/>
        </w:r>
      </w:ins>
      <w:ins w:id="124" w:author="EDF Renewables" w:date="2023-08-23T07:32:00Z">
        <w:r>
          <w:rPr>
            <w:snapToGrid w:val="0"/>
            <w:lang w:eastAsia="x-none"/>
          </w:rPr>
          <w:t xml:space="preserve">Meets all of the criteria established in </w:t>
        </w:r>
      </w:ins>
      <w:ins w:id="125" w:author="EDF Renewables" w:date="2023-08-28T14:06:00Z">
        <w:r>
          <w:rPr>
            <w:snapToGrid w:val="0"/>
            <w:lang w:eastAsia="x-none"/>
          </w:rPr>
          <w:t xml:space="preserve">paragraph </w:t>
        </w:r>
      </w:ins>
      <w:ins w:id="126" w:author="EDF Renewables" w:date="2023-08-23T07:32:00Z">
        <w:r>
          <w:rPr>
            <w:snapToGrid w:val="0"/>
            <w:lang w:eastAsia="x-none"/>
          </w:rPr>
          <w:t>(2) above</w:t>
        </w:r>
      </w:ins>
      <w:ins w:id="127" w:author="EDF Renewables" w:date="2023-08-23T07:29:00Z">
        <w:r>
          <w:rPr>
            <w:snapToGrid w:val="0"/>
            <w:lang w:val="x-none" w:eastAsia="x-none"/>
          </w:rPr>
          <w:t>;</w:t>
        </w:r>
      </w:ins>
    </w:p>
    <w:p w14:paraId="5C67F125" w14:textId="77777777" w:rsidR="00F570E6" w:rsidRDefault="00F570E6" w:rsidP="00F570E6">
      <w:pPr>
        <w:spacing w:after="240"/>
        <w:ind w:left="1440" w:hanging="720"/>
        <w:rPr>
          <w:ins w:id="128" w:author="EDF Renewables" w:date="2023-08-23T07:29:00Z"/>
          <w:snapToGrid w:val="0"/>
          <w:lang w:val="x-none" w:eastAsia="x-none"/>
        </w:rPr>
      </w:pPr>
      <w:ins w:id="129" w:author="EDF Renewables" w:date="2023-08-23T07:29:00Z">
        <w:r>
          <w:rPr>
            <w:snapToGrid w:val="0"/>
            <w:lang w:val="x-none" w:eastAsia="x-none"/>
          </w:rPr>
          <w:t>(b)</w:t>
        </w:r>
        <w:r>
          <w:rPr>
            <w:snapToGrid w:val="0"/>
            <w:lang w:val="x-none" w:eastAsia="x-none"/>
          </w:rPr>
          <w:tab/>
        </w:r>
      </w:ins>
      <w:ins w:id="130" w:author="EDF Renewables" w:date="2023-08-23T07:32:00Z">
        <w:r>
          <w:rPr>
            <w:snapToGrid w:val="0"/>
            <w:lang w:eastAsia="x-none"/>
          </w:rPr>
          <w:t xml:space="preserve">Does not result in radial </w:t>
        </w:r>
      </w:ins>
      <w:ins w:id="131" w:author="EDF Renewables" w:date="2023-08-28T14:06:00Z">
        <w:r>
          <w:rPr>
            <w:snapToGrid w:val="0"/>
            <w:lang w:eastAsia="x-none"/>
          </w:rPr>
          <w:t>L</w:t>
        </w:r>
      </w:ins>
      <w:ins w:id="132" w:author="EDF Renewables" w:date="2023-08-23T07:32:00Z">
        <w:r>
          <w:rPr>
            <w:snapToGrid w:val="0"/>
            <w:lang w:eastAsia="x-none"/>
          </w:rPr>
          <w:t>oad</w:t>
        </w:r>
      </w:ins>
      <w:ins w:id="133" w:author="EDF Renewables" w:date="2023-08-23T07:29:00Z">
        <w:r>
          <w:rPr>
            <w:snapToGrid w:val="0"/>
            <w:lang w:val="x-none" w:eastAsia="x-none"/>
          </w:rPr>
          <w:t>;</w:t>
        </w:r>
      </w:ins>
    </w:p>
    <w:p w14:paraId="1A9B0278" w14:textId="77777777" w:rsidR="00F570E6" w:rsidRDefault="00F570E6" w:rsidP="00F570E6">
      <w:pPr>
        <w:spacing w:after="240"/>
        <w:ind w:left="1440" w:hanging="720"/>
        <w:rPr>
          <w:ins w:id="134" w:author="EDF Renewables" w:date="2023-08-23T07:29:00Z"/>
          <w:snapToGrid w:val="0"/>
          <w:lang w:val="x-none" w:eastAsia="x-none"/>
        </w:rPr>
      </w:pPr>
      <w:ins w:id="135" w:author="EDF Renewables" w:date="2023-08-23T07:29:00Z">
        <w:r>
          <w:rPr>
            <w:snapToGrid w:val="0"/>
            <w:lang w:val="x-none" w:eastAsia="x-none"/>
          </w:rPr>
          <w:t>(c)</w:t>
        </w:r>
        <w:r>
          <w:rPr>
            <w:snapToGrid w:val="0"/>
            <w:lang w:val="x-none" w:eastAsia="x-none"/>
          </w:rPr>
          <w:tab/>
        </w:r>
      </w:ins>
      <w:ins w:id="136" w:author="EDF Renewables" w:date="2023-08-23T07:33:00Z">
        <w:r>
          <w:rPr>
            <w:snapToGrid w:val="0"/>
            <w:lang w:eastAsia="x-none"/>
          </w:rPr>
          <w:t>Does not create new binding constraints or increase flow on any existing binding constraint by more than 1%</w:t>
        </w:r>
      </w:ins>
      <w:ins w:id="137" w:author="EDF Renewables" w:date="2023-08-23T07:29:00Z">
        <w:r>
          <w:rPr>
            <w:snapToGrid w:val="0"/>
            <w:lang w:val="x-none" w:eastAsia="x-none"/>
          </w:rPr>
          <w:t>;</w:t>
        </w:r>
      </w:ins>
    </w:p>
    <w:p w14:paraId="47BA69E5" w14:textId="77777777" w:rsidR="00F570E6" w:rsidRDefault="00F570E6" w:rsidP="00F570E6">
      <w:pPr>
        <w:spacing w:after="240"/>
        <w:ind w:left="1440" w:hanging="720"/>
        <w:rPr>
          <w:ins w:id="138" w:author="EDF Renewables" w:date="2023-08-23T07:29:00Z"/>
          <w:snapToGrid w:val="0"/>
          <w:lang w:val="x-none" w:eastAsia="x-none"/>
        </w:rPr>
      </w:pPr>
      <w:ins w:id="139" w:author="EDF Renewables" w:date="2023-08-23T07:29:00Z">
        <w:r>
          <w:rPr>
            <w:snapToGrid w:val="0"/>
            <w:lang w:val="x-none" w:eastAsia="x-none"/>
          </w:rPr>
          <w:t>(d)</w:t>
        </w:r>
        <w:r>
          <w:rPr>
            <w:snapToGrid w:val="0"/>
            <w:lang w:val="x-none" w:eastAsia="x-none"/>
          </w:rPr>
          <w:tab/>
        </w:r>
      </w:ins>
      <w:ins w:id="140" w:author="EDF Renewables" w:date="2023-08-23T07:33:00Z">
        <w:r>
          <w:rPr>
            <w:snapToGrid w:val="0"/>
            <w:lang w:eastAsia="x-none"/>
          </w:rPr>
          <w:t>Does not negatively impact any Generic Transmission Constraints (G</w:t>
        </w:r>
      </w:ins>
      <w:ins w:id="141" w:author="EDF Renewables" w:date="2023-08-23T07:34:00Z">
        <w:r>
          <w:rPr>
            <w:snapToGrid w:val="0"/>
            <w:lang w:eastAsia="x-none"/>
          </w:rPr>
          <w:t>TC</w:t>
        </w:r>
      </w:ins>
      <w:ins w:id="142" w:author="EDF Renewables" w:date="2023-08-28T14:09:00Z">
        <w:r>
          <w:rPr>
            <w:snapToGrid w:val="0"/>
            <w:lang w:eastAsia="x-none"/>
          </w:rPr>
          <w:t>s</w:t>
        </w:r>
      </w:ins>
      <w:ins w:id="143" w:author="EDF Renewables" w:date="2023-08-23T07:34:00Z">
        <w:r>
          <w:rPr>
            <w:snapToGrid w:val="0"/>
            <w:lang w:eastAsia="x-none"/>
          </w:rPr>
          <w:t xml:space="preserve">), decrease Generic </w:t>
        </w:r>
      </w:ins>
      <w:ins w:id="144" w:author="EDF Renewables" w:date="2023-08-28T14:09:00Z">
        <w:r>
          <w:rPr>
            <w:snapToGrid w:val="0"/>
            <w:lang w:eastAsia="x-none"/>
          </w:rPr>
          <w:t>Transmission</w:t>
        </w:r>
      </w:ins>
      <w:ins w:id="145" w:author="EDF Renewables" w:date="2023-08-23T07:34:00Z">
        <w:r>
          <w:rPr>
            <w:snapToGrid w:val="0"/>
            <w:lang w:eastAsia="x-none"/>
          </w:rPr>
          <w:t xml:space="preserve"> Limits (GTL</w:t>
        </w:r>
      </w:ins>
      <w:ins w:id="146" w:author="EDF Renewables" w:date="2023-08-28T14:09:00Z">
        <w:r>
          <w:rPr>
            <w:snapToGrid w:val="0"/>
            <w:lang w:eastAsia="x-none"/>
          </w:rPr>
          <w:t>s</w:t>
        </w:r>
      </w:ins>
      <w:ins w:id="147" w:author="EDF Renewables" w:date="2023-08-23T07:34:00Z">
        <w:r>
          <w:rPr>
            <w:snapToGrid w:val="0"/>
            <w:lang w:eastAsia="x-none"/>
          </w:rPr>
          <w:t>) or create new instability situations</w:t>
        </w:r>
      </w:ins>
      <w:ins w:id="148" w:author="EDF Renewables" w:date="2023-08-23T07:29:00Z">
        <w:r>
          <w:rPr>
            <w:snapToGrid w:val="0"/>
            <w:lang w:val="x-none" w:eastAsia="x-none"/>
          </w:rPr>
          <w:t>;</w:t>
        </w:r>
      </w:ins>
    </w:p>
    <w:p w14:paraId="557D47CA" w14:textId="77777777" w:rsidR="00F570E6" w:rsidRDefault="00F570E6" w:rsidP="00F570E6">
      <w:pPr>
        <w:spacing w:after="240"/>
        <w:ind w:left="1440" w:hanging="720"/>
        <w:rPr>
          <w:ins w:id="149" w:author="EDF Renewables" w:date="2023-08-23T07:35:00Z"/>
          <w:snapToGrid w:val="0"/>
          <w:lang w:eastAsia="x-none"/>
        </w:rPr>
      </w:pPr>
      <w:ins w:id="150" w:author="EDF Renewables" w:date="2023-08-23T07:29:00Z">
        <w:r>
          <w:rPr>
            <w:snapToGrid w:val="0"/>
            <w:lang w:val="x-none" w:eastAsia="x-none"/>
          </w:rPr>
          <w:t>(</w:t>
        </w:r>
        <w:r>
          <w:rPr>
            <w:snapToGrid w:val="0"/>
            <w:lang w:eastAsia="x-none"/>
          </w:rPr>
          <w:t>e</w:t>
        </w:r>
        <w:r>
          <w:rPr>
            <w:snapToGrid w:val="0"/>
            <w:lang w:val="x-none" w:eastAsia="x-none"/>
          </w:rPr>
          <w:t>)</w:t>
        </w:r>
        <w:r>
          <w:rPr>
            <w:snapToGrid w:val="0"/>
            <w:lang w:val="x-none" w:eastAsia="x-none"/>
          </w:rPr>
          <w:tab/>
        </w:r>
      </w:ins>
      <w:ins w:id="151" w:author="EDF Renewables" w:date="2023-08-23T07:34:00Z">
        <w:r>
          <w:rPr>
            <w:snapToGrid w:val="0"/>
            <w:lang w:eastAsia="x-none"/>
          </w:rPr>
          <w:t>Has not been previously rejected, unless there have been major changes to the system configuration or RAP proposal</w:t>
        </w:r>
      </w:ins>
      <w:ins w:id="152" w:author="EDF Renewables" w:date="2023-08-23T07:35:00Z">
        <w:r>
          <w:rPr>
            <w:snapToGrid w:val="0"/>
            <w:lang w:eastAsia="x-none"/>
          </w:rPr>
          <w:t>; and</w:t>
        </w:r>
      </w:ins>
    </w:p>
    <w:p w14:paraId="4237E2CE" w14:textId="77777777" w:rsidR="00F570E6" w:rsidRDefault="00F570E6" w:rsidP="00F570E6">
      <w:pPr>
        <w:spacing w:after="240"/>
        <w:ind w:left="1440" w:hanging="720"/>
        <w:rPr>
          <w:snapToGrid w:val="0"/>
          <w:lang w:eastAsia="x-none"/>
        </w:rPr>
      </w:pPr>
      <w:ins w:id="153" w:author="EDF Renewables" w:date="2023-08-23T07:35:00Z">
        <w:r>
          <w:rPr>
            <w:snapToGrid w:val="0"/>
            <w:lang w:eastAsia="x-none"/>
          </w:rPr>
          <w:t>(f)</w:t>
        </w:r>
        <w:r>
          <w:rPr>
            <w:snapToGrid w:val="0"/>
            <w:lang w:eastAsia="x-none"/>
          </w:rPr>
          <w:tab/>
        </w:r>
      </w:ins>
      <w:ins w:id="154" w:author="EDF Renewables" w:date="2023-08-23T08:21:00Z">
        <w:r>
          <w:rPr>
            <w:snapToGrid w:val="0"/>
            <w:lang w:eastAsia="x-none"/>
          </w:rPr>
          <w:t>Pr</w:t>
        </w:r>
      </w:ins>
      <w:ins w:id="155" w:author="EDF Renewables" w:date="2023-08-23T08:22:00Z">
        <w:r>
          <w:rPr>
            <w:snapToGrid w:val="0"/>
            <w:lang w:eastAsia="x-none"/>
          </w:rPr>
          <w:t>o</w:t>
        </w:r>
      </w:ins>
      <w:ins w:id="156" w:author="EDF Renewables" w:date="2023-08-23T08:21:00Z">
        <w:r>
          <w:rPr>
            <w:snapToGrid w:val="0"/>
            <w:lang w:eastAsia="x-none"/>
          </w:rPr>
          <w:t>vides more than $1 million savings to t</w:t>
        </w:r>
      </w:ins>
      <w:ins w:id="157" w:author="EDF Renewables" w:date="2023-08-23T07:35:00Z">
        <w:r>
          <w:rPr>
            <w:snapToGrid w:val="0"/>
            <w:lang w:eastAsia="x-none"/>
          </w:rPr>
          <w:t xml:space="preserve">otal production cost </w:t>
        </w:r>
      </w:ins>
      <w:ins w:id="158" w:author="EDF Renewables" w:date="2023-08-30T11:59:00Z">
        <w:r>
          <w:rPr>
            <w:snapToGrid w:val="0"/>
            <w:lang w:eastAsia="x-none"/>
          </w:rPr>
          <w:t>or</w:t>
        </w:r>
      </w:ins>
      <w:ins w:id="159" w:author="EDF Renewables" w:date="2023-08-23T07:35:00Z">
        <w:r>
          <w:rPr>
            <w:snapToGrid w:val="0"/>
            <w:lang w:eastAsia="x-none"/>
          </w:rPr>
          <w:t xml:space="preserve"> congestion cost with the RAP action in place </w:t>
        </w:r>
      </w:ins>
      <w:ins w:id="160" w:author="EDF Renewables" w:date="2023-08-31T09:10:00Z">
        <w:r>
          <w:rPr>
            <w:snapToGrid w:val="0"/>
            <w:lang w:eastAsia="x-none"/>
          </w:rPr>
          <w:t>compared</w:t>
        </w:r>
      </w:ins>
      <w:ins w:id="161" w:author="EDF Renewables" w:date="2023-08-29T15:08:00Z">
        <w:r>
          <w:rPr>
            <w:snapToGrid w:val="0"/>
            <w:lang w:eastAsia="x-none"/>
          </w:rPr>
          <w:t xml:space="preserve"> to </w:t>
        </w:r>
      </w:ins>
      <w:ins w:id="162" w:author="EDF Renewables" w:date="2023-08-23T07:35:00Z">
        <w:r>
          <w:rPr>
            <w:snapToGrid w:val="0"/>
            <w:lang w:eastAsia="x-none"/>
          </w:rPr>
          <w:t>generation re-</w:t>
        </w:r>
      </w:ins>
      <w:ins w:id="163" w:author="EDF Renewables" w:date="2023-08-28T14:41:00Z">
        <w:r>
          <w:rPr>
            <w:snapToGrid w:val="0"/>
            <w:lang w:eastAsia="x-none"/>
          </w:rPr>
          <w:t>D</w:t>
        </w:r>
      </w:ins>
      <w:ins w:id="164" w:author="EDF Renewables" w:date="2023-08-23T07:35:00Z">
        <w:r>
          <w:rPr>
            <w:snapToGrid w:val="0"/>
            <w:lang w:eastAsia="x-none"/>
          </w:rPr>
          <w:t xml:space="preserve">ispatch alone.  This can be established either </w:t>
        </w:r>
      </w:ins>
      <w:ins w:id="165" w:author="EDF Renewables" w:date="2023-08-31T08:00:00Z">
        <w:r>
          <w:rPr>
            <w:snapToGrid w:val="0"/>
            <w:lang w:eastAsia="x-none"/>
          </w:rPr>
          <w:t xml:space="preserve">by </w:t>
        </w:r>
      </w:ins>
      <w:ins w:id="166" w:author="EDF Renewables" w:date="2023-08-23T07:35:00Z">
        <w:r>
          <w:rPr>
            <w:snapToGrid w:val="0"/>
            <w:lang w:eastAsia="x-none"/>
          </w:rPr>
          <w:t>using</w:t>
        </w:r>
      </w:ins>
      <w:ins w:id="167" w:author="EDF Renewables" w:date="2023-08-23T07:36:00Z">
        <w:r>
          <w:rPr>
            <w:snapToGrid w:val="0"/>
            <w:lang w:eastAsia="x-none"/>
          </w:rPr>
          <w:t xml:space="preserve"> annual production cost model simulation or other methods acceptable to ERCOT.</w:t>
        </w:r>
      </w:ins>
    </w:p>
    <w:p w14:paraId="7504CB2E" w14:textId="77777777" w:rsidR="00F570E6" w:rsidRDefault="00F570E6" w:rsidP="00F570E6">
      <w:pPr>
        <w:spacing w:after="240"/>
        <w:ind w:left="720" w:hanging="720"/>
        <w:rPr>
          <w:snapToGrid w:val="0"/>
          <w:lang w:val="x-none" w:eastAsia="x-none"/>
        </w:rPr>
      </w:pPr>
      <w:r>
        <w:rPr>
          <w:snapToGrid w:val="0"/>
          <w:lang w:val="x-none" w:eastAsia="x-none"/>
        </w:rPr>
        <w:t>(</w:t>
      </w:r>
      <w:del w:id="168" w:author="EDF Renewables" w:date="2023-08-23T07:37:00Z">
        <w:r>
          <w:rPr>
            <w:snapToGrid w:val="0"/>
            <w:lang w:val="x-none" w:eastAsia="x-none"/>
          </w:rPr>
          <w:delText>3</w:delText>
        </w:r>
      </w:del>
      <w:ins w:id="169" w:author="EDF Renewables" w:date="2023-08-23T07:37:00Z">
        <w:r>
          <w:rPr>
            <w:snapToGrid w:val="0"/>
            <w:lang w:eastAsia="x-none"/>
          </w:rPr>
          <w:t>4</w:t>
        </w:r>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53F39574" w14:textId="77777777" w:rsidR="00F570E6" w:rsidRDefault="00F570E6" w:rsidP="00F570E6">
      <w:pPr>
        <w:spacing w:after="240"/>
        <w:ind w:left="720" w:hanging="720"/>
        <w:rPr>
          <w:lang w:eastAsia="x-none"/>
        </w:rPr>
      </w:pPr>
      <w:r>
        <w:rPr>
          <w:lang w:val="x-none" w:eastAsia="x-none"/>
        </w:rPr>
        <w:t>(</w:t>
      </w:r>
      <w:del w:id="170" w:author="EDF Renewables" w:date="2023-08-23T07:37:00Z">
        <w:r>
          <w:rPr>
            <w:lang w:eastAsia="x-none"/>
          </w:rPr>
          <w:delText>4</w:delText>
        </w:r>
      </w:del>
      <w:ins w:id="171" w:author="EDF Renewables" w:date="2023-08-23T07:37:00Z">
        <w:r>
          <w:rPr>
            <w:lang w:eastAsia="x-none"/>
          </w:rPr>
          <w:t>5</w:t>
        </w:r>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42B952CA" w14:textId="77777777" w:rsidR="00F570E6" w:rsidRDefault="00F570E6" w:rsidP="00F570E6">
      <w:pPr>
        <w:spacing w:after="240"/>
        <w:ind w:left="720" w:hanging="720"/>
        <w:rPr>
          <w:lang w:eastAsia="x-none"/>
        </w:rPr>
      </w:pPr>
      <w:r>
        <w:rPr>
          <w:lang w:eastAsia="x-none"/>
        </w:rPr>
        <w:t>(</w:t>
      </w:r>
      <w:del w:id="172" w:author="EDF Renewables" w:date="2023-08-23T07:37:00Z">
        <w:r>
          <w:rPr>
            <w:lang w:eastAsia="x-none"/>
          </w:rPr>
          <w:delText>5</w:delText>
        </w:r>
      </w:del>
      <w:ins w:id="173" w:author="EDF Renewables" w:date="2023-08-23T07:37:00Z">
        <w:r>
          <w:rPr>
            <w:lang w:eastAsia="x-none"/>
          </w:rPr>
          <w:t>6</w:t>
        </w:r>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5AA9EC71" w14:textId="77777777" w:rsidR="00F570E6" w:rsidRDefault="00F570E6" w:rsidP="00F570E6">
      <w:pPr>
        <w:pStyle w:val="H3"/>
        <w:ind w:left="0" w:firstLine="0"/>
      </w:pPr>
      <w:bookmarkStart w:id="174" w:name="_Toc477858298"/>
      <w:bookmarkStart w:id="175" w:name="_Toc477858350"/>
      <w:bookmarkStart w:id="176" w:name="_Toc477858370"/>
      <w:bookmarkStart w:id="177" w:name="_Toc477858456"/>
      <w:bookmarkStart w:id="178" w:name="_Toc477858546"/>
      <w:bookmarkStart w:id="179" w:name="_Toc477858575"/>
      <w:bookmarkStart w:id="180" w:name="_Toc477858642"/>
      <w:r>
        <w:lastRenderedPageBreak/>
        <w:t>11.</w:t>
      </w:r>
      <w:r>
        <w:rPr>
          <w:lang w:val="en-US"/>
        </w:rPr>
        <w:t>4</w:t>
      </w:r>
      <w:r>
        <w:t>.1</w:t>
      </w:r>
      <w:r>
        <w:tab/>
        <w:t>Remedial Action Plan Process</w:t>
      </w:r>
      <w:bookmarkEnd w:id="174"/>
      <w:bookmarkEnd w:id="175"/>
      <w:bookmarkEnd w:id="176"/>
      <w:bookmarkEnd w:id="177"/>
      <w:bookmarkEnd w:id="178"/>
      <w:bookmarkEnd w:id="179"/>
      <w:bookmarkEnd w:id="180"/>
    </w:p>
    <w:p w14:paraId="43E09BD1" w14:textId="77777777" w:rsidR="00F570E6" w:rsidRDefault="00F570E6" w:rsidP="00F570E6">
      <w:pPr>
        <w:spacing w:after="240"/>
        <w:ind w:left="720" w:hanging="720"/>
        <w:rPr>
          <w:iCs/>
          <w:snapToGrid w:val="0"/>
        </w:rPr>
      </w:pPr>
      <w:r>
        <w:rPr>
          <w:iCs/>
          <w:snapToGrid w:val="0"/>
        </w:rPr>
        <w:t>(1)</w:t>
      </w:r>
      <w:r>
        <w:rPr>
          <w:iCs/>
          <w:snapToGrid w:val="0"/>
        </w:rPr>
        <w:tab/>
        <w:t>RAPs</w:t>
      </w:r>
      <w:ins w:id="181" w:author="DC Energy 102323" w:date="2023-10-10T18:36:00Z">
        <w:r>
          <w:rPr>
            <w:iCs/>
            <w:snapToGrid w:val="0"/>
          </w:rPr>
          <w:t>, including RAP</w:t>
        </w:r>
      </w:ins>
      <w:ins w:id="182" w:author="DC Energy 102323" w:date="2023-10-10T18:39:00Z">
        <w:r>
          <w:rPr>
            <w:iCs/>
            <w:snapToGrid w:val="0"/>
          </w:rPr>
          <w:t>s</w:t>
        </w:r>
      </w:ins>
      <w:ins w:id="183" w:author="DC Energy 102323" w:date="2023-10-10T18:38:00Z">
        <w:r>
          <w:rPr>
            <w:iCs/>
            <w:snapToGrid w:val="0"/>
          </w:rPr>
          <w:t xml:space="preserve"> to facilitate </w:t>
        </w:r>
      </w:ins>
      <w:ins w:id="184" w:author="DC Energy 102323" w:date="2023-10-10T18:39:00Z">
        <w:r>
          <w:rPr>
            <w:iCs/>
            <w:snapToGrid w:val="0"/>
          </w:rPr>
          <w:t xml:space="preserve">the </w:t>
        </w:r>
      </w:ins>
      <w:ins w:id="185" w:author="DC Energy 102323" w:date="2023-10-10T18:36:00Z">
        <w:r>
          <w:rPr>
            <w:iCs/>
            <w:snapToGrid w:val="0"/>
          </w:rPr>
          <w:t>market use of the ERC</w:t>
        </w:r>
      </w:ins>
      <w:ins w:id="186" w:author="DC Energy 102323" w:date="2023-10-10T18:37:00Z">
        <w:r>
          <w:rPr>
            <w:iCs/>
            <w:snapToGrid w:val="0"/>
          </w:rPr>
          <w:t>OT Transmission Grid</w:t>
        </w:r>
      </w:ins>
      <w:r>
        <w:rPr>
          <w:iCs/>
          <w:snapToGrid w:val="0"/>
        </w:rPr>
        <w:t xml:space="preserve">, may be proposed by any Market Participant or may be developed by ERCOT.  For RAPs submitted by Market Participants not registered as a TSP: </w:t>
      </w:r>
    </w:p>
    <w:p w14:paraId="1AC688EE" w14:textId="77777777" w:rsidR="00F570E6" w:rsidRDefault="00F570E6" w:rsidP="00F570E6">
      <w:pPr>
        <w:pStyle w:val="BodyTextNumbered"/>
        <w:ind w:left="1440"/>
        <w:rPr>
          <w:iCs w:val="0"/>
          <w:szCs w:val="24"/>
        </w:rPr>
      </w:pPr>
      <w:r>
        <w:rPr>
          <w:iCs w:val="0"/>
          <w:szCs w:val="24"/>
        </w:rPr>
        <w:t>(a)</w:t>
      </w:r>
      <w:r>
        <w:rPr>
          <w:iCs w:val="0"/>
          <w:szCs w:val="24"/>
        </w:rPr>
        <w:tab/>
        <w:t>ERCOT shall post RAPs submitted by a Market Participant not registered as a TSP on the Market Information System (MIS) Secure Area as soon as practicable, but no later than five Business Days of receipt.</w:t>
      </w:r>
    </w:p>
    <w:p w14:paraId="4D7FCA6F" w14:textId="77777777" w:rsidR="00F570E6" w:rsidRDefault="00F570E6" w:rsidP="00F570E6">
      <w:pPr>
        <w:pStyle w:val="BodyTextNumbered"/>
        <w:ind w:left="1440"/>
        <w:rPr>
          <w:szCs w:val="24"/>
        </w:rPr>
      </w:pPr>
      <w:r>
        <w:rPr>
          <w:iCs w:val="0"/>
          <w:szCs w:val="24"/>
        </w:rPr>
        <w:t>(b)</w:t>
      </w:r>
      <w:r>
        <w:rPr>
          <w:iCs w:val="0"/>
          <w:szCs w:val="24"/>
        </w:rPr>
        <w:tab/>
        <w:t xml:space="preserve">ERCOT shall provide a </w:t>
      </w:r>
      <w:ins w:id="187" w:author="EDF Renewables 103023" w:date="2023-10-30T11:14:00Z">
        <w:r w:rsidR="00484146">
          <w:rPr>
            <w:iCs w:val="0"/>
            <w:szCs w:val="24"/>
          </w:rPr>
          <w:t>30</w:t>
        </w:r>
      </w:ins>
      <w:ins w:id="188" w:author="DC Energy 102323" w:date="2023-10-23T10:30:00Z">
        <w:del w:id="189" w:author="EDF Renewables 103023" w:date="2023-10-30T11:14:00Z">
          <w:r w:rsidDel="00484146">
            <w:rPr>
              <w:iCs w:val="0"/>
              <w:szCs w:val="24"/>
            </w:rPr>
            <w:delText>45</w:delText>
          </w:r>
        </w:del>
      </w:ins>
      <w:del w:id="190" w:author="DC Energy 102323" w:date="2023-10-10T18:39:00Z">
        <w:r>
          <w:rPr>
            <w:iCs w:val="0"/>
            <w:szCs w:val="24"/>
          </w:rPr>
          <w:delText>five</w:delText>
        </w:r>
      </w:del>
      <w:del w:id="191" w:author="EDF Renewables 103023" w:date="2023-10-30T11:14:00Z">
        <w:r w:rsidDel="00484146">
          <w:rPr>
            <w:iCs w:val="0"/>
            <w:szCs w:val="24"/>
          </w:rPr>
          <w:delText xml:space="preserve"> Business</w:delText>
        </w:r>
      </w:del>
      <w:r>
        <w:rPr>
          <w:iCs w:val="0"/>
          <w:szCs w:val="24"/>
        </w:rPr>
        <w:t xml:space="preserve"> </w:t>
      </w:r>
      <w:del w:id="192" w:author="EDF Renewables 103023" w:date="2023-10-30T11:14:00Z">
        <w:r w:rsidDel="00484146">
          <w:rPr>
            <w:iCs w:val="0"/>
            <w:szCs w:val="24"/>
          </w:rPr>
          <w:delText>D</w:delText>
        </w:r>
      </w:del>
      <w:ins w:id="193" w:author="EDF Renewables 103023" w:date="2023-10-30T11:14:00Z">
        <w:r w:rsidR="00484146">
          <w:rPr>
            <w:iCs w:val="0"/>
            <w:szCs w:val="24"/>
          </w:rPr>
          <w:t>d</w:t>
        </w:r>
      </w:ins>
      <w:r>
        <w:rPr>
          <w:iCs w:val="0"/>
          <w:szCs w:val="24"/>
        </w:rPr>
        <w:t>ay comment period from the date when the proposed RAP under review is posted by ERCOT unless notice of a shorter comment period is provided.</w:t>
      </w:r>
    </w:p>
    <w:p w14:paraId="3A85D21A" w14:textId="77777777" w:rsidR="00F570E6" w:rsidRDefault="00F570E6" w:rsidP="00F570E6">
      <w:pPr>
        <w:pStyle w:val="BodyTextNumbered"/>
        <w:ind w:left="1440"/>
        <w:rPr>
          <w:szCs w:val="24"/>
        </w:rPr>
      </w:pPr>
      <w:r>
        <w:rPr>
          <w:iCs w:val="0"/>
          <w:szCs w:val="24"/>
        </w:rPr>
        <w:t>(c)</w:t>
      </w:r>
      <w:r>
        <w:rPr>
          <w:iCs w:val="0"/>
          <w:szCs w:val="24"/>
        </w:rPr>
        <w:tab/>
        <w:t xml:space="preserve">ERCOT shall consider all comments received within the </w:t>
      </w:r>
      <w:ins w:id="194" w:author="EDF Renewables 103023" w:date="2023-10-30T11:14:00Z">
        <w:r w:rsidR="00484146">
          <w:rPr>
            <w:iCs w:val="0"/>
            <w:szCs w:val="24"/>
          </w:rPr>
          <w:t>30</w:t>
        </w:r>
      </w:ins>
      <w:ins w:id="195" w:author="DC Energy 102323" w:date="2023-10-23T10:31:00Z">
        <w:del w:id="196" w:author="EDF Renewables 103023" w:date="2023-10-30T11:14:00Z">
          <w:r w:rsidDel="00484146">
            <w:rPr>
              <w:iCs w:val="0"/>
              <w:szCs w:val="24"/>
            </w:rPr>
            <w:delText>45</w:delText>
          </w:r>
        </w:del>
      </w:ins>
      <w:del w:id="197" w:author="DC Energy 102323" w:date="2023-10-10T19:34:00Z">
        <w:r>
          <w:rPr>
            <w:iCs w:val="0"/>
            <w:szCs w:val="24"/>
          </w:rPr>
          <w:delText>five</w:delText>
        </w:r>
      </w:del>
      <w:del w:id="198" w:author="EDF Renewables 103023" w:date="2023-10-30T11:14:00Z">
        <w:r w:rsidDel="00484146">
          <w:rPr>
            <w:iCs w:val="0"/>
            <w:szCs w:val="24"/>
          </w:rPr>
          <w:delText xml:space="preserve"> Business</w:delText>
        </w:r>
      </w:del>
      <w:r>
        <w:rPr>
          <w:iCs w:val="0"/>
          <w:szCs w:val="24"/>
        </w:rPr>
        <w:t xml:space="preserve"> </w:t>
      </w:r>
      <w:del w:id="199" w:author="EDF Renewables 103023" w:date="2023-10-30T11:14:00Z">
        <w:r w:rsidDel="00484146">
          <w:rPr>
            <w:iCs w:val="0"/>
            <w:szCs w:val="24"/>
          </w:rPr>
          <w:delText>D</w:delText>
        </w:r>
      </w:del>
      <w:ins w:id="200" w:author="EDF Renewables 103023" w:date="2023-10-30T11:14:00Z">
        <w:r w:rsidR="00484146">
          <w:rPr>
            <w:iCs w:val="0"/>
            <w:szCs w:val="24"/>
          </w:rPr>
          <w:t>d</w:t>
        </w:r>
      </w:ins>
      <w:r>
        <w:rPr>
          <w:iCs w:val="0"/>
          <w:szCs w:val="24"/>
        </w:rPr>
        <w:t xml:space="preserve">ay comment period on the proposed RAP, along with its own evaluation and those of the Transmission Facility owners, and either approve, </w:t>
      </w:r>
      <w:proofErr w:type="gramStart"/>
      <w:r>
        <w:rPr>
          <w:iCs w:val="0"/>
          <w:szCs w:val="24"/>
        </w:rPr>
        <w:t>modify</w:t>
      </w:r>
      <w:proofErr w:type="gramEnd"/>
      <w:r>
        <w:rPr>
          <w:iCs w:val="0"/>
          <w:szCs w:val="24"/>
        </w:rPr>
        <w:t xml:space="preserve"> or reject that proposed RAP.</w:t>
      </w:r>
    </w:p>
    <w:p w14:paraId="3AD9F7C0" w14:textId="77777777" w:rsidR="00F570E6" w:rsidRDefault="00F570E6" w:rsidP="00F570E6">
      <w:pPr>
        <w:pStyle w:val="BodyTextNumbered"/>
        <w:ind w:left="1440"/>
        <w:rPr>
          <w:szCs w:val="24"/>
        </w:rPr>
      </w:pPr>
      <w:r>
        <w:rPr>
          <w:iCs w:val="0"/>
          <w:szCs w:val="24"/>
        </w:rPr>
        <w:t>(d)</w:t>
      </w:r>
      <w:r>
        <w:rPr>
          <w:iCs w:val="0"/>
          <w:szCs w:val="24"/>
        </w:rPr>
        <w:tab/>
      </w:r>
      <w:ins w:id="201" w:author="DC Energy 102323" w:date="2023-10-10T21:48:00Z">
        <w:r>
          <w:rPr>
            <w:iCs w:val="0"/>
            <w:szCs w:val="24"/>
          </w:rPr>
          <w:t xml:space="preserve">When a </w:t>
        </w:r>
      </w:ins>
      <w:del w:id="202" w:author="DC Energy 102323" w:date="2023-10-10T21:48:00Z">
        <w:r>
          <w:rPr>
            <w:iCs w:val="0"/>
            <w:szCs w:val="24"/>
          </w:rPr>
          <w:delText xml:space="preserve">If a </w:delText>
        </w:r>
      </w:del>
      <w:r>
        <w:rPr>
          <w:iCs w:val="0"/>
          <w:szCs w:val="24"/>
        </w:rPr>
        <w:t xml:space="preserve">proposed RAP is </w:t>
      </w:r>
      <w:ins w:id="203" w:author="EDF Renewables 103023" w:date="2023-10-30T11:14:00Z">
        <w:r w:rsidR="00484146">
          <w:rPr>
            <w:iCs w:val="0"/>
            <w:szCs w:val="24"/>
          </w:rPr>
          <w:t xml:space="preserve">accepted, </w:t>
        </w:r>
      </w:ins>
      <w:r>
        <w:rPr>
          <w:iCs w:val="0"/>
          <w:szCs w:val="24"/>
        </w:rPr>
        <w:t>modified</w:t>
      </w:r>
      <w:ins w:id="204" w:author="EDF Renewables 103023" w:date="2023-10-30T11:15:00Z">
        <w:r w:rsidR="00484146">
          <w:rPr>
            <w:iCs w:val="0"/>
            <w:szCs w:val="24"/>
          </w:rPr>
          <w:t>,</w:t>
        </w:r>
      </w:ins>
      <w:r>
        <w:rPr>
          <w:iCs w:val="0"/>
          <w:szCs w:val="24"/>
        </w:rPr>
        <w:t xml:space="preserve"> or rejected, ERCOT shall post an explanation for the </w:t>
      </w:r>
      <w:ins w:id="205" w:author="DC Energy 102323" w:date="2023-10-10T21:49:00Z">
        <w:r>
          <w:rPr>
            <w:iCs w:val="0"/>
            <w:szCs w:val="24"/>
          </w:rPr>
          <w:t>approval</w:t>
        </w:r>
      </w:ins>
      <w:ins w:id="206" w:author="DC Energy 102323" w:date="2023-10-11T08:49:00Z">
        <w:r>
          <w:rPr>
            <w:iCs w:val="0"/>
            <w:szCs w:val="24"/>
          </w:rPr>
          <w:t xml:space="preserve"> or</w:t>
        </w:r>
      </w:ins>
      <w:ins w:id="207" w:author="DC Energy 102323" w:date="2023-10-10T21:49:00Z">
        <w:r>
          <w:rPr>
            <w:iCs w:val="0"/>
            <w:szCs w:val="24"/>
          </w:rPr>
          <w:t xml:space="preserve"> </w:t>
        </w:r>
      </w:ins>
      <w:r>
        <w:rPr>
          <w:iCs w:val="0"/>
          <w:szCs w:val="24"/>
        </w:rPr>
        <w:t>rejection</w:t>
      </w:r>
      <w:ins w:id="208" w:author="DC Energy 102323" w:date="2023-10-23T09:42:00Z">
        <w:r>
          <w:rPr>
            <w:iCs w:val="0"/>
            <w:szCs w:val="24"/>
          </w:rPr>
          <w:t>,</w:t>
        </w:r>
      </w:ins>
      <w:r>
        <w:rPr>
          <w:iCs w:val="0"/>
          <w:szCs w:val="24"/>
        </w:rPr>
        <w:t xml:space="preserve"> or a description of the modification. </w:t>
      </w:r>
      <w:ins w:id="209" w:author="DC Energy 102323" w:date="2023-10-23T09:09:00Z">
        <w:r>
          <w:rPr>
            <w:iCs w:val="0"/>
            <w:szCs w:val="24"/>
          </w:rPr>
          <w:t xml:space="preserve"> </w:t>
        </w:r>
      </w:ins>
      <w:ins w:id="210" w:author="DC Energy 102323" w:date="2023-10-11T08:50:00Z">
        <w:r>
          <w:rPr>
            <w:iCs w:val="0"/>
            <w:szCs w:val="24"/>
          </w:rPr>
          <w:t>If the RAP is approved the posting shall include the start date of the RAP.</w:t>
        </w:r>
      </w:ins>
    </w:p>
    <w:p w14:paraId="57026574" w14:textId="77777777" w:rsidR="00F570E6" w:rsidRDefault="00F570E6" w:rsidP="00F570E6">
      <w:pPr>
        <w:keepNext/>
        <w:spacing w:before="240" w:after="240"/>
        <w:ind w:left="720" w:hanging="720"/>
        <w:outlineLvl w:val="1"/>
        <w:rPr>
          <w:rFonts w:eastAsia="Calibri"/>
          <w:b/>
        </w:rPr>
      </w:pPr>
      <w:r>
        <w:rPr>
          <w:rFonts w:eastAsia="Calibri"/>
          <w:b/>
        </w:rPr>
        <w:t>11.6</w:t>
      </w:r>
      <w:r>
        <w:rPr>
          <w:rFonts w:eastAsia="Calibri"/>
          <w:b/>
        </w:rPr>
        <w:tab/>
        <w:t xml:space="preserve">Pre-Contingency Action Plans </w:t>
      </w:r>
    </w:p>
    <w:p w14:paraId="11FAF1C7" w14:textId="77777777" w:rsidR="00F570E6" w:rsidRDefault="00F570E6" w:rsidP="00F570E6">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631A2294" w14:textId="77777777" w:rsidR="00F570E6" w:rsidRDefault="00F570E6" w:rsidP="00F570E6">
      <w:pPr>
        <w:spacing w:after="240"/>
        <w:ind w:left="720" w:hanging="720"/>
        <w:rPr>
          <w:rFonts w:eastAsia="Calibri"/>
          <w:iCs/>
          <w:snapToGrid w:val="0"/>
        </w:rPr>
      </w:pPr>
      <w:r>
        <w:rPr>
          <w:rFonts w:eastAsia="Calibri"/>
          <w:iCs/>
          <w:snapToGrid w:val="0"/>
        </w:rPr>
        <w:t>(2)</w:t>
      </w:r>
      <w:r>
        <w:rPr>
          <w:rFonts w:eastAsia="Calibri"/>
          <w:iCs/>
          <w:snapToGrid w:val="0"/>
        </w:rPr>
        <w:tab/>
        <w:t>A PCAP may be proposed by any Market Participant, and be approved by ERCOT and the Transmission Operator (TO) included in the PCAP prior to implementation.  PCAPs must:</w:t>
      </w:r>
    </w:p>
    <w:p w14:paraId="7CAD65F2" w14:textId="77777777" w:rsidR="00F570E6" w:rsidRDefault="00F570E6" w:rsidP="00F570E6">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232D017B" w14:textId="77777777" w:rsidR="00F570E6" w:rsidRDefault="00F570E6" w:rsidP="00F570E6">
      <w:pPr>
        <w:spacing w:after="240"/>
        <w:ind w:left="1440" w:hanging="720"/>
        <w:rPr>
          <w:rFonts w:eastAsia="Calibri"/>
          <w:snapToGrid w:val="0"/>
        </w:rPr>
      </w:pPr>
      <w:r>
        <w:rPr>
          <w:rFonts w:eastAsia="Calibri"/>
          <w:snapToGrid w:val="0"/>
        </w:rPr>
        <w:t>(b)</w:t>
      </w:r>
      <w:r>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109E9C3C" w14:textId="77777777" w:rsidR="00F570E6" w:rsidRDefault="00F570E6" w:rsidP="00F570E6">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2FDC6764" w14:textId="77777777" w:rsidR="00F570E6" w:rsidRDefault="00F570E6" w:rsidP="00F570E6">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357726A5" w14:textId="77777777" w:rsidR="00F570E6" w:rsidRDefault="00F570E6" w:rsidP="00F570E6">
      <w:pPr>
        <w:spacing w:after="240"/>
        <w:ind w:left="1440" w:hanging="720"/>
        <w:rPr>
          <w:rFonts w:eastAsia="Calibri"/>
          <w:snapToGrid w:val="0"/>
        </w:rPr>
      </w:pPr>
      <w:r>
        <w:rPr>
          <w:rFonts w:eastAsia="Calibri"/>
          <w:snapToGrid w:val="0"/>
        </w:rPr>
        <w:lastRenderedPageBreak/>
        <w:t>(e)</w:t>
      </w:r>
      <w:r>
        <w:rPr>
          <w:rFonts w:eastAsia="Calibri"/>
          <w:snapToGrid w:val="0"/>
        </w:rPr>
        <w:tab/>
        <w:t>Be executed by TOs; and</w:t>
      </w:r>
    </w:p>
    <w:p w14:paraId="37124E13" w14:textId="77777777" w:rsidR="00F570E6" w:rsidRDefault="00F570E6" w:rsidP="00F570E6">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544A0957" w14:textId="77777777" w:rsidR="00F570E6" w:rsidRDefault="00F570E6" w:rsidP="00F570E6">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375531A9" w14:textId="77777777" w:rsidR="00F570E6" w:rsidRDefault="00F570E6" w:rsidP="00F570E6">
      <w:pPr>
        <w:spacing w:after="240"/>
        <w:ind w:left="720" w:hanging="720"/>
        <w:rPr>
          <w:rFonts w:eastAsia="Calibri"/>
          <w:iCs/>
          <w:snapToGrid w:val="0"/>
        </w:rPr>
      </w:pPr>
      <w:r>
        <w:rPr>
          <w:rFonts w:eastAsia="Calibri"/>
          <w:iCs/>
          <w:snapToGrid w:val="0"/>
        </w:rPr>
        <w:t>(4)</w:t>
      </w:r>
      <w:r>
        <w:rPr>
          <w:rFonts w:eastAsia="Calibri"/>
          <w:iCs/>
          <w:snapToGrid w:val="0"/>
        </w:rPr>
        <w:tab/>
        <w:t>All proposed, approved, amended, and removed PCAPs shall be managed in accordance with paragraph (</w:t>
      </w:r>
      <w:del w:id="211" w:author="EDF Renewables" w:date="2023-08-23T07:40:00Z">
        <w:r>
          <w:rPr>
            <w:rFonts w:eastAsia="Calibri"/>
            <w:iCs/>
            <w:snapToGrid w:val="0"/>
          </w:rPr>
          <w:delText>4</w:delText>
        </w:r>
      </w:del>
      <w:ins w:id="212" w:author="EDF Renewables" w:date="2023-08-23T07:40:00Z">
        <w:del w:id="213" w:author="EDF Renewables 103023" w:date="2023-10-30T11:44:00Z">
          <w:r w:rsidDel="00427DC6">
            <w:rPr>
              <w:rFonts w:eastAsia="Calibri"/>
              <w:iCs/>
              <w:snapToGrid w:val="0"/>
            </w:rPr>
            <w:delText>6</w:delText>
          </w:r>
        </w:del>
      </w:ins>
      <w:ins w:id="214" w:author="EDF Renewables 103023" w:date="2023-10-30T11:45:00Z">
        <w:r w:rsidR="00427DC6">
          <w:rPr>
            <w:rFonts w:eastAsia="Calibri"/>
            <w:iCs/>
            <w:snapToGrid w:val="0"/>
          </w:rPr>
          <w:t>5</w:t>
        </w:r>
      </w:ins>
      <w:r>
        <w:rPr>
          <w:rFonts w:eastAsia="Calibri"/>
          <w:iCs/>
          <w:snapToGrid w:val="0"/>
        </w:rPr>
        <w:t>) of Section 11.1, Introduction.</w:t>
      </w:r>
    </w:p>
    <w:p w14:paraId="5A5EFF2D" w14:textId="77777777" w:rsidR="00F570E6" w:rsidRDefault="00F570E6" w:rsidP="00F570E6">
      <w:pPr>
        <w:spacing w:after="240"/>
        <w:ind w:left="720" w:hanging="720"/>
        <w:rPr>
          <w:rFonts w:eastAsia="Calibri"/>
          <w:snapToGrid w:val="0"/>
          <w:szCs w:val="22"/>
        </w:rPr>
      </w:pPr>
      <w:bookmarkStart w:id="215" w:name="_Toc477858459"/>
      <w:bookmarkStart w:id="216" w:name="_Toc477858549"/>
      <w:bookmarkStart w:id="217" w:name="_Toc477858578"/>
      <w:r>
        <w:rPr>
          <w:rFonts w:eastAsia="Calibri"/>
          <w:snapToGrid w:val="0"/>
          <w:szCs w:val="22"/>
        </w:rPr>
        <w:t>(5)</w:t>
      </w:r>
      <w:r>
        <w:rPr>
          <w:rFonts w:eastAsia="Calibri"/>
          <w:snapToGrid w:val="0"/>
          <w:szCs w:val="22"/>
        </w:rPr>
        <w:tab/>
        <w:t>ERCOT may limit the quantity of PCAPs that are used.</w:t>
      </w:r>
      <w:bookmarkEnd w:id="215"/>
      <w:bookmarkEnd w:id="216"/>
      <w:bookmarkEnd w:id="217"/>
    </w:p>
    <w:p w14:paraId="097058F0" w14:textId="77777777" w:rsidR="00F570E6" w:rsidRDefault="00F570E6" w:rsidP="00F570E6">
      <w:pPr>
        <w:keepNext/>
        <w:tabs>
          <w:tab w:val="left" w:pos="900"/>
        </w:tabs>
        <w:spacing w:before="240" w:after="240"/>
        <w:ind w:left="907" w:hanging="907"/>
        <w:outlineLvl w:val="1"/>
        <w:rPr>
          <w:ins w:id="218" w:author="EDF Renewables" w:date="2023-08-23T07:42:00Z"/>
          <w:rFonts w:eastAsia="Calibri"/>
          <w:b/>
        </w:rPr>
      </w:pPr>
      <w:ins w:id="219" w:author="EDF Renewables" w:date="2023-08-23T07:42:00Z">
        <w:r>
          <w:rPr>
            <w:rFonts w:eastAsia="Calibri"/>
            <w:b/>
          </w:rPr>
          <w:t>11.</w:t>
        </w:r>
      </w:ins>
      <w:ins w:id="220" w:author="EDF Renewables" w:date="2023-08-23T07:48:00Z">
        <w:r>
          <w:rPr>
            <w:rFonts w:eastAsia="Calibri"/>
            <w:b/>
          </w:rPr>
          <w:t>8</w:t>
        </w:r>
      </w:ins>
      <w:ins w:id="221" w:author="EDF Renewables" w:date="2023-08-23T07:42:00Z">
        <w:r>
          <w:rPr>
            <w:rFonts w:eastAsia="Calibri"/>
            <w:b/>
          </w:rPr>
          <w:tab/>
          <w:t>Extended Action Plans</w:t>
        </w:r>
      </w:ins>
      <w:ins w:id="222" w:author="EDF Renewables" w:date="2023-08-28T14:25:00Z">
        <w:r>
          <w:rPr>
            <w:rFonts w:eastAsia="Calibri"/>
            <w:b/>
          </w:rPr>
          <w:t xml:space="preserve"> (EAPs)</w:t>
        </w:r>
      </w:ins>
      <w:ins w:id="223" w:author="DC Energy 102323" w:date="2023-10-10T15:21:00Z">
        <w:r>
          <w:rPr>
            <w:rFonts w:eastAsia="Calibri"/>
            <w:b/>
          </w:rPr>
          <w:t xml:space="preserve"> </w:t>
        </w:r>
      </w:ins>
      <w:ins w:id="224" w:author="EDF Renewables" w:date="2023-08-23T07:42:00Z">
        <w:r>
          <w:rPr>
            <w:rFonts w:eastAsia="Calibri"/>
            <w:b/>
          </w:rPr>
          <w:t xml:space="preserve"> </w:t>
        </w:r>
      </w:ins>
    </w:p>
    <w:p w14:paraId="36109EC5" w14:textId="67ADF0A5" w:rsidR="00F570E6" w:rsidRDefault="00F570E6" w:rsidP="00F570E6">
      <w:pPr>
        <w:ind w:left="720" w:hanging="720"/>
        <w:rPr>
          <w:ins w:id="225" w:author="EDF Renewables" w:date="2023-08-23T07:52:00Z"/>
          <w:rFonts w:eastAsia="Calibri"/>
          <w:iCs/>
          <w:snapToGrid w:val="0"/>
        </w:rPr>
      </w:pPr>
      <w:ins w:id="226" w:author="EDF Renewables" w:date="2023-08-23T07:42:00Z">
        <w:r>
          <w:rPr>
            <w:rFonts w:eastAsia="Calibri"/>
            <w:iCs/>
            <w:snapToGrid w:val="0"/>
          </w:rPr>
          <w:t>(1)</w:t>
        </w:r>
        <w:r>
          <w:rPr>
            <w:rFonts w:eastAsia="Calibri"/>
            <w:iCs/>
            <w:snapToGrid w:val="0"/>
          </w:rPr>
          <w:tab/>
        </w:r>
      </w:ins>
      <w:ins w:id="227" w:author="EDF Renewables" w:date="2023-08-23T07:48:00Z">
        <w:r>
          <w:rPr>
            <w:rFonts w:eastAsia="Calibri"/>
            <w:iCs/>
            <w:snapToGrid w:val="0"/>
          </w:rPr>
          <w:t xml:space="preserve">An </w:t>
        </w:r>
      </w:ins>
      <w:ins w:id="228" w:author="EDF Renewables" w:date="2023-08-28T14:27:00Z">
        <w:r>
          <w:rPr>
            <w:rFonts w:eastAsia="Calibri"/>
            <w:iCs/>
            <w:snapToGrid w:val="0"/>
          </w:rPr>
          <w:t>Extended Action Plan (</w:t>
        </w:r>
      </w:ins>
      <w:ins w:id="229" w:author="EDF Renewables" w:date="2023-08-23T07:48:00Z">
        <w:r>
          <w:rPr>
            <w:rFonts w:eastAsia="Calibri"/>
            <w:iCs/>
            <w:snapToGrid w:val="0"/>
          </w:rPr>
          <w:t>EAP</w:t>
        </w:r>
      </w:ins>
      <w:ins w:id="230" w:author="EDF Renewables" w:date="2023-08-28T14:27:00Z">
        <w:r>
          <w:rPr>
            <w:rFonts w:eastAsia="Calibri"/>
            <w:iCs/>
            <w:snapToGrid w:val="0"/>
          </w:rPr>
          <w:t>)</w:t>
        </w:r>
      </w:ins>
      <w:ins w:id="231" w:author="EDF Renewables" w:date="2023-08-23T07:48:00Z">
        <w:r>
          <w:rPr>
            <w:rFonts w:eastAsia="Calibri"/>
            <w:iCs/>
            <w:snapToGrid w:val="0"/>
          </w:rPr>
          <w:t xml:space="preserve"> may be proposed by any</w:t>
        </w:r>
      </w:ins>
      <w:ins w:id="232" w:author="EDF Renewables" w:date="2023-08-23T07:49:00Z">
        <w:r>
          <w:rPr>
            <w:rFonts w:eastAsia="Calibri"/>
            <w:iCs/>
            <w:snapToGrid w:val="0"/>
          </w:rPr>
          <w:t xml:space="preserve"> Market Participant or developed by ERCOT</w:t>
        </w:r>
      </w:ins>
      <w:ins w:id="233" w:author="EDF Renewables" w:date="2023-08-31T07:49:00Z">
        <w:r>
          <w:rPr>
            <w:rFonts w:eastAsia="Calibri"/>
            <w:iCs/>
            <w:snapToGrid w:val="0"/>
          </w:rPr>
          <w:t>,</w:t>
        </w:r>
      </w:ins>
      <w:ins w:id="234" w:author="EDF Renewables" w:date="2023-08-23T07:49:00Z">
        <w:r>
          <w:rPr>
            <w:rFonts w:eastAsia="Calibri"/>
            <w:iCs/>
            <w:snapToGrid w:val="0"/>
          </w:rPr>
          <w:t xml:space="preserve"> and </w:t>
        </w:r>
      </w:ins>
      <w:ins w:id="235" w:author="EDF Renewables" w:date="2023-08-23T08:33:00Z">
        <w:r>
          <w:rPr>
            <w:rFonts w:eastAsia="Calibri"/>
            <w:iCs/>
            <w:snapToGrid w:val="0"/>
          </w:rPr>
          <w:t xml:space="preserve">must </w:t>
        </w:r>
      </w:ins>
      <w:ins w:id="236" w:author="EDF Renewables" w:date="2023-08-23T07:49:00Z">
        <w:r>
          <w:rPr>
            <w:rFonts w:eastAsia="Calibri"/>
            <w:iCs/>
            <w:snapToGrid w:val="0"/>
          </w:rPr>
          <w:t xml:space="preserve">be approved </w:t>
        </w:r>
      </w:ins>
      <w:ins w:id="237" w:author="EDF Renewables" w:date="2023-08-30T12:02:00Z">
        <w:r>
          <w:rPr>
            <w:rFonts w:eastAsia="Calibri"/>
            <w:iCs/>
            <w:snapToGrid w:val="0"/>
          </w:rPr>
          <w:t xml:space="preserve">prior to implementation </w:t>
        </w:r>
      </w:ins>
      <w:ins w:id="238" w:author="EDF Renewables" w:date="2023-08-23T07:49:00Z">
        <w:r>
          <w:rPr>
            <w:rFonts w:eastAsia="Calibri"/>
            <w:iCs/>
            <w:snapToGrid w:val="0"/>
          </w:rPr>
          <w:t xml:space="preserve">by ERCOT, </w:t>
        </w:r>
      </w:ins>
      <w:ins w:id="239" w:author="EDF Renewables" w:date="2023-08-30T12:02:00Z">
        <w:r>
          <w:rPr>
            <w:rFonts w:eastAsia="Calibri"/>
            <w:iCs/>
            <w:snapToGrid w:val="0"/>
          </w:rPr>
          <w:t xml:space="preserve">the Transmission Operators (TOs) </w:t>
        </w:r>
      </w:ins>
      <w:ins w:id="240" w:author="EDF Renewables 103023" w:date="2023-10-30T15:44:00Z">
        <w:r w:rsidR="00DC3288">
          <w:rPr>
            <w:rFonts w:eastAsia="Calibri"/>
            <w:iCs/>
            <w:snapToGrid w:val="0"/>
          </w:rPr>
          <w:t>that</w:t>
        </w:r>
      </w:ins>
      <w:ins w:id="241" w:author="EDF Renewables 103023" w:date="2023-10-30T11:16:00Z">
        <w:r w:rsidR="00484146">
          <w:rPr>
            <w:rFonts w:eastAsia="Calibri"/>
            <w:iCs/>
            <w:snapToGrid w:val="0"/>
          </w:rPr>
          <w:t xml:space="preserve"> operate the affected equipment</w:t>
        </w:r>
      </w:ins>
      <w:ins w:id="242" w:author="EDF Renewables" w:date="2023-08-30T12:02:00Z">
        <w:del w:id="243" w:author="EDF Renewables 103023" w:date="2023-10-30T11:16:00Z">
          <w:r w:rsidDel="00484146">
            <w:rPr>
              <w:rFonts w:eastAsia="Calibri"/>
              <w:iCs/>
              <w:snapToGrid w:val="0"/>
            </w:rPr>
            <w:delText xml:space="preserve">included in the </w:delText>
          </w:r>
        </w:del>
      </w:ins>
      <w:ins w:id="244" w:author="EDF Renewables" w:date="2023-08-30T12:03:00Z">
        <w:del w:id="245" w:author="EDF Renewables 103023" w:date="2023-10-30T11:16:00Z">
          <w:r w:rsidDel="00484146">
            <w:rPr>
              <w:rFonts w:eastAsia="Calibri"/>
              <w:iCs/>
              <w:snapToGrid w:val="0"/>
            </w:rPr>
            <w:delText>EAP</w:delText>
          </w:r>
        </w:del>
        <w:r>
          <w:rPr>
            <w:rFonts w:eastAsia="Calibri"/>
            <w:iCs/>
            <w:snapToGrid w:val="0"/>
          </w:rPr>
          <w:t xml:space="preserve">, and </w:t>
        </w:r>
      </w:ins>
      <w:ins w:id="246" w:author="EDF Renewables 103023" w:date="2023-10-30T15:44:00Z">
        <w:r w:rsidR="00DC3288">
          <w:rPr>
            <w:rFonts w:eastAsia="Calibri"/>
            <w:iCs/>
            <w:snapToGrid w:val="0"/>
          </w:rPr>
          <w:t>Resource Entities</w:t>
        </w:r>
      </w:ins>
      <w:ins w:id="247" w:author="EDF Renewables 103023" w:date="2023-10-30T15:45:00Z">
        <w:r w:rsidR="00DC3288">
          <w:rPr>
            <w:rFonts w:eastAsia="Calibri"/>
            <w:iCs/>
            <w:snapToGrid w:val="0"/>
          </w:rPr>
          <w:t xml:space="preserve"> that are </w:t>
        </w:r>
      </w:ins>
      <w:ins w:id="248" w:author="EDF Renewables" w:date="2023-08-23T08:33:00Z">
        <w:r>
          <w:rPr>
            <w:rFonts w:eastAsia="Calibri"/>
            <w:iCs/>
            <w:snapToGrid w:val="0"/>
          </w:rPr>
          <w:t>directly</w:t>
        </w:r>
      </w:ins>
      <w:ins w:id="249" w:author="EDF Renewables" w:date="2023-08-30T12:03:00Z">
        <w:r>
          <w:rPr>
            <w:rFonts w:eastAsia="Calibri"/>
            <w:iCs/>
            <w:snapToGrid w:val="0"/>
          </w:rPr>
          <w:t xml:space="preserve"> </w:t>
        </w:r>
      </w:ins>
      <w:ins w:id="250" w:author="EDF Renewables 103023" w:date="2023-10-30T15:45:00Z">
        <w:r w:rsidR="00DC3288">
          <w:rPr>
            <w:rFonts w:eastAsia="Calibri"/>
            <w:iCs/>
            <w:snapToGrid w:val="0"/>
          </w:rPr>
          <w:t xml:space="preserve">impacted </w:t>
        </w:r>
      </w:ins>
      <w:ins w:id="251" w:author="EDF Renewables" w:date="2023-08-30T12:03:00Z">
        <w:r>
          <w:rPr>
            <w:rFonts w:eastAsia="Calibri"/>
            <w:iCs/>
            <w:snapToGrid w:val="0"/>
          </w:rPr>
          <w:t>operationally</w:t>
        </w:r>
      </w:ins>
      <w:ins w:id="252" w:author="EDF Renewables" w:date="2023-08-23T08:33:00Z">
        <w:del w:id="253" w:author="EDF Renewables 103023" w:date="2023-10-30T15:46:00Z">
          <w:r w:rsidDel="00DC3288">
            <w:rPr>
              <w:rFonts w:eastAsia="Calibri"/>
              <w:iCs/>
              <w:snapToGrid w:val="0"/>
            </w:rPr>
            <w:delText xml:space="preserve"> impacted</w:delText>
          </w:r>
        </w:del>
      </w:ins>
      <w:ins w:id="254" w:author="EDF Renewables" w:date="2023-08-23T08:34:00Z">
        <w:del w:id="255" w:author="EDF Renewables 103023" w:date="2023-10-30T15:46:00Z">
          <w:r w:rsidDel="00DC3288">
            <w:rPr>
              <w:rFonts w:eastAsia="Calibri"/>
              <w:iCs/>
              <w:snapToGrid w:val="0"/>
            </w:rPr>
            <w:delText xml:space="preserve"> </w:delText>
          </w:r>
        </w:del>
      </w:ins>
      <w:ins w:id="256" w:author="EDF Renewables" w:date="2023-08-23T07:49:00Z">
        <w:del w:id="257" w:author="EDF Renewables 103023" w:date="2023-10-30T15:46:00Z">
          <w:r w:rsidDel="00DC3288">
            <w:rPr>
              <w:rFonts w:eastAsia="Calibri"/>
              <w:iCs/>
              <w:snapToGrid w:val="0"/>
            </w:rPr>
            <w:delText>Resource Entities</w:delText>
          </w:r>
        </w:del>
      </w:ins>
      <w:ins w:id="258" w:author="EDF Renewables" w:date="2023-08-30T12:03:00Z">
        <w:r>
          <w:rPr>
            <w:rFonts w:eastAsia="Calibri"/>
            <w:iCs/>
            <w:snapToGrid w:val="0"/>
          </w:rPr>
          <w:t>.</w:t>
        </w:r>
      </w:ins>
      <w:ins w:id="259" w:author="EDF Renewables" w:date="2023-08-23T07:50:00Z">
        <w:r>
          <w:rPr>
            <w:rFonts w:eastAsia="Calibri"/>
            <w:iCs/>
            <w:snapToGrid w:val="0"/>
          </w:rPr>
          <w:t xml:space="preserve"> </w:t>
        </w:r>
      </w:ins>
      <w:ins w:id="260" w:author="EDF Renewables" w:date="2023-08-28T14:25:00Z">
        <w:r>
          <w:rPr>
            <w:rFonts w:eastAsia="Calibri"/>
            <w:iCs/>
            <w:snapToGrid w:val="0"/>
          </w:rPr>
          <w:t xml:space="preserve"> </w:t>
        </w:r>
      </w:ins>
      <w:ins w:id="261" w:author="EDF Renewables" w:date="2023-08-30T12:06:00Z">
        <w:r>
          <w:rPr>
            <w:rFonts w:eastAsia="Calibri"/>
            <w:iCs/>
            <w:snapToGrid w:val="0"/>
          </w:rPr>
          <w:t xml:space="preserve">Impacts resulting from market clearing processes shall not constitute a direct operational impact under this section.  </w:t>
        </w:r>
      </w:ins>
      <w:ins w:id="262" w:author="EDF Renewables" w:date="2023-08-23T07:50:00Z">
        <w:r>
          <w:rPr>
            <w:rFonts w:eastAsia="Calibri"/>
            <w:iCs/>
            <w:snapToGrid w:val="0"/>
          </w:rPr>
          <w:t xml:space="preserve">EAPs must: </w:t>
        </w:r>
      </w:ins>
    </w:p>
    <w:p w14:paraId="36A7AC28" w14:textId="77777777" w:rsidR="00F570E6" w:rsidRDefault="00F570E6" w:rsidP="00F570E6">
      <w:pPr>
        <w:ind w:left="720" w:hanging="720"/>
        <w:rPr>
          <w:ins w:id="263" w:author="EDF Renewables" w:date="2023-08-23T07:51:00Z"/>
          <w:rFonts w:eastAsia="Calibri"/>
          <w:iCs/>
          <w:snapToGrid w:val="0"/>
        </w:rPr>
      </w:pPr>
    </w:p>
    <w:p w14:paraId="59844409" w14:textId="31195CC7" w:rsidR="00F570E6" w:rsidRDefault="00F570E6" w:rsidP="00F570E6">
      <w:pPr>
        <w:spacing w:after="240"/>
        <w:ind w:left="1440" w:hanging="720"/>
        <w:rPr>
          <w:ins w:id="264" w:author="EDF Renewables" w:date="2023-08-23T07:51:00Z"/>
          <w:rFonts w:eastAsia="Calibri"/>
          <w:snapToGrid w:val="0"/>
        </w:rPr>
      </w:pPr>
      <w:ins w:id="265" w:author="EDF Renewables" w:date="2023-08-23T07:51:00Z">
        <w:r>
          <w:rPr>
            <w:rFonts w:eastAsia="Calibri"/>
            <w:snapToGrid w:val="0"/>
          </w:rPr>
          <w:t>(a)</w:t>
        </w:r>
        <w:r>
          <w:rPr>
            <w:rFonts w:eastAsia="Calibri"/>
            <w:snapToGrid w:val="0"/>
          </w:rPr>
          <w:tab/>
          <w:t xml:space="preserve">Be </w:t>
        </w:r>
      </w:ins>
      <w:ins w:id="266" w:author="EDF Renewables 103023" w:date="2023-10-30T11:19:00Z">
        <w:r w:rsidR="00484146">
          <w:rPr>
            <w:rFonts w:eastAsia="Calibri"/>
            <w:snapToGrid w:val="0"/>
          </w:rPr>
          <w:t>accepted as</w:t>
        </w:r>
      </w:ins>
      <w:ins w:id="267" w:author="EDF Renewables 103023" w:date="2023-10-30T11:17:00Z">
        <w:r w:rsidR="00484146">
          <w:rPr>
            <w:rFonts w:eastAsia="Calibri"/>
            <w:snapToGrid w:val="0"/>
          </w:rPr>
          <w:t xml:space="preserve"> </w:t>
        </w:r>
      </w:ins>
      <w:ins w:id="268" w:author="EDF Renewables 103023" w:date="2023-10-30T11:18:00Z">
        <w:r w:rsidR="00484146">
          <w:rPr>
            <w:rFonts w:eastAsia="Calibri"/>
            <w:snapToGrid w:val="0"/>
          </w:rPr>
          <w:t xml:space="preserve">feasible by </w:t>
        </w:r>
      </w:ins>
      <w:ins w:id="269" w:author="EDF Renewables" w:date="2023-08-23T07:51:00Z">
        <w:del w:id="270" w:author="EDF Renewables 103023" w:date="2023-10-30T11:19:00Z">
          <w:r w:rsidDel="00484146">
            <w:rPr>
              <w:rFonts w:eastAsia="Calibri"/>
              <w:snapToGrid w:val="0"/>
            </w:rPr>
            <w:delText xml:space="preserve">coordinated with </w:delText>
          </w:r>
        </w:del>
        <w:r>
          <w:rPr>
            <w:rFonts w:eastAsia="Calibri"/>
            <w:snapToGrid w:val="0"/>
          </w:rPr>
          <w:t>the</w:t>
        </w:r>
      </w:ins>
      <w:ins w:id="271" w:author="EDF Renewables" w:date="2023-08-23T07:52:00Z">
        <w:r>
          <w:rPr>
            <w:rFonts w:eastAsia="Calibri"/>
            <w:snapToGrid w:val="0"/>
          </w:rPr>
          <w:t xml:space="preserve"> Resource Entities and</w:t>
        </w:r>
      </w:ins>
      <w:ins w:id="272" w:author="EDF Renewables" w:date="2023-08-23T07:51:00Z">
        <w:r>
          <w:rPr>
            <w:rFonts w:eastAsia="Calibri"/>
            <w:snapToGrid w:val="0"/>
          </w:rPr>
          <w:t xml:space="preserve"> TOs </w:t>
        </w:r>
      </w:ins>
      <w:ins w:id="273" w:author="EDF Renewables 103023" w:date="2023-10-30T15:48:00Z">
        <w:r w:rsidR="00DC3288">
          <w:rPr>
            <w:rFonts w:eastAsia="Calibri"/>
            <w:snapToGrid w:val="0"/>
          </w:rPr>
          <w:t xml:space="preserve">that are </w:t>
        </w:r>
      </w:ins>
      <w:ins w:id="274" w:author="EDF Renewables 103023" w:date="2023-10-30T11:19:00Z">
        <w:r w:rsidR="00484146">
          <w:rPr>
            <w:rFonts w:eastAsia="Calibri"/>
            <w:snapToGrid w:val="0"/>
          </w:rPr>
          <w:t xml:space="preserve">directly impacted </w:t>
        </w:r>
      </w:ins>
      <w:ins w:id="275" w:author="EDF Renewables 103023" w:date="2023-10-30T15:48:00Z">
        <w:r w:rsidR="00DC3288">
          <w:rPr>
            <w:rFonts w:eastAsia="Calibri"/>
            <w:snapToGrid w:val="0"/>
          </w:rPr>
          <w:t xml:space="preserve">operationally </w:t>
        </w:r>
      </w:ins>
      <w:ins w:id="276" w:author="EDF Renewables 103023" w:date="2023-10-30T11:19:00Z">
        <w:r w:rsidR="00484146">
          <w:rPr>
            <w:rFonts w:eastAsia="Calibri"/>
            <w:snapToGrid w:val="0"/>
          </w:rPr>
          <w:t>by</w:t>
        </w:r>
      </w:ins>
      <w:ins w:id="277" w:author="EDF Renewables" w:date="2023-08-23T07:51:00Z">
        <w:del w:id="278" w:author="EDF Renewables 103023" w:date="2023-10-30T11:19:00Z">
          <w:r w:rsidDel="00484146">
            <w:rPr>
              <w:rFonts w:eastAsia="Calibri"/>
              <w:snapToGrid w:val="0"/>
            </w:rPr>
            <w:delText>included in</w:delText>
          </w:r>
        </w:del>
        <w:r>
          <w:rPr>
            <w:rFonts w:eastAsia="Calibri"/>
            <w:snapToGrid w:val="0"/>
          </w:rPr>
          <w:t xml:space="preserve"> the </w:t>
        </w:r>
      </w:ins>
      <w:ins w:id="279" w:author="EDF Renewables" w:date="2023-08-23T07:52:00Z">
        <w:r>
          <w:rPr>
            <w:rFonts w:eastAsia="Calibri"/>
            <w:snapToGrid w:val="0"/>
          </w:rPr>
          <w:t>E</w:t>
        </w:r>
      </w:ins>
      <w:ins w:id="280" w:author="EDF Renewables" w:date="2023-08-23T07:51:00Z">
        <w:r>
          <w:rPr>
            <w:rFonts w:eastAsia="Calibri"/>
            <w:snapToGrid w:val="0"/>
          </w:rPr>
          <w:t>AP;</w:t>
        </w:r>
      </w:ins>
    </w:p>
    <w:p w14:paraId="4232EE60" w14:textId="77777777" w:rsidR="00F570E6" w:rsidRDefault="00F570E6" w:rsidP="00F570E6">
      <w:pPr>
        <w:ind w:left="1440" w:hanging="720"/>
        <w:rPr>
          <w:ins w:id="281" w:author="EDF Renewables" w:date="2023-08-23T07:54:00Z"/>
          <w:rFonts w:eastAsia="Calibri"/>
          <w:snapToGrid w:val="0"/>
        </w:rPr>
      </w:pPr>
      <w:ins w:id="282" w:author="EDF Renewables" w:date="2023-08-23T07:51:00Z">
        <w:r>
          <w:rPr>
            <w:rFonts w:eastAsia="Calibri"/>
            <w:snapToGrid w:val="0"/>
          </w:rPr>
          <w:t>(b)</w:t>
        </w:r>
        <w:r>
          <w:rPr>
            <w:rFonts w:eastAsia="Calibri"/>
            <w:snapToGrid w:val="0"/>
          </w:rPr>
          <w:tab/>
        </w:r>
      </w:ins>
      <w:ins w:id="283" w:author="EDF Renewables" w:date="2023-08-23T07:52:00Z">
        <w:r>
          <w:rPr>
            <w:rFonts w:eastAsia="Calibri"/>
            <w:snapToGrid w:val="0"/>
          </w:rPr>
          <w:t>Be l</w:t>
        </w:r>
      </w:ins>
      <w:ins w:id="284" w:author="EDF Renewables" w:date="2023-08-23T07:51:00Z">
        <w:r>
          <w:rPr>
            <w:rFonts w:eastAsia="Calibri"/>
            <w:snapToGrid w:val="0"/>
          </w:rPr>
          <w:t>imit</w:t>
        </w:r>
      </w:ins>
      <w:ins w:id="285" w:author="EDF Renewables" w:date="2023-08-23T07:52:00Z">
        <w:r>
          <w:rPr>
            <w:rFonts w:eastAsia="Calibri"/>
            <w:snapToGrid w:val="0"/>
          </w:rPr>
          <w:t>ed in use to the time required to evaluate, approve, and construct replacement Transmission Facilities until such</w:t>
        </w:r>
      </w:ins>
      <w:ins w:id="286" w:author="EDF Renewables" w:date="2023-08-31T09:14:00Z">
        <w:r>
          <w:rPr>
            <w:rFonts w:eastAsia="Calibri"/>
            <w:snapToGrid w:val="0"/>
          </w:rPr>
          <w:t xml:space="preserve"> Transmission</w:t>
        </w:r>
      </w:ins>
      <w:ins w:id="287" w:author="EDF Renewables" w:date="2023-08-23T07:52:00Z">
        <w:r>
          <w:rPr>
            <w:rFonts w:eastAsia="Calibri"/>
            <w:snapToGrid w:val="0"/>
          </w:rPr>
          <w:t xml:space="preserve"> Facilities are placed in</w:t>
        </w:r>
      </w:ins>
      <w:ins w:id="288" w:author="EDF Renewables" w:date="2023-08-23T07:53:00Z">
        <w:r>
          <w:rPr>
            <w:rFonts w:eastAsia="Calibri"/>
            <w:snapToGrid w:val="0"/>
          </w:rPr>
          <w:t xml:space="preserve">-service, or the EAP is no longer needed. </w:t>
        </w:r>
      </w:ins>
      <w:ins w:id="289" w:author="EDF Renewables" w:date="2023-08-31T07:53:00Z">
        <w:r>
          <w:rPr>
            <w:rFonts w:eastAsia="Calibri"/>
            <w:snapToGrid w:val="0"/>
          </w:rPr>
          <w:t xml:space="preserve"> I</w:t>
        </w:r>
      </w:ins>
      <w:ins w:id="290" w:author="EDF Renewables" w:date="2023-08-23T07:53:00Z">
        <w:r>
          <w:rPr>
            <w:rFonts w:eastAsia="Calibri"/>
            <w:snapToGrid w:val="0"/>
          </w:rPr>
          <w:t>n cases where the EAP mitigates temporary congestion</w:t>
        </w:r>
      </w:ins>
      <w:ins w:id="291" w:author="EDF Renewables" w:date="2023-08-23T08:34:00Z">
        <w:r>
          <w:rPr>
            <w:rFonts w:eastAsia="Calibri"/>
            <w:snapToGrid w:val="0"/>
          </w:rPr>
          <w:t>,</w:t>
        </w:r>
      </w:ins>
      <w:ins w:id="292" w:author="EDF Renewables" w:date="2023-08-23T07:53:00Z">
        <w:r>
          <w:rPr>
            <w:rFonts w:eastAsia="Calibri"/>
            <w:snapToGrid w:val="0"/>
          </w:rPr>
          <w:t xml:space="preserve"> the use of an EAP may be limited to the duration of the temporary congestion, or until the EAP is no long</w:t>
        </w:r>
      </w:ins>
      <w:ins w:id="293" w:author="EDF Renewables" w:date="2023-08-23T07:54:00Z">
        <w:r>
          <w:rPr>
            <w:rFonts w:eastAsia="Calibri"/>
            <w:snapToGrid w:val="0"/>
          </w:rPr>
          <w:t>er needed;</w:t>
        </w:r>
      </w:ins>
    </w:p>
    <w:p w14:paraId="36EFC24D" w14:textId="77777777" w:rsidR="00F570E6" w:rsidRDefault="00F570E6" w:rsidP="00F570E6">
      <w:pPr>
        <w:ind w:left="1440" w:hanging="720"/>
        <w:rPr>
          <w:ins w:id="294" w:author="EDF Renewables" w:date="2023-08-23T07:54:00Z"/>
          <w:rFonts w:eastAsia="Calibri"/>
          <w:snapToGrid w:val="0"/>
        </w:rPr>
      </w:pPr>
    </w:p>
    <w:p w14:paraId="26FDCD41" w14:textId="77777777" w:rsidR="00F570E6" w:rsidRDefault="00F570E6" w:rsidP="00F570E6">
      <w:pPr>
        <w:spacing w:after="240"/>
        <w:ind w:left="1440" w:hanging="720"/>
        <w:rPr>
          <w:ins w:id="295" w:author="EDF Renewables" w:date="2023-08-23T07:54:00Z"/>
          <w:rFonts w:eastAsia="Calibri"/>
          <w:snapToGrid w:val="0"/>
        </w:rPr>
      </w:pPr>
      <w:ins w:id="296"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71B802D0" w14:textId="77777777" w:rsidR="00F570E6" w:rsidRDefault="00F570E6" w:rsidP="00F570E6">
      <w:pPr>
        <w:spacing w:after="240"/>
        <w:ind w:left="1440" w:hanging="720"/>
        <w:rPr>
          <w:ins w:id="297" w:author="EDF Renewables" w:date="2023-08-23T07:54:00Z"/>
          <w:rFonts w:eastAsia="Calibri"/>
          <w:snapToGrid w:val="0"/>
        </w:rPr>
      </w:pPr>
      <w:ins w:id="298" w:author="EDF Renewables" w:date="2023-08-23T07:54:00Z">
        <w:r>
          <w:rPr>
            <w:rFonts w:eastAsia="Calibri"/>
            <w:snapToGrid w:val="0"/>
          </w:rPr>
          <w:t>(d)</w:t>
        </w:r>
        <w:r>
          <w:rPr>
            <w:rFonts w:eastAsia="Calibri"/>
            <w:snapToGrid w:val="0"/>
          </w:rPr>
          <w:tab/>
          <w:t xml:space="preserve">Clearly define and document TO actions; </w:t>
        </w:r>
      </w:ins>
    </w:p>
    <w:p w14:paraId="3B50DB5A" w14:textId="77777777" w:rsidR="00F570E6" w:rsidRDefault="00F570E6" w:rsidP="00F570E6">
      <w:pPr>
        <w:spacing w:after="240"/>
        <w:ind w:left="1440" w:hanging="720"/>
        <w:rPr>
          <w:ins w:id="299" w:author="EDF Renewables" w:date="2023-08-23T07:54:00Z"/>
          <w:rFonts w:eastAsia="Calibri"/>
          <w:snapToGrid w:val="0"/>
        </w:rPr>
      </w:pPr>
      <w:ins w:id="300" w:author="EDF Renewables" w:date="2023-08-23T07:54:00Z">
        <w:r>
          <w:rPr>
            <w:rFonts w:eastAsia="Calibri"/>
            <w:snapToGrid w:val="0"/>
          </w:rPr>
          <w:t>(e)</w:t>
        </w:r>
        <w:r>
          <w:rPr>
            <w:rFonts w:eastAsia="Calibri"/>
            <w:snapToGrid w:val="0"/>
          </w:rPr>
          <w:tab/>
          <w:t xml:space="preserve">Be executed by TOs; </w:t>
        </w:r>
      </w:ins>
      <w:ins w:id="301" w:author="EDF Renewables" w:date="2023-08-23T07:55:00Z">
        <w:r>
          <w:rPr>
            <w:rFonts w:eastAsia="Calibri"/>
            <w:snapToGrid w:val="0"/>
          </w:rPr>
          <w:t>and</w:t>
        </w:r>
      </w:ins>
    </w:p>
    <w:p w14:paraId="27FBD3DA" w14:textId="77777777" w:rsidR="00F570E6" w:rsidRDefault="00F570E6" w:rsidP="00F570E6">
      <w:pPr>
        <w:ind w:left="1440" w:hanging="720"/>
        <w:rPr>
          <w:ins w:id="302" w:author="EDF Renewables" w:date="2023-08-23T08:35:00Z"/>
          <w:rFonts w:eastAsia="Calibri"/>
          <w:snapToGrid w:val="0"/>
        </w:rPr>
      </w:pPr>
      <w:ins w:id="303" w:author="EDF Renewables" w:date="2023-08-23T07:54:00Z">
        <w:r>
          <w:rPr>
            <w:rFonts w:eastAsia="Calibri"/>
            <w:snapToGrid w:val="0"/>
          </w:rPr>
          <w:t>(f)</w:t>
        </w:r>
        <w:r>
          <w:rPr>
            <w:rFonts w:eastAsia="Calibri"/>
            <w:snapToGrid w:val="0"/>
          </w:rPr>
          <w:tab/>
        </w:r>
      </w:ins>
      <w:ins w:id="304" w:author="EDF Renewables" w:date="2023-08-23T07:55:00Z">
        <w:r>
          <w:rPr>
            <w:rFonts w:eastAsia="Calibri"/>
            <w:snapToGrid w:val="0"/>
          </w:rPr>
          <w:t>Not include generation re-</w:t>
        </w:r>
      </w:ins>
      <w:ins w:id="305" w:author="EDF Renewables" w:date="2023-08-28T14:41:00Z">
        <w:r>
          <w:rPr>
            <w:rFonts w:eastAsia="Calibri"/>
            <w:snapToGrid w:val="0"/>
          </w:rPr>
          <w:t>D</w:t>
        </w:r>
      </w:ins>
      <w:ins w:id="306" w:author="EDF Renewables" w:date="2023-08-23T07:55:00Z">
        <w:r>
          <w:rPr>
            <w:rFonts w:eastAsia="Calibri"/>
            <w:snapToGrid w:val="0"/>
          </w:rPr>
          <w:t xml:space="preserve">ispatch or </w:t>
        </w:r>
      </w:ins>
      <w:ins w:id="307" w:author="EDF Renewables" w:date="2023-08-28T14:32:00Z">
        <w:r>
          <w:rPr>
            <w:rFonts w:eastAsia="Calibri"/>
            <w:snapToGrid w:val="0"/>
          </w:rPr>
          <w:t>L</w:t>
        </w:r>
      </w:ins>
      <w:ins w:id="308" w:author="EDF Renewables" w:date="2023-08-23T07:55:00Z">
        <w:r>
          <w:rPr>
            <w:rFonts w:eastAsia="Calibri"/>
            <w:snapToGrid w:val="0"/>
          </w:rPr>
          <w:t>oad shed.</w:t>
        </w:r>
      </w:ins>
    </w:p>
    <w:p w14:paraId="02FB28F7" w14:textId="77777777" w:rsidR="00F570E6" w:rsidRDefault="00F570E6" w:rsidP="00F570E6">
      <w:pPr>
        <w:ind w:left="1440" w:hanging="720"/>
        <w:rPr>
          <w:ins w:id="309" w:author="EDF Renewables" w:date="2023-08-23T08:35:00Z"/>
          <w:rFonts w:eastAsia="Calibri"/>
          <w:snapToGrid w:val="0"/>
        </w:rPr>
      </w:pPr>
    </w:p>
    <w:p w14:paraId="785F4C3E" w14:textId="77777777" w:rsidR="00F570E6" w:rsidRDefault="00F570E6" w:rsidP="00F570E6">
      <w:pPr>
        <w:pStyle w:val="ListParagraph"/>
        <w:ind w:hanging="720"/>
        <w:rPr>
          <w:ins w:id="310" w:author="EDF Renewables" w:date="2023-08-23T08:35:00Z"/>
          <w:color w:val="000000"/>
        </w:rPr>
      </w:pPr>
      <w:ins w:id="311" w:author="EDF Renewables" w:date="2023-08-23T08:35:00Z">
        <w:r>
          <w:rPr>
            <w:color w:val="000000"/>
          </w:rPr>
          <w:t>(2)</w:t>
        </w:r>
        <w:r>
          <w:rPr>
            <w:color w:val="000000"/>
          </w:rPr>
          <w:tab/>
          <w:t xml:space="preserve">Prior to approving an EAP proposal to facilitate the market use of the ERCOT Transmission Grid, ERCOT </w:t>
        </w:r>
        <w:del w:id="312" w:author="EDF Renewables 103023" w:date="2023-10-30T11:20:00Z">
          <w:r w:rsidDel="00484146">
            <w:rPr>
              <w:color w:val="000000"/>
            </w:rPr>
            <w:delText xml:space="preserve">and the impacted Resource Entities and TOs </w:delText>
          </w:r>
        </w:del>
        <w:r>
          <w:rPr>
            <w:color w:val="000000"/>
          </w:rPr>
          <w:t>must verify that the EAP:</w:t>
        </w:r>
      </w:ins>
    </w:p>
    <w:p w14:paraId="7AFCCF6C" w14:textId="77777777" w:rsidR="00F570E6" w:rsidRDefault="00F570E6" w:rsidP="00F570E6">
      <w:pPr>
        <w:pStyle w:val="ListParagraph"/>
        <w:ind w:left="0"/>
        <w:rPr>
          <w:ins w:id="313" w:author="EDF Renewables" w:date="2023-08-23T08:35:00Z"/>
          <w:color w:val="000000"/>
        </w:rPr>
      </w:pPr>
    </w:p>
    <w:p w14:paraId="4FAE5E8A" w14:textId="77777777" w:rsidR="00F570E6" w:rsidRDefault="00F570E6" w:rsidP="00F570E6">
      <w:pPr>
        <w:pStyle w:val="ListParagraph"/>
        <w:numPr>
          <w:ilvl w:val="0"/>
          <w:numId w:val="3"/>
        </w:numPr>
        <w:rPr>
          <w:ins w:id="314" w:author="EDF Renewables" w:date="2023-08-23T08:35:00Z"/>
          <w:color w:val="000000"/>
        </w:rPr>
      </w:pPr>
      <w:ins w:id="315" w:author="EDF Renewables" w:date="2023-08-23T08:35:00Z">
        <w:r>
          <w:rPr>
            <w:color w:val="000000"/>
          </w:rPr>
          <w:t xml:space="preserve">Meets all of the criteria in </w:t>
        </w:r>
      </w:ins>
      <w:ins w:id="316" w:author="EDF Renewables" w:date="2023-08-28T14:34:00Z">
        <w:r>
          <w:rPr>
            <w:color w:val="000000"/>
          </w:rPr>
          <w:t xml:space="preserve">paragraph </w:t>
        </w:r>
      </w:ins>
      <w:ins w:id="317" w:author="EDF Renewables" w:date="2023-08-23T08:35:00Z">
        <w:r>
          <w:rPr>
            <w:color w:val="000000"/>
          </w:rPr>
          <w:t>(1) above;</w:t>
        </w:r>
      </w:ins>
    </w:p>
    <w:p w14:paraId="6F6DBB28" w14:textId="77777777" w:rsidR="00F570E6" w:rsidRDefault="00F570E6" w:rsidP="00F570E6">
      <w:pPr>
        <w:pStyle w:val="ListParagraph"/>
        <w:ind w:left="1440"/>
        <w:rPr>
          <w:ins w:id="318" w:author="EDF Renewables" w:date="2023-08-23T08:35:00Z"/>
          <w:color w:val="000000"/>
        </w:rPr>
      </w:pPr>
    </w:p>
    <w:p w14:paraId="5FB1E45E" w14:textId="77777777" w:rsidR="00F570E6" w:rsidRDefault="00F570E6" w:rsidP="00F570E6">
      <w:pPr>
        <w:pStyle w:val="ListParagraph"/>
        <w:numPr>
          <w:ilvl w:val="0"/>
          <w:numId w:val="3"/>
        </w:numPr>
        <w:rPr>
          <w:ins w:id="319" w:author="EDF Renewables" w:date="2023-08-23T08:35:00Z"/>
          <w:color w:val="000000"/>
        </w:rPr>
      </w:pPr>
      <w:ins w:id="320" w:author="EDF Renewables" w:date="2023-08-23T08:35:00Z">
        <w:r>
          <w:rPr>
            <w:color w:val="000000"/>
          </w:rPr>
          <w:t xml:space="preserve">Does not result in radial </w:t>
        </w:r>
      </w:ins>
      <w:ins w:id="321" w:author="EDF Renewables" w:date="2023-08-28T14:34:00Z">
        <w:r>
          <w:rPr>
            <w:color w:val="000000"/>
          </w:rPr>
          <w:t>L</w:t>
        </w:r>
      </w:ins>
      <w:ins w:id="322" w:author="EDF Renewables" w:date="2023-08-23T08:35:00Z">
        <w:r>
          <w:rPr>
            <w:color w:val="000000"/>
          </w:rPr>
          <w:t>oad;</w:t>
        </w:r>
      </w:ins>
    </w:p>
    <w:p w14:paraId="4692C749" w14:textId="77777777" w:rsidR="00F570E6" w:rsidRDefault="00F570E6" w:rsidP="00F570E6">
      <w:pPr>
        <w:pStyle w:val="ListParagraph"/>
        <w:ind w:left="0"/>
        <w:rPr>
          <w:ins w:id="323" w:author="EDF Renewables" w:date="2023-08-23T08:35:00Z"/>
        </w:rPr>
      </w:pPr>
    </w:p>
    <w:p w14:paraId="07F40CE5" w14:textId="77777777" w:rsidR="00F570E6" w:rsidRDefault="00F570E6" w:rsidP="00F570E6">
      <w:pPr>
        <w:pStyle w:val="ListParagraph"/>
        <w:numPr>
          <w:ilvl w:val="0"/>
          <w:numId w:val="3"/>
        </w:numPr>
        <w:rPr>
          <w:ins w:id="324" w:author="EDF Renewables" w:date="2023-08-23T08:35:00Z"/>
        </w:rPr>
      </w:pPr>
      <w:ins w:id="325" w:author="EDF Renewables" w:date="2023-08-23T08:35:00Z">
        <w:r>
          <w:t>Does not create new binding thermal constraints or voltage violations, or increase flow on any existing binding constraint by more than 1%;</w:t>
        </w:r>
      </w:ins>
    </w:p>
    <w:p w14:paraId="389F6AB5" w14:textId="77777777" w:rsidR="00F570E6" w:rsidRDefault="00F570E6" w:rsidP="00F570E6">
      <w:pPr>
        <w:pStyle w:val="ListParagraph"/>
        <w:ind w:left="0"/>
        <w:rPr>
          <w:ins w:id="326" w:author="EDF Renewables" w:date="2023-08-23T08:35:00Z"/>
        </w:rPr>
      </w:pPr>
    </w:p>
    <w:p w14:paraId="56CD8076" w14:textId="77777777" w:rsidR="00F570E6" w:rsidRDefault="00F570E6" w:rsidP="00F570E6">
      <w:pPr>
        <w:pStyle w:val="ListParagraph"/>
        <w:numPr>
          <w:ilvl w:val="0"/>
          <w:numId w:val="3"/>
        </w:numPr>
        <w:rPr>
          <w:ins w:id="327" w:author="EDF Renewables" w:date="2023-08-23T08:35:00Z"/>
        </w:rPr>
      </w:pPr>
      <w:ins w:id="328" w:author="EDF Renewables" w:date="2023-08-23T08:35:00Z">
        <w:r>
          <w:t>Does not negatively impact any Generic Transmission Constraints (GTC</w:t>
        </w:r>
      </w:ins>
      <w:ins w:id="329" w:author="EDF Renewables" w:date="2023-08-28T14:35:00Z">
        <w:r>
          <w:t>s</w:t>
        </w:r>
      </w:ins>
      <w:ins w:id="330" w:author="EDF Renewables" w:date="2023-08-23T08:35:00Z">
        <w:r>
          <w:t xml:space="preserve">), decrease Generic </w:t>
        </w:r>
      </w:ins>
      <w:ins w:id="331" w:author="EDF Renewables" w:date="2023-08-28T14:35:00Z">
        <w:r>
          <w:t>Transmission</w:t>
        </w:r>
      </w:ins>
      <w:ins w:id="332" w:author="EDF Renewables" w:date="2023-08-23T08:35:00Z">
        <w:r>
          <w:t xml:space="preserve"> Limits (GTL</w:t>
        </w:r>
      </w:ins>
      <w:ins w:id="333" w:author="EDF Renewables" w:date="2023-08-28T14:35:00Z">
        <w:r>
          <w:t>s</w:t>
        </w:r>
      </w:ins>
      <w:ins w:id="334" w:author="EDF Renewables" w:date="2023-08-23T08:35:00Z">
        <w:r>
          <w:t>), or create new instability situations;</w:t>
        </w:r>
      </w:ins>
    </w:p>
    <w:p w14:paraId="24C61F7D" w14:textId="77777777" w:rsidR="00F570E6" w:rsidRDefault="00F570E6" w:rsidP="00F570E6">
      <w:pPr>
        <w:pStyle w:val="ListParagraph"/>
        <w:ind w:left="1440"/>
        <w:rPr>
          <w:ins w:id="335" w:author="EDF Renewables" w:date="2023-08-23T08:35:00Z"/>
        </w:rPr>
      </w:pPr>
    </w:p>
    <w:p w14:paraId="5FB2B21C" w14:textId="77777777" w:rsidR="00F570E6" w:rsidRDefault="00F570E6" w:rsidP="00F570E6">
      <w:pPr>
        <w:pStyle w:val="ListParagraph"/>
        <w:numPr>
          <w:ilvl w:val="0"/>
          <w:numId w:val="3"/>
        </w:numPr>
        <w:rPr>
          <w:ins w:id="336" w:author="EDF Renewables" w:date="2023-08-23T08:35:00Z"/>
        </w:rPr>
      </w:pPr>
      <w:ins w:id="337" w:author="EDF Renewables" w:date="2023-08-23T08:35:00Z">
        <w:r>
          <w:t>Has not been previously rejected, unless there have been major changes to the system configuration or EAP proposal;</w:t>
        </w:r>
      </w:ins>
    </w:p>
    <w:p w14:paraId="6567C2BF" w14:textId="77777777" w:rsidR="00F570E6" w:rsidRDefault="00F570E6" w:rsidP="00F570E6">
      <w:pPr>
        <w:pStyle w:val="ListParagraph"/>
        <w:ind w:left="0"/>
        <w:rPr>
          <w:ins w:id="338" w:author="EDF Renewables" w:date="2023-08-23T08:35:00Z"/>
        </w:rPr>
      </w:pPr>
    </w:p>
    <w:p w14:paraId="58A70CC6" w14:textId="77777777" w:rsidR="00F570E6" w:rsidRDefault="00F570E6" w:rsidP="00F570E6">
      <w:pPr>
        <w:spacing w:after="240"/>
        <w:ind w:left="1440" w:hanging="720"/>
        <w:rPr>
          <w:ins w:id="339" w:author="EDF Renewables" w:date="2023-08-23T08:35:00Z"/>
        </w:rPr>
      </w:pPr>
      <w:ins w:id="340" w:author="EDF Renewables" w:date="2023-08-23T08:35:00Z">
        <w:r>
          <w:t>(f)</w:t>
        </w:r>
        <w:r>
          <w:tab/>
          <w:t xml:space="preserve">Provides more than $1 million savings to total production cost </w:t>
        </w:r>
      </w:ins>
      <w:ins w:id="341" w:author="EDF Renewables" w:date="2023-08-30T12:07:00Z">
        <w:r>
          <w:t>or</w:t>
        </w:r>
      </w:ins>
      <w:ins w:id="342" w:author="EDF Renewables" w:date="2023-08-23T08:35:00Z">
        <w:r>
          <w:t xml:space="preserve"> total congestion cost with the EAP action in place </w:t>
        </w:r>
      </w:ins>
      <w:ins w:id="343" w:author="EDF Renewables" w:date="2023-08-31T09:15:00Z">
        <w:r>
          <w:t>compared</w:t>
        </w:r>
      </w:ins>
      <w:ins w:id="344" w:author="EDF Renewables" w:date="2023-08-29T14:05:00Z">
        <w:r>
          <w:t xml:space="preserve"> to </w:t>
        </w:r>
      </w:ins>
      <w:ins w:id="345" w:author="EDF Renewables" w:date="2023-08-23T08:35:00Z">
        <w:r>
          <w:t>generation re-</w:t>
        </w:r>
      </w:ins>
      <w:ins w:id="346" w:author="EDF Renewables" w:date="2023-08-28T14:41:00Z">
        <w:r>
          <w:t>D</w:t>
        </w:r>
      </w:ins>
      <w:ins w:id="347" w:author="EDF Renewables" w:date="2023-08-23T08:35:00Z">
        <w:r>
          <w:t xml:space="preserve">ispatch alone. </w:t>
        </w:r>
      </w:ins>
      <w:ins w:id="348" w:author="EDF Renewables" w:date="2023-08-28T14:37:00Z">
        <w:r>
          <w:t xml:space="preserve"> </w:t>
        </w:r>
      </w:ins>
      <w:ins w:id="349" w:author="EDF Renewables" w:date="2023-08-23T08:35:00Z">
        <w:r>
          <w:t xml:space="preserve">This can be established either </w:t>
        </w:r>
      </w:ins>
      <w:ins w:id="350" w:author="EDF Renewables" w:date="2023-08-31T07:59:00Z">
        <w:r>
          <w:t xml:space="preserve">by </w:t>
        </w:r>
      </w:ins>
      <w:ins w:id="351" w:author="EDF Renewables" w:date="2023-08-23T08:35:00Z">
        <w:r>
          <w:t>using annual production cost model simulation or other methods acceptable to ERCOT;</w:t>
        </w:r>
      </w:ins>
    </w:p>
    <w:p w14:paraId="1BA1FDA5" w14:textId="77777777" w:rsidR="00F570E6" w:rsidRDefault="00F570E6" w:rsidP="00F570E6">
      <w:pPr>
        <w:spacing w:after="240"/>
        <w:ind w:left="1440" w:hanging="720"/>
        <w:rPr>
          <w:ins w:id="352" w:author="EDF Renewables" w:date="2023-08-23T08:35:00Z"/>
        </w:rPr>
      </w:pPr>
      <w:ins w:id="353" w:author="EDF Renewables" w:date="2023-08-23T08:35:00Z">
        <w:r>
          <w:t>(g)</w:t>
        </w:r>
        <w:r>
          <w:tab/>
          <w:t xml:space="preserve">Limits the action to changing the normal status of </w:t>
        </w:r>
      </w:ins>
      <w:ins w:id="354" w:author="EDF Renewables 103023" w:date="2023-10-30T11:20:00Z">
        <w:r w:rsidR="00484146">
          <w:t>circuit breakers</w:t>
        </w:r>
      </w:ins>
      <w:ins w:id="355" w:author="EDF Renewables" w:date="2023-08-23T08:35:00Z">
        <w:del w:id="356" w:author="EDF Renewables 103023" w:date="2023-10-30T11:20:00Z">
          <w:r w:rsidDel="00484146">
            <w:delText>transmission equipment</w:delText>
          </w:r>
        </w:del>
        <w:r>
          <w:t xml:space="preserve"> at up to two substations;</w:t>
        </w:r>
      </w:ins>
    </w:p>
    <w:p w14:paraId="308C6421" w14:textId="77777777" w:rsidR="00F570E6" w:rsidRDefault="00F570E6" w:rsidP="00F570E6">
      <w:pPr>
        <w:spacing w:after="240"/>
        <w:ind w:left="1440" w:hanging="720"/>
        <w:rPr>
          <w:ins w:id="357" w:author="EDF Renewables" w:date="2023-08-23T08:35:00Z"/>
        </w:rPr>
      </w:pPr>
      <w:ins w:id="358" w:author="EDF Renewables" w:date="2023-08-23T08:35:00Z">
        <w:r>
          <w:t>(h)</w:t>
        </w:r>
        <w:r>
          <w:tab/>
          <w:t>If applicable, is limited to a post-contingency generation trip of no more than ERCOT frequency bias; and</w:t>
        </w:r>
      </w:ins>
    </w:p>
    <w:p w14:paraId="14EA20E1" w14:textId="77777777" w:rsidR="00F570E6" w:rsidRDefault="00F570E6" w:rsidP="00F570E6">
      <w:pPr>
        <w:spacing w:after="240"/>
        <w:ind w:left="1440" w:hanging="720"/>
        <w:rPr>
          <w:ins w:id="359" w:author="EDF Renewables" w:date="2023-08-23T08:35:00Z"/>
        </w:rPr>
      </w:pPr>
      <w:ins w:id="360" w:author="EDF Renewables" w:date="2023-08-23T08:35:00Z">
        <w:r>
          <w:t>(</w:t>
        </w:r>
        <w:proofErr w:type="spellStart"/>
        <w:r>
          <w:t>i</w:t>
        </w:r>
        <w:proofErr w:type="spellEnd"/>
        <w:r>
          <w:t>)</w:t>
        </w:r>
        <w:r>
          <w:tab/>
          <w:t xml:space="preserve">Does not impact the ability of a Resource to meet its minimum deliverability criteria described in </w:t>
        </w:r>
      </w:ins>
      <w:ins w:id="361" w:author="EDF Renewables" w:date="2023-08-28T14:46:00Z">
        <w:r>
          <w:t>Planning Guide S</w:t>
        </w:r>
      </w:ins>
      <w:ins w:id="362" w:author="EDF Renewables" w:date="2023-08-23T08:35:00Z">
        <w:r>
          <w:t>ection 4.1.1.7</w:t>
        </w:r>
      </w:ins>
      <w:ins w:id="363" w:author="EDF Renewables" w:date="2023-08-28T14:46:00Z">
        <w:r>
          <w:t xml:space="preserve">, </w:t>
        </w:r>
      </w:ins>
      <w:ins w:id="364" w:author="EDF Renewables" w:date="2023-08-28T14:47:00Z">
        <w:r>
          <w:t>Minim</w:t>
        </w:r>
        <w:del w:id="365" w:author="ERCOT Market Rules" w:date="2023-10-23T10:35:00Z">
          <w:r>
            <w:delText>i</w:delText>
          </w:r>
        </w:del>
      </w:ins>
      <w:ins w:id="366" w:author="ERCOT Market Rules" w:date="2023-10-23T10:35:00Z">
        <w:r>
          <w:t>u</w:t>
        </w:r>
      </w:ins>
      <w:ins w:id="367" w:author="EDF Renewables" w:date="2023-08-28T14:47:00Z">
        <w:r>
          <w:t>m Deliverability Criteria</w:t>
        </w:r>
      </w:ins>
      <w:ins w:id="368" w:author="EDF Renewables" w:date="2023-08-23T08:35:00Z">
        <w:r>
          <w:t>.</w:t>
        </w:r>
      </w:ins>
    </w:p>
    <w:p w14:paraId="74FC17E0" w14:textId="77777777" w:rsidR="00F570E6" w:rsidRDefault="00F570E6" w:rsidP="00F570E6">
      <w:pPr>
        <w:spacing w:after="240"/>
        <w:ind w:left="720" w:hanging="720"/>
        <w:rPr>
          <w:ins w:id="369" w:author="EDF Renewables" w:date="2023-08-23T08:35:00Z"/>
          <w:iCs/>
          <w:snapToGrid w:val="0"/>
        </w:rPr>
      </w:pPr>
      <w:ins w:id="370" w:author="EDF Renewables" w:date="2023-08-23T08:35:00Z">
        <w:r>
          <w:rPr>
            <w:iCs/>
            <w:snapToGrid w:val="0"/>
          </w:rPr>
          <w:t>(3)</w:t>
        </w:r>
        <w:r>
          <w:rPr>
            <w:iCs/>
            <w:snapToGrid w:val="0"/>
          </w:rPr>
          <w:tab/>
          <w:t xml:space="preserve">An approved EAP may be executed </w:t>
        </w:r>
        <w:del w:id="371" w:author="EDF Renewables 103023" w:date="2023-10-30T11:21:00Z">
          <w:r w:rsidDel="00484146">
            <w:rPr>
              <w:iCs/>
              <w:snapToGrid w:val="0"/>
            </w:rPr>
            <w:delText xml:space="preserve">immediately prior to a contingency </w:delText>
          </w:r>
        </w:del>
        <w:r>
          <w:rPr>
            <w:iCs/>
            <w:snapToGrid w:val="0"/>
          </w:rPr>
          <w:t xml:space="preserve">by the TO </w:t>
        </w:r>
      </w:ins>
      <w:ins w:id="372" w:author="EDF Renewables 103023" w:date="2023-10-30T11:21:00Z">
        <w:r w:rsidR="00F24266">
          <w:rPr>
            <w:iCs/>
            <w:snapToGrid w:val="0"/>
          </w:rPr>
          <w:t>in coordination with</w:t>
        </w:r>
      </w:ins>
      <w:ins w:id="373" w:author="EDF Renewables" w:date="2023-08-23T08:35:00Z">
        <w:del w:id="374" w:author="EDF Renewables 103023" w:date="2023-10-30T11:21:00Z">
          <w:r w:rsidDel="00F24266">
            <w:rPr>
              <w:iCs/>
              <w:snapToGrid w:val="0"/>
            </w:rPr>
            <w:delText>without instruction by</w:delText>
          </w:r>
        </w:del>
        <w:r>
          <w:rPr>
            <w:iCs/>
            <w:snapToGrid w:val="0"/>
          </w:rPr>
          <w:t xml:space="preserve"> ERCOT, </w:t>
        </w:r>
      </w:ins>
      <w:ins w:id="375" w:author="EDF Renewables 103023" w:date="2023-10-30T11:21:00Z">
        <w:r w:rsidR="00F24266">
          <w:rPr>
            <w:iCs/>
            <w:snapToGrid w:val="0"/>
          </w:rPr>
          <w:t>on the effective date of the EAP</w:t>
        </w:r>
      </w:ins>
      <w:ins w:id="376" w:author="EDF Renewables" w:date="2023-08-23T08:35:00Z">
        <w:del w:id="377" w:author="EDF Renewables 103023" w:date="2023-10-30T11:21:00Z">
          <w:r w:rsidDel="00F24266">
            <w:rPr>
              <w:iCs/>
              <w:snapToGrid w:val="0"/>
            </w:rPr>
            <w:delText>or shall be executed upon direction by ERCOT</w:delText>
          </w:r>
        </w:del>
        <w:r>
          <w:rPr>
            <w:iCs/>
            <w:snapToGrid w:val="0"/>
          </w:rPr>
          <w:t>.</w:t>
        </w:r>
      </w:ins>
    </w:p>
    <w:p w14:paraId="062CD8CD" w14:textId="77777777" w:rsidR="00F570E6" w:rsidRDefault="00F570E6" w:rsidP="00F570E6">
      <w:pPr>
        <w:spacing w:after="240"/>
        <w:ind w:left="720" w:hanging="720"/>
        <w:rPr>
          <w:ins w:id="378" w:author="EDF Renewables" w:date="2023-08-23T08:35:00Z"/>
          <w:iCs/>
          <w:snapToGrid w:val="0"/>
        </w:rPr>
      </w:pPr>
      <w:ins w:id="379" w:author="EDF Renewables" w:date="2023-08-23T08:35:00Z">
        <w:r>
          <w:rPr>
            <w:iCs/>
            <w:snapToGrid w:val="0"/>
          </w:rPr>
          <w:t>(4)</w:t>
        </w:r>
        <w:r>
          <w:rPr>
            <w:iCs/>
            <w:snapToGrid w:val="0"/>
          </w:rPr>
          <w:tab/>
          <w:t>All proposed, approved, amended, and removed EAPs shall be managed in accordance with paragraph (6) of Section 11.1, Introduction.</w:t>
        </w:r>
      </w:ins>
    </w:p>
    <w:p w14:paraId="0185DDA9" w14:textId="77777777" w:rsidR="00F570E6" w:rsidRDefault="00F570E6" w:rsidP="00F570E6">
      <w:pPr>
        <w:rPr>
          <w:ins w:id="380" w:author="EDF Renewables" w:date="2023-08-23T08:35:00Z"/>
          <w:snapToGrid w:val="0"/>
        </w:rPr>
      </w:pPr>
      <w:ins w:id="381" w:author="EDF Renewables" w:date="2023-08-23T08:35:00Z">
        <w:r>
          <w:rPr>
            <w:snapToGrid w:val="0"/>
          </w:rPr>
          <w:t>(5)</w:t>
        </w:r>
        <w:r>
          <w:rPr>
            <w:snapToGrid w:val="0"/>
          </w:rPr>
          <w:tab/>
          <w:t>ERCOT may limit the quantity of EAPs that are used.</w:t>
        </w:r>
      </w:ins>
    </w:p>
    <w:p w14:paraId="07953DD1" w14:textId="77777777" w:rsidR="00F570E6" w:rsidRDefault="00F570E6" w:rsidP="00F570E6">
      <w:pPr>
        <w:rPr>
          <w:ins w:id="382" w:author="EDF Renewables" w:date="2023-08-23T08:35:00Z"/>
          <w:snapToGrid w:val="0"/>
        </w:rPr>
      </w:pPr>
    </w:p>
    <w:p w14:paraId="03712EDB" w14:textId="77777777" w:rsidR="00F570E6" w:rsidRDefault="00F570E6" w:rsidP="00F570E6">
      <w:pPr>
        <w:ind w:left="720" w:hanging="720"/>
        <w:rPr>
          <w:ins w:id="383" w:author="EDF Renewables 103023" w:date="2023-10-30T11:23:00Z"/>
          <w:snapToGrid w:val="0"/>
        </w:rPr>
      </w:pPr>
      <w:ins w:id="384" w:author="EDF Renewables" w:date="2023-08-23T08:35:00Z">
        <w:r>
          <w:rPr>
            <w:snapToGrid w:val="0"/>
          </w:rPr>
          <w:t>(6)</w:t>
        </w:r>
        <w:r>
          <w:rPr>
            <w:snapToGrid w:val="0"/>
          </w:rPr>
          <w:tab/>
          <w:t>ERCOT may reject proposals that fail to practicably assess impact to operations and reliability.</w:t>
        </w:r>
      </w:ins>
    </w:p>
    <w:p w14:paraId="281F41D1" w14:textId="77777777" w:rsidR="00F24266" w:rsidRDefault="00F24266" w:rsidP="00F570E6">
      <w:pPr>
        <w:ind w:left="720" w:hanging="720"/>
        <w:rPr>
          <w:ins w:id="385" w:author="EDF Renewables 103023" w:date="2023-10-30T11:22:00Z"/>
          <w:snapToGrid w:val="0"/>
        </w:rPr>
      </w:pPr>
    </w:p>
    <w:p w14:paraId="522CBE3D" w14:textId="51735582" w:rsidR="00F24266" w:rsidRPr="00F24266" w:rsidRDefault="00F24266" w:rsidP="00F24266">
      <w:pPr>
        <w:ind w:left="720" w:hanging="720"/>
        <w:rPr>
          <w:ins w:id="386" w:author="EDF Renewables 103023" w:date="2023-10-30T11:23:00Z"/>
          <w:snapToGrid w:val="0"/>
        </w:rPr>
      </w:pPr>
      <w:ins w:id="387" w:author="EDF Renewables 103023" w:date="2023-10-30T11:23:00Z">
        <w:r w:rsidRPr="00F24266">
          <w:rPr>
            <w:snapToGrid w:val="0"/>
          </w:rPr>
          <w:t>(7)</w:t>
        </w:r>
        <w:r w:rsidRPr="00F24266">
          <w:rPr>
            <w:snapToGrid w:val="0"/>
          </w:rPr>
          <w:tab/>
          <w:t>The implementation of an approved EAP may be suspended for the duration of a transmission outage if the EAP interferes with a TO</w:t>
        </w:r>
      </w:ins>
      <w:ins w:id="388" w:author="EDF Renewables 103023" w:date="2023-10-30T15:41:00Z">
        <w:r w:rsidR="00DC3288">
          <w:rPr>
            <w:snapToGrid w:val="0"/>
          </w:rPr>
          <w:t>’</w:t>
        </w:r>
      </w:ins>
      <w:ins w:id="389" w:author="EDF Renewables 103023" w:date="2023-10-30T11:23:00Z">
        <w:r w:rsidRPr="00F24266">
          <w:rPr>
            <w:snapToGrid w:val="0"/>
          </w:rPr>
          <w:t>s ability to take the outage.</w:t>
        </w:r>
      </w:ins>
    </w:p>
    <w:p w14:paraId="198AFB0C" w14:textId="77777777" w:rsidR="00F24266" w:rsidRPr="00F24266" w:rsidRDefault="00F24266" w:rsidP="00F24266">
      <w:pPr>
        <w:ind w:left="720" w:hanging="720"/>
        <w:rPr>
          <w:ins w:id="390" w:author="EDF Renewables 103023" w:date="2023-10-30T11:23:00Z"/>
          <w:snapToGrid w:val="0"/>
        </w:rPr>
      </w:pPr>
    </w:p>
    <w:p w14:paraId="03CDC518" w14:textId="616D5871" w:rsidR="00F24266" w:rsidRDefault="00F24266" w:rsidP="00F24266">
      <w:pPr>
        <w:ind w:left="720" w:hanging="720"/>
        <w:rPr>
          <w:ins w:id="391" w:author="EDF Renewables" w:date="2023-08-23T08:35:00Z"/>
          <w:snapToGrid w:val="0"/>
        </w:rPr>
      </w:pPr>
      <w:ins w:id="392" w:author="EDF Renewables 103023" w:date="2023-10-30T11:23:00Z">
        <w:r w:rsidRPr="00F24266">
          <w:rPr>
            <w:snapToGrid w:val="0"/>
          </w:rPr>
          <w:t>(8)</w:t>
        </w:r>
        <w:r w:rsidRPr="00F24266">
          <w:rPr>
            <w:snapToGrid w:val="0"/>
          </w:rPr>
          <w:tab/>
          <w:t xml:space="preserve">ERCOT shall conduct a review of each existing EAP annually or as required by changes in system conditions to ensure its continued effectiveness.  Each review shall proceed according to a process and timetable documented in ERCOT </w:t>
        </w:r>
      </w:ins>
      <w:ins w:id="393" w:author="EDF Renewables 103023" w:date="2023-10-30T15:41:00Z">
        <w:r w:rsidR="00DC3288">
          <w:rPr>
            <w:snapToGrid w:val="0"/>
          </w:rPr>
          <w:t>p</w:t>
        </w:r>
      </w:ins>
      <w:ins w:id="394" w:author="EDF Renewables 103023" w:date="2023-10-30T11:23:00Z">
        <w:r w:rsidRPr="00F24266">
          <w:rPr>
            <w:snapToGrid w:val="0"/>
          </w:rPr>
          <w:t>rocedures.</w:t>
        </w:r>
      </w:ins>
    </w:p>
    <w:p w14:paraId="080ED302" w14:textId="77777777" w:rsidR="00F570E6" w:rsidRDefault="00F570E6" w:rsidP="00F570E6">
      <w:pPr>
        <w:pStyle w:val="BodyTextNumbered"/>
        <w:spacing w:before="240"/>
        <w:ind w:left="1080" w:hanging="1080"/>
        <w:outlineLvl w:val="2"/>
        <w:rPr>
          <w:ins w:id="395" w:author="EDF Renewables" w:date="2023-08-23T08:35:00Z"/>
          <w:b/>
          <w:i/>
        </w:rPr>
      </w:pPr>
      <w:ins w:id="396"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397" w:author="EDF Renewables" w:date="2023-08-28T14:49:00Z">
        <w:r>
          <w:rPr>
            <w:b/>
            <w:i/>
          </w:rPr>
          <w:t>(EAP)</w:t>
        </w:r>
      </w:ins>
      <w:ins w:id="398" w:author="EDF Renewables" w:date="2023-08-28T14:50:00Z">
        <w:r>
          <w:rPr>
            <w:b/>
            <w:i/>
          </w:rPr>
          <w:t xml:space="preserve"> </w:t>
        </w:r>
      </w:ins>
      <w:ins w:id="399" w:author="EDF Renewables" w:date="2023-08-23T08:35:00Z">
        <w:r>
          <w:rPr>
            <w:b/>
            <w:i/>
          </w:rPr>
          <w:t>Process</w:t>
        </w:r>
      </w:ins>
    </w:p>
    <w:p w14:paraId="3BC1AA6D" w14:textId="77777777" w:rsidR="00F570E6" w:rsidRDefault="00F570E6" w:rsidP="00F570E6">
      <w:pPr>
        <w:pStyle w:val="BodyTextNumbered"/>
        <w:rPr>
          <w:ins w:id="400" w:author="EDF Renewables" w:date="2023-08-23T08:35:00Z"/>
          <w:snapToGrid w:val="0"/>
          <w:szCs w:val="24"/>
          <w:lang w:eastAsia="x-none"/>
        </w:rPr>
      </w:pPr>
      <w:ins w:id="401" w:author="EDF Renewables" w:date="2023-08-23T08:35:00Z">
        <w:r>
          <w:rPr>
            <w:snapToGrid w:val="0"/>
            <w:szCs w:val="24"/>
            <w:lang w:eastAsia="x-none"/>
          </w:rPr>
          <w:t>(1)</w:t>
        </w:r>
        <w:r>
          <w:rPr>
            <w:snapToGrid w:val="0"/>
            <w:szCs w:val="24"/>
            <w:lang w:eastAsia="x-none"/>
          </w:rPr>
          <w:tab/>
          <w:t xml:space="preserve">EAPs may be proposed by any Market Participant or may be developed by ERCOT.  For EAPs submitted by Market Participants not registered as a </w:t>
        </w:r>
      </w:ins>
      <w:ins w:id="402" w:author="EDF Renewables" w:date="2023-08-28T14:50:00Z">
        <w:r>
          <w:rPr>
            <w:snapToGrid w:val="0"/>
            <w:szCs w:val="24"/>
            <w:lang w:eastAsia="x-none"/>
          </w:rPr>
          <w:t>T</w:t>
        </w:r>
      </w:ins>
      <w:ins w:id="403" w:author="EDF Renewables" w:date="2023-08-28T14:51:00Z">
        <w:r>
          <w:rPr>
            <w:snapToGrid w:val="0"/>
            <w:szCs w:val="24"/>
            <w:lang w:eastAsia="x-none"/>
          </w:rPr>
          <w:t>ransmission Service Provider (</w:t>
        </w:r>
      </w:ins>
      <w:ins w:id="404" w:author="EDF Renewables" w:date="2023-08-23T08:35:00Z">
        <w:r>
          <w:rPr>
            <w:snapToGrid w:val="0"/>
            <w:szCs w:val="24"/>
            <w:lang w:eastAsia="x-none"/>
          </w:rPr>
          <w:t>TSP</w:t>
        </w:r>
      </w:ins>
      <w:ins w:id="405" w:author="EDF Renewables" w:date="2023-08-28T14:51:00Z">
        <w:r>
          <w:rPr>
            <w:snapToGrid w:val="0"/>
            <w:szCs w:val="24"/>
            <w:lang w:eastAsia="x-none"/>
          </w:rPr>
          <w:t>)</w:t>
        </w:r>
      </w:ins>
      <w:ins w:id="406" w:author="EDF Renewables" w:date="2023-08-23T08:35:00Z">
        <w:r>
          <w:rPr>
            <w:snapToGrid w:val="0"/>
            <w:szCs w:val="24"/>
            <w:lang w:eastAsia="x-none"/>
          </w:rPr>
          <w:t xml:space="preserve">:   </w:t>
        </w:r>
      </w:ins>
    </w:p>
    <w:p w14:paraId="0FB3E201" w14:textId="77777777" w:rsidR="00F570E6" w:rsidRDefault="00F570E6" w:rsidP="00F570E6">
      <w:pPr>
        <w:pStyle w:val="BodyTextNumbered"/>
        <w:ind w:left="1440"/>
        <w:rPr>
          <w:ins w:id="407" w:author="EDF Renewables" w:date="2023-08-23T08:35:00Z"/>
          <w:szCs w:val="24"/>
        </w:rPr>
      </w:pPr>
      <w:ins w:id="408" w:author="EDF Renewables" w:date="2023-08-23T08:35:00Z">
        <w:r>
          <w:rPr>
            <w:szCs w:val="24"/>
          </w:rPr>
          <w:lastRenderedPageBreak/>
          <w:t>(</w:t>
        </w:r>
        <w:r>
          <w:rPr>
            <w:szCs w:val="24"/>
            <w:lang w:eastAsia="x-none"/>
          </w:rPr>
          <w:t>a</w:t>
        </w:r>
        <w:r>
          <w:rPr>
            <w:szCs w:val="24"/>
          </w:rPr>
          <w:t>)</w:t>
        </w:r>
        <w:r>
          <w:rPr>
            <w:szCs w:val="24"/>
          </w:rPr>
          <w:tab/>
          <w:t xml:space="preserve">ERCOT shall post </w:t>
        </w:r>
        <w:r>
          <w:rPr>
            <w:szCs w:val="24"/>
            <w:lang w:eastAsia="x-none"/>
          </w:rPr>
          <w:t>E</w:t>
        </w:r>
        <w:r>
          <w:rPr>
            <w:szCs w:val="24"/>
          </w:rPr>
          <w:t xml:space="preserve">APs submitted by a Market Participant not registered as a TSP on the </w:t>
        </w:r>
        <w:r>
          <w:rPr>
            <w:szCs w:val="24"/>
            <w:lang w:eastAsia="x-none"/>
          </w:rPr>
          <w:t>Market Information System (</w:t>
        </w:r>
        <w:r>
          <w:rPr>
            <w:szCs w:val="24"/>
          </w:rPr>
          <w:t>MIS</w:t>
        </w:r>
        <w:r>
          <w:rPr>
            <w:szCs w:val="24"/>
            <w:lang w:eastAsia="x-none"/>
          </w:rPr>
          <w:t>)</w:t>
        </w:r>
        <w:r>
          <w:rPr>
            <w:szCs w:val="24"/>
          </w:rPr>
          <w:t xml:space="preserve"> Secure Area </w:t>
        </w:r>
      </w:ins>
      <w:ins w:id="409" w:author="EDF Renewables" w:date="2023-08-31T09:22:00Z">
        <w:r>
          <w:rPr>
            <w:szCs w:val="24"/>
          </w:rPr>
          <w:t>within</w:t>
        </w:r>
      </w:ins>
      <w:ins w:id="410" w:author="EDF Renewables" w:date="2023-08-23T08:35:00Z">
        <w:r>
          <w:rPr>
            <w:szCs w:val="24"/>
          </w:rPr>
          <w:t xml:space="preserve"> five Business Days of receipt.</w:t>
        </w:r>
      </w:ins>
    </w:p>
    <w:p w14:paraId="02F20201" w14:textId="77777777" w:rsidR="00F570E6" w:rsidRDefault="00F570E6" w:rsidP="00F570E6">
      <w:pPr>
        <w:pStyle w:val="BodyTextNumbered"/>
        <w:ind w:left="1440"/>
        <w:rPr>
          <w:ins w:id="411" w:author="EDF Renewables" w:date="2023-08-23T08:35:00Z"/>
          <w:szCs w:val="24"/>
        </w:rPr>
      </w:pPr>
      <w:ins w:id="412" w:author="EDF Renewables" w:date="2023-08-23T08:35:00Z">
        <w:r>
          <w:rPr>
            <w:szCs w:val="24"/>
          </w:rPr>
          <w:t>(</w:t>
        </w:r>
        <w:r>
          <w:rPr>
            <w:szCs w:val="24"/>
            <w:lang w:eastAsia="x-none"/>
          </w:rPr>
          <w:t>b</w:t>
        </w:r>
        <w:r>
          <w:rPr>
            <w:szCs w:val="24"/>
          </w:rPr>
          <w:t>)</w:t>
        </w:r>
        <w:r>
          <w:rPr>
            <w:szCs w:val="24"/>
          </w:rPr>
          <w:tab/>
          <w:t xml:space="preserve">ERCOT </w:t>
        </w:r>
      </w:ins>
      <w:ins w:id="413" w:author="EDF Renewables" w:date="2023-08-31T09:21:00Z">
        <w:r>
          <w:rPr>
            <w:szCs w:val="24"/>
          </w:rPr>
          <w:t>will</w:t>
        </w:r>
      </w:ins>
      <w:ins w:id="414" w:author="EDF Renewables" w:date="2023-08-23T08:35:00Z">
        <w:r>
          <w:rPr>
            <w:szCs w:val="24"/>
          </w:rPr>
          <w:t xml:space="preserve"> provide a </w:t>
        </w:r>
      </w:ins>
      <w:ins w:id="415" w:author="EDF Renewables 103023" w:date="2023-10-30T11:23:00Z">
        <w:r w:rsidR="00F24266">
          <w:rPr>
            <w:szCs w:val="24"/>
          </w:rPr>
          <w:t>30</w:t>
        </w:r>
      </w:ins>
      <w:ins w:id="416" w:author="DC Energy 102323" w:date="2023-10-23T10:32:00Z">
        <w:del w:id="417" w:author="EDF Renewables 103023" w:date="2023-10-30T11:23:00Z">
          <w:r w:rsidDel="00F24266">
            <w:rPr>
              <w:szCs w:val="24"/>
            </w:rPr>
            <w:delText>45</w:delText>
          </w:r>
        </w:del>
      </w:ins>
      <w:ins w:id="418" w:author="DC Energy 102323" w:date="2023-10-10T15:46:00Z">
        <w:r>
          <w:rPr>
            <w:szCs w:val="24"/>
          </w:rPr>
          <w:t xml:space="preserve"> </w:t>
        </w:r>
      </w:ins>
      <w:ins w:id="419" w:author="EDF Renewables" w:date="2023-08-23T08:35:00Z">
        <w:del w:id="420" w:author="DC Energy 102323" w:date="2023-10-10T15:41:00Z">
          <w:r>
            <w:rPr>
              <w:szCs w:val="24"/>
            </w:rPr>
            <w:delText>five</w:delText>
          </w:r>
        </w:del>
      </w:ins>
      <w:ins w:id="421" w:author="EDF Renewables" w:date="2023-08-28T14:53:00Z">
        <w:del w:id="422" w:author="DC Energy 102323" w:date="2023-10-10T15:46:00Z">
          <w:r>
            <w:rPr>
              <w:szCs w:val="24"/>
            </w:rPr>
            <w:delText>-</w:delText>
          </w:r>
        </w:del>
      </w:ins>
      <w:ins w:id="423" w:author="EDF Renewables" w:date="2023-08-23T08:35:00Z">
        <w:del w:id="424"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425" w:author="EDF Renewables 103023" w:date="2023-10-30T11:24:00Z">
        <w:r w:rsidR="00F24266">
          <w:rPr>
            <w:szCs w:val="24"/>
          </w:rPr>
          <w:t>d</w:t>
        </w:r>
      </w:ins>
      <w:ins w:id="426" w:author="EDF Renewables" w:date="2023-08-23T08:35:00Z">
        <w:r>
          <w:rPr>
            <w:szCs w:val="24"/>
          </w:rPr>
          <w:t xml:space="preserve">ay comment period from the date when the proposed </w:t>
        </w:r>
        <w:r>
          <w:rPr>
            <w:szCs w:val="24"/>
            <w:lang w:eastAsia="x-none"/>
          </w:rPr>
          <w:t>E</w:t>
        </w:r>
        <w:r>
          <w:rPr>
            <w:szCs w:val="24"/>
          </w:rPr>
          <w:t>AP under review is posted by ERCOT unless notice of a shorter comment period is provided</w:t>
        </w:r>
      </w:ins>
      <w:ins w:id="427" w:author="EDF Renewables" w:date="2023-08-29T14:06:00Z">
        <w:r>
          <w:rPr>
            <w:szCs w:val="24"/>
          </w:rPr>
          <w:t xml:space="preserve"> by ERCOT</w:t>
        </w:r>
      </w:ins>
      <w:ins w:id="428" w:author="EDF Renewables" w:date="2023-08-23T08:35:00Z">
        <w:r>
          <w:rPr>
            <w:szCs w:val="24"/>
          </w:rPr>
          <w:t>.</w:t>
        </w:r>
      </w:ins>
    </w:p>
    <w:p w14:paraId="19439856" w14:textId="77777777" w:rsidR="00F570E6" w:rsidRDefault="00F570E6" w:rsidP="00F570E6">
      <w:pPr>
        <w:pStyle w:val="BodyTextNumbered"/>
        <w:ind w:left="1440"/>
        <w:rPr>
          <w:ins w:id="429" w:author="EDF Renewables" w:date="2023-08-23T08:35:00Z"/>
          <w:szCs w:val="24"/>
        </w:rPr>
      </w:pPr>
      <w:ins w:id="430" w:author="EDF Renewables" w:date="2023-08-23T08:35:00Z">
        <w:r>
          <w:rPr>
            <w:szCs w:val="24"/>
          </w:rPr>
          <w:t>(</w:t>
        </w:r>
        <w:r>
          <w:rPr>
            <w:szCs w:val="24"/>
            <w:lang w:eastAsia="x-none"/>
          </w:rPr>
          <w:t>c</w:t>
        </w:r>
        <w:r>
          <w:rPr>
            <w:szCs w:val="24"/>
          </w:rPr>
          <w:t>)</w:t>
        </w:r>
        <w:r>
          <w:rPr>
            <w:szCs w:val="24"/>
          </w:rPr>
          <w:tab/>
          <w:t xml:space="preserve">ERCOT shall consider all comments received within the </w:t>
        </w:r>
      </w:ins>
      <w:ins w:id="431" w:author="EDF Renewables 103023" w:date="2023-10-30T11:24:00Z">
        <w:r w:rsidR="00F24266">
          <w:rPr>
            <w:szCs w:val="24"/>
          </w:rPr>
          <w:t>30</w:t>
        </w:r>
      </w:ins>
      <w:ins w:id="432" w:author="DC Energy 102323" w:date="2023-10-23T10:32:00Z">
        <w:del w:id="433" w:author="EDF Renewables 103023" w:date="2023-10-30T11:24:00Z">
          <w:r w:rsidDel="00F24266">
            <w:rPr>
              <w:szCs w:val="24"/>
            </w:rPr>
            <w:delText>45</w:delText>
          </w:r>
        </w:del>
      </w:ins>
      <w:ins w:id="434" w:author="DC Energy 102323" w:date="2023-10-10T19:34:00Z">
        <w:r>
          <w:rPr>
            <w:szCs w:val="24"/>
          </w:rPr>
          <w:t xml:space="preserve"> </w:t>
        </w:r>
      </w:ins>
      <w:ins w:id="435" w:author="EDF Renewables" w:date="2023-08-23T08:35:00Z">
        <w:del w:id="436" w:author="DC Energy 102323" w:date="2023-10-10T19:34:00Z">
          <w:r>
            <w:rPr>
              <w:szCs w:val="24"/>
            </w:rPr>
            <w:delText>five</w:delText>
          </w:r>
        </w:del>
      </w:ins>
      <w:ins w:id="437" w:author="EDF Renewables" w:date="2023-08-28T14:56:00Z">
        <w:del w:id="438" w:author="DC Energy 102323" w:date="2023-10-10T19:34:00Z">
          <w:r>
            <w:rPr>
              <w:szCs w:val="24"/>
            </w:rPr>
            <w:delText>-</w:delText>
          </w:r>
        </w:del>
      </w:ins>
      <w:ins w:id="439" w:author="EDF Renewables" w:date="2023-08-23T08:35:00Z">
        <w:del w:id="440"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441" w:author="EDF Renewables 103023" w:date="2023-10-30T11:24:00Z">
        <w:r w:rsidR="00F24266">
          <w:rPr>
            <w:szCs w:val="24"/>
          </w:rPr>
          <w:t>d</w:t>
        </w:r>
      </w:ins>
      <w:ins w:id="442" w:author="EDF Renewables" w:date="2023-08-23T08:35:00Z">
        <w:r>
          <w:rPr>
            <w:szCs w:val="24"/>
          </w:rPr>
          <w:t xml:space="preserve">ay comment period on the proposed </w:t>
        </w:r>
      </w:ins>
      <w:ins w:id="443" w:author="EDF Renewables" w:date="2023-08-29T14:06:00Z">
        <w:r>
          <w:rPr>
            <w:szCs w:val="24"/>
            <w:lang w:eastAsia="x-none"/>
          </w:rPr>
          <w:t>E</w:t>
        </w:r>
      </w:ins>
      <w:ins w:id="444" w:author="EDF Renewables" w:date="2023-08-23T08:35:00Z">
        <w:r>
          <w:rPr>
            <w:szCs w:val="24"/>
          </w:rPr>
          <w:t>AP, along with its own evaluation and those of the Transmission Facility owners, and either approve, modify</w:t>
        </w:r>
      </w:ins>
      <w:ins w:id="445" w:author="EDF Renewables 103023" w:date="2023-10-30T11:25:00Z">
        <w:r w:rsidR="00F24266">
          <w:rPr>
            <w:szCs w:val="24"/>
          </w:rPr>
          <w:t>,</w:t>
        </w:r>
      </w:ins>
      <w:ins w:id="446" w:author="EDF Renewables" w:date="2023-08-23T08:35:00Z">
        <w:r>
          <w:rPr>
            <w:szCs w:val="24"/>
          </w:rPr>
          <w:t xml:space="preserve"> or reject th</w:t>
        </w:r>
      </w:ins>
      <w:ins w:id="447" w:author="EDF Renewables" w:date="2023-08-28T14:57:00Z">
        <w:r>
          <w:rPr>
            <w:szCs w:val="24"/>
          </w:rPr>
          <w:t>e</w:t>
        </w:r>
      </w:ins>
      <w:ins w:id="448" w:author="EDF Renewables" w:date="2023-08-23T08:35:00Z">
        <w:r>
          <w:rPr>
            <w:szCs w:val="24"/>
          </w:rPr>
          <w:t xml:space="preserve"> proposed </w:t>
        </w:r>
        <w:r>
          <w:rPr>
            <w:szCs w:val="24"/>
            <w:lang w:eastAsia="x-none"/>
          </w:rPr>
          <w:t>E</w:t>
        </w:r>
        <w:r>
          <w:rPr>
            <w:szCs w:val="24"/>
          </w:rPr>
          <w:t>AP.</w:t>
        </w:r>
      </w:ins>
    </w:p>
    <w:p w14:paraId="5137E905" w14:textId="76309668" w:rsidR="00F570E6" w:rsidRDefault="00F570E6" w:rsidP="00F570E6">
      <w:pPr>
        <w:pStyle w:val="BodyTextNumbered"/>
        <w:ind w:left="1440"/>
        <w:rPr>
          <w:ins w:id="449" w:author="EDF Renewables" w:date="2023-08-23T08:35:00Z"/>
        </w:rPr>
      </w:pPr>
      <w:bookmarkStart w:id="450" w:name="_Hlk148946424"/>
      <w:ins w:id="451" w:author="EDF Renewables" w:date="2023-08-23T08:35:00Z">
        <w:r>
          <w:t>(</w:t>
        </w:r>
        <w:r>
          <w:rPr>
            <w:lang w:eastAsia="x-none"/>
          </w:rPr>
          <w:t>d</w:t>
        </w:r>
        <w:r>
          <w:t>)</w:t>
        </w:r>
        <w:r>
          <w:tab/>
        </w:r>
      </w:ins>
      <w:ins w:id="452" w:author="DC Energy 102323" w:date="2023-10-10T21:48:00Z">
        <w:r>
          <w:t>When</w:t>
        </w:r>
      </w:ins>
      <w:ins w:id="453" w:author="EDF Renewables" w:date="2023-08-23T08:35:00Z">
        <w:del w:id="454" w:author="DC Energy 102323" w:date="2023-10-10T21:48:00Z">
          <w:r>
            <w:delText>If</w:delText>
          </w:r>
        </w:del>
        <w:r>
          <w:t xml:space="preserve"> a proposed </w:t>
        </w:r>
        <w:r>
          <w:rPr>
            <w:lang w:eastAsia="x-none"/>
          </w:rPr>
          <w:t>E</w:t>
        </w:r>
        <w:r>
          <w:t xml:space="preserve">AP is </w:t>
        </w:r>
      </w:ins>
      <w:ins w:id="455" w:author="DC Energy 102323" w:date="2023-10-10T21:48:00Z">
        <w:r>
          <w:t xml:space="preserve">approved, </w:t>
        </w:r>
      </w:ins>
      <w:proofErr w:type="gramStart"/>
      <w:ins w:id="456" w:author="EDF Renewables" w:date="2023-08-23T08:35:00Z">
        <w:r>
          <w:t>modified</w:t>
        </w:r>
        <w:proofErr w:type="gramEnd"/>
        <w:r>
          <w:t xml:space="preserve"> or rejected, ERCOT shall post an explanation for the</w:t>
        </w:r>
      </w:ins>
      <w:ins w:id="457" w:author="DC Energy 102323" w:date="2023-10-10T21:50:00Z">
        <w:r>
          <w:t xml:space="preserve"> approval</w:t>
        </w:r>
      </w:ins>
      <w:ins w:id="458" w:author="DC Energy 102323" w:date="2023-10-11T08:48:00Z">
        <w:r>
          <w:t xml:space="preserve"> or</w:t>
        </w:r>
      </w:ins>
      <w:ins w:id="459" w:author="EDF Renewables" w:date="2023-08-23T08:35:00Z">
        <w:r>
          <w:t xml:space="preserve"> rejection</w:t>
        </w:r>
      </w:ins>
      <w:ins w:id="460" w:author="DC Energy 102323" w:date="2023-10-23T09:41:00Z">
        <w:r>
          <w:t>,</w:t>
        </w:r>
      </w:ins>
      <w:ins w:id="461" w:author="EDF Renewables" w:date="2023-08-23T08:35:00Z">
        <w:r>
          <w:t xml:space="preserve"> or a description of the modification</w:t>
        </w:r>
      </w:ins>
      <w:ins w:id="462" w:author="DC Energy 102323" w:date="2023-10-10T18:22:00Z">
        <w:r>
          <w:t xml:space="preserve"> </w:t>
        </w:r>
        <w:r>
          <w:rPr>
            <w:iCs w:val="0"/>
            <w:szCs w:val="24"/>
          </w:rPr>
          <w:t xml:space="preserve">within five Business Days of its determination. </w:t>
        </w:r>
      </w:ins>
      <w:ins w:id="463" w:author="DC Energy 102323" w:date="2023-10-23T09:12:00Z">
        <w:r>
          <w:rPr>
            <w:iCs w:val="0"/>
            <w:szCs w:val="24"/>
          </w:rPr>
          <w:t xml:space="preserve"> </w:t>
        </w:r>
      </w:ins>
      <w:ins w:id="464" w:author="DC Energy 102323" w:date="2023-10-11T08:49:00Z">
        <w:r>
          <w:rPr>
            <w:iCs w:val="0"/>
            <w:szCs w:val="24"/>
          </w:rPr>
          <w:t>If the EAP is approved</w:t>
        </w:r>
      </w:ins>
      <w:ins w:id="465" w:author="EDF Renewables 103023" w:date="2023-10-30T15:41:00Z">
        <w:r w:rsidR="00DC3288">
          <w:rPr>
            <w:iCs w:val="0"/>
            <w:szCs w:val="24"/>
          </w:rPr>
          <w:t>,</w:t>
        </w:r>
      </w:ins>
      <w:ins w:id="466" w:author="DC Energy 102323" w:date="2023-10-11T08:49:00Z">
        <w:r>
          <w:rPr>
            <w:iCs w:val="0"/>
            <w:szCs w:val="24"/>
          </w:rPr>
          <w:t xml:space="preserve"> the posting shall include the start date of the EAP</w:t>
        </w:r>
      </w:ins>
      <w:bookmarkEnd w:id="450"/>
      <w:ins w:id="467" w:author="EDF Renewables" w:date="2023-08-23T08:47:00Z">
        <w:r>
          <w:t>.</w:t>
        </w:r>
      </w:ins>
      <w:ins w:id="468" w:author="EDF Renewables" w:date="2023-08-23T08:35:00Z">
        <w:r>
          <w:t xml:space="preserve"> </w:t>
        </w:r>
      </w:ins>
    </w:p>
    <w:p w14:paraId="68F3441F" w14:textId="77777777" w:rsidR="000402DA" w:rsidRPr="00BA2009" w:rsidRDefault="000402DA" w:rsidP="000402DA">
      <w:pPr>
        <w:ind w:left="720" w:hanging="720"/>
      </w:pPr>
    </w:p>
    <w:p w14:paraId="57895B43" w14:textId="77777777" w:rsidR="00152993" w:rsidRDefault="00152993" w:rsidP="000402DA">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F7661" w14:textId="77777777" w:rsidR="0091152A" w:rsidRDefault="0091152A">
      <w:r>
        <w:separator/>
      </w:r>
    </w:p>
  </w:endnote>
  <w:endnote w:type="continuationSeparator" w:id="0">
    <w:p w14:paraId="5EE3FA0A" w14:textId="77777777" w:rsidR="0091152A" w:rsidRDefault="00911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8CACA" w14:textId="48F17DC1" w:rsidR="003D0994" w:rsidRDefault="00F24266" w:rsidP="0074209E">
    <w:pPr>
      <w:pStyle w:val="Footer"/>
      <w:tabs>
        <w:tab w:val="clear" w:pos="4320"/>
        <w:tab w:val="clear" w:pos="8640"/>
        <w:tab w:val="right" w:pos="9360"/>
      </w:tabs>
      <w:rPr>
        <w:rFonts w:ascii="Arial" w:hAnsi="Arial"/>
        <w:sz w:val="18"/>
      </w:rPr>
    </w:pPr>
    <w:r>
      <w:rPr>
        <w:rFonts w:ascii="Arial" w:hAnsi="Arial"/>
        <w:sz w:val="18"/>
      </w:rPr>
      <w:t>258</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w:t>
    </w:r>
    <w:r w:rsidR="0073264A">
      <w:rPr>
        <w:rFonts w:ascii="Arial" w:hAnsi="Arial"/>
        <w:noProof/>
        <w:sz w:val="18"/>
      </w:rPr>
      <w:t>05</w:t>
    </w:r>
    <w:r>
      <w:rPr>
        <w:rFonts w:ascii="Arial" w:hAnsi="Arial"/>
        <w:noProof/>
        <w:sz w:val="18"/>
      </w:rPr>
      <w:t xml:space="preserve"> EDF Renewables</w:t>
    </w:r>
    <w:r w:rsidR="007F4D61">
      <w:rPr>
        <w:rFonts w:ascii="Arial" w:hAnsi="Arial"/>
        <w:noProof/>
        <w:sz w:val="18"/>
      </w:rPr>
      <w:t xml:space="preserve"> Comment</w:t>
    </w:r>
    <w:r>
      <w:rPr>
        <w:rFonts w:ascii="Arial" w:hAnsi="Arial"/>
        <w:noProof/>
        <w:sz w:val="18"/>
      </w:rPr>
      <w:t>s</w:t>
    </w:r>
    <w:r w:rsidR="007F4D61">
      <w:rPr>
        <w:rFonts w:ascii="Arial" w:hAnsi="Arial"/>
        <w:noProof/>
        <w:sz w:val="18"/>
      </w:rPr>
      <w:t xml:space="preserve"> </w:t>
    </w:r>
    <w:r w:rsidR="007F4D61">
      <w:rPr>
        <w:rFonts w:ascii="Arial" w:hAnsi="Arial"/>
        <w:sz w:val="18"/>
      </w:rPr>
      <w:fldChar w:fldCharType="end"/>
    </w:r>
    <w:r>
      <w:rPr>
        <w:rFonts w:ascii="Arial" w:hAnsi="Arial"/>
        <w:sz w:val="18"/>
      </w:rPr>
      <w:t>10</w:t>
    </w:r>
    <w:r w:rsidR="0073264A">
      <w:rPr>
        <w:rFonts w:ascii="Arial" w:hAnsi="Arial"/>
        <w:sz w:val="18"/>
      </w:rPr>
      <w:t>30</w:t>
    </w:r>
    <w:r>
      <w:rPr>
        <w:rFonts w:ascii="Arial" w:hAnsi="Arial"/>
        <w:sz w:val="18"/>
      </w:rPr>
      <w:t>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56F87D66"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6DA39" w14:textId="77777777" w:rsidR="0091152A" w:rsidRDefault="0091152A">
      <w:r>
        <w:separator/>
      </w:r>
    </w:p>
  </w:footnote>
  <w:footnote w:type="continuationSeparator" w:id="0">
    <w:p w14:paraId="5CF29726" w14:textId="77777777" w:rsidR="0091152A" w:rsidRDefault="00911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8433"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72F082B3"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2747859"/>
    <w:multiLevelType w:val="hybridMultilevel"/>
    <w:tmpl w:val="8278B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1A111D"/>
    <w:multiLevelType w:val="hybridMultilevel"/>
    <w:tmpl w:val="2E32A6E4"/>
    <w:lvl w:ilvl="0" w:tplc="9E92C1D2">
      <w:start w:val="1"/>
      <w:numFmt w:val="lowerLetter"/>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534267273">
    <w:abstractNumId w:val="0"/>
  </w:num>
  <w:num w:numId="2" w16cid:durableId="517308368">
    <w:abstractNumId w:val="3"/>
  </w:num>
  <w:num w:numId="3" w16cid:durableId="4253457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6357612">
    <w:abstractNumId w:val="2"/>
  </w:num>
  <w:num w:numId="5" w16cid:durableId="156587349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103023">
    <w15:presenceInfo w15:providerId="None" w15:userId="EDF Renewables 103023"/>
  </w15:person>
  <w15:person w15:author="EDF Renewables">
    <w15:presenceInfo w15:providerId="None" w15:userId="EDF Renewables"/>
  </w15:person>
  <w15:person w15:author="DC Energy 102323">
    <w15:presenceInfo w15:providerId="None" w15:userId="DC Energy 1023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402DA"/>
    <w:rsid w:val="00075A94"/>
    <w:rsid w:val="000C0575"/>
    <w:rsid w:val="00132855"/>
    <w:rsid w:val="00152993"/>
    <w:rsid w:val="00170297"/>
    <w:rsid w:val="001A227D"/>
    <w:rsid w:val="001C7887"/>
    <w:rsid w:val="001D362A"/>
    <w:rsid w:val="001E2032"/>
    <w:rsid w:val="001F7652"/>
    <w:rsid w:val="00237F13"/>
    <w:rsid w:val="00253476"/>
    <w:rsid w:val="0026125D"/>
    <w:rsid w:val="002771E6"/>
    <w:rsid w:val="002E5752"/>
    <w:rsid w:val="003010C0"/>
    <w:rsid w:val="00332A97"/>
    <w:rsid w:val="00350C00"/>
    <w:rsid w:val="00360384"/>
    <w:rsid w:val="00366113"/>
    <w:rsid w:val="003C270C"/>
    <w:rsid w:val="003C405A"/>
    <w:rsid w:val="003D0994"/>
    <w:rsid w:val="003E7D74"/>
    <w:rsid w:val="00423824"/>
    <w:rsid w:val="00427DC6"/>
    <w:rsid w:val="00432EB7"/>
    <w:rsid w:val="0043567D"/>
    <w:rsid w:val="00484146"/>
    <w:rsid w:val="004B7B90"/>
    <w:rsid w:val="004D37D7"/>
    <w:rsid w:val="004E2C19"/>
    <w:rsid w:val="0055032D"/>
    <w:rsid w:val="005A3BAD"/>
    <w:rsid w:val="005D284C"/>
    <w:rsid w:val="00606FD3"/>
    <w:rsid w:val="006226D2"/>
    <w:rsid w:val="00633E23"/>
    <w:rsid w:val="00640C7A"/>
    <w:rsid w:val="006436CF"/>
    <w:rsid w:val="00673B94"/>
    <w:rsid w:val="00680AC6"/>
    <w:rsid w:val="006835D8"/>
    <w:rsid w:val="006C316E"/>
    <w:rsid w:val="006D0F7C"/>
    <w:rsid w:val="007269C4"/>
    <w:rsid w:val="0073264A"/>
    <w:rsid w:val="00734EAF"/>
    <w:rsid w:val="0074209E"/>
    <w:rsid w:val="007919D6"/>
    <w:rsid w:val="007B045B"/>
    <w:rsid w:val="007F2CA8"/>
    <w:rsid w:val="007F4D61"/>
    <w:rsid w:val="007F7161"/>
    <w:rsid w:val="00811D37"/>
    <w:rsid w:val="00834E1D"/>
    <w:rsid w:val="0085559E"/>
    <w:rsid w:val="00896B1B"/>
    <w:rsid w:val="008E559E"/>
    <w:rsid w:val="0091152A"/>
    <w:rsid w:val="00914339"/>
    <w:rsid w:val="00916080"/>
    <w:rsid w:val="00921A68"/>
    <w:rsid w:val="009415E0"/>
    <w:rsid w:val="00960706"/>
    <w:rsid w:val="00986236"/>
    <w:rsid w:val="00A015C4"/>
    <w:rsid w:val="00A15172"/>
    <w:rsid w:val="00A57858"/>
    <w:rsid w:val="00C0598D"/>
    <w:rsid w:val="00C11956"/>
    <w:rsid w:val="00C158EE"/>
    <w:rsid w:val="00C22430"/>
    <w:rsid w:val="00C602E5"/>
    <w:rsid w:val="00C748FD"/>
    <w:rsid w:val="00D02F14"/>
    <w:rsid w:val="00D165D2"/>
    <w:rsid w:val="00D24DCF"/>
    <w:rsid w:val="00D30D3B"/>
    <w:rsid w:val="00D4046E"/>
    <w:rsid w:val="00D51F48"/>
    <w:rsid w:val="00D56311"/>
    <w:rsid w:val="00D61CD1"/>
    <w:rsid w:val="00D825C5"/>
    <w:rsid w:val="00DB7C3B"/>
    <w:rsid w:val="00DC3288"/>
    <w:rsid w:val="00DD4739"/>
    <w:rsid w:val="00DE5F33"/>
    <w:rsid w:val="00E07B54"/>
    <w:rsid w:val="00E11F78"/>
    <w:rsid w:val="00E621E1"/>
    <w:rsid w:val="00E937FB"/>
    <w:rsid w:val="00E96E42"/>
    <w:rsid w:val="00EC55B3"/>
    <w:rsid w:val="00ED0408"/>
    <w:rsid w:val="00ED3101"/>
    <w:rsid w:val="00ED6A8C"/>
    <w:rsid w:val="00F121F9"/>
    <w:rsid w:val="00F24266"/>
    <w:rsid w:val="00F570E6"/>
    <w:rsid w:val="00F96FB2"/>
    <w:rsid w:val="00FB4024"/>
    <w:rsid w:val="00FB51D8"/>
    <w:rsid w:val="00FB6A54"/>
    <w:rsid w:val="00FB726E"/>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C8D56A"/>
  <w15:chartTrackingRefBased/>
  <w15:docId w15:val="{A8E2CCD3-8909-4F94-AB0D-B52E7FCE2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0402DA"/>
    <w:pPr>
      <w:ind w:left="720"/>
      <w:contextualSpacing/>
    </w:pPr>
  </w:style>
  <w:style w:type="character" w:customStyle="1" w:styleId="BodyTextNumberedChar1">
    <w:name w:val="Body Text Numbered Char1"/>
    <w:link w:val="BodyTextNumbered"/>
    <w:locked/>
    <w:rsid w:val="000402DA"/>
    <w:rPr>
      <w:iCs/>
      <w:sz w:val="24"/>
    </w:rPr>
  </w:style>
  <w:style w:type="paragraph" w:customStyle="1" w:styleId="BodyTextNumbered">
    <w:name w:val="Body Text Numbered"/>
    <w:basedOn w:val="BodyText"/>
    <w:link w:val="BodyTextNumberedChar1"/>
    <w:rsid w:val="000402DA"/>
    <w:pPr>
      <w:spacing w:before="0" w:after="240"/>
      <w:ind w:left="720" w:hanging="720"/>
    </w:pPr>
    <w:rPr>
      <w:iCs/>
      <w:szCs w:val="20"/>
    </w:rPr>
  </w:style>
  <w:style w:type="paragraph" w:styleId="Revision">
    <w:name w:val="Revision"/>
    <w:hidden/>
    <w:uiPriority w:val="99"/>
    <w:semiHidden/>
    <w:rsid w:val="00DB7C3B"/>
    <w:rPr>
      <w:sz w:val="24"/>
      <w:szCs w:val="24"/>
    </w:rPr>
  </w:style>
  <w:style w:type="character" w:customStyle="1" w:styleId="H3Char">
    <w:name w:val="H3 Char"/>
    <w:link w:val="H3"/>
    <w:locked/>
    <w:rsid w:val="002E5752"/>
    <w:rPr>
      <w:b/>
      <w:bCs/>
      <w:i/>
      <w:sz w:val="24"/>
      <w:lang w:val="x-none" w:eastAsia="x-none"/>
    </w:rPr>
  </w:style>
  <w:style w:type="paragraph" w:customStyle="1" w:styleId="H3">
    <w:name w:val="H3"/>
    <w:basedOn w:val="Heading3"/>
    <w:next w:val="BodyText"/>
    <w:link w:val="H3Char"/>
    <w:rsid w:val="002E5752"/>
    <w:pPr>
      <w:numPr>
        <w:ilvl w:val="0"/>
        <w:numId w:val="0"/>
      </w:numPr>
      <w:tabs>
        <w:tab w:val="left" w:pos="1080"/>
      </w:tabs>
      <w:spacing w:before="240" w:after="240"/>
      <w:ind w:left="1080" w:hanging="1080"/>
    </w:pPr>
    <w:rPr>
      <w:iCs w:val="0"/>
      <w:lang w:val="x-none" w:eastAsia="x-none"/>
    </w:rPr>
  </w:style>
  <w:style w:type="table" w:customStyle="1" w:styleId="BoxedLanguage">
    <w:name w:val="Boxed Language"/>
    <w:basedOn w:val="TableNormal"/>
    <w:rsid w:val="00ED6A8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ED6A8C"/>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95608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79899196">
      <w:bodyDiv w:val="1"/>
      <w:marLeft w:val="0"/>
      <w:marRight w:val="0"/>
      <w:marTop w:val="0"/>
      <w:marBottom w:val="0"/>
      <w:divBdr>
        <w:top w:val="none" w:sz="0" w:space="0" w:color="auto"/>
        <w:left w:val="none" w:sz="0" w:space="0" w:color="auto"/>
        <w:bottom w:val="none" w:sz="0" w:space="0" w:color="auto"/>
        <w:right w:val="none" w:sz="0" w:space="0" w:color="auto"/>
      </w:divBdr>
    </w:div>
    <w:div w:id="204612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s_cmp@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OGRR258"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2277</Words>
  <Characters>13653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15899</CharactersWithSpaces>
  <SharedDoc>false</SharedDoc>
  <HLinks>
    <vt:vector size="12" baseType="variant">
      <vt:variant>
        <vt:i4>786437</vt:i4>
      </vt:variant>
      <vt:variant>
        <vt:i4>3</vt:i4>
      </vt:variant>
      <vt:variant>
        <vt:i4>0</vt:i4>
      </vt:variant>
      <vt:variant>
        <vt:i4>5</vt:i4>
      </vt:variant>
      <vt:variant>
        <vt:lpwstr>mailto:ras_cmp@ercot.com</vt:lpwstr>
      </vt:variant>
      <vt:variant>
        <vt:lpwstr/>
      </vt:variant>
      <vt:variant>
        <vt:i4>7995425</vt:i4>
      </vt:variant>
      <vt:variant>
        <vt:i4>0</vt:i4>
      </vt:variant>
      <vt:variant>
        <vt:i4>0</vt:i4>
      </vt:variant>
      <vt:variant>
        <vt:i4>5</vt:i4>
      </vt:variant>
      <vt:variant>
        <vt:lpwstr>https://www.ercot.com/mktrules/issues/NOGRR258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EDF Renewables 103023</cp:lastModifiedBy>
  <cp:revision>5</cp:revision>
  <cp:lastPrinted>2001-06-20T16:28:00Z</cp:lastPrinted>
  <dcterms:created xsi:type="dcterms:W3CDTF">2023-10-30T20:57:00Z</dcterms:created>
  <dcterms:modified xsi:type="dcterms:W3CDTF">2023-10-30T21:24:00Z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2023-10-30T20:04:02Z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d3756a6b-77c2-4199-ab67-8747efa4e336</vt:lpwstr>
  </property>
  <property fmtid="{D5CDD505-2E9C-101B-9397-08002B2CF9AE}" pid="8" name="MSIP_Label_7084cbda-52b8-46fb-a7b7-cb5bd465ed85_ContentBits">
    <vt:lpwstr>0</vt:lpwstr>
  </property>
</Properties>
</file>