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622F465"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del w:id="1" w:author="ERCOT" w:date="2023-10-06T00:05:00Z">
        <w:r w:rsidR="00440FFD" w:rsidDel="000A3EF2">
          <w:rPr>
            <w:sz w:val="32"/>
            <w:szCs w:val="32"/>
          </w:rPr>
          <w:delText>12</w:delText>
        </w:r>
      </w:del>
      <w:ins w:id="2" w:author="ERCOT" w:date="2023-10-06T00:05:00Z">
        <w:r w:rsidR="000A3EF2">
          <w:rPr>
            <w:sz w:val="32"/>
            <w:szCs w:val="32"/>
          </w:rPr>
          <w:t>XX</w:t>
        </w:r>
      </w:ins>
      <w:r w:rsidR="00426BBD">
        <w:rPr>
          <w:sz w:val="32"/>
          <w:szCs w:val="32"/>
        </w:rPr>
        <w:t>/</w:t>
      </w:r>
      <w:del w:id="3" w:author="ERCOT" w:date="2023-10-06T00:05:00Z">
        <w:r w:rsidR="00440FFD" w:rsidDel="000A3EF2">
          <w:rPr>
            <w:sz w:val="32"/>
            <w:szCs w:val="32"/>
          </w:rPr>
          <w:delText>20</w:delText>
        </w:r>
      </w:del>
      <w:ins w:id="4" w:author="ERCOT" w:date="2023-10-06T00:05:00Z">
        <w:r w:rsidR="000A3EF2">
          <w:rPr>
            <w:sz w:val="32"/>
            <w:szCs w:val="32"/>
          </w:rPr>
          <w:t>XX</w:t>
        </w:r>
      </w:ins>
      <w:r w:rsidR="00426BBD">
        <w:rPr>
          <w:sz w:val="32"/>
          <w:szCs w:val="32"/>
        </w:rPr>
        <w:t>/</w:t>
      </w:r>
      <w:del w:id="5" w:author="ERCOT" w:date="2023-10-06T00:05:00Z">
        <w:r w:rsidR="00440FFD" w:rsidDel="000A3EF2">
          <w:rPr>
            <w:sz w:val="32"/>
            <w:szCs w:val="32"/>
          </w:rPr>
          <w:delText>2022</w:delText>
        </w:r>
      </w:del>
      <w:ins w:id="6" w:author="ERCOT" w:date="2023-10-06T00:05:00Z">
        <w:r w:rsidR="000A3EF2">
          <w:rPr>
            <w:sz w:val="32"/>
            <w:szCs w:val="32"/>
          </w:rPr>
          <w:t>XXXX</w:t>
        </w:r>
      </w:ins>
    </w:p>
    <w:p w14:paraId="51CCD585" w14:textId="1A287A8F" w:rsidR="00D62FE5" w:rsidRPr="00D62FE5" w:rsidRDefault="00D62FE5">
      <w:pPr>
        <w:pStyle w:val="BodyTextIndent"/>
        <w:jc w:val="center"/>
        <w:rPr>
          <w:sz w:val="32"/>
          <w:szCs w:val="32"/>
        </w:rPr>
      </w:pPr>
      <w:r w:rsidRPr="00F90EF2">
        <w:rPr>
          <w:sz w:val="32"/>
          <w:szCs w:val="32"/>
        </w:rPr>
        <w:t xml:space="preserve">Effective Date of </w:t>
      </w:r>
      <w:del w:id="7" w:author="ERCOT" w:date="2023-10-06T00:05:00Z">
        <w:r w:rsidR="00AE3B80" w:rsidDel="000A3EF2">
          <w:rPr>
            <w:sz w:val="32"/>
            <w:szCs w:val="32"/>
          </w:rPr>
          <w:delText>6</w:delText>
        </w:r>
      </w:del>
      <w:ins w:id="8" w:author="ERCOT" w:date="2023-10-06T00:05:00Z">
        <w:r w:rsidR="000A3EF2">
          <w:rPr>
            <w:sz w:val="32"/>
            <w:szCs w:val="32"/>
          </w:rPr>
          <w:t>1</w:t>
        </w:r>
      </w:ins>
      <w:r w:rsidR="00782438">
        <w:rPr>
          <w:sz w:val="32"/>
          <w:szCs w:val="32"/>
        </w:rPr>
        <w:t>/</w:t>
      </w:r>
      <w:ins w:id="9" w:author="ERCOT" w:date="2023-10-06T00:05:00Z">
        <w:r w:rsidR="000A3EF2">
          <w:rPr>
            <w:sz w:val="32"/>
            <w:szCs w:val="32"/>
          </w:rPr>
          <w:t>1</w:t>
        </w:r>
      </w:ins>
      <w:del w:id="10" w:author="ERCOT" w:date="2023-10-06T00:05:00Z">
        <w:r w:rsidR="00AE3B80" w:rsidDel="000A3EF2">
          <w:rPr>
            <w:sz w:val="32"/>
            <w:szCs w:val="32"/>
          </w:rPr>
          <w:delText>9</w:delText>
        </w:r>
      </w:del>
      <w:r w:rsidRPr="00F90EF2">
        <w:rPr>
          <w:sz w:val="32"/>
          <w:szCs w:val="32"/>
        </w:rPr>
        <w:t>/</w:t>
      </w:r>
      <w:r w:rsidR="006F34CB" w:rsidRPr="00F90EF2">
        <w:rPr>
          <w:sz w:val="32"/>
          <w:szCs w:val="32"/>
        </w:rPr>
        <w:t>20</w:t>
      </w:r>
      <w:r w:rsidR="00032A17">
        <w:rPr>
          <w:sz w:val="32"/>
          <w:szCs w:val="32"/>
        </w:rPr>
        <w:t>2</w:t>
      </w:r>
      <w:del w:id="11" w:author="ERCOT" w:date="2023-10-06T00:05:00Z">
        <w:r w:rsidR="00C36324" w:rsidDel="000A3EF2">
          <w:rPr>
            <w:sz w:val="32"/>
            <w:szCs w:val="32"/>
          </w:rPr>
          <w:delText>3</w:delText>
        </w:r>
      </w:del>
      <w:ins w:id="12" w:author="ERCOT" w:date="2023-10-06T00:05:00Z">
        <w:r w:rsidR="000A3EF2">
          <w:rPr>
            <w:sz w:val="32"/>
            <w:szCs w:val="32"/>
          </w:rPr>
          <w:t>4</w:t>
        </w:r>
      </w:ins>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rsidP="004917FC">
      <w:pPr>
        <w:pStyle w:val="TOC3"/>
        <w:rPr>
          <w:rFonts w:asciiTheme="minorHAnsi" w:eastAsiaTheme="minorEastAsia" w:hAnsiTheme="minorHAnsi" w:cstheme="minorBidi"/>
          <w:noProof/>
          <w:sz w:val="22"/>
          <w:szCs w:val="22"/>
        </w:rPr>
        <w:pPrChange w:id="13" w:author="ERCOT" w:date="2023-11-01T14:31:00Z">
          <w:pPr>
            <w:pStyle w:val="TOC3"/>
            <w:tabs>
              <w:tab w:val="right" w:leader="dot" w:pos="9350"/>
            </w:tabs>
          </w:pPr>
        </w:pPrChange>
      </w:pPr>
      <w:r>
        <w:rPr>
          <w:b/>
          <w:bCs/>
          <w:caps/>
          <w:color w:val="339966"/>
        </w:rPr>
        <w:fldChar w:fldCharType="begin"/>
      </w:r>
      <w:r>
        <w:rPr>
          <w:b/>
          <w:bCs/>
          <w:caps/>
          <w:color w:val="339966"/>
        </w:rPr>
        <w:instrText xml:space="preserve"> TOC \o "1-3" \h \z </w:instrText>
      </w:r>
      <w:r>
        <w:rPr>
          <w:b/>
          <w:bCs/>
          <w:caps/>
          <w:color w:val="339966"/>
        </w:rPr>
        <w:fldChar w:fldCharType="separate"/>
      </w:r>
      <w:r w:rsidR="004917FC">
        <w:fldChar w:fldCharType="begin"/>
      </w:r>
      <w:r w:rsidR="004917FC">
        <w:instrText>HYPERLINK \l "_Toc139626030"</w:instrText>
      </w:r>
      <w:r w:rsidR="004917FC">
        <w:fldChar w:fldCharType="separate"/>
      </w:r>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r w:rsidR="004917FC">
        <w:rPr>
          <w:noProof/>
        </w:rPr>
        <w:fldChar w:fldCharType="end"/>
      </w:r>
    </w:p>
    <w:p w14:paraId="2F990B16" w14:textId="3915C445" w:rsidR="00AE3B80" w:rsidRDefault="004917FC" w:rsidP="004917FC">
      <w:pPr>
        <w:pStyle w:val="TOC3"/>
        <w:rPr>
          <w:rFonts w:asciiTheme="minorHAnsi" w:eastAsiaTheme="minorEastAsia" w:hAnsiTheme="minorHAnsi" w:cstheme="minorBidi"/>
          <w:noProof/>
          <w:sz w:val="22"/>
          <w:szCs w:val="22"/>
        </w:rPr>
        <w:pPrChange w:id="14" w:author="ERCOT" w:date="2023-11-01T14:31:00Z">
          <w:pPr>
            <w:pStyle w:val="TOC3"/>
            <w:tabs>
              <w:tab w:val="right" w:leader="dot" w:pos="9350"/>
            </w:tabs>
          </w:pPr>
        </w:pPrChange>
      </w:pPr>
      <w:r>
        <w:fldChar w:fldCharType="begin"/>
      </w:r>
      <w:r>
        <w:instrText>HYPERLINK \l "_Toc139626031"</w:instrText>
      </w:r>
      <w:r>
        <w:fldChar w:fldCharType="separate"/>
      </w:r>
      <w:r w:rsidR="00AE3B80" w:rsidRPr="00AD59F4">
        <w:rPr>
          <w:rStyle w:val="Hyperlink"/>
          <w:noProof/>
        </w:rPr>
        <w:t>Regulation Service Requirement Details</w:t>
      </w:r>
      <w:r w:rsidR="00AE3B80">
        <w:rPr>
          <w:noProof/>
          <w:webHidden/>
        </w:rPr>
        <w:tab/>
      </w:r>
      <w:r w:rsidR="00AE3B80">
        <w:rPr>
          <w:noProof/>
          <w:webHidden/>
        </w:rPr>
        <w:fldChar w:fldCharType="begin"/>
      </w:r>
      <w:r w:rsidR="00AE3B80">
        <w:rPr>
          <w:noProof/>
          <w:webHidden/>
        </w:rPr>
        <w:instrText xml:space="preserve"> PAGEREF _Toc139626031 \h </w:instrText>
      </w:r>
      <w:r w:rsidR="00AE3B80">
        <w:rPr>
          <w:noProof/>
          <w:webHidden/>
        </w:rPr>
      </w:r>
      <w:r w:rsidR="00AE3B80">
        <w:rPr>
          <w:noProof/>
          <w:webHidden/>
        </w:rPr>
        <w:fldChar w:fldCharType="separate"/>
      </w:r>
      <w:r w:rsidR="00AE3B80">
        <w:rPr>
          <w:noProof/>
          <w:webHidden/>
        </w:rPr>
        <w:t>3</w:t>
      </w:r>
      <w:r w:rsidR="00AE3B80">
        <w:rPr>
          <w:noProof/>
          <w:webHidden/>
        </w:rPr>
        <w:fldChar w:fldCharType="end"/>
      </w:r>
      <w:r>
        <w:rPr>
          <w:noProof/>
        </w:rPr>
        <w:fldChar w:fldCharType="end"/>
      </w:r>
    </w:p>
    <w:p w14:paraId="1D4B12B3" w14:textId="1CEC334D" w:rsidR="00AE3B80" w:rsidRDefault="004917FC" w:rsidP="004917FC">
      <w:pPr>
        <w:pStyle w:val="TOC3"/>
        <w:rPr>
          <w:rFonts w:asciiTheme="minorHAnsi" w:eastAsiaTheme="minorEastAsia" w:hAnsiTheme="minorHAnsi" w:cstheme="minorBidi"/>
          <w:noProof/>
          <w:sz w:val="22"/>
          <w:szCs w:val="22"/>
        </w:rPr>
        <w:pPrChange w:id="15" w:author="ERCOT" w:date="2023-11-01T14:31:00Z">
          <w:pPr>
            <w:pStyle w:val="TOC3"/>
            <w:tabs>
              <w:tab w:val="right" w:leader="dot" w:pos="9350"/>
            </w:tabs>
          </w:pPr>
        </w:pPrChange>
      </w:pPr>
      <w:r>
        <w:fldChar w:fldCharType="begin"/>
      </w:r>
      <w:r>
        <w:instrText>HYPERLINK \l "_Toc139626032"</w:instrText>
      </w:r>
      <w:r>
        <w:fldChar w:fldCharType="separate"/>
      </w:r>
      <w:r w:rsidR="00AE3B80" w:rsidRPr="00AD59F4">
        <w:rPr>
          <w:rStyle w:val="Hyperlink"/>
          <w:noProof/>
        </w:rPr>
        <w:t>Non-Spinning Reserve (Non-Spin) Requirement Details</w:t>
      </w:r>
      <w:r w:rsidR="00AE3B80">
        <w:rPr>
          <w:noProof/>
          <w:webHidden/>
        </w:rPr>
        <w:tab/>
      </w:r>
      <w:r w:rsidR="00AE3B80">
        <w:rPr>
          <w:noProof/>
          <w:webHidden/>
        </w:rPr>
        <w:fldChar w:fldCharType="begin"/>
      </w:r>
      <w:r w:rsidR="00AE3B80">
        <w:rPr>
          <w:noProof/>
          <w:webHidden/>
        </w:rPr>
        <w:instrText xml:space="preserve"> PAGEREF _Toc139626032 \h </w:instrText>
      </w:r>
      <w:r w:rsidR="00AE3B80">
        <w:rPr>
          <w:noProof/>
          <w:webHidden/>
        </w:rPr>
      </w:r>
      <w:r w:rsidR="00AE3B80">
        <w:rPr>
          <w:noProof/>
          <w:webHidden/>
        </w:rPr>
        <w:fldChar w:fldCharType="separate"/>
      </w:r>
      <w:r w:rsidR="00AE3B80">
        <w:rPr>
          <w:noProof/>
          <w:webHidden/>
        </w:rPr>
        <w:t>9</w:t>
      </w:r>
      <w:r w:rsidR="00AE3B80">
        <w:rPr>
          <w:noProof/>
          <w:webHidden/>
        </w:rPr>
        <w:fldChar w:fldCharType="end"/>
      </w:r>
      <w:r>
        <w:rPr>
          <w:noProof/>
        </w:rPr>
        <w:fldChar w:fldCharType="end"/>
      </w:r>
    </w:p>
    <w:p w14:paraId="64193059" w14:textId="67950705" w:rsidR="00AE3B80" w:rsidRDefault="004917FC" w:rsidP="004917FC">
      <w:pPr>
        <w:pStyle w:val="TOC3"/>
        <w:rPr>
          <w:rFonts w:asciiTheme="minorHAnsi" w:eastAsiaTheme="minorEastAsia" w:hAnsiTheme="minorHAnsi" w:cstheme="minorBidi"/>
          <w:noProof/>
          <w:sz w:val="22"/>
          <w:szCs w:val="22"/>
        </w:rPr>
        <w:pPrChange w:id="16" w:author="ERCOT" w:date="2023-11-01T14:31:00Z">
          <w:pPr>
            <w:pStyle w:val="TOC3"/>
            <w:tabs>
              <w:tab w:val="right" w:leader="dot" w:pos="9350"/>
            </w:tabs>
          </w:pPr>
        </w:pPrChange>
      </w:pPr>
      <w:r>
        <w:fldChar w:fldCharType="begin"/>
      </w:r>
      <w:r>
        <w:instrText>HYPERLINK \l "_Toc139626033"</w:instrText>
      </w:r>
      <w:r>
        <w:fldChar w:fldCharType="separate"/>
      </w:r>
      <w:r w:rsidR="00AE3B80" w:rsidRPr="00AD59F4">
        <w:rPr>
          <w:rStyle w:val="Hyperlink"/>
          <w:noProof/>
        </w:rPr>
        <w:t>Responsive Reserve (RRS) Requirement Details</w:t>
      </w:r>
      <w:r w:rsidR="00AE3B80">
        <w:rPr>
          <w:noProof/>
          <w:webHidden/>
        </w:rPr>
        <w:tab/>
      </w:r>
      <w:r w:rsidR="00AE3B80">
        <w:rPr>
          <w:noProof/>
          <w:webHidden/>
        </w:rPr>
        <w:fldChar w:fldCharType="begin"/>
      </w:r>
      <w:r w:rsidR="00AE3B80">
        <w:rPr>
          <w:noProof/>
          <w:webHidden/>
        </w:rPr>
        <w:instrText xml:space="preserve"> PAGEREF _Toc139626033 \h </w:instrText>
      </w:r>
      <w:r w:rsidR="00AE3B80">
        <w:rPr>
          <w:noProof/>
          <w:webHidden/>
        </w:rPr>
      </w:r>
      <w:r w:rsidR="00AE3B80">
        <w:rPr>
          <w:noProof/>
          <w:webHidden/>
        </w:rPr>
        <w:fldChar w:fldCharType="separate"/>
      </w:r>
      <w:r w:rsidR="00AE3B80">
        <w:rPr>
          <w:noProof/>
          <w:webHidden/>
        </w:rPr>
        <w:t>15</w:t>
      </w:r>
      <w:r w:rsidR="00AE3B80">
        <w:rPr>
          <w:noProof/>
          <w:webHidden/>
        </w:rPr>
        <w:fldChar w:fldCharType="end"/>
      </w:r>
      <w:r>
        <w:rPr>
          <w:noProof/>
        </w:rPr>
        <w:fldChar w:fldCharType="end"/>
      </w:r>
    </w:p>
    <w:p w14:paraId="35609F93" w14:textId="4936C07A" w:rsidR="00AE3B80" w:rsidRDefault="004917FC" w:rsidP="004917FC">
      <w:pPr>
        <w:pStyle w:val="TOC3"/>
        <w:rPr>
          <w:rFonts w:asciiTheme="minorHAnsi" w:eastAsiaTheme="minorEastAsia" w:hAnsiTheme="minorHAnsi" w:cstheme="minorBidi"/>
          <w:noProof/>
          <w:sz w:val="22"/>
          <w:szCs w:val="22"/>
        </w:rPr>
        <w:pPrChange w:id="17" w:author="ERCOT" w:date="2023-11-01T14:31:00Z">
          <w:pPr>
            <w:pStyle w:val="TOC3"/>
            <w:tabs>
              <w:tab w:val="right" w:leader="dot" w:pos="9350"/>
            </w:tabs>
          </w:pPr>
        </w:pPrChange>
      </w:pPr>
      <w:r>
        <w:fldChar w:fldCharType="begin"/>
      </w:r>
      <w:r>
        <w:instrText>HYPERLINK \l "_Toc139626034"</w:instrText>
      </w:r>
      <w:r>
        <w:fldChar w:fldCharType="separate"/>
      </w:r>
      <w:r w:rsidR="00AE3B80" w:rsidRPr="00AD59F4">
        <w:rPr>
          <w:rStyle w:val="Hyperlink"/>
          <w:noProof/>
        </w:rPr>
        <w:t>ERCOT Contingency Reserve Service (ECRS) Details</w:t>
      </w:r>
      <w:r w:rsidR="00AE3B80">
        <w:rPr>
          <w:noProof/>
          <w:webHidden/>
        </w:rPr>
        <w:tab/>
      </w:r>
      <w:r w:rsidR="00AE3B80">
        <w:rPr>
          <w:noProof/>
          <w:webHidden/>
        </w:rPr>
        <w:fldChar w:fldCharType="begin"/>
      </w:r>
      <w:r w:rsidR="00AE3B80">
        <w:rPr>
          <w:noProof/>
          <w:webHidden/>
        </w:rPr>
        <w:instrText xml:space="preserve"> PAGEREF _Toc139626034 \h </w:instrText>
      </w:r>
      <w:r w:rsidR="00AE3B80">
        <w:rPr>
          <w:noProof/>
          <w:webHidden/>
        </w:rPr>
      </w:r>
      <w:r w:rsidR="00AE3B80">
        <w:rPr>
          <w:noProof/>
          <w:webHidden/>
        </w:rPr>
        <w:fldChar w:fldCharType="separate"/>
      </w:r>
      <w:r w:rsidR="00AE3B80">
        <w:rPr>
          <w:noProof/>
          <w:webHidden/>
        </w:rPr>
        <w:t>16</w:t>
      </w:r>
      <w:r w:rsidR="00AE3B80">
        <w:rPr>
          <w:noProof/>
          <w:webHidden/>
        </w:rPr>
        <w:fldChar w:fldCharType="end"/>
      </w:r>
      <w:r>
        <w:rPr>
          <w:noProof/>
        </w:rPr>
        <w:fldChar w:fldCharType="end"/>
      </w:r>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8" w:name="_Toc139626030"/>
      <w:r>
        <w:lastRenderedPageBreak/>
        <w:t>Introduction</w:t>
      </w:r>
      <w:bookmarkEnd w:id="18"/>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ins w:id="19" w:author="ERCOT" w:date="2023-10-06T00:05:00Z">
        <w:r w:rsidR="00DC539A">
          <w:rPr>
            <w:iCs/>
            <w:szCs w:val="20"/>
          </w:rPr>
          <w:t>ERCOT Contin</w:t>
        </w:r>
      </w:ins>
      <w:ins w:id="20" w:author="ERCOT" w:date="2023-10-06T00:06:00Z">
        <w:r w:rsidR="00DC539A">
          <w:rPr>
            <w:iCs/>
            <w:szCs w:val="20"/>
          </w:rPr>
          <w:t xml:space="preserve">gency Reserve Service (ECRS), </w:t>
        </w:r>
      </w:ins>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21" w:name="_Toc342049962"/>
      <w:r>
        <w:br w:type="page"/>
      </w:r>
      <w:bookmarkStart w:id="22" w:name="_Toc139626031"/>
      <w:r w:rsidR="00B320AB" w:rsidRPr="003A24F9">
        <w:lastRenderedPageBreak/>
        <w:t xml:space="preserve">Regulation </w:t>
      </w:r>
      <w:r w:rsidR="00070BB4" w:rsidRPr="003A24F9">
        <w:t>Service</w:t>
      </w:r>
      <w:r w:rsidR="00B320AB" w:rsidRPr="003A24F9">
        <w:t xml:space="preserve"> Requirement Details</w:t>
      </w:r>
      <w:bookmarkEnd w:id="21"/>
      <w:bookmarkEnd w:id="2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196063FD"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ins w:id="23" w:author="ERCOT" w:date="2023-10-06T00:08:00Z">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ins>
      <w:ins w:id="24" w:author="ERCOT" w:date="2023-10-06T00:09:00Z">
        <w:r w:rsidR="00FA29F0">
          <w:rPr>
            <w:iCs/>
            <w:szCs w:val="20"/>
          </w:rPr>
          <w:t xml:space="preserve">for </w:t>
        </w:r>
        <w:r w:rsidR="00FA29F0" w:rsidRPr="003A24F9">
          <w:rPr>
            <w:iCs/>
            <w:szCs w:val="20"/>
          </w:rPr>
          <w:t>accumulated</w:t>
        </w:r>
      </w:ins>
      <w:ins w:id="25" w:author="ERCOT" w:date="2023-10-06T00:08:00Z">
        <w:r w:rsidR="00FA29F0" w:rsidRPr="00FA29F0">
          <w:rPr>
            <w:iCs/>
            <w:szCs w:val="20"/>
          </w:rPr>
          <w:t xml:space="preserve"> Area Control Error (ACE).</w:t>
        </w:r>
      </w:ins>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lastRenderedPageBreak/>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headerReference w:type="default" r:id="rId8"/>
          <w:footerReference w:type="even" r:id="rId9"/>
          <w:footerReference w:type="default" r:id="rId10"/>
          <w:footerReference w:type="first" r:id="rId11"/>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70"/>
        <w:gridCol w:w="570"/>
        <w:gridCol w:w="570"/>
        <w:gridCol w:w="570"/>
        <w:gridCol w:w="570"/>
        <w:gridCol w:w="570"/>
        <w:gridCol w:w="570"/>
        <w:gridCol w:w="570"/>
        <w:gridCol w:w="570"/>
        <w:gridCol w:w="570"/>
        <w:gridCol w:w="570"/>
        <w:gridCol w:w="572"/>
        <w:gridCol w:w="574"/>
        <w:gridCol w:w="570"/>
        <w:gridCol w:w="570"/>
        <w:gridCol w:w="570"/>
        <w:gridCol w:w="570"/>
        <w:gridCol w:w="574"/>
        <w:gridCol w:w="574"/>
        <w:gridCol w:w="570"/>
        <w:gridCol w:w="570"/>
        <w:gridCol w:w="570"/>
        <w:gridCol w:w="570"/>
        <w:gridCol w:w="590"/>
        <w:tblGridChange w:id="35">
          <w:tblGrid>
            <w:gridCol w:w="25"/>
            <w:gridCol w:w="651"/>
            <w:gridCol w:w="96"/>
            <w:gridCol w:w="474"/>
            <w:gridCol w:w="73"/>
            <w:gridCol w:w="497"/>
            <w:gridCol w:w="50"/>
            <w:gridCol w:w="520"/>
            <w:gridCol w:w="130"/>
            <w:gridCol w:w="440"/>
            <w:gridCol w:w="107"/>
            <w:gridCol w:w="463"/>
            <w:gridCol w:w="84"/>
            <w:gridCol w:w="486"/>
            <w:gridCol w:w="61"/>
            <w:gridCol w:w="509"/>
            <w:gridCol w:w="38"/>
            <w:gridCol w:w="532"/>
            <w:gridCol w:w="15"/>
            <w:gridCol w:w="547"/>
            <w:gridCol w:w="8"/>
            <w:gridCol w:w="539"/>
            <w:gridCol w:w="31"/>
            <w:gridCol w:w="516"/>
            <w:gridCol w:w="54"/>
            <w:gridCol w:w="572"/>
            <w:gridCol w:w="24"/>
            <w:gridCol w:w="550"/>
            <w:gridCol w:w="100"/>
            <w:gridCol w:w="470"/>
            <w:gridCol w:w="77"/>
            <w:gridCol w:w="493"/>
            <w:gridCol w:w="54"/>
            <w:gridCol w:w="516"/>
            <w:gridCol w:w="31"/>
            <w:gridCol w:w="539"/>
            <w:gridCol w:w="8"/>
            <w:gridCol w:w="566"/>
            <w:gridCol w:w="84"/>
            <w:gridCol w:w="490"/>
            <w:gridCol w:w="160"/>
            <w:gridCol w:w="410"/>
            <w:gridCol w:w="137"/>
            <w:gridCol w:w="433"/>
            <w:gridCol w:w="114"/>
            <w:gridCol w:w="456"/>
            <w:gridCol w:w="91"/>
            <w:gridCol w:w="479"/>
            <w:gridCol w:w="68"/>
            <w:gridCol w:w="522"/>
            <w:gridCol w:w="25"/>
          </w:tblGrid>
        </w:tblGridChange>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C605E9">
        <w:trPr>
          <w:trHeight w:val="363"/>
          <w:tblCellSpacing w:w="0" w:type="dxa"/>
        </w:trPr>
        <w:tc>
          <w:tcPr>
            <w:tcW w:w="260" w:type="pct"/>
            <w:tcBorders>
              <w:top w:val="single" w:sz="8" w:space="0" w:color="000000"/>
              <w:left w:val="single" w:sz="8" w:space="0" w:color="000000"/>
              <w:bottom w:val="single" w:sz="4" w:space="0" w:color="auto"/>
              <w:right w:val="single" w:sz="8" w:space="0" w:color="000000"/>
            </w:tcBorders>
            <w:vAlign w:val="center"/>
          </w:tcPr>
          <w:p w14:paraId="5F390F4A" w14:textId="77777777" w:rsidR="00CC576E" w:rsidRPr="0012615F" w:rsidRDefault="00CC576E" w:rsidP="00C605E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4" w:space="0" w:color="auto"/>
              <w:right w:val="single" w:sz="4" w:space="0" w:color="000000"/>
            </w:tcBorders>
            <w:vAlign w:val="center"/>
          </w:tcPr>
          <w:p w14:paraId="2B0C80A5" w14:textId="77777777" w:rsidR="00CC576E" w:rsidRPr="0012615F" w:rsidRDefault="00CC576E" w:rsidP="00C605E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4" w:space="0" w:color="auto"/>
              <w:right w:val="single" w:sz="4" w:space="0" w:color="000000"/>
            </w:tcBorders>
            <w:vAlign w:val="center"/>
          </w:tcPr>
          <w:p w14:paraId="19B00FF6" w14:textId="77777777" w:rsidR="00CC576E" w:rsidRPr="0012615F" w:rsidRDefault="00CC576E" w:rsidP="00C605E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4" w:space="0" w:color="auto"/>
              <w:right w:val="single" w:sz="4" w:space="0" w:color="000000"/>
            </w:tcBorders>
            <w:vAlign w:val="center"/>
          </w:tcPr>
          <w:p w14:paraId="126117ED" w14:textId="77777777" w:rsidR="00CC576E" w:rsidRPr="0012615F" w:rsidRDefault="00CC576E" w:rsidP="00C605E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4" w:space="0" w:color="auto"/>
              <w:right w:val="single" w:sz="4" w:space="0" w:color="000000"/>
            </w:tcBorders>
            <w:vAlign w:val="center"/>
          </w:tcPr>
          <w:p w14:paraId="31DFA47C" w14:textId="77777777" w:rsidR="00CC576E" w:rsidRPr="0012615F" w:rsidRDefault="00CC576E" w:rsidP="00C605E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4" w:space="0" w:color="auto"/>
              <w:right w:val="single" w:sz="4" w:space="0" w:color="000000"/>
            </w:tcBorders>
            <w:vAlign w:val="center"/>
          </w:tcPr>
          <w:p w14:paraId="6BB5E42A" w14:textId="77777777" w:rsidR="00CC576E" w:rsidRPr="0012615F" w:rsidRDefault="00CC576E" w:rsidP="00C605E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4" w:space="0" w:color="auto"/>
              <w:right w:val="single" w:sz="4" w:space="0" w:color="000000"/>
            </w:tcBorders>
            <w:vAlign w:val="center"/>
          </w:tcPr>
          <w:p w14:paraId="3BFF0529" w14:textId="77777777" w:rsidR="00CC576E" w:rsidRPr="0012615F" w:rsidRDefault="00CC576E" w:rsidP="00C605E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4" w:space="0" w:color="auto"/>
              <w:right w:val="single" w:sz="4" w:space="0" w:color="000000"/>
            </w:tcBorders>
            <w:vAlign w:val="center"/>
          </w:tcPr>
          <w:p w14:paraId="4175D0EF" w14:textId="77777777" w:rsidR="00CC576E" w:rsidRPr="0012615F" w:rsidRDefault="00CC576E" w:rsidP="00C605E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4" w:space="0" w:color="auto"/>
              <w:right w:val="single" w:sz="4" w:space="0" w:color="000000"/>
            </w:tcBorders>
            <w:vAlign w:val="center"/>
          </w:tcPr>
          <w:p w14:paraId="5FDD2EE6" w14:textId="77777777" w:rsidR="00CC576E" w:rsidRPr="0012615F" w:rsidRDefault="00CC576E" w:rsidP="00C605E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4" w:space="0" w:color="auto"/>
              <w:right w:val="single" w:sz="4" w:space="0" w:color="000000"/>
            </w:tcBorders>
            <w:vAlign w:val="center"/>
          </w:tcPr>
          <w:p w14:paraId="435D11BC" w14:textId="77777777" w:rsidR="00CC576E" w:rsidRPr="0012615F" w:rsidRDefault="00CC576E" w:rsidP="00C605E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4" w:space="0" w:color="auto"/>
              <w:right w:val="single" w:sz="4" w:space="0" w:color="000000"/>
            </w:tcBorders>
            <w:vAlign w:val="center"/>
          </w:tcPr>
          <w:p w14:paraId="647E2D84" w14:textId="77777777" w:rsidR="00CC576E" w:rsidRPr="0012615F" w:rsidRDefault="00CC576E" w:rsidP="00C605E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4" w:space="0" w:color="auto"/>
              <w:right w:val="single" w:sz="4" w:space="0" w:color="000000"/>
            </w:tcBorders>
            <w:vAlign w:val="center"/>
          </w:tcPr>
          <w:p w14:paraId="57A50116" w14:textId="77777777" w:rsidR="00CC576E" w:rsidRPr="0012615F" w:rsidRDefault="00CC576E" w:rsidP="00C605E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4" w:space="0" w:color="auto"/>
              <w:right w:val="single" w:sz="4" w:space="0" w:color="000000"/>
            </w:tcBorders>
            <w:vAlign w:val="center"/>
          </w:tcPr>
          <w:p w14:paraId="7027848D" w14:textId="77777777" w:rsidR="00CC576E" w:rsidRPr="0012615F" w:rsidRDefault="00CC576E" w:rsidP="00C605E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4" w:space="0" w:color="auto"/>
              <w:right w:val="single" w:sz="4" w:space="0" w:color="000000"/>
            </w:tcBorders>
            <w:vAlign w:val="center"/>
          </w:tcPr>
          <w:p w14:paraId="37151414" w14:textId="77777777" w:rsidR="00CC576E" w:rsidRPr="0012615F" w:rsidRDefault="00CC576E" w:rsidP="00C605E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4" w:space="0" w:color="auto"/>
              <w:right w:val="single" w:sz="4" w:space="0" w:color="000000"/>
            </w:tcBorders>
            <w:vAlign w:val="center"/>
          </w:tcPr>
          <w:p w14:paraId="3EB00AAC" w14:textId="77777777" w:rsidR="00CC576E" w:rsidRPr="0012615F" w:rsidRDefault="00CC576E" w:rsidP="00C605E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4" w:space="0" w:color="auto"/>
              <w:right w:val="single" w:sz="4" w:space="0" w:color="000000"/>
            </w:tcBorders>
            <w:vAlign w:val="center"/>
          </w:tcPr>
          <w:p w14:paraId="0296464C" w14:textId="77777777" w:rsidR="00CC576E" w:rsidRPr="0012615F" w:rsidRDefault="00CC576E" w:rsidP="00C605E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4" w:space="0" w:color="auto"/>
              <w:right w:val="single" w:sz="4" w:space="0" w:color="000000"/>
            </w:tcBorders>
            <w:vAlign w:val="center"/>
          </w:tcPr>
          <w:p w14:paraId="5A1394F8" w14:textId="77777777" w:rsidR="00CC576E" w:rsidRPr="0012615F" w:rsidRDefault="00CC576E" w:rsidP="00C605E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4" w:space="0" w:color="auto"/>
              <w:right w:val="single" w:sz="4" w:space="0" w:color="000000"/>
            </w:tcBorders>
            <w:vAlign w:val="center"/>
          </w:tcPr>
          <w:p w14:paraId="3C46D340" w14:textId="77777777" w:rsidR="00CC576E" w:rsidRPr="0012615F" w:rsidRDefault="00CC576E" w:rsidP="00C605E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4" w:space="0" w:color="auto"/>
              <w:right w:val="single" w:sz="4" w:space="0" w:color="000000"/>
            </w:tcBorders>
            <w:vAlign w:val="center"/>
          </w:tcPr>
          <w:p w14:paraId="042310FA" w14:textId="77777777" w:rsidR="00CC576E" w:rsidRPr="0012615F" w:rsidRDefault="00CC576E" w:rsidP="00C605E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4" w:space="0" w:color="auto"/>
              <w:right w:val="single" w:sz="4" w:space="0" w:color="000000"/>
            </w:tcBorders>
            <w:vAlign w:val="center"/>
          </w:tcPr>
          <w:p w14:paraId="504EE850" w14:textId="77777777" w:rsidR="00CC576E" w:rsidRPr="0012615F" w:rsidRDefault="00CC576E" w:rsidP="00C605E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4" w:space="0" w:color="auto"/>
              <w:right w:val="single" w:sz="4" w:space="0" w:color="000000"/>
            </w:tcBorders>
            <w:vAlign w:val="center"/>
          </w:tcPr>
          <w:p w14:paraId="7E332651" w14:textId="77777777" w:rsidR="00CC576E" w:rsidRPr="0012615F" w:rsidRDefault="00CC576E" w:rsidP="00C605E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4" w:space="0" w:color="auto"/>
              <w:right w:val="single" w:sz="4" w:space="0" w:color="000000"/>
            </w:tcBorders>
            <w:vAlign w:val="center"/>
          </w:tcPr>
          <w:p w14:paraId="0B51E8CA" w14:textId="77777777" w:rsidR="00CC576E" w:rsidRPr="0012615F" w:rsidRDefault="00CC576E" w:rsidP="00C605E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4" w:space="0" w:color="auto"/>
              <w:right w:val="single" w:sz="4" w:space="0" w:color="000000"/>
            </w:tcBorders>
            <w:vAlign w:val="center"/>
          </w:tcPr>
          <w:p w14:paraId="605C4E7E" w14:textId="77777777" w:rsidR="00CC576E" w:rsidRPr="0012615F" w:rsidRDefault="00CC576E" w:rsidP="00C605E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4" w:space="0" w:color="auto"/>
              <w:right w:val="single" w:sz="4" w:space="0" w:color="000000"/>
            </w:tcBorders>
            <w:vAlign w:val="center"/>
          </w:tcPr>
          <w:p w14:paraId="503C320E" w14:textId="77777777" w:rsidR="00CC576E" w:rsidRPr="0012615F" w:rsidRDefault="00CC576E" w:rsidP="00C605E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4" w:space="0" w:color="auto"/>
              <w:right w:val="single" w:sz="8" w:space="0" w:color="000000"/>
            </w:tcBorders>
            <w:vAlign w:val="center"/>
          </w:tcPr>
          <w:p w14:paraId="30592DB6" w14:textId="77777777" w:rsidR="00CC576E" w:rsidRPr="0012615F" w:rsidRDefault="00CC576E" w:rsidP="00C605E9">
            <w:pPr>
              <w:widowControl/>
              <w:autoSpaceDE/>
              <w:autoSpaceDN/>
              <w:adjustRightInd/>
              <w:jc w:val="center"/>
              <w:rPr>
                <w:b/>
                <w:bCs/>
                <w:sz w:val="22"/>
                <w:szCs w:val="22"/>
              </w:rPr>
            </w:pPr>
            <w:r w:rsidRPr="0012615F">
              <w:rPr>
                <w:b/>
                <w:bCs/>
                <w:sz w:val="22"/>
                <w:szCs w:val="22"/>
              </w:rPr>
              <w:t>24</w:t>
            </w:r>
          </w:p>
        </w:tc>
      </w:tr>
      <w:tr w:rsidR="00A1759E" w:rsidRPr="00CC576E" w14:paraId="72D5D23B"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6"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7"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38"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4996E377" w14:textId="77777777" w:rsidR="00A1759E" w:rsidRPr="0012615F" w:rsidRDefault="00A1759E" w:rsidP="00A1759E">
            <w:pPr>
              <w:widowControl/>
              <w:autoSpaceDE/>
              <w:autoSpaceDN/>
              <w:adjustRightInd/>
              <w:jc w:val="center"/>
              <w:rPr>
                <w:b/>
                <w:bCs/>
                <w:sz w:val="22"/>
                <w:szCs w:val="22"/>
              </w:rPr>
            </w:pPr>
            <w:r w:rsidRPr="0012615F">
              <w:rPr>
                <w:b/>
                <w:bCs/>
                <w:sz w:val="22"/>
                <w:szCs w:val="22"/>
              </w:rPr>
              <w:t>Jan.</w:t>
            </w:r>
          </w:p>
        </w:tc>
        <w:tc>
          <w:tcPr>
            <w:tcW w:w="190" w:type="pct"/>
            <w:tcBorders>
              <w:top w:val="single" w:sz="4" w:space="0" w:color="auto"/>
              <w:left w:val="single" w:sz="4" w:space="0" w:color="000000"/>
              <w:bottom w:val="single" w:sz="4" w:space="0" w:color="auto"/>
              <w:right w:val="single" w:sz="4" w:space="0" w:color="000000"/>
            </w:tcBorders>
            <w:vAlign w:val="center"/>
            <w:tcPrChange w:id="3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A121A6" w14:textId="42C79343" w:rsidR="00A1759E" w:rsidRPr="00E95F39" w:rsidRDefault="00A1759E" w:rsidP="00E95F39">
            <w:pPr>
              <w:widowControl/>
              <w:autoSpaceDE/>
              <w:autoSpaceDN/>
              <w:adjustRightInd/>
              <w:jc w:val="center"/>
              <w:rPr>
                <w:bCs/>
                <w:sz w:val="22"/>
                <w:szCs w:val="22"/>
              </w:rPr>
            </w:pPr>
            <w:ins w:id="40" w:author="ERCOT" w:date="2023-10-26T12:34:00Z">
              <w:r w:rsidRPr="00E95F39">
                <w:rPr>
                  <w:sz w:val="22"/>
                  <w:szCs w:val="22"/>
                </w:rPr>
                <w:t>1.3</w:t>
              </w:r>
            </w:ins>
            <w:del w:id="41"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94B9D8" w14:textId="4C700A22" w:rsidR="00A1759E" w:rsidRPr="00E95F39" w:rsidRDefault="00A1759E" w:rsidP="00E95F39">
            <w:pPr>
              <w:widowControl/>
              <w:autoSpaceDE/>
              <w:autoSpaceDN/>
              <w:adjustRightInd/>
              <w:jc w:val="center"/>
              <w:rPr>
                <w:bCs/>
                <w:sz w:val="22"/>
                <w:szCs w:val="22"/>
              </w:rPr>
            </w:pPr>
            <w:ins w:id="43" w:author="ERCOT" w:date="2023-10-26T12:34:00Z">
              <w:r w:rsidRPr="00E95F39">
                <w:rPr>
                  <w:sz w:val="22"/>
                  <w:szCs w:val="22"/>
                </w:rPr>
                <w:t>0.7</w:t>
              </w:r>
            </w:ins>
            <w:del w:id="44" w:author="ERCOT" w:date="2023-10-26T12:34:00Z">
              <w:r w:rsidRPr="00E95F39" w:rsidDel="006B31EA">
                <w:rPr>
                  <w:sz w:val="22"/>
                  <w:szCs w:val="22"/>
                </w:rPr>
                <w:delText>1.2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0AA5375" w14:textId="49D3C502" w:rsidR="00A1759E" w:rsidRPr="00E95F39" w:rsidRDefault="00A1759E" w:rsidP="00E95F39">
            <w:pPr>
              <w:widowControl/>
              <w:autoSpaceDE/>
              <w:autoSpaceDN/>
              <w:adjustRightInd/>
              <w:jc w:val="center"/>
              <w:rPr>
                <w:bCs/>
                <w:sz w:val="22"/>
                <w:szCs w:val="22"/>
              </w:rPr>
            </w:pPr>
            <w:ins w:id="46" w:author="ERCOT" w:date="2023-10-26T12:34:00Z">
              <w:r w:rsidRPr="00E95F39">
                <w:rPr>
                  <w:sz w:val="22"/>
                  <w:szCs w:val="22"/>
                </w:rPr>
                <w:t>1.3</w:t>
              </w:r>
            </w:ins>
            <w:del w:id="47"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1508DFD" w14:textId="305D6F1E" w:rsidR="00A1759E" w:rsidRPr="00E95F39" w:rsidRDefault="00A1759E" w:rsidP="00E95F39">
            <w:pPr>
              <w:widowControl/>
              <w:autoSpaceDE/>
              <w:autoSpaceDN/>
              <w:adjustRightInd/>
              <w:jc w:val="center"/>
              <w:rPr>
                <w:bCs/>
                <w:sz w:val="22"/>
                <w:szCs w:val="22"/>
              </w:rPr>
            </w:pPr>
            <w:ins w:id="49" w:author="ERCOT" w:date="2023-10-26T12:34:00Z">
              <w:r w:rsidRPr="00E95F39">
                <w:rPr>
                  <w:sz w:val="22"/>
                  <w:szCs w:val="22"/>
                </w:rPr>
                <w:t>1.1</w:t>
              </w:r>
            </w:ins>
            <w:del w:id="50"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A63FE9F" w14:textId="4995DAAB" w:rsidR="00A1759E" w:rsidRPr="00E95F39" w:rsidRDefault="00A1759E" w:rsidP="00E95F39">
            <w:pPr>
              <w:widowControl/>
              <w:autoSpaceDE/>
              <w:autoSpaceDN/>
              <w:adjustRightInd/>
              <w:jc w:val="center"/>
              <w:rPr>
                <w:bCs/>
                <w:sz w:val="22"/>
                <w:szCs w:val="22"/>
              </w:rPr>
            </w:pPr>
            <w:ins w:id="52" w:author="ERCOT" w:date="2023-10-26T12:34:00Z">
              <w:r w:rsidRPr="00E95F39">
                <w:rPr>
                  <w:sz w:val="22"/>
                  <w:szCs w:val="22"/>
                </w:rPr>
                <w:t>2.1</w:t>
              </w:r>
            </w:ins>
            <w:del w:id="53"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2C0031" w14:textId="3B883BE1" w:rsidR="00A1759E" w:rsidRPr="00E95F39" w:rsidRDefault="00A1759E" w:rsidP="00E95F39">
            <w:pPr>
              <w:widowControl/>
              <w:autoSpaceDE/>
              <w:autoSpaceDN/>
              <w:adjustRightInd/>
              <w:jc w:val="center"/>
              <w:rPr>
                <w:bCs/>
                <w:sz w:val="22"/>
                <w:szCs w:val="22"/>
              </w:rPr>
            </w:pPr>
            <w:ins w:id="55" w:author="ERCOT" w:date="2023-10-26T12:34:00Z">
              <w:r w:rsidRPr="00E95F39">
                <w:rPr>
                  <w:sz w:val="22"/>
                  <w:szCs w:val="22"/>
                </w:rPr>
                <w:t>1.3</w:t>
              </w:r>
            </w:ins>
            <w:del w:id="56"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81016E4" w14:textId="381F41B6" w:rsidR="00A1759E" w:rsidRPr="00E95F39" w:rsidRDefault="00A1759E" w:rsidP="00E95F39">
            <w:pPr>
              <w:widowControl/>
              <w:autoSpaceDE/>
              <w:autoSpaceDN/>
              <w:adjustRightInd/>
              <w:jc w:val="center"/>
              <w:rPr>
                <w:bCs/>
                <w:sz w:val="22"/>
                <w:szCs w:val="22"/>
              </w:rPr>
            </w:pPr>
            <w:ins w:id="58" w:author="ERCOT" w:date="2023-10-26T12:34:00Z">
              <w:r w:rsidRPr="00E95F39">
                <w:rPr>
                  <w:sz w:val="22"/>
                  <w:szCs w:val="22"/>
                </w:rPr>
                <w:t>1.2</w:t>
              </w:r>
            </w:ins>
            <w:del w:id="59"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4B006C" w14:textId="0CC6B8A2" w:rsidR="00A1759E" w:rsidRPr="00E95F39" w:rsidRDefault="00A1759E" w:rsidP="00E95F39">
            <w:pPr>
              <w:widowControl/>
              <w:autoSpaceDE/>
              <w:autoSpaceDN/>
              <w:adjustRightInd/>
              <w:jc w:val="center"/>
              <w:rPr>
                <w:bCs/>
                <w:sz w:val="22"/>
                <w:szCs w:val="22"/>
              </w:rPr>
            </w:pPr>
            <w:ins w:id="61" w:author="ERCOT" w:date="2023-10-26T12:34:00Z">
              <w:r w:rsidRPr="00E95F39">
                <w:rPr>
                  <w:sz w:val="22"/>
                  <w:szCs w:val="22"/>
                </w:rPr>
                <w:t>1.3</w:t>
              </w:r>
            </w:ins>
            <w:del w:id="62"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3"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545BEFAC" w14:textId="79A83C03" w:rsidR="00A1759E" w:rsidRPr="00E95F39" w:rsidRDefault="00A1759E" w:rsidP="00E95F39">
            <w:pPr>
              <w:widowControl/>
              <w:autoSpaceDE/>
              <w:autoSpaceDN/>
              <w:adjustRightInd/>
              <w:jc w:val="center"/>
              <w:rPr>
                <w:bCs/>
                <w:sz w:val="22"/>
                <w:szCs w:val="22"/>
              </w:rPr>
            </w:pPr>
            <w:ins w:id="64" w:author="ERCOT" w:date="2023-10-26T12:34:00Z">
              <w:r w:rsidRPr="00E95F39">
                <w:rPr>
                  <w:sz w:val="22"/>
                  <w:szCs w:val="22"/>
                </w:rPr>
                <w:t>4.1</w:t>
              </w:r>
            </w:ins>
            <w:del w:id="65" w:author="ERCOT" w:date="2023-10-26T12:34:00Z">
              <w:r w:rsidRPr="00E95F39" w:rsidDel="006B31EA">
                <w:rPr>
                  <w:sz w:val="22"/>
                  <w:szCs w:val="22"/>
                </w:rPr>
                <w:delText>3.1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6067B6A" w14:textId="6C5027E7" w:rsidR="00A1759E" w:rsidRPr="00E95F39" w:rsidRDefault="00A1759E" w:rsidP="00E95F39">
            <w:pPr>
              <w:widowControl/>
              <w:autoSpaceDE/>
              <w:autoSpaceDN/>
              <w:adjustRightInd/>
              <w:jc w:val="center"/>
              <w:rPr>
                <w:bCs/>
                <w:sz w:val="22"/>
                <w:szCs w:val="22"/>
              </w:rPr>
            </w:pPr>
            <w:ins w:id="67" w:author="ERCOT" w:date="2023-10-26T12:34:00Z">
              <w:r w:rsidRPr="00E95F39">
                <w:rPr>
                  <w:sz w:val="22"/>
                  <w:szCs w:val="22"/>
                </w:rPr>
                <w:t>3.8</w:t>
              </w:r>
            </w:ins>
            <w:del w:id="68"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B97ADC" w14:textId="5C57E9C5" w:rsidR="00A1759E" w:rsidRPr="00E95F39" w:rsidRDefault="00A1759E" w:rsidP="00E95F39">
            <w:pPr>
              <w:widowControl/>
              <w:autoSpaceDE/>
              <w:autoSpaceDN/>
              <w:adjustRightInd/>
              <w:jc w:val="center"/>
              <w:rPr>
                <w:bCs/>
                <w:sz w:val="22"/>
                <w:szCs w:val="22"/>
              </w:rPr>
            </w:pPr>
            <w:ins w:id="70" w:author="ERCOT" w:date="2023-10-26T12:34:00Z">
              <w:r w:rsidRPr="00E95F39">
                <w:rPr>
                  <w:sz w:val="22"/>
                  <w:szCs w:val="22"/>
                </w:rPr>
                <w:t>1.0</w:t>
              </w:r>
            </w:ins>
            <w:del w:id="71" w:author="ERCOT" w:date="2023-10-26T12:34:00Z">
              <w:r w:rsidRPr="00E95F39" w:rsidDel="006B31EA">
                <w:rPr>
                  <w:sz w:val="22"/>
                  <w:szCs w:val="22"/>
                </w:rPr>
                <w:delText>1.2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2"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63AB0C3B" w14:textId="056BDB83" w:rsidR="00A1759E" w:rsidRPr="00E95F39" w:rsidRDefault="00A1759E" w:rsidP="00E95F39">
            <w:pPr>
              <w:widowControl/>
              <w:autoSpaceDE/>
              <w:autoSpaceDN/>
              <w:adjustRightInd/>
              <w:jc w:val="center"/>
              <w:rPr>
                <w:bCs/>
                <w:sz w:val="22"/>
                <w:szCs w:val="22"/>
              </w:rPr>
            </w:pPr>
            <w:ins w:id="73" w:author="ERCOT" w:date="2023-10-26T12:34:00Z">
              <w:r w:rsidRPr="00E95F39">
                <w:rPr>
                  <w:sz w:val="22"/>
                  <w:szCs w:val="22"/>
                </w:rPr>
                <w:t>0.9</w:t>
              </w:r>
            </w:ins>
            <w:del w:id="74"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4012A1F" w14:textId="0C67F3B8" w:rsidR="00A1759E" w:rsidRPr="00E95F39" w:rsidRDefault="00A1759E" w:rsidP="00E95F39">
            <w:pPr>
              <w:widowControl/>
              <w:autoSpaceDE/>
              <w:autoSpaceDN/>
              <w:adjustRightInd/>
              <w:jc w:val="center"/>
              <w:rPr>
                <w:bCs/>
                <w:sz w:val="22"/>
                <w:szCs w:val="22"/>
              </w:rPr>
            </w:pPr>
            <w:ins w:id="76" w:author="ERCOT" w:date="2023-10-26T12:34:00Z">
              <w:r w:rsidRPr="00E95F39">
                <w:rPr>
                  <w:sz w:val="22"/>
                  <w:szCs w:val="22"/>
                </w:rPr>
                <w:t>1.5</w:t>
              </w:r>
            </w:ins>
            <w:del w:id="77"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BB9B650" w14:textId="3BE6F72D" w:rsidR="00A1759E" w:rsidRPr="00E95F39" w:rsidRDefault="00A1759E" w:rsidP="00E95F39">
            <w:pPr>
              <w:widowControl/>
              <w:autoSpaceDE/>
              <w:autoSpaceDN/>
              <w:adjustRightInd/>
              <w:jc w:val="center"/>
              <w:rPr>
                <w:bCs/>
                <w:sz w:val="22"/>
                <w:szCs w:val="22"/>
              </w:rPr>
            </w:pPr>
            <w:ins w:id="79" w:author="ERCOT" w:date="2023-10-26T12:34:00Z">
              <w:r w:rsidRPr="00E95F39">
                <w:rPr>
                  <w:sz w:val="22"/>
                  <w:szCs w:val="22"/>
                </w:rPr>
                <w:t>1.9</w:t>
              </w:r>
            </w:ins>
            <w:del w:id="80"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E93E6BE" w14:textId="30DC79F2" w:rsidR="00A1759E" w:rsidRPr="00E95F39" w:rsidRDefault="00A1759E" w:rsidP="00E95F39">
            <w:pPr>
              <w:widowControl/>
              <w:autoSpaceDE/>
              <w:autoSpaceDN/>
              <w:adjustRightInd/>
              <w:jc w:val="center"/>
              <w:rPr>
                <w:bCs/>
                <w:sz w:val="22"/>
                <w:szCs w:val="22"/>
              </w:rPr>
            </w:pPr>
            <w:ins w:id="82" w:author="ERCOT" w:date="2023-10-26T12:34:00Z">
              <w:r w:rsidRPr="00E95F39">
                <w:rPr>
                  <w:sz w:val="22"/>
                  <w:szCs w:val="22"/>
                </w:rPr>
                <w:t>1.1</w:t>
              </w:r>
            </w:ins>
            <w:del w:id="83"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07CC08" w14:textId="2D3884E3" w:rsidR="00A1759E" w:rsidRPr="00E95F39" w:rsidRDefault="00A1759E" w:rsidP="00E95F39">
            <w:pPr>
              <w:widowControl/>
              <w:autoSpaceDE/>
              <w:autoSpaceDN/>
              <w:adjustRightInd/>
              <w:jc w:val="center"/>
              <w:rPr>
                <w:bCs/>
                <w:sz w:val="22"/>
                <w:szCs w:val="22"/>
              </w:rPr>
            </w:pPr>
            <w:ins w:id="85" w:author="ERCOT" w:date="2023-10-26T12:34:00Z">
              <w:r w:rsidRPr="00E95F39">
                <w:rPr>
                  <w:sz w:val="22"/>
                  <w:szCs w:val="22"/>
                </w:rPr>
                <w:t>1.4</w:t>
              </w:r>
            </w:ins>
            <w:del w:id="86"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52B33E9" w14:textId="220FE3C0" w:rsidR="00A1759E" w:rsidRPr="00E95F39" w:rsidRDefault="00A1759E" w:rsidP="00E95F39">
            <w:pPr>
              <w:widowControl/>
              <w:autoSpaceDE/>
              <w:autoSpaceDN/>
              <w:adjustRightInd/>
              <w:jc w:val="center"/>
              <w:rPr>
                <w:bCs/>
                <w:sz w:val="22"/>
                <w:szCs w:val="22"/>
              </w:rPr>
            </w:pPr>
            <w:ins w:id="88" w:author="ERCOT" w:date="2023-10-26T12:34:00Z">
              <w:r w:rsidRPr="00E95F39">
                <w:rPr>
                  <w:sz w:val="22"/>
                  <w:szCs w:val="22"/>
                </w:rPr>
                <w:t>2.4</w:t>
              </w:r>
            </w:ins>
            <w:del w:id="89"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9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57345C9" w14:textId="78D61F99" w:rsidR="00A1759E" w:rsidRPr="00E95F39" w:rsidRDefault="00A1759E" w:rsidP="00E95F39">
            <w:pPr>
              <w:widowControl/>
              <w:autoSpaceDE/>
              <w:autoSpaceDN/>
              <w:adjustRightInd/>
              <w:jc w:val="center"/>
              <w:rPr>
                <w:bCs/>
                <w:sz w:val="22"/>
                <w:szCs w:val="22"/>
              </w:rPr>
            </w:pPr>
            <w:ins w:id="91" w:author="ERCOT" w:date="2023-10-26T12:34:00Z">
              <w:r w:rsidRPr="00E95F39">
                <w:rPr>
                  <w:sz w:val="22"/>
                  <w:szCs w:val="22"/>
                </w:rPr>
                <w:t>1.8</w:t>
              </w:r>
            </w:ins>
            <w:del w:id="92"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93"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2492F8C" w14:textId="62EB9AD1" w:rsidR="00A1759E" w:rsidRPr="00E95F39" w:rsidRDefault="00A1759E" w:rsidP="00E95F39">
            <w:pPr>
              <w:widowControl/>
              <w:autoSpaceDE/>
              <w:autoSpaceDN/>
              <w:adjustRightInd/>
              <w:jc w:val="center"/>
              <w:rPr>
                <w:bCs/>
                <w:sz w:val="22"/>
                <w:szCs w:val="22"/>
              </w:rPr>
            </w:pPr>
            <w:ins w:id="94" w:author="ERCOT" w:date="2023-10-26T12:34:00Z">
              <w:r w:rsidRPr="00E95F39">
                <w:rPr>
                  <w:sz w:val="22"/>
                  <w:szCs w:val="22"/>
                </w:rPr>
                <w:t>-0.5</w:t>
              </w:r>
            </w:ins>
            <w:del w:id="95" w:author="ERCOT" w:date="2023-10-26T12:34:00Z">
              <w:r w:rsidRPr="00E95F39" w:rsidDel="006B31EA">
                <w:rPr>
                  <w:sz w:val="22"/>
                  <w:szCs w:val="22"/>
                </w:rPr>
                <w:delText>-0.9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9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B1EDB2" w14:textId="0B960ABF" w:rsidR="00A1759E" w:rsidRPr="00E95F39" w:rsidRDefault="00A1759E" w:rsidP="00E95F39">
            <w:pPr>
              <w:widowControl/>
              <w:autoSpaceDE/>
              <w:autoSpaceDN/>
              <w:adjustRightInd/>
              <w:jc w:val="center"/>
              <w:rPr>
                <w:bCs/>
                <w:sz w:val="22"/>
                <w:szCs w:val="22"/>
              </w:rPr>
            </w:pPr>
            <w:ins w:id="97" w:author="ERCOT" w:date="2023-10-26T12:34:00Z">
              <w:r w:rsidRPr="00E95F39">
                <w:rPr>
                  <w:sz w:val="22"/>
                  <w:szCs w:val="22"/>
                </w:rPr>
                <w:t>-0.7</w:t>
              </w:r>
            </w:ins>
            <w:del w:id="98"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9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F8855A" w14:textId="71F69826" w:rsidR="00A1759E" w:rsidRPr="00E95F39" w:rsidRDefault="00A1759E" w:rsidP="00E95F39">
            <w:pPr>
              <w:widowControl/>
              <w:autoSpaceDE/>
              <w:autoSpaceDN/>
              <w:adjustRightInd/>
              <w:jc w:val="center"/>
              <w:rPr>
                <w:bCs/>
                <w:sz w:val="22"/>
                <w:szCs w:val="22"/>
              </w:rPr>
            </w:pPr>
            <w:ins w:id="100" w:author="ERCOT" w:date="2023-10-26T12:34:00Z">
              <w:r w:rsidRPr="00E95F39">
                <w:rPr>
                  <w:sz w:val="22"/>
                  <w:szCs w:val="22"/>
                </w:rPr>
                <w:t>-0.3</w:t>
              </w:r>
            </w:ins>
            <w:del w:id="101"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0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20B6AC" w14:textId="277B0783" w:rsidR="00A1759E" w:rsidRPr="00E95F39" w:rsidRDefault="00A1759E" w:rsidP="00E95F39">
            <w:pPr>
              <w:widowControl/>
              <w:autoSpaceDE/>
              <w:autoSpaceDN/>
              <w:adjustRightInd/>
              <w:jc w:val="center"/>
              <w:rPr>
                <w:bCs/>
                <w:sz w:val="22"/>
                <w:szCs w:val="22"/>
              </w:rPr>
            </w:pPr>
            <w:ins w:id="103" w:author="ERCOT" w:date="2023-10-26T12:34:00Z">
              <w:r w:rsidRPr="00E95F39">
                <w:rPr>
                  <w:sz w:val="22"/>
                  <w:szCs w:val="22"/>
                </w:rPr>
                <w:t>0.0</w:t>
              </w:r>
            </w:ins>
            <w:del w:id="104"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0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0CAA52" w14:textId="5457227C" w:rsidR="00A1759E" w:rsidRPr="00E95F39" w:rsidRDefault="00A1759E" w:rsidP="00E95F39">
            <w:pPr>
              <w:widowControl/>
              <w:autoSpaceDE/>
              <w:autoSpaceDN/>
              <w:adjustRightInd/>
              <w:jc w:val="center"/>
              <w:rPr>
                <w:bCs/>
                <w:sz w:val="22"/>
                <w:szCs w:val="22"/>
              </w:rPr>
            </w:pPr>
            <w:ins w:id="106" w:author="ERCOT" w:date="2023-10-26T12:34:00Z">
              <w:r w:rsidRPr="00E95F39">
                <w:rPr>
                  <w:sz w:val="22"/>
                  <w:szCs w:val="22"/>
                </w:rPr>
                <w:t>0.0</w:t>
              </w:r>
            </w:ins>
            <w:del w:id="107"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108"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5BEECA5A" w14:textId="0E5CB101" w:rsidR="00A1759E" w:rsidRPr="00E95F39" w:rsidRDefault="00A1759E" w:rsidP="00E95F39">
            <w:pPr>
              <w:widowControl/>
              <w:autoSpaceDE/>
              <w:autoSpaceDN/>
              <w:adjustRightInd/>
              <w:jc w:val="center"/>
              <w:rPr>
                <w:bCs/>
                <w:sz w:val="22"/>
                <w:szCs w:val="22"/>
              </w:rPr>
            </w:pPr>
            <w:ins w:id="109" w:author="ERCOT" w:date="2023-10-26T12:34:00Z">
              <w:r w:rsidRPr="00E95F39">
                <w:rPr>
                  <w:sz w:val="22"/>
                  <w:szCs w:val="22"/>
                </w:rPr>
                <w:t>0.0</w:t>
              </w:r>
            </w:ins>
            <w:del w:id="110" w:author="ERCOT" w:date="2023-10-26T12:34:00Z">
              <w:r w:rsidRPr="00E95F39" w:rsidDel="006B31EA">
                <w:rPr>
                  <w:sz w:val="22"/>
                  <w:szCs w:val="22"/>
                </w:rPr>
                <w:delText>0.7</w:delText>
              </w:r>
            </w:del>
          </w:p>
        </w:tc>
      </w:tr>
      <w:tr w:rsidR="00A1759E" w:rsidRPr="00CC576E" w14:paraId="234F93CA"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11"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12"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113"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FEF2516" w14:textId="77777777" w:rsidR="00A1759E" w:rsidRPr="0012615F" w:rsidRDefault="00A1759E" w:rsidP="00A1759E">
            <w:pPr>
              <w:widowControl/>
              <w:autoSpaceDE/>
              <w:autoSpaceDN/>
              <w:adjustRightInd/>
              <w:jc w:val="center"/>
              <w:rPr>
                <w:b/>
                <w:bCs/>
                <w:sz w:val="22"/>
                <w:szCs w:val="22"/>
              </w:rPr>
            </w:pPr>
            <w:r w:rsidRPr="0012615F">
              <w:rPr>
                <w:b/>
                <w:bCs/>
                <w:sz w:val="22"/>
                <w:szCs w:val="22"/>
              </w:rPr>
              <w:t>Feb.</w:t>
            </w:r>
          </w:p>
        </w:tc>
        <w:tc>
          <w:tcPr>
            <w:tcW w:w="190" w:type="pct"/>
            <w:tcBorders>
              <w:top w:val="single" w:sz="4" w:space="0" w:color="auto"/>
              <w:left w:val="single" w:sz="4" w:space="0" w:color="000000"/>
              <w:bottom w:val="single" w:sz="4" w:space="0" w:color="auto"/>
              <w:right w:val="single" w:sz="4" w:space="0" w:color="000000"/>
            </w:tcBorders>
            <w:vAlign w:val="center"/>
            <w:tcPrChange w:id="11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6E7603" w14:textId="1E5ED6CD" w:rsidR="00A1759E" w:rsidRPr="00E95F39" w:rsidRDefault="00A1759E" w:rsidP="00E95F39">
            <w:pPr>
              <w:widowControl/>
              <w:autoSpaceDE/>
              <w:autoSpaceDN/>
              <w:adjustRightInd/>
              <w:jc w:val="center"/>
              <w:rPr>
                <w:bCs/>
                <w:sz w:val="22"/>
                <w:szCs w:val="22"/>
              </w:rPr>
            </w:pPr>
            <w:ins w:id="115" w:author="ERCOT" w:date="2023-10-26T12:34:00Z">
              <w:r w:rsidRPr="00E95F39">
                <w:rPr>
                  <w:sz w:val="22"/>
                  <w:szCs w:val="22"/>
                </w:rPr>
                <w:t>0.7</w:t>
              </w:r>
            </w:ins>
            <w:del w:id="116" w:author="ERCOT" w:date="2023-10-26T12:34:00Z">
              <w:r w:rsidRPr="00E95F39" w:rsidDel="006B31EA">
                <w:rPr>
                  <w:sz w:val="22"/>
                  <w:szCs w:val="22"/>
                </w:rPr>
                <w:delText>1.9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1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B233B1" w14:textId="75B9D980" w:rsidR="00A1759E" w:rsidRPr="00E95F39" w:rsidRDefault="00A1759E" w:rsidP="00E95F39">
            <w:pPr>
              <w:widowControl/>
              <w:autoSpaceDE/>
              <w:autoSpaceDN/>
              <w:adjustRightInd/>
              <w:jc w:val="center"/>
              <w:rPr>
                <w:bCs/>
                <w:sz w:val="22"/>
                <w:szCs w:val="22"/>
              </w:rPr>
            </w:pPr>
            <w:ins w:id="118" w:author="ERCOT" w:date="2023-10-26T12:34:00Z">
              <w:r w:rsidRPr="00E95F39">
                <w:rPr>
                  <w:sz w:val="22"/>
                  <w:szCs w:val="22"/>
                </w:rPr>
                <w:t>0.8</w:t>
              </w:r>
            </w:ins>
            <w:del w:id="119"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2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B760F00" w14:textId="49177357" w:rsidR="00A1759E" w:rsidRPr="00E95F39" w:rsidRDefault="00A1759E" w:rsidP="00E95F39">
            <w:pPr>
              <w:widowControl/>
              <w:autoSpaceDE/>
              <w:autoSpaceDN/>
              <w:adjustRightInd/>
              <w:jc w:val="center"/>
              <w:rPr>
                <w:bCs/>
                <w:sz w:val="22"/>
                <w:szCs w:val="22"/>
              </w:rPr>
            </w:pPr>
            <w:ins w:id="121" w:author="ERCOT" w:date="2023-10-26T12:34:00Z">
              <w:r w:rsidRPr="00E95F39">
                <w:rPr>
                  <w:sz w:val="22"/>
                  <w:szCs w:val="22"/>
                </w:rPr>
                <w:t>1.4</w:t>
              </w:r>
            </w:ins>
            <w:del w:id="122"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2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2A5D06" w14:textId="4B87A916" w:rsidR="00A1759E" w:rsidRPr="00E95F39" w:rsidRDefault="00A1759E" w:rsidP="00E95F39">
            <w:pPr>
              <w:widowControl/>
              <w:autoSpaceDE/>
              <w:autoSpaceDN/>
              <w:adjustRightInd/>
              <w:jc w:val="center"/>
              <w:rPr>
                <w:bCs/>
                <w:sz w:val="22"/>
                <w:szCs w:val="22"/>
              </w:rPr>
            </w:pPr>
            <w:ins w:id="124" w:author="ERCOT" w:date="2023-10-26T12:34:00Z">
              <w:r w:rsidRPr="00E95F39">
                <w:rPr>
                  <w:sz w:val="22"/>
                  <w:szCs w:val="22"/>
                </w:rPr>
                <w:t>0.7</w:t>
              </w:r>
            </w:ins>
            <w:del w:id="125"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2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3F89D9" w14:textId="61BF9FD3" w:rsidR="00A1759E" w:rsidRPr="00E95F39" w:rsidRDefault="00A1759E" w:rsidP="00E95F39">
            <w:pPr>
              <w:widowControl/>
              <w:autoSpaceDE/>
              <w:autoSpaceDN/>
              <w:adjustRightInd/>
              <w:jc w:val="center"/>
              <w:rPr>
                <w:bCs/>
                <w:sz w:val="22"/>
                <w:szCs w:val="22"/>
              </w:rPr>
            </w:pPr>
            <w:ins w:id="127" w:author="ERCOT" w:date="2023-10-26T12:34:00Z">
              <w:r w:rsidRPr="00E95F39">
                <w:rPr>
                  <w:sz w:val="22"/>
                  <w:szCs w:val="22"/>
                </w:rPr>
                <w:t>1.0</w:t>
              </w:r>
            </w:ins>
            <w:del w:id="128"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2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97F511" w14:textId="7091788B" w:rsidR="00A1759E" w:rsidRPr="00E95F39" w:rsidRDefault="00A1759E" w:rsidP="00E95F39">
            <w:pPr>
              <w:widowControl/>
              <w:autoSpaceDE/>
              <w:autoSpaceDN/>
              <w:adjustRightInd/>
              <w:jc w:val="center"/>
              <w:rPr>
                <w:bCs/>
                <w:sz w:val="22"/>
                <w:szCs w:val="22"/>
              </w:rPr>
            </w:pPr>
            <w:ins w:id="130" w:author="ERCOT" w:date="2023-10-26T12:34:00Z">
              <w:r w:rsidRPr="00E95F39">
                <w:rPr>
                  <w:sz w:val="22"/>
                  <w:szCs w:val="22"/>
                </w:rPr>
                <w:t>1.4</w:t>
              </w:r>
            </w:ins>
            <w:del w:id="131"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3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A15F99" w14:textId="470756D5" w:rsidR="00A1759E" w:rsidRPr="00E95F39" w:rsidRDefault="00A1759E" w:rsidP="00E95F39">
            <w:pPr>
              <w:widowControl/>
              <w:autoSpaceDE/>
              <w:autoSpaceDN/>
              <w:adjustRightInd/>
              <w:jc w:val="center"/>
              <w:rPr>
                <w:bCs/>
                <w:sz w:val="22"/>
                <w:szCs w:val="22"/>
              </w:rPr>
            </w:pPr>
            <w:ins w:id="133" w:author="ERCOT" w:date="2023-10-26T12:34:00Z">
              <w:r w:rsidRPr="00E95F39">
                <w:rPr>
                  <w:sz w:val="22"/>
                  <w:szCs w:val="22"/>
                </w:rPr>
                <w:t>1.1</w:t>
              </w:r>
            </w:ins>
            <w:del w:id="134"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3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8DD59EE" w14:textId="7941A83A" w:rsidR="00A1759E" w:rsidRPr="00E95F39" w:rsidRDefault="00A1759E" w:rsidP="00E95F39">
            <w:pPr>
              <w:widowControl/>
              <w:autoSpaceDE/>
              <w:autoSpaceDN/>
              <w:adjustRightInd/>
              <w:jc w:val="center"/>
              <w:rPr>
                <w:bCs/>
                <w:sz w:val="22"/>
                <w:szCs w:val="22"/>
              </w:rPr>
            </w:pPr>
            <w:ins w:id="136" w:author="ERCOT" w:date="2023-10-26T12:34:00Z">
              <w:r w:rsidRPr="00E95F39">
                <w:rPr>
                  <w:sz w:val="22"/>
                  <w:szCs w:val="22"/>
                </w:rPr>
                <w:t>1.9</w:t>
              </w:r>
            </w:ins>
            <w:del w:id="137"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38"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3ECFE823" w14:textId="2FEA8325" w:rsidR="00A1759E" w:rsidRPr="00E95F39" w:rsidRDefault="00A1759E" w:rsidP="00E95F39">
            <w:pPr>
              <w:widowControl/>
              <w:autoSpaceDE/>
              <w:autoSpaceDN/>
              <w:adjustRightInd/>
              <w:jc w:val="center"/>
              <w:rPr>
                <w:bCs/>
                <w:sz w:val="22"/>
                <w:szCs w:val="22"/>
              </w:rPr>
            </w:pPr>
            <w:ins w:id="139" w:author="ERCOT" w:date="2023-10-26T12:34:00Z">
              <w:r w:rsidRPr="00E95F39">
                <w:rPr>
                  <w:sz w:val="22"/>
                  <w:szCs w:val="22"/>
                </w:rPr>
                <w:t>3.5</w:t>
              </w:r>
            </w:ins>
            <w:del w:id="140"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4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909570A" w14:textId="26A5757B" w:rsidR="00A1759E" w:rsidRPr="00E95F39" w:rsidRDefault="00A1759E" w:rsidP="00E95F39">
            <w:pPr>
              <w:widowControl/>
              <w:autoSpaceDE/>
              <w:autoSpaceDN/>
              <w:adjustRightInd/>
              <w:jc w:val="center"/>
              <w:rPr>
                <w:bCs/>
                <w:sz w:val="22"/>
                <w:szCs w:val="22"/>
              </w:rPr>
            </w:pPr>
            <w:ins w:id="142" w:author="ERCOT" w:date="2023-10-26T12:34:00Z">
              <w:r w:rsidRPr="00E95F39">
                <w:rPr>
                  <w:sz w:val="22"/>
                  <w:szCs w:val="22"/>
                </w:rPr>
                <w:t>3.3</w:t>
              </w:r>
            </w:ins>
            <w:del w:id="143"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4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65CE9B0" w14:textId="63F0D16E" w:rsidR="00A1759E" w:rsidRPr="00E95F39" w:rsidRDefault="00A1759E" w:rsidP="00E95F39">
            <w:pPr>
              <w:widowControl/>
              <w:autoSpaceDE/>
              <w:autoSpaceDN/>
              <w:adjustRightInd/>
              <w:jc w:val="center"/>
              <w:rPr>
                <w:bCs/>
                <w:sz w:val="22"/>
                <w:szCs w:val="22"/>
              </w:rPr>
            </w:pPr>
            <w:ins w:id="145" w:author="ERCOT" w:date="2023-10-26T12:34:00Z">
              <w:r w:rsidRPr="00E95F39">
                <w:rPr>
                  <w:sz w:val="22"/>
                  <w:szCs w:val="22"/>
                </w:rPr>
                <w:t>2.2</w:t>
              </w:r>
            </w:ins>
            <w:del w:id="146" w:author="ERCOT" w:date="2023-10-26T12:34:00Z">
              <w:r w:rsidRPr="00E95F39" w:rsidDel="006B31EA">
                <w:rPr>
                  <w:sz w:val="22"/>
                  <w:szCs w:val="22"/>
                </w:rPr>
                <w:delText>1.3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47"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357DAA41" w14:textId="010921B1" w:rsidR="00A1759E" w:rsidRPr="00E95F39" w:rsidRDefault="00A1759E" w:rsidP="00E95F39">
            <w:pPr>
              <w:widowControl/>
              <w:autoSpaceDE/>
              <w:autoSpaceDN/>
              <w:adjustRightInd/>
              <w:jc w:val="center"/>
              <w:rPr>
                <w:bCs/>
                <w:sz w:val="22"/>
                <w:szCs w:val="22"/>
              </w:rPr>
            </w:pPr>
            <w:ins w:id="148" w:author="ERCOT" w:date="2023-10-26T12:34:00Z">
              <w:r w:rsidRPr="00E95F39">
                <w:rPr>
                  <w:sz w:val="22"/>
                  <w:szCs w:val="22"/>
                </w:rPr>
                <w:t>1.7</w:t>
              </w:r>
            </w:ins>
            <w:del w:id="149" w:author="ERCOT" w:date="2023-10-26T12:34:00Z">
              <w:r w:rsidRPr="00E95F39" w:rsidDel="006B31EA">
                <w:rPr>
                  <w:sz w:val="22"/>
                  <w:szCs w:val="22"/>
                </w:rPr>
                <w:delText>1.5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5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0F944A0" w14:textId="771AA574" w:rsidR="00A1759E" w:rsidRPr="00E95F39" w:rsidRDefault="00A1759E" w:rsidP="00E95F39">
            <w:pPr>
              <w:widowControl/>
              <w:autoSpaceDE/>
              <w:autoSpaceDN/>
              <w:adjustRightInd/>
              <w:jc w:val="center"/>
              <w:rPr>
                <w:bCs/>
                <w:sz w:val="22"/>
                <w:szCs w:val="22"/>
              </w:rPr>
            </w:pPr>
            <w:ins w:id="151" w:author="ERCOT" w:date="2023-10-26T12:34:00Z">
              <w:r w:rsidRPr="00E95F39">
                <w:rPr>
                  <w:sz w:val="22"/>
                  <w:szCs w:val="22"/>
                </w:rPr>
                <w:t>2.0</w:t>
              </w:r>
            </w:ins>
            <w:del w:id="152"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5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5CA6CC3" w14:textId="43801C4D" w:rsidR="00A1759E" w:rsidRPr="00E95F39" w:rsidRDefault="00A1759E" w:rsidP="00E95F39">
            <w:pPr>
              <w:widowControl/>
              <w:autoSpaceDE/>
              <w:autoSpaceDN/>
              <w:adjustRightInd/>
              <w:jc w:val="center"/>
              <w:rPr>
                <w:bCs/>
                <w:sz w:val="22"/>
                <w:szCs w:val="22"/>
              </w:rPr>
            </w:pPr>
            <w:ins w:id="154" w:author="ERCOT" w:date="2023-10-26T12:34:00Z">
              <w:r w:rsidRPr="00E95F39">
                <w:rPr>
                  <w:sz w:val="22"/>
                  <w:szCs w:val="22"/>
                </w:rPr>
                <w:t>1.1</w:t>
              </w:r>
            </w:ins>
            <w:del w:id="155"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5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BB6F5A" w14:textId="092A19AE" w:rsidR="00A1759E" w:rsidRPr="00E95F39" w:rsidRDefault="00A1759E" w:rsidP="00E95F39">
            <w:pPr>
              <w:widowControl/>
              <w:autoSpaceDE/>
              <w:autoSpaceDN/>
              <w:adjustRightInd/>
              <w:jc w:val="center"/>
              <w:rPr>
                <w:bCs/>
                <w:sz w:val="22"/>
                <w:szCs w:val="22"/>
              </w:rPr>
            </w:pPr>
            <w:ins w:id="157" w:author="ERCOT" w:date="2023-10-26T12:34:00Z">
              <w:r w:rsidRPr="00E95F39">
                <w:rPr>
                  <w:sz w:val="22"/>
                  <w:szCs w:val="22"/>
                </w:rPr>
                <w:t>0.2</w:t>
              </w:r>
            </w:ins>
            <w:del w:id="158"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5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EAB8280" w14:textId="2629ABDD" w:rsidR="00A1759E" w:rsidRPr="00E95F39" w:rsidRDefault="00A1759E" w:rsidP="00E95F39">
            <w:pPr>
              <w:widowControl/>
              <w:autoSpaceDE/>
              <w:autoSpaceDN/>
              <w:adjustRightInd/>
              <w:jc w:val="center"/>
              <w:rPr>
                <w:bCs/>
                <w:sz w:val="22"/>
                <w:szCs w:val="22"/>
              </w:rPr>
            </w:pPr>
            <w:ins w:id="160" w:author="ERCOT" w:date="2023-10-26T12:34:00Z">
              <w:r w:rsidRPr="00E95F39">
                <w:rPr>
                  <w:sz w:val="22"/>
                  <w:szCs w:val="22"/>
                </w:rPr>
                <w:t>1.1</w:t>
              </w:r>
            </w:ins>
            <w:del w:id="161"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6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4BA21D3" w14:textId="18B6C466" w:rsidR="00A1759E" w:rsidRPr="00E95F39" w:rsidRDefault="00A1759E" w:rsidP="00E95F39">
            <w:pPr>
              <w:widowControl/>
              <w:autoSpaceDE/>
              <w:autoSpaceDN/>
              <w:adjustRightInd/>
              <w:jc w:val="center"/>
              <w:rPr>
                <w:bCs/>
                <w:sz w:val="22"/>
                <w:szCs w:val="22"/>
              </w:rPr>
            </w:pPr>
            <w:ins w:id="163" w:author="ERCOT" w:date="2023-10-26T12:34:00Z">
              <w:r w:rsidRPr="00E95F39">
                <w:rPr>
                  <w:sz w:val="22"/>
                  <w:szCs w:val="22"/>
                </w:rPr>
                <w:t>0.5</w:t>
              </w:r>
            </w:ins>
            <w:del w:id="164" w:author="ERCOT" w:date="2023-10-26T12:34:00Z">
              <w:r w:rsidRPr="00E95F39" w:rsidDel="006B31EA">
                <w:rPr>
                  <w:sz w:val="22"/>
                  <w:szCs w:val="22"/>
                </w:rPr>
                <w:delText>2.4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6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3B04D67" w14:textId="3176DA15" w:rsidR="00A1759E" w:rsidRPr="00E95F39" w:rsidRDefault="00A1759E" w:rsidP="00E95F39">
            <w:pPr>
              <w:widowControl/>
              <w:autoSpaceDE/>
              <w:autoSpaceDN/>
              <w:adjustRightInd/>
              <w:jc w:val="center"/>
              <w:rPr>
                <w:bCs/>
                <w:sz w:val="22"/>
                <w:szCs w:val="22"/>
              </w:rPr>
            </w:pPr>
            <w:ins w:id="166" w:author="ERCOT" w:date="2023-10-26T12:34:00Z">
              <w:r w:rsidRPr="00E95F39">
                <w:rPr>
                  <w:sz w:val="22"/>
                  <w:szCs w:val="22"/>
                </w:rPr>
                <w:t>2.4</w:t>
              </w:r>
            </w:ins>
            <w:del w:id="167" w:author="ERCOT" w:date="2023-10-26T12:34:00Z">
              <w:r w:rsidRPr="00E95F39" w:rsidDel="006B31EA">
                <w:rPr>
                  <w:sz w:val="22"/>
                  <w:szCs w:val="22"/>
                </w:rPr>
                <w:delText>1.9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68"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D9659A2" w14:textId="0AACBE89" w:rsidR="00A1759E" w:rsidRPr="00E95F39" w:rsidRDefault="00A1759E" w:rsidP="00E95F39">
            <w:pPr>
              <w:widowControl/>
              <w:autoSpaceDE/>
              <w:autoSpaceDN/>
              <w:adjustRightInd/>
              <w:jc w:val="center"/>
              <w:rPr>
                <w:bCs/>
                <w:sz w:val="22"/>
                <w:szCs w:val="22"/>
              </w:rPr>
            </w:pPr>
            <w:ins w:id="169" w:author="ERCOT" w:date="2023-10-26T12:34:00Z">
              <w:r w:rsidRPr="00E95F39">
                <w:rPr>
                  <w:sz w:val="22"/>
                  <w:szCs w:val="22"/>
                </w:rPr>
                <w:t>0.6</w:t>
              </w:r>
            </w:ins>
            <w:del w:id="170"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7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BF98760" w14:textId="13E29C41" w:rsidR="00A1759E" w:rsidRPr="00E95F39" w:rsidRDefault="00A1759E" w:rsidP="00E95F39">
            <w:pPr>
              <w:widowControl/>
              <w:autoSpaceDE/>
              <w:autoSpaceDN/>
              <w:adjustRightInd/>
              <w:jc w:val="center"/>
              <w:rPr>
                <w:bCs/>
                <w:sz w:val="22"/>
                <w:szCs w:val="22"/>
              </w:rPr>
            </w:pPr>
            <w:ins w:id="172" w:author="ERCOT" w:date="2023-10-26T12:34:00Z">
              <w:r w:rsidRPr="00E95F39">
                <w:rPr>
                  <w:sz w:val="22"/>
                  <w:szCs w:val="22"/>
                </w:rPr>
                <w:t>-1.4</w:t>
              </w:r>
            </w:ins>
            <w:del w:id="173"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7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CB3A73" w14:textId="18E44130" w:rsidR="00A1759E" w:rsidRPr="00E95F39" w:rsidRDefault="00A1759E" w:rsidP="00E95F39">
            <w:pPr>
              <w:widowControl/>
              <w:autoSpaceDE/>
              <w:autoSpaceDN/>
              <w:adjustRightInd/>
              <w:jc w:val="center"/>
              <w:rPr>
                <w:bCs/>
                <w:sz w:val="22"/>
                <w:szCs w:val="22"/>
              </w:rPr>
            </w:pPr>
            <w:ins w:id="175" w:author="ERCOT" w:date="2023-10-26T12:34:00Z">
              <w:r w:rsidRPr="00E95F39">
                <w:rPr>
                  <w:sz w:val="22"/>
                  <w:szCs w:val="22"/>
                </w:rPr>
                <w:t>-0.5</w:t>
              </w:r>
            </w:ins>
            <w:del w:id="176"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7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58E400B" w14:textId="76C2D9A8" w:rsidR="00A1759E" w:rsidRPr="00E95F39" w:rsidRDefault="00A1759E" w:rsidP="00E95F39">
            <w:pPr>
              <w:widowControl/>
              <w:autoSpaceDE/>
              <w:autoSpaceDN/>
              <w:adjustRightInd/>
              <w:jc w:val="center"/>
              <w:rPr>
                <w:bCs/>
                <w:sz w:val="22"/>
                <w:szCs w:val="22"/>
              </w:rPr>
            </w:pPr>
            <w:ins w:id="178" w:author="ERCOT" w:date="2023-10-26T12:34:00Z">
              <w:r w:rsidRPr="00E95F39">
                <w:rPr>
                  <w:sz w:val="22"/>
                  <w:szCs w:val="22"/>
                </w:rPr>
                <w:t>-0.7</w:t>
              </w:r>
            </w:ins>
            <w:del w:id="179"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8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D3BBFEA" w14:textId="1F69B0DC" w:rsidR="00A1759E" w:rsidRPr="00E95F39" w:rsidRDefault="00A1759E" w:rsidP="00E95F39">
            <w:pPr>
              <w:widowControl/>
              <w:autoSpaceDE/>
              <w:autoSpaceDN/>
              <w:adjustRightInd/>
              <w:jc w:val="center"/>
              <w:rPr>
                <w:bCs/>
                <w:sz w:val="22"/>
                <w:szCs w:val="22"/>
              </w:rPr>
            </w:pPr>
            <w:ins w:id="181" w:author="ERCOT" w:date="2023-10-26T12:34:00Z">
              <w:r w:rsidRPr="00E95F39">
                <w:rPr>
                  <w:sz w:val="22"/>
                  <w:szCs w:val="22"/>
                </w:rPr>
                <w:t>-0.2</w:t>
              </w:r>
            </w:ins>
            <w:del w:id="182"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183"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183E264A" w14:textId="47C05306" w:rsidR="00A1759E" w:rsidRPr="00E95F39" w:rsidRDefault="00A1759E" w:rsidP="00E95F39">
            <w:pPr>
              <w:widowControl/>
              <w:autoSpaceDE/>
              <w:autoSpaceDN/>
              <w:adjustRightInd/>
              <w:jc w:val="center"/>
              <w:rPr>
                <w:bCs/>
                <w:sz w:val="22"/>
                <w:szCs w:val="22"/>
              </w:rPr>
            </w:pPr>
            <w:ins w:id="184" w:author="ERCOT" w:date="2023-10-26T12:34:00Z">
              <w:r w:rsidRPr="00E95F39">
                <w:rPr>
                  <w:sz w:val="22"/>
                  <w:szCs w:val="22"/>
                </w:rPr>
                <w:t>0.2</w:t>
              </w:r>
            </w:ins>
            <w:del w:id="185" w:author="ERCOT" w:date="2023-10-26T12:34:00Z">
              <w:r w:rsidRPr="00E95F39" w:rsidDel="006B31EA">
                <w:rPr>
                  <w:sz w:val="22"/>
                  <w:szCs w:val="22"/>
                </w:rPr>
                <w:delText>1.6</w:delText>
              </w:r>
            </w:del>
          </w:p>
        </w:tc>
      </w:tr>
      <w:tr w:rsidR="00A1759E" w:rsidRPr="00CC576E" w14:paraId="3B034A0A"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6"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7"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188"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3EE57AFC" w14:textId="77777777" w:rsidR="00A1759E" w:rsidRPr="0012615F" w:rsidRDefault="00A1759E" w:rsidP="00A1759E">
            <w:pPr>
              <w:widowControl/>
              <w:autoSpaceDE/>
              <w:autoSpaceDN/>
              <w:adjustRightInd/>
              <w:jc w:val="center"/>
              <w:rPr>
                <w:b/>
                <w:bCs/>
                <w:sz w:val="22"/>
                <w:szCs w:val="22"/>
              </w:rPr>
            </w:pPr>
            <w:r w:rsidRPr="0012615F">
              <w:rPr>
                <w:b/>
                <w:bCs/>
                <w:sz w:val="22"/>
                <w:szCs w:val="22"/>
              </w:rPr>
              <w:t>Mar.</w:t>
            </w:r>
          </w:p>
        </w:tc>
        <w:tc>
          <w:tcPr>
            <w:tcW w:w="190" w:type="pct"/>
            <w:tcBorders>
              <w:top w:val="single" w:sz="4" w:space="0" w:color="auto"/>
              <w:left w:val="single" w:sz="4" w:space="0" w:color="000000"/>
              <w:bottom w:val="single" w:sz="4" w:space="0" w:color="auto"/>
              <w:right w:val="single" w:sz="4" w:space="0" w:color="000000"/>
            </w:tcBorders>
            <w:vAlign w:val="center"/>
            <w:tcPrChange w:id="18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4ABDDC8" w14:textId="373C7A5D" w:rsidR="00A1759E" w:rsidRPr="00E95F39" w:rsidRDefault="00A1759E" w:rsidP="00E95F39">
            <w:pPr>
              <w:widowControl/>
              <w:autoSpaceDE/>
              <w:autoSpaceDN/>
              <w:adjustRightInd/>
              <w:jc w:val="center"/>
              <w:rPr>
                <w:bCs/>
                <w:sz w:val="22"/>
                <w:szCs w:val="22"/>
              </w:rPr>
            </w:pPr>
            <w:ins w:id="190" w:author="ERCOT" w:date="2023-10-26T12:34:00Z">
              <w:r w:rsidRPr="00E95F39">
                <w:rPr>
                  <w:sz w:val="22"/>
                  <w:szCs w:val="22"/>
                </w:rPr>
                <w:t>1.3</w:t>
              </w:r>
            </w:ins>
            <w:del w:id="191"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9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067F907" w14:textId="772147DB" w:rsidR="00A1759E" w:rsidRPr="00E95F39" w:rsidRDefault="00A1759E" w:rsidP="00E95F39">
            <w:pPr>
              <w:widowControl/>
              <w:autoSpaceDE/>
              <w:autoSpaceDN/>
              <w:adjustRightInd/>
              <w:jc w:val="center"/>
              <w:rPr>
                <w:bCs/>
                <w:sz w:val="22"/>
                <w:szCs w:val="22"/>
              </w:rPr>
            </w:pPr>
            <w:ins w:id="193" w:author="ERCOT" w:date="2023-10-26T12:34:00Z">
              <w:r w:rsidRPr="00E95F39">
                <w:rPr>
                  <w:sz w:val="22"/>
                  <w:szCs w:val="22"/>
                </w:rPr>
                <w:t>0.6</w:t>
              </w:r>
            </w:ins>
            <w:del w:id="194" w:author="ERCOT" w:date="2023-10-26T12:34:00Z">
              <w:r w:rsidRPr="00E95F39" w:rsidDel="006B31EA">
                <w:rPr>
                  <w:sz w:val="22"/>
                  <w:szCs w:val="22"/>
                </w:rPr>
                <w:delText>1.7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19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FC9644C" w14:textId="5A72213F" w:rsidR="00A1759E" w:rsidRPr="00E95F39" w:rsidRDefault="00A1759E" w:rsidP="00E95F39">
            <w:pPr>
              <w:widowControl/>
              <w:autoSpaceDE/>
              <w:autoSpaceDN/>
              <w:adjustRightInd/>
              <w:jc w:val="center"/>
              <w:rPr>
                <w:bCs/>
                <w:sz w:val="22"/>
                <w:szCs w:val="22"/>
              </w:rPr>
            </w:pPr>
            <w:ins w:id="196" w:author="ERCOT" w:date="2023-10-26T12:34:00Z">
              <w:r w:rsidRPr="00E95F39">
                <w:rPr>
                  <w:sz w:val="22"/>
                  <w:szCs w:val="22"/>
                </w:rPr>
                <w:t>1.0</w:t>
              </w:r>
            </w:ins>
            <w:del w:id="197"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19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19A0E3" w14:textId="25A9A295" w:rsidR="00A1759E" w:rsidRPr="00E95F39" w:rsidRDefault="00A1759E" w:rsidP="00E95F39">
            <w:pPr>
              <w:widowControl/>
              <w:autoSpaceDE/>
              <w:autoSpaceDN/>
              <w:adjustRightInd/>
              <w:jc w:val="center"/>
              <w:rPr>
                <w:bCs/>
                <w:sz w:val="22"/>
                <w:szCs w:val="22"/>
              </w:rPr>
            </w:pPr>
            <w:ins w:id="199" w:author="ERCOT" w:date="2023-10-26T12:34:00Z">
              <w:r w:rsidRPr="00E95F39">
                <w:rPr>
                  <w:sz w:val="22"/>
                  <w:szCs w:val="22"/>
                </w:rPr>
                <w:t>0.6</w:t>
              </w:r>
            </w:ins>
            <w:del w:id="200"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0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E3DDFCE" w14:textId="5824984C" w:rsidR="00A1759E" w:rsidRPr="00E95F39" w:rsidRDefault="00A1759E" w:rsidP="00E95F39">
            <w:pPr>
              <w:widowControl/>
              <w:autoSpaceDE/>
              <w:autoSpaceDN/>
              <w:adjustRightInd/>
              <w:jc w:val="center"/>
              <w:rPr>
                <w:bCs/>
                <w:sz w:val="22"/>
                <w:szCs w:val="22"/>
              </w:rPr>
            </w:pPr>
            <w:ins w:id="202" w:author="ERCOT" w:date="2023-10-26T12:34:00Z">
              <w:r w:rsidRPr="00E95F39">
                <w:rPr>
                  <w:sz w:val="22"/>
                  <w:szCs w:val="22"/>
                </w:rPr>
                <w:t>0.6</w:t>
              </w:r>
            </w:ins>
            <w:del w:id="203"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0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6BFDCA4" w14:textId="2DB105A8" w:rsidR="00A1759E" w:rsidRPr="00E95F39" w:rsidRDefault="00A1759E" w:rsidP="00E95F39">
            <w:pPr>
              <w:widowControl/>
              <w:autoSpaceDE/>
              <w:autoSpaceDN/>
              <w:adjustRightInd/>
              <w:jc w:val="center"/>
              <w:rPr>
                <w:bCs/>
                <w:sz w:val="22"/>
                <w:szCs w:val="22"/>
              </w:rPr>
            </w:pPr>
            <w:ins w:id="205" w:author="ERCOT" w:date="2023-10-26T12:34:00Z">
              <w:r w:rsidRPr="00E95F39">
                <w:rPr>
                  <w:sz w:val="22"/>
                  <w:szCs w:val="22"/>
                </w:rPr>
                <w:t>1.3</w:t>
              </w:r>
            </w:ins>
            <w:del w:id="206"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0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98074B2" w14:textId="66BEACA2" w:rsidR="00A1759E" w:rsidRPr="00E95F39" w:rsidRDefault="00A1759E" w:rsidP="00E95F39">
            <w:pPr>
              <w:widowControl/>
              <w:autoSpaceDE/>
              <w:autoSpaceDN/>
              <w:adjustRightInd/>
              <w:jc w:val="center"/>
              <w:rPr>
                <w:bCs/>
                <w:sz w:val="22"/>
                <w:szCs w:val="22"/>
              </w:rPr>
            </w:pPr>
            <w:ins w:id="208" w:author="ERCOT" w:date="2023-10-26T12:34:00Z">
              <w:r w:rsidRPr="00E95F39">
                <w:rPr>
                  <w:sz w:val="22"/>
                  <w:szCs w:val="22"/>
                </w:rPr>
                <w:t>1.4</w:t>
              </w:r>
            </w:ins>
            <w:del w:id="209"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1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0098077" w14:textId="4153EA1C" w:rsidR="00A1759E" w:rsidRPr="00E95F39" w:rsidRDefault="00A1759E" w:rsidP="00E95F39">
            <w:pPr>
              <w:widowControl/>
              <w:autoSpaceDE/>
              <w:autoSpaceDN/>
              <w:adjustRightInd/>
              <w:jc w:val="center"/>
              <w:rPr>
                <w:bCs/>
                <w:sz w:val="22"/>
                <w:szCs w:val="22"/>
              </w:rPr>
            </w:pPr>
            <w:ins w:id="211" w:author="ERCOT" w:date="2023-10-26T12:34:00Z">
              <w:r w:rsidRPr="00E95F39">
                <w:rPr>
                  <w:sz w:val="22"/>
                  <w:szCs w:val="22"/>
                </w:rPr>
                <w:t>1.4</w:t>
              </w:r>
            </w:ins>
            <w:del w:id="212"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13"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37925116" w14:textId="49D13B9C" w:rsidR="00A1759E" w:rsidRPr="00E95F39" w:rsidRDefault="00A1759E" w:rsidP="00E95F39">
            <w:pPr>
              <w:widowControl/>
              <w:autoSpaceDE/>
              <w:autoSpaceDN/>
              <w:adjustRightInd/>
              <w:jc w:val="center"/>
              <w:rPr>
                <w:bCs/>
                <w:sz w:val="22"/>
                <w:szCs w:val="22"/>
              </w:rPr>
            </w:pPr>
            <w:ins w:id="214" w:author="ERCOT" w:date="2023-10-26T12:34:00Z">
              <w:r w:rsidRPr="00E95F39">
                <w:rPr>
                  <w:sz w:val="22"/>
                  <w:szCs w:val="22"/>
                </w:rPr>
                <w:t>5.1</w:t>
              </w:r>
            </w:ins>
            <w:del w:id="215" w:author="ERCOT" w:date="2023-10-26T12:34:00Z">
              <w:r w:rsidRPr="00E95F39" w:rsidDel="006B31EA">
                <w:rPr>
                  <w:sz w:val="22"/>
                  <w:szCs w:val="22"/>
                </w:rPr>
                <w:delText>3.7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1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3D9C93" w14:textId="4C4E4628" w:rsidR="00A1759E" w:rsidRPr="00E95F39" w:rsidRDefault="00A1759E" w:rsidP="00E95F39">
            <w:pPr>
              <w:widowControl/>
              <w:autoSpaceDE/>
              <w:autoSpaceDN/>
              <w:adjustRightInd/>
              <w:jc w:val="center"/>
              <w:rPr>
                <w:bCs/>
                <w:sz w:val="22"/>
                <w:szCs w:val="22"/>
              </w:rPr>
            </w:pPr>
            <w:ins w:id="217" w:author="ERCOT" w:date="2023-10-26T12:34:00Z">
              <w:r w:rsidRPr="00E95F39">
                <w:rPr>
                  <w:sz w:val="22"/>
                  <w:szCs w:val="22"/>
                </w:rPr>
                <w:t>4.0</w:t>
              </w:r>
            </w:ins>
            <w:del w:id="218"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1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AC763C" w14:textId="29E17F4A" w:rsidR="00A1759E" w:rsidRPr="00E95F39" w:rsidRDefault="00A1759E" w:rsidP="00E95F39">
            <w:pPr>
              <w:widowControl/>
              <w:autoSpaceDE/>
              <w:autoSpaceDN/>
              <w:adjustRightInd/>
              <w:jc w:val="center"/>
              <w:rPr>
                <w:bCs/>
                <w:sz w:val="22"/>
                <w:szCs w:val="22"/>
              </w:rPr>
            </w:pPr>
            <w:ins w:id="220" w:author="ERCOT" w:date="2023-10-26T12:34:00Z">
              <w:r w:rsidRPr="00E95F39">
                <w:rPr>
                  <w:sz w:val="22"/>
                  <w:szCs w:val="22"/>
                </w:rPr>
                <w:t>1.4</w:t>
              </w:r>
            </w:ins>
            <w:del w:id="221" w:author="ERCOT" w:date="2023-10-26T12:34:00Z">
              <w:r w:rsidRPr="00E95F39" w:rsidDel="006B31EA">
                <w:rPr>
                  <w:sz w:val="22"/>
                  <w:szCs w:val="22"/>
                </w:rPr>
                <w:delText>2.3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22"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0C40DCE7" w14:textId="1BD20E55" w:rsidR="00A1759E" w:rsidRPr="00E95F39" w:rsidRDefault="00A1759E" w:rsidP="00E95F39">
            <w:pPr>
              <w:widowControl/>
              <w:autoSpaceDE/>
              <w:autoSpaceDN/>
              <w:adjustRightInd/>
              <w:jc w:val="center"/>
              <w:rPr>
                <w:bCs/>
                <w:sz w:val="22"/>
                <w:szCs w:val="22"/>
              </w:rPr>
            </w:pPr>
            <w:ins w:id="223" w:author="ERCOT" w:date="2023-10-26T12:34:00Z">
              <w:r w:rsidRPr="00E95F39">
                <w:rPr>
                  <w:sz w:val="22"/>
                  <w:szCs w:val="22"/>
                </w:rPr>
                <w:t>2.4</w:t>
              </w:r>
            </w:ins>
            <w:del w:id="224" w:author="ERCOT" w:date="2023-10-26T12:34:00Z">
              <w:r w:rsidRPr="00E95F39" w:rsidDel="006B31EA">
                <w:rPr>
                  <w:sz w:val="22"/>
                  <w:szCs w:val="22"/>
                </w:rPr>
                <w:delText>2.4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2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F675320" w14:textId="1BCD399B" w:rsidR="00A1759E" w:rsidRPr="00E95F39" w:rsidRDefault="00A1759E" w:rsidP="00E95F39">
            <w:pPr>
              <w:widowControl/>
              <w:autoSpaceDE/>
              <w:autoSpaceDN/>
              <w:adjustRightInd/>
              <w:jc w:val="center"/>
              <w:rPr>
                <w:bCs/>
                <w:sz w:val="22"/>
                <w:szCs w:val="22"/>
              </w:rPr>
            </w:pPr>
            <w:ins w:id="226" w:author="ERCOT" w:date="2023-10-26T12:34:00Z">
              <w:r w:rsidRPr="00E95F39">
                <w:rPr>
                  <w:sz w:val="22"/>
                  <w:szCs w:val="22"/>
                </w:rPr>
                <w:t>3.0</w:t>
              </w:r>
            </w:ins>
            <w:del w:id="227" w:author="ERCOT" w:date="2023-10-26T12:34:00Z">
              <w:r w:rsidRPr="00E95F39" w:rsidDel="006B31EA">
                <w:rPr>
                  <w:sz w:val="22"/>
                  <w:szCs w:val="22"/>
                </w:rPr>
                <w:delText>2.5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2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9ECB7DC" w14:textId="2F5F93DC" w:rsidR="00A1759E" w:rsidRPr="00E95F39" w:rsidRDefault="00A1759E" w:rsidP="00E95F39">
            <w:pPr>
              <w:widowControl/>
              <w:autoSpaceDE/>
              <w:autoSpaceDN/>
              <w:adjustRightInd/>
              <w:jc w:val="center"/>
              <w:rPr>
                <w:bCs/>
                <w:sz w:val="22"/>
                <w:szCs w:val="22"/>
              </w:rPr>
            </w:pPr>
            <w:ins w:id="229" w:author="ERCOT" w:date="2023-10-26T12:34:00Z">
              <w:r w:rsidRPr="00E95F39">
                <w:rPr>
                  <w:sz w:val="22"/>
                  <w:szCs w:val="22"/>
                </w:rPr>
                <w:t>1.1</w:t>
              </w:r>
            </w:ins>
            <w:del w:id="230" w:author="ERCOT" w:date="2023-10-26T12:34:00Z">
              <w:r w:rsidRPr="00E95F39" w:rsidDel="006B31EA">
                <w:rPr>
                  <w:sz w:val="22"/>
                  <w:szCs w:val="22"/>
                </w:rPr>
                <w:delText>2.7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3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564677" w14:textId="33304780" w:rsidR="00A1759E" w:rsidRPr="00E95F39" w:rsidRDefault="00A1759E" w:rsidP="00E95F39">
            <w:pPr>
              <w:widowControl/>
              <w:autoSpaceDE/>
              <w:autoSpaceDN/>
              <w:adjustRightInd/>
              <w:jc w:val="center"/>
              <w:rPr>
                <w:bCs/>
                <w:sz w:val="22"/>
                <w:szCs w:val="22"/>
              </w:rPr>
            </w:pPr>
            <w:ins w:id="232" w:author="ERCOT" w:date="2023-10-26T12:34:00Z">
              <w:r w:rsidRPr="00E95F39">
                <w:rPr>
                  <w:sz w:val="22"/>
                  <w:szCs w:val="22"/>
                </w:rPr>
                <w:t>1.3</w:t>
              </w:r>
            </w:ins>
            <w:del w:id="233"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3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DDA315F" w14:textId="039620EC" w:rsidR="00A1759E" w:rsidRPr="00E95F39" w:rsidRDefault="00A1759E" w:rsidP="00E95F39">
            <w:pPr>
              <w:widowControl/>
              <w:autoSpaceDE/>
              <w:autoSpaceDN/>
              <w:adjustRightInd/>
              <w:jc w:val="center"/>
              <w:rPr>
                <w:bCs/>
                <w:sz w:val="22"/>
                <w:szCs w:val="22"/>
              </w:rPr>
            </w:pPr>
            <w:ins w:id="235" w:author="ERCOT" w:date="2023-10-26T12:34:00Z">
              <w:r w:rsidRPr="00E95F39">
                <w:rPr>
                  <w:sz w:val="22"/>
                  <w:szCs w:val="22"/>
                </w:rPr>
                <w:t>1.3</w:t>
              </w:r>
            </w:ins>
            <w:del w:id="236" w:author="ERCOT" w:date="2023-10-26T12:34:00Z">
              <w:r w:rsidRPr="00E95F39" w:rsidDel="006B31EA">
                <w:rPr>
                  <w:sz w:val="22"/>
                  <w:szCs w:val="22"/>
                </w:rPr>
                <w:delText>1.9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3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6A50A50" w14:textId="261A0493" w:rsidR="00A1759E" w:rsidRPr="00E95F39" w:rsidRDefault="00A1759E" w:rsidP="00E95F39">
            <w:pPr>
              <w:widowControl/>
              <w:autoSpaceDE/>
              <w:autoSpaceDN/>
              <w:adjustRightInd/>
              <w:jc w:val="center"/>
              <w:rPr>
                <w:bCs/>
                <w:sz w:val="22"/>
                <w:szCs w:val="22"/>
              </w:rPr>
            </w:pPr>
            <w:ins w:id="238" w:author="ERCOT" w:date="2023-10-26T12:34:00Z">
              <w:r w:rsidRPr="00E95F39">
                <w:rPr>
                  <w:sz w:val="22"/>
                  <w:szCs w:val="22"/>
                </w:rPr>
                <w:t>1.7</w:t>
              </w:r>
            </w:ins>
            <w:del w:id="239" w:author="ERCOT" w:date="2023-10-26T12:34:00Z">
              <w:r w:rsidRPr="00E95F39" w:rsidDel="006B31EA">
                <w:rPr>
                  <w:sz w:val="22"/>
                  <w:szCs w:val="22"/>
                </w:rPr>
                <w:delText>1.9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4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4898231" w14:textId="3B58CD6F" w:rsidR="00A1759E" w:rsidRPr="00E95F39" w:rsidRDefault="00A1759E" w:rsidP="00E95F39">
            <w:pPr>
              <w:widowControl/>
              <w:autoSpaceDE/>
              <w:autoSpaceDN/>
              <w:adjustRightInd/>
              <w:jc w:val="center"/>
              <w:rPr>
                <w:bCs/>
                <w:sz w:val="22"/>
                <w:szCs w:val="22"/>
              </w:rPr>
            </w:pPr>
            <w:ins w:id="241" w:author="ERCOT" w:date="2023-10-26T12:34:00Z">
              <w:r w:rsidRPr="00E95F39">
                <w:rPr>
                  <w:sz w:val="22"/>
                  <w:szCs w:val="22"/>
                </w:rPr>
                <w:t>3.1</w:t>
              </w:r>
            </w:ins>
            <w:del w:id="242" w:author="ERCOT" w:date="2023-10-26T12:34:00Z">
              <w:r w:rsidRPr="00E95F39" w:rsidDel="006B31EA">
                <w:rPr>
                  <w:sz w:val="22"/>
                  <w:szCs w:val="22"/>
                </w:rPr>
                <w:delText>1.5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43"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A54778D" w14:textId="70967A2D" w:rsidR="00A1759E" w:rsidRPr="00E95F39" w:rsidRDefault="00A1759E" w:rsidP="00E95F39">
            <w:pPr>
              <w:widowControl/>
              <w:autoSpaceDE/>
              <w:autoSpaceDN/>
              <w:adjustRightInd/>
              <w:jc w:val="center"/>
              <w:rPr>
                <w:bCs/>
                <w:sz w:val="22"/>
                <w:szCs w:val="22"/>
              </w:rPr>
            </w:pPr>
            <w:ins w:id="244" w:author="ERCOT" w:date="2023-10-26T12:34:00Z">
              <w:r w:rsidRPr="00E95F39">
                <w:rPr>
                  <w:sz w:val="22"/>
                  <w:szCs w:val="22"/>
                </w:rPr>
                <w:t>2.7</w:t>
              </w:r>
            </w:ins>
            <w:del w:id="245"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4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57B4FD6" w14:textId="62FEEB73" w:rsidR="00A1759E" w:rsidRPr="00E95F39" w:rsidRDefault="00A1759E" w:rsidP="00E95F39">
            <w:pPr>
              <w:widowControl/>
              <w:autoSpaceDE/>
              <w:autoSpaceDN/>
              <w:adjustRightInd/>
              <w:jc w:val="center"/>
              <w:rPr>
                <w:bCs/>
                <w:sz w:val="22"/>
                <w:szCs w:val="22"/>
              </w:rPr>
            </w:pPr>
            <w:ins w:id="247" w:author="ERCOT" w:date="2023-10-26T12:34:00Z">
              <w:r w:rsidRPr="00E95F39">
                <w:rPr>
                  <w:sz w:val="22"/>
                  <w:szCs w:val="22"/>
                </w:rPr>
                <w:t>2.9</w:t>
              </w:r>
            </w:ins>
            <w:del w:id="248"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4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B2A900" w14:textId="30C12CF5" w:rsidR="00A1759E" w:rsidRPr="00E95F39" w:rsidRDefault="00A1759E" w:rsidP="00E95F39">
            <w:pPr>
              <w:widowControl/>
              <w:autoSpaceDE/>
              <w:autoSpaceDN/>
              <w:adjustRightInd/>
              <w:jc w:val="center"/>
              <w:rPr>
                <w:bCs/>
                <w:sz w:val="22"/>
                <w:szCs w:val="22"/>
              </w:rPr>
            </w:pPr>
            <w:ins w:id="250" w:author="ERCOT" w:date="2023-10-26T12:34:00Z">
              <w:r w:rsidRPr="00E95F39">
                <w:rPr>
                  <w:sz w:val="22"/>
                  <w:szCs w:val="22"/>
                </w:rPr>
                <w:t>0.9</w:t>
              </w:r>
            </w:ins>
            <w:del w:id="251"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5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F0A19F9" w14:textId="0E85855D" w:rsidR="00A1759E" w:rsidRPr="00E95F39" w:rsidRDefault="00A1759E" w:rsidP="00E95F39">
            <w:pPr>
              <w:widowControl/>
              <w:autoSpaceDE/>
              <w:autoSpaceDN/>
              <w:adjustRightInd/>
              <w:jc w:val="center"/>
              <w:rPr>
                <w:bCs/>
                <w:sz w:val="22"/>
                <w:szCs w:val="22"/>
              </w:rPr>
            </w:pPr>
            <w:ins w:id="253" w:author="ERCOT" w:date="2023-10-26T12:34:00Z">
              <w:r w:rsidRPr="00E95F39">
                <w:rPr>
                  <w:sz w:val="22"/>
                  <w:szCs w:val="22"/>
                </w:rPr>
                <w:t>0.1</w:t>
              </w:r>
            </w:ins>
            <w:del w:id="254"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5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934F68" w14:textId="1CA08427" w:rsidR="00A1759E" w:rsidRPr="00E95F39" w:rsidRDefault="00A1759E" w:rsidP="00E95F39">
            <w:pPr>
              <w:widowControl/>
              <w:autoSpaceDE/>
              <w:autoSpaceDN/>
              <w:adjustRightInd/>
              <w:jc w:val="center"/>
              <w:rPr>
                <w:bCs/>
                <w:sz w:val="22"/>
                <w:szCs w:val="22"/>
              </w:rPr>
            </w:pPr>
            <w:ins w:id="256" w:author="ERCOT" w:date="2023-10-26T12:34:00Z">
              <w:r w:rsidRPr="00E95F39">
                <w:rPr>
                  <w:sz w:val="22"/>
                  <w:szCs w:val="22"/>
                </w:rPr>
                <w:t>0.3</w:t>
              </w:r>
            </w:ins>
            <w:del w:id="257"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258"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B5A1C7A" w14:textId="2B72526C" w:rsidR="00A1759E" w:rsidRPr="00E95F39" w:rsidRDefault="00A1759E" w:rsidP="00E95F39">
            <w:pPr>
              <w:widowControl/>
              <w:autoSpaceDE/>
              <w:autoSpaceDN/>
              <w:adjustRightInd/>
              <w:jc w:val="center"/>
              <w:rPr>
                <w:bCs/>
                <w:sz w:val="22"/>
                <w:szCs w:val="22"/>
              </w:rPr>
            </w:pPr>
            <w:ins w:id="259" w:author="ERCOT" w:date="2023-10-26T12:34:00Z">
              <w:r w:rsidRPr="00E95F39">
                <w:rPr>
                  <w:sz w:val="22"/>
                  <w:szCs w:val="22"/>
                </w:rPr>
                <w:t>0.5</w:t>
              </w:r>
            </w:ins>
            <w:del w:id="260" w:author="ERCOT" w:date="2023-10-26T12:34:00Z">
              <w:r w:rsidRPr="00E95F39" w:rsidDel="006B31EA">
                <w:rPr>
                  <w:sz w:val="22"/>
                  <w:szCs w:val="22"/>
                </w:rPr>
                <w:delText>0.8</w:delText>
              </w:r>
            </w:del>
          </w:p>
        </w:tc>
      </w:tr>
      <w:tr w:rsidR="00A1759E" w:rsidRPr="00CC576E" w14:paraId="483B1CD0"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61"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62"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263"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83C33AF" w14:textId="77777777" w:rsidR="00A1759E" w:rsidRPr="0012615F" w:rsidRDefault="00A1759E" w:rsidP="00A1759E">
            <w:pPr>
              <w:widowControl/>
              <w:autoSpaceDE/>
              <w:autoSpaceDN/>
              <w:adjustRightInd/>
              <w:jc w:val="center"/>
              <w:rPr>
                <w:b/>
                <w:bCs/>
                <w:sz w:val="22"/>
                <w:szCs w:val="22"/>
              </w:rPr>
            </w:pPr>
            <w:r w:rsidRPr="0012615F">
              <w:rPr>
                <w:b/>
                <w:bCs/>
                <w:sz w:val="22"/>
                <w:szCs w:val="22"/>
              </w:rPr>
              <w:t>Apr.</w:t>
            </w:r>
          </w:p>
        </w:tc>
        <w:tc>
          <w:tcPr>
            <w:tcW w:w="190" w:type="pct"/>
            <w:tcBorders>
              <w:top w:val="single" w:sz="4" w:space="0" w:color="auto"/>
              <w:left w:val="single" w:sz="4" w:space="0" w:color="000000"/>
              <w:bottom w:val="single" w:sz="4" w:space="0" w:color="auto"/>
              <w:right w:val="single" w:sz="4" w:space="0" w:color="000000"/>
            </w:tcBorders>
            <w:vAlign w:val="center"/>
            <w:tcPrChange w:id="26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8977015" w14:textId="72C5EE06" w:rsidR="00A1759E" w:rsidRPr="00E95F39" w:rsidRDefault="00A1759E" w:rsidP="00E95F39">
            <w:pPr>
              <w:widowControl/>
              <w:autoSpaceDE/>
              <w:autoSpaceDN/>
              <w:adjustRightInd/>
              <w:jc w:val="center"/>
              <w:rPr>
                <w:bCs/>
                <w:sz w:val="22"/>
                <w:szCs w:val="22"/>
              </w:rPr>
            </w:pPr>
            <w:ins w:id="265" w:author="ERCOT" w:date="2023-10-26T12:34:00Z">
              <w:r w:rsidRPr="00E95F39">
                <w:rPr>
                  <w:sz w:val="22"/>
                  <w:szCs w:val="22"/>
                </w:rPr>
                <w:t>-0.3</w:t>
              </w:r>
            </w:ins>
            <w:del w:id="266" w:author="ERCOT" w:date="2023-10-26T12:34:00Z">
              <w:r w:rsidRPr="00E95F39" w:rsidDel="006B31EA">
                <w:rPr>
                  <w:sz w:val="22"/>
                  <w:szCs w:val="22"/>
                </w:rPr>
                <w:delText>0.9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6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B38F40" w14:textId="4D3C4670" w:rsidR="00A1759E" w:rsidRPr="00E95F39" w:rsidRDefault="00A1759E" w:rsidP="00E95F39">
            <w:pPr>
              <w:widowControl/>
              <w:autoSpaceDE/>
              <w:autoSpaceDN/>
              <w:adjustRightInd/>
              <w:jc w:val="center"/>
              <w:rPr>
                <w:bCs/>
                <w:sz w:val="22"/>
                <w:szCs w:val="22"/>
              </w:rPr>
            </w:pPr>
            <w:ins w:id="268" w:author="ERCOT" w:date="2023-10-26T12:34:00Z">
              <w:r w:rsidRPr="00E95F39">
                <w:rPr>
                  <w:sz w:val="22"/>
                  <w:szCs w:val="22"/>
                </w:rPr>
                <w:t>0.0</w:t>
              </w:r>
            </w:ins>
            <w:del w:id="269"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7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78B57E0" w14:textId="39003C12" w:rsidR="00A1759E" w:rsidRPr="00E95F39" w:rsidRDefault="00A1759E" w:rsidP="00E95F39">
            <w:pPr>
              <w:widowControl/>
              <w:autoSpaceDE/>
              <w:autoSpaceDN/>
              <w:adjustRightInd/>
              <w:jc w:val="center"/>
              <w:rPr>
                <w:bCs/>
                <w:sz w:val="22"/>
                <w:szCs w:val="22"/>
              </w:rPr>
            </w:pPr>
            <w:ins w:id="271" w:author="ERCOT" w:date="2023-10-26T12:34:00Z">
              <w:r w:rsidRPr="00E95F39">
                <w:rPr>
                  <w:sz w:val="22"/>
                  <w:szCs w:val="22"/>
                </w:rPr>
                <w:t>0.9</w:t>
              </w:r>
            </w:ins>
            <w:del w:id="272"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7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7B70D1B" w14:textId="6CDC9740" w:rsidR="00A1759E" w:rsidRPr="00E95F39" w:rsidRDefault="00A1759E" w:rsidP="00E95F39">
            <w:pPr>
              <w:widowControl/>
              <w:autoSpaceDE/>
              <w:autoSpaceDN/>
              <w:adjustRightInd/>
              <w:jc w:val="center"/>
              <w:rPr>
                <w:bCs/>
                <w:sz w:val="22"/>
                <w:szCs w:val="22"/>
              </w:rPr>
            </w:pPr>
            <w:ins w:id="274" w:author="ERCOT" w:date="2023-10-26T12:34:00Z">
              <w:r w:rsidRPr="00E95F39">
                <w:rPr>
                  <w:sz w:val="22"/>
                  <w:szCs w:val="22"/>
                </w:rPr>
                <w:t>1.2</w:t>
              </w:r>
            </w:ins>
            <w:del w:id="275"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7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47EB1C0" w14:textId="45AAB484" w:rsidR="00A1759E" w:rsidRPr="00E95F39" w:rsidRDefault="00A1759E" w:rsidP="00E95F39">
            <w:pPr>
              <w:widowControl/>
              <w:autoSpaceDE/>
              <w:autoSpaceDN/>
              <w:adjustRightInd/>
              <w:jc w:val="center"/>
              <w:rPr>
                <w:bCs/>
                <w:sz w:val="22"/>
                <w:szCs w:val="22"/>
              </w:rPr>
            </w:pPr>
            <w:ins w:id="277" w:author="ERCOT" w:date="2023-10-26T12:34:00Z">
              <w:r w:rsidRPr="00E95F39">
                <w:rPr>
                  <w:sz w:val="22"/>
                  <w:szCs w:val="22"/>
                </w:rPr>
                <w:t>1.1</w:t>
              </w:r>
            </w:ins>
            <w:del w:id="278"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7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B761700" w14:textId="564C9218" w:rsidR="00A1759E" w:rsidRPr="00E95F39" w:rsidRDefault="00A1759E" w:rsidP="00E95F39">
            <w:pPr>
              <w:widowControl/>
              <w:autoSpaceDE/>
              <w:autoSpaceDN/>
              <w:adjustRightInd/>
              <w:jc w:val="center"/>
              <w:rPr>
                <w:bCs/>
                <w:sz w:val="22"/>
                <w:szCs w:val="22"/>
              </w:rPr>
            </w:pPr>
            <w:ins w:id="280" w:author="ERCOT" w:date="2023-10-26T12:34:00Z">
              <w:r w:rsidRPr="00E95F39">
                <w:rPr>
                  <w:sz w:val="22"/>
                  <w:szCs w:val="22"/>
                </w:rPr>
                <w:t>0.9</w:t>
              </w:r>
            </w:ins>
            <w:del w:id="281"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8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5D2568" w14:textId="1B998CF9" w:rsidR="00A1759E" w:rsidRPr="00E95F39" w:rsidRDefault="00A1759E" w:rsidP="00E95F39">
            <w:pPr>
              <w:widowControl/>
              <w:autoSpaceDE/>
              <w:autoSpaceDN/>
              <w:adjustRightInd/>
              <w:jc w:val="center"/>
              <w:rPr>
                <w:bCs/>
                <w:sz w:val="22"/>
                <w:szCs w:val="22"/>
              </w:rPr>
            </w:pPr>
            <w:ins w:id="283" w:author="ERCOT" w:date="2023-10-26T12:34:00Z">
              <w:r w:rsidRPr="00E95F39">
                <w:rPr>
                  <w:sz w:val="22"/>
                  <w:szCs w:val="22"/>
                </w:rPr>
                <w:t>1.3</w:t>
              </w:r>
            </w:ins>
            <w:del w:id="284"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8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70C86B" w14:textId="67C3A272" w:rsidR="00A1759E" w:rsidRPr="00E95F39" w:rsidRDefault="00A1759E" w:rsidP="00E95F39">
            <w:pPr>
              <w:widowControl/>
              <w:autoSpaceDE/>
              <w:autoSpaceDN/>
              <w:adjustRightInd/>
              <w:jc w:val="center"/>
              <w:rPr>
                <w:bCs/>
                <w:sz w:val="22"/>
                <w:szCs w:val="22"/>
              </w:rPr>
            </w:pPr>
            <w:ins w:id="286" w:author="ERCOT" w:date="2023-10-26T12:34:00Z">
              <w:r w:rsidRPr="00E95F39">
                <w:rPr>
                  <w:sz w:val="22"/>
                  <w:szCs w:val="22"/>
                </w:rPr>
                <w:t>2.1</w:t>
              </w:r>
            </w:ins>
            <w:del w:id="287" w:author="ERCOT" w:date="2023-10-26T12:34:00Z">
              <w:r w:rsidRPr="00E95F39" w:rsidDel="006B31EA">
                <w:rPr>
                  <w:sz w:val="22"/>
                  <w:szCs w:val="22"/>
                </w:rPr>
                <w:delText>3.3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88"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6DC58F34" w14:textId="30B21A17" w:rsidR="00A1759E" w:rsidRPr="00E95F39" w:rsidRDefault="00A1759E" w:rsidP="00E95F39">
            <w:pPr>
              <w:widowControl/>
              <w:autoSpaceDE/>
              <w:autoSpaceDN/>
              <w:adjustRightInd/>
              <w:jc w:val="center"/>
              <w:rPr>
                <w:bCs/>
                <w:sz w:val="22"/>
                <w:szCs w:val="22"/>
              </w:rPr>
            </w:pPr>
            <w:ins w:id="289" w:author="ERCOT" w:date="2023-10-26T12:34:00Z">
              <w:r w:rsidRPr="00E95F39">
                <w:rPr>
                  <w:sz w:val="22"/>
                  <w:szCs w:val="22"/>
                </w:rPr>
                <w:t>3.3</w:t>
              </w:r>
            </w:ins>
            <w:del w:id="290" w:author="ERCOT" w:date="2023-10-26T12:34:00Z">
              <w:r w:rsidRPr="00E95F39" w:rsidDel="006B31EA">
                <w:rPr>
                  <w:sz w:val="22"/>
                  <w:szCs w:val="22"/>
                </w:rPr>
                <w:delText>3.9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9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F13B207" w14:textId="784AED1D" w:rsidR="00A1759E" w:rsidRPr="00E95F39" w:rsidRDefault="00A1759E" w:rsidP="00E95F39">
            <w:pPr>
              <w:widowControl/>
              <w:autoSpaceDE/>
              <w:autoSpaceDN/>
              <w:adjustRightInd/>
              <w:jc w:val="center"/>
              <w:rPr>
                <w:bCs/>
                <w:sz w:val="22"/>
                <w:szCs w:val="22"/>
              </w:rPr>
            </w:pPr>
            <w:ins w:id="292" w:author="ERCOT" w:date="2023-10-26T12:34:00Z">
              <w:r w:rsidRPr="00E95F39">
                <w:rPr>
                  <w:sz w:val="22"/>
                  <w:szCs w:val="22"/>
                </w:rPr>
                <w:t>0.5</w:t>
              </w:r>
            </w:ins>
            <w:del w:id="293"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29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A1A55D" w14:textId="16709E28" w:rsidR="00A1759E" w:rsidRPr="00E95F39" w:rsidRDefault="00A1759E" w:rsidP="00E95F39">
            <w:pPr>
              <w:widowControl/>
              <w:autoSpaceDE/>
              <w:autoSpaceDN/>
              <w:adjustRightInd/>
              <w:jc w:val="center"/>
              <w:rPr>
                <w:bCs/>
                <w:sz w:val="22"/>
                <w:szCs w:val="22"/>
              </w:rPr>
            </w:pPr>
            <w:ins w:id="295" w:author="ERCOT" w:date="2023-10-26T12:34:00Z">
              <w:r w:rsidRPr="00E95F39">
                <w:rPr>
                  <w:sz w:val="22"/>
                  <w:szCs w:val="22"/>
                </w:rPr>
                <w:t>2.2</w:t>
              </w:r>
            </w:ins>
            <w:del w:id="296"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297"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7151AD0F" w14:textId="5E49FFE5" w:rsidR="00A1759E" w:rsidRPr="00E95F39" w:rsidRDefault="00A1759E" w:rsidP="00E95F39">
            <w:pPr>
              <w:widowControl/>
              <w:autoSpaceDE/>
              <w:autoSpaceDN/>
              <w:adjustRightInd/>
              <w:jc w:val="center"/>
              <w:rPr>
                <w:bCs/>
                <w:sz w:val="22"/>
                <w:szCs w:val="22"/>
              </w:rPr>
            </w:pPr>
            <w:ins w:id="298" w:author="ERCOT" w:date="2023-10-26T12:34:00Z">
              <w:r w:rsidRPr="00E95F39">
                <w:rPr>
                  <w:sz w:val="22"/>
                  <w:szCs w:val="22"/>
                </w:rPr>
                <w:t>3.0</w:t>
              </w:r>
            </w:ins>
            <w:del w:id="299" w:author="ERCOT" w:date="2023-10-26T12:34:00Z">
              <w:r w:rsidRPr="00E95F39" w:rsidDel="006B31EA">
                <w:rPr>
                  <w:sz w:val="22"/>
                  <w:szCs w:val="22"/>
                </w:rPr>
                <w:delText>2.9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0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5691534" w14:textId="67A3C6EB" w:rsidR="00A1759E" w:rsidRPr="00E95F39" w:rsidRDefault="00A1759E" w:rsidP="00E95F39">
            <w:pPr>
              <w:widowControl/>
              <w:autoSpaceDE/>
              <w:autoSpaceDN/>
              <w:adjustRightInd/>
              <w:jc w:val="center"/>
              <w:rPr>
                <w:bCs/>
                <w:sz w:val="22"/>
                <w:szCs w:val="22"/>
              </w:rPr>
            </w:pPr>
            <w:ins w:id="301" w:author="ERCOT" w:date="2023-10-26T12:34:00Z">
              <w:r w:rsidRPr="00E95F39">
                <w:rPr>
                  <w:sz w:val="22"/>
                  <w:szCs w:val="22"/>
                </w:rPr>
                <w:t>4.3</w:t>
              </w:r>
            </w:ins>
            <w:del w:id="302"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0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B5F565E" w14:textId="24A12094" w:rsidR="00A1759E" w:rsidRPr="00E95F39" w:rsidRDefault="00A1759E" w:rsidP="00E95F39">
            <w:pPr>
              <w:widowControl/>
              <w:autoSpaceDE/>
              <w:autoSpaceDN/>
              <w:adjustRightInd/>
              <w:jc w:val="center"/>
              <w:rPr>
                <w:bCs/>
                <w:sz w:val="22"/>
                <w:szCs w:val="22"/>
              </w:rPr>
            </w:pPr>
            <w:ins w:id="304" w:author="ERCOT" w:date="2023-10-26T12:34:00Z">
              <w:r w:rsidRPr="00E95F39">
                <w:rPr>
                  <w:sz w:val="22"/>
                  <w:szCs w:val="22"/>
                </w:rPr>
                <w:t>2.9</w:t>
              </w:r>
            </w:ins>
            <w:del w:id="305"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0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810BE5" w14:textId="3F324C31" w:rsidR="00A1759E" w:rsidRPr="00E95F39" w:rsidRDefault="00A1759E" w:rsidP="00E95F39">
            <w:pPr>
              <w:widowControl/>
              <w:autoSpaceDE/>
              <w:autoSpaceDN/>
              <w:adjustRightInd/>
              <w:jc w:val="center"/>
              <w:rPr>
                <w:bCs/>
                <w:sz w:val="22"/>
                <w:szCs w:val="22"/>
              </w:rPr>
            </w:pPr>
            <w:ins w:id="307" w:author="ERCOT" w:date="2023-10-26T12:34:00Z">
              <w:r w:rsidRPr="00E95F39">
                <w:rPr>
                  <w:sz w:val="22"/>
                  <w:szCs w:val="22"/>
                </w:rPr>
                <w:t>2.5</w:t>
              </w:r>
            </w:ins>
            <w:del w:id="308"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0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B22F6C" w14:textId="6316385F" w:rsidR="00A1759E" w:rsidRPr="00E95F39" w:rsidRDefault="00A1759E" w:rsidP="00E95F39">
            <w:pPr>
              <w:widowControl/>
              <w:autoSpaceDE/>
              <w:autoSpaceDN/>
              <w:adjustRightInd/>
              <w:jc w:val="center"/>
              <w:rPr>
                <w:bCs/>
                <w:sz w:val="22"/>
                <w:szCs w:val="22"/>
              </w:rPr>
            </w:pPr>
            <w:ins w:id="310" w:author="ERCOT" w:date="2023-10-26T12:34:00Z">
              <w:r w:rsidRPr="00E95F39">
                <w:rPr>
                  <w:sz w:val="22"/>
                  <w:szCs w:val="22"/>
                </w:rPr>
                <w:t>1.0</w:t>
              </w:r>
            </w:ins>
            <w:del w:id="311"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1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D23D45" w14:textId="78F316D7" w:rsidR="00A1759E" w:rsidRPr="00E95F39" w:rsidRDefault="00A1759E" w:rsidP="00E95F39">
            <w:pPr>
              <w:widowControl/>
              <w:autoSpaceDE/>
              <w:autoSpaceDN/>
              <w:adjustRightInd/>
              <w:jc w:val="center"/>
              <w:rPr>
                <w:bCs/>
                <w:sz w:val="22"/>
                <w:szCs w:val="22"/>
              </w:rPr>
            </w:pPr>
            <w:ins w:id="313" w:author="ERCOT" w:date="2023-10-26T12:34:00Z">
              <w:r w:rsidRPr="00E95F39">
                <w:rPr>
                  <w:sz w:val="22"/>
                  <w:szCs w:val="22"/>
                </w:rPr>
                <w:t>0.9</w:t>
              </w:r>
            </w:ins>
            <w:del w:id="314" w:author="ERCOT" w:date="2023-10-26T12:34:00Z">
              <w:r w:rsidRPr="00E95F39" w:rsidDel="006B31EA">
                <w:rPr>
                  <w:sz w:val="22"/>
                  <w:szCs w:val="22"/>
                </w:rPr>
                <w:delText>0.9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1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A853D49" w14:textId="09F2FACF" w:rsidR="00A1759E" w:rsidRPr="00E95F39" w:rsidRDefault="00A1759E" w:rsidP="00E95F39">
            <w:pPr>
              <w:widowControl/>
              <w:autoSpaceDE/>
              <w:autoSpaceDN/>
              <w:adjustRightInd/>
              <w:jc w:val="center"/>
              <w:rPr>
                <w:bCs/>
                <w:sz w:val="22"/>
                <w:szCs w:val="22"/>
              </w:rPr>
            </w:pPr>
            <w:ins w:id="316" w:author="ERCOT" w:date="2023-10-26T12:34:00Z">
              <w:r w:rsidRPr="00E95F39">
                <w:rPr>
                  <w:sz w:val="22"/>
                  <w:szCs w:val="22"/>
                </w:rPr>
                <w:t>1.2</w:t>
              </w:r>
            </w:ins>
            <w:del w:id="317" w:author="ERCOT" w:date="2023-10-26T12:34:00Z">
              <w:r w:rsidRPr="00E95F39" w:rsidDel="006B31EA">
                <w:rPr>
                  <w:sz w:val="22"/>
                  <w:szCs w:val="22"/>
                </w:rPr>
                <w:delText>0.9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18"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48CDC5C" w14:textId="32939F49" w:rsidR="00A1759E" w:rsidRPr="00E95F39" w:rsidRDefault="00A1759E" w:rsidP="00E95F39">
            <w:pPr>
              <w:widowControl/>
              <w:autoSpaceDE/>
              <w:autoSpaceDN/>
              <w:adjustRightInd/>
              <w:jc w:val="center"/>
              <w:rPr>
                <w:bCs/>
                <w:sz w:val="22"/>
                <w:szCs w:val="22"/>
              </w:rPr>
            </w:pPr>
            <w:ins w:id="319" w:author="ERCOT" w:date="2023-10-26T12:34:00Z">
              <w:r w:rsidRPr="00E95F39">
                <w:rPr>
                  <w:sz w:val="22"/>
                  <w:szCs w:val="22"/>
                </w:rPr>
                <w:t>1.3</w:t>
              </w:r>
            </w:ins>
            <w:del w:id="320"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2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AEE69CC" w14:textId="4A769D17" w:rsidR="00A1759E" w:rsidRPr="00E95F39" w:rsidRDefault="00A1759E" w:rsidP="00E95F39">
            <w:pPr>
              <w:widowControl/>
              <w:autoSpaceDE/>
              <w:autoSpaceDN/>
              <w:adjustRightInd/>
              <w:jc w:val="center"/>
              <w:rPr>
                <w:bCs/>
                <w:sz w:val="22"/>
                <w:szCs w:val="22"/>
              </w:rPr>
            </w:pPr>
            <w:ins w:id="322" w:author="ERCOT" w:date="2023-10-26T12:34:00Z">
              <w:r w:rsidRPr="00E95F39">
                <w:rPr>
                  <w:sz w:val="22"/>
                  <w:szCs w:val="22"/>
                </w:rPr>
                <w:t>2.6</w:t>
              </w:r>
            </w:ins>
            <w:del w:id="323"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2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5D8FAD" w14:textId="078E8E20" w:rsidR="00A1759E" w:rsidRPr="00E95F39" w:rsidRDefault="00A1759E" w:rsidP="00E95F39">
            <w:pPr>
              <w:widowControl/>
              <w:autoSpaceDE/>
              <w:autoSpaceDN/>
              <w:adjustRightInd/>
              <w:jc w:val="center"/>
              <w:rPr>
                <w:bCs/>
                <w:sz w:val="22"/>
                <w:szCs w:val="22"/>
              </w:rPr>
            </w:pPr>
            <w:ins w:id="325" w:author="ERCOT" w:date="2023-10-26T12:34:00Z">
              <w:r w:rsidRPr="00E95F39">
                <w:rPr>
                  <w:sz w:val="22"/>
                  <w:szCs w:val="22"/>
                </w:rPr>
                <w:t>0.7</w:t>
              </w:r>
            </w:ins>
            <w:del w:id="326"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2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B5DAE25" w14:textId="277F89D6" w:rsidR="00A1759E" w:rsidRPr="00E95F39" w:rsidRDefault="00A1759E" w:rsidP="00E95F39">
            <w:pPr>
              <w:widowControl/>
              <w:autoSpaceDE/>
              <w:autoSpaceDN/>
              <w:adjustRightInd/>
              <w:jc w:val="center"/>
              <w:rPr>
                <w:bCs/>
                <w:sz w:val="22"/>
                <w:szCs w:val="22"/>
              </w:rPr>
            </w:pPr>
            <w:ins w:id="328" w:author="ERCOT" w:date="2023-10-26T12:34:00Z">
              <w:r w:rsidRPr="00E95F39">
                <w:rPr>
                  <w:sz w:val="22"/>
                  <w:szCs w:val="22"/>
                </w:rPr>
                <w:t>-0.1</w:t>
              </w:r>
            </w:ins>
            <w:del w:id="329"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3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3EEBA86" w14:textId="05EC2056" w:rsidR="00A1759E" w:rsidRPr="00E95F39" w:rsidRDefault="00A1759E" w:rsidP="00E95F39">
            <w:pPr>
              <w:widowControl/>
              <w:autoSpaceDE/>
              <w:autoSpaceDN/>
              <w:adjustRightInd/>
              <w:jc w:val="center"/>
              <w:rPr>
                <w:bCs/>
                <w:sz w:val="22"/>
                <w:szCs w:val="22"/>
              </w:rPr>
            </w:pPr>
            <w:ins w:id="331" w:author="ERCOT" w:date="2023-10-26T12:34:00Z">
              <w:r w:rsidRPr="00E95F39">
                <w:rPr>
                  <w:sz w:val="22"/>
                  <w:szCs w:val="22"/>
                </w:rPr>
                <w:t>-0.1</w:t>
              </w:r>
            </w:ins>
            <w:del w:id="332"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333"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087694E7" w14:textId="1994C454" w:rsidR="00A1759E" w:rsidRPr="00E95F39" w:rsidRDefault="00A1759E" w:rsidP="00E95F39">
            <w:pPr>
              <w:widowControl/>
              <w:autoSpaceDE/>
              <w:autoSpaceDN/>
              <w:adjustRightInd/>
              <w:jc w:val="center"/>
              <w:rPr>
                <w:bCs/>
                <w:sz w:val="22"/>
                <w:szCs w:val="22"/>
              </w:rPr>
            </w:pPr>
            <w:ins w:id="334" w:author="ERCOT" w:date="2023-10-26T12:34:00Z">
              <w:r w:rsidRPr="00E95F39">
                <w:rPr>
                  <w:sz w:val="22"/>
                  <w:szCs w:val="22"/>
                </w:rPr>
                <w:t>-0.3</w:t>
              </w:r>
            </w:ins>
            <w:del w:id="335" w:author="ERCOT" w:date="2023-10-26T12:34:00Z">
              <w:r w:rsidRPr="00E95F39" w:rsidDel="006B31EA">
                <w:rPr>
                  <w:sz w:val="22"/>
                  <w:szCs w:val="22"/>
                </w:rPr>
                <w:delText>1.1</w:delText>
              </w:r>
            </w:del>
          </w:p>
        </w:tc>
      </w:tr>
      <w:tr w:rsidR="00A1759E" w:rsidRPr="00CC576E" w14:paraId="4629A5C3"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36"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37"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338"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ECD2890" w14:textId="77777777" w:rsidR="00A1759E" w:rsidRPr="0012615F" w:rsidRDefault="00A1759E" w:rsidP="00A1759E">
            <w:pPr>
              <w:widowControl/>
              <w:autoSpaceDE/>
              <w:autoSpaceDN/>
              <w:adjustRightInd/>
              <w:jc w:val="center"/>
              <w:rPr>
                <w:b/>
                <w:bCs/>
                <w:sz w:val="22"/>
                <w:szCs w:val="22"/>
              </w:rPr>
            </w:pPr>
            <w:r w:rsidRPr="0012615F">
              <w:rPr>
                <w:b/>
                <w:bCs/>
                <w:sz w:val="22"/>
                <w:szCs w:val="22"/>
              </w:rPr>
              <w:t>May</w:t>
            </w:r>
          </w:p>
        </w:tc>
        <w:tc>
          <w:tcPr>
            <w:tcW w:w="190" w:type="pct"/>
            <w:tcBorders>
              <w:top w:val="single" w:sz="4" w:space="0" w:color="auto"/>
              <w:left w:val="single" w:sz="4" w:space="0" w:color="000000"/>
              <w:bottom w:val="single" w:sz="4" w:space="0" w:color="auto"/>
              <w:right w:val="single" w:sz="4" w:space="0" w:color="000000"/>
            </w:tcBorders>
            <w:vAlign w:val="center"/>
            <w:tcPrChange w:id="33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99DD5A" w14:textId="5D8EAA5B" w:rsidR="00A1759E" w:rsidRPr="00E95F39" w:rsidRDefault="00A1759E" w:rsidP="00E95F39">
            <w:pPr>
              <w:widowControl/>
              <w:autoSpaceDE/>
              <w:autoSpaceDN/>
              <w:adjustRightInd/>
              <w:jc w:val="center"/>
              <w:rPr>
                <w:bCs/>
                <w:sz w:val="22"/>
                <w:szCs w:val="22"/>
              </w:rPr>
            </w:pPr>
            <w:ins w:id="340" w:author="ERCOT" w:date="2023-10-26T12:34:00Z">
              <w:r w:rsidRPr="00E95F39">
                <w:rPr>
                  <w:sz w:val="22"/>
                  <w:szCs w:val="22"/>
                </w:rPr>
                <w:t>0.2</w:t>
              </w:r>
            </w:ins>
            <w:del w:id="341"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4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CD92A6" w14:textId="0048D467" w:rsidR="00A1759E" w:rsidRPr="00E95F39" w:rsidRDefault="00A1759E" w:rsidP="00E95F39">
            <w:pPr>
              <w:widowControl/>
              <w:autoSpaceDE/>
              <w:autoSpaceDN/>
              <w:adjustRightInd/>
              <w:jc w:val="center"/>
              <w:rPr>
                <w:bCs/>
                <w:sz w:val="22"/>
                <w:szCs w:val="22"/>
              </w:rPr>
            </w:pPr>
            <w:ins w:id="343" w:author="ERCOT" w:date="2023-10-26T12:34:00Z">
              <w:r w:rsidRPr="00E95F39">
                <w:rPr>
                  <w:sz w:val="22"/>
                  <w:szCs w:val="22"/>
                </w:rPr>
                <w:t>0.8</w:t>
              </w:r>
            </w:ins>
            <w:del w:id="344" w:author="ERCOT" w:date="2023-10-26T12:34:00Z">
              <w:r w:rsidRPr="00E95F39" w:rsidDel="006B31EA">
                <w:rPr>
                  <w:sz w:val="22"/>
                  <w:szCs w:val="22"/>
                </w:rPr>
                <w:delText>1.7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4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57FB2AF" w14:textId="4CC99DFC" w:rsidR="00A1759E" w:rsidRPr="00E95F39" w:rsidRDefault="00A1759E" w:rsidP="00E95F39">
            <w:pPr>
              <w:widowControl/>
              <w:autoSpaceDE/>
              <w:autoSpaceDN/>
              <w:adjustRightInd/>
              <w:jc w:val="center"/>
              <w:rPr>
                <w:bCs/>
                <w:sz w:val="22"/>
                <w:szCs w:val="22"/>
              </w:rPr>
            </w:pPr>
            <w:ins w:id="346" w:author="ERCOT" w:date="2023-10-26T12:34:00Z">
              <w:r w:rsidRPr="00E95F39">
                <w:rPr>
                  <w:sz w:val="22"/>
                  <w:szCs w:val="22"/>
                </w:rPr>
                <w:t>0.6</w:t>
              </w:r>
            </w:ins>
            <w:del w:id="347" w:author="ERCOT" w:date="2023-10-26T12:34:00Z">
              <w:r w:rsidRPr="00E95F39" w:rsidDel="006B31EA">
                <w:rPr>
                  <w:sz w:val="22"/>
                  <w:szCs w:val="22"/>
                </w:rPr>
                <w:delText>2.6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4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F6CF3F" w14:textId="442A00E7" w:rsidR="00A1759E" w:rsidRPr="00E95F39" w:rsidRDefault="00A1759E" w:rsidP="00E95F39">
            <w:pPr>
              <w:widowControl/>
              <w:autoSpaceDE/>
              <w:autoSpaceDN/>
              <w:adjustRightInd/>
              <w:jc w:val="center"/>
              <w:rPr>
                <w:bCs/>
                <w:sz w:val="22"/>
                <w:szCs w:val="22"/>
              </w:rPr>
            </w:pPr>
            <w:ins w:id="349" w:author="ERCOT" w:date="2023-10-26T12:34:00Z">
              <w:r w:rsidRPr="00E95F39">
                <w:rPr>
                  <w:sz w:val="22"/>
                  <w:szCs w:val="22"/>
                </w:rPr>
                <w:t>1.7</w:t>
              </w:r>
            </w:ins>
            <w:del w:id="350"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5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797E66" w14:textId="0F3CD171" w:rsidR="00A1759E" w:rsidRPr="00E95F39" w:rsidRDefault="00A1759E" w:rsidP="00E95F39">
            <w:pPr>
              <w:widowControl/>
              <w:autoSpaceDE/>
              <w:autoSpaceDN/>
              <w:adjustRightInd/>
              <w:jc w:val="center"/>
              <w:rPr>
                <w:bCs/>
                <w:sz w:val="22"/>
                <w:szCs w:val="22"/>
              </w:rPr>
            </w:pPr>
            <w:ins w:id="352" w:author="ERCOT" w:date="2023-10-26T12:34:00Z">
              <w:r w:rsidRPr="00E95F39">
                <w:rPr>
                  <w:sz w:val="22"/>
                  <w:szCs w:val="22"/>
                </w:rPr>
                <w:t>1.6</w:t>
              </w:r>
            </w:ins>
            <w:del w:id="353" w:author="ERCOT" w:date="2023-10-26T12:34:00Z">
              <w:r w:rsidRPr="00E95F39" w:rsidDel="006B31EA">
                <w:rPr>
                  <w:sz w:val="22"/>
                  <w:szCs w:val="22"/>
                </w:rPr>
                <w:delText>3.0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5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F2F913" w14:textId="2A7357E2" w:rsidR="00A1759E" w:rsidRPr="00E95F39" w:rsidRDefault="00A1759E" w:rsidP="00E95F39">
            <w:pPr>
              <w:widowControl/>
              <w:autoSpaceDE/>
              <w:autoSpaceDN/>
              <w:adjustRightInd/>
              <w:jc w:val="center"/>
              <w:rPr>
                <w:bCs/>
                <w:sz w:val="22"/>
                <w:szCs w:val="22"/>
              </w:rPr>
            </w:pPr>
            <w:ins w:id="355" w:author="ERCOT" w:date="2023-10-26T12:34:00Z">
              <w:r w:rsidRPr="00E95F39">
                <w:rPr>
                  <w:sz w:val="22"/>
                  <w:szCs w:val="22"/>
                </w:rPr>
                <w:t>3.2</w:t>
              </w:r>
            </w:ins>
            <w:del w:id="356" w:author="ERCOT" w:date="2023-10-26T12:34:00Z">
              <w:r w:rsidRPr="00E95F39" w:rsidDel="006B31EA">
                <w:rPr>
                  <w:sz w:val="22"/>
                  <w:szCs w:val="22"/>
                </w:rPr>
                <w:delText>2.3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5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C4A4F01" w14:textId="4E8DFFB0" w:rsidR="00A1759E" w:rsidRPr="00E95F39" w:rsidRDefault="00A1759E" w:rsidP="00E95F39">
            <w:pPr>
              <w:widowControl/>
              <w:autoSpaceDE/>
              <w:autoSpaceDN/>
              <w:adjustRightInd/>
              <w:jc w:val="center"/>
              <w:rPr>
                <w:bCs/>
                <w:sz w:val="22"/>
                <w:szCs w:val="22"/>
              </w:rPr>
            </w:pPr>
            <w:ins w:id="358" w:author="ERCOT" w:date="2023-10-26T12:34:00Z">
              <w:r w:rsidRPr="00E95F39">
                <w:rPr>
                  <w:sz w:val="22"/>
                  <w:szCs w:val="22"/>
                </w:rPr>
                <w:t>1.4</w:t>
              </w:r>
            </w:ins>
            <w:del w:id="359"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6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9C5B1ED" w14:textId="10B1782C" w:rsidR="00A1759E" w:rsidRPr="00E95F39" w:rsidRDefault="00A1759E" w:rsidP="00E95F39">
            <w:pPr>
              <w:widowControl/>
              <w:autoSpaceDE/>
              <w:autoSpaceDN/>
              <w:adjustRightInd/>
              <w:jc w:val="center"/>
              <w:rPr>
                <w:bCs/>
                <w:sz w:val="22"/>
                <w:szCs w:val="22"/>
              </w:rPr>
            </w:pPr>
            <w:ins w:id="361" w:author="ERCOT" w:date="2023-10-26T12:34:00Z">
              <w:r w:rsidRPr="00E95F39">
                <w:rPr>
                  <w:sz w:val="22"/>
                  <w:szCs w:val="22"/>
                </w:rPr>
                <w:t>3.7</w:t>
              </w:r>
            </w:ins>
            <w:del w:id="362" w:author="ERCOT" w:date="2023-10-26T12:34:00Z">
              <w:r w:rsidRPr="00E95F39" w:rsidDel="006B31EA">
                <w:rPr>
                  <w:sz w:val="22"/>
                  <w:szCs w:val="22"/>
                </w:rPr>
                <w:delText>3.2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63"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1047C5C4" w14:textId="7879A8CB" w:rsidR="00A1759E" w:rsidRPr="00E95F39" w:rsidRDefault="00A1759E" w:rsidP="00E95F39">
            <w:pPr>
              <w:widowControl/>
              <w:autoSpaceDE/>
              <w:autoSpaceDN/>
              <w:adjustRightInd/>
              <w:jc w:val="center"/>
              <w:rPr>
                <w:bCs/>
                <w:sz w:val="22"/>
                <w:szCs w:val="22"/>
              </w:rPr>
            </w:pPr>
            <w:ins w:id="364" w:author="ERCOT" w:date="2023-10-26T12:34:00Z">
              <w:r w:rsidRPr="00E95F39">
                <w:rPr>
                  <w:sz w:val="22"/>
                  <w:szCs w:val="22"/>
                </w:rPr>
                <w:t>3.9</w:t>
              </w:r>
            </w:ins>
            <w:del w:id="365" w:author="ERCOT" w:date="2023-10-26T12:34:00Z">
              <w:r w:rsidRPr="00E95F39" w:rsidDel="006B31EA">
                <w:rPr>
                  <w:sz w:val="22"/>
                  <w:szCs w:val="22"/>
                </w:rPr>
                <w:delText>2.5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6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7A9C90" w14:textId="2AEA9419" w:rsidR="00A1759E" w:rsidRPr="00E95F39" w:rsidRDefault="00A1759E" w:rsidP="00E95F39">
            <w:pPr>
              <w:widowControl/>
              <w:autoSpaceDE/>
              <w:autoSpaceDN/>
              <w:adjustRightInd/>
              <w:jc w:val="center"/>
              <w:rPr>
                <w:bCs/>
                <w:sz w:val="22"/>
                <w:szCs w:val="22"/>
              </w:rPr>
            </w:pPr>
            <w:ins w:id="367" w:author="ERCOT" w:date="2023-10-26T12:34:00Z">
              <w:r w:rsidRPr="00E95F39">
                <w:rPr>
                  <w:sz w:val="22"/>
                  <w:szCs w:val="22"/>
                </w:rPr>
                <w:t>1.8</w:t>
              </w:r>
            </w:ins>
            <w:del w:id="368"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6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6D5082A" w14:textId="307F4658" w:rsidR="00A1759E" w:rsidRPr="00E95F39" w:rsidRDefault="00A1759E" w:rsidP="00E95F39">
            <w:pPr>
              <w:widowControl/>
              <w:autoSpaceDE/>
              <w:autoSpaceDN/>
              <w:adjustRightInd/>
              <w:jc w:val="center"/>
              <w:rPr>
                <w:bCs/>
                <w:sz w:val="22"/>
                <w:szCs w:val="22"/>
              </w:rPr>
            </w:pPr>
            <w:ins w:id="370" w:author="ERCOT" w:date="2023-10-26T12:34:00Z">
              <w:r w:rsidRPr="00E95F39">
                <w:rPr>
                  <w:sz w:val="22"/>
                  <w:szCs w:val="22"/>
                </w:rPr>
                <w:t>3.3</w:t>
              </w:r>
            </w:ins>
            <w:del w:id="371"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72"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65A73AE0" w14:textId="139368E5" w:rsidR="00A1759E" w:rsidRPr="00E95F39" w:rsidRDefault="00A1759E" w:rsidP="00E95F39">
            <w:pPr>
              <w:widowControl/>
              <w:autoSpaceDE/>
              <w:autoSpaceDN/>
              <w:adjustRightInd/>
              <w:jc w:val="center"/>
              <w:rPr>
                <w:bCs/>
                <w:sz w:val="22"/>
                <w:szCs w:val="22"/>
              </w:rPr>
            </w:pPr>
            <w:ins w:id="373" w:author="ERCOT" w:date="2023-10-26T12:34:00Z">
              <w:r w:rsidRPr="00E95F39">
                <w:rPr>
                  <w:sz w:val="22"/>
                  <w:szCs w:val="22"/>
                </w:rPr>
                <w:t>3.7</w:t>
              </w:r>
            </w:ins>
            <w:del w:id="374"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7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B8A9AE2" w14:textId="40F8868D" w:rsidR="00A1759E" w:rsidRPr="00E95F39" w:rsidRDefault="00A1759E" w:rsidP="00E95F39">
            <w:pPr>
              <w:widowControl/>
              <w:autoSpaceDE/>
              <w:autoSpaceDN/>
              <w:adjustRightInd/>
              <w:jc w:val="center"/>
              <w:rPr>
                <w:bCs/>
                <w:sz w:val="22"/>
                <w:szCs w:val="22"/>
              </w:rPr>
            </w:pPr>
            <w:ins w:id="376" w:author="ERCOT" w:date="2023-10-26T12:34:00Z">
              <w:r w:rsidRPr="00E95F39">
                <w:rPr>
                  <w:sz w:val="22"/>
                  <w:szCs w:val="22"/>
                </w:rPr>
                <w:t>2.6</w:t>
              </w:r>
            </w:ins>
            <w:del w:id="377" w:author="ERCOT" w:date="2023-10-26T12:34:00Z">
              <w:r w:rsidRPr="00E95F39" w:rsidDel="006B31EA">
                <w:rPr>
                  <w:sz w:val="22"/>
                  <w:szCs w:val="22"/>
                </w:rPr>
                <w:delText>2.5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7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F64C570" w14:textId="79905E4B" w:rsidR="00A1759E" w:rsidRPr="00E95F39" w:rsidRDefault="00A1759E" w:rsidP="00E95F39">
            <w:pPr>
              <w:widowControl/>
              <w:autoSpaceDE/>
              <w:autoSpaceDN/>
              <w:adjustRightInd/>
              <w:jc w:val="center"/>
              <w:rPr>
                <w:bCs/>
                <w:sz w:val="22"/>
                <w:szCs w:val="22"/>
              </w:rPr>
            </w:pPr>
            <w:ins w:id="379" w:author="ERCOT" w:date="2023-10-26T12:34:00Z">
              <w:r w:rsidRPr="00E95F39">
                <w:rPr>
                  <w:sz w:val="22"/>
                  <w:szCs w:val="22"/>
                </w:rPr>
                <w:t>2.6</w:t>
              </w:r>
            </w:ins>
            <w:del w:id="380" w:author="ERCOT" w:date="2023-10-26T12:34:00Z">
              <w:r w:rsidRPr="00E95F39" w:rsidDel="006B31EA">
                <w:rPr>
                  <w:sz w:val="22"/>
                  <w:szCs w:val="22"/>
                </w:rPr>
                <w:delText>2.8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8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7F744C4" w14:textId="32CEA626" w:rsidR="00A1759E" w:rsidRPr="00E95F39" w:rsidRDefault="00A1759E" w:rsidP="00E95F39">
            <w:pPr>
              <w:widowControl/>
              <w:autoSpaceDE/>
              <w:autoSpaceDN/>
              <w:adjustRightInd/>
              <w:jc w:val="center"/>
              <w:rPr>
                <w:bCs/>
                <w:sz w:val="22"/>
                <w:szCs w:val="22"/>
              </w:rPr>
            </w:pPr>
            <w:ins w:id="382" w:author="ERCOT" w:date="2023-10-26T12:34:00Z">
              <w:r w:rsidRPr="00E95F39">
                <w:rPr>
                  <w:sz w:val="22"/>
                  <w:szCs w:val="22"/>
                </w:rPr>
                <w:t>0.3</w:t>
              </w:r>
            </w:ins>
            <w:del w:id="383"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8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15B60C" w14:textId="00E4FA06" w:rsidR="00A1759E" w:rsidRPr="00E95F39" w:rsidRDefault="00A1759E" w:rsidP="00E95F39">
            <w:pPr>
              <w:widowControl/>
              <w:autoSpaceDE/>
              <w:autoSpaceDN/>
              <w:adjustRightInd/>
              <w:jc w:val="center"/>
              <w:rPr>
                <w:bCs/>
                <w:sz w:val="22"/>
                <w:szCs w:val="22"/>
              </w:rPr>
            </w:pPr>
            <w:ins w:id="385" w:author="ERCOT" w:date="2023-10-26T12:34:00Z">
              <w:r w:rsidRPr="00E95F39">
                <w:rPr>
                  <w:sz w:val="22"/>
                  <w:szCs w:val="22"/>
                </w:rPr>
                <w:t>1.0</w:t>
              </w:r>
            </w:ins>
            <w:del w:id="386"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8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F5AF98" w14:textId="37555E2A" w:rsidR="00A1759E" w:rsidRPr="00E95F39" w:rsidRDefault="00A1759E" w:rsidP="00E95F39">
            <w:pPr>
              <w:widowControl/>
              <w:autoSpaceDE/>
              <w:autoSpaceDN/>
              <w:adjustRightInd/>
              <w:jc w:val="center"/>
              <w:rPr>
                <w:bCs/>
                <w:sz w:val="22"/>
                <w:szCs w:val="22"/>
              </w:rPr>
            </w:pPr>
            <w:ins w:id="388" w:author="ERCOT" w:date="2023-10-26T12:34:00Z">
              <w:r w:rsidRPr="00E95F39">
                <w:rPr>
                  <w:sz w:val="22"/>
                  <w:szCs w:val="22"/>
                </w:rPr>
                <w:t>0.1</w:t>
              </w:r>
            </w:ins>
            <w:del w:id="389" w:author="ERCOT" w:date="2023-10-26T12:34:00Z">
              <w:r w:rsidRPr="00E95F39" w:rsidDel="006B31EA">
                <w:rPr>
                  <w:sz w:val="22"/>
                  <w:szCs w:val="22"/>
                </w:rPr>
                <w:delText>0.0</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9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F5E2DC3" w14:textId="64657EF1" w:rsidR="00A1759E" w:rsidRPr="00E95F39" w:rsidRDefault="00A1759E" w:rsidP="00E95F39">
            <w:pPr>
              <w:widowControl/>
              <w:autoSpaceDE/>
              <w:autoSpaceDN/>
              <w:adjustRightInd/>
              <w:jc w:val="center"/>
              <w:rPr>
                <w:bCs/>
                <w:sz w:val="22"/>
                <w:szCs w:val="22"/>
              </w:rPr>
            </w:pPr>
            <w:ins w:id="391" w:author="ERCOT" w:date="2023-10-26T12:34:00Z">
              <w:r w:rsidRPr="00E95F39">
                <w:rPr>
                  <w:sz w:val="22"/>
                  <w:szCs w:val="22"/>
                </w:rPr>
                <w:t>0.3</w:t>
              </w:r>
            </w:ins>
            <w:del w:id="392" w:author="ERCOT" w:date="2023-10-26T12:34:00Z">
              <w:r w:rsidRPr="00E95F39" w:rsidDel="006B31EA">
                <w:rPr>
                  <w:sz w:val="22"/>
                  <w:szCs w:val="22"/>
                </w:rPr>
                <w:delText>-0.2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393"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B0E7FFB" w14:textId="0467F574" w:rsidR="00A1759E" w:rsidRPr="00E95F39" w:rsidRDefault="00A1759E" w:rsidP="00E95F39">
            <w:pPr>
              <w:widowControl/>
              <w:autoSpaceDE/>
              <w:autoSpaceDN/>
              <w:adjustRightInd/>
              <w:jc w:val="center"/>
              <w:rPr>
                <w:bCs/>
                <w:sz w:val="22"/>
                <w:szCs w:val="22"/>
              </w:rPr>
            </w:pPr>
            <w:ins w:id="394" w:author="ERCOT" w:date="2023-10-26T12:34:00Z">
              <w:r w:rsidRPr="00E95F39">
                <w:rPr>
                  <w:sz w:val="22"/>
                  <w:szCs w:val="22"/>
                </w:rPr>
                <w:t>0.4</w:t>
              </w:r>
            </w:ins>
            <w:del w:id="395"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9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650C0D6" w14:textId="6AF5D0FC" w:rsidR="00A1759E" w:rsidRPr="00E95F39" w:rsidRDefault="00A1759E" w:rsidP="00E95F39">
            <w:pPr>
              <w:widowControl/>
              <w:autoSpaceDE/>
              <w:autoSpaceDN/>
              <w:adjustRightInd/>
              <w:jc w:val="center"/>
              <w:rPr>
                <w:bCs/>
                <w:sz w:val="22"/>
                <w:szCs w:val="22"/>
              </w:rPr>
            </w:pPr>
            <w:ins w:id="397" w:author="ERCOT" w:date="2023-10-26T12:34:00Z">
              <w:r w:rsidRPr="00E95F39">
                <w:rPr>
                  <w:sz w:val="22"/>
                  <w:szCs w:val="22"/>
                </w:rPr>
                <w:t>1.0</w:t>
              </w:r>
            </w:ins>
            <w:del w:id="398"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39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02A6F1" w14:textId="286ADD89" w:rsidR="00A1759E" w:rsidRPr="00E95F39" w:rsidRDefault="00A1759E" w:rsidP="00E95F39">
            <w:pPr>
              <w:widowControl/>
              <w:autoSpaceDE/>
              <w:autoSpaceDN/>
              <w:adjustRightInd/>
              <w:jc w:val="center"/>
              <w:rPr>
                <w:bCs/>
                <w:sz w:val="22"/>
                <w:szCs w:val="22"/>
              </w:rPr>
            </w:pPr>
            <w:ins w:id="400" w:author="ERCOT" w:date="2023-10-26T12:34:00Z">
              <w:r w:rsidRPr="00E95F39">
                <w:rPr>
                  <w:sz w:val="22"/>
                  <w:szCs w:val="22"/>
                </w:rPr>
                <w:t>1.1</w:t>
              </w:r>
            </w:ins>
            <w:del w:id="401"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0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7CB0CD2" w14:textId="6E75F772" w:rsidR="00A1759E" w:rsidRPr="00E95F39" w:rsidRDefault="00A1759E" w:rsidP="00E95F39">
            <w:pPr>
              <w:widowControl/>
              <w:autoSpaceDE/>
              <w:autoSpaceDN/>
              <w:adjustRightInd/>
              <w:jc w:val="center"/>
              <w:rPr>
                <w:bCs/>
                <w:sz w:val="22"/>
                <w:szCs w:val="22"/>
              </w:rPr>
            </w:pPr>
            <w:ins w:id="403" w:author="ERCOT" w:date="2023-10-26T12:34:00Z">
              <w:r w:rsidRPr="00E95F39">
                <w:rPr>
                  <w:sz w:val="22"/>
                  <w:szCs w:val="22"/>
                </w:rPr>
                <w:t>-0.2</w:t>
              </w:r>
            </w:ins>
            <w:del w:id="404"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0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B7A0A4" w14:textId="04ABEBDC" w:rsidR="00A1759E" w:rsidRPr="00E95F39" w:rsidRDefault="00A1759E" w:rsidP="00E95F39">
            <w:pPr>
              <w:widowControl/>
              <w:autoSpaceDE/>
              <w:autoSpaceDN/>
              <w:adjustRightInd/>
              <w:jc w:val="center"/>
              <w:rPr>
                <w:bCs/>
                <w:sz w:val="22"/>
                <w:szCs w:val="22"/>
              </w:rPr>
            </w:pPr>
            <w:ins w:id="406" w:author="ERCOT" w:date="2023-10-26T12:34:00Z">
              <w:r w:rsidRPr="00E95F39">
                <w:rPr>
                  <w:sz w:val="22"/>
                  <w:szCs w:val="22"/>
                </w:rPr>
                <w:t>0.0</w:t>
              </w:r>
            </w:ins>
            <w:del w:id="407" w:author="ERCOT" w:date="2023-10-26T12:34:00Z">
              <w:r w:rsidRPr="00E95F39" w:rsidDel="006B31EA">
                <w:rPr>
                  <w:sz w:val="22"/>
                  <w:szCs w:val="22"/>
                </w:rPr>
                <w:delText>0.6</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408"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169AA7F2" w14:textId="2EA99B90" w:rsidR="00A1759E" w:rsidRPr="00E95F39" w:rsidRDefault="00A1759E" w:rsidP="00E95F39">
            <w:pPr>
              <w:widowControl/>
              <w:autoSpaceDE/>
              <w:autoSpaceDN/>
              <w:adjustRightInd/>
              <w:jc w:val="center"/>
              <w:rPr>
                <w:bCs/>
                <w:sz w:val="22"/>
                <w:szCs w:val="22"/>
              </w:rPr>
            </w:pPr>
            <w:ins w:id="409" w:author="ERCOT" w:date="2023-10-26T12:34:00Z">
              <w:r w:rsidRPr="00E95F39">
                <w:rPr>
                  <w:sz w:val="22"/>
                  <w:szCs w:val="22"/>
                </w:rPr>
                <w:t>0.0</w:t>
              </w:r>
            </w:ins>
            <w:del w:id="410" w:author="ERCOT" w:date="2023-10-26T12:34:00Z">
              <w:r w:rsidRPr="00E95F39" w:rsidDel="006B31EA">
                <w:rPr>
                  <w:sz w:val="22"/>
                  <w:szCs w:val="22"/>
                </w:rPr>
                <w:delText>1.3</w:delText>
              </w:r>
            </w:del>
          </w:p>
        </w:tc>
      </w:tr>
      <w:tr w:rsidR="00A1759E" w:rsidRPr="00CC576E" w14:paraId="4F4ACF7A"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11"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12"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413"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46C9022E" w14:textId="77777777" w:rsidR="00A1759E" w:rsidRPr="0012615F" w:rsidRDefault="00A1759E" w:rsidP="00A1759E">
            <w:pPr>
              <w:widowControl/>
              <w:autoSpaceDE/>
              <w:autoSpaceDN/>
              <w:adjustRightInd/>
              <w:jc w:val="center"/>
              <w:rPr>
                <w:b/>
                <w:bCs/>
                <w:sz w:val="22"/>
                <w:szCs w:val="22"/>
              </w:rPr>
            </w:pPr>
            <w:r w:rsidRPr="0012615F">
              <w:rPr>
                <w:b/>
                <w:bCs/>
                <w:sz w:val="22"/>
                <w:szCs w:val="22"/>
              </w:rPr>
              <w:t>Jun.</w:t>
            </w:r>
          </w:p>
        </w:tc>
        <w:tc>
          <w:tcPr>
            <w:tcW w:w="190" w:type="pct"/>
            <w:tcBorders>
              <w:top w:val="single" w:sz="4" w:space="0" w:color="auto"/>
              <w:left w:val="single" w:sz="4" w:space="0" w:color="000000"/>
              <w:bottom w:val="single" w:sz="4" w:space="0" w:color="auto"/>
              <w:right w:val="single" w:sz="4" w:space="0" w:color="000000"/>
            </w:tcBorders>
            <w:vAlign w:val="center"/>
            <w:tcPrChange w:id="41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8657E79" w14:textId="12A1F16C" w:rsidR="00A1759E" w:rsidRPr="00E95F39" w:rsidRDefault="00A1759E" w:rsidP="00E95F39">
            <w:pPr>
              <w:widowControl/>
              <w:autoSpaceDE/>
              <w:autoSpaceDN/>
              <w:adjustRightInd/>
              <w:jc w:val="center"/>
              <w:rPr>
                <w:bCs/>
                <w:sz w:val="22"/>
                <w:szCs w:val="22"/>
              </w:rPr>
            </w:pPr>
            <w:ins w:id="415" w:author="ERCOT" w:date="2023-10-26T12:34:00Z">
              <w:r w:rsidRPr="00E95F39">
                <w:rPr>
                  <w:sz w:val="22"/>
                  <w:szCs w:val="22"/>
                </w:rPr>
                <w:t>0.2</w:t>
              </w:r>
            </w:ins>
            <w:del w:id="416"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1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8B1A0AD" w14:textId="3C28D798" w:rsidR="00A1759E" w:rsidRPr="00E95F39" w:rsidRDefault="00A1759E" w:rsidP="00E95F39">
            <w:pPr>
              <w:widowControl/>
              <w:autoSpaceDE/>
              <w:autoSpaceDN/>
              <w:adjustRightInd/>
              <w:jc w:val="center"/>
              <w:rPr>
                <w:bCs/>
                <w:sz w:val="22"/>
                <w:szCs w:val="22"/>
              </w:rPr>
            </w:pPr>
            <w:ins w:id="418" w:author="ERCOT" w:date="2023-10-26T12:34:00Z">
              <w:r w:rsidRPr="00E95F39">
                <w:rPr>
                  <w:sz w:val="22"/>
                  <w:szCs w:val="22"/>
                </w:rPr>
                <w:t>0.3</w:t>
              </w:r>
            </w:ins>
            <w:del w:id="419" w:author="ERCOT" w:date="2023-10-26T12:34:00Z">
              <w:r w:rsidRPr="00E95F39" w:rsidDel="006B31EA">
                <w:rPr>
                  <w:sz w:val="22"/>
                  <w:szCs w:val="22"/>
                </w:rPr>
                <w:delText>1.1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2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16DF9F2" w14:textId="0A879616" w:rsidR="00A1759E" w:rsidRPr="00E95F39" w:rsidRDefault="00A1759E" w:rsidP="00E95F39">
            <w:pPr>
              <w:widowControl/>
              <w:autoSpaceDE/>
              <w:autoSpaceDN/>
              <w:adjustRightInd/>
              <w:jc w:val="center"/>
              <w:rPr>
                <w:bCs/>
                <w:sz w:val="22"/>
                <w:szCs w:val="22"/>
              </w:rPr>
            </w:pPr>
            <w:ins w:id="421" w:author="ERCOT" w:date="2023-10-26T12:34:00Z">
              <w:r w:rsidRPr="00E95F39">
                <w:rPr>
                  <w:sz w:val="22"/>
                  <w:szCs w:val="22"/>
                </w:rPr>
                <w:t>0.6</w:t>
              </w:r>
            </w:ins>
            <w:del w:id="422"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31A7E5F" w14:textId="166028C3" w:rsidR="00A1759E" w:rsidRPr="00E95F39" w:rsidRDefault="00A1759E" w:rsidP="00E95F39">
            <w:pPr>
              <w:widowControl/>
              <w:autoSpaceDE/>
              <w:autoSpaceDN/>
              <w:adjustRightInd/>
              <w:jc w:val="center"/>
              <w:rPr>
                <w:bCs/>
                <w:sz w:val="22"/>
                <w:szCs w:val="22"/>
              </w:rPr>
            </w:pPr>
            <w:ins w:id="424" w:author="ERCOT" w:date="2023-10-26T12:34:00Z">
              <w:r w:rsidRPr="00E95F39">
                <w:rPr>
                  <w:sz w:val="22"/>
                  <w:szCs w:val="22"/>
                </w:rPr>
                <w:t>1.6</w:t>
              </w:r>
            </w:ins>
            <w:del w:id="425" w:author="ERCOT" w:date="2023-10-26T12:34:00Z">
              <w:r w:rsidRPr="00E95F39" w:rsidDel="006B31EA">
                <w:rPr>
                  <w:sz w:val="22"/>
                  <w:szCs w:val="22"/>
                </w:rPr>
                <w:delText>2.6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A6EEAF7" w14:textId="1B65A1F3" w:rsidR="00A1759E" w:rsidRPr="00E95F39" w:rsidRDefault="00A1759E" w:rsidP="00E95F39">
            <w:pPr>
              <w:widowControl/>
              <w:autoSpaceDE/>
              <w:autoSpaceDN/>
              <w:adjustRightInd/>
              <w:jc w:val="center"/>
              <w:rPr>
                <w:bCs/>
                <w:sz w:val="22"/>
                <w:szCs w:val="22"/>
              </w:rPr>
            </w:pPr>
            <w:ins w:id="427" w:author="ERCOT" w:date="2023-10-26T12:34:00Z">
              <w:r w:rsidRPr="00E95F39">
                <w:rPr>
                  <w:sz w:val="22"/>
                  <w:szCs w:val="22"/>
                </w:rPr>
                <w:t>2.0</w:t>
              </w:r>
            </w:ins>
            <w:del w:id="428" w:author="ERCOT" w:date="2023-10-26T12:34:00Z">
              <w:r w:rsidRPr="00E95F39" w:rsidDel="006B31EA">
                <w:rPr>
                  <w:sz w:val="22"/>
                  <w:szCs w:val="22"/>
                </w:rPr>
                <w:delText>3.1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2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38C126" w14:textId="7455F47A" w:rsidR="00A1759E" w:rsidRPr="00E95F39" w:rsidRDefault="00A1759E" w:rsidP="00E95F39">
            <w:pPr>
              <w:widowControl/>
              <w:autoSpaceDE/>
              <w:autoSpaceDN/>
              <w:adjustRightInd/>
              <w:jc w:val="center"/>
              <w:rPr>
                <w:bCs/>
                <w:sz w:val="22"/>
                <w:szCs w:val="22"/>
              </w:rPr>
            </w:pPr>
            <w:ins w:id="430" w:author="ERCOT" w:date="2023-10-26T12:34:00Z">
              <w:r w:rsidRPr="00E95F39">
                <w:rPr>
                  <w:sz w:val="22"/>
                  <w:szCs w:val="22"/>
                </w:rPr>
                <w:t>2.1</w:t>
              </w:r>
            </w:ins>
            <w:del w:id="431" w:author="ERCOT" w:date="2023-10-26T12:34:00Z">
              <w:r w:rsidRPr="00E95F39" w:rsidDel="006B31EA">
                <w:rPr>
                  <w:sz w:val="22"/>
                  <w:szCs w:val="22"/>
                </w:rPr>
                <w:delText>2.7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3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856AA39" w14:textId="729AE4C0" w:rsidR="00A1759E" w:rsidRPr="00E95F39" w:rsidRDefault="00A1759E" w:rsidP="00E95F39">
            <w:pPr>
              <w:widowControl/>
              <w:autoSpaceDE/>
              <w:autoSpaceDN/>
              <w:adjustRightInd/>
              <w:jc w:val="center"/>
              <w:rPr>
                <w:bCs/>
                <w:sz w:val="22"/>
                <w:szCs w:val="22"/>
              </w:rPr>
            </w:pPr>
            <w:ins w:id="433" w:author="ERCOT" w:date="2023-10-26T12:34:00Z">
              <w:r w:rsidRPr="00E95F39">
                <w:rPr>
                  <w:sz w:val="22"/>
                  <w:szCs w:val="22"/>
                </w:rPr>
                <w:t>2.7</w:t>
              </w:r>
            </w:ins>
            <w:del w:id="434" w:author="ERCOT" w:date="2023-10-26T12:34:00Z">
              <w:r w:rsidRPr="00E95F39" w:rsidDel="006B31EA">
                <w:rPr>
                  <w:sz w:val="22"/>
                  <w:szCs w:val="22"/>
                </w:rPr>
                <w:delText>2.7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3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FCCF0E5" w14:textId="1F255076" w:rsidR="00A1759E" w:rsidRPr="00E95F39" w:rsidRDefault="00A1759E" w:rsidP="00E95F39">
            <w:pPr>
              <w:widowControl/>
              <w:autoSpaceDE/>
              <w:autoSpaceDN/>
              <w:adjustRightInd/>
              <w:jc w:val="center"/>
              <w:rPr>
                <w:bCs/>
                <w:sz w:val="22"/>
                <w:szCs w:val="22"/>
              </w:rPr>
            </w:pPr>
            <w:ins w:id="436" w:author="ERCOT" w:date="2023-10-26T12:34:00Z">
              <w:r w:rsidRPr="00E95F39">
                <w:rPr>
                  <w:sz w:val="22"/>
                  <w:szCs w:val="22"/>
                </w:rPr>
                <w:t>6.5</w:t>
              </w:r>
            </w:ins>
            <w:del w:id="437" w:author="ERCOT" w:date="2023-10-26T12:34:00Z">
              <w:r w:rsidRPr="00E95F39" w:rsidDel="006B31EA">
                <w:rPr>
                  <w:sz w:val="22"/>
                  <w:szCs w:val="22"/>
                </w:rPr>
                <w:delText>4.1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38"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74427720" w14:textId="29BD781D" w:rsidR="00A1759E" w:rsidRPr="00E95F39" w:rsidRDefault="00A1759E" w:rsidP="00E95F39">
            <w:pPr>
              <w:widowControl/>
              <w:autoSpaceDE/>
              <w:autoSpaceDN/>
              <w:adjustRightInd/>
              <w:jc w:val="center"/>
              <w:rPr>
                <w:bCs/>
                <w:sz w:val="22"/>
                <w:szCs w:val="22"/>
              </w:rPr>
            </w:pPr>
            <w:ins w:id="439" w:author="ERCOT" w:date="2023-10-26T12:34:00Z">
              <w:r w:rsidRPr="00E95F39">
                <w:rPr>
                  <w:sz w:val="22"/>
                  <w:szCs w:val="22"/>
                </w:rPr>
                <w:t>2.3</w:t>
              </w:r>
            </w:ins>
            <w:del w:id="440" w:author="ERCOT" w:date="2023-10-26T12:34:00Z">
              <w:r w:rsidRPr="00E95F39" w:rsidDel="006B31EA">
                <w:rPr>
                  <w:sz w:val="22"/>
                  <w:szCs w:val="22"/>
                </w:rPr>
                <w:delText>3.2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4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E1033B" w14:textId="2BCE65CF" w:rsidR="00A1759E" w:rsidRPr="00E95F39" w:rsidRDefault="00A1759E" w:rsidP="00E95F39">
            <w:pPr>
              <w:widowControl/>
              <w:autoSpaceDE/>
              <w:autoSpaceDN/>
              <w:adjustRightInd/>
              <w:jc w:val="center"/>
              <w:rPr>
                <w:bCs/>
                <w:sz w:val="22"/>
                <w:szCs w:val="22"/>
              </w:rPr>
            </w:pPr>
            <w:ins w:id="442" w:author="ERCOT" w:date="2023-10-26T12:34:00Z">
              <w:r w:rsidRPr="00E95F39">
                <w:rPr>
                  <w:sz w:val="22"/>
                  <w:szCs w:val="22"/>
                </w:rPr>
                <w:t>1.4</w:t>
              </w:r>
            </w:ins>
            <w:del w:id="443"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4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45CAF9" w14:textId="1BC8378D" w:rsidR="00A1759E" w:rsidRPr="00E95F39" w:rsidRDefault="00A1759E" w:rsidP="00E95F39">
            <w:pPr>
              <w:widowControl/>
              <w:autoSpaceDE/>
              <w:autoSpaceDN/>
              <w:adjustRightInd/>
              <w:jc w:val="center"/>
              <w:rPr>
                <w:bCs/>
                <w:sz w:val="22"/>
                <w:szCs w:val="22"/>
              </w:rPr>
            </w:pPr>
            <w:ins w:id="445" w:author="ERCOT" w:date="2023-10-26T12:34:00Z">
              <w:r w:rsidRPr="00E95F39">
                <w:rPr>
                  <w:sz w:val="22"/>
                  <w:szCs w:val="22"/>
                </w:rPr>
                <w:t>2.9</w:t>
              </w:r>
            </w:ins>
            <w:del w:id="446" w:author="ERCOT" w:date="2023-10-26T12:34:00Z">
              <w:r w:rsidRPr="00E95F39" w:rsidDel="006B31EA">
                <w:rPr>
                  <w:sz w:val="22"/>
                  <w:szCs w:val="22"/>
                </w:rPr>
                <w:delText>3.1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47"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0B887273" w14:textId="2863F8EC" w:rsidR="00A1759E" w:rsidRPr="00E95F39" w:rsidRDefault="00A1759E" w:rsidP="00E95F39">
            <w:pPr>
              <w:widowControl/>
              <w:autoSpaceDE/>
              <w:autoSpaceDN/>
              <w:adjustRightInd/>
              <w:jc w:val="center"/>
              <w:rPr>
                <w:bCs/>
                <w:sz w:val="22"/>
                <w:szCs w:val="22"/>
              </w:rPr>
            </w:pPr>
            <w:ins w:id="448" w:author="ERCOT" w:date="2023-10-26T12:34:00Z">
              <w:r w:rsidRPr="00E95F39">
                <w:rPr>
                  <w:sz w:val="22"/>
                  <w:szCs w:val="22"/>
                </w:rPr>
                <w:t>4.2</w:t>
              </w:r>
            </w:ins>
            <w:del w:id="449" w:author="ERCOT" w:date="2023-10-26T12:34:00Z">
              <w:r w:rsidRPr="00E95F39" w:rsidDel="006B31EA">
                <w:rPr>
                  <w:sz w:val="22"/>
                  <w:szCs w:val="22"/>
                </w:rPr>
                <w:delText>2.6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5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C9B5DE7" w14:textId="2D13B25B" w:rsidR="00A1759E" w:rsidRPr="00E95F39" w:rsidRDefault="00A1759E" w:rsidP="00E95F39">
            <w:pPr>
              <w:widowControl/>
              <w:autoSpaceDE/>
              <w:autoSpaceDN/>
              <w:adjustRightInd/>
              <w:jc w:val="center"/>
              <w:rPr>
                <w:bCs/>
                <w:sz w:val="22"/>
                <w:szCs w:val="22"/>
              </w:rPr>
            </w:pPr>
            <w:ins w:id="451" w:author="ERCOT" w:date="2023-10-26T12:34:00Z">
              <w:r w:rsidRPr="00E95F39">
                <w:rPr>
                  <w:sz w:val="22"/>
                  <w:szCs w:val="22"/>
                </w:rPr>
                <w:t>3.2</w:t>
              </w:r>
            </w:ins>
            <w:del w:id="452"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5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6E1C44" w14:textId="1DDAE574" w:rsidR="00A1759E" w:rsidRPr="00E95F39" w:rsidRDefault="00A1759E" w:rsidP="00E95F39">
            <w:pPr>
              <w:widowControl/>
              <w:autoSpaceDE/>
              <w:autoSpaceDN/>
              <w:adjustRightInd/>
              <w:jc w:val="center"/>
              <w:rPr>
                <w:bCs/>
                <w:sz w:val="22"/>
                <w:szCs w:val="22"/>
              </w:rPr>
            </w:pPr>
            <w:ins w:id="454" w:author="ERCOT" w:date="2023-10-26T12:34:00Z">
              <w:r w:rsidRPr="00E95F39">
                <w:rPr>
                  <w:sz w:val="22"/>
                  <w:szCs w:val="22"/>
                </w:rPr>
                <w:t>1.4</w:t>
              </w:r>
            </w:ins>
            <w:del w:id="455"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5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E3F4320" w14:textId="57BF37C9" w:rsidR="00A1759E" w:rsidRPr="00E95F39" w:rsidRDefault="00A1759E" w:rsidP="00E95F39">
            <w:pPr>
              <w:widowControl/>
              <w:autoSpaceDE/>
              <w:autoSpaceDN/>
              <w:adjustRightInd/>
              <w:jc w:val="center"/>
              <w:rPr>
                <w:bCs/>
                <w:sz w:val="22"/>
                <w:szCs w:val="22"/>
              </w:rPr>
            </w:pPr>
            <w:ins w:id="457" w:author="ERCOT" w:date="2023-10-26T12:34:00Z">
              <w:r w:rsidRPr="00E95F39">
                <w:rPr>
                  <w:sz w:val="22"/>
                  <w:szCs w:val="22"/>
                </w:rPr>
                <w:t>0.0</w:t>
              </w:r>
            </w:ins>
            <w:del w:id="458" w:author="ERCOT" w:date="2023-10-26T12:34:00Z">
              <w:r w:rsidRPr="00E95F39" w:rsidDel="006B31EA">
                <w:rPr>
                  <w:sz w:val="22"/>
                  <w:szCs w:val="22"/>
                </w:rPr>
                <w:delText>0.9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5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BFF2E71" w14:textId="788FDFF7" w:rsidR="00A1759E" w:rsidRPr="00E95F39" w:rsidRDefault="00A1759E" w:rsidP="00E95F39">
            <w:pPr>
              <w:widowControl/>
              <w:autoSpaceDE/>
              <w:autoSpaceDN/>
              <w:adjustRightInd/>
              <w:jc w:val="center"/>
              <w:rPr>
                <w:bCs/>
                <w:sz w:val="22"/>
                <w:szCs w:val="22"/>
              </w:rPr>
            </w:pPr>
            <w:ins w:id="460" w:author="ERCOT" w:date="2023-10-26T12:34:00Z">
              <w:r w:rsidRPr="00E95F39">
                <w:rPr>
                  <w:sz w:val="22"/>
                  <w:szCs w:val="22"/>
                </w:rPr>
                <w:t>0.1</w:t>
              </w:r>
            </w:ins>
            <w:del w:id="461"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6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7A57CCA" w14:textId="2816AB37" w:rsidR="00A1759E" w:rsidRPr="00E95F39" w:rsidRDefault="00A1759E" w:rsidP="00E95F39">
            <w:pPr>
              <w:widowControl/>
              <w:autoSpaceDE/>
              <w:autoSpaceDN/>
              <w:adjustRightInd/>
              <w:jc w:val="center"/>
              <w:rPr>
                <w:bCs/>
                <w:sz w:val="22"/>
                <w:szCs w:val="22"/>
              </w:rPr>
            </w:pPr>
            <w:ins w:id="463" w:author="ERCOT" w:date="2023-10-26T12:34:00Z">
              <w:r w:rsidRPr="00E95F39">
                <w:rPr>
                  <w:sz w:val="22"/>
                  <w:szCs w:val="22"/>
                </w:rPr>
                <w:t>-0.1</w:t>
              </w:r>
            </w:ins>
            <w:del w:id="464" w:author="ERCOT" w:date="2023-10-26T12:34:00Z">
              <w:r w:rsidRPr="00E95F39" w:rsidDel="006B31EA">
                <w:rPr>
                  <w:sz w:val="22"/>
                  <w:szCs w:val="22"/>
                </w:rPr>
                <w:delText>-0.2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6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52B1461F" w14:textId="5A42F663" w:rsidR="00A1759E" w:rsidRPr="00E95F39" w:rsidRDefault="00A1759E" w:rsidP="00E95F39">
            <w:pPr>
              <w:widowControl/>
              <w:autoSpaceDE/>
              <w:autoSpaceDN/>
              <w:adjustRightInd/>
              <w:jc w:val="center"/>
              <w:rPr>
                <w:bCs/>
                <w:sz w:val="22"/>
                <w:szCs w:val="22"/>
              </w:rPr>
            </w:pPr>
            <w:ins w:id="466" w:author="ERCOT" w:date="2023-10-26T12:34:00Z">
              <w:r w:rsidRPr="00E95F39">
                <w:rPr>
                  <w:sz w:val="22"/>
                  <w:szCs w:val="22"/>
                </w:rPr>
                <w:t>-0.2</w:t>
              </w:r>
            </w:ins>
            <w:del w:id="467"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68"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5DBECF3" w14:textId="6B92E4E8" w:rsidR="00A1759E" w:rsidRPr="00E95F39" w:rsidRDefault="00A1759E" w:rsidP="00E95F39">
            <w:pPr>
              <w:widowControl/>
              <w:autoSpaceDE/>
              <w:autoSpaceDN/>
              <w:adjustRightInd/>
              <w:jc w:val="center"/>
              <w:rPr>
                <w:bCs/>
                <w:sz w:val="22"/>
                <w:szCs w:val="22"/>
              </w:rPr>
            </w:pPr>
            <w:ins w:id="469" w:author="ERCOT" w:date="2023-10-26T12:34:00Z">
              <w:r w:rsidRPr="00E95F39">
                <w:rPr>
                  <w:sz w:val="22"/>
                  <w:szCs w:val="22"/>
                </w:rPr>
                <w:t>-0.1</w:t>
              </w:r>
            </w:ins>
            <w:del w:id="470"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7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11E1061" w14:textId="14DC1A02" w:rsidR="00A1759E" w:rsidRPr="00E95F39" w:rsidRDefault="00A1759E" w:rsidP="00E95F39">
            <w:pPr>
              <w:widowControl/>
              <w:autoSpaceDE/>
              <w:autoSpaceDN/>
              <w:adjustRightInd/>
              <w:jc w:val="center"/>
              <w:rPr>
                <w:bCs/>
                <w:sz w:val="22"/>
                <w:szCs w:val="22"/>
              </w:rPr>
            </w:pPr>
            <w:ins w:id="472" w:author="ERCOT" w:date="2023-10-26T12:34:00Z">
              <w:r w:rsidRPr="00E95F39">
                <w:rPr>
                  <w:sz w:val="22"/>
                  <w:szCs w:val="22"/>
                </w:rPr>
                <w:t>0.0</w:t>
              </w:r>
            </w:ins>
            <w:del w:id="473"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7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9671482" w14:textId="2695DB1C" w:rsidR="00A1759E" w:rsidRPr="00E95F39" w:rsidRDefault="00A1759E" w:rsidP="00E95F39">
            <w:pPr>
              <w:widowControl/>
              <w:autoSpaceDE/>
              <w:autoSpaceDN/>
              <w:adjustRightInd/>
              <w:jc w:val="center"/>
              <w:rPr>
                <w:bCs/>
                <w:sz w:val="22"/>
                <w:szCs w:val="22"/>
              </w:rPr>
            </w:pPr>
            <w:ins w:id="475" w:author="ERCOT" w:date="2023-10-26T12:34:00Z">
              <w:r w:rsidRPr="00E95F39">
                <w:rPr>
                  <w:sz w:val="22"/>
                  <w:szCs w:val="22"/>
                </w:rPr>
                <w:t>0.3</w:t>
              </w:r>
            </w:ins>
            <w:del w:id="476"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7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28A8CB5" w14:textId="4AC35ABF" w:rsidR="00A1759E" w:rsidRPr="00E95F39" w:rsidRDefault="00A1759E" w:rsidP="00E95F39">
            <w:pPr>
              <w:widowControl/>
              <w:autoSpaceDE/>
              <w:autoSpaceDN/>
              <w:adjustRightInd/>
              <w:jc w:val="center"/>
              <w:rPr>
                <w:bCs/>
                <w:sz w:val="22"/>
                <w:szCs w:val="22"/>
              </w:rPr>
            </w:pPr>
            <w:ins w:id="478" w:author="ERCOT" w:date="2023-10-26T12:34:00Z">
              <w:r w:rsidRPr="00E95F39">
                <w:rPr>
                  <w:sz w:val="22"/>
                  <w:szCs w:val="22"/>
                </w:rPr>
                <w:t>-0.4</w:t>
              </w:r>
            </w:ins>
            <w:del w:id="479"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8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44A82F" w14:textId="32B9AFB6" w:rsidR="00A1759E" w:rsidRPr="00E95F39" w:rsidRDefault="00A1759E" w:rsidP="00E95F39">
            <w:pPr>
              <w:widowControl/>
              <w:autoSpaceDE/>
              <w:autoSpaceDN/>
              <w:adjustRightInd/>
              <w:jc w:val="center"/>
              <w:rPr>
                <w:bCs/>
                <w:sz w:val="22"/>
                <w:szCs w:val="22"/>
              </w:rPr>
            </w:pPr>
            <w:ins w:id="481" w:author="ERCOT" w:date="2023-10-26T12:34:00Z">
              <w:r w:rsidRPr="00E95F39">
                <w:rPr>
                  <w:sz w:val="22"/>
                  <w:szCs w:val="22"/>
                </w:rPr>
                <w:t>0.0</w:t>
              </w:r>
            </w:ins>
            <w:del w:id="482"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483"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CF50843" w14:textId="66008DD5" w:rsidR="00A1759E" w:rsidRPr="00E95F39" w:rsidRDefault="00A1759E" w:rsidP="00E95F39">
            <w:pPr>
              <w:widowControl/>
              <w:autoSpaceDE/>
              <w:autoSpaceDN/>
              <w:adjustRightInd/>
              <w:jc w:val="center"/>
              <w:rPr>
                <w:bCs/>
                <w:sz w:val="22"/>
                <w:szCs w:val="22"/>
              </w:rPr>
            </w:pPr>
            <w:ins w:id="484" w:author="ERCOT" w:date="2023-10-26T12:34:00Z">
              <w:r w:rsidRPr="00E95F39">
                <w:rPr>
                  <w:sz w:val="22"/>
                  <w:szCs w:val="22"/>
                </w:rPr>
                <w:t>0.0</w:t>
              </w:r>
            </w:ins>
            <w:del w:id="485" w:author="ERCOT" w:date="2023-10-26T12:34:00Z">
              <w:r w:rsidRPr="00E95F39" w:rsidDel="006B31EA">
                <w:rPr>
                  <w:sz w:val="22"/>
                  <w:szCs w:val="22"/>
                </w:rPr>
                <w:delText>0.3</w:delText>
              </w:r>
            </w:del>
          </w:p>
        </w:tc>
      </w:tr>
      <w:tr w:rsidR="00A1759E" w:rsidRPr="00CC576E" w14:paraId="4B7AA221"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86"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87"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488"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4064CB2" w14:textId="77777777" w:rsidR="00A1759E" w:rsidRPr="0012615F" w:rsidRDefault="00A1759E" w:rsidP="00A1759E">
            <w:pPr>
              <w:widowControl/>
              <w:autoSpaceDE/>
              <w:autoSpaceDN/>
              <w:adjustRightInd/>
              <w:jc w:val="center"/>
              <w:rPr>
                <w:b/>
                <w:bCs/>
                <w:sz w:val="22"/>
                <w:szCs w:val="22"/>
              </w:rPr>
            </w:pPr>
            <w:r w:rsidRPr="0012615F">
              <w:rPr>
                <w:b/>
                <w:bCs/>
                <w:sz w:val="22"/>
                <w:szCs w:val="22"/>
              </w:rPr>
              <w:t>Jul.</w:t>
            </w:r>
          </w:p>
        </w:tc>
        <w:tc>
          <w:tcPr>
            <w:tcW w:w="190" w:type="pct"/>
            <w:tcBorders>
              <w:top w:val="single" w:sz="4" w:space="0" w:color="auto"/>
              <w:left w:val="single" w:sz="4" w:space="0" w:color="000000"/>
              <w:bottom w:val="single" w:sz="4" w:space="0" w:color="auto"/>
              <w:right w:val="single" w:sz="4" w:space="0" w:color="000000"/>
            </w:tcBorders>
            <w:vAlign w:val="center"/>
            <w:tcPrChange w:id="48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0B9062F" w14:textId="544357CE" w:rsidR="00A1759E" w:rsidRPr="00E95F39" w:rsidRDefault="00A1759E" w:rsidP="00E95F39">
            <w:pPr>
              <w:widowControl/>
              <w:autoSpaceDE/>
              <w:autoSpaceDN/>
              <w:adjustRightInd/>
              <w:jc w:val="center"/>
              <w:rPr>
                <w:bCs/>
                <w:sz w:val="22"/>
                <w:szCs w:val="22"/>
              </w:rPr>
            </w:pPr>
            <w:ins w:id="490" w:author="ERCOT" w:date="2023-10-26T12:34:00Z">
              <w:r w:rsidRPr="00E95F39">
                <w:rPr>
                  <w:sz w:val="22"/>
                  <w:szCs w:val="22"/>
                </w:rPr>
                <w:t>0.1</w:t>
              </w:r>
            </w:ins>
            <w:del w:id="491"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9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52EF16B" w14:textId="3FEEAB78" w:rsidR="00A1759E" w:rsidRPr="00E95F39" w:rsidRDefault="00A1759E" w:rsidP="00E95F39">
            <w:pPr>
              <w:widowControl/>
              <w:autoSpaceDE/>
              <w:autoSpaceDN/>
              <w:adjustRightInd/>
              <w:jc w:val="center"/>
              <w:rPr>
                <w:bCs/>
                <w:sz w:val="22"/>
                <w:szCs w:val="22"/>
              </w:rPr>
            </w:pPr>
            <w:ins w:id="493" w:author="ERCOT" w:date="2023-10-26T12:34:00Z">
              <w:r w:rsidRPr="00E95F39">
                <w:rPr>
                  <w:sz w:val="22"/>
                  <w:szCs w:val="22"/>
                </w:rPr>
                <w:t>0.2</w:t>
              </w:r>
            </w:ins>
            <w:del w:id="494" w:author="ERCOT" w:date="2023-10-26T12:34:00Z">
              <w:r w:rsidRPr="00E95F39" w:rsidDel="006B31EA">
                <w:rPr>
                  <w:sz w:val="22"/>
                  <w:szCs w:val="22"/>
                </w:rPr>
                <w:delText>0.5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49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4F0867E" w14:textId="042A9CA8" w:rsidR="00A1759E" w:rsidRPr="00E95F39" w:rsidRDefault="00A1759E" w:rsidP="00E95F39">
            <w:pPr>
              <w:widowControl/>
              <w:autoSpaceDE/>
              <w:autoSpaceDN/>
              <w:adjustRightInd/>
              <w:jc w:val="center"/>
              <w:rPr>
                <w:bCs/>
                <w:sz w:val="22"/>
                <w:szCs w:val="22"/>
              </w:rPr>
            </w:pPr>
            <w:ins w:id="496" w:author="ERCOT" w:date="2023-10-26T12:34:00Z">
              <w:r w:rsidRPr="00E95F39">
                <w:rPr>
                  <w:sz w:val="22"/>
                  <w:szCs w:val="22"/>
                </w:rPr>
                <w:t>1.0</w:t>
              </w:r>
            </w:ins>
            <w:del w:id="497"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49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A644EF1" w14:textId="34EE7278" w:rsidR="00A1759E" w:rsidRPr="00E95F39" w:rsidRDefault="00A1759E" w:rsidP="00E95F39">
            <w:pPr>
              <w:widowControl/>
              <w:autoSpaceDE/>
              <w:autoSpaceDN/>
              <w:adjustRightInd/>
              <w:jc w:val="center"/>
              <w:rPr>
                <w:bCs/>
                <w:sz w:val="22"/>
                <w:szCs w:val="22"/>
              </w:rPr>
            </w:pPr>
            <w:ins w:id="499" w:author="ERCOT" w:date="2023-10-26T12:34:00Z">
              <w:r w:rsidRPr="00E95F39">
                <w:rPr>
                  <w:sz w:val="22"/>
                  <w:szCs w:val="22"/>
                </w:rPr>
                <w:t>1.7</w:t>
              </w:r>
            </w:ins>
            <w:del w:id="500"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0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352BC0" w14:textId="2FF45B23" w:rsidR="00A1759E" w:rsidRPr="00E95F39" w:rsidRDefault="00A1759E" w:rsidP="00E95F39">
            <w:pPr>
              <w:widowControl/>
              <w:autoSpaceDE/>
              <w:autoSpaceDN/>
              <w:adjustRightInd/>
              <w:jc w:val="center"/>
              <w:rPr>
                <w:bCs/>
                <w:sz w:val="22"/>
                <w:szCs w:val="22"/>
              </w:rPr>
            </w:pPr>
            <w:ins w:id="502" w:author="ERCOT" w:date="2023-10-26T12:34:00Z">
              <w:r w:rsidRPr="00E95F39">
                <w:rPr>
                  <w:sz w:val="22"/>
                  <w:szCs w:val="22"/>
                </w:rPr>
                <w:t>1.6</w:t>
              </w:r>
            </w:ins>
            <w:del w:id="503"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0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3DC2111" w14:textId="10022A48" w:rsidR="00A1759E" w:rsidRPr="00E95F39" w:rsidRDefault="00A1759E" w:rsidP="00E95F39">
            <w:pPr>
              <w:widowControl/>
              <w:autoSpaceDE/>
              <w:autoSpaceDN/>
              <w:adjustRightInd/>
              <w:jc w:val="center"/>
              <w:rPr>
                <w:bCs/>
                <w:sz w:val="22"/>
                <w:szCs w:val="22"/>
              </w:rPr>
            </w:pPr>
            <w:ins w:id="505" w:author="ERCOT" w:date="2023-10-26T12:34:00Z">
              <w:r w:rsidRPr="00E95F39">
                <w:rPr>
                  <w:sz w:val="22"/>
                  <w:szCs w:val="22"/>
                </w:rPr>
                <w:t>2.7</w:t>
              </w:r>
            </w:ins>
            <w:del w:id="506"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0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EED6B7C" w14:textId="7337D5C2" w:rsidR="00A1759E" w:rsidRPr="00E95F39" w:rsidRDefault="00A1759E" w:rsidP="00E95F39">
            <w:pPr>
              <w:widowControl/>
              <w:autoSpaceDE/>
              <w:autoSpaceDN/>
              <w:adjustRightInd/>
              <w:jc w:val="center"/>
              <w:rPr>
                <w:bCs/>
                <w:sz w:val="22"/>
                <w:szCs w:val="22"/>
              </w:rPr>
            </w:pPr>
            <w:ins w:id="508" w:author="ERCOT" w:date="2023-10-26T12:34:00Z">
              <w:r w:rsidRPr="00E95F39">
                <w:rPr>
                  <w:sz w:val="22"/>
                  <w:szCs w:val="22"/>
                </w:rPr>
                <w:t>2.5</w:t>
              </w:r>
            </w:ins>
            <w:del w:id="509"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413384" w14:textId="5005050C" w:rsidR="00A1759E" w:rsidRPr="00E95F39" w:rsidRDefault="00A1759E" w:rsidP="00E95F39">
            <w:pPr>
              <w:widowControl/>
              <w:autoSpaceDE/>
              <w:autoSpaceDN/>
              <w:adjustRightInd/>
              <w:jc w:val="center"/>
              <w:rPr>
                <w:bCs/>
                <w:sz w:val="22"/>
                <w:szCs w:val="22"/>
              </w:rPr>
            </w:pPr>
            <w:ins w:id="511" w:author="ERCOT" w:date="2023-10-26T12:34:00Z">
              <w:r w:rsidRPr="00E95F39">
                <w:rPr>
                  <w:sz w:val="22"/>
                  <w:szCs w:val="22"/>
                </w:rPr>
                <w:t>6.3</w:t>
              </w:r>
            </w:ins>
            <w:del w:id="512" w:author="ERCOT" w:date="2023-10-26T12:34:00Z">
              <w:r w:rsidRPr="00E95F39" w:rsidDel="006B31EA">
                <w:rPr>
                  <w:sz w:val="22"/>
                  <w:szCs w:val="22"/>
                </w:rPr>
                <w:delText>4.0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3"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0161FCAA" w14:textId="5FBB108D" w:rsidR="00A1759E" w:rsidRPr="00E95F39" w:rsidRDefault="00A1759E" w:rsidP="00E95F39">
            <w:pPr>
              <w:widowControl/>
              <w:autoSpaceDE/>
              <w:autoSpaceDN/>
              <w:adjustRightInd/>
              <w:jc w:val="center"/>
              <w:rPr>
                <w:bCs/>
                <w:sz w:val="22"/>
                <w:szCs w:val="22"/>
              </w:rPr>
            </w:pPr>
            <w:ins w:id="514" w:author="ERCOT" w:date="2023-10-26T12:34:00Z">
              <w:r w:rsidRPr="00E95F39">
                <w:rPr>
                  <w:sz w:val="22"/>
                  <w:szCs w:val="22"/>
                </w:rPr>
                <w:t>2.0</w:t>
              </w:r>
            </w:ins>
            <w:del w:id="515" w:author="ERCOT" w:date="2023-10-26T12:34:00Z">
              <w:r w:rsidRPr="00E95F39" w:rsidDel="006B31EA">
                <w:rPr>
                  <w:sz w:val="22"/>
                  <w:szCs w:val="22"/>
                </w:rPr>
                <w:delText>3.8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726B198" w14:textId="38F3D87B" w:rsidR="00A1759E" w:rsidRPr="00E95F39" w:rsidRDefault="00A1759E" w:rsidP="00E95F39">
            <w:pPr>
              <w:widowControl/>
              <w:autoSpaceDE/>
              <w:autoSpaceDN/>
              <w:adjustRightInd/>
              <w:jc w:val="center"/>
              <w:rPr>
                <w:bCs/>
                <w:sz w:val="22"/>
                <w:szCs w:val="22"/>
              </w:rPr>
            </w:pPr>
            <w:ins w:id="517" w:author="ERCOT" w:date="2023-10-26T12:34:00Z">
              <w:r w:rsidRPr="00E95F39">
                <w:rPr>
                  <w:sz w:val="22"/>
                  <w:szCs w:val="22"/>
                </w:rPr>
                <w:t>2.3</w:t>
              </w:r>
            </w:ins>
            <w:del w:id="518" w:author="ERCOT" w:date="2023-10-26T12:34:00Z">
              <w:r w:rsidRPr="00E95F39" w:rsidDel="006B31EA">
                <w:rPr>
                  <w:sz w:val="22"/>
                  <w:szCs w:val="22"/>
                </w:rPr>
                <w:delText>1.4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1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277D1AA" w14:textId="007C61F5" w:rsidR="00A1759E" w:rsidRPr="00E95F39" w:rsidRDefault="00A1759E" w:rsidP="00E95F39">
            <w:pPr>
              <w:widowControl/>
              <w:autoSpaceDE/>
              <w:autoSpaceDN/>
              <w:adjustRightInd/>
              <w:jc w:val="center"/>
              <w:rPr>
                <w:bCs/>
                <w:sz w:val="22"/>
                <w:szCs w:val="22"/>
              </w:rPr>
            </w:pPr>
            <w:ins w:id="520" w:author="ERCOT" w:date="2023-10-26T12:34:00Z">
              <w:r w:rsidRPr="00E95F39">
                <w:rPr>
                  <w:sz w:val="22"/>
                  <w:szCs w:val="22"/>
                </w:rPr>
                <w:t>5.1</w:t>
              </w:r>
            </w:ins>
            <w:del w:id="521"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22"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19B323A4" w14:textId="6802551C" w:rsidR="00A1759E" w:rsidRPr="00E95F39" w:rsidRDefault="00A1759E" w:rsidP="00E95F39">
            <w:pPr>
              <w:widowControl/>
              <w:autoSpaceDE/>
              <w:autoSpaceDN/>
              <w:adjustRightInd/>
              <w:jc w:val="center"/>
              <w:rPr>
                <w:bCs/>
                <w:sz w:val="22"/>
                <w:szCs w:val="22"/>
              </w:rPr>
            </w:pPr>
            <w:ins w:id="523" w:author="ERCOT" w:date="2023-10-26T12:34:00Z">
              <w:r w:rsidRPr="00E95F39">
                <w:rPr>
                  <w:sz w:val="22"/>
                  <w:szCs w:val="22"/>
                </w:rPr>
                <w:t>4.3</w:t>
              </w:r>
            </w:ins>
            <w:del w:id="524" w:author="ERCOT" w:date="2023-10-26T12:34:00Z">
              <w:r w:rsidRPr="00E95F39" w:rsidDel="006B31EA">
                <w:rPr>
                  <w:sz w:val="22"/>
                  <w:szCs w:val="22"/>
                </w:rPr>
                <w:delText>2.7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2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86B013E" w14:textId="4A454817" w:rsidR="00A1759E" w:rsidRPr="00E95F39" w:rsidRDefault="00A1759E" w:rsidP="00E95F39">
            <w:pPr>
              <w:widowControl/>
              <w:autoSpaceDE/>
              <w:autoSpaceDN/>
              <w:adjustRightInd/>
              <w:jc w:val="center"/>
              <w:rPr>
                <w:bCs/>
                <w:sz w:val="22"/>
                <w:szCs w:val="22"/>
              </w:rPr>
            </w:pPr>
            <w:ins w:id="526" w:author="ERCOT" w:date="2023-10-26T12:34:00Z">
              <w:r w:rsidRPr="00E95F39">
                <w:rPr>
                  <w:sz w:val="22"/>
                  <w:szCs w:val="22"/>
                </w:rPr>
                <w:t>2.4</w:t>
              </w:r>
            </w:ins>
            <w:del w:id="527"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2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1B5B44" w14:textId="0C2E38CF" w:rsidR="00A1759E" w:rsidRPr="00E95F39" w:rsidRDefault="00A1759E" w:rsidP="00E95F39">
            <w:pPr>
              <w:widowControl/>
              <w:autoSpaceDE/>
              <w:autoSpaceDN/>
              <w:adjustRightInd/>
              <w:jc w:val="center"/>
              <w:rPr>
                <w:bCs/>
                <w:sz w:val="22"/>
                <w:szCs w:val="22"/>
              </w:rPr>
            </w:pPr>
            <w:ins w:id="529" w:author="ERCOT" w:date="2023-10-26T12:34:00Z">
              <w:r w:rsidRPr="00E95F39">
                <w:rPr>
                  <w:sz w:val="22"/>
                  <w:szCs w:val="22"/>
                </w:rPr>
                <w:t>0.3</w:t>
              </w:r>
            </w:ins>
            <w:del w:id="530"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3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088F039" w14:textId="72110AF4" w:rsidR="00A1759E" w:rsidRPr="00E95F39" w:rsidRDefault="00A1759E" w:rsidP="00E95F39">
            <w:pPr>
              <w:widowControl/>
              <w:autoSpaceDE/>
              <w:autoSpaceDN/>
              <w:adjustRightInd/>
              <w:jc w:val="center"/>
              <w:rPr>
                <w:bCs/>
                <w:sz w:val="22"/>
                <w:szCs w:val="22"/>
              </w:rPr>
            </w:pPr>
            <w:ins w:id="532" w:author="ERCOT" w:date="2023-10-26T12:34:00Z">
              <w:r w:rsidRPr="00E95F39">
                <w:rPr>
                  <w:sz w:val="22"/>
                  <w:szCs w:val="22"/>
                </w:rPr>
                <w:t>-0.2</w:t>
              </w:r>
            </w:ins>
            <w:del w:id="533"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3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074727D" w14:textId="6E23DEBD" w:rsidR="00A1759E" w:rsidRPr="00E95F39" w:rsidRDefault="00A1759E" w:rsidP="00E95F39">
            <w:pPr>
              <w:widowControl/>
              <w:autoSpaceDE/>
              <w:autoSpaceDN/>
              <w:adjustRightInd/>
              <w:jc w:val="center"/>
              <w:rPr>
                <w:bCs/>
                <w:sz w:val="22"/>
                <w:szCs w:val="22"/>
              </w:rPr>
            </w:pPr>
            <w:ins w:id="535" w:author="ERCOT" w:date="2023-10-26T12:34:00Z">
              <w:r w:rsidRPr="00E95F39">
                <w:rPr>
                  <w:sz w:val="22"/>
                  <w:szCs w:val="22"/>
                </w:rPr>
                <w:t>-0.6</w:t>
              </w:r>
            </w:ins>
            <w:del w:id="536"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3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E591B4F" w14:textId="2EE85096" w:rsidR="00A1759E" w:rsidRPr="00E95F39" w:rsidRDefault="00A1759E" w:rsidP="00E95F39">
            <w:pPr>
              <w:widowControl/>
              <w:autoSpaceDE/>
              <w:autoSpaceDN/>
              <w:adjustRightInd/>
              <w:jc w:val="center"/>
              <w:rPr>
                <w:bCs/>
                <w:sz w:val="22"/>
                <w:szCs w:val="22"/>
              </w:rPr>
            </w:pPr>
            <w:ins w:id="538" w:author="ERCOT" w:date="2023-10-26T12:34:00Z">
              <w:r w:rsidRPr="00E95F39">
                <w:rPr>
                  <w:sz w:val="22"/>
                  <w:szCs w:val="22"/>
                </w:rPr>
                <w:t>-0.2</w:t>
              </w:r>
            </w:ins>
            <w:del w:id="539" w:author="ERCOT" w:date="2023-10-26T12:34:00Z">
              <w:r w:rsidRPr="00E95F39" w:rsidDel="006B31EA">
                <w:rPr>
                  <w:sz w:val="22"/>
                  <w:szCs w:val="22"/>
                </w:rPr>
                <w:delText>0.1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4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B798B86" w14:textId="3CBB641A" w:rsidR="00A1759E" w:rsidRPr="00E95F39" w:rsidRDefault="00A1759E" w:rsidP="00E95F39">
            <w:pPr>
              <w:widowControl/>
              <w:autoSpaceDE/>
              <w:autoSpaceDN/>
              <w:adjustRightInd/>
              <w:jc w:val="center"/>
              <w:rPr>
                <w:bCs/>
                <w:sz w:val="22"/>
                <w:szCs w:val="22"/>
              </w:rPr>
            </w:pPr>
            <w:ins w:id="541" w:author="ERCOT" w:date="2023-10-26T12:34:00Z">
              <w:r w:rsidRPr="00E95F39">
                <w:rPr>
                  <w:sz w:val="22"/>
                  <w:szCs w:val="22"/>
                </w:rPr>
                <w:t>-0.2</w:t>
              </w:r>
            </w:ins>
            <w:del w:id="542"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43"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0EA8E1E" w14:textId="1214D6D5" w:rsidR="00A1759E" w:rsidRPr="00E95F39" w:rsidRDefault="00A1759E" w:rsidP="00E95F39">
            <w:pPr>
              <w:widowControl/>
              <w:autoSpaceDE/>
              <w:autoSpaceDN/>
              <w:adjustRightInd/>
              <w:jc w:val="center"/>
              <w:rPr>
                <w:bCs/>
                <w:sz w:val="22"/>
                <w:szCs w:val="22"/>
              </w:rPr>
            </w:pPr>
            <w:ins w:id="544" w:author="ERCOT" w:date="2023-10-26T12:34:00Z">
              <w:r w:rsidRPr="00E95F39">
                <w:rPr>
                  <w:sz w:val="22"/>
                  <w:szCs w:val="22"/>
                </w:rPr>
                <w:t>-0.6</w:t>
              </w:r>
            </w:ins>
            <w:del w:id="545"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5AC0E2" w14:textId="56AA20D1" w:rsidR="00A1759E" w:rsidRPr="00E95F39" w:rsidRDefault="00A1759E" w:rsidP="00E95F39">
            <w:pPr>
              <w:widowControl/>
              <w:autoSpaceDE/>
              <w:autoSpaceDN/>
              <w:adjustRightInd/>
              <w:jc w:val="center"/>
              <w:rPr>
                <w:bCs/>
                <w:sz w:val="22"/>
                <w:szCs w:val="22"/>
              </w:rPr>
            </w:pPr>
            <w:ins w:id="547" w:author="ERCOT" w:date="2023-10-26T12:34:00Z">
              <w:r w:rsidRPr="00E95F39">
                <w:rPr>
                  <w:sz w:val="22"/>
                  <w:szCs w:val="22"/>
                </w:rPr>
                <w:t>-0.1</w:t>
              </w:r>
            </w:ins>
            <w:del w:id="548"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4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1A6697B" w14:textId="113A884E" w:rsidR="00A1759E" w:rsidRPr="00E95F39" w:rsidRDefault="00A1759E" w:rsidP="00E95F39">
            <w:pPr>
              <w:widowControl/>
              <w:autoSpaceDE/>
              <w:autoSpaceDN/>
              <w:adjustRightInd/>
              <w:jc w:val="center"/>
              <w:rPr>
                <w:bCs/>
                <w:sz w:val="22"/>
                <w:szCs w:val="22"/>
              </w:rPr>
            </w:pPr>
            <w:ins w:id="550" w:author="ERCOT" w:date="2023-10-26T12:34:00Z">
              <w:r w:rsidRPr="00E95F39">
                <w:rPr>
                  <w:sz w:val="22"/>
                  <w:szCs w:val="22"/>
                </w:rPr>
                <w:t>0.9</w:t>
              </w:r>
            </w:ins>
            <w:del w:id="551"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5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8296EA5" w14:textId="47C3347A" w:rsidR="00A1759E" w:rsidRPr="00E95F39" w:rsidRDefault="00A1759E" w:rsidP="00E95F39">
            <w:pPr>
              <w:widowControl/>
              <w:autoSpaceDE/>
              <w:autoSpaceDN/>
              <w:adjustRightInd/>
              <w:jc w:val="center"/>
              <w:rPr>
                <w:bCs/>
                <w:sz w:val="22"/>
                <w:szCs w:val="22"/>
              </w:rPr>
            </w:pPr>
            <w:ins w:id="553" w:author="ERCOT" w:date="2023-10-26T12:34:00Z">
              <w:r w:rsidRPr="00E95F39">
                <w:rPr>
                  <w:sz w:val="22"/>
                  <w:szCs w:val="22"/>
                </w:rPr>
                <w:t>-0.1</w:t>
              </w:r>
            </w:ins>
            <w:del w:id="554"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5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8869D69" w14:textId="537582D4" w:rsidR="00A1759E" w:rsidRPr="00E95F39" w:rsidRDefault="00A1759E" w:rsidP="00E95F39">
            <w:pPr>
              <w:widowControl/>
              <w:autoSpaceDE/>
              <w:autoSpaceDN/>
              <w:adjustRightInd/>
              <w:jc w:val="center"/>
              <w:rPr>
                <w:bCs/>
                <w:sz w:val="22"/>
                <w:szCs w:val="22"/>
              </w:rPr>
            </w:pPr>
            <w:ins w:id="556" w:author="ERCOT" w:date="2023-10-26T12:34:00Z">
              <w:r w:rsidRPr="00E95F39">
                <w:rPr>
                  <w:sz w:val="22"/>
                  <w:szCs w:val="22"/>
                </w:rPr>
                <w:t>0.0</w:t>
              </w:r>
            </w:ins>
            <w:del w:id="557"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558"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0F51AD86" w14:textId="60CC12F4" w:rsidR="00A1759E" w:rsidRPr="00E95F39" w:rsidRDefault="00A1759E" w:rsidP="00E95F39">
            <w:pPr>
              <w:widowControl/>
              <w:autoSpaceDE/>
              <w:autoSpaceDN/>
              <w:adjustRightInd/>
              <w:jc w:val="center"/>
              <w:rPr>
                <w:bCs/>
                <w:sz w:val="22"/>
                <w:szCs w:val="22"/>
              </w:rPr>
            </w:pPr>
            <w:ins w:id="559" w:author="ERCOT" w:date="2023-10-26T12:34:00Z">
              <w:r w:rsidRPr="00E95F39">
                <w:rPr>
                  <w:sz w:val="22"/>
                  <w:szCs w:val="22"/>
                </w:rPr>
                <w:t>0.0</w:t>
              </w:r>
            </w:ins>
            <w:del w:id="560" w:author="ERCOT" w:date="2023-10-26T12:34:00Z">
              <w:r w:rsidRPr="00E95F39" w:rsidDel="006B31EA">
                <w:rPr>
                  <w:sz w:val="22"/>
                  <w:szCs w:val="22"/>
                </w:rPr>
                <w:delText>-0.1</w:delText>
              </w:r>
            </w:del>
          </w:p>
        </w:tc>
      </w:tr>
      <w:tr w:rsidR="00A1759E" w:rsidRPr="00CC576E" w14:paraId="477CB124"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561"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562"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563"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3AAAAB86" w14:textId="77777777" w:rsidR="00A1759E" w:rsidRPr="0012615F" w:rsidRDefault="00A1759E" w:rsidP="00A1759E">
            <w:pPr>
              <w:widowControl/>
              <w:autoSpaceDE/>
              <w:autoSpaceDN/>
              <w:adjustRightInd/>
              <w:jc w:val="center"/>
              <w:rPr>
                <w:b/>
                <w:bCs/>
                <w:sz w:val="22"/>
                <w:szCs w:val="22"/>
              </w:rPr>
            </w:pPr>
            <w:r w:rsidRPr="0012615F">
              <w:rPr>
                <w:b/>
                <w:bCs/>
                <w:sz w:val="22"/>
                <w:szCs w:val="22"/>
              </w:rPr>
              <w:t>Aug.</w:t>
            </w:r>
          </w:p>
        </w:tc>
        <w:tc>
          <w:tcPr>
            <w:tcW w:w="190" w:type="pct"/>
            <w:tcBorders>
              <w:top w:val="single" w:sz="4" w:space="0" w:color="auto"/>
              <w:left w:val="single" w:sz="4" w:space="0" w:color="000000"/>
              <w:bottom w:val="single" w:sz="4" w:space="0" w:color="auto"/>
              <w:right w:val="single" w:sz="4" w:space="0" w:color="000000"/>
            </w:tcBorders>
            <w:vAlign w:val="center"/>
            <w:tcPrChange w:id="56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82FDDC" w14:textId="69F99CDA" w:rsidR="00A1759E" w:rsidRPr="00E95F39" w:rsidRDefault="00A1759E" w:rsidP="00E95F39">
            <w:pPr>
              <w:widowControl/>
              <w:autoSpaceDE/>
              <w:autoSpaceDN/>
              <w:adjustRightInd/>
              <w:jc w:val="center"/>
              <w:rPr>
                <w:bCs/>
                <w:sz w:val="22"/>
                <w:szCs w:val="22"/>
              </w:rPr>
            </w:pPr>
            <w:ins w:id="565" w:author="ERCOT" w:date="2023-10-26T12:34:00Z">
              <w:r w:rsidRPr="00E95F39">
                <w:rPr>
                  <w:sz w:val="22"/>
                  <w:szCs w:val="22"/>
                </w:rPr>
                <w:t>0.7</w:t>
              </w:r>
            </w:ins>
            <w:del w:id="566"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6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51B404" w14:textId="21D845C4" w:rsidR="00A1759E" w:rsidRPr="00E95F39" w:rsidRDefault="00A1759E" w:rsidP="00E95F39">
            <w:pPr>
              <w:widowControl/>
              <w:autoSpaceDE/>
              <w:autoSpaceDN/>
              <w:adjustRightInd/>
              <w:jc w:val="center"/>
              <w:rPr>
                <w:bCs/>
                <w:sz w:val="22"/>
                <w:szCs w:val="22"/>
              </w:rPr>
            </w:pPr>
            <w:ins w:id="568" w:author="ERCOT" w:date="2023-10-26T12:34:00Z">
              <w:r w:rsidRPr="00E95F39">
                <w:rPr>
                  <w:sz w:val="22"/>
                  <w:szCs w:val="22"/>
                </w:rPr>
                <w:t>0.8</w:t>
              </w:r>
            </w:ins>
            <w:del w:id="569" w:author="ERCOT" w:date="2023-10-26T12:34:00Z">
              <w:r w:rsidRPr="00E95F39" w:rsidDel="006B31EA">
                <w:rPr>
                  <w:sz w:val="22"/>
                  <w:szCs w:val="22"/>
                </w:rPr>
                <w:delText>0.5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7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573E826" w14:textId="72A0C772" w:rsidR="00A1759E" w:rsidRPr="00E95F39" w:rsidRDefault="00A1759E" w:rsidP="00E95F39">
            <w:pPr>
              <w:widowControl/>
              <w:autoSpaceDE/>
              <w:autoSpaceDN/>
              <w:adjustRightInd/>
              <w:jc w:val="center"/>
              <w:rPr>
                <w:bCs/>
                <w:sz w:val="22"/>
                <w:szCs w:val="22"/>
              </w:rPr>
            </w:pPr>
            <w:ins w:id="571" w:author="ERCOT" w:date="2023-10-26T12:34:00Z">
              <w:r w:rsidRPr="00E95F39">
                <w:rPr>
                  <w:sz w:val="22"/>
                  <w:szCs w:val="22"/>
                </w:rPr>
                <w:t>1.0</w:t>
              </w:r>
            </w:ins>
            <w:del w:id="572"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A9DECD2" w14:textId="186E69A7" w:rsidR="00A1759E" w:rsidRPr="00E95F39" w:rsidRDefault="00A1759E" w:rsidP="00E95F39">
            <w:pPr>
              <w:widowControl/>
              <w:autoSpaceDE/>
              <w:autoSpaceDN/>
              <w:adjustRightInd/>
              <w:jc w:val="center"/>
              <w:rPr>
                <w:bCs/>
                <w:sz w:val="22"/>
                <w:szCs w:val="22"/>
              </w:rPr>
            </w:pPr>
            <w:ins w:id="574" w:author="ERCOT" w:date="2023-10-26T12:34:00Z">
              <w:r w:rsidRPr="00E95F39">
                <w:rPr>
                  <w:sz w:val="22"/>
                  <w:szCs w:val="22"/>
                </w:rPr>
                <w:t>1.1</w:t>
              </w:r>
            </w:ins>
            <w:del w:id="575"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793072A" w14:textId="1C392D5D" w:rsidR="00A1759E" w:rsidRPr="00E95F39" w:rsidRDefault="00A1759E" w:rsidP="00E95F39">
            <w:pPr>
              <w:widowControl/>
              <w:autoSpaceDE/>
              <w:autoSpaceDN/>
              <w:adjustRightInd/>
              <w:jc w:val="center"/>
              <w:rPr>
                <w:bCs/>
                <w:sz w:val="22"/>
                <w:szCs w:val="22"/>
              </w:rPr>
            </w:pPr>
            <w:ins w:id="577" w:author="ERCOT" w:date="2023-10-26T12:34:00Z">
              <w:r w:rsidRPr="00E95F39">
                <w:rPr>
                  <w:sz w:val="22"/>
                  <w:szCs w:val="22"/>
                </w:rPr>
                <w:t>1.9</w:t>
              </w:r>
            </w:ins>
            <w:del w:id="578"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7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E8685B0" w14:textId="5C71ECB9" w:rsidR="00A1759E" w:rsidRPr="00E95F39" w:rsidRDefault="00A1759E" w:rsidP="00E95F39">
            <w:pPr>
              <w:widowControl/>
              <w:autoSpaceDE/>
              <w:autoSpaceDN/>
              <w:adjustRightInd/>
              <w:jc w:val="center"/>
              <w:rPr>
                <w:bCs/>
                <w:sz w:val="22"/>
                <w:szCs w:val="22"/>
              </w:rPr>
            </w:pPr>
            <w:ins w:id="580" w:author="ERCOT" w:date="2023-10-26T12:34:00Z">
              <w:r w:rsidRPr="00E95F39">
                <w:rPr>
                  <w:sz w:val="22"/>
                  <w:szCs w:val="22"/>
                </w:rPr>
                <w:t>1.4</w:t>
              </w:r>
            </w:ins>
            <w:del w:id="581"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8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C389F3" w14:textId="45269BB1" w:rsidR="00A1759E" w:rsidRPr="00E95F39" w:rsidRDefault="00A1759E" w:rsidP="00E95F39">
            <w:pPr>
              <w:widowControl/>
              <w:autoSpaceDE/>
              <w:autoSpaceDN/>
              <w:adjustRightInd/>
              <w:jc w:val="center"/>
              <w:rPr>
                <w:bCs/>
                <w:sz w:val="22"/>
                <w:szCs w:val="22"/>
              </w:rPr>
            </w:pPr>
            <w:ins w:id="583" w:author="ERCOT" w:date="2023-10-26T12:34:00Z">
              <w:r w:rsidRPr="00E95F39">
                <w:rPr>
                  <w:sz w:val="22"/>
                  <w:szCs w:val="22"/>
                </w:rPr>
                <w:t>0.7</w:t>
              </w:r>
            </w:ins>
            <w:del w:id="584"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8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D902763" w14:textId="42E2D84B" w:rsidR="00A1759E" w:rsidRPr="00E95F39" w:rsidRDefault="00A1759E" w:rsidP="00E95F39">
            <w:pPr>
              <w:widowControl/>
              <w:autoSpaceDE/>
              <w:autoSpaceDN/>
              <w:adjustRightInd/>
              <w:jc w:val="center"/>
              <w:rPr>
                <w:bCs/>
                <w:sz w:val="22"/>
                <w:szCs w:val="22"/>
              </w:rPr>
            </w:pPr>
            <w:ins w:id="586" w:author="ERCOT" w:date="2023-10-26T12:34:00Z">
              <w:r w:rsidRPr="00E95F39">
                <w:rPr>
                  <w:sz w:val="22"/>
                  <w:szCs w:val="22"/>
                </w:rPr>
                <w:t>5.0</w:t>
              </w:r>
            </w:ins>
            <w:del w:id="587" w:author="ERCOT" w:date="2023-10-26T12:34:00Z">
              <w:r w:rsidRPr="00E95F39" w:rsidDel="006B31EA">
                <w:rPr>
                  <w:sz w:val="22"/>
                  <w:szCs w:val="22"/>
                </w:rPr>
                <w:delText>3.9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88"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7E43E165" w14:textId="28DCF28D" w:rsidR="00A1759E" w:rsidRPr="00E95F39" w:rsidRDefault="00A1759E" w:rsidP="00E95F39">
            <w:pPr>
              <w:widowControl/>
              <w:autoSpaceDE/>
              <w:autoSpaceDN/>
              <w:adjustRightInd/>
              <w:jc w:val="center"/>
              <w:rPr>
                <w:bCs/>
                <w:sz w:val="22"/>
                <w:szCs w:val="22"/>
              </w:rPr>
            </w:pPr>
            <w:ins w:id="589" w:author="ERCOT" w:date="2023-10-26T12:34:00Z">
              <w:r w:rsidRPr="00E95F39">
                <w:rPr>
                  <w:sz w:val="22"/>
                  <w:szCs w:val="22"/>
                </w:rPr>
                <w:t>4.2</w:t>
              </w:r>
            </w:ins>
            <w:del w:id="590" w:author="ERCOT" w:date="2023-10-26T12:34:00Z">
              <w:r w:rsidRPr="00E95F39" w:rsidDel="006B31EA">
                <w:rPr>
                  <w:sz w:val="22"/>
                  <w:szCs w:val="22"/>
                </w:rPr>
                <w:delText>5.0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9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D2AD721" w14:textId="3ED121E8" w:rsidR="00A1759E" w:rsidRPr="00E95F39" w:rsidRDefault="00A1759E" w:rsidP="00E95F39">
            <w:pPr>
              <w:widowControl/>
              <w:autoSpaceDE/>
              <w:autoSpaceDN/>
              <w:adjustRightInd/>
              <w:jc w:val="center"/>
              <w:rPr>
                <w:bCs/>
                <w:sz w:val="22"/>
                <w:szCs w:val="22"/>
              </w:rPr>
            </w:pPr>
            <w:ins w:id="592" w:author="ERCOT" w:date="2023-10-26T12:34:00Z">
              <w:r w:rsidRPr="00E95F39">
                <w:rPr>
                  <w:sz w:val="22"/>
                  <w:szCs w:val="22"/>
                </w:rPr>
                <w:t>0.5</w:t>
              </w:r>
            </w:ins>
            <w:del w:id="593"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59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F8BD525" w14:textId="61901AE2" w:rsidR="00A1759E" w:rsidRPr="00E95F39" w:rsidRDefault="00A1759E" w:rsidP="00E95F39">
            <w:pPr>
              <w:widowControl/>
              <w:autoSpaceDE/>
              <w:autoSpaceDN/>
              <w:adjustRightInd/>
              <w:jc w:val="center"/>
              <w:rPr>
                <w:bCs/>
                <w:sz w:val="22"/>
                <w:szCs w:val="22"/>
              </w:rPr>
            </w:pPr>
            <w:ins w:id="595" w:author="ERCOT" w:date="2023-10-26T12:34:00Z">
              <w:r w:rsidRPr="00E95F39">
                <w:rPr>
                  <w:sz w:val="22"/>
                  <w:szCs w:val="22"/>
                </w:rPr>
                <w:t>3.0</w:t>
              </w:r>
            </w:ins>
            <w:del w:id="596" w:author="ERCOT" w:date="2023-10-26T12:34:00Z">
              <w:r w:rsidRPr="00E95F39" w:rsidDel="006B31EA">
                <w:rPr>
                  <w:sz w:val="22"/>
                  <w:szCs w:val="22"/>
                </w:rPr>
                <w:delText>2.3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597"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727CC335" w14:textId="4FE8BA5B" w:rsidR="00A1759E" w:rsidRPr="00E95F39" w:rsidRDefault="00A1759E" w:rsidP="00E95F39">
            <w:pPr>
              <w:widowControl/>
              <w:autoSpaceDE/>
              <w:autoSpaceDN/>
              <w:adjustRightInd/>
              <w:jc w:val="center"/>
              <w:rPr>
                <w:bCs/>
                <w:sz w:val="22"/>
                <w:szCs w:val="22"/>
              </w:rPr>
            </w:pPr>
            <w:ins w:id="598" w:author="ERCOT" w:date="2023-10-26T12:34:00Z">
              <w:r w:rsidRPr="00E95F39">
                <w:rPr>
                  <w:sz w:val="22"/>
                  <w:szCs w:val="22"/>
                </w:rPr>
                <w:t>3.2</w:t>
              </w:r>
            </w:ins>
            <w:del w:id="599" w:author="ERCOT" w:date="2023-10-26T12:34:00Z">
              <w:r w:rsidRPr="00E95F39" w:rsidDel="006B31EA">
                <w:rPr>
                  <w:sz w:val="22"/>
                  <w:szCs w:val="22"/>
                </w:rPr>
                <w:delText>3.2</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0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759AF22" w14:textId="3A2DBD9A" w:rsidR="00A1759E" w:rsidRPr="00E95F39" w:rsidRDefault="00A1759E" w:rsidP="00E95F39">
            <w:pPr>
              <w:widowControl/>
              <w:autoSpaceDE/>
              <w:autoSpaceDN/>
              <w:adjustRightInd/>
              <w:jc w:val="center"/>
              <w:rPr>
                <w:bCs/>
                <w:sz w:val="22"/>
                <w:szCs w:val="22"/>
              </w:rPr>
            </w:pPr>
            <w:ins w:id="601" w:author="ERCOT" w:date="2023-10-26T12:34:00Z">
              <w:r w:rsidRPr="00E95F39">
                <w:rPr>
                  <w:sz w:val="22"/>
                  <w:szCs w:val="22"/>
                </w:rPr>
                <w:t>1.3</w:t>
              </w:r>
            </w:ins>
            <w:del w:id="602"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6A06DF7" w14:textId="422EAAD0" w:rsidR="00A1759E" w:rsidRPr="00E95F39" w:rsidRDefault="00A1759E" w:rsidP="00E95F39">
            <w:pPr>
              <w:widowControl/>
              <w:autoSpaceDE/>
              <w:autoSpaceDN/>
              <w:adjustRightInd/>
              <w:jc w:val="center"/>
              <w:rPr>
                <w:bCs/>
                <w:sz w:val="22"/>
                <w:szCs w:val="22"/>
              </w:rPr>
            </w:pPr>
            <w:ins w:id="604" w:author="ERCOT" w:date="2023-10-26T12:34:00Z">
              <w:r w:rsidRPr="00E95F39">
                <w:rPr>
                  <w:sz w:val="22"/>
                  <w:szCs w:val="22"/>
                </w:rPr>
                <w:t>0.3</w:t>
              </w:r>
            </w:ins>
            <w:del w:id="605"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3A76290" w14:textId="41A49B9C" w:rsidR="00A1759E" w:rsidRPr="00E95F39" w:rsidRDefault="00A1759E" w:rsidP="00E95F39">
            <w:pPr>
              <w:widowControl/>
              <w:autoSpaceDE/>
              <w:autoSpaceDN/>
              <w:adjustRightInd/>
              <w:jc w:val="center"/>
              <w:rPr>
                <w:bCs/>
                <w:sz w:val="22"/>
                <w:szCs w:val="22"/>
              </w:rPr>
            </w:pPr>
            <w:ins w:id="607" w:author="ERCOT" w:date="2023-10-26T12:34:00Z">
              <w:r w:rsidRPr="00E95F39">
                <w:rPr>
                  <w:sz w:val="22"/>
                  <w:szCs w:val="22"/>
                </w:rPr>
                <w:t>-0.8</w:t>
              </w:r>
            </w:ins>
            <w:del w:id="608"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0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77D133D" w14:textId="0CE00049" w:rsidR="00A1759E" w:rsidRPr="00E95F39" w:rsidRDefault="00A1759E" w:rsidP="00E95F39">
            <w:pPr>
              <w:widowControl/>
              <w:autoSpaceDE/>
              <w:autoSpaceDN/>
              <w:adjustRightInd/>
              <w:jc w:val="center"/>
              <w:rPr>
                <w:bCs/>
                <w:sz w:val="22"/>
                <w:szCs w:val="22"/>
              </w:rPr>
            </w:pPr>
            <w:ins w:id="610" w:author="ERCOT" w:date="2023-10-26T12:34:00Z">
              <w:r w:rsidRPr="00E95F39">
                <w:rPr>
                  <w:sz w:val="22"/>
                  <w:szCs w:val="22"/>
                </w:rPr>
                <w:t>-0.7</w:t>
              </w:r>
            </w:ins>
            <w:del w:id="611"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1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457FEB2" w14:textId="6ED5D696" w:rsidR="00A1759E" w:rsidRPr="00E95F39" w:rsidRDefault="00A1759E" w:rsidP="00E95F39">
            <w:pPr>
              <w:widowControl/>
              <w:autoSpaceDE/>
              <w:autoSpaceDN/>
              <w:adjustRightInd/>
              <w:jc w:val="center"/>
              <w:rPr>
                <w:bCs/>
                <w:sz w:val="22"/>
                <w:szCs w:val="22"/>
              </w:rPr>
            </w:pPr>
            <w:ins w:id="613" w:author="ERCOT" w:date="2023-10-26T12:34:00Z">
              <w:r w:rsidRPr="00E95F39">
                <w:rPr>
                  <w:sz w:val="22"/>
                  <w:szCs w:val="22"/>
                </w:rPr>
                <w:t>0.0</w:t>
              </w:r>
            </w:ins>
            <w:del w:id="614" w:author="ERCOT" w:date="2023-10-26T12:34:00Z">
              <w:r w:rsidRPr="00E95F39" w:rsidDel="006B31EA">
                <w:rPr>
                  <w:sz w:val="22"/>
                  <w:szCs w:val="22"/>
                </w:rPr>
                <w:delText>-0.4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1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ED2F64F" w14:textId="46274328" w:rsidR="00A1759E" w:rsidRPr="00E95F39" w:rsidRDefault="00A1759E" w:rsidP="00E95F39">
            <w:pPr>
              <w:widowControl/>
              <w:autoSpaceDE/>
              <w:autoSpaceDN/>
              <w:adjustRightInd/>
              <w:jc w:val="center"/>
              <w:rPr>
                <w:bCs/>
                <w:sz w:val="22"/>
                <w:szCs w:val="22"/>
              </w:rPr>
            </w:pPr>
            <w:ins w:id="616" w:author="ERCOT" w:date="2023-10-26T12:34:00Z">
              <w:r w:rsidRPr="00E95F39">
                <w:rPr>
                  <w:sz w:val="22"/>
                  <w:szCs w:val="22"/>
                </w:rPr>
                <w:t>-0.2</w:t>
              </w:r>
            </w:ins>
            <w:del w:id="617" w:author="ERCOT" w:date="2023-10-26T12:34:00Z">
              <w:r w:rsidRPr="00E95F39" w:rsidDel="006B31EA">
                <w:rPr>
                  <w:sz w:val="22"/>
                  <w:szCs w:val="22"/>
                </w:rPr>
                <w:delText>-0.4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18"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E403A73" w14:textId="4D3F6ACF" w:rsidR="00A1759E" w:rsidRPr="00E95F39" w:rsidRDefault="00A1759E" w:rsidP="00E95F39">
            <w:pPr>
              <w:widowControl/>
              <w:autoSpaceDE/>
              <w:autoSpaceDN/>
              <w:adjustRightInd/>
              <w:jc w:val="center"/>
              <w:rPr>
                <w:bCs/>
                <w:sz w:val="22"/>
                <w:szCs w:val="22"/>
              </w:rPr>
            </w:pPr>
            <w:ins w:id="619" w:author="ERCOT" w:date="2023-10-26T12:34:00Z">
              <w:r w:rsidRPr="00E95F39">
                <w:rPr>
                  <w:sz w:val="22"/>
                  <w:szCs w:val="22"/>
                </w:rPr>
                <w:t>-0.3</w:t>
              </w:r>
            </w:ins>
            <w:del w:id="620"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2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10F0A18" w14:textId="0D7A7369" w:rsidR="00A1759E" w:rsidRPr="00E95F39" w:rsidRDefault="00A1759E" w:rsidP="00E95F39">
            <w:pPr>
              <w:widowControl/>
              <w:autoSpaceDE/>
              <w:autoSpaceDN/>
              <w:adjustRightInd/>
              <w:jc w:val="center"/>
              <w:rPr>
                <w:bCs/>
                <w:sz w:val="22"/>
                <w:szCs w:val="22"/>
              </w:rPr>
            </w:pPr>
            <w:ins w:id="622" w:author="ERCOT" w:date="2023-10-26T12:34:00Z">
              <w:r w:rsidRPr="00E95F39">
                <w:rPr>
                  <w:sz w:val="22"/>
                  <w:szCs w:val="22"/>
                </w:rPr>
                <w:t>0.4</w:t>
              </w:r>
            </w:ins>
            <w:del w:id="623"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2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9031D06" w14:textId="73F31AF8" w:rsidR="00A1759E" w:rsidRPr="00E95F39" w:rsidRDefault="00A1759E" w:rsidP="00E95F39">
            <w:pPr>
              <w:widowControl/>
              <w:autoSpaceDE/>
              <w:autoSpaceDN/>
              <w:adjustRightInd/>
              <w:jc w:val="center"/>
              <w:rPr>
                <w:bCs/>
                <w:sz w:val="22"/>
                <w:szCs w:val="22"/>
              </w:rPr>
            </w:pPr>
            <w:ins w:id="625" w:author="ERCOT" w:date="2023-10-26T12:34:00Z">
              <w:r w:rsidRPr="00E95F39">
                <w:rPr>
                  <w:sz w:val="22"/>
                  <w:szCs w:val="22"/>
                </w:rPr>
                <w:t>0.9</w:t>
              </w:r>
            </w:ins>
            <w:del w:id="626"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2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77D5502" w14:textId="55F87FE0" w:rsidR="00A1759E" w:rsidRPr="00E95F39" w:rsidRDefault="00A1759E" w:rsidP="00E95F39">
            <w:pPr>
              <w:widowControl/>
              <w:autoSpaceDE/>
              <w:autoSpaceDN/>
              <w:adjustRightInd/>
              <w:jc w:val="center"/>
              <w:rPr>
                <w:bCs/>
                <w:sz w:val="22"/>
                <w:szCs w:val="22"/>
              </w:rPr>
            </w:pPr>
            <w:ins w:id="628" w:author="ERCOT" w:date="2023-10-26T12:34:00Z">
              <w:r w:rsidRPr="00E95F39">
                <w:rPr>
                  <w:sz w:val="22"/>
                  <w:szCs w:val="22"/>
                </w:rPr>
                <w:t>-0.1</w:t>
              </w:r>
            </w:ins>
            <w:del w:id="629"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3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E3301CB" w14:textId="18B22320" w:rsidR="00A1759E" w:rsidRPr="00E95F39" w:rsidRDefault="00A1759E" w:rsidP="00E95F39">
            <w:pPr>
              <w:widowControl/>
              <w:autoSpaceDE/>
              <w:autoSpaceDN/>
              <w:adjustRightInd/>
              <w:jc w:val="center"/>
              <w:rPr>
                <w:bCs/>
                <w:sz w:val="22"/>
                <w:szCs w:val="22"/>
              </w:rPr>
            </w:pPr>
            <w:ins w:id="631" w:author="ERCOT" w:date="2023-10-26T12:34:00Z">
              <w:r w:rsidRPr="00E95F39">
                <w:rPr>
                  <w:sz w:val="22"/>
                  <w:szCs w:val="22"/>
                </w:rPr>
                <w:t>0.0</w:t>
              </w:r>
            </w:ins>
            <w:del w:id="632"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633"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65D8C14E" w14:textId="0FBDA0D1" w:rsidR="00A1759E" w:rsidRPr="00E95F39" w:rsidRDefault="00A1759E" w:rsidP="00E95F39">
            <w:pPr>
              <w:widowControl/>
              <w:autoSpaceDE/>
              <w:autoSpaceDN/>
              <w:adjustRightInd/>
              <w:jc w:val="center"/>
              <w:rPr>
                <w:bCs/>
                <w:sz w:val="22"/>
                <w:szCs w:val="22"/>
              </w:rPr>
            </w:pPr>
            <w:ins w:id="634" w:author="ERCOT" w:date="2023-10-26T12:34:00Z">
              <w:r w:rsidRPr="00E95F39">
                <w:rPr>
                  <w:sz w:val="22"/>
                  <w:szCs w:val="22"/>
                </w:rPr>
                <w:t>0.0</w:t>
              </w:r>
            </w:ins>
            <w:del w:id="635" w:author="ERCOT" w:date="2023-10-26T12:34:00Z">
              <w:r w:rsidRPr="00E95F39" w:rsidDel="006B31EA">
                <w:rPr>
                  <w:sz w:val="22"/>
                  <w:szCs w:val="22"/>
                </w:rPr>
                <w:delText>0.0</w:delText>
              </w:r>
            </w:del>
          </w:p>
        </w:tc>
      </w:tr>
      <w:tr w:rsidR="00A1759E" w:rsidRPr="00CC576E" w14:paraId="50906EC9"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636"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637"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638"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15A489D2" w14:textId="77777777" w:rsidR="00A1759E" w:rsidRPr="0012615F" w:rsidRDefault="00A1759E" w:rsidP="00A1759E">
            <w:pPr>
              <w:widowControl/>
              <w:autoSpaceDE/>
              <w:autoSpaceDN/>
              <w:adjustRightInd/>
              <w:jc w:val="center"/>
              <w:rPr>
                <w:b/>
                <w:bCs/>
                <w:sz w:val="22"/>
                <w:szCs w:val="22"/>
              </w:rPr>
            </w:pPr>
            <w:r w:rsidRPr="0012615F">
              <w:rPr>
                <w:b/>
                <w:bCs/>
                <w:sz w:val="22"/>
                <w:szCs w:val="22"/>
              </w:rPr>
              <w:t>Sep.</w:t>
            </w:r>
          </w:p>
        </w:tc>
        <w:tc>
          <w:tcPr>
            <w:tcW w:w="190" w:type="pct"/>
            <w:tcBorders>
              <w:top w:val="single" w:sz="4" w:space="0" w:color="auto"/>
              <w:left w:val="single" w:sz="4" w:space="0" w:color="000000"/>
              <w:bottom w:val="single" w:sz="4" w:space="0" w:color="auto"/>
              <w:right w:val="single" w:sz="4" w:space="0" w:color="000000"/>
            </w:tcBorders>
            <w:vAlign w:val="center"/>
            <w:tcPrChange w:id="63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480BAA" w14:textId="3E8FC9F1" w:rsidR="00A1759E" w:rsidRPr="00E95F39" w:rsidRDefault="00A1759E" w:rsidP="00E95F39">
            <w:pPr>
              <w:widowControl/>
              <w:autoSpaceDE/>
              <w:autoSpaceDN/>
              <w:adjustRightInd/>
              <w:jc w:val="center"/>
              <w:rPr>
                <w:bCs/>
                <w:sz w:val="22"/>
                <w:szCs w:val="22"/>
              </w:rPr>
            </w:pPr>
            <w:ins w:id="640" w:author="ERCOT" w:date="2023-10-26T12:34:00Z">
              <w:r w:rsidRPr="00E95F39">
                <w:rPr>
                  <w:sz w:val="22"/>
                  <w:szCs w:val="22"/>
                </w:rPr>
                <w:t>-0.1</w:t>
              </w:r>
            </w:ins>
            <w:del w:id="641"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4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F45273" w14:textId="7F210B41" w:rsidR="00A1759E" w:rsidRPr="00E95F39" w:rsidRDefault="00A1759E" w:rsidP="00E95F39">
            <w:pPr>
              <w:widowControl/>
              <w:autoSpaceDE/>
              <w:autoSpaceDN/>
              <w:adjustRightInd/>
              <w:jc w:val="center"/>
              <w:rPr>
                <w:bCs/>
                <w:sz w:val="22"/>
                <w:szCs w:val="22"/>
              </w:rPr>
            </w:pPr>
            <w:ins w:id="643" w:author="ERCOT" w:date="2023-10-26T12:34:00Z">
              <w:r w:rsidRPr="00E95F39">
                <w:rPr>
                  <w:sz w:val="22"/>
                  <w:szCs w:val="22"/>
                </w:rPr>
                <w:t>0.5</w:t>
              </w:r>
            </w:ins>
            <w:del w:id="644" w:author="ERCOT" w:date="2023-10-26T12:34:00Z">
              <w:r w:rsidRPr="00E95F39" w:rsidDel="006B31EA">
                <w:rPr>
                  <w:sz w:val="22"/>
                  <w:szCs w:val="22"/>
                </w:rPr>
                <w:delText>0.7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4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A0BC983" w14:textId="3C1200BE" w:rsidR="00A1759E" w:rsidRPr="00E95F39" w:rsidRDefault="00A1759E" w:rsidP="00E95F39">
            <w:pPr>
              <w:widowControl/>
              <w:autoSpaceDE/>
              <w:autoSpaceDN/>
              <w:adjustRightInd/>
              <w:jc w:val="center"/>
              <w:rPr>
                <w:bCs/>
                <w:sz w:val="22"/>
                <w:szCs w:val="22"/>
              </w:rPr>
            </w:pPr>
            <w:ins w:id="646" w:author="ERCOT" w:date="2023-10-26T12:34:00Z">
              <w:r w:rsidRPr="00E95F39">
                <w:rPr>
                  <w:sz w:val="22"/>
                  <w:szCs w:val="22"/>
                </w:rPr>
                <w:t>0.9</w:t>
              </w:r>
            </w:ins>
            <w:del w:id="647"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4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13E8839" w14:textId="118142D0" w:rsidR="00A1759E" w:rsidRPr="00E95F39" w:rsidRDefault="00A1759E" w:rsidP="00E95F39">
            <w:pPr>
              <w:widowControl/>
              <w:autoSpaceDE/>
              <w:autoSpaceDN/>
              <w:adjustRightInd/>
              <w:jc w:val="center"/>
              <w:rPr>
                <w:bCs/>
                <w:sz w:val="22"/>
                <w:szCs w:val="22"/>
              </w:rPr>
            </w:pPr>
            <w:ins w:id="649" w:author="ERCOT" w:date="2023-10-26T12:34:00Z">
              <w:r w:rsidRPr="00E95F39">
                <w:rPr>
                  <w:sz w:val="22"/>
                  <w:szCs w:val="22"/>
                </w:rPr>
                <w:t>1.5</w:t>
              </w:r>
            </w:ins>
            <w:del w:id="650" w:author="ERCOT" w:date="2023-10-26T12:34:00Z">
              <w:r w:rsidRPr="00E95F39" w:rsidDel="006B31EA">
                <w:rPr>
                  <w:sz w:val="22"/>
                  <w:szCs w:val="22"/>
                </w:rPr>
                <w:delText>1.6</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5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6FCC030" w14:textId="65ED9636" w:rsidR="00A1759E" w:rsidRPr="00E95F39" w:rsidRDefault="00A1759E" w:rsidP="00E95F39">
            <w:pPr>
              <w:widowControl/>
              <w:autoSpaceDE/>
              <w:autoSpaceDN/>
              <w:adjustRightInd/>
              <w:jc w:val="center"/>
              <w:rPr>
                <w:bCs/>
                <w:sz w:val="22"/>
                <w:szCs w:val="22"/>
              </w:rPr>
            </w:pPr>
            <w:ins w:id="652" w:author="ERCOT" w:date="2023-10-26T12:34:00Z">
              <w:r w:rsidRPr="00E95F39">
                <w:rPr>
                  <w:sz w:val="22"/>
                  <w:szCs w:val="22"/>
                </w:rPr>
                <w:t>1.5</w:t>
              </w:r>
            </w:ins>
            <w:del w:id="653"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5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9659DDE" w14:textId="67F0BFDA" w:rsidR="00A1759E" w:rsidRPr="00E95F39" w:rsidRDefault="00A1759E" w:rsidP="00E95F39">
            <w:pPr>
              <w:widowControl/>
              <w:autoSpaceDE/>
              <w:autoSpaceDN/>
              <w:adjustRightInd/>
              <w:jc w:val="center"/>
              <w:rPr>
                <w:bCs/>
                <w:sz w:val="22"/>
                <w:szCs w:val="22"/>
              </w:rPr>
            </w:pPr>
            <w:ins w:id="655" w:author="ERCOT" w:date="2023-10-26T12:34:00Z">
              <w:r w:rsidRPr="00E95F39">
                <w:rPr>
                  <w:sz w:val="22"/>
                  <w:szCs w:val="22"/>
                </w:rPr>
                <w:t>2.1</w:t>
              </w:r>
            </w:ins>
            <w:del w:id="656"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5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6642D6" w14:textId="1BAE15C6" w:rsidR="00A1759E" w:rsidRPr="00E95F39" w:rsidRDefault="00A1759E" w:rsidP="00E95F39">
            <w:pPr>
              <w:widowControl/>
              <w:autoSpaceDE/>
              <w:autoSpaceDN/>
              <w:adjustRightInd/>
              <w:jc w:val="center"/>
              <w:rPr>
                <w:bCs/>
                <w:sz w:val="22"/>
                <w:szCs w:val="22"/>
              </w:rPr>
            </w:pPr>
            <w:ins w:id="658" w:author="ERCOT" w:date="2023-10-26T12:34:00Z">
              <w:r w:rsidRPr="00E95F39">
                <w:rPr>
                  <w:sz w:val="22"/>
                  <w:szCs w:val="22"/>
                </w:rPr>
                <w:t>1.3</w:t>
              </w:r>
            </w:ins>
            <w:del w:id="659"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6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01EE8E1" w14:textId="30CFFBB0" w:rsidR="00A1759E" w:rsidRPr="00E95F39" w:rsidRDefault="00A1759E" w:rsidP="00E95F39">
            <w:pPr>
              <w:widowControl/>
              <w:autoSpaceDE/>
              <w:autoSpaceDN/>
              <w:adjustRightInd/>
              <w:jc w:val="center"/>
              <w:rPr>
                <w:bCs/>
                <w:sz w:val="22"/>
                <w:szCs w:val="22"/>
              </w:rPr>
            </w:pPr>
            <w:ins w:id="661" w:author="ERCOT" w:date="2023-10-26T12:34:00Z">
              <w:r w:rsidRPr="00E95F39">
                <w:rPr>
                  <w:sz w:val="22"/>
                  <w:szCs w:val="22"/>
                </w:rPr>
                <w:t>2.3</w:t>
              </w:r>
            </w:ins>
            <w:del w:id="662" w:author="ERCOT" w:date="2023-10-26T12:34:00Z">
              <w:r w:rsidRPr="00E95F39" w:rsidDel="006B31EA">
                <w:rPr>
                  <w:sz w:val="22"/>
                  <w:szCs w:val="22"/>
                </w:rPr>
                <w:delText>3.1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63"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4CD8D11C" w14:textId="6AF50B95" w:rsidR="00A1759E" w:rsidRPr="00E95F39" w:rsidRDefault="00A1759E" w:rsidP="00E95F39">
            <w:pPr>
              <w:widowControl/>
              <w:autoSpaceDE/>
              <w:autoSpaceDN/>
              <w:adjustRightInd/>
              <w:jc w:val="center"/>
              <w:rPr>
                <w:bCs/>
                <w:sz w:val="22"/>
                <w:szCs w:val="22"/>
              </w:rPr>
            </w:pPr>
            <w:ins w:id="664" w:author="ERCOT" w:date="2023-10-26T12:34:00Z">
              <w:r w:rsidRPr="00E95F39">
                <w:rPr>
                  <w:sz w:val="22"/>
                  <w:szCs w:val="22"/>
                </w:rPr>
                <w:t>6.4</w:t>
              </w:r>
            </w:ins>
            <w:del w:id="665" w:author="ERCOT" w:date="2023-10-26T12:34:00Z">
              <w:r w:rsidRPr="00E95F39" w:rsidDel="006B31EA">
                <w:rPr>
                  <w:sz w:val="22"/>
                  <w:szCs w:val="22"/>
                </w:rPr>
                <w:delText>6.3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6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DB030D" w14:textId="4BFA6C13" w:rsidR="00A1759E" w:rsidRPr="00E95F39" w:rsidRDefault="00A1759E" w:rsidP="00E95F39">
            <w:pPr>
              <w:widowControl/>
              <w:autoSpaceDE/>
              <w:autoSpaceDN/>
              <w:adjustRightInd/>
              <w:jc w:val="center"/>
              <w:rPr>
                <w:bCs/>
                <w:sz w:val="22"/>
                <w:szCs w:val="22"/>
              </w:rPr>
            </w:pPr>
            <w:ins w:id="667" w:author="ERCOT" w:date="2023-10-26T12:34:00Z">
              <w:r w:rsidRPr="00E95F39">
                <w:rPr>
                  <w:sz w:val="22"/>
                  <w:szCs w:val="22"/>
                </w:rPr>
                <w:t>2.3</w:t>
              </w:r>
            </w:ins>
            <w:del w:id="668" w:author="ERCOT" w:date="2023-10-26T12:34:00Z">
              <w:r w:rsidRPr="00E95F39" w:rsidDel="006B31EA">
                <w:rPr>
                  <w:sz w:val="22"/>
                  <w:szCs w:val="22"/>
                </w:rPr>
                <w:delText>3.5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6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110E86E" w14:textId="6144E4F6" w:rsidR="00A1759E" w:rsidRPr="00E95F39" w:rsidRDefault="00A1759E" w:rsidP="00E95F39">
            <w:pPr>
              <w:widowControl/>
              <w:autoSpaceDE/>
              <w:autoSpaceDN/>
              <w:adjustRightInd/>
              <w:jc w:val="center"/>
              <w:rPr>
                <w:bCs/>
                <w:sz w:val="22"/>
                <w:szCs w:val="22"/>
              </w:rPr>
            </w:pPr>
            <w:ins w:id="670" w:author="ERCOT" w:date="2023-10-26T12:34:00Z">
              <w:r w:rsidRPr="00E95F39">
                <w:rPr>
                  <w:sz w:val="22"/>
                  <w:szCs w:val="22"/>
                </w:rPr>
                <w:t>1.5</w:t>
              </w:r>
            </w:ins>
            <w:del w:id="671" w:author="ERCOT" w:date="2023-10-26T12:34:00Z">
              <w:r w:rsidRPr="00E95F39" w:rsidDel="006B31EA">
                <w:rPr>
                  <w:sz w:val="22"/>
                  <w:szCs w:val="22"/>
                </w:rPr>
                <w:delText>2.1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72"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10B1B495" w14:textId="37C9FE9F" w:rsidR="00A1759E" w:rsidRPr="00E95F39" w:rsidRDefault="00A1759E" w:rsidP="00E95F39">
            <w:pPr>
              <w:widowControl/>
              <w:autoSpaceDE/>
              <w:autoSpaceDN/>
              <w:adjustRightInd/>
              <w:jc w:val="center"/>
              <w:rPr>
                <w:bCs/>
                <w:sz w:val="22"/>
                <w:szCs w:val="22"/>
              </w:rPr>
            </w:pPr>
            <w:ins w:id="673" w:author="ERCOT" w:date="2023-10-26T12:34:00Z">
              <w:r w:rsidRPr="00E95F39">
                <w:rPr>
                  <w:sz w:val="22"/>
                  <w:szCs w:val="22"/>
                </w:rPr>
                <w:t>1.8</w:t>
              </w:r>
            </w:ins>
            <w:del w:id="674" w:author="ERCOT" w:date="2023-10-26T12:34:00Z">
              <w:r w:rsidRPr="00E95F39" w:rsidDel="006B31EA">
                <w:rPr>
                  <w:sz w:val="22"/>
                  <w:szCs w:val="22"/>
                </w:rPr>
                <w:delText>2.8</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7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0C696BD5" w14:textId="5751E2FD" w:rsidR="00A1759E" w:rsidRPr="00E95F39" w:rsidRDefault="00A1759E" w:rsidP="00E95F39">
            <w:pPr>
              <w:widowControl/>
              <w:autoSpaceDE/>
              <w:autoSpaceDN/>
              <w:adjustRightInd/>
              <w:jc w:val="center"/>
              <w:rPr>
                <w:bCs/>
                <w:sz w:val="22"/>
                <w:szCs w:val="22"/>
              </w:rPr>
            </w:pPr>
            <w:ins w:id="676" w:author="ERCOT" w:date="2023-10-26T12:34:00Z">
              <w:r w:rsidRPr="00E95F39">
                <w:rPr>
                  <w:sz w:val="22"/>
                  <w:szCs w:val="22"/>
                </w:rPr>
                <w:t>1.1</w:t>
              </w:r>
            </w:ins>
            <w:del w:id="677"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7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35A8A98" w14:textId="29FB1A88" w:rsidR="00A1759E" w:rsidRPr="00E95F39" w:rsidRDefault="00A1759E" w:rsidP="00E95F39">
            <w:pPr>
              <w:widowControl/>
              <w:autoSpaceDE/>
              <w:autoSpaceDN/>
              <w:adjustRightInd/>
              <w:jc w:val="center"/>
              <w:rPr>
                <w:bCs/>
                <w:sz w:val="22"/>
                <w:szCs w:val="22"/>
              </w:rPr>
            </w:pPr>
            <w:ins w:id="679" w:author="ERCOT" w:date="2023-10-26T12:34:00Z">
              <w:r w:rsidRPr="00E95F39">
                <w:rPr>
                  <w:sz w:val="22"/>
                  <w:szCs w:val="22"/>
                </w:rPr>
                <w:t>0.4</w:t>
              </w:r>
            </w:ins>
            <w:del w:id="680"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8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383B640" w14:textId="207B3BA2" w:rsidR="00A1759E" w:rsidRPr="00E95F39" w:rsidRDefault="00A1759E" w:rsidP="00E95F39">
            <w:pPr>
              <w:widowControl/>
              <w:autoSpaceDE/>
              <w:autoSpaceDN/>
              <w:adjustRightInd/>
              <w:jc w:val="center"/>
              <w:rPr>
                <w:bCs/>
                <w:sz w:val="22"/>
                <w:szCs w:val="22"/>
              </w:rPr>
            </w:pPr>
            <w:ins w:id="682" w:author="ERCOT" w:date="2023-10-26T12:34:00Z">
              <w:r w:rsidRPr="00E95F39">
                <w:rPr>
                  <w:sz w:val="22"/>
                  <w:szCs w:val="22"/>
                </w:rPr>
                <w:t>0.8</w:t>
              </w:r>
            </w:ins>
            <w:del w:id="683"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8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EF35E3C" w14:textId="7892238B" w:rsidR="00A1759E" w:rsidRPr="00E95F39" w:rsidRDefault="00A1759E" w:rsidP="00E95F39">
            <w:pPr>
              <w:widowControl/>
              <w:autoSpaceDE/>
              <w:autoSpaceDN/>
              <w:adjustRightInd/>
              <w:jc w:val="center"/>
              <w:rPr>
                <w:bCs/>
                <w:sz w:val="22"/>
                <w:szCs w:val="22"/>
              </w:rPr>
            </w:pPr>
            <w:ins w:id="685" w:author="ERCOT" w:date="2023-10-26T12:34:00Z">
              <w:r w:rsidRPr="00E95F39">
                <w:rPr>
                  <w:sz w:val="22"/>
                  <w:szCs w:val="22"/>
                </w:rPr>
                <w:t>-0.9</w:t>
              </w:r>
            </w:ins>
            <w:del w:id="686"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8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9730B5A" w14:textId="2408CB9C" w:rsidR="00A1759E" w:rsidRPr="00E95F39" w:rsidRDefault="00A1759E" w:rsidP="00E95F39">
            <w:pPr>
              <w:widowControl/>
              <w:autoSpaceDE/>
              <w:autoSpaceDN/>
              <w:adjustRightInd/>
              <w:jc w:val="center"/>
              <w:rPr>
                <w:bCs/>
                <w:sz w:val="22"/>
                <w:szCs w:val="22"/>
              </w:rPr>
            </w:pPr>
            <w:ins w:id="688" w:author="ERCOT" w:date="2023-10-26T12:34:00Z">
              <w:r w:rsidRPr="00E95F39">
                <w:rPr>
                  <w:sz w:val="22"/>
                  <w:szCs w:val="22"/>
                </w:rPr>
                <w:t>-0.2</w:t>
              </w:r>
            </w:ins>
            <w:del w:id="689" w:author="ERCOT" w:date="2023-10-26T12:34:00Z">
              <w:r w:rsidRPr="00E95F39" w:rsidDel="006B31EA">
                <w:rPr>
                  <w:sz w:val="22"/>
                  <w:szCs w:val="22"/>
                </w:rPr>
                <w:delText>0.4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9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D87305F" w14:textId="1164B98A" w:rsidR="00A1759E" w:rsidRPr="00E95F39" w:rsidRDefault="00A1759E" w:rsidP="00E95F39">
            <w:pPr>
              <w:widowControl/>
              <w:autoSpaceDE/>
              <w:autoSpaceDN/>
              <w:adjustRightInd/>
              <w:jc w:val="center"/>
              <w:rPr>
                <w:bCs/>
                <w:sz w:val="22"/>
                <w:szCs w:val="22"/>
              </w:rPr>
            </w:pPr>
            <w:ins w:id="691" w:author="ERCOT" w:date="2023-10-26T12:34:00Z">
              <w:r w:rsidRPr="00E95F39">
                <w:rPr>
                  <w:sz w:val="22"/>
                  <w:szCs w:val="22"/>
                </w:rPr>
                <w:t>-0.5</w:t>
              </w:r>
            </w:ins>
            <w:del w:id="692" w:author="ERCOT" w:date="2023-10-26T12:34:00Z">
              <w:r w:rsidRPr="00E95F39" w:rsidDel="006B31EA">
                <w:rPr>
                  <w:sz w:val="22"/>
                  <w:szCs w:val="22"/>
                </w:rPr>
                <w:delText>0.0</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693"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6577A96" w14:textId="75D92167" w:rsidR="00A1759E" w:rsidRPr="00E95F39" w:rsidRDefault="00A1759E" w:rsidP="00E95F39">
            <w:pPr>
              <w:widowControl/>
              <w:autoSpaceDE/>
              <w:autoSpaceDN/>
              <w:adjustRightInd/>
              <w:jc w:val="center"/>
              <w:rPr>
                <w:bCs/>
                <w:sz w:val="22"/>
                <w:szCs w:val="22"/>
              </w:rPr>
            </w:pPr>
            <w:ins w:id="694" w:author="ERCOT" w:date="2023-10-26T12:34:00Z">
              <w:r w:rsidRPr="00E95F39">
                <w:rPr>
                  <w:sz w:val="22"/>
                  <w:szCs w:val="22"/>
                </w:rPr>
                <w:t>0.3</w:t>
              </w:r>
            </w:ins>
            <w:del w:id="695"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9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506B0AC" w14:textId="20BC823B" w:rsidR="00A1759E" w:rsidRPr="00E95F39" w:rsidRDefault="00A1759E" w:rsidP="00E95F39">
            <w:pPr>
              <w:widowControl/>
              <w:autoSpaceDE/>
              <w:autoSpaceDN/>
              <w:adjustRightInd/>
              <w:jc w:val="center"/>
              <w:rPr>
                <w:bCs/>
                <w:sz w:val="22"/>
                <w:szCs w:val="22"/>
              </w:rPr>
            </w:pPr>
            <w:ins w:id="697" w:author="ERCOT" w:date="2023-10-26T12:34:00Z">
              <w:r w:rsidRPr="00E95F39">
                <w:rPr>
                  <w:sz w:val="22"/>
                  <w:szCs w:val="22"/>
                </w:rPr>
                <w:t>0.1</w:t>
              </w:r>
            </w:ins>
            <w:del w:id="698"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69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CB48AB5" w14:textId="0796D57A" w:rsidR="00A1759E" w:rsidRPr="00E95F39" w:rsidRDefault="00A1759E" w:rsidP="00E95F39">
            <w:pPr>
              <w:widowControl/>
              <w:autoSpaceDE/>
              <w:autoSpaceDN/>
              <w:adjustRightInd/>
              <w:jc w:val="center"/>
              <w:rPr>
                <w:bCs/>
                <w:sz w:val="22"/>
                <w:szCs w:val="22"/>
              </w:rPr>
            </w:pPr>
            <w:ins w:id="700" w:author="ERCOT" w:date="2023-10-26T12:34:00Z">
              <w:r w:rsidRPr="00E95F39">
                <w:rPr>
                  <w:sz w:val="22"/>
                  <w:szCs w:val="22"/>
                </w:rPr>
                <w:t>-0.8</w:t>
              </w:r>
            </w:ins>
            <w:del w:id="701"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0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539FB87" w14:textId="4B038848" w:rsidR="00A1759E" w:rsidRPr="00E95F39" w:rsidRDefault="00A1759E" w:rsidP="00E95F39">
            <w:pPr>
              <w:widowControl/>
              <w:autoSpaceDE/>
              <w:autoSpaceDN/>
              <w:adjustRightInd/>
              <w:jc w:val="center"/>
              <w:rPr>
                <w:bCs/>
                <w:sz w:val="22"/>
                <w:szCs w:val="22"/>
              </w:rPr>
            </w:pPr>
            <w:ins w:id="703" w:author="ERCOT" w:date="2023-10-26T12:34:00Z">
              <w:r w:rsidRPr="00E95F39">
                <w:rPr>
                  <w:sz w:val="22"/>
                  <w:szCs w:val="22"/>
                </w:rPr>
                <w:t>-0.4</w:t>
              </w:r>
            </w:ins>
            <w:del w:id="704"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0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C731F3E" w14:textId="6CC49758" w:rsidR="00A1759E" w:rsidRPr="00E95F39" w:rsidRDefault="00A1759E" w:rsidP="00E95F39">
            <w:pPr>
              <w:widowControl/>
              <w:autoSpaceDE/>
              <w:autoSpaceDN/>
              <w:adjustRightInd/>
              <w:jc w:val="center"/>
              <w:rPr>
                <w:bCs/>
                <w:sz w:val="22"/>
                <w:szCs w:val="22"/>
              </w:rPr>
            </w:pPr>
            <w:ins w:id="706" w:author="ERCOT" w:date="2023-10-26T12:34:00Z">
              <w:r w:rsidRPr="00E95F39">
                <w:rPr>
                  <w:sz w:val="22"/>
                  <w:szCs w:val="22"/>
                </w:rPr>
                <w:t>0.0</w:t>
              </w:r>
            </w:ins>
            <w:del w:id="707"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708"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7826604" w14:textId="0592D684" w:rsidR="00A1759E" w:rsidRPr="00E95F39" w:rsidRDefault="00A1759E" w:rsidP="00E95F39">
            <w:pPr>
              <w:widowControl/>
              <w:autoSpaceDE/>
              <w:autoSpaceDN/>
              <w:adjustRightInd/>
              <w:jc w:val="center"/>
              <w:rPr>
                <w:bCs/>
                <w:sz w:val="22"/>
                <w:szCs w:val="22"/>
              </w:rPr>
            </w:pPr>
            <w:ins w:id="709" w:author="ERCOT" w:date="2023-10-26T12:34:00Z">
              <w:r w:rsidRPr="00E95F39">
                <w:rPr>
                  <w:sz w:val="22"/>
                  <w:szCs w:val="22"/>
                </w:rPr>
                <w:t>0.0</w:t>
              </w:r>
            </w:ins>
            <w:del w:id="710" w:author="ERCOT" w:date="2023-10-26T12:34:00Z">
              <w:r w:rsidRPr="00E95F39" w:rsidDel="006B31EA">
                <w:rPr>
                  <w:sz w:val="22"/>
                  <w:szCs w:val="22"/>
                </w:rPr>
                <w:delText>0.0</w:delText>
              </w:r>
            </w:del>
          </w:p>
        </w:tc>
      </w:tr>
      <w:tr w:rsidR="00A1759E" w:rsidRPr="00CC576E" w14:paraId="227F5045"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711"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712"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713"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4FF6EBDC" w14:textId="77777777" w:rsidR="00A1759E" w:rsidRPr="0012615F" w:rsidRDefault="00A1759E" w:rsidP="00A1759E">
            <w:pPr>
              <w:widowControl/>
              <w:autoSpaceDE/>
              <w:autoSpaceDN/>
              <w:adjustRightInd/>
              <w:jc w:val="center"/>
              <w:rPr>
                <w:b/>
                <w:bCs/>
                <w:sz w:val="22"/>
                <w:szCs w:val="22"/>
              </w:rPr>
            </w:pPr>
            <w:r w:rsidRPr="0012615F">
              <w:rPr>
                <w:b/>
                <w:bCs/>
                <w:sz w:val="22"/>
                <w:szCs w:val="22"/>
              </w:rPr>
              <w:t>Oct.</w:t>
            </w:r>
          </w:p>
        </w:tc>
        <w:tc>
          <w:tcPr>
            <w:tcW w:w="190" w:type="pct"/>
            <w:tcBorders>
              <w:top w:val="single" w:sz="4" w:space="0" w:color="auto"/>
              <w:left w:val="single" w:sz="4" w:space="0" w:color="000000"/>
              <w:bottom w:val="single" w:sz="4" w:space="0" w:color="auto"/>
              <w:right w:val="single" w:sz="4" w:space="0" w:color="000000"/>
            </w:tcBorders>
            <w:vAlign w:val="center"/>
            <w:tcPrChange w:id="71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EC344C4" w14:textId="3B965592" w:rsidR="00A1759E" w:rsidRPr="00E95F39" w:rsidRDefault="00A1759E" w:rsidP="00E95F39">
            <w:pPr>
              <w:widowControl/>
              <w:autoSpaceDE/>
              <w:autoSpaceDN/>
              <w:adjustRightInd/>
              <w:jc w:val="center"/>
              <w:rPr>
                <w:bCs/>
                <w:sz w:val="22"/>
                <w:szCs w:val="22"/>
              </w:rPr>
            </w:pPr>
            <w:ins w:id="715" w:author="ERCOT" w:date="2023-10-26T12:34:00Z">
              <w:r w:rsidRPr="00E95F39">
                <w:rPr>
                  <w:sz w:val="22"/>
                  <w:szCs w:val="22"/>
                </w:rPr>
                <w:t>-0.3</w:t>
              </w:r>
            </w:ins>
            <w:del w:id="716"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1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431F7FC" w14:textId="5000CF19" w:rsidR="00A1759E" w:rsidRPr="00E95F39" w:rsidRDefault="00A1759E" w:rsidP="00E95F39">
            <w:pPr>
              <w:widowControl/>
              <w:autoSpaceDE/>
              <w:autoSpaceDN/>
              <w:adjustRightInd/>
              <w:jc w:val="center"/>
              <w:rPr>
                <w:bCs/>
                <w:sz w:val="22"/>
                <w:szCs w:val="22"/>
              </w:rPr>
            </w:pPr>
            <w:ins w:id="718" w:author="ERCOT" w:date="2023-10-26T12:34:00Z">
              <w:r w:rsidRPr="00E95F39">
                <w:rPr>
                  <w:sz w:val="22"/>
                  <w:szCs w:val="22"/>
                </w:rPr>
                <w:t>0.4</w:t>
              </w:r>
            </w:ins>
            <w:del w:id="719" w:author="ERCOT" w:date="2023-10-26T12:34:00Z">
              <w:r w:rsidRPr="00E95F39" w:rsidDel="006B31EA">
                <w:rPr>
                  <w:sz w:val="22"/>
                  <w:szCs w:val="22"/>
                </w:rPr>
                <w:delText>0.6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2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C033DC8" w14:textId="42B29D98" w:rsidR="00A1759E" w:rsidRPr="00E95F39" w:rsidRDefault="00A1759E" w:rsidP="00E95F39">
            <w:pPr>
              <w:widowControl/>
              <w:autoSpaceDE/>
              <w:autoSpaceDN/>
              <w:adjustRightInd/>
              <w:jc w:val="center"/>
              <w:rPr>
                <w:bCs/>
                <w:sz w:val="22"/>
                <w:szCs w:val="22"/>
              </w:rPr>
            </w:pPr>
            <w:ins w:id="721" w:author="ERCOT" w:date="2023-10-26T12:34:00Z">
              <w:r w:rsidRPr="00E95F39">
                <w:rPr>
                  <w:sz w:val="22"/>
                  <w:szCs w:val="22"/>
                </w:rPr>
                <w:t>1.6</w:t>
              </w:r>
            </w:ins>
            <w:del w:id="722"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3662D8D" w14:textId="202F5192" w:rsidR="00A1759E" w:rsidRPr="00E95F39" w:rsidRDefault="00A1759E" w:rsidP="00E95F39">
            <w:pPr>
              <w:widowControl/>
              <w:autoSpaceDE/>
              <w:autoSpaceDN/>
              <w:adjustRightInd/>
              <w:jc w:val="center"/>
              <w:rPr>
                <w:bCs/>
                <w:sz w:val="22"/>
                <w:szCs w:val="22"/>
              </w:rPr>
            </w:pPr>
            <w:ins w:id="724" w:author="ERCOT" w:date="2023-10-26T12:34:00Z">
              <w:r w:rsidRPr="00E95F39">
                <w:rPr>
                  <w:sz w:val="22"/>
                  <w:szCs w:val="22"/>
                </w:rPr>
                <w:t>1.3</w:t>
              </w:r>
            </w:ins>
            <w:del w:id="725"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1EE327F" w14:textId="3FA10854" w:rsidR="00A1759E" w:rsidRPr="00E95F39" w:rsidRDefault="00A1759E" w:rsidP="00E95F39">
            <w:pPr>
              <w:widowControl/>
              <w:autoSpaceDE/>
              <w:autoSpaceDN/>
              <w:adjustRightInd/>
              <w:jc w:val="center"/>
              <w:rPr>
                <w:bCs/>
                <w:sz w:val="22"/>
                <w:szCs w:val="22"/>
              </w:rPr>
            </w:pPr>
            <w:ins w:id="727" w:author="ERCOT" w:date="2023-10-26T12:34:00Z">
              <w:r w:rsidRPr="00E95F39">
                <w:rPr>
                  <w:sz w:val="22"/>
                  <w:szCs w:val="22"/>
                </w:rPr>
                <w:t>1.5</w:t>
              </w:r>
            </w:ins>
            <w:del w:id="728"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2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13F56C" w14:textId="079D8BC6" w:rsidR="00A1759E" w:rsidRPr="00E95F39" w:rsidRDefault="00A1759E" w:rsidP="00E95F39">
            <w:pPr>
              <w:widowControl/>
              <w:autoSpaceDE/>
              <w:autoSpaceDN/>
              <w:adjustRightInd/>
              <w:jc w:val="center"/>
              <w:rPr>
                <w:bCs/>
                <w:sz w:val="22"/>
                <w:szCs w:val="22"/>
              </w:rPr>
            </w:pPr>
            <w:ins w:id="730" w:author="ERCOT" w:date="2023-10-26T12:34:00Z">
              <w:r w:rsidRPr="00E95F39">
                <w:rPr>
                  <w:sz w:val="22"/>
                  <w:szCs w:val="22"/>
                </w:rPr>
                <w:t>1.1</w:t>
              </w:r>
            </w:ins>
            <w:del w:id="731"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3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ABB0E6A" w14:textId="4198DCB7" w:rsidR="00A1759E" w:rsidRPr="00E95F39" w:rsidRDefault="00A1759E" w:rsidP="00E95F39">
            <w:pPr>
              <w:widowControl/>
              <w:autoSpaceDE/>
              <w:autoSpaceDN/>
              <w:adjustRightInd/>
              <w:jc w:val="center"/>
              <w:rPr>
                <w:bCs/>
                <w:sz w:val="22"/>
                <w:szCs w:val="22"/>
              </w:rPr>
            </w:pPr>
            <w:ins w:id="733" w:author="ERCOT" w:date="2023-10-26T12:34:00Z">
              <w:r w:rsidRPr="00E95F39">
                <w:rPr>
                  <w:sz w:val="22"/>
                  <w:szCs w:val="22"/>
                </w:rPr>
                <w:t>1.3</w:t>
              </w:r>
            </w:ins>
            <w:del w:id="734" w:author="ERCOT" w:date="2023-10-26T12:34:00Z">
              <w:r w:rsidRPr="00E95F39" w:rsidDel="006B31EA">
                <w:rPr>
                  <w:sz w:val="22"/>
                  <w:szCs w:val="22"/>
                </w:rPr>
                <w:delText>2.4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3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5250512" w14:textId="70A0DBB4" w:rsidR="00A1759E" w:rsidRPr="00E95F39" w:rsidRDefault="00A1759E" w:rsidP="00E95F39">
            <w:pPr>
              <w:widowControl/>
              <w:autoSpaceDE/>
              <w:autoSpaceDN/>
              <w:adjustRightInd/>
              <w:jc w:val="center"/>
              <w:rPr>
                <w:bCs/>
                <w:sz w:val="22"/>
                <w:szCs w:val="22"/>
              </w:rPr>
            </w:pPr>
            <w:ins w:id="736" w:author="ERCOT" w:date="2023-10-26T12:34:00Z">
              <w:r w:rsidRPr="00E95F39">
                <w:rPr>
                  <w:sz w:val="22"/>
                  <w:szCs w:val="22"/>
                </w:rPr>
                <w:t>1.6</w:t>
              </w:r>
            </w:ins>
            <w:del w:id="737" w:author="ERCOT" w:date="2023-10-26T12:34:00Z">
              <w:r w:rsidRPr="00E95F39" w:rsidDel="006B31EA">
                <w:rPr>
                  <w:sz w:val="22"/>
                  <w:szCs w:val="22"/>
                </w:rPr>
                <w:delText>2.3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38"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28407A74" w14:textId="79866466" w:rsidR="00A1759E" w:rsidRPr="00E95F39" w:rsidRDefault="00A1759E" w:rsidP="00E95F39">
            <w:pPr>
              <w:widowControl/>
              <w:autoSpaceDE/>
              <w:autoSpaceDN/>
              <w:adjustRightInd/>
              <w:jc w:val="center"/>
              <w:rPr>
                <w:bCs/>
                <w:sz w:val="22"/>
                <w:szCs w:val="22"/>
              </w:rPr>
            </w:pPr>
            <w:ins w:id="739" w:author="ERCOT" w:date="2023-10-26T12:34:00Z">
              <w:r w:rsidRPr="00E95F39">
                <w:rPr>
                  <w:sz w:val="22"/>
                  <w:szCs w:val="22"/>
                </w:rPr>
                <w:t>4.9</w:t>
              </w:r>
            </w:ins>
            <w:del w:id="740" w:author="ERCOT" w:date="2023-10-26T12:34:00Z">
              <w:r w:rsidRPr="00E95F39" w:rsidDel="006B31EA">
                <w:rPr>
                  <w:sz w:val="22"/>
                  <w:szCs w:val="22"/>
                </w:rPr>
                <w:delText>5.4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4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CA671CE" w14:textId="634438E6" w:rsidR="00A1759E" w:rsidRPr="00E95F39" w:rsidRDefault="00A1759E" w:rsidP="00E95F39">
            <w:pPr>
              <w:widowControl/>
              <w:autoSpaceDE/>
              <w:autoSpaceDN/>
              <w:adjustRightInd/>
              <w:jc w:val="center"/>
              <w:rPr>
                <w:bCs/>
                <w:sz w:val="22"/>
                <w:szCs w:val="22"/>
              </w:rPr>
            </w:pPr>
            <w:ins w:id="742" w:author="ERCOT" w:date="2023-10-26T12:34:00Z">
              <w:r w:rsidRPr="00E95F39">
                <w:rPr>
                  <w:sz w:val="22"/>
                  <w:szCs w:val="22"/>
                </w:rPr>
                <w:t>5.0</w:t>
              </w:r>
            </w:ins>
            <w:del w:id="743" w:author="ERCOT" w:date="2023-10-26T12:34:00Z">
              <w:r w:rsidRPr="00E95F39" w:rsidDel="006B31EA">
                <w:rPr>
                  <w:sz w:val="22"/>
                  <w:szCs w:val="22"/>
                </w:rPr>
                <w:delText>4.3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4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868D87C" w14:textId="1BCC44BB" w:rsidR="00A1759E" w:rsidRPr="00E95F39" w:rsidRDefault="00A1759E" w:rsidP="00E95F39">
            <w:pPr>
              <w:widowControl/>
              <w:autoSpaceDE/>
              <w:autoSpaceDN/>
              <w:adjustRightInd/>
              <w:jc w:val="center"/>
              <w:rPr>
                <w:bCs/>
                <w:sz w:val="22"/>
                <w:szCs w:val="22"/>
              </w:rPr>
            </w:pPr>
            <w:ins w:id="745" w:author="ERCOT" w:date="2023-10-26T12:34:00Z">
              <w:r w:rsidRPr="00E95F39">
                <w:rPr>
                  <w:sz w:val="22"/>
                  <w:szCs w:val="22"/>
                </w:rPr>
                <w:t>0.2</w:t>
              </w:r>
            </w:ins>
            <w:del w:id="746" w:author="ERCOT" w:date="2023-10-26T12:34:00Z">
              <w:r w:rsidRPr="00E95F39" w:rsidDel="006B31EA">
                <w:rPr>
                  <w:sz w:val="22"/>
                  <w:szCs w:val="22"/>
                </w:rPr>
                <w:delText>1.6</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47"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5945CF0F" w14:textId="637CF519" w:rsidR="00A1759E" w:rsidRPr="00E95F39" w:rsidRDefault="00A1759E" w:rsidP="00E95F39">
            <w:pPr>
              <w:widowControl/>
              <w:autoSpaceDE/>
              <w:autoSpaceDN/>
              <w:adjustRightInd/>
              <w:jc w:val="center"/>
              <w:rPr>
                <w:bCs/>
                <w:sz w:val="22"/>
                <w:szCs w:val="22"/>
              </w:rPr>
            </w:pPr>
            <w:ins w:id="748" w:author="ERCOT" w:date="2023-10-26T12:34:00Z">
              <w:r w:rsidRPr="00E95F39">
                <w:rPr>
                  <w:sz w:val="22"/>
                  <w:szCs w:val="22"/>
                </w:rPr>
                <w:t>0.9</w:t>
              </w:r>
            </w:ins>
            <w:del w:id="749" w:author="ERCOT" w:date="2023-10-26T12:34:00Z">
              <w:r w:rsidRPr="00E95F39" w:rsidDel="006B31EA">
                <w:rPr>
                  <w:sz w:val="22"/>
                  <w:szCs w:val="22"/>
                </w:rPr>
                <w:delText>1.9</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5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6254D43" w14:textId="1154526F" w:rsidR="00A1759E" w:rsidRPr="00E95F39" w:rsidRDefault="00A1759E" w:rsidP="00E95F39">
            <w:pPr>
              <w:widowControl/>
              <w:autoSpaceDE/>
              <w:autoSpaceDN/>
              <w:adjustRightInd/>
              <w:jc w:val="center"/>
              <w:rPr>
                <w:bCs/>
                <w:sz w:val="22"/>
                <w:szCs w:val="22"/>
              </w:rPr>
            </w:pPr>
            <w:ins w:id="751" w:author="ERCOT" w:date="2023-10-26T12:34:00Z">
              <w:r w:rsidRPr="00E95F39">
                <w:rPr>
                  <w:sz w:val="22"/>
                  <w:szCs w:val="22"/>
                </w:rPr>
                <w:t>0.7</w:t>
              </w:r>
            </w:ins>
            <w:del w:id="752"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53"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011E2E0" w14:textId="59832965" w:rsidR="00A1759E" w:rsidRPr="00E95F39" w:rsidRDefault="00A1759E" w:rsidP="00E95F39">
            <w:pPr>
              <w:widowControl/>
              <w:autoSpaceDE/>
              <w:autoSpaceDN/>
              <w:adjustRightInd/>
              <w:jc w:val="center"/>
              <w:rPr>
                <w:bCs/>
                <w:sz w:val="22"/>
                <w:szCs w:val="22"/>
              </w:rPr>
            </w:pPr>
            <w:ins w:id="754" w:author="ERCOT" w:date="2023-10-26T12:34:00Z">
              <w:r w:rsidRPr="00E95F39">
                <w:rPr>
                  <w:sz w:val="22"/>
                  <w:szCs w:val="22"/>
                </w:rPr>
                <w:t>0.8</w:t>
              </w:r>
            </w:ins>
            <w:del w:id="755"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5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939758F" w14:textId="4F3BF85B" w:rsidR="00A1759E" w:rsidRPr="00E95F39" w:rsidRDefault="00A1759E" w:rsidP="00E95F39">
            <w:pPr>
              <w:widowControl/>
              <w:autoSpaceDE/>
              <w:autoSpaceDN/>
              <w:adjustRightInd/>
              <w:jc w:val="center"/>
              <w:rPr>
                <w:bCs/>
                <w:sz w:val="22"/>
                <w:szCs w:val="22"/>
              </w:rPr>
            </w:pPr>
            <w:ins w:id="757" w:author="ERCOT" w:date="2023-10-26T12:34:00Z">
              <w:r w:rsidRPr="00E95F39">
                <w:rPr>
                  <w:sz w:val="22"/>
                  <w:szCs w:val="22"/>
                </w:rPr>
                <w:t>0.1</w:t>
              </w:r>
            </w:ins>
            <w:del w:id="758" w:author="ERCOT" w:date="2023-10-26T12:34:00Z">
              <w:r w:rsidRPr="00E95F39" w:rsidDel="006B31EA">
                <w:rPr>
                  <w:sz w:val="22"/>
                  <w:szCs w:val="22"/>
                </w:rPr>
                <w:delText>0.2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5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C5F9BAE" w14:textId="659AD647" w:rsidR="00A1759E" w:rsidRPr="00E95F39" w:rsidRDefault="00A1759E" w:rsidP="00E95F39">
            <w:pPr>
              <w:widowControl/>
              <w:autoSpaceDE/>
              <w:autoSpaceDN/>
              <w:adjustRightInd/>
              <w:jc w:val="center"/>
              <w:rPr>
                <w:bCs/>
                <w:sz w:val="22"/>
                <w:szCs w:val="22"/>
              </w:rPr>
            </w:pPr>
            <w:ins w:id="760" w:author="ERCOT" w:date="2023-10-26T12:34:00Z">
              <w:r w:rsidRPr="00E95F39">
                <w:rPr>
                  <w:sz w:val="22"/>
                  <w:szCs w:val="22"/>
                </w:rPr>
                <w:t>-0.3</w:t>
              </w:r>
            </w:ins>
            <w:del w:id="761"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6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AE44CE8" w14:textId="32B6E5E6" w:rsidR="00A1759E" w:rsidRPr="00E95F39" w:rsidRDefault="00A1759E" w:rsidP="00E95F39">
            <w:pPr>
              <w:widowControl/>
              <w:autoSpaceDE/>
              <w:autoSpaceDN/>
              <w:adjustRightInd/>
              <w:jc w:val="center"/>
              <w:rPr>
                <w:bCs/>
                <w:sz w:val="22"/>
                <w:szCs w:val="22"/>
              </w:rPr>
            </w:pPr>
            <w:ins w:id="763" w:author="ERCOT" w:date="2023-10-26T12:34:00Z">
              <w:r w:rsidRPr="00E95F39">
                <w:rPr>
                  <w:sz w:val="22"/>
                  <w:szCs w:val="22"/>
                </w:rPr>
                <w:t>0.4</w:t>
              </w:r>
            </w:ins>
            <w:del w:id="764" w:author="ERCOT" w:date="2023-10-26T12:34:00Z">
              <w:r w:rsidRPr="00E95F39" w:rsidDel="006B31EA">
                <w:rPr>
                  <w:sz w:val="22"/>
                  <w:szCs w:val="22"/>
                </w:rPr>
                <w:delText>0.7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6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2367534C" w14:textId="355378DF" w:rsidR="00A1759E" w:rsidRPr="00E95F39" w:rsidRDefault="00A1759E" w:rsidP="00E95F39">
            <w:pPr>
              <w:widowControl/>
              <w:autoSpaceDE/>
              <w:autoSpaceDN/>
              <w:adjustRightInd/>
              <w:jc w:val="center"/>
              <w:rPr>
                <w:bCs/>
                <w:sz w:val="22"/>
                <w:szCs w:val="22"/>
              </w:rPr>
            </w:pPr>
            <w:ins w:id="766" w:author="ERCOT" w:date="2023-10-26T12:34:00Z">
              <w:r w:rsidRPr="00E95F39">
                <w:rPr>
                  <w:sz w:val="22"/>
                  <w:szCs w:val="22"/>
                </w:rPr>
                <w:t>0.9</w:t>
              </w:r>
            </w:ins>
            <w:del w:id="767" w:author="ERCOT" w:date="2023-10-26T12:34:00Z">
              <w:r w:rsidRPr="00E95F39" w:rsidDel="006B31EA">
                <w:rPr>
                  <w:sz w:val="22"/>
                  <w:szCs w:val="22"/>
                </w:rPr>
                <w:delText>0.7</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68"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4DF35D8E" w14:textId="5D2480A9" w:rsidR="00A1759E" w:rsidRPr="00E95F39" w:rsidRDefault="00A1759E" w:rsidP="00E95F39">
            <w:pPr>
              <w:widowControl/>
              <w:autoSpaceDE/>
              <w:autoSpaceDN/>
              <w:adjustRightInd/>
              <w:jc w:val="center"/>
              <w:rPr>
                <w:bCs/>
                <w:sz w:val="22"/>
                <w:szCs w:val="22"/>
              </w:rPr>
            </w:pPr>
            <w:ins w:id="769" w:author="ERCOT" w:date="2023-10-26T12:34:00Z">
              <w:r w:rsidRPr="00E95F39">
                <w:rPr>
                  <w:sz w:val="22"/>
                  <w:szCs w:val="22"/>
                </w:rPr>
                <w:t>0.7</w:t>
              </w:r>
            </w:ins>
            <w:del w:id="770"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7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C58ED5A" w14:textId="3B20368D" w:rsidR="00A1759E" w:rsidRPr="00E95F39" w:rsidRDefault="00A1759E" w:rsidP="00E95F39">
            <w:pPr>
              <w:widowControl/>
              <w:autoSpaceDE/>
              <w:autoSpaceDN/>
              <w:adjustRightInd/>
              <w:jc w:val="center"/>
              <w:rPr>
                <w:bCs/>
                <w:sz w:val="22"/>
                <w:szCs w:val="22"/>
              </w:rPr>
            </w:pPr>
            <w:ins w:id="772" w:author="ERCOT" w:date="2023-10-26T12:34:00Z">
              <w:r w:rsidRPr="00E95F39">
                <w:rPr>
                  <w:sz w:val="22"/>
                  <w:szCs w:val="22"/>
                </w:rPr>
                <w:t>-1.0</w:t>
              </w:r>
            </w:ins>
            <w:del w:id="773"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7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A96443A" w14:textId="7D146C09" w:rsidR="00A1759E" w:rsidRPr="00E95F39" w:rsidRDefault="00A1759E" w:rsidP="00E95F39">
            <w:pPr>
              <w:widowControl/>
              <w:autoSpaceDE/>
              <w:autoSpaceDN/>
              <w:adjustRightInd/>
              <w:jc w:val="center"/>
              <w:rPr>
                <w:bCs/>
                <w:sz w:val="22"/>
                <w:szCs w:val="22"/>
              </w:rPr>
            </w:pPr>
            <w:ins w:id="775" w:author="ERCOT" w:date="2023-10-26T12:34:00Z">
              <w:r w:rsidRPr="00E95F39">
                <w:rPr>
                  <w:sz w:val="22"/>
                  <w:szCs w:val="22"/>
                </w:rPr>
                <w:t>-0.6</w:t>
              </w:r>
            </w:ins>
            <w:del w:id="776"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7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1C43732" w14:textId="6E754783" w:rsidR="00A1759E" w:rsidRPr="00E95F39" w:rsidRDefault="00A1759E" w:rsidP="00E95F39">
            <w:pPr>
              <w:widowControl/>
              <w:autoSpaceDE/>
              <w:autoSpaceDN/>
              <w:adjustRightInd/>
              <w:jc w:val="center"/>
              <w:rPr>
                <w:bCs/>
                <w:sz w:val="22"/>
                <w:szCs w:val="22"/>
              </w:rPr>
            </w:pPr>
            <w:ins w:id="778" w:author="ERCOT" w:date="2023-10-26T12:34:00Z">
              <w:r w:rsidRPr="00E95F39">
                <w:rPr>
                  <w:sz w:val="22"/>
                  <w:szCs w:val="22"/>
                </w:rPr>
                <w:t>-0.2</w:t>
              </w:r>
            </w:ins>
            <w:del w:id="779"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8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F862FA3" w14:textId="11E50D8A" w:rsidR="00A1759E" w:rsidRPr="00E95F39" w:rsidRDefault="00A1759E" w:rsidP="00E95F39">
            <w:pPr>
              <w:widowControl/>
              <w:autoSpaceDE/>
              <w:autoSpaceDN/>
              <w:adjustRightInd/>
              <w:jc w:val="center"/>
              <w:rPr>
                <w:bCs/>
                <w:sz w:val="22"/>
                <w:szCs w:val="22"/>
              </w:rPr>
            </w:pPr>
            <w:ins w:id="781" w:author="ERCOT" w:date="2023-10-26T12:34:00Z">
              <w:r w:rsidRPr="00E95F39">
                <w:rPr>
                  <w:sz w:val="22"/>
                  <w:szCs w:val="22"/>
                </w:rPr>
                <w:t>-0.1</w:t>
              </w:r>
            </w:ins>
            <w:del w:id="782"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783"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39DE5C14" w14:textId="46B5B1DA" w:rsidR="00A1759E" w:rsidRPr="00E95F39" w:rsidRDefault="00A1759E" w:rsidP="00E95F39">
            <w:pPr>
              <w:widowControl/>
              <w:autoSpaceDE/>
              <w:autoSpaceDN/>
              <w:adjustRightInd/>
              <w:jc w:val="center"/>
              <w:rPr>
                <w:bCs/>
                <w:sz w:val="22"/>
                <w:szCs w:val="22"/>
              </w:rPr>
            </w:pPr>
            <w:ins w:id="784" w:author="ERCOT" w:date="2023-10-26T12:34:00Z">
              <w:r w:rsidRPr="00E95F39">
                <w:rPr>
                  <w:sz w:val="22"/>
                  <w:szCs w:val="22"/>
                </w:rPr>
                <w:t>0.4</w:t>
              </w:r>
            </w:ins>
            <w:del w:id="785" w:author="ERCOT" w:date="2023-10-26T12:34:00Z">
              <w:r w:rsidRPr="00E95F39" w:rsidDel="006B31EA">
                <w:rPr>
                  <w:sz w:val="22"/>
                  <w:szCs w:val="22"/>
                </w:rPr>
                <w:delText>0.2</w:delText>
              </w:r>
            </w:del>
          </w:p>
        </w:tc>
      </w:tr>
      <w:tr w:rsidR="00A1759E" w:rsidRPr="00CC576E" w14:paraId="347345A8"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786"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787" w:author="ERCOT" w:date="2023-10-26T12:34:00Z">
            <w:trPr>
              <w:gridBefore w:val="1"/>
              <w:trHeight w:val="555"/>
              <w:tblCellSpacing w:w="0" w:type="dxa"/>
            </w:trPr>
          </w:trPrChange>
        </w:trPr>
        <w:tc>
          <w:tcPr>
            <w:tcW w:w="260" w:type="pct"/>
            <w:tcBorders>
              <w:top w:val="single" w:sz="4" w:space="0" w:color="auto"/>
              <w:left w:val="single" w:sz="8" w:space="0" w:color="000000"/>
              <w:bottom w:val="single" w:sz="4" w:space="0" w:color="auto"/>
              <w:right w:val="single" w:sz="8" w:space="0" w:color="000000"/>
            </w:tcBorders>
            <w:vAlign w:val="center"/>
            <w:tcPrChange w:id="788" w:author="ERCOT" w:date="2023-10-26T12:34:00Z">
              <w:tcPr>
                <w:tcW w:w="260" w:type="pct"/>
                <w:gridSpan w:val="2"/>
                <w:tcBorders>
                  <w:top w:val="single" w:sz="4" w:space="0" w:color="auto"/>
                  <w:left w:val="single" w:sz="8" w:space="0" w:color="000000"/>
                  <w:bottom w:val="single" w:sz="4" w:space="0" w:color="auto"/>
                  <w:right w:val="single" w:sz="8" w:space="0" w:color="000000"/>
                </w:tcBorders>
                <w:vAlign w:val="center"/>
              </w:tcPr>
            </w:tcPrChange>
          </w:tcPr>
          <w:p w14:paraId="09373B37" w14:textId="77777777" w:rsidR="00A1759E" w:rsidRPr="0012615F" w:rsidRDefault="00A1759E" w:rsidP="00A1759E">
            <w:pPr>
              <w:widowControl/>
              <w:autoSpaceDE/>
              <w:autoSpaceDN/>
              <w:adjustRightInd/>
              <w:jc w:val="center"/>
              <w:rPr>
                <w:b/>
                <w:bCs/>
                <w:sz w:val="22"/>
                <w:szCs w:val="22"/>
              </w:rPr>
            </w:pPr>
            <w:r w:rsidRPr="0012615F">
              <w:rPr>
                <w:b/>
                <w:bCs/>
                <w:sz w:val="22"/>
                <w:szCs w:val="22"/>
              </w:rPr>
              <w:t>Nov.</w:t>
            </w:r>
          </w:p>
        </w:tc>
        <w:tc>
          <w:tcPr>
            <w:tcW w:w="190" w:type="pct"/>
            <w:tcBorders>
              <w:top w:val="single" w:sz="4" w:space="0" w:color="auto"/>
              <w:left w:val="single" w:sz="4" w:space="0" w:color="000000"/>
              <w:bottom w:val="single" w:sz="4" w:space="0" w:color="auto"/>
              <w:right w:val="single" w:sz="4" w:space="0" w:color="000000"/>
            </w:tcBorders>
            <w:vAlign w:val="center"/>
            <w:tcPrChange w:id="78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26E75FC9" w14:textId="71856DA4" w:rsidR="00A1759E" w:rsidRPr="00E95F39" w:rsidRDefault="00A1759E" w:rsidP="00E95F39">
            <w:pPr>
              <w:widowControl/>
              <w:autoSpaceDE/>
              <w:autoSpaceDN/>
              <w:adjustRightInd/>
              <w:jc w:val="center"/>
              <w:rPr>
                <w:bCs/>
                <w:sz w:val="22"/>
                <w:szCs w:val="22"/>
              </w:rPr>
            </w:pPr>
            <w:ins w:id="790" w:author="ERCOT" w:date="2023-10-26T12:34:00Z">
              <w:r w:rsidRPr="00E95F39">
                <w:rPr>
                  <w:sz w:val="22"/>
                  <w:szCs w:val="22"/>
                </w:rPr>
                <w:t>0.5</w:t>
              </w:r>
            </w:ins>
            <w:del w:id="791" w:author="ERCOT" w:date="2023-10-26T12:34:00Z">
              <w:r w:rsidRPr="00E95F39" w:rsidDel="006B31EA">
                <w:rPr>
                  <w:sz w:val="22"/>
                  <w:szCs w:val="22"/>
                </w:rPr>
                <w:delText>0.3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9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5525B58" w14:textId="7F078732" w:rsidR="00A1759E" w:rsidRPr="00E95F39" w:rsidRDefault="00A1759E" w:rsidP="00E95F39">
            <w:pPr>
              <w:widowControl/>
              <w:autoSpaceDE/>
              <w:autoSpaceDN/>
              <w:adjustRightInd/>
              <w:jc w:val="center"/>
              <w:rPr>
                <w:bCs/>
                <w:sz w:val="22"/>
                <w:szCs w:val="22"/>
              </w:rPr>
            </w:pPr>
            <w:ins w:id="793" w:author="ERCOT" w:date="2023-10-26T12:34:00Z">
              <w:r w:rsidRPr="00E95F39">
                <w:rPr>
                  <w:sz w:val="22"/>
                  <w:szCs w:val="22"/>
                </w:rPr>
                <w:t>1.2</w:t>
              </w:r>
            </w:ins>
            <w:del w:id="794"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79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1386F0B9" w14:textId="7E1FEC22" w:rsidR="00A1759E" w:rsidRPr="00E95F39" w:rsidRDefault="00A1759E" w:rsidP="00E95F39">
            <w:pPr>
              <w:widowControl/>
              <w:autoSpaceDE/>
              <w:autoSpaceDN/>
              <w:adjustRightInd/>
              <w:jc w:val="center"/>
              <w:rPr>
                <w:bCs/>
                <w:sz w:val="22"/>
                <w:szCs w:val="22"/>
              </w:rPr>
            </w:pPr>
            <w:ins w:id="796" w:author="ERCOT" w:date="2023-10-26T12:34:00Z">
              <w:r w:rsidRPr="00E95F39">
                <w:rPr>
                  <w:sz w:val="22"/>
                  <w:szCs w:val="22"/>
                </w:rPr>
                <w:t>1.5</w:t>
              </w:r>
            </w:ins>
            <w:del w:id="797"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79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CDB410" w14:textId="4DF2AD80" w:rsidR="00A1759E" w:rsidRPr="00E95F39" w:rsidRDefault="00A1759E" w:rsidP="00E95F39">
            <w:pPr>
              <w:widowControl/>
              <w:autoSpaceDE/>
              <w:autoSpaceDN/>
              <w:adjustRightInd/>
              <w:jc w:val="center"/>
              <w:rPr>
                <w:bCs/>
                <w:sz w:val="22"/>
                <w:szCs w:val="22"/>
              </w:rPr>
            </w:pPr>
            <w:ins w:id="799" w:author="ERCOT" w:date="2023-10-26T12:34:00Z">
              <w:r w:rsidRPr="00E95F39">
                <w:rPr>
                  <w:sz w:val="22"/>
                  <w:szCs w:val="22"/>
                </w:rPr>
                <w:t>1.0</w:t>
              </w:r>
            </w:ins>
            <w:del w:id="800"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0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0818EE7" w14:textId="27FBAF19" w:rsidR="00A1759E" w:rsidRPr="00E95F39" w:rsidRDefault="00A1759E" w:rsidP="00E95F39">
            <w:pPr>
              <w:widowControl/>
              <w:autoSpaceDE/>
              <w:autoSpaceDN/>
              <w:adjustRightInd/>
              <w:jc w:val="center"/>
              <w:rPr>
                <w:bCs/>
                <w:sz w:val="22"/>
                <w:szCs w:val="22"/>
              </w:rPr>
            </w:pPr>
            <w:ins w:id="802" w:author="ERCOT" w:date="2023-10-26T12:34:00Z">
              <w:r w:rsidRPr="00E95F39">
                <w:rPr>
                  <w:sz w:val="22"/>
                  <w:szCs w:val="22"/>
                </w:rPr>
                <w:t>0.9</w:t>
              </w:r>
            </w:ins>
            <w:del w:id="803"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0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553D32B" w14:textId="28EDB891" w:rsidR="00A1759E" w:rsidRPr="00E95F39" w:rsidRDefault="00A1759E" w:rsidP="00E95F39">
            <w:pPr>
              <w:widowControl/>
              <w:autoSpaceDE/>
              <w:autoSpaceDN/>
              <w:adjustRightInd/>
              <w:jc w:val="center"/>
              <w:rPr>
                <w:bCs/>
                <w:sz w:val="22"/>
                <w:szCs w:val="22"/>
              </w:rPr>
            </w:pPr>
            <w:ins w:id="805" w:author="ERCOT" w:date="2023-10-26T12:34:00Z">
              <w:r w:rsidRPr="00E95F39">
                <w:rPr>
                  <w:sz w:val="22"/>
                  <w:szCs w:val="22"/>
                </w:rPr>
                <w:t>0.5</w:t>
              </w:r>
            </w:ins>
            <w:del w:id="806" w:author="ERCOT" w:date="2023-10-26T12:34:00Z">
              <w:r w:rsidRPr="00E95F39" w:rsidDel="006B31EA">
                <w:rPr>
                  <w:sz w:val="22"/>
                  <w:szCs w:val="22"/>
                </w:rPr>
                <w:delText>1.8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0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7BD8C247" w14:textId="0431551D" w:rsidR="00A1759E" w:rsidRPr="00E95F39" w:rsidRDefault="00A1759E" w:rsidP="00E95F39">
            <w:pPr>
              <w:widowControl/>
              <w:autoSpaceDE/>
              <w:autoSpaceDN/>
              <w:adjustRightInd/>
              <w:jc w:val="center"/>
              <w:rPr>
                <w:bCs/>
                <w:sz w:val="22"/>
                <w:szCs w:val="22"/>
              </w:rPr>
            </w:pPr>
            <w:ins w:id="808" w:author="ERCOT" w:date="2023-10-26T12:34:00Z">
              <w:r w:rsidRPr="00E95F39">
                <w:rPr>
                  <w:sz w:val="22"/>
                  <w:szCs w:val="22"/>
                </w:rPr>
                <w:t>2.8</w:t>
              </w:r>
            </w:ins>
            <w:del w:id="809" w:author="ERCOT" w:date="2023-10-26T12:34:00Z">
              <w:r w:rsidRPr="00E95F39" w:rsidDel="006B31EA">
                <w:rPr>
                  <w:sz w:val="22"/>
                  <w:szCs w:val="22"/>
                </w:rPr>
                <w:delText>2.3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0"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45A22931" w14:textId="16F9BAFE" w:rsidR="00A1759E" w:rsidRPr="00E95F39" w:rsidRDefault="00A1759E" w:rsidP="00E95F39">
            <w:pPr>
              <w:widowControl/>
              <w:autoSpaceDE/>
              <w:autoSpaceDN/>
              <w:adjustRightInd/>
              <w:jc w:val="center"/>
              <w:rPr>
                <w:bCs/>
                <w:sz w:val="22"/>
                <w:szCs w:val="22"/>
              </w:rPr>
            </w:pPr>
            <w:ins w:id="811" w:author="ERCOT" w:date="2023-10-26T12:34:00Z">
              <w:r w:rsidRPr="00E95F39">
                <w:rPr>
                  <w:sz w:val="22"/>
                  <w:szCs w:val="22"/>
                </w:rPr>
                <w:t>3.1</w:t>
              </w:r>
            </w:ins>
            <w:del w:id="812" w:author="ERCOT" w:date="2023-10-26T12:34:00Z">
              <w:r w:rsidRPr="00E95F39" w:rsidDel="006B31EA">
                <w:rPr>
                  <w:sz w:val="22"/>
                  <w:szCs w:val="22"/>
                </w:rPr>
                <w:delText>2.9</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3" w:author="ERCOT" w:date="2023-10-26T12:34:00Z">
              <w:tcPr>
                <w:tcW w:w="190" w:type="pct"/>
                <w:tcBorders>
                  <w:top w:val="single" w:sz="4" w:space="0" w:color="auto"/>
                  <w:left w:val="single" w:sz="4" w:space="0" w:color="000000"/>
                  <w:bottom w:val="single" w:sz="4" w:space="0" w:color="auto"/>
                  <w:right w:val="single" w:sz="4" w:space="0" w:color="000000"/>
                </w:tcBorders>
                <w:vAlign w:val="center"/>
              </w:tcPr>
            </w:tcPrChange>
          </w:tcPr>
          <w:p w14:paraId="79132014" w14:textId="357866D6" w:rsidR="00A1759E" w:rsidRPr="00E95F39" w:rsidRDefault="00A1759E" w:rsidP="00E95F39">
            <w:pPr>
              <w:widowControl/>
              <w:autoSpaceDE/>
              <w:autoSpaceDN/>
              <w:adjustRightInd/>
              <w:jc w:val="center"/>
              <w:rPr>
                <w:bCs/>
                <w:sz w:val="22"/>
                <w:szCs w:val="22"/>
              </w:rPr>
            </w:pPr>
            <w:ins w:id="814" w:author="ERCOT" w:date="2023-10-26T12:34:00Z">
              <w:r w:rsidRPr="00E95F39">
                <w:rPr>
                  <w:sz w:val="22"/>
                  <w:szCs w:val="22"/>
                </w:rPr>
                <w:t>3.2</w:t>
              </w:r>
            </w:ins>
            <w:del w:id="815" w:author="ERCOT" w:date="2023-10-26T12:34:00Z">
              <w:r w:rsidRPr="00E95F39" w:rsidDel="006B31EA">
                <w:rPr>
                  <w:sz w:val="22"/>
                  <w:szCs w:val="22"/>
                </w:rPr>
                <w:delText>5.5</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DC292F4" w14:textId="1A9A83EE" w:rsidR="00A1759E" w:rsidRPr="00E95F39" w:rsidRDefault="00A1759E" w:rsidP="00E95F39">
            <w:pPr>
              <w:widowControl/>
              <w:autoSpaceDE/>
              <w:autoSpaceDN/>
              <w:adjustRightInd/>
              <w:jc w:val="center"/>
              <w:rPr>
                <w:bCs/>
                <w:sz w:val="22"/>
                <w:szCs w:val="22"/>
              </w:rPr>
            </w:pPr>
            <w:ins w:id="817" w:author="ERCOT" w:date="2023-10-26T12:34:00Z">
              <w:r w:rsidRPr="00E95F39">
                <w:rPr>
                  <w:sz w:val="22"/>
                  <w:szCs w:val="22"/>
                </w:rPr>
                <w:t>1.3</w:t>
              </w:r>
            </w:ins>
            <w:del w:id="818" w:author="ERCOT" w:date="2023-10-26T12:34:00Z">
              <w:r w:rsidRPr="00E95F39" w:rsidDel="006B31EA">
                <w:rPr>
                  <w:sz w:val="22"/>
                  <w:szCs w:val="22"/>
                </w:rPr>
                <w:delText>4.2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1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5C8C85DD" w14:textId="5D72E307" w:rsidR="00A1759E" w:rsidRPr="00E95F39" w:rsidRDefault="00A1759E" w:rsidP="00E95F39">
            <w:pPr>
              <w:widowControl/>
              <w:autoSpaceDE/>
              <w:autoSpaceDN/>
              <w:adjustRightInd/>
              <w:jc w:val="center"/>
              <w:rPr>
                <w:bCs/>
                <w:sz w:val="22"/>
                <w:szCs w:val="22"/>
              </w:rPr>
            </w:pPr>
            <w:ins w:id="820" w:author="ERCOT" w:date="2023-10-26T12:34:00Z">
              <w:r w:rsidRPr="00E95F39">
                <w:rPr>
                  <w:sz w:val="22"/>
                  <w:szCs w:val="22"/>
                </w:rPr>
                <w:t>0.4</w:t>
              </w:r>
            </w:ins>
            <w:del w:id="821" w:author="ERCOT" w:date="2023-10-26T12:34:00Z">
              <w:r w:rsidRPr="00E95F39" w:rsidDel="006B31EA">
                <w:rPr>
                  <w:sz w:val="22"/>
                  <w:szCs w:val="22"/>
                </w:rPr>
                <w:delText>2.1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22" w:author="ERCOT" w:date="2023-10-26T12:34:00Z">
              <w:tcPr>
                <w:tcW w:w="226" w:type="pct"/>
                <w:gridSpan w:val="3"/>
                <w:tcBorders>
                  <w:top w:val="single" w:sz="4" w:space="0" w:color="auto"/>
                  <w:left w:val="single" w:sz="4" w:space="0" w:color="000000"/>
                  <w:bottom w:val="single" w:sz="4" w:space="0" w:color="auto"/>
                  <w:right w:val="single" w:sz="4" w:space="0" w:color="000000"/>
                </w:tcBorders>
                <w:vAlign w:val="center"/>
              </w:tcPr>
            </w:tcPrChange>
          </w:tcPr>
          <w:p w14:paraId="15F8466E" w14:textId="11D453B3" w:rsidR="00A1759E" w:rsidRPr="00E95F39" w:rsidRDefault="00A1759E" w:rsidP="00E95F39">
            <w:pPr>
              <w:widowControl/>
              <w:autoSpaceDE/>
              <w:autoSpaceDN/>
              <w:adjustRightInd/>
              <w:jc w:val="center"/>
              <w:rPr>
                <w:bCs/>
                <w:sz w:val="22"/>
                <w:szCs w:val="22"/>
              </w:rPr>
            </w:pPr>
            <w:ins w:id="823" w:author="ERCOT" w:date="2023-10-26T12:34:00Z">
              <w:r w:rsidRPr="00E95F39">
                <w:rPr>
                  <w:sz w:val="22"/>
                  <w:szCs w:val="22"/>
                </w:rPr>
                <w:t>0.1</w:t>
              </w:r>
            </w:ins>
            <w:del w:id="824" w:author="ERCOT" w:date="2023-10-26T12:34:00Z">
              <w:r w:rsidRPr="00E95F39" w:rsidDel="006B31EA">
                <w:rPr>
                  <w:sz w:val="22"/>
                  <w:szCs w:val="22"/>
                </w:rPr>
                <w:delText>2.5</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25"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70B2A6F3" w14:textId="0821D416" w:rsidR="00A1759E" w:rsidRPr="00E95F39" w:rsidRDefault="00A1759E" w:rsidP="00E95F39">
            <w:pPr>
              <w:widowControl/>
              <w:autoSpaceDE/>
              <w:autoSpaceDN/>
              <w:adjustRightInd/>
              <w:jc w:val="center"/>
              <w:rPr>
                <w:bCs/>
                <w:sz w:val="22"/>
                <w:szCs w:val="22"/>
              </w:rPr>
            </w:pPr>
            <w:ins w:id="826" w:author="ERCOT" w:date="2023-10-26T12:34:00Z">
              <w:r w:rsidRPr="00E95F39">
                <w:rPr>
                  <w:sz w:val="22"/>
                  <w:szCs w:val="22"/>
                </w:rPr>
                <w:t>0.4</w:t>
              </w:r>
            </w:ins>
            <w:del w:id="827"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28"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0BBB2F0" w14:textId="5740AB40" w:rsidR="00A1759E" w:rsidRPr="00E95F39" w:rsidRDefault="00A1759E" w:rsidP="00E95F39">
            <w:pPr>
              <w:widowControl/>
              <w:autoSpaceDE/>
              <w:autoSpaceDN/>
              <w:adjustRightInd/>
              <w:jc w:val="center"/>
              <w:rPr>
                <w:bCs/>
                <w:sz w:val="22"/>
                <w:szCs w:val="22"/>
              </w:rPr>
            </w:pPr>
            <w:ins w:id="829" w:author="ERCOT" w:date="2023-10-26T12:34:00Z">
              <w:r w:rsidRPr="00E95F39">
                <w:rPr>
                  <w:sz w:val="22"/>
                  <w:szCs w:val="22"/>
                </w:rPr>
                <w:t>0.5</w:t>
              </w:r>
            </w:ins>
            <w:del w:id="830"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31"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0BCC6201" w14:textId="1ACC21FF" w:rsidR="00A1759E" w:rsidRPr="00E95F39" w:rsidRDefault="00A1759E" w:rsidP="00E95F39">
            <w:pPr>
              <w:widowControl/>
              <w:autoSpaceDE/>
              <w:autoSpaceDN/>
              <w:adjustRightInd/>
              <w:jc w:val="center"/>
              <w:rPr>
                <w:bCs/>
                <w:sz w:val="22"/>
                <w:szCs w:val="22"/>
              </w:rPr>
            </w:pPr>
            <w:ins w:id="832" w:author="ERCOT" w:date="2023-10-26T12:34:00Z">
              <w:r w:rsidRPr="00E95F39">
                <w:rPr>
                  <w:sz w:val="22"/>
                  <w:szCs w:val="22"/>
                </w:rPr>
                <w:t>0.6</w:t>
              </w:r>
            </w:ins>
            <w:del w:id="833"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34"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AD87869" w14:textId="6C532E26" w:rsidR="00A1759E" w:rsidRPr="00E95F39" w:rsidRDefault="00A1759E" w:rsidP="00E95F39">
            <w:pPr>
              <w:widowControl/>
              <w:autoSpaceDE/>
              <w:autoSpaceDN/>
              <w:adjustRightInd/>
              <w:jc w:val="center"/>
              <w:rPr>
                <w:bCs/>
                <w:sz w:val="22"/>
                <w:szCs w:val="22"/>
              </w:rPr>
            </w:pPr>
            <w:ins w:id="835" w:author="ERCOT" w:date="2023-10-26T12:34:00Z">
              <w:r w:rsidRPr="00E95F39">
                <w:rPr>
                  <w:sz w:val="22"/>
                  <w:szCs w:val="22"/>
                </w:rPr>
                <w:t>1.2</w:t>
              </w:r>
            </w:ins>
            <w:del w:id="836" w:author="ERCOT" w:date="2023-10-26T12:34:00Z">
              <w:r w:rsidRPr="00E95F39" w:rsidDel="006B31EA">
                <w:rPr>
                  <w:sz w:val="22"/>
                  <w:szCs w:val="22"/>
                </w:rPr>
                <w:delText>1.0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37"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D9028E4" w14:textId="7CEE0479" w:rsidR="00A1759E" w:rsidRPr="00E95F39" w:rsidRDefault="00A1759E" w:rsidP="00E95F39">
            <w:pPr>
              <w:widowControl/>
              <w:autoSpaceDE/>
              <w:autoSpaceDN/>
              <w:adjustRightInd/>
              <w:jc w:val="center"/>
              <w:rPr>
                <w:bCs/>
                <w:sz w:val="22"/>
                <w:szCs w:val="22"/>
              </w:rPr>
            </w:pPr>
            <w:ins w:id="838" w:author="ERCOT" w:date="2023-10-26T12:34:00Z">
              <w:r w:rsidRPr="00E95F39">
                <w:rPr>
                  <w:sz w:val="22"/>
                  <w:szCs w:val="22"/>
                </w:rPr>
                <w:t>1.6</w:t>
              </w:r>
            </w:ins>
            <w:del w:id="839" w:author="ERCOT" w:date="2023-10-26T12:34:00Z">
              <w:r w:rsidRPr="00E95F39" w:rsidDel="006B31EA">
                <w:rPr>
                  <w:sz w:val="22"/>
                  <w:szCs w:val="22"/>
                </w:rPr>
                <w:delText>1.4</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40"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3E7D7703" w14:textId="60CA8EA3" w:rsidR="00A1759E" w:rsidRPr="00E95F39" w:rsidRDefault="00A1759E" w:rsidP="00E95F39">
            <w:pPr>
              <w:widowControl/>
              <w:autoSpaceDE/>
              <w:autoSpaceDN/>
              <w:adjustRightInd/>
              <w:jc w:val="center"/>
              <w:rPr>
                <w:bCs/>
                <w:sz w:val="22"/>
                <w:szCs w:val="22"/>
              </w:rPr>
            </w:pPr>
            <w:ins w:id="841" w:author="ERCOT" w:date="2023-10-26T12:34:00Z">
              <w:r w:rsidRPr="00E95F39">
                <w:rPr>
                  <w:sz w:val="22"/>
                  <w:szCs w:val="22"/>
                </w:rPr>
                <w:t>0.7</w:t>
              </w:r>
            </w:ins>
            <w:del w:id="842" w:author="ERCOT" w:date="2023-10-26T12:34:00Z">
              <w:r w:rsidRPr="00E95F39" w:rsidDel="006B31EA">
                <w:rPr>
                  <w:sz w:val="22"/>
                  <w:szCs w:val="22"/>
                </w:rPr>
                <w:delText>0.1</w:delText>
              </w:r>
            </w:del>
          </w:p>
        </w:tc>
        <w:tc>
          <w:tcPr>
            <w:tcW w:w="226" w:type="pct"/>
            <w:tcBorders>
              <w:top w:val="single" w:sz="4" w:space="0" w:color="auto"/>
              <w:left w:val="single" w:sz="4" w:space="0" w:color="000000"/>
              <w:bottom w:val="single" w:sz="4" w:space="0" w:color="auto"/>
              <w:right w:val="single" w:sz="4" w:space="0" w:color="000000"/>
            </w:tcBorders>
            <w:vAlign w:val="center"/>
            <w:tcPrChange w:id="843" w:author="ERCOT" w:date="2023-10-26T12:34:00Z">
              <w:tcPr>
                <w:tcW w:w="226" w:type="pct"/>
                <w:gridSpan w:val="2"/>
                <w:tcBorders>
                  <w:top w:val="single" w:sz="4" w:space="0" w:color="auto"/>
                  <w:left w:val="single" w:sz="4" w:space="0" w:color="000000"/>
                  <w:bottom w:val="single" w:sz="4" w:space="0" w:color="auto"/>
                  <w:right w:val="single" w:sz="4" w:space="0" w:color="000000"/>
                </w:tcBorders>
                <w:vAlign w:val="center"/>
              </w:tcPr>
            </w:tcPrChange>
          </w:tcPr>
          <w:p w14:paraId="6E4B932A" w14:textId="7DC0BFB5" w:rsidR="00A1759E" w:rsidRPr="00E95F39" w:rsidRDefault="00A1759E" w:rsidP="00E95F39">
            <w:pPr>
              <w:widowControl/>
              <w:autoSpaceDE/>
              <w:autoSpaceDN/>
              <w:adjustRightInd/>
              <w:jc w:val="center"/>
              <w:rPr>
                <w:bCs/>
                <w:sz w:val="22"/>
                <w:szCs w:val="22"/>
              </w:rPr>
            </w:pPr>
            <w:ins w:id="844" w:author="ERCOT" w:date="2023-10-26T12:34:00Z">
              <w:r w:rsidRPr="00E95F39">
                <w:rPr>
                  <w:sz w:val="22"/>
                  <w:szCs w:val="22"/>
                </w:rPr>
                <w:t>0.4</w:t>
              </w:r>
            </w:ins>
            <w:del w:id="845"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46"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459B3BB" w14:textId="79A90C4D" w:rsidR="00A1759E" w:rsidRPr="00E95F39" w:rsidRDefault="00A1759E" w:rsidP="00E95F39">
            <w:pPr>
              <w:widowControl/>
              <w:autoSpaceDE/>
              <w:autoSpaceDN/>
              <w:adjustRightInd/>
              <w:jc w:val="center"/>
              <w:rPr>
                <w:bCs/>
                <w:sz w:val="22"/>
                <w:szCs w:val="22"/>
              </w:rPr>
            </w:pPr>
            <w:ins w:id="847" w:author="ERCOT" w:date="2023-10-26T12:34:00Z">
              <w:r w:rsidRPr="00E95F39">
                <w:rPr>
                  <w:sz w:val="22"/>
                  <w:szCs w:val="22"/>
                </w:rPr>
                <w:t>-0.2</w:t>
              </w:r>
            </w:ins>
            <w:del w:id="848"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49"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60510857" w14:textId="5BA3659D" w:rsidR="00A1759E" w:rsidRPr="00E95F39" w:rsidRDefault="00A1759E" w:rsidP="00E95F39">
            <w:pPr>
              <w:widowControl/>
              <w:autoSpaceDE/>
              <w:autoSpaceDN/>
              <w:adjustRightInd/>
              <w:jc w:val="center"/>
              <w:rPr>
                <w:bCs/>
                <w:sz w:val="22"/>
                <w:szCs w:val="22"/>
              </w:rPr>
            </w:pPr>
            <w:ins w:id="850" w:author="ERCOT" w:date="2023-10-26T12:34:00Z">
              <w:r w:rsidRPr="00E95F39">
                <w:rPr>
                  <w:sz w:val="22"/>
                  <w:szCs w:val="22"/>
                </w:rPr>
                <w:t>0.4</w:t>
              </w:r>
            </w:ins>
            <w:del w:id="851" w:author="ERCOT" w:date="2023-10-26T12:34:00Z">
              <w:r w:rsidRPr="00E95F39" w:rsidDel="006B31EA">
                <w:rPr>
                  <w:sz w:val="22"/>
                  <w:szCs w:val="22"/>
                </w:rPr>
                <w:delText>-0.4</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52"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1FB9D1AA" w14:textId="4E2A286B" w:rsidR="00A1759E" w:rsidRPr="00E95F39" w:rsidRDefault="00A1759E" w:rsidP="00E95F39">
            <w:pPr>
              <w:widowControl/>
              <w:autoSpaceDE/>
              <w:autoSpaceDN/>
              <w:adjustRightInd/>
              <w:jc w:val="center"/>
              <w:rPr>
                <w:bCs/>
                <w:sz w:val="22"/>
                <w:szCs w:val="22"/>
              </w:rPr>
            </w:pPr>
            <w:ins w:id="853" w:author="ERCOT" w:date="2023-10-26T12:34:00Z">
              <w:r w:rsidRPr="00E95F39">
                <w:rPr>
                  <w:sz w:val="22"/>
                  <w:szCs w:val="22"/>
                </w:rPr>
                <w:t>0.1</w:t>
              </w:r>
            </w:ins>
            <w:del w:id="854"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4" w:space="0" w:color="000000"/>
            </w:tcBorders>
            <w:vAlign w:val="center"/>
            <w:tcPrChange w:id="855" w:author="ERCOT" w:date="2023-10-26T12:34:00Z">
              <w:tcPr>
                <w:tcW w:w="190" w:type="pct"/>
                <w:gridSpan w:val="2"/>
                <w:tcBorders>
                  <w:top w:val="single" w:sz="4" w:space="0" w:color="auto"/>
                  <w:left w:val="single" w:sz="4" w:space="0" w:color="000000"/>
                  <w:bottom w:val="single" w:sz="4" w:space="0" w:color="auto"/>
                  <w:right w:val="single" w:sz="4" w:space="0" w:color="000000"/>
                </w:tcBorders>
                <w:vAlign w:val="center"/>
              </w:tcPr>
            </w:tcPrChange>
          </w:tcPr>
          <w:p w14:paraId="36AD3B5A" w14:textId="12D110F1" w:rsidR="00A1759E" w:rsidRPr="00E95F39" w:rsidRDefault="00A1759E" w:rsidP="00E95F39">
            <w:pPr>
              <w:widowControl/>
              <w:autoSpaceDE/>
              <w:autoSpaceDN/>
              <w:adjustRightInd/>
              <w:jc w:val="center"/>
              <w:rPr>
                <w:bCs/>
                <w:sz w:val="22"/>
                <w:szCs w:val="22"/>
              </w:rPr>
            </w:pPr>
            <w:ins w:id="856" w:author="ERCOT" w:date="2023-10-26T12:34:00Z">
              <w:r w:rsidRPr="00E95F39">
                <w:rPr>
                  <w:sz w:val="22"/>
                  <w:szCs w:val="22"/>
                </w:rPr>
                <w:t>0.2</w:t>
              </w:r>
            </w:ins>
            <w:del w:id="857" w:author="ERCOT" w:date="2023-10-26T12:34:00Z">
              <w:r w:rsidRPr="00E95F39" w:rsidDel="006B31EA">
                <w:rPr>
                  <w:sz w:val="22"/>
                  <w:szCs w:val="22"/>
                </w:rPr>
                <w:delText>0.0</w:delText>
              </w:r>
            </w:del>
          </w:p>
        </w:tc>
        <w:tc>
          <w:tcPr>
            <w:tcW w:w="190" w:type="pct"/>
            <w:tcBorders>
              <w:top w:val="single" w:sz="4" w:space="0" w:color="auto"/>
              <w:left w:val="single" w:sz="4" w:space="0" w:color="000000"/>
              <w:bottom w:val="single" w:sz="4" w:space="0" w:color="auto"/>
              <w:right w:val="single" w:sz="8" w:space="0" w:color="000000"/>
            </w:tcBorders>
            <w:vAlign w:val="center"/>
            <w:tcPrChange w:id="858" w:author="ERCOT" w:date="2023-10-26T12:34:00Z">
              <w:tcPr>
                <w:tcW w:w="190" w:type="pct"/>
                <w:gridSpan w:val="2"/>
                <w:tcBorders>
                  <w:top w:val="single" w:sz="4" w:space="0" w:color="auto"/>
                  <w:left w:val="single" w:sz="4" w:space="0" w:color="000000"/>
                  <w:bottom w:val="single" w:sz="4" w:space="0" w:color="auto"/>
                  <w:right w:val="single" w:sz="8" w:space="0" w:color="000000"/>
                </w:tcBorders>
                <w:vAlign w:val="center"/>
              </w:tcPr>
            </w:tcPrChange>
          </w:tcPr>
          <w:p w14:paraId="2ECAC84F" w14:textId="4B046CDC" w:rsidR="00A1759E" w:rsidRPr="00E95F39" w:rsidRDefault="00A1759E" w:rsidP="00E95F39">
            <w:pPr>
              <w:widowControl/>
              <w:autoSpaceDE/>
              <w:autoSpaceDN/>
              <w:adjustRightInd/>
              <w:jc w:val="center"/>
              <w:rPr>
                <w:bCs/>
                <w:sz w:val="22"/>
                <w:szCs w:val="22"/>
              </w:rPr>
            </w:pPr>
            <w:ins w:id="859" w:author="ERCOT" w:date="2023-10-26T12:34:00Z">
              <w:r w:rsidRPr="00E95F39">
                <w:rPr>
                  <w:sz w:val="22"/>
                  <w:szCs w:val="22"/>
                </w:rPr>
                <w:t>0.3</w:t>
              </w:r>
            </w:ins>
            <w:del w:id="860" w:author="ERCOT" w:date="2023-10-26T12:34:00Z">
              <w:r w:rsidRPr="00E95F39" w:rsidDel="006B31EA">
                <w:rPr>
                  <w:sz w:val="22"/>
                  <w:szCs w:val="22"/>
                </w:rPr>
                <w:delText>-0.1</w:delText>
              </w:r>
            </w:del>
          </w:p>
        </w:tc>
      </w:tr>
      <w:tr w:rsidR="00A1759E" w:rsidRPr="00CC576E" w14:paraId="12253A02" w14:textId="77777777" w:rsidTr="00E95F39">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861" w:author="ERCOT" w:date="2023-10-26T12:34: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862" w:author="ERCOT" w:date="2023-10-26T12:34:00Z">
            <w:trPr>
              <w:gridBefore w:val="1"/>
              <w:trHeight w:val="555"/>
              <w:tblCellSpacing w:w="0" w:type="dxa"/>
            </w:trPr>
          </w:trPrChange>
        </w:trPr>
        <w:tc>
          <w:tcPr>
            <w:tcW w:w="260" w:type="pct"/>
            <w:tcBorders>
              <w:top w:val="single" w:sz="4" w:space="0" w:color="auto"/>
              <w:left w:val="single" w:sz="8" w:space="0" w:color="000000"/>
              <w:bottom w:val="single" w:sz="12" w:space="0" w:color="000000"/>
              <w:right w:val="single" w:sz="8" w:space="0" w:color="000000"/>
            </w:tcBorders>
            <w:vAlign w:val="center"/>
            <w:tcPrChange w:id="863" w:author="ERCOT" w:date="2023-10-26T12:34:00Z">
              <w:tcPr>
                <w:tcW w:w="260" w:type="pct"/>
                <w:gridSpan w:val="2"/>
                <w:tcBorders>
                  <w:top w:val="single" w:sz="4" w:space="0" w:color="auto"/>
                  <w:left w:val="single" w:sz="8" w:space="0" w:color="000000"/>
                  <w:bottom w:val="single" w:sz="12" w:space="0" w:color="000000"/>
                  <w:right w:val="single" w:sz="8" w:space="0" w:color="000000"/>
                </w:tcBorders>
                <w:vAlign w:val="center"/>
              </w:tcPr>
            </w:tcPrChange>
          </w:tcPr>
          <w:p w14:paraId="45441865" w14:textId="77777777" w:rsidR="00A1759E" w:rsidRPr="0012615F" w:rsidRDefault="00A1759E" w:rsidP="00A1759E">
            <w:pPr>
              <w:widowControl/>
              <w:autoSpaceDE/>
              <w:autoSpaceDN/>
              <w:adjustRightInd/>
              <w:jc w:val="center"/>
              <w:rPr>
                <w:b/>
                <w:bCs/>
                <w:sz w:val="22"/>
                <w:szCs w:val="22"/>
              </w:rPr>
            </w:pPr>
            <w:r w:rsidRPr="0012615F">
              <w:rPr>
                <w:b/>
                <w:bCs/>
                <w:sz w:val="22"/>
                <w:szCs w:val="22"/>
              </w:rPr>
              <w:t>Dec.</w:t>
            </w:r>
          </w:p>
        </w:tc>
        <w:tc>
          <w:tcPr>
            <w:tcW w:w="190" w:type="pct"/>
            <w:tcBorders>
              <w:top w:val="single" w:sz="4" w:space="0" w:color="auto"/>
              <w:left w:val="single" w:sz="4" w:space="0" w:color="000000"/>
              <w:bottom w:val="single" w:sz="12" w:space="0" w:color="000000"/>
              <w:right w:val="single" w:sz="4" w:space="0" w:color="000000"/>
            </w:tcBorders>
            <w:vAlign w:val="center"/>
            <w:tcPrChange w:id="864"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068B6C7" w14:textId="066B7F1E" w:rsidR="00A1759E" w:rsidRPr="00E95F39" w:rsidRDefault="00A1759E" w:rsidP="00E95F39">
            <w:pPr>
              <w:widowControl/>
              <w:autoSpaceDE/>
              <w:autoSpaceDN/>
              <w:adjustRightInd/>
              <w:jc w:val="center"/>
              <w:rPr>
                <w:bCs/>
                <w:sz w:val="22"/>
                <w:szCs w:val="22"/>
              </w:rPr>
            </w:pPr>
            <w:ins w:id="865" w:author="ERCOT" w:date="2023-10-26T12:34:00Z">
              <w:r w:rsidRPr="00E95F39">
                <w:rPr>
                  <w:sz w:val="22"/>
                  <w:szCs w:val="22"/>
                </w:rPr>
                <w:t>0.5</w:t>
              </w:r>
            </w:ins>
            <w:del w:id="866" w:author="ERCOT" w:date="2023-10-26T12:34:00Z">
              <w:r w:rsidRPr="00E95F39" w:rsidDel="006B31EA">
                <w:rPr>
                  <w:sz w:val="22"/>
                  <w:szCs w:val="22"/>
                </w:rPr>
                <w:delText>0.7</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67"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2C38D333" w14:textId="27DE7F4E" w:rsidR="00A1759E" w:rsidRPr="00E95F39" w:rsidRDefault="00A1759E" w:rsidP="00E95F39">
            <w:pPr>
              <w:widowControl/>
              <w:autoSpaceDE/>
              <w:autoSpaceDN/>
              <w:adjustRightInd/>
              <w:jc w:val="center"/>
              <w:rPr>
                <w:bCs/>
                <w:sz w:val="22"/>
                <w:szCs w:val="22"/>
              </w:rPr>
            </w:pPr>
            <w:ins w:id="868" w:author="ERCOT" w:date="2023-10-26T12:34:00Z">
              <w:r w:rsidRPr="00E95F39">
                <w:rPr>
                  <w:sz w:val="22"/>
                  <w:szCs w:val="22"/>
                </w:rPr>
                <w:t>0.0</w:t>
              </w:r>
            </w:ins>
            <w:del w:id="869" w:author="ERCOT" w:date="2023-10-26T12:34:00Z">
              <w:r w:rsidRPr="00E95F39" w:rsidDel="006B31EA">
                <w:rPr>
                  <w:sz w:val="22"/>
                  <w:szCs w:val="22"/>
                </w:rPr>
                <w:delText>0.5</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870"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1B0B1C61" w14:textId="671FC959" w:rsidR="00A1759E" w:rsidRPr="00E95F39" w:rsidRDefault="00A1759E" w:rsidP="00E95F39">
            <w:pPr>
              <w:widowControl/>
              <w:autoSpaceDE/>
              <w:autoSpaceDN/>
              <w:adjustRightInd/>
              <w:jc w:val="center"/>
              <w:rPr>
                <w:bCs/>
                <w:sz w:val="22"/>
                <w:szCs w:val="22"/>
              </w:rPr>
            </w:pPr>
            <w:ins w:id="871" w:author="ERCOT" w:date="2023-10-26T12:34:00Z">
              <w:r w:rsidRPr="00E95F39">
                <w:rPr>
                  <w:sz w:val="22"/>
                  <w:szCs w:val="22"/>
                </w:rPr>
                <w:t>1.5</w:t>
              </w:r>
            </w:ins>
            <w:del w:id="872" w:author="ERCOT" w:date="2023-10-26T12:34:00Z">
              <w:r w:rsidRPr="00E95F39" w:rsidDel="006B31EA">
                <w:rPr>
                  <w:sz w:val="22"/>
                  <w:szCs w:val="22"/>
                </w:rPr>
                <w:delText>1.1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73"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144C6858" w14:textId="41EA72CA" w:rsidR="00A1759E" w:rsidRPr="00E95F39" w:rsidRDefault="00A1759E" w:rsidP="00E95F39">
            <w:pPr>
              <w:widowControl/>
              <w:autoSpaceDE/>
              <w:autoSpaceDN/>
              <w:adjustRightInd/>
              <w:jc w:val="center"/>
              <w:rPr>
                <w:bCs/>
                <w:sz w:val="22"/>
                <w:szCs w:val="22"/>
              </w:rPr>
            </w:pPr>
            <w:ins w:id="874" w:author="ERCOT" w:date="2023-10-26T12:34:00Z">
              <w:r w:rsidRPr="00E95F39">
                <w:rPr>
                  <w:sz w:val="22"/>
                  <w:szCs w:val="22"/>
                </w:rPr>
                <w:t>1.5</w:t>
              </w:r>
            </w:ins>
            <w:del w:id="875" w:author="ERCOT" w:date="2023-10-26T12:34:00Z">
              <w:r w:rsidRPr="00E95F39" w:rsidDel="006B31EA">
                <w:rPr>
                  <w:sz w:val="22"/>
                  <w:szCs w:val="22"/>
                </w:rPr>
                <w:delText>2.2</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76"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524BA6CC" w14:textId="432FFD0E" w:rsidR="00A1759E" w:rsidRPr="00E95F39" w:rsidRDefault="00A1759E" w:rsidP="00E95F39">
            <w:pPr>
              <w:widowControl/>
              <w:autoSpaceDE/>
              <w:autoSpaceDN/>
              <w:adjustRightInd/>
              <w:jc w:val="center"/>
              <w:rPr>
                <w:bCs/>
                <w:sz w:val="22"/>
                <w:szCs w:val="22"/>
              </w:rPr>
            </w:pPr>
            <w:ins w:id="877" w:author="ERCOT" w:date="2023-10-26T12:34:00Z">
              <w:r w:rsidRPr="00E95F39">
                <w:rPr>
                  <w:sz w:val="22"/>
                  <w:szCs w:val="22"/>
                </w:rPr>
                <w:t>1.1</w:t>
              </w:r>
            </w:ins>
            <w:del w:id="878" w:author="ERCOT" w:date="2023-10-26T12:34:00Z">
              <w:r w:rsidRPr="00E95F39" w:rsidDel="006B31EA">
                <w:rPr>
                  <w:sz w:val="22"/>
                  <w:szCs w:val="22"/>
                </w:rPr>
                <w:delText>2.1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79"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B4ACE1B" w14:textId="18DE6653" w:rsidR="00A1759E" w:rsidRPr="00E95F39" w:rsidRDefault="00A1759E" w:rsidP="00E95F39">
            <w:pPr>
              <w:widowControl/>
              <w:autoSpaceDE/>
              <w:autoSpaceDN/>
              <w:adjustRightInd/>
              <w:jc w:val="center"/>
              <w:rPr>
                <w:bCs/>
                <w:sz w:val="22"/>
                <w:szCs w:val="22"/>
              </w:rPr>
            </w:pPr>
            <w:ins w:id="880" w:author="ERCOT" w:date="2023-10-26T12:34:00Z">
              <w:r w:rsidRPr="00E95F39">
                <w:rPr>
                  <w:sz w:val="22"/>
                  <w:szCs w:val="22"/>
                </w:rPr>
                <w:t>1.0</w:t>
              </w:r>
            </w:ins>
            <w:del w:id="881" w:author="ERCOT" w:date="2023-10-26T12:34:00Z">
              <w:r w:rsidRPr="00E95F39" w:rsidDel="006B31EA">
                <w:rPr>
                  <w:sz w:val="22"/>
                  <w:szCs w:val="22"/>
                </w:rPr>
                <w:delText>2.0</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82"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FD1AE29" w14:textId="01FCECCD" w:rsidR="00A1759E" w:rsidRPr="00E95F39" w:rsidRDefault="00A1759E" w:rsidP="00E95F39">
            <w:pPr>
              <w:widowControl/>
              <w:autoSpaceDE/>
              <w:autoSpaceDN/>
              <w:adjustRightInd/>
              <w:jc w:val="center"/>
              <w:rPr>
                <w:bCs/>
                <w:sz w:val="22"/>
                <w:szCs w:val="22"/>
              </w:rPr>
            </w:pPr>
            <w:ins w:id="883" w:author="ERCOT" w:date="2023-10-26T12:34:00Z">
              <w:r w:rsidRPr="00E95F39">
                <w:rPr>
                  <w:sz w:val="22"/>
                  <w:szCs w:val="22"/>
                </w:rPr>
                <w:t>0.8</w:t>
              </w:r>
            </w:ins>
            <w:del w:id="884" w:author="ERCOT" w:date="2023-10-26T12:34:00Z">
              <w:r w:rsidRPr="00E95F39" w:rsidDel="006B31EA">
                <w:rPr>
                  <w:sz w:val="22"/>
                  <w:szCs w:val="22"/>
                </w:rPr>
                <w:delText>1.9</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85"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A133841" w14:textId="4823788A" w:rsidR="00A1759E" w:rsidRPr="00E95F39" w:rsidRDefault="00A1759E" w:rsidP="00E95F39">
            <w:pPr>
              <w:widowControl/>
              <w:autoSpaceDE/>
              <w:autoSpaceDN/>
              <w:adjustRightInd/>
              <w:jc w:val="center"/>
              <w:rPr>
                <w:bCs/>
                <w:sz w:val="22"/>
                <w:szCs w:val="22"/>
              </w:rPr>
            </w:pPr>
            <w:ins w:id="886" w:author="ERCOT" w:date="2023-10-26T12:34:00Z">
              <w:r w:rsidRPr="00E95F39">
                <w:rPr>
                  <w:sz w:val="22"/>
                  <w:szCs w:val="22"/>
                </w:rPr>
                <w:t>1.2</w:t>
              </w:r>
            </w:ins>
            <w:del w:id="887" w:author="ERCOT" w:date="2023-10-26T12:34:00Z">
              <w:r w:rsidRPr="00E95F39" w:rsidDel="006B31EA">
                <w:rPr>
                  <w:sz w:val="22"/>
                  <w:szCs w:val="22"/>
                </w:rPr>
                <w:delText>2.6</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88" w:author="ERCOT" w:date="2023-10-26T12:34:00Z">
              <w:tcPr>
                <w:tcW w:w="190" w:type="pct"/>
                <w:tcBorders>
                  <w:top w:val="single" w:sz="4" w:space="0" w:color="auto"/>
                  <w:left w:val="single" w:sz="4" w:space="0" w:color="000000"/>
                  <w:bottom w:val="single" w:sz="12" w:space="0" w:color="000000"/>
                  <w:right w:val="single" w:sz="4" w:space="0" w:color="000000"/>
                </w:tcBorders>
                <w:vAlign w:val="center"/>
              </w:tcPr>
            </w:tcPrChange>
          </w:tcPr>
          <w:p w14:paraId="7E61FBE3" w14:textId="4CFDB811" w:rsidR="00A1759E" w:rsidRPr="00E95F39" w:rsidRDefault="00A1759E" w:rsidP="00E95F39">
            <w:pPr>
              <w:widowControl/>
              <w:autoSpaceDE/>
              <w:autoSpaceDN/>
              <w:adjustRightInd/>
              <w:jc w:val="center"/>
              <w:rPr>
                <w:bCs/>
                <w:sz w:val="22"/>
                <w:szCs w:val="22"/>
              </w:rPr>
            </w:pPr>
            <w:ins w:id="889" w:author="ERCOT" w:date="2023-10-26T12:34:00Z">
              <w:r w:rsidRPr="00E95F39">
                <w:rPr>
                  <w:sz w:val="22"/>
                  <w:szCs w:val="22"/>
                </w:rPr>
                <w:t>2.7</w:t>
              </w:r>
            </w:ins>
            <w:del w:id="890" w:author="ERCOT" w:date="2023-10-26T12:34:00Z">
              <w:r w:rsidRPr="00E95F39" w:rsidDel="006B31EA">
                <w:rPr>
                  <w:sz w:val="22"/>
                  <w:szCs w:val="22"/>
                </w:rPr>
                <w:delText>4.9</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91"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10093159" w14:textId="45A307F1" w:rsidR="00A1759E" w:rsidRPr="00E95F39" w:rsidRDefault="00A1759E" w:rsidP="00E95F39">
            <w:pPr>
              <w:widowControl/>
              <w:autoSpaceDE/>
              <w:autoSpaceDN/>
              <w:adjustRightInd/>
              <w:jc w:val="center"/>
              <w:rPr>
                <w:bCs/>
                <w:sz w:val="22"/>
                <w:szCs w:val="22"/>
              </w:rPr>
            </w:pPr>
            <w:ins w:id="892" w:author="ERCOT" w:date="2023-10-26T12:34:00Z">
              <w:r w:rsidRPr="00E95F39">
                <w:rPr>
                  <w:sz w:val="22"/>
                  <w:szCs w:val="22"/>
                </w:rPr>
                <w:t>2.2</w:t>
              </w:r>
            </w:ins>
            <w:del w:id="893" w:author="ERCOT" w:date="2023-10-26T12:34:00Z">
              <w:r w:rsidRPr="00E95F39" w:rsidDel="006B31EA">
                <w:rPr>
                  <w:sz w:val="22"/>
                  <w:szCs w:val="22"/>
                </w:rPr>
                <w:delText>5.1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894"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4BB6DCCD" w14:textId="04CED014" w:rsidR="00A1759E" w:rsidRPr="00E95F39" w:rsidRDefault="00A1759E" w:rsidP="00E95F39">
            <w:pPr>
              <w:widowControl/>
              <w:autoSpaceDE/>
              <w:autoSpaceDN/>
              <w:adjustRightInd/>
              <w:jc w:val="center"/>
              <w:rPr>
                <w:bCs/>
                <w:sz w:val="22"/>
                <w:szCs w:val="22"/>
              </w:rPr>
            </w:pPr>
            <w:ins w:id="895" w:author="ERCOT" w:date="2023-10-26T12:34:00Z">
              <w:r w:rsidRPr="00E95F39">
                <w:rPr>
                  <w:sz w:val="22"/>
                  <w:szCs w:val="22"/>
                </w:rPr>
                <w:t>0.5</w:t>
              </w:r>
            </w:ins>
            <w:del w:id="896" w:author="ERCOT" w:date="2023-10-26T12:34:00Z">
              <w:r w:rsidRPr="00E95F39" w:rsidDel="006B31EA">
                <w:rPr>
                  <w:sz w:val="22"/>
                  <w:szCs w:val="22"/>
                </w:rPr>
                <w:delText>1.0</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897" w:author="ERCOT" w:date="2023-10-26T12:34:00Z">
              <w:tcPr>
                <w:tcW w:w="226" w:type="pct"/>
                <w:gridSpan w:val="3"/>
                <w:tcBorders>
                  <w:top w:val="single" w:sz="4" w:space="0" w:color="auto"/>
                  <w:left w:val="single" w:sz="4" w:space="0" w:color="000000"/>
                  <w:bottom w:val="single" w:sz="12" w:space="0" w:color="000000"/>
                  <w:right w:val="single" w:sz="4" w:space="0" w:color="000000"/>
                </w:tcBorders>
                <w:vAlign w:val="center"/>
              </w:tcPr>
            </w:tcPrChange>
          </w:tcPr>
          <w:p w14:paraId="41418A86" w14:textId="6AE3DD10" w:rsidR="00A1759E" w:rsidRPr="00E95F39" w:rsidRDefault="00A1759E" w:rsidP="00E95F39">
            <w:pPr>
              <w:widowControl/>
              <w:autoSpaceDE/>
              <w:autoSpaceDN/>
              <w:adjustRightInd/>
              <w:jc w:val="center"/>
              <w:rPr>
                <w:bCs/>
                <w:sz w:val="22"/>
                <w:szCs w:val="22"/>
              </w:rPr>
            </w:pPr>
            <w:ins w:id="898" w:author="ERCOT" w:date="2023-10-26T12:34:00Z">
              <w:r w:rsidRPr="00E95F39">
                <w:rPr>
                  <w:sz w:val="22"/>
                  <w:szCs w:val="22"/>
                </w:rPr>
                <w:t>0.7</w:t>
              </w:r>
            </w:ins>
            <w:del w:id="899" w:author="ERCOT" w:date="2023-10-26T12:34:00Z">
              <w:r w:rsidRPr="00E95F39" w:rsidDel="006B31EA">
                <w:rPr>
                  <w:sz w:val="22"/>
                  <w:szCs w:val="22"/>
                </w:rPr>
                <w:delText>1.3</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900"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0A6C1FA8" w14:textId="40D87546" w:rsidR="00A1759E" w:rsidRPr="00E95F39" w:rsidRDefault="00A1759E" w:rsidP="00E95F39">
            <w:pPr>
              <w:widowControl/>
              <w:autoSpaceDE/>
              <w:autoSpaceDN/>
              <w:adjustRightInd/>
              <w:jc w:val="center"/>
              <w:rPr>
                <w:bCs/>
                <w:sz w:val="22"/>
                <w:szCs w:val="22"/>
              </w:rPr>
            </w:pPr>
            <w:ins w:id="901" w:author="ERCOT" w:date="2023-10-26T12:34:00Z">
              <w:r w:rsidRPr="00E95F39">
                <w:rPr>
                  <w:sz w:val="22"/>
                  <w:szCs w:val="22"/>
                </w:rPr>
                <w:t>0.3</w:t>
              </w:r>
            </w:ins>
            <w:del w:id="902" w:author="ERCOT" w:date="2023-10-26T12:34:00Z">
              <w:r w:rsidRPr="00E95F39" w:rsidDel="006B31EA">
                <w:rPr>
                  <w:sz w:val="22"/>
                  <w:szCs w:val="22"/>
                </w:rPr>
                <w:delText>0.8</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03"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710735DD" w14:textId="6E0FB261" w:rsidR="00A1759E" w:rsidRPr="00E95F39" w:rsidRDefault="00A1759E" w:rsidP="00E95F39">
            <w:pPr>
              <w:widowControl/>
              <w:autoSpaceDE/>
              <w:autoSpaceDN/>
              <w:adjustRightInd/>
              <w:jc w:val="center"/>
              <w:rPr>
                <w:bCs/>
                <w:sz w:val="22"/>
                <w:szCs w:val="22"/>
              </w:rPr>
            </w:pPr>
            <w:ins w:id="904" w:author="ERCOT" w:date="2023-10-26T12:34:00Z">
              <w:r w:rsidRPr="00E95F39">
                <w:rPr>
                  <w:sz w:val="22"/>
                  <w:szCs w:val="22"/>
                </w:rPr>
                <w:t>0.8</w:t>
              </w:r>
            </w:ins>
            <w:del w:id="905" w:author="ERCOT" w:date="2023-10-26T12:34:00Z">
              <w:r w:rsidRPr="00E95F39" w:rsidDel="006B31EA">
                <w:rPr>
                  <w:sz w:val="22"/>
                  <w:szCs w:val="22"/>
                </w:rPr>
                <w:delText>1.3</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06"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CAA4437" w14:textId="59902374" w:rsidR="00A1759E" w:rsidRPr="00E95F39" w:rsidRDefault="00A1759E" w:rsidP="00E95F39">
            <w:pPr>
              <w:widowControl/>
              <w:autoSpaceDE/>
              <w:autoSpaceDN/>
              <w:adjustRightInd/>
              <w:jc w:val="center"/>
              <w:rPr>
                <w:bCs/>
                <w:sz w:val="22"/>
                <w:szCs w:val="22"/>
              </w:rPr>
            </w:pPr>
            <w:ins w:id="907" w:author="ERCOT" w:date="2023-10-26T12:34:00Z">
              <w:r w:rsidRPr="00E95F39">
                <w:rPr>
                  <w:sz w:val="22"/>
                  <w:szCs w:val="22"/>
                </w:rPr>
                <w:t>0.9</w:t>
              </w:r>
            </w:ins>
            <w:del w:id="908" w:author="ERCOT" w:date="2023-10-26T12:34:00Z">
              <w:r w:rsidRPr="00E95F39" w:rsidDel="006B31EA">
                <w:rPr>
                  <w:sz w:val="22"/>
                  <w:szCs w:val="22"/>
                </w:rPr>
                <w:delText>1.7</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09"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B07BF3B" w14:textId="4D81BB5E" w:rsidR="00A1759E" w:rsidRPr="00E95F39" w:rsidRDefault="00A1759E" w:rsidP="00E95F39">
            <w:pPr>
              <w:widowControl/>
              <w:autoSpaceDE/>
              <w:autoSpaceDN/>
              <w:adjustRightInd/>
              <w:jc w:val="center"/>
              <w:rPr>
                <w:bCs/>
                <w:sz w:val="22"/>
                <w:szCs w:val="22"/>
              </w:rPr>
            </w:pPr>
            <w:ins w:id="910" w:author="ERCOT" w:date="2023-10-26T12:34:00Z">
              <w:r w:rsidRPr="00E95F39">
                <w:rPr>
                  <w:sz w:val="22"/>
                  <w:szCs w:val="22"/>
                </w:rPr>
                <w:t>0.8</w:t>
              </w:r>
            </w:ins>
            <w:del w:id="911" w:author="ERCOT" w:date="2023-10-26T12:34:00Z">
              <w:r w:rsidRPr="00E95F39" w:rsidDel="006B31EA">
                <w:rPr>
                  <w:sz w:val="22"/>
                  <w:szCs w:val="22"/>
                </w:rPr>
                <w:delText>1.5</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12"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23401EB1" w14:textId="1D3A80BC" w:rsidR="00A1759E" w:rsidRPr="00E95F39" w:rsidRDefault="00A1759E" w:rsidP="00E95F39">
            <w:pPr>
              <w:widowControl/>
              <w:autoSpaceDE/>
              <w:autoSpaceDN/>
              <w:adjustRightInd/>
              <w:jc w:val="center"/>
              <w:rPr>
                <w:bCs/>
                <w:sz w:val="22"/>
                <w:szCs w:val="22"/>
              </w:rPr>
            </w:pPr>
            <w:ins w:id="913" w:author="ERCOT" w:date="2023-10-26T12:34:00Z">
              <w:r w:rsidRPr="00E95F39">
                <w:rPr>
                  <w:sz w:val="22"/>
                  <w:szCs w:val="22"/>
                </w:rPr>
                <w:t>2.3</w:t>
              </w:r>
            </w:ins>
            <w:del w:id="914" w:author="ERCOT" w:date="2023-10-26T12:34:00Z">
              <w:r w:rsidRPr="00E95F39" w:rsidDel="006B31EA">
                <w:rPr>
                  <w:sz w:val="22"/>
                  <w:szCs w:val="22"/>
                </w:rPr>
                <w:delText>2.0</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915"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6DE62146" w14:textId="3196D20C" w:rsidR="00A1759E" w:rsidRPr="00E95F39" w:rsidRDefault="00A1759E" w:rsidP="00E95F39">
            <w:pPr>
              <w:widowControl/>
              <w:autoSpaceDE/>
              <w:autoSpaceDN/>
              <w:adjustRightInd/>
              <w:jc w:val="center"/>
              <w:rPr>
                <w:bCs/>
                <w:sz w:val="22"/>
                <w:szCs w:val="22"/>
              </w:rPr>
            </w:pPr>
            <w:ins w:id="916" w:author="ERCOT" w:date="2023-10-26T12:34:00Z">
              <w:r w:rsidRPr="00E95F39">
                <w:rPr>
                  <w:sz w:val="22"/>
                  <w:szCs w:val="22"/>
                </w:rPr>
                <w:t>1.1</w:t>
              </w:r>
            </w:ins>
            <w:del w:id="917" w:author="ERCOT" w:date="2023-10-26T12:34:00Z">
              <w:r w:rsidRPr="00E95F39" w:rsidDel="006B31EA">
                <w:rPr>
                  <w:sz w:val="22"/>
                  <w:szCs w:val="22"/>
                </w:rPr>
                <w:delText>-0.3</w:delText>
              </w:r>
            </w:del>
          </w:p>
        </w:tc>
        <w:tc>
          <w:tcPr>
            <w:tcW w:w="226" w:type="pct"/>
            <w:tcBorders>
              <w:top w:val="single" w:sz="4" w:space="0" w:color="auto"/>
              <w:left w:val="single" w:sz="4" w:space="0" w:color="000000"/>
              <w:bottom w:val="single" w:sz="12" w:space="0" w:color="000000"/>
              <w:right w:val="single" w:sz="4" w:space="0" w:color="000000"/>
            </w:tcBorders>
            <w:vAlign w:val="center"/>
            <w:tcPrChange w:id="918" w:author="ERCOT" w:date="2023-10-26T12:34:00Z">
              <w:tcPr>
                <w:tcW w:w="226" w:type="pct"/>
                <w:gridSpan w:val="2"/>
                <w:tcBorders>
                  <w:top w:val="single" w:sz="4" w:space="0" w:color="auto"/>
                  <w:left w:val="single" w:sz="4" w:space="0" w:color="000000"/>
                  <w:bottom w:val="single" w:sz="12" w:space="0" w:color="000000"/>
                  <w:right w:val="single" w:sz="4" w:space="0" w:color="000000"/>
                </w:tcBorders>
                <w:vAlign w:val="center"/>
              </w:tcPr>
            </w:tcPrChange>
          </w:tcPr>
          <w:p w14:paraId="30976461" w14:textId="0E919377" w:rsidR="00A1759E" w:rsidRPr="00E95F39" w:rsidRDefault="00A1759E" w:rsidP="00E95F39">
            <w:pPr>
              <w:widowControl/>
              <w:autoSpaceDE/>
              <w:autoSpaceDN/>
              <w:adjustRightInd/>
              <w:jc w:val="center"/>
              <w:rPr>
                <w:bCs/>
                <w:sz w:val="22"/>
                <w:szCs w:val="22"/>
              </w:rPr>
            </w:pPr>
            <w:ins w:id="919" w:author="ERCOT" w:date="2023-10-26T12:34:00Z">
              <w:r w:rsidRPr="00E95F39">
                <w:rPr>
                  <w:sz w:val="22"/>
                  <w:szCs w:val="22"/>
                </w:rPr>
                <w:t>-0.8</w:t>
              </w:r>
            </w:ins>
            <w:del w:id="920" w:author="ERCOT" w:date="2023-10-26T12:34:00Z">
              <w:r w:rsidRPr="00E95F39" w:rsidDel="006B31EA">
                <w:rPr>
                  <w:sz w:val="22"/>
                  <w:szCs w:val="22"/>
                </w:rPr>
                <w:delText>-1.2</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21"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3AF2B115" w14:textId="17A134A2" w:rsidR="00A1759E" w:rsidRPr="00E95F39" w:rsidRDefault="00A1759E" w:rsidP="00E95F39">
            <w:pPr>
              <w:widowControl/>
              <w:autoSpaceDE/>
              <w:autoSpaceDN/>
              <w:adjustRightInd/>
              <w:jc w:val="center"/>
              <w:rPr>
                <w:bCs/>
                <w:sz w:val="22"/>
                <w:szCs w:val="22"/>
              </w:rPr>
            </w:pPr>
            <w:ins w:id="922" w:author="ERCOT" w:date="2023-10-26T12:34:00Z">
              <w:r w:rsidRPr="00E95F39">
                <w:rPr>
                  <w:sz w:val="22"/>
                  <w:szCs w:val="22"/>
                </w:rPr>
                <w:t>-0.2</w:t>
              </w:r>
            </w:ins>
            <w:del w:id="923"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24"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0B805649" w14:textId="549F6267" w:rsidR="00A1759E" w:rsidRPr="00E95F39" w:rsidRDefault="00A1759E" w:rsidP="00E95F39">
            <w:pPr>
              <w:widowControl/>
              <w:autoSpaceDE/>
              <w:autoSpaceDN/>
              <w:adjustRightInd/>
              <w:jc w:val="center"/>
              <w:rPr>
                <w:bCs/>
                <w:sz w:val="22"/>
                <w:szCs w:val="22"/>
              </w:rPr>
            </w:pPr>
            <w:ins w:id="925" w:author="ERCOT" w:date="2023-10-26T12:34:00Z">
              <w:r w:rsidRPr="00E95F39">
                <w:rPr>
                  <w:sz w:val="22"/>
                  <w:szCs w:val="22"/>
                </w:rPr>
                <w:t>0.0</w:t>
              </w:r>
            </w:ins>
            <w:del w:id="926" w:author="ERCOT" w:date="2023-10-26T12:34:00Z">
              <w:r w:rsidRPr="00E95F39" w:rsidDel="006B31EA">
                <w:rPr>
                  <w:sz w:val="22"/>
                  <w:szCs w:val="22"/>
                </w:rPr>
                <w:delText>-0.1</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27"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557AF853" w14:textId="60DC7638" w:rsidR="00A1759E" w:rsidRPr="00E95F39" w:rsidRDefault="00A1759E" w:rsidP="00E95F39">
            <w:pPr>
              <w:widowControl/>
              <w:autoSpaceDE/>
              <w:autoSpaceDN/>
              <w:adjustRightInd/>
              <w:jc w:val="center"/>
              <w:rPr>
                <w:bCs/>
                <w:sz w:val="22"/>
                <w:szCs w:val="22"/>
              </w:rPr>
            </w:pPr>
            <w:ins w:id="928" w:author="ERCOT" w:date="2023-10-26T12:34:00Z">
              <w:r w:rsidRPr="00E95F39">
                <w:rPr>
                  <w:sz w:val="22"/>
                  <w:szCs w:val="22"/>
                </w:rPr>
                <w:t>0.4</w:t>
              </w:r>
            </w:ins>
            <w:del w:id="929" w:author="ERCOT" w:date="2023-10-26T12:34:00Z">
              <w:r w:rsidRPr="00E95F39" w:rsidDel="006B31EA">
                <w:rPr>
                  <w:sz w:val="22"/>
                  <w:szCs w:val="22"/>
                </w:rPr>
                <w:delText>0.5</w:delText>
              </w:r>
            </w:del>
          </w:p>
        </w:tc>
        <w:tc>
          <w:tcPr>
            <w:tcW w:w="190" w:type="pct"/>
            <w:tcBorders>
              <w:top w:val="single" w:sz="4" w:space="0" w:color="auto"/>
              <w:left w:val="single" w:sz="4" w:space="0" w:color="000000"/>
              <w:bottom w:val="single" w:sz="12" w:space="0" w:color="000000"/>
              <w:right w:val="single" w:sz="4" w:space="0" w:color="000000"/>
            </w:tcBorders>
            <w:vAlign w:val="center"/>
            <w:tcPrChange w:id="930" w:author="ERCOT" w:date="2023-10-26T12:34:00Z">
              <w:tcPr>
                <w:tcW w:w="190" w:type="pct"/>
                <w:gridSpan w:val="2"/>
                <w:tcBorders>
                  <w:top w:val="single" w:sz="4" w:space="0" w:color="auto"/>
                  <w:left w:val="single" w:sz="4" w:space="0" w:color="000000"/>
                  <w:bottom w:val="single" w:sz="12" w:space="0" w:color="000000"/>
                  <w:right w:val="single" w:sz="4" w:space="0" w:color="000000"/>
                </w:tcBorders>
                <w:vAlign w:val="center"/>
              </w:tcPr>
            </w:tcPrChange>
          </w:tcPr>
          <w:p w14:paraId="69955EC4" w14:textId="72DA1859" w:rsidR="00A1759E" w:rsidRPr="00E95F39" w:rsidRDefault="00A1759E" w:rsidP="00E95F39">
            <w:pPr>
              <w:widowControl/>
              <w:autoSpaceDE/>
              <w:autoSpaceDN/>
              <w:adjustRightInd/>
              <w:jc w:val="center"/>
              <w:rPr>
                <w:bCs/>
                <w:sz w:val="22"/>
                <w:szCs w:val="22"/>
              </w:rPr>
            </w:pPr>
            <w:ins w:id="931" w:author="ERCOT" w:date="2023-10-26T12:34:00Z">
              <w:r w:rsidRPr="00E95F39">
                <w:rPr>
                  <w:sz w:val="22"/>
                  <w:szCs w:val="22"/>
                </w:rPr>
                <w:t>0.1</w:t>
              </w:r>
            </w:ins>
            <w:del w:id="932" w:author="ERCOT" w:date="2023-10-26T12:34:00Z">
              <w:r w:rsidRPr="00E95F39" w:rsidDel="006B31EA">
                <w:rPr>
                  <w:sz w:val="22"/>
                  <w:szCs w:val="22"/>
                </w:rPr>
                <w:delText>0.5</w:delText>
              </w:r>
            </w:del>
          </w:p>
        </w:tc>
        <w:tc>
          <w:tcPr>
            <w:tcW w:w="190" w:type="pct"/>
            <w:tcBorders>
              <w:top w:val="single" w:sz="4" w:space="0" w:color="auto"/>
              <w:left w:val="single" w:sz="8" w:space="0" w:color="000000"/>
              <w:bottom w:val="single" w:sz="12" w:space="0" w:color="000000"/>
              <w:right w:val="single" w:sz="8" w:space="0" w:color="000000"/>
            </w:tcBorders>
            <w:vAlign w:val="center"/>
            <w:tcPrChange w:id="933" w:author="ERCOT" w:date="2023-10-26T12:34:00Z">
              <w:tcPr>
                <w:tcW w:w="190" w:type="pct"/>
                <w:gridSpan w:val="2"/>
                <w:tcBorders>
                  <w:top w:val="single" w:sz="4" w:space="0" w:color="auto"/>
                  <w:left w:val="single" w:sz="8" w:space="0" w:color="000000"/>
                  <w:bottom w:val="single" w:sz="12" w:space="0" w:color="000000"/>
                  <w:right w:val="single" w:sz="8" w:space="0" w:color="000000"/>
                </w:tcBorders>
                <w:vAlign w:val="center"/>
              </w:tcPr>
            </w:tcPrChange>
          </w:tcPr>
          <w:p w14:paraId="22618482" w14:textId="70EAC373" w:rsidR="00A1759E" w:rsidRPr="00E95F39" w:rsidRDefault="00A1759E" w:rsidP="00E95F39">
            <w:pPr>
              <w:widowControl/>
              <w:autoSpaceDE/>
              <w:autoSpaceDN/>
              <w:adjustRightInd/>
              <w:jc w:val="center"/>
              <w:rPr>
                <w:bCs/>
                <w:sz w:val="22"/>
                <w:szCs w:val="22"/>
              </w:rPr>
            </w:pPr>
            <w:ins w:id="934" w:author="ERCOT" w:date="2023-10-26T12:34:00Z">
              <w:r w:rsidRPr="00E95F39">
                <w:rPr>
                  <w:sz w:val="22"/>
                  <w:szCs w:val="22"/>
                </w:rPr>
                <w:t>0.4</w:t>
              </w:r>
            </w:ins>
            <w:del w:id="935" w:author="ERCOT" w:date="2023-10-26T12:34:00Z">
              <w:r w:rsidRPr="00E95F39" w:rsidDel="006B31EA">
                <w:rPr>
                  <w:sz w:val="22"/>
                  <w:szCs w:val="22"/>
                </w:rPr>
                <w:delText>0.3</w:delText>
              </w:r>
            </w:del>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936">
          <w:tblGrid>
            <w:gridCol w:w="65"/>
            <w:gridCol w:w="936"/>
            <w:gridCol w:w="65"/>
            <w:gridCol w:w="521"/>
            <w:gridCol w:w="65"/>
            <w:gridCol w:w="506"/>
            <w:gridCol w:w="65"/>
            <w:gridCol w:w="520"/>
            <w:gridCol w:w="65"/>
            <w:gridCol w:w="520"/>
            <w:gridCol w:w="65"/>
            <w:gridCol w:w="520"/>
            <w:gridCol w:w="65"/>
            <w:gridCol w:w="520"/>
            <w:gridCol w:w="65"/>
            <w:gridCol w:w="520"/>
            <w:gridCol w:w="65"/>
            <w:gridCol w:w="520"/>
            <w:gridCol w:w="65"/>
            <w:gridCol w:w="460"/>
            <w:gridCol w:w="65"/>
            <w:gridCol w:w="581"/>
            <w:gridCol w:w="65"/>
            <w:gridCol w:w="520"/>
            <w:gridCol w:w="65"/>
            <w:gridCol w:w="520"/>
            <w:gridCol w:w="65"/>
            <w:gridCol w:w="506"/>
            <w:gridCol w:w="65"/>
            <w:gridCol w:w="520"/>
            <w:gridCol w:w="65"/>
            <w:gridCol w:w="506"/>
            <w:gridCol w:w="65"/>
            <w:gridCol w:w="506"/>
            <w:gridCol w:w="65"/>
            <w:gridCol w:w="506"/>
            <w:gridCol w:w="65"/>
            <w:gridCol w:w="454"/>
            <w:gridCol w:w="65"/>
            <w:gridCol w:w="488"/>
            <w:gridCol w:w="65"/>
            <w:gridCol w:w="422"/>
            <w:gridCol w:w="65"/>
            <w:gridCol w:w="425"/>
            <w:gridCol w:w="65"/>
            <w:gridCol w:w="465"/>
            <w:gridCol w:w="65"/>
            <w:gridCol w:w="370"/>
            <w:gridCol w:w="65"/>
            <w:gridCol w:w="532"/>
            <w:gridCol w:w="65"/>
          </w:tblGrid>
        </w:tblGridChange>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C53A5E" w:rsidRPr="00CC576E" w14:paraId="65771AFE"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937"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938"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939"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1E570E6" w14:textId="77777777" w:rsidR="00C53A5E" w:rsidRPr="000357D1" w:rsidRDefault="00C53A5E" w:rsidP="00C53A5E">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Change w:id="94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28F9D4" w14:textId="6EF04A24" w:rsidR="00C53A5E" w:rsidRPr="00E95F39" w:rsidRDefault="00C53A5E" w:rsidP="00E95F39">
            <w:pPr>
              <w:widowControl/>
              <w:autoSpaceDE/>
              <w:autoSpaceDN/>
              <w:adjustRightInd/>
              <w:jc w:val="center"/>
              <w:rPr>
                <w:b/>
                <w:bCs/>
                <w:sz w:val="22"/>
                <w:szCs w:val="22"/>
              </w:rPr>
            </w:pPr>
            <w:ins w:id="941" w:author="ERCOT" w:date="2023-10-26T12:35:00Z">
              <w:r w:rsidRPr="00E95F39">
                <w:rPr>
                  <w:sz w:val="22"/>
                  <w:szCs w:val="22"/>
                </w:rPr>
                <w:t>0.8</w:t>
              </w:r>
            </w:ins>
            <w:del w:id="942" w:author="ERCOT" w:date="2023-10-26T12:35:00Z">
              <w:r w:rsidRPr="00E95F39" w:rsidDel="007014EF">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4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104FE6D" w14:textId="602DA837" w:rsidR="00C53A5E" w:rsidRPr="00E95F39" w:rsidRDefault="00C53A5E" w:rsidP="00E95F39">
            <w:pPr>
              <w:widowControl/>
              <w:autoSpaceDE/>
              <w:autoSpaceDN/>
              <w:adjustRightInd/>
              <w:jc w:val="center"/>
              <w:rPr>
                <w:b/>
                <w:bCs/>
                <w:sz w:val="22"/>
                <w:szCs w:val="22"/>
              </w:rPr>
            </w:pPr>
            <w:ins w:id="944" w:author="ERCOT" w:date="2023-10-26T12:35:00Z">
              <w:r w:rsidRPr="00E95F39">
                <w:rPr>
                  <w:sz w:val="22"/>
                  <w:szCs w:val="22"/>
                </w:rPr>
                <w:t>1.6</w:t>
              </w:r>
            </w:ins>
            <w:del w:id="945"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4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A16F38" w14:textId="23E42FAE" w:rsidR="00C53A5E" w:rsidRPr="00E95F39" w:rsidRDefault="00C53A5E" w:rsidP="00E95F39">
            <w:pPr>
              <w:widowControl/>
              <w:autoSpaceDE/>
              <w:autoSpaceDN/>
              <w:adjustRightInd/>
              <w:jc w:val="center"/>
              <w:rPr>
                <w:b/>
                <w:bCs/>
                <w:sz w:val="22"/>
                <w:szCs w:val="22"/>
              </w:rPr>
            </w:pPr>
            <w:ins w:id="947" w:author="ERCOT" w:date="2023-10-26T12:35:00Z">
              <w:r w:rsidRPr="00E95F39">
                <w:rPr>
                  <w:sz w:val="22"/>
                  <w:szCs w:val="22"/>
                </w:rPr>
                <w:t>1.0</w:t>
              </w:r>
            </w:ins>
            <w:del w:id="948"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4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48617" w14:textId="70E45671" w:rsidR="00C53A5E" w:rsidRPr="00E95F39" w:rsidRDefault="00C53A5E" w:rsidP="00E95F39">
            <w:pPr>
              <w:widowControl/>
              <w:autoSpaceDE/>
              <w:autoSpaceDN/>
              <w:adjustRightInd/>
              <w:jc w:val="center"/>
              <w:rPr>
                <w:b/>
                <w:bCs/>
                <w:sz w:val="22"/>
                <w:szCs w:val="22"/>
              </w:rPr>
            </w:pPr>
            <w:ins w:id="950" w:author="ERCOT" w:date="2023-10-26T12:35:00Z">
              <w:r w:rsidRPr="00E95F39">
                <w:rPr>
                  <w:sz w:val="22"/>
                  <w:szCs w:val="22"/>
                </w:rPr>
                <w:t>0.8</w:t>
              </w:r>
            </w:ins>
            <w:del w:id="951"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5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091CE3" w14:textId="44AF2589" w:rsidR="00C53A5E" w:rsidRPr="00E95F39" w:rsidRDefault="00C53A5E" w:rsidP="00E95F39">
            <w:pPr>
              <w:widowControl/>
              <w:autoSpaceDE/>
              <w:autoSpaceDN/>
              <w:adjustRightInd/>
              <w:jc w:val="center"/>
              <w:rPr>
                <w:b/>
                <w:bCs/>
                <w:sz w:val="22"/>
                <w:szCs w:val="22"/>
              </w:rPr>
            </w:pPr>
            <w:ins w:id="953" w:author="ERCOT" w:date="2023-10-26T12:35:00Z">
              <w:r w:rsidRPr="00E95F39">
                <w:rPr>
                  <w:sz w:val="22"/>
                  <w:szCs w:val="22"/>
                </w:rPr>
                <w:t>0.3</w:t>
              </w:r>
            </w:ins>
            <w:del w:id="954"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5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A6061C" w14:textId="3EBF5308" w:rsidR="00C53A5E" w:rsidRPr="00E95F39" w:rsidRDefault="00C53A5E" w:rsidP="00E95F39">
            <w:pPr>
              <w:widowControl/>
              <w:autoSpaceDE/>
              <w:autoSpaceDN/>
              <w:adjustRightInd/>
              <w:jc w:val="center"/>
              <w:rPr>
                <w:b/>
                <w:bCs/>
                <w:sz w:val="22"/>
                <w:szCs w:val="22"/>
              </w:rPr>
            </w:pPr>
            <w:ins w:id="956" w:author="ERCOT" w:date="2023-10-26T12:35:00Z">
              <w:r w:rsidRPr="00E95F39">
                <w:rPr>
                  <w:sz w:val="22"/>
                  <w:szCs w:val="22"/>
                </w:rPr>
                <w:t>-0.5</w:t>
              </w:r>
            </w:ins>
            <w:del w:id="957"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5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1452B40" w14:textId="76F27366" w:rsidR="00C53A5E" w:rsidRPr="00E95F39" w:rsidRDefault="00C53A5E" w:rsidP="00E95F39">
            <w:pPr>
              <w:widowControl/>
              <w:autoSpaceDE/>
              <w:autoSpaceDN/>
              <w:adjustRightInd/>
              <w:jc w:val="center"/>
              <w:rPr>
                <w:b/>
                <w:bCs/>
                <w:sz w:val="22"/>
                <w:szCs w:val="22"/>
              </w:rPr>
            </w:pPr>
            <w:ins w:id="959" w:author="ERCOT" w:date="2023-10-26T12:35:00Z">
              <w:r w:rsidRPr="00E95F39">
                <w:rPr>
                  <w:sz w:val="22"/>
                  <w:szCs w:val="22"/>
                </w:rPr>
                <w:t>-0.3</w:t>
              </w:r>
            </w:ins>
            <w:del w:id="960"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6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99103D" w14:textId="5828BDB4" w:rsidR="00C53A5E" w:rsidRPr="00E95F39" w:rsidRDefault="00C53A5E" w:rsidP="00E95F39">
            <w:pPr>
              <w:widowControl/>
              <w:autoSpaceDE/>
              <w:autoSpaceDN/>
              <w:adjustRightInd/>
              <w:jc w:val="center"/>
              <w:rPr>
                <w:b/>
                <w:bCs/>
                <w:sz w:val="22"/>
                <w:szCs w:val="22"/>
              </w:rPr>
            </w:pPr>
            <w:ins w:id="962" w:author="ERCOT" w:date="2023-10-26T12:35:00Z">
              <w:r w:rsidRPr="00E95F39">
                <w:rPr>
                  <w:sz w:val="22"/>
                  <w:szCs w:val="22"/>
                </w:rPr>
                <w:t>-0.6</w:t>
              </w:r>
            </w:ins>
            <w:del w:id="963" w:author="ERCOT" w:date="2023-10-26T12:35:00Z">
              <w:r w:rsidRPr="00E95F39" w:rsidDel="007014EF">
                <w:rPr>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964"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0D3C5" w14:textId="3352F35A" w:rsidR="00C53A5E" w:rsidRPr="00E95F39" w:rsidRDefault="00C53A5E" w:rsidP="00E95F39">
            <w:pPr>
              <w:widowControl/>
              <w:autoSpaceDE/>
              <w:autoSpaceDN/>
              <w:adjustRightInd/>
              <w:jc w:val="center"/>
              <w:rPr>
                <w:b/>
                <w:bCs/>
                <w:sz w:val="22"/>
                <w:szCs w:val="22"/>
              </w:rPr>
            </w:pPr>
            <w:ins w:id="965" w:author="ERCOT" w:date="2023-10-26T12:35:00Z">
              <w:r w:rsidRPr="00E95F39">
                <w:rPr>
                  <w:sz w:val="22"/>
                  <w:szCs w:val="22"/>
                </w:rPr>
                <w:t>-2.7</w:t>
              </w:r>
            </w:ins>
            <w:del w:id="966" w:author="ERCOT" w:date="2023-10-26T12:35:00Z">
              <w:r w:rsidRPr="00E95F39" w:rsidDel="007014EF">
                <w:rPr>
                  <w:sz w:val="22"/>
                  <w:szCs w:val="22"/>
                </w:rPr>
                <w:delText>-1.7</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967"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C98FDB7" w14:textId="32B685AD" w:rsidR="00C53A5E" w:rsidRPr="00E95F39" w:rsidRDefault="00C53A5E" w:rsidP="00E95F39">
            <w:pPr>
              <w:widowControl/>
              <w:autoSpaceDE/>
              <w:autoSpaceDN/>
              <w:adjustRightInd/>
              <w:jc w:val="center"/>
              <w:rPr>
                <w:b/>
                <w:bCs/>
                <w:sz w:val="22"/>
                <w:szCs w:val="22"/>
              </w:rPr>
            </w:pPr>
            <w:ins w:id="968" w:author="ERCOT" w:date="2023-10-26T12:35:00Z">
              <w:r w:rsidRPr="00E95F39">
                <w:rPr>
                  <w:sz w:val="22"/>
                  <w:szCs w:val="22"/>
                </w:rPr>
                <w:t>-3.3</w:t>
              </w:r>
            </w:ins>
            <w:del w:id="969"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7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4A2475" w14:textId="04408236" w:rsidR="00C53A5E" w:rsidRPr="00E95F39" w:rsidRDefault="00C53A5E" w:rsidP="00E95F39">
            <w:pPr>
              <w:widowControl/>
              <w:autoSpaceDE/>
              <w:autoSpaceDN/>
              <w:adjustRightInd/>
              <w:jc w:val="center"/>
              <w:rPr>
                <w:b/>
                <w:bCs/>
                <w:sz w:val="22"/>
                <w:szCs w:val="22"/>
              </w:rPr>
            </w:pPr>
            <w:ins w:id="971" w:author="ERCOT" w:date="2023-10-26T12:35:00Z">
              <w:r w:rsidRPr="00E95F39">
                <w:rPr>
                  <w:sz w:val="22"/>
                  <w:szCs w:val="22"/>
                </w:rPr>
                <w:t>1.5</w:t>
              </w:r>
            </w:ins>
            <w:del w:id="972"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7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656136" w14:textId="7BF5E02C" w:rsidR="00C53A5E" w:rsidRPr="00E95F39" w:rsidRDefault="00C53A5E" w:rsidP="00E95F39">
            <w:pPr>
              <w:widowControl/>
              <w:autoSpaceDE/>
              <w:autoSpaceDN/>
              <w:adjustRightInd/>
              <w:jc w:val="center"/>
              <w:rPr>
                <w:b/>
                <w:bCs/>
                <w:sz w:val="22"/>
                <w:szCs w:val="22"/>
              </w:rPr>
            </w:pPr>
            <w:ins w:id="974" w:author="ERCOT" w:date="2023-10-26T12:35:00Z">
              <w:r w:rsidRPr="00E95F39">
                <w:rPr>
                  <w:sz w:val="22"/>
                  <w:szCs w:val="22"/>
                </w:rPr>
                <w:t>2.6</w:t>
              </w:r>
            </w:ins>
            <w:del w:id="975"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7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4F441D" w14:textId="53F87D91" w:rsidR="00C53A5E" w:rsidRPr="00E95F39" w:rsidRDefault="00C53A5E" w:rsidP="00E95F39">
            <w:pPr>
              <w:widowControl/>
              <w:autoSpaceDE/>
              <w:autoSpaceDN/>
              <w:adjustRightInd/>
              <w:jc w:val="center"/>
              <w:rPr>
                <w:b/>
                <w:bCs/>
                <w:sz w:val="22"/>
                <w:szCs w:val="22"/>
              </w:rPr>
            </w:pPr>
            <w:ins w:id="977" w:author="ERCOT" w:date="2023-10-26T12:35:00Z">
              <w:r w:rsidRPr="00E95F39">
                <w:rPr>
                  <w:sz w:val="22"/>
                  <w:szCs w:val="22"/>
                </w:rPr>
                <w:t>1.2</w:t>
              </w:r>
            </w:ins>
            <w:del w:id="978"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97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4CACC" w14:textId="3E36A0AF" w:rsidR="00C53A5E" w:rsidRPr="00E95F39" w:rsidRDefault="00C53A5E" w:rsidP="00E95F39">
            <w:pPr>
              <w:widowControl/>
              <w:autoSpaceDE/>
              <w:autoSpaceDN/>
              <w:adjustRightInd/>
              <w:jc w:val="center"/>
              <w:rPr>
                <w:b/>
                <w:bCs/>
                <w:sz w:val="22"/>
                <w:szCs w:val="22"/>
              </w:rPr>
            </w:pPr>
            <w:ins w:id="980" w:author="ERCOT" w:date="2023-10-26T12:35:00Z">
              <w:r w:rsidRPr="00E95F39">
                <w:rPr>
                  <w:sz w:val="22"/>
                  <w:szCs w:val="22"/>
                </w:rPr>
                <w:t>1.2</w:t>
              </w:r>
            </w:ins>
            <w:del w:id="981"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8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4F224" w14:textId="5451E217" w:rsidR="00C53A5E" w:rsidRPr="00E95F39" w:rsidRDefault="00C53A5E" w:rsidP="00E95F39">
            <w:pPr>
              <w:widowControl/>
              <w:autoSpaceDE/>
              <w:autoSpaceDN/>
              <w:adjustRightInd/>
              <w:jc w:val="center"/>
              <w:rPr>
                <w:b/>
                <w:bCs/>
                <w:sz w:val="22"/>
                <w:szCs w:val="22"/>
              </w:rPr>
            </w:pPr>
            <w:ins w:id="983" w:author="ERCOT" w:date="2023-10-26T12:35:00Z">
              <w:r w:rsidRPr="00E95F39">
                <w:rPr>
                  <w:sz w:val="22"/>
                  <w:szCs w:val="22"/>
                </w:rPr>
                <w:t>1.1</w:t>
              </w:r>
            </w:ins>
            <w:del w:id="984"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8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A16A2" w14:textId="2246D402" w:rsidR="00C53A5E" w:rsidRPr="00E95F39" w:rsidRDefault="00C53A5E" w:rsidP="00E95F39">
            <w:pPr>
              <w:widowControl/>
              <w:autoSpaceDE/>
              <w:autoSpaceDN/>
              <w:adjustRightInd/>
              <w:jc w:val="center"/>
              <w:rPr>
                <w:b/>
                <w:bCs/>
                <w:sz w:val="22"/>
                <w:szCs w:val="22"/>
              </w:rPr>
            </w:pPr>
            <w:ins w:id="986" w:author="ERCOT" w:date="2023-10-26T12:35:00Z">
              <w:r w:rsidRPr="00E95F39">
                <w:rPr>
                  <w:sz w:val="22"/>
                  <w:szCs w:val="22"/>
                </w:rPr>
                <w:t>1.2</w:t>
              </w:r>
            </w:ins>
            <w:del w:id="987"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98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4633099" w14:textId="41AB19FD" w:rsidR="00C53A5E" w:rsidRPr="00E95F39" w:rsidRDefault="00C53A5E" w:rsidP="00E95F39">
            <w:pPr>
              <w:widowControl/>
              <w:autoSpaceDE/>
              <w:autoSpaceDN/>
              <w:adjustRightInd/>
              <w:jc w:val="center"/>
              <w:rPr>
                <w:b/>
                <w:bCs/>
                <w:sz w:val="22"/>
                <w:szCs w:val="22"/>
              </w:rPr>
            </w:pPr>
            <w:ins w:id="989" w:author="ERCOT" w:date="2023-10-26T12:35:00Z">
              <w:r w:rsidRPr="00E95F39">
                <w:rPr>
                  <w:sz w:val="22"/>
                  <w:szCs w:val="22"/>
                </w:rPr>
                <w:t>0.9</w:t>
              </w:r>
            </w:ins>
            <w:del w:id="990" w:author="ERCOT" w:date="2023-10-26T12:35:00Z">
              <w:r w:rsidRPr="00E95F39" w:rsidDel="007014EF">
                <w:rPr>
                  <w:sz w:val="22"/>
                  <w:szCs w:val="22"/>
                </w:rPr>
                <w:delText>1.2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991"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C4C3F10" w14:textId="0B5E2630" w:rsidR="00C53A5E" w:rsidRPr="00E95F39" w:rsidRDefault="00C53A5E" w:rsidP="00E95F39">
            <w:pPr>
              <w:widowControl/>
              <w:autoSpaceDE/>
              <w:autoSpaceDN/>
              <w:adjustRightInd/>
              <w:jc w:val="center"/>
              <w:rPr>
                <w:b/>
                <w:bCs/>
                <w:sz w:val="22"/>
                <w:szCs w:val="22"/>
              </w:rPr>
            </w:pPr>
            <w:ins w:id="992" w:author="ERCOT" w:date="2023-10-26T12:35:00Z">
              <w:r w:rsidRPr="00E95F39">
                <w:rPr>
                  <w:sz w:val="22"/>
                  <w:szCs w:val="22"/>
                </w:rPr>
                <w:t>0.7</w:t>
              </w:r>
            </w:ins>
            <w:del w:id="993" w:author="ERCOT" w:date="2023-10-26T12:35:00Z">
              <w:r w:rsidRPr="00E95F39" w:rsidDel="007014EF">
                <w:rPr>
                  <w:sz w:val="22"/>
                  <w:szCs w:val="22"/>
                </w:rPr>
                <w:delText>1.0</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994"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1C2EB6" w14:textId="2DA053AA" w:rsidR="00C53A5E" w:rsidRPr="00E95F39" w:rsidRDefault="00C53A5E" w:rsidP="00E95F39">
            <w:pPr>
              <w:widowControl/>
              <w:autoSpaceDE/>
              <w:autoSpaceDN/>
              <w:adjustRightInd/>
              <w:jc w:val="center"/>
              <w:rPr>
                <w:b/>
                <w:bCs/>
                <w:sz w:val="22"/>
                <w:szCs w:val="22"/>
              </w:rPr>
            </w:pPr>
            <w:ins w:id="995" w:author="ERCOT" w:date="2023-10-26T12:35:00Z">
              <w:r w:rsidRPr="00E95F39">
                <w:rPr>
                  <w:sz w:val="22"/>
                  <w:szCs w:val="22"/>
                </w:rPr>
                <w:t>5.9</w:t>
              </w:r>
            </w:ins>
            <w:del w:id="996" w:author="ERCOT" w:date="2023-10-26T12:35:00Z">
              <w:r w:rsidRPr="00E95F39" w:rsidDel="007014EF">
                <w:rPr>
                  <w:sz w:val="22"/>
                  <w:szCs w:val="22"/>
                </w:rPr>
                <w:delText>3.9</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997"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838FD84" w14:textId="44539F39" w:rsidR="00C53A5E" w:rsidRPr="00E95F39" w:rsidRDefault="00C53A5E" w:rsidP="00E95F39">
            <w:pPr>
              <w:widowControl/>
              <w:autoSpaceDE/>
              <w:autoSpaceDN/>
              <w:adjustRightInd/>
              <w:jc w:val="center"/>
              <w:rPr>
                <w:b/>
                <w:bCs/>
                <w:sz w:val="22"/>
                <w:szCs w:val="22"/>
              </w:rPr>
            </w:pPr>
            <w:ins w:id="998" w:author="ERCOT" w:date="2023-10-26T12:35:00Z">
              <w:r w:rsidRPr="00E95F39">
                <w:rPr>
                  <w:sz w:val="22"/>
                  <w:szCs w:val="22"/>
                </w:rPr>
                <w:t>3.8</w:t>
              </w:r>
            </w:ins>
            <w:del w:id="999" w:author="ERCOT" w:date="2023-10-26T12:35:00Z">
              <w:r w:rsidRPr="00E95F39" w:rsidDel="007014EF">
                <w:rPr>
                  <w:sz w:val="22"/>
                  <w:szCs w:val="22"/>
                </w:rPr>
                <w:delText>3.8</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000"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2A578" w14:textId="1F74126F" w:rsidR="00C53A5E" w:rsidRPr="00E95F39" w:rsidRDefault="00C53A5E" w:rsidP="00E95F39">
            <w:pPr>
              <w:widowControl/>
              <w:autoSpaceDE/>
              <w:autoSpaceDN/>
              <w:adjustRightInd/>
              <w:jc w:val="center"/>
              <w:rPr>
                <w:b/>
                <w:bCs/>
                <w:sz w:val="22"/>
                <w:szCs w:val="22"/>
              </w:rPr>
            </w:pPr>
            <w:ins w:id="1001" w:author="ERCOT" w:date="2023-10-26T12:35:00Z">
              <w:r w:rsidRPr="00E95F39">
                <w:rPr>
                  <w:sz w:val="22"/>
                  <w:szCs w:val="22"/>
                </w:rPr>
                <w:t>3.4</w:t>
              </w:r>
            </w:ins>
            <w:del w:id="1002" w:author="ERCOT" w:date="2023-10-26T12:35:00Z">
              <w:r w:rsidRPr="00E95F39" w:rsidDel="007014EF">
                <w:rPr>
                  <w:sz w:val="22"/>
                  <w:szCs w:val="22"/>
                </w:rPr>
                <w:delText>2.6</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003"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72B175" w14:textId="22C63729" w:rsidR="00C53A5E" w:rsidRPr="00E95F39" w:rsidRDefault="00C53A5E" w:rsidP="00E95F39">
            <w:pPr>
              <w:widowControl/>
              <w:autoSpaceDE/>
              <w:autoSpaceDN/>
              <w:adjustRightInd/>
              <w:jc w:val="center"/>
              <w:rPr>
                <w:b/>
                <w:bCs/>
                <w:sz w:val="22"/>
                <w:szCs w:val="22"/>
              </w:rPr>
            </w:pPr>
            <w:ins w:id="1004" w:author="ERCOT" w:date="2023-10-26T12:35:00Z">
              <w:r w:rsidRPr="00E95F39">
                <w:rPr>
                  <w:sz w:val="22"/>
                  <w:szCs w:val="22"/>
                </w:rPr>
                <w:t>2.3</w:t>
              </w:r>
            </w:ins>
            <w:del w:id="1005" w:author="ERCOT" w:date="2023-10-26T12:35:00Z">
              <w:r w:rsidRPr="00E95F39" w:rsidDel="007014EF">
                <w:rPr>
                  <w:sz w:val="22"/>
                  <w:szCs w:val="22"/>
                </w:rPr>
                <w:delText>1.8</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006"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70E8636" w14:textId="6E6D0512" w:rsidR="00C53A5E" w:rsidRPr="00E95F39" w:rsidRDefault="00C53A5E" w:rsidP="00E95F39">
            <w:pPr>
              <w:widowControl/>
              <w:autoSpaceDE/>
              <w:autoSpaceDN/>
              <w:adjustRightInd/>
              <w:jc w:val="center"/>
              <w:rPr>
                <w:b/>
                <w:bCs/>
                <w:sz w:val="22"/>
                <w:szCs w:val="22"/>
              </w:rPr>
            </w:pPr>
            <w:ins w:id="1007" w:author="ERCOT" w:date="2023-10-26T12:35:00Z">
              <w:r w:rsidRPr="00E95F39">
                <w:rPr>
                  <w:sz w:val="22"/>
                  <w:szCs w:val="22"/>
                </w:rPr>
                <w:t>1.6</w:t>
              </w:r>
            </w:ins>
            <w:del w:id="1008" w:author="ERCOT" w:date="2023-10-26T12:35:00Z">
              <w:r w:rsidRPr="00E95F39" w:rsidDel="007014EF">
                <w:rPr>
                  <w:sz w:val="22"/>
                  <w:szCs w:val="22"/>
                </w:rPr>
                <w:delText>3.3</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009"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33F7BA3" w14:textId="2FBB1FF6" w:rsidR="00C53A5E" w:rsidRPr="00E95F39" w:rsidRDefault="00C53A5E" w:rsidP="00E95F39">
            <w:pPr>
              <w:widowControl/>
              <w:autoSpaceDE/>
              <w:autoSpaceDN/>
              <w:adjustRightInd/>
              <w:jc w:val="center"/>
              <w:rPr>
                <w:b/>
                <w:bCs/>
                <w:sz w:val="22"/>
                <w:szCs w:val="22"/>
              </w:rPr>
            </w:pPr>
            <w:ins w:id="1010" w:author="ERCOT" w:date="2023-10-26T12:35:00Z">
              <w:r w:rsidRPr="00E95F39">
                <w:rPr>
                  <w:sz w:val="22"/>
                  <w:szCs w:val="22"/>
                </w:rPr>
                <w:t>1.5</w:t>
              </w:r>
            </w:ins>
            <w:del w:id="1011" w:author="ERCOT" w:date="2023-10-26T12:35:00Z">
              <w:r w:rsidRPr="00E95F39" w:rsidDel="007014EF">
                <w:rPr>
                  <w:sz w:val="22"/>
                  <w:szCs w:val="22"/>
                </w:rPr>
                <w:delText>1.8</w:delText>
              </w:r>
            </w:del>
          </w:p>
        </w:tc>
      </w:tr>
      <w:tr w:rsidR="00C53A5E" w:rsidRPr="00CC576E" w14:paraId="363AC7DA"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12"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13"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14"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5536901" w14:textId="77777777" w:rsidR="00C53A5E" w:rsidRPr="000357D1" w:rsidRDefault="00C53A5E" w:rsidP="00C53A5E">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Change w:id="101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FFFF7" w14:textId="1C310B0B" w:rsidR="00C53A5E" w:rsidRPr="00E95F39" w:rsidRDefault="00C53A5E" w:rsidP="00E95F39">
            <w:pPr>
              <w:widowControl/>
              <w:autoSpaceDE/>
              <w:autoSpaceDN/>
              <w:adjustRightInd/>
              <w:jc w:val="center"/>
              <w:rPr>
                <w:b/>
                <w:bCs/>
                <w:sz w:val="22"/>
                <w:szCs w:val="22"/>
              </w:rPr>
            </w:pPr>
            <w:ins w:id="1016" w:author="ERCOT" w:date="2023-10-26T12:35:00Z">
              <w:r w:rsidRPr="00E95F39">
                <w:rPr>
                  <w:sz w:val="22"/>
                  <w:szCs w:val="22"/>
                </w:rPr>
                <w:t>0.7</w:t>
              </w:r>
            </w:ins>
            <w:del w:id="1017"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1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3B6DD7" w14:textId="1F39F3F7" w:rsidR="00C53A5E" w:rsidRPr="00E95F39" w:rsidRDefault="00C53A5E" w:rsidP="00E95F39">
            <w:pPr>
              <w:widowControl/>
              <w:autoSpaceDE/>
              <w:autoSpaceDN/>
              <w:adjustRightInd/>
              <w:jc w:val="center"/>
              <w:rPr>
                <w:b/>
                <w:bCs/>
                <w:sz w:val="22"/>
                <w:szCs w:val="22"/>
              </w:rPr>
            </w:pPr>
            <w:ins w:id="1019" w:author="ERCOT" w:date="2023-10-26T12:35:00Z">
              <w:r w:rsidRPr="00E95F39">
                <w:rPr>
                  <w:sz w:val="22"/>
                  <w:szCs w:val="22"/>
                </w:rPr>
                <w:t>-0.5</w:t>
              </w:r>
            </w:ins>
            <w:del w:id="1020"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2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F1930B" w14:textId="791AD311" w:rsidR="00C53A5E" w:rsidRPr="00E95F39" w:rsidRDefault="00C53A5E" w:rsidP="00E95F39">
            <w:pPr>
              <w:widowControl/>
              <w:autoSpaceDE/>
              <w:autoSpaceDN/>
              <w:adjustRightInd/>
              <w:jc w:val="center"/>
              <w:rPr>
                <w:b/>
                <w:bCs/>
                <w:sz w:val="22"/>
                <w:szCs w:val="22"/>
              </w:rPr>
            </w:pPr>
            <w:ins w:id="1022" w:author="ERCOT" w:date="2023-10-26T12:35:00Z">
              <w:r w:rsidRPr="00E95F39">
                <w:rPr>
                  <w:sz w:val="22"/>
                  <w:szCs w:val="22"/>
                </w:rPr>
                <w:t>-0.3</w:t>
              </w:r>
            </w:ins>
            <w:del w:id="1023"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2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2E0D7" w14:textId="0E6B8D0E" w:rsidR="00C53A5E" w:rsidRPr="00E95F39" w:rsidRDefault="00C53A5E" w:rsidP="00E95F39">
            <w:pPr>
              <w:widowControl/>
              <w:autoSpaceDE/>
              <w:autoSpaceDN/>
              <w:adjustRightInd/>
              <w:jc w:val="center"/>
              <w:rPr>
                <w:b/>
                <w:bCs/>
                <w:sz w:val="22"/>
                <w:szCs w:val="22"/>
              </w:rPr>
            </w:pPr>
            <w:ins w:id="1025" w:author="ERCOT" w:date="2023-10-26T12:35:00Z">
              <w:r w:rsidRPr="00E95F39">
                <w:rPr>
                  <w:sz w:val="22"/>
                  <w:szCs w:val="22"/>
                </w:rPr>
                <w:t>-0.3</w:t>
              </w:r>
            </w:ins>
            <w:del w:id="1026"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2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987BC3" w14:textId="111B370B" w:rsidR="00C53A5E" w:rsidRPr="00E95F39" w:rsidRDefault="00C53A5E" w:rsidP="00E95F39">
            <w:pPr>
              <w:widowControl/>
              <w:autoSpaceDE/>
              <w:autoSpaceDN/>
              <w:adjustRightInd/>
              <w:jc w:val="center"/>
              <w:rPr>
                <w:b/>
                <w:bCs/>
                <w:sz w:val="22"/>
                <w:szCs w:val="22"/>
              </w:rPr>
            </w:pPr>
            <w:ins w:id="1028" w:author="ERCOT" w:date="2023-10-26T12:35:00Z">
              <w:r w:rsidRPr="00E95F39">
                <w:rPr>
                  <w:sz w:val="22"/>
                  <w:szCs w:val="22"/>
                </w:rPr>
                <w:t>0.1</w:t>
              </w:r>
            </w:ins>
            <w:del w:id="1029"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3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D0B1A5" w14:textId="22223980" w:rsidR="00C53A5E" w:rsidRPr="00E95F39" w:rsidRDefault="00C53A5E" w:rsidP="00E95F39">
            <w:pPr>
              <w:widowControl/>
              <w:autoSpaceDE/>
              <w:autoSpaceDN/>
              <w:adjustRightInd/>
              <w:jc w:val="center"/>
              <w:rPr>
                <w:b/>
                <w:bCs/>
                <w:sz w:val="22"/>
                <w:szCs w:val="22"/>
              </w:rPr>
            </w:pPr>
            <w:ins w:id="1031" w:author="ERCOT" w:date="2023-10-26T12:35:00Z">
              <w:r w:rsidRPr="00E95F39">
                <w:rPr>
                  <w:sz w:val="22"/>
                  <w:szCs w:val="22"/>
                </w:rPr>
                <w:t>-0.2</w:t>
              </w:r>
            </w:ins>
            <w:del w:id="1032"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3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BDD8F" w14:textId="48E46935" w:rsidR="00C53A5E" w:rsidRPr="00E95F39" w:rsidRDefault="00C53A5E" w:rsidP="00E95F39">
            <w:pPr>
              <w:widowControl/>
              <w:autoSpaceDE/>
              <w:autoSpaceDN/>
              <w:adjustRightInd/>
              <w:jc w:val="center"/>
              <w:rPr>
                <w:b/>
                <w:bCs/>
                <w:sz w:val="22"/>
                <w:szCs w:val="22"/>
              </w:rPr>
            </w:pPr>
            <w:ins w:id="1034" w:author="ERCOT" w:date="2023-10-26T12:35:00Z">
              <w:r w:rsidRPr="00E95F39">
                <w:rPr>
                  <w:sz w:val="22"/>
                  <w:szCs w:val="22"/>
                </w:rPr>
                <w:t>-0.2</w:t>
              </w:r>
            </w:ins>
            <w:del w:id="1035"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3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AF8FE4" w14:textId="3D02EA3A" w:rsidR="00C53A5E" w:rsidRPr="00E95F39" w:rsidRDefault="00C53A5E" w:rsidP="00E95F39">
            <w:pPr>
              <w:widowControl/>
              <w:autoSpaceDE/>
              <w:autoSpaceDN/>
              <w:adjustRightInd/>
              <w:jc w:val="center"/>
              <w:rPr>
                <w:b/>
                <w:bCs/>
                <w:sz w:val="22"/>
                <w:szCs w:val="22"/>
              </w:rPr>
            </w:pPr>
            <w:ins w:id="1037" w:author="ERCOT" w:date="2023-10-26T12:35:00Z">
              <w:r w:rsidRPr="00E95F39">
                <w:rPr>
                  <w:sz w:val="22"/>
                  <w:szCs w:val="22"/>
                </w:rPr>
                <w:t>-0.4</w:t>
              </w:r>
            </w:ins>
            <w:del w:id="1038" w:author="ERCOT" w:date="2023-10-26T12:35:00Z">
              <w:r w:rsidRPr="00E95F39" w:rsidDel="007014EF">
                <w:rPr>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039"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FE89A" w14:textId="4606B549" w:rsidR="00C53A5E" w:rsidRPr="00E95F39" w:rsidRDefault="00C53A5E" w:rsidP="00E95F39">
            <w:pPr>
              <w:widowControl/>
              <w:autoSpaceDE/>
              <w:autoSpaceDN/>
              <w:adjustRightInd/>
              <w:jc w:val="center"/>
              <w:rPr>
                <w:b/>
                <w:bCs/>
                <w:sz w:val="22"/>
                <w:szCs w:val="22"/>
              </w:rPr>
            </w:pPr>
            <w:ins w:id="1040" w:author="ERCOT" w:date="2023-10-26T12:35:00Z">
              <w:r w:rsidRPr="00E95F39">
                <w:rPr>
                  <w:sz w:val="22"/>
                  <w:szCs w:val="22"/>
                </w:rPr>
                <w:t>-4.8</w:t>
              </w:r>
            </w:ins>
            <w:del w:id="1041" w:author="ERCOT" w:date="2023-10-26T12:35:00Z">
              <w:r w:rsidRPr="00E95F39" w:rsidDel="007014EF">
                <w:rPr>
                  <w:sz w:val="22"/>
                  <w:szCs w:val="22"/>
                </w:rPr>
                <w:delText>-0.9</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042"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FB66CA" w14:textId="74EAD6BA" w:rsidR="00C53A5E" w:rsidRPr="00E95F39" w:rsidRDefault="00C53A5E" w:rsidP="00E95F39">
            <w:pPr>
              <w:widowControl/>
              <w:autoSpaceDE/>
              <w:autoSpaceDN/>
              <w:adjustRightInd/>
              <w:jc w:val="center"/>
              <w:rPr>
                <w:b/>
                <w:bCs/>
                <w:sz w:val="22"/>
                <w:szCs w:val="22"/>
              </w:rPr>
            </w:pPr>
            <w:ins w:id="1043" w:author="ERCOT" w:date="2023-10-26T12:35:00Z">
              <w:r w:rsidRPr="00E95F39">
                <w:rPr>
                  <w:sz w:val="22"/>
                  <w:szCs w:val="22"/>
                </w:rPr>
                <w:t>-2.8</w:t>
              </w:r>
            </w:ins>
            <w:del w:id="1044"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4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31D30" w14:textId="619CF9BE" w:rsidR="00C53A5E" w:rsidRPr="00E95F39" w:rsidRDefault="00C53A5E" w:rsidP="00E95F39">
            <w:pPr>
              <w:widowControl/>
              <w:autoSpaceDE/>
              <w:autoSpaceDN/>
              <w:adjustRightInd/>
              <w:jc w:val="center"/>
              <w:rPr>
                <w:b/>
                <w:bCs/>
                <w:sz w:val="22"/>
                <w:szCs w:val="22"/>
              </w:rPr>
            </w:pPr>
            <w:ins w:id="1046" w:author="ERCOT" w:date="2023-10-26T12:35:00Z">
              <w:r w:rsidRPr="00E95F39">
                <w:rPr>
                  <w:sz w:val="22"/>
                  <w:szCs w:val="22"/>
                </w:rPr>
                <w:t>0.3</w:t>
              </w:r>
            </w:ins>
            <w:del w:id="1047" w:author="ERCOT" w:date="2023-10-26T12:35:00Z">
              <w:r w:rsidRPr="00E95F39" w:rsidDel="007014E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4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A3910E" w14:textId="6CE99E81" w:rsidR="00C53A5E" w:rsidRPr="00E95F39" w:rsidRDefault="00C53A5E" w:rsidP="00E95F39">
            <w:pPr>
              <w:widowControl/>
              <w:autoSpaceDE/>
              <w:autoSpaceDN/>
              <w:adjustRightInd/>
              <w:jc w:val="center"/>
              <w:rPr>
                <w:b/>
                <w:bCs/>
                <w:sz w:val="22"/>
                <w:szCs w:val="22"/>
              </w:rPr>
            </w:pPr>
            <w:ins w:id="1049" w:author="ERCOT" w:date="2023-10-26T12:35:00Z">
              <w:r w:rsidRPr="00E95F39">
                <w:rPr>
                  <w:sz w:val="22"/>
                  <w:szCs w:val="22"/>
                </w:rPr>
                <w:t>1.4</w:t>
              </w:r>
            </w:ins>
            <w:del w:id="1050" w:author="ERCOT" w:date="2023-10-26T12:35:00Z">
              <w:r w:rsidRPr="00E95F39" w:rsidDel="007014EF">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5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009F06" w14:textId="1DCAB79A" w:rsidR="00C53A5E" w:rsidRPr="00E95F39" w:rsidRDefault="00C53A5E" w:rsidP="00E95F39">
            <w:pPr>
              <w:widowControl/>
              <w:autoSpaceDE/>
              <w:autoSpaceDN/>
              <w:adjustRightInd/>
              <w:jc w:val="center"/>
              <w:rPr>
                <w:b/>
                <w:bCs/>
                <w:sz w:val="22"/>
                <w:szCs w:val="22"/>
              </w:rPr>
            </w:pPr>
            <w:ins w:id="1052" w:author="ERCOT" w:date="2023-10-26T12:35:00Z">
              <w:r w:rsidRPr="00E95F39">
                <w:rPr>
                  <w:sz w:val="22"/>
                  <w:szCs w:val="22"/>
                </w:rPr>
                <w:t>1.5</w:t>
              </w:r>
            </w:ins>
            <w:del w:id="1053" w:author="ERCOT" w:date="2023-10-26T12:35:00Z">
              <w:r w:rsidRPr="00E95F39" w:rsidDel="007014EF">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5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19A52" w14:textId="607A31E9" w:rsidR="00C53A5E" w:rsidRPr="00E95F39" w:rsidRDefault="00C53A5E" w:rsidP="00E95F39">
            <w:pPr>
              <w:widowControl/>
              <w:autoSpaceDE/>
              <w:autoSpaceDN/>
              <w:adjustRightInd/>
              <w:jc w:val="center"/>
              <w:rPr>
                <w:b/>
                <w:bCs/>
                <w:sz w:val="22"/>
                <w:szCs w:val="22"/>
              </w:rPr>
            </w:pPr>
            <w:ins w:id="1055" w:author="ERCOT" w:date="2023-10-26T12:35:00Z">
              <w:r w:rsidRPr="00E95F39">
                <w:rPr>
                  <w:sz w:val="22"/>
                  <w:szCs w:val="22"/>
                </w:rPr>
                <w:t>0.6</w:t>
              </w:r>
            </w:ins>
            <w:del w:id="1056"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5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A206B" w14:textId="175037FD" w:rsidR="00C53A5E" w:rsidRPr="00E95F39" w:rsidRDefault="00C53A5E" w:rsidP="00E95F39">
            <w:pPr>
              <w:widowControl/>
              <w:autoSpaceDE/>
              <w:autoSpaceDN/>
              <w:adjustRightInd/>
              <w:jc w:val="center"/>
              <w:rPr>
                <w:b/>
                <w:bCs/>
                <w:sz w:val="22"/>
                <w:szCs w:val="22"/>
              </w:rPr>
            </w:pPr>
            <w:ins w:id="1058" w:author="ERCOT" w:date="2023-10-26T12:35:00Z">
              <w:r w:rsidRPr="00E95F39">
                <w:rPr>
                  <w:sz w:val="22"/>
                  <w:szCs w:val="22"/>
                </w:rPr>
                <w:t>0.3</w:t>
              </w:r>
            </w:ins>
            <w:del w:id="1059"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6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A808A" w14:textId="12739C55" w:rsidR="00C53A5E" w:rsidRPr="00E95F39" w:rsidRDefault="00C53A5E" w:rsidP="00E95F39">
            <w:pPr>
              <w:widowControl/>
              <w:autoSpaceDE/>
              <w:autoSpaceDN/>
              <w:adjustRightInd/>
              <w:jc w:val="center"/>
              <w:rPr>
                <w:b/>
                <w:bCs/>
                <w:sz w:val="22"/>
                <w:szCs w:val="22"/>
              </w:rPr>
            </w:pPr>
            <w:ins w:id="1061" w:author="ERCOT" w:date="2023-10-26T12:35:00Z">
              <w:r w:rsidRPr="00E95F39">
                <w:rPr>
                  <w:sz w:val="22"/>
                  <w:szCs w:val="22"/>
                </w:rPr>
                <w:t>1.1</w:t>
              </w:r>
            </w:ins>
            <w:del w:id="1062"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6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51F58A" w14:textId="78BAF4C2" w:rsidR="00C53A5E" w:rsidRPr="00E95F39" w:rsidRDefault="00C53A5E" w:rsidP="00E95F39">
            <w:pPr>
              <w:widowControl/>
              <w:autoSpaceDE/>
              <w:autoSpaceDN/>
              <w:adjustRightInd/>
              <w:jc w:val="center"/>
              <w:rPr>
                <w:b/>
                <w:bCs/>
                <w:sz w:val="22"/>
                <w:szCs w:val="22"/>
              </w:rPr>
            </w:pPr>
            <w:ins w:id="1064" w:author="ERCOT" w:date="2023-10-26T12:35:00Z">
              <w:r w:rsidRPr="00E95F39">
                <w:rPr>
                  <w:sz w:val="22"/>
                  <w:szCs w:val="22"/>
                </w:rPr>
                <w:t>1.9</w:t>
              </w:r>
            </w:ins>
            <w:del w:id="1065" w:author="ERCOT" w:date="2023-10-26T12:35:00Z">
              <w:r w:rsidRPr="00E95F39" w:rsidDel="007014EF">
                <w:rPr>
                  <w:sz w:val="22"/>
                  <w:szCs w:val="22"/>
                </w:rPr>
                <w:delText>1.4</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066"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8458CF1" w14:textId="11FB2623" w:rsidR="00C53A5E" w:rsidRPr="00E95F39" w:rsidRDefault="00C53A5E" w:rsidP="00E95F39">
            <w:pPr>
              <w:widowControl/>
              <w:autoSpaceDE/>
              <w:autoSpaceDN/>
              <w:adjustRightInd/>
              <w:jc w:val="center"/>
              <w:rPr>
                <w:b/>
                <w:bCs/>
                <w:sz w:val="22"/>
                <w:szCs w:val="22"/>
              </w:rPr>
            </w:pPr>
            <w:ins w:id="1067" w:author="ERCOT" w:date="2023-10-26T12:35:00Z">
              <w:r w:rsidRPr="00E95F39">
                <w:rPr>
                  <w:sz w:val="22"/>
                  <w:szCs w:val="22"/>
                </w:rPr>
                <w:t>3.1</w:t>
              </w:r>
            </w:ins>
            <w:del w:id="1068" w:author="ERCOT" w:date="2023-10-26T12:35:00Z">
              <w:r w:rsidRPr="00E95F39" w:rsidDel="007014EF">
                <w:rPr>
                  <w:sz w:val="22"/>
                  <w:szCs w:val="22"/>
                </w:rPr>
                <w:delText>2.4</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069"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F3CE346" w14:textId="7FFFEFBC" w:rsidR="00C53A5E" w:rsidRPr="00E95F39" w:rsidRDefault="00C53A5E" w:rsidP="00E95F39">
            <w:pPr>
              <w:widowControl/>
              <w:autoSpaceDE/>
              <w:autoSpaceDN/>
              <w:adjustRightInd/>
              <w:jc w:val="center"/>
              <w:rPr>
                <w:b/>
                <w:bCs/>
                <w:sz w:val="22"/>
                <w:szCs w:val="22"/>
              </w:rPr>
            </w:pPr>
            <w:ins w:id="1070" w:author="ERCOT" w:date="2023-10-26T12:35:00Z">
              <w:r w:rsidRPr="00E95F39">
                <w:rPr>
                  <w:sz w:val="22"/>
                  <w:szCs w:val="22"/>
                </w:rPr>
                <w:t>2.3</w:t>
              </w:r>
            </w:ins>
            <w:del w:id="1071" w:author="ERCOT" w:date="2023-10-26T12:35:00Z">
              <w:r w:rsidRPr="00E95F39" w:rsidDel="007014EF">
                <w:rPr>
                  <w:sz w:val="22"/>
                  <w:szCs w:val="22"/>
                </w:rPr>
                <w:delText>4.4</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072"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E7D995" w14:textId="57C97CDA" w:rsidR="00C53A5E" w:rsidRPr="00E95F39" w:rsidRDefault="00C53A5E" w:rsidP="00E95F39">
            <w:pPr>
              <w:widowControl/>
              <w:autoSpaceDE/>
              <w:autoSpaceDN/>
              <w:adjustRightInd/>
              <w:jc w:val="center"/>
              <w:rPr>
                <w:b/>
                <w:bCs/>
                <w:sz w:val="22"/>
                <w:szCs w:val="22"/>
              </w:rPr>
            </w:pPr>
            <w:ins w:id="1073" w:author="ERCOT" w:date="2023-10-26T12:35:00Z">
              <w:r w:rsidRPr="00E95F39">
                <w:rPr>
                  <w:sz w:val="22"/>
                  <w:szCs w:val="22"/>
                </w:rPr>
                <w:t>5.3</w:t>
              </w:r>
            </w:ins>
            <w:del w:id="1074" w:author="ERCOT" w:date="2023-10-26T12:35:00Z">
              <w:r w:rsidRPr="00E95F39" w:rsidDel="007014EF">
                <w:rPr>
                  <w:sz w:val="22"/>
                  <w:szCs w:val="22"/>
                </w:rPr>
                <w:delText>5.5</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075"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30B35" w14:textId="709A9AD7" w:rsidR="00C53A5E" w:rsidRPr="00E95F39" w:rsidRDefault="00C53A5E" w:rsidP="00E95F39">
            <w:pPr>
              <w:widowControl/>
              <w:autoSpaceDE/>
              <w:autoSpaceDN/>
              <w:adjustRightInd/>
              <w:jc w:val="center"/>
              <w:rPr>
                <w:b/>
                <w:bCs/>
                <w:sz w:val="22"/>
                <w:szCs w:val="22"/>
              </w:rPr>
            </w:pPr>
            <w:ins w:id="1076" w:author="ERCOT" w:date="2023-10-26T12:35:00Z">
              <w:r w:rsidRPr="00E95F39">
                <w:rPr>
                  <w:sz w:val="22"/>
                  <w:szCs w:val="22"/>
                </w:rPr>
                <w:t>3.0</w:t>
              </w:r>
            </w:ins>
            <w:del w:id="1077" w:author="ERCOT" w:date="2023-10-26T12:35:00Z">
              <w:r w:rsidRPr="00E95F39" w:rsidDel="007014EF">
                <w:rPr>
                  <w:sz w:val="22"/>
                  <w:szCs w:val="22"/>
                </w:rPr>
                <w:delText>3.6</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078"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1E79E" w14:textId="22DF968D" w:rsidR="00C53A5E" w:rsidRPr="00E95F39" w:rsidRDefault="00C53A5E" w:rsidP="00E95F39">
            <w:pPr>
              <w:widowControl/>
              <w:autoSpaceDE/>
              <w:autoSpaceDN/>
              <w:adjustRightInd/>
              <w:jc w:val="center"/>
              <w:rPr>
                <w:b/>
                <w:bCs/>
                <w:sz w:val="22"/>
                <w:szCs w:val="22"/>
              </w:rPr>
            </w:pPr>
            <w:ins w:id="1079" w:author="ERCOT" w:date="2023-10-26T12:35:00Z">
              <w:r w:rsidRPr="00E95F39">
                <w:rPr>
                  <w:sz w:val="22"/>
                  <w:szCs w:val="22"/>
                </w:rPr>
                <w:t>1.3</w:t>
              </w:r>
            </w:ins>
            <w:del w:id="1080" w:author="ERCOT" w:date="2023-10-26T12:35:00Z">
              <w:r w:rsidRPr="00E95F39" w:rsidDel="007014EF">
                <w:rPr>
                  <w:sz w:val="22"/>
                  <w:szCs w:val="22"/>
                </w:rPr>
                <w:delText>2.0</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081"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BF5983" w14:textId="5B2E57F0" w:rsidR="00C53A5E" w:rsidRPr="00E95F39" w:rsidRDefault="00C53A5E" w:rsidP="00E95F39">
            <w:pPr>
              <w:widowControl/>
              <w:autoSpaceDE/>
              <w:autoSpaceDN/>
              <w:adjustRightInd/>
              <w:jc w:val="center"/>
              <w:rPr>
                <w:b/>
                <w:bCs/>
                <w:sz w:val="22"/>
                <w:szCs w:val="22"/>
              </w:rPr>
            </w:pPr>
            <w:ins w:id="1082" w:author="ERCOT" w:date="2023-10-26T12:35:00Z">
              <w:r w:rsidRPr="00E95F39">
                <w:rPr>
                  <w:sz w:val="22"/>
                  <w:szCs w:val="22"/>
                </w:rPr>
                <w:t>2.8</w:t>
              </w:r>
            </w:ins>
            <w:del w:id="1083" w:author="ERCOT" w:date="2023-10-26T12:35:00Z">
              <w:r w:rsidRPr="00E95F39" w:rsidDel="007014EF">
                <w:rPr>
                  <w:sz w:val="22"/>
                  <w:szCs w:val="22"/>
                </w:rPr>
                <w:delText>1.2</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084"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8D9CA82" w14:textId="71EB9486" w:rsidR="00C53A5E" w:rsidRPr="00E95F39" w:rsidRDefault="00C53A5E" w:rsidP="00E95F39">
            <w:pPr>
              <w:widowControl/>
              <w:autoSpaceDE/>
              <w:autoSpaceDN/>
              <w:adjustRightInd/>
              <w:jc w:val="center"/>
              <w:rPr>
                <w:b/>
                <w:bCs/>
                <w:sz w:val="22"/>
                <w:szCs w:val="22"/>
              </w:rPr>
            </w:pPr>
            <w:ins w:id="1085" w:author="ERCOT" w:date="2023-10-26T12:35:00Z">
              <w:r w:rsidRPr="00E95F39">
                <w:rPr>
                  <w:sz w:val="22"/>
                  <w:szCs w:val="22"/>
                </w:rPr>
                <w:t>0.8</w:t>
              </w:r>
            </w:ins>
            <w:del w:id="1086" w:author="ERCOT" w:date="2023-10-26T12:35:00Z">
              <w:r w:rsidRPr="00E95F39" w:rsidDel="007014EF">
                <w:rPr>
                  <w:sz w:val="22"/>
                  <w:szCs w:val="22"/>
                </w:rPr>
                <w:delText>-0.1</w:delText>
              </w:r>
            </w:del>
          </w:p>
        </w:tc>
      </w:tr>
      <w:tr w:rsidR="00C53A5E" w:rsidRPr="00CC576E" w14:paraId="5FDBAFB4"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87"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88"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89"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11BBE2" w14:textId="77777777" w:rsidR="00C53A5E" w:rsidRPr="000357D1" w:rsidRDefault="00C53A5E" w:rsidP="00C53A5E">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Change w:id="109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17DBB" w14:textId="252798BC" w:rsidR="00C53A5E" w:rsidRPr="00E95F39" w:rsidRDefault="00C53A5E" w:rsidP="00E95F39">
            <w:pPr>
              <w:widowControl/>
              <w:autoSpaceDE/>
              <w:autoSpaceDN/>
              <w:adjustRightInd/>
              <w:jc w:val="center"/>
              <w:rPr>
                <w:b/>
                <w:bCs/>
                <w:sz w:val="22"/>
                <w:szCs w:val="22"/>
              </w:rPr>
            </w:pPr>
            <w:ins w:id="1091" w:author="ERCOT" w:date="2023-10-26T12:35:00Z">
              <w:r w:rsidRPr="00E95F39">
                <w:rPr>
                  <w:sz w:val="22"/>
                  <w:szCs w:val="22"/>
                </w:rPr>
                <w:t>0.1</w:t>
              </w:r>
            </w:ins>
            <w:del w:id="1092" w:author="ERCOT" w:date="2023-10-26T12:35:00Z">
              <w:r w:rsidRPr="00E95F39" w:rsidDel="007014EF">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09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21445A" w14:textId="5DE3E521" w:rsidR="00C53A5E" w:rsidRPr="00E95F39" w:rsidRDefault="00C53A5E" w:rsidP="00E95F39">
            <w:pPr>
              <w:widowControl/>
              <w:autoSpaceDE/>
              <w:autoSpaceDN/>
              <w:adjustRightInd/>
              <w:jc w:val="center"/>
              <w:rPr>
                <w:b/>
                <w:bCs/>
                <w:sz w:val="22"/>
                <w:szCs w:val="22"/>
              </w:rPr>
            </w:pPr>
            <w:ins w:id="1094" w:author="ERCOT" w:date="2023-10-26T12:35:00Z">
              <w:r w:rsidRPr="00E95F39">
                <w:rPr>
                  <w:sz w:val="22"/>
                  <w:szCs w:val="22"/>
                </w:rPr>
                <w:t>0.3</w:t>
              </w:r>
            </w:ins>
            <w:del w:id="1095"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9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480D3B" w14:textId="691E132B" w:rsidR="00C53A5E" w:rsidRPr="00E95F39" w:rsidRDefault="00C53A5E" w:rsidP="00E95F39">
            <w:pPr>
              <w:widowControl/>
              <w:autoSpaceDE/>
              <w:autoSpaceDN/>
              <w:adjustRightInd/>
              <w:jc w:val="center"/>
              <w:rPr>
                <w:b/>
                <w:bCs/>
                <w:sz w:val="22"/>
                <w:szCs w:val="22"/>
              </w:rPr>
            </w:pPr>
            <w:ins w:id="1097" w:author="ERCOT" w:date="2023-10-26T12:35:00Z">
              <w:r w:rsidRPr="00E95F39">
                <w:rPr>
                  <w:sz w:val="22"/>
                  <w:szCs w:val="22"/>
                </w:rPr>
                <w:t>1.1</w:t>
              </w:r>
            </w:ins>
            <w:del w:id="1098"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09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3076C9" w14:textId="38766413" w:rsidR="00C53A5E" w:rsidRPr="00E95F39" w:rsidRDefault="00C53A5E" w:rsidP="00E95F39">
            <w:pPr>
              <w:widowControl/>
              <w:autoSpaceDE/>
              <w:autoSpaceDN/>
              <w:adjustRightInd/>
              <w:jc w:val="center"/>
              <w:rPr>
                <w:b/>
                <w:bCs/>
                <w:sz w:val="22"/>
                <w:szCs w:val="22"/>
              </w:rPr>
            </w:pPr>
            <w:ins w:id="1100" w:author="ERCOT" w:date="2023-10-26T12:35:00Z">
              <w:r w:rsidRPr="00E95F39">
                <w:rPr>
                  <w:sz w:val="22"/>
                  <w:szCs w:val="22"/>
                </w:rPr>
                <w:t>1.1</w:t>
              </w:r>
            </w:ins>
            <w:del w:id="1101"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0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49DB82" w14:textId="1ADE120C" w:rsidR="00C53A5E" w:rsidRPr="00E95F39" w:rsidRDefault="00C53A5E" w:rsidP="00E95F39">
            <w:pPr>
              <w:widowControl/>
              <w:autoSpaceDE/>
              <w:autoSpaceDN/>
              <w:adjustRightInd/>
              <w:jc w:val="center"/>
              <w:rPr>
                <w:b/>
                <w:bCs/>
                <w:sz w:val="22"/>
                <w:szCs w:val="22"/>
              </w:rPr>
            </w:pPr>
            <w:ins w:id="1103" w:author="ERCOT" w:date="2023-10-26T12:35:00Z">
              <w:r w:rsidRPr="00E95F39">
                <w:rPr>
                  <w:sz w:val="22"/>
                  <w:szCs w:val="22"/>
                </w:rPr>
                <w:t>0.5</w:t>
              </w:r>
            </w:ins>
            <w:del w:id="1104"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0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76BF93" w14:textId="10306592" w:rsidR="00C53A5E" w:rsidRPr="00E95F39" w:rsidRDefault="00C53A5E" w:rsidP="00E95F39">
            <w:pPr>
              <w:widowControl/>
              <w:autoSpaceDE/>
              <w:autoSpaceDN/>
              <w:adjustRightInd/>
              <w:jc w:val="center"/>
              <w:rPr>
                <w:b/>
                <w:bCs/>
                <w:sz w:val="22"/>
                <w:szCs w:val="22"/>
              </w:rPr>
            </w:pPr>
            <w:ins w:id="1106" w:author="ERCOT" w:date="2023-10-26T12:35:00Z">
              <w:r w:rsidRPr="00E95F39">
                <w:rPr>
                  <w:sz w:val="22"/>
                  <w:szCs w:val="22"/>
                </w:rPr>
                <w:t>0.1</w:t>
              </w:r>
            </w:ins>
            <w:del w:id="1107"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0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050D5" w14:textId="67D0813D" w:rsidR="00C53A5E" w:rsidRPr="00E95F39" w:rsidRDefault="00C53A5E" w:rsidP="00E95F39">
            <w:pPr>
              <w:widowControl/>
              <w:autoSpaceDE/>
              <w:autoSpaceDN/>
              <w:adjustRightInd/>
              <w:jc w:val="center"/>
              <w:rPr>
                <w:b/>
                <w:bCs/>
                <w:sz w:val="22"/>
                <w:szCs w:val="22"/>
              </w:rPr>
            </w:pPr>
            <w:ins w:id="1109" w:author="ERCOT" w:date="2023-10-26T12:35:00Z">
              <w:r w:rsidRPr="00E95F39">
                <w:rPr>
                  <w:sz w:val="22"/>
                  <w:szCs w:val="22"/>
                </w:rPr>
                <w:t>0.0</w:t>
              </w:r>
            </w:ins>
            <w:del w:id="1110"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1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9BA78" w14:textId="6A36F810" w:rsidR="00C53A5E" w:rsidRPr="00E95F39" w:rsidRDefault="00C53A5E" w:rsidP="00E95F39">
            <w:pPr>
              <w:widowControl/>
              <w:autoSpaceDE/>
              <w:autoSpaceDN/>
              <w:adjustRightInd/>
              <w:jc w:val="center"/>
              <w:rPr>
                <w:b/>
                <w:bCs/>
                <w:sz w:val="22"/>
                <w:szCs w:val="22"/>
              </w:rPr>
            </w:pPr>
            <w:ins w:id="1112" w:author="ERCOT" w:date="2023-10-26T12:35:00Z">
              <w:r w:rsidRPr="00E95F39">
                <w:rPr>
                  <w:sz w:val="22"/>
                  <w:szCs w:val="22"/>
                </w:rPr>
                <w:t>-0.9</w:t>
              </w:r>
            </w:ins>
            <w:del w:id="1113" w:author="ERCOT" w:date="2023-10-26T12:35:00Z">
              <w:r w:rsidRPr="00E95F39" w:rsidDel="007014EF">
                <w:rPr>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114"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652E" w14:textId="36C5E245" w:rsidR="00C53A5E" w:rsidRPr="00E95F39" w:rsidRDefault="00C53A5E" w:rsidP="00E95F39">
            <w:pPr>
              <w:widowControl/>
              <w:autoSpaceDE/>
              <w:autoSpaceDN/>
              <w:adjustRightInd/>
              <w:jc w:val="center"/>
              <w:rPr>
                <w:b/>
                <w:bCs/>
                <w:sz w:val="22"/>
                <w:szCs w:val="22"/>
              </w:rPr>
            </w:pPr>
            <w:ins w:id="1115" w:author="ERCOT" w:date="2023-10-26T12:35:00Z">
              <w:r w:rsidRPr="00E95F39">
                <w:rPr>
                  <w:sz w:val="22"/>
                  <w:szCs w:val="22"/>
                </w:rPr>
                <w:t>-3.9</w:t>
              </w:r>
            </w:ins>
            <w:del w:id="1116" w:author="ERCOT" w:date="2023-10-26T12:35:00Z">
              <w:r w:rsidRPr="00E95F39" w:rsidDel="007014EF">
                <w:rPr>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117"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DA2E0" w14:textId="19DAC4A1" w:rsidR="00C53A5E" w:rsidRPr="00E95F39" w:rsidRDefault="00C53A5E" w:rsidP="00E95F39">
            <w:pPr>
              <w:widowControl/>
              <w:autoSpaceDE/>
              <w:autoSpaceDN/>
              <w:adjustRightInd/>
              <w:jc w:val="center"/>
              <w:rPr>
                <w:b/>
                <w:bCs/>
                <w:sz w:val="22"/>
                <w:szCs w:val="22"/>
              </w:rPr>
            </w:pPr>
            <w:ins w:id="1118" w:author="ERCOT" w:date="2023-10-26T12:35:00Z">
              <w:r w:rsidRPr="00E95F39">
                <w:rPr>
                  <w:sz w:val="22"/>
                  <w:szCs w:val="22"/>
                </w:rPr>
                <w:t>0.3</w:t>
              </w:r>
            </w:ins>
            <w:del w:id="1119" w:author="ERCOT" w:date="2023-10-26T12:35:00Z">
              <w:r w:rsidRPr="00E95F39" w:rsidDel="007014EF">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2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EE4D4F" w14:textId="7D533E42" w:rsidR="00C53A5E" w:rsidRPr="00E95F39" w:rsidRDefault="00C53A5E" w:rsidP="00E95F39">
            <w:pPr>
              <w:widowControl/>
              <w:autoSpaceDE/>
              <w:autoSpaceDN/>
              <w:adjustRightInd/>
              <w:jc w:val="center"/>
              <w:rPr>
                <w:b/>
                <w:bCs/>
                <w:sz w:val="22"/>
                <w:szCs w:val="22"/>
              </w:rPr>
            </w:pPr>
            <w:ins w:id="1121" w:author="ERCOT" w:date="2023-10-26T12:35:00Z">
              <w:r w:rsidRPr="00E95F39">
                <w:rPr>
                  <w:sz w:val="22"/>
                  <w:szCs w:val="22"/>
                </w:rPr>
                <w:t>3.0</w:t>
              </w:r>
            </w:ins>
            <w:del w:id="1122" w:author="ERCOT" w:date="2023-10-26T12:35:00Z">
              <w:r w:rsidRPr="00E95F39" w:rsidDel="007014EF">
                <w:rPr>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2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1892AE" w14:textId="7341D0C5" w:rsidR="00C53A5E" w:rsidRPr="00E95F39" w:rsidRDefault="00C53A5E" w:rsidP="00E95F39">
            <w:pPr>
              <w:widowControl/>
              <w:autoSpaceDE/>
              <w:autoSpaceDN/>
              <w:adjustRightInd/>
              <w:jc w:val="center"/>
              <w:rPr>
                <w:b/>
                <w:bCs/>
                <w:sz w:val="22"/>
                <w:szCs w:val="22"/>
              </w:rPr>
            </w:pPr>
            <w:ins w:id="1124" w:author="ERCOT" w:date="2023-10-26T12:35:00Z">
              <w:r w:rsidRPr="00E95F39">
                <w:rPr>
                  <w:sz w:val="22"/>
                  <w:szCs w:val="22"/>
                </w:rPr>
                <w:t>1.0</w:t>
              </w:r>
            </w:ins>
            <w:del w:id="1125"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2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C02C3F" w14:textId="0AF3A238" w:rsidR="00C53A5E" w:rsidRPr="00E95F39" w:rsidRDefault="00C53A5E" w:rsidP="00E95F39">
            <w:pPr>
              <w:widowControl/>
              <w:autoSpaceDE/>
              <w:autoSpaceDN/>
              <w:adjustRightInd/>
              <w:jc w:val="center"/>
              <w:rPr>
                <w:b/>
                <w:bCs/>
                <w:sz w:val="22"/>
                <w:szCs w:val="22"/>
              </w:rPr>
            </w:pPr>
            <w:ins w:id="1127" w:author="ERCOT" w:date="2023-10-26T12:35:00Z">
              <w:r w:rsidRPr="00E95F39">
                <w:rPr>
                  <w:sz w:val="22"/>
                  <w:szCs w:val="22"/>
                </w:rPr>
                <w:t>2.2</w:t>
              </w:r>
            </w:ins>
            <w:del w:id="1128"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2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36E63A6" w14:textId="68FE78A4" w:rsidR="00C53A5E" w:rsidRPr="00E95F39" w:rsidRDefault="00C53A5E" w:rsidP="00E95F39">
            <w:pPr>
              <w:widowControl/>
              <w:autoSpaceDE/>
              <w:autoSpaceDN/>
              <w:adjustRightInd/>
              <w:jc w:val="center"/>
              <w:rPr>
                <w:b/>
                <w:bCs/>
                <w:sz w:val="22"/>
                <w:szCs w:val="22"/>
              </w:rPr>
            </w:pPr>
            <w:ins w:id="1130" w:author="ERCOT" w:date="2023-10-26T12:35:00Z">
              <w:r w:rsidRPr="00E95F39">
                <w:rPr>
                  <w:sz w:val="22"/>
                  <w:szCs w:val="22"/>
                </w:rPr>
                <w:t>0.5</w:t>
              </w:r>
            </w:ins>
            <w:del w:id="1131" w:author="ERCOT" w:date="2023-10-26T12:35:00Z">
              <w:r w:rsidRPr="00E95F39" w:rsidDel="007014EF">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3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F1AD65" w14:textId="5E7DF210" w:rsidR="00C53A5E" w:rsidRPr="00E95F39" w:rsidRDefault="00C53A5E" w:rsidP="00E95F39">
            <w:pPr>
              <w:widowControl/>
              <w:autoSpaceDE/>
              <w:autoSpaceDN/>
              <w:adjustRightInd/>
              <w:jc w:val="center"/>
              <w:rPr>
                <w:b/>
                <w:bCs/>
                <w:sz w:val="22"/>
                <w:szCs w:val="22"/>
              </w:rPr>
            </w:pPr>
            <w:ins w:id="1133" w:author="ERCOT" w:date="2023-10-26T12:35:00Z">
              <w:r w:rsidRPr="00E95F39">
                <w:rPr>
                  <w:sz w:val="22"/>
                  <w:szCs w:val="22"/>
                </w:rPr>
                <w:t>1.5</w:t>
              </w:r>
            </w:ins>
            <w:del w:id="1134" w:author="ERCOT" w:date="2023-10-26T12:35:00Z">
              <w:r w:rsidRPr="00E95F39" w:rsidDel="007014EF">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3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5F094" w14:textId="7256A6A2" w:rsidR="00C53A5E" w:rsidRPr="00E95F39" w:rsidRDefault="00C53A5E" w:rsidP="00E95F39">
            <w:pPr>
              <w:widowControl/>
              <w:autoSpaceDE/>
              <w:autoSpaceDN/>
              <w:adjustRightInd/>
              <w:jc w:val="center"/>
              <w:rPr>
                <w:b/>
                <w:bCs/>
                <w:sz w:val="22"/>
                <w:szCs w:val="22"/>
              </w:rPr>
            </w:pPr>
            <w:ins w:id="1136" w:author="ERCOT" w:date="2023-10-26T12:35:00Z">
              <w:r w:rsidRPr="00E95F39">
                <w:rPr>
                  <w:sz w:val="22"/>
                  <w:szCs w:val="22"/>
                </w:rPr>
                <w:t>1.7</w:t>
              </w:r>
            </w:ins>
            <w:del w:id="1137" w:author="ERCOT" w:date="2023-10-26T12:35:00Z">
              <w:r w:rsidRPr="00E95F39" w:rsidDel="007014E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3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93B4565" w14:textId="162209A3" w:rsidR="00C53A5E" w:rsidRPr="00E95F39" w:rsidRDefault="00C53A5E" w:rsidP="00E95F39">
            <w:pPr>
              <w:widowControl/>
              <w:autoSpaceDE/>
              <w:autoSpaceDN/>
              <w:adjustRightInd/>
              <w:jc w:val="center"/>
              <w:rPr>
                <w:b/>
                <w:bCs/>
                <w:sz w:val="22"/>
                <w:szCs w:val="22"/>
              </w:rPr>
            </w:pPr>
            <w:ins w:id="1139" w:author="ERCOT" w:date="2023-10-26T12:35:00Z">
              <w:r w:rsidRPr="00E95F39">
                <w:rPr>
                  <w:sz w:val="22"/>
                  <w:szCs w:val="22"/>
                </w:rPr>
                <w:t>1.9</w:t>
              </w:r>
            </w:ins>
            <w:del w:id="1140" w:author="ERCOT" w:date="2023-10-26T12:35:00Z">
              <w:r w:rsidRPr="00E95F39" w:rsidDel="007014EF">
                <w:rPr>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141"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E1EF30" w14:textId="319FC18A" w:rsidR="00C53A5E" w:rsidRPr="00E95F39" w:rsidRDefault="00C53A5E" w:rsidP="00E95F39">
            <w:pPr>
              <w:widowControl/>
              <w:autoSpaceDE/>
              <w:autoSpaceDN/>
              <w:adjustRightInd/>
              <w:jc w:val="center"/>
              <w:rPr>
                <w:b/>
                <w:bCs/>
                <w:sz w:val="22"/>
                <w:szCs w:val="22"/>
              </w:rPr>
            </w:pPr>
            <w:ins w:id="1142" w:author="ERCOT" w:date="2023-10-26T12:35:00Z">
              <w:r w:rsidRPr="00E95F39">
                <w:rPr>
                  <w:sz w:val="22"/>
                  <w:szCs w:val="22"/>
                </w:rPr>
                <w:t>1.3</w:t>
              </w:r>
            </w:ins>
            <w:del w:id="1143" w:author="ERCOT" w:date="2023-10-26T12:35:00Z">
              <w:r w:rsidRPr="00E95F39" w:rsidDel="007014EF">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144"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3A1C075" w14:textId="52D959CB" w:rsidR="00C53A5E" w:rsidRPr="00E95F39" w:rsidRDefault="00C53A5E" w:rsidP="00E95F39">
            <w:pPr>
              <w:widowControl/>
              <w:autoSpaceDE/>
              <w:autoSpaceDN/>
              <w:adjustRightInd/>
              <w:jc w:val="center"/>
              <w:rPr>
                <w:b/>
                <w:bCs/>
                <w:sz w:val="22"/>
                <w:szCs w:val="22"/>
              </w:rPr>
            </w:pPr>
            <w:ins w:id="1145" w:author="ERCOT" w:date="2023-10-26T12:35:00Z">
              <w:r w:rsidRPr="00E95F39">
                <w:rPr>
                  <w:sz w:val="22"/>
                  <w:szCs w:val="22"/>
                </w:rPr>
                <w:t>2.3</w:t>
              </w:r>
            </w:ins>
            <w:del w:id="1146" w:author="ERCOT" w:date="2023-10-26T12:35:00Z">
              <w:r w:rsidRPr="00E95F39" w:rsidDel="007014EF">
                <w:rPr>
                  <w:sz w:val="22"/>
                  <w:szCs w:val="22"/>
                </w:rPr>
                <w:delText>3.6</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147"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10EF1" w14:textId="52C84365" w:rsidR="00C53A5E" w:rsidRPr="00E95F39" w:rsidRDefault="00C53A5E" w:rsidP="00E95F39">
            <w:pPr>
              <w:widowControl/>
              <w:autoSpaceDE/>
              <w:autoSpaceDN/>
              <w:adjustRightInd/>
              <w:jc w:val="center"/>
              <w:rPr>
                <w:b/>
                <w:bCs/>
                <w:sz w:val="22"/>
                <w:szCs w:val="22"/>
              </w:rPr>
            </w:pPr>
            <w:ins w:id="1148" w:author="ERCOT" w:date="2023-10-26T12:35:00Z">
              <w:r w:rsidRPr="00E95F39">
                <w:rPr>
                  <w:sz w:val="22"/>
                  <w:szCs w:val="22"/>
                </w:rPr>
                <w:t>4.4</w:t>
              </w:r>
            </w:ins>
            <w:del w:id="1149" w:author="ERCOT" w:date="2023-10-26T12:35:00Z">
              <w:r w:rsidRPr="00E95F39" w:rsidDel="007014EF">
                <w:rPr>
                  <w:sz w:val="22"/>
                  <w:szCs w:val="22"/>
                </w:rPr>
                <w:delText>4.7</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150"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986DD23" w14:textId="6FFD2A5F" w:rsidR="00C53A5E" w:rsidRPr="00E95F39" w:rsidRDefault="00C53A5E" w:rsidP="00E95F39">
            <w:pPr>
              <w:widowControl/>
              <w:autoSpaceDE/>
              <w:autoSpaceDN/>
              <w:adjustRightInd/>
              <w:jc w:val="center"/>
              <w:rPr>
                <w:b/>
                <w:bCs/>
                <w:sz w:val="22"/>
                <w:szCs w:val="22"/>
              </w:rPr>
            </w:pPr>
            <w:ins w:id="1151" w:author="ERCOT" w:date="2023-10-26T12:35:00Z">
              <w:r w:rsidRPr="00E95F39">
                <w:rPr>
                  <w:sz w:val="22"/>
                  <w:szCs w:val="22"/>
                </w:rPr>
                <w:t>5.9</w:t>
              </w:r>
            </w:ins>
            <w:del w:id="1152" w:author="ERCOT" w:date="2023-10-26T12:35:00Z">
              <w:r w:rsidRPr="00E95F39" w:rsidDel="007014EF">
                <w:rPr>
                  <w:sz w:val="22"/>
                  <w:szCs w:val="22"/>
                </w:rPr>
                <w:delText>4.4</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153"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5DE5A49" w14:textId="27FFA3C9" w:rsidR="00C53A5E" w:rsidRPr="00E95F39" w:rsidRDefault="00C53A5E" w:rsidP="00E95F39">
            <w:pPr>
              <w:widowControl/>
              <w:autoSpaceDE/>
              <w:autoSpaceDN/>
              <w:adjustRightInd/>
              <w:jc w:val="center"/>
              <w:rPr>
                <w:b/>
                <w:bCs/>
                <w:sz w:val="22"/>
                <w:szCs w:val="22"/>
              </w:rPr>
            </w:pPr>
            <w:ins w:id="1154" w:author="ERCOT" w:date="2023-10-26T12:35:00Z">
              <w:r w:rsidRPr="00E95F39">
                <w:rPr>
                  <w:sz w:val="22"/>
                  <w:szCs w:val="22"/>
                </w:rPr>
                <w:t>4.3</w:t>
              </w:r>
            </w:ins>
            <w:del w:id="1155" w:author="ERCOT" w:date="2023-10-26T12:35:00Z">
              <w:r w:rsidRPr="00E95F39" w:rsidDel="007014EF">
                <w:rPr>
                  <w:sz w:val="22"/>
                  <w:szCs w:val="22"/>
                </w:rPr>
                <w:delText>4.1</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156"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A82CE" w14:textId="1718A598" w:rsidR="00C53A5E" w:rsidRPr="00E95F39" w:rsidRDefault="00C53A5E" w:rsidP="00E95F39">
            <w:pPr>
              <w:widowControl/>
              <w:autoSpaceDE/>
              <w:autoSpaceDN/>
              <w:adjustRightInd/>
              <w:jc w:val="center"/>
              <w:rPr>
                <w:b/>
                <w:bCs/>
                <w:sz w:val="22"/>
                <w:szCs w:val="22"/>
              </w:rPr>
            </w:pPr>
            <w:ins w:id="1157" w:author="ERCOT" w:date="2023-10-26T12:35:00Z">
              <w:r w:rsidRPr="00E95F39">
                <w:rPr>
                  <w:sz w:val="22"/>
                  <w:szCs w:val="22"/>
                </w:rPr>
                <w:t>3.3</w:t>
              </w:r>
            </w:ins>
            <w:del w:id="1158" w:author="ERCOT" w:date="2023-10-26T12:35:00Z">
              <w:r w:rsidRPr="00E95F39" w:rsidDel="007014EF">
                <w:rPr>
                  <w:sz w:val="22"/>
                  <w:szCs w:val="22"/>
                </w:rPr>
                <w:delText>2.9</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159"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5B8DBF9" w14:textId="2A8DBA9F" w:rsidR="00C53A5E" w:rsidRPr="00E95F39" w:rsidRDefault="00C53A5E" w:rsidP="00E95F39">
            <w:pPr>
              <w:widowControl/>
              <w:autoSpaceDE/>
              <w:autoSpaceDN/>
              <w:adjustRightInd/>
              <w:jc w:val="center"/>
              <w:rPr>
                <w:b/>
                <w:bCs/>
                <w:sz w:val="22"/>
                <w:szCs w:val="22"/>
              </w:rPr>
            </w:pPr>
            <w:ins w:id="1160" w:author="ERCOT" w:date="2023-10-26T12:35:00Z">
              <w:r w:rsidRPr="00E95F39">
                <w:rPr>
                  <w:sz w:val="22"/>
                  <w:szCs w:val="22"/>
                </w:rPr>
                <w:t>3.4</w:t>
              </w:r>
            </w:ins>
            <w:del w:id="1161" w:author="ERCOT" w:date="2023-10-26T12:35:00Z">
              <w:r w:rsidRPr="00E95F39" w:rsidDel="007014EF">
                <w:rPr>
                  <w:sz w:val="22"/>
                  <w:szCs w:val="22"/>
                </w:rPr>
                <w:delText>3.1</w:delText>
              </w:r>
            </w:del>
          </w:p>
        </w:tc>
      </w:tr>
      <w:tr w:rsidR="00C53A5E" w:rsidRPr="00CC576E" w14:paraId="6038C8F3"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162"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163"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164"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9F07AD7" w14:textId="77777777" w:rsidR="00C53A5E" w:rsidRPr="000357D1" w:rsidRDefault="00C53A5E" w:rsidP="00C53A5E">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Change w:id="116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5338A" w14:textId="3933FA56" w:rsidR="00C53A5E" w:rsidRPr="00E95F39" w:rsidRDefault="00C53A5E" w:rsidP="00E95F39">
            <w:pPr>
              <w:widowControl/>
              <w:autoSpaceDE/>
              <w:autoSpaceDN/>
              <w:adjustRightInd/>
              <w:jc w:val="center"/>
              <w:rPr>
                <w:b/>
                <w:bCs/>
                <w:sz w:val="22"/>
                <w:szCs w:val="22"/>
              </w:rPr>
            </w:pPr>
            <w:ins w:id="1166" w:author="ERCOT" w:date="2023-10-26T12:35:00Z">
              <w:r w:rsidRPr="00E95F39">
                <w:rPr>
                  <w:sz w:val="22"/>
                  <w:szCs w:val="22"/>
                </w:rPr>
                <w:t>1.2</w:t>
              </w:r>
            </w:ins>
            <w:del w:id="1167" w:author="ERCOT" w:date="2023-10-26T12:35:00Z">
              <w:r w:rsidRPr="00E95F39" w:rsidDel="007014EF">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16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72022" w14:textId="1326DDD5" w:rsidR="00C53A5E" w:rsidRPr="00E95F39" w:rsidRDefault="00C53A5E" w:rsidP="00E95F39">
            <w:pPr>
              <w:widowControl/>
              <w:autoSpaceDE/>
              <w:autoSpaceDN/>
              <w:adjustRightInd/>
              <w:jc w:val="center"/>
              <w:rPr>
                <w:b/>
                <w:bCs/>
                <w:sz w:val="22"/>
                <w:szCs w:val="22"/>
              </w:rPr>
            </w:pPr>
            <w:ins w:id="1169" w:author="ERCOT" w:date="2023-10-26T12:35:00Z">
              <w:r w:rsidRPr="00E95F39">
                <w:rPr>
                  <w:sz w:val="22"/>
                  <w:szCs w:val="22"/>
                </w:rPr>
                <w:t>0.4</w:t>
              </w:r>
            </w:ins>
            <w:del w:id="1170"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7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587A83" w14:textId="38B72065" w:rsidR="00C53A5E" w:rsidRPr="00E95F39" w:rsidRDefault="00C53A5E" w:rsidP="00E95F39">
            <w:pPr>
              <w:widowControl/>
              <w:autoSpaceDE/>
              <w:autoSpaceDN/>
              <w:adjustRightInd/>
              <w:jc w:val="center"/>
              <w:rPr>
                <w:b/>
                <w:bCs/>
                <w:sz w:val="22"/>
                <w:szCs w:val="22"/>
              </w:rPr>
            </w:pPr>
            <w:ins w:id="1172" w:author="ERCOT" w:date="2023-10-26T12:35:00Z">
              <w:r w:rsidRPr="00E95F39">
                <w:rPr>
                  <w:sz w:val="22"/>
                  <w:szCs w:val="22"/>
                </w:rPr>
                <w:t>-0.4</w:t>
              </w:r>
            </w:ins>
            <w:del w:id="1173"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7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0DC59" w14:textId="33336093" w:rsidR="00C53A5E" w:rsidRPr="00E95F39" w:rsidRDefault="00C53A5E" w:rsidP="00E95F39">
            <w:pPr>
              <w:widowControl/>
              <w:autoSpaceDE/>
              <w:autoSpaceDN/>
              <w:adjustRightInd/>
              <w:jc w:val="center"/>
              <w:rPr>
                <w:b/>
                <w:bCs/>
                <w:sz w:val="22"/>
                <w:szCs w:val="22"/>
              </w:rPr>
            </w:pPr>
            <w:ins w:id="1175" w:author="ERCOT" w:date="2023-10-26T12:35:00Z">
              <w:r w:rsidRPr="00E95F39">
                <w:rPr>
                  <w:sz w:val="22"/>
                  <w:szCs w:val="22"/>
                </w:rPr>
                <w:t>0.3</w:t>
              </w:r>
            </w:ins>
            <w:del w:id="1176"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7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F1E3E6" w14:textId="644765BD" w:rsidR="00C53A5E" w:rsidRPr="00E95F39" w:rsidRDefault="00C53A5E" w:rsidP="00E95F39">
            <w:pPr>
              <w:widowControl/>
              <w:autoSpaceDE/>
              <w:autoSpaceDN/>
              <w:adjustRightInd/>
              <w:jc w:val="center"/>
              <w:rPr>
                <w:b/>
                <w:bCs/>
                <w:sz w:val="22"/>
                <w:szCs w:val="22"/>
              </w:rPr>
            </w:pPr>
            <w:ins w:id="1178" w:author="ERCOT" w:date="2023-10-26T12:35:00Z">
              <w:r w:rsidRPr="00E95F39">
                <w:rPr>
                  <w:sz w:val="22"/>
                  <w:szCs w:val="22"/>
                </w:rPr>
                <w:t>-0.2</w:t>
              </w:r>
            </w:ins>
            <w:del w:id="1179"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8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C0D6C8" w14:textId="64950E24" w:rsidR="00C53A5E" w:rsidRPr="00E95F39" w:rsidRDefault="00C53A5E" w:rsidP="00E95F39">
            <w:pPr>
              <w:widowControl/>
              <w:autoSpaceDE/>
              <w:autoSpaceDN/>
              <w:adjustRightInd/>
              <w:jc w:val="center"/>
              <w:rPr>
                <w:b/>
                <w:bCs/>
                <w:sz w:val="22"/>
                <w:szCs w:val="22"/>
              </w:rPr>
            </w:pPr>
            <w:ins w:id="1181" w:author="ERCOT" w:date="2023-10-26T12:35:00Z">
              <w:r w:rsidRPr="00E95F39">
                <w:rPr>
                  <w:sz w:val="22"/>
                  <w:szCs w:val="22"/>
                </w:rPr>
                <w:t>-0.7</w:t>
              </w:r>
            </w:ins>
            <w:del w:id="1182"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8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FC9A89" w14:textId="1F79097B" w:rsidR="00C53A5E" w:rsidRPr="00E95F39" w:rsidRDefault="00C53A5E" w:rsidP="00E95F39">
            <w:pPr>
              <w:widowControl/>
              <w:autoSpaceDE/>
              <w:autoSpaceDN/>
              <w:adjustRightInd/>
              <w:jc w:val="center"/>
              <w:rPr>
                <w:b/>
                <w:bCs/>
                <w:sz w:val="22"/>
                <w:szCs w:val="22"/>
              </w:rPr>
            </w:pPr>
            <w:ins w:id="1184" w:author="ERCOT" w:date="2023-10-26T12:35:00Z">
              <w:r w:rsidRPr="00E95F39">
                <w:rPr>
                  <w:sz w:val="22"/>
                  <w:szCs w:val="22"/>
                </w:rPr>
                <w:t>-0.4</w:t>
              </w:r>
            </w:ins>
            <w:del w:id="1185"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8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1587A" w14:textId="5FADA3F3" w:rsidR="00C53A5E" w:rsidRPr="00E95F39" w:rsidRDefault="00C53A5E" w:rsidP="00E95F39">
            <w:pPr>
              <w:widowControl/>
              <w:autoSpaceDE/>
              <w:autoSpaceDN/>
              <w:adjustRightInd/>
              <w:jc w:val="center"/>
              <w:rPr>
                <w:b/>
                <w:bCs/>
                <w:sz w:val="22"/>
                <w:szCs w:val="22"/>
              </w:rPr>
            </w:pPr>
            <w:ins w:id="1187" w:author="ERCOT" w:date="2023-10-26T12:35:00Z">
              <w:r w:rsidRPr="00E95F39">
                <w:rPr>
                  <w:sz w:val="22"/>
                  <w:szCs w:val="22"/>
                </w:rPr>
                <w:t>-0.3</w:t>
              </w:r>
            </w:ins>
            <w:del w:id="1188" w:author="ERCOT" w:date="2023-10-26T12:35:00Z">
              <w:r w:rsidRPr="00E95F39" w:rsidDel="007014EF">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189"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F6C30F0" w14:textId="3BF7114D" w:rsidR="00C53A5E" w:rsidRPr="00E95F39" w:rsidRDefault="00C53A5E" w:rsidP="00E95F39">
            <w:pPr>
              <w:widowControl/>
              <w:autoSpaceDE/>
              <w:autoSpaceDN/>
              <w:adjustRightInd/>
              <w:jc w:val="center"/>
              <w:rPr>
                <w:b/>
                <w:bCs/>
                <w:sz w:val="22"/>
                <w:szCs w:val="22"/>
              </w:rPr>
            </w:pPr>
            <w:ins w:id="1190" w:author="ERCOT" w:date="2023-10-26T12:35:00Z">
              <w:r w:rsidRPr="00E95F39">
                <w:rPr>
                  <w:sz w:val="22"/>
                  <w:szCs w:val="22"/>
                </w:rPr>
                <w:t>0.0</w:t>
              </w:r>
            </w:ins>
            <w:del w:id="1191" w:author="ERCOT" w:date="2023-10-26T12:35:00Z">
              <w:r w:rsidRPr="00E95F39" w:rsidDel="007014EF">
                <w:rPr>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192"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49E4140" w14:textId="39D3B4CF" w:rsidR="00C53A5E" w:rsidRPr="00E95F39" w:rsidRDefault="00C53A5E" w:rsidP="00E95F39">
            <w:pPr>
              <w:widowControl/>
              <w:autoSpaceDE/>
              <w:autoSpaceDN/>
              <w:adjustRightInd/>
              <w:jc w:val="center"/>
              <w:rPr>
                <w:b/>
                <w:bCs/>
                <w:sz w:val="22"/>
                <w:szCs w:val="22"/>
              </w:rPr>
            </w:pPr>
            <w:ins w:id="1193" w:author="ERCOT" w:date="2023-10-26T12:35:00Z">
              <w:r w:rsidRPr="00E95F39">
                <w:rPr>
                  <w:sz w:val="22"/>
                  <w:szCs w:val="22"/>
                </w:rPr>
                <w:t>4.3</w:t>
              </w:r>
            </w:ins>
            <w:del w:id="1194" w:author="ERCOT" w:date="2023-10-26T12:35:00Z">
              <w:r w:rsidRPr="00E95F39" w:rsidDel="007014E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9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3A1AD4" w14:textId="7B65B19D" w:rsidR="00C53A5E" w:rsidRPr="00E95F39" w:rsidRDefault="00C53A5E" w:rsidP="00E95F39">
            <w:pPr>
              <w:widowControl/>
              <w:autoSpaceDE/>
              <w:autoSpaceDN/>
              <w:adjustRightInd/>
              <w:jc w:val="center"/>
              <w:rPr>
                <w:b/>
                <w:bCs/>
                <w:sz w:val="22"/>
                <w:szCs w:val="22"/>
              </w:rPr>
            </w:pPr>
            <w:ins w:id="1196" w:author="ERCOT" w:date="2023-10-26T12:35:00Z">
              <w:r w:rsidRPr="00E95F39">
                <w:rPr>
                  <w:sz w:val="22"/>
                  <w:szCs w:val="22"/>
                </w:rPr>
                <w:t>0.8</w:t>
              </w:r>
            </w:ins>
            <w:del w:id="1197" w:author="ERCOT" w:date="2023-10-26T12:35:00Z">
              <w:r w:rsidRPr="00E95F39" w:rsidDel="007014EF">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19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24040B" w14:textId="6751CC45" w:rsidR="00C53A5E" w:rsidRPr="00E95F39" w:rsidRDefault="00C53A5E" w:rsidP="00E95F39">
            <w:pPr>
              <w:widowControl/>
              <w:autoSpaceDE/>
              <w:autoSpaceDN/>
              <w:adjustRightInd/>
              <w:jc w:val="center"/>
              <w:rPr>
                <w:b/>
                <w:bCs/>
                <w:sz w:val="22"/>
                <w:szCs w:val="22"/>
              </w:rPr>
            </w:pPr>
            <w:ins w:id="1199" w:author="ERCOT" w:date="2023-10-26T12:35:00Z">
              <w:r w:rsidRPr="00E95F39">
                <w:rPr>
                  <w:sz w:val="22"/>
                  <w:szCs w:val="22"/>
                </w:rPr>
                <w:t>0.2</w:t>
              </w:r>
            </w:ins>
            <w:del w:id="1200" w:author="ERCOT" w:date="2023-10-26T12:35:00Z">
              <w:r w:rsidRPr="00E95F39" w:rsidDel="007014EF">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0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BBE958" w14:textId="1D00F5E4" w:rsidR="00C53A5E" w:rsidRPr="00E95F39" w:rsidRDefault="00C53A5E" w:rsidP="00E95F39">
            <w:pPr>
              <w:widowControl/>
              <w:autoSpaceDE/>
              <w:autoSpaceDN/>
              <w:adjustRightInd/>
              <w:jc w:val="center"/>
              <w:rPr>
                <w:b/>
                <w:bCs/>
                <w:sz w:val="22"/>
                <w:szCs w:val="22"/>
              </w:rPr>
            </w:pPr>
            <w:ins w:id="1202" w:author="ERCOT" w:date="2023-10-26T12:35:00Z">
              <w:r w:rsidRPr="00E95F39">
                <w:rPr>
                  <w:sz w:val="22"/>
                  <w:szCs w:val="22"/>
                </w:rPr>
                <w:t>-0.3</w:t>
              </w:r>
            </w:ins>
            <w:del w:id="1203"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0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F3BC85" w14:textId="3999F822" w:rsidR="00C53A5E" w:rsidRPr="00E95F39" w:rsidRDefault="00C53A5E" w:rsidP="00E95F39">
            <w:pPr>
              <w:widowControl/>
              <w:autoSpaceDE/>
              <w:autoSpaceDN/>
              <w:adjustRightInd/>
              <w:jc w:val="center"/>
              <w:rPr>
                <w:b/>
                <w:bCs/>
                <w:sz w:val="22"/>
                <w:szCs w:val="22"/>
              </w:rPr>
            </w:pPr>
            <w:ins w:id="1205" w:author="ERCOT" w:date="2023-10-26T12:35:00Z">
              <w:r w:rsidRPr="00E95F39">
                <w:rPr>
                  <w:sz w:val="22"/>
                  <w:szCs w:val="22"/>
                </w:rPr>
                <w:t>0.2</w:t>
              </w:r>
            </w:ins>
            <w:del w:id="1206" w:author="ERCOT" w:date="2023-10-26T12:35:00Z">
              <w:r w:rsidRPr="00E95F39" w:rsidDel="007014EF">
                <w:rPr>
                  <w:sz w:val="22"/>
                  <w:szCs w:val="22"/>
                </w:rPr>
                <w:delText>1.1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0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41535" w14:textId="06DA3E7D" w:rsidR="00C53A5E" w:rsidRPr="00E95F39" w:rsidRDefault="00C53A5E" w:rsidP="00E95F39">
            <w:pPr>
              <w:widowControl/>
              <w:autoSpaceDE/>
              <w:autoSpaceDN/>
              <w:adjustRightInd/>
              <w:jc w:val="center"/>
              <w:rPr>
                <w:b/>
                <w:bCs/>
                <w:sz w:val="22"/>
                <w:szCs w:val="22"/>
              </w:rPr>
            </w:pPr>
            <w:ins w:id="1208" w:author="ERCOT" w:date="2023-10-26T12:35:00Z">
              <w:r w:rsidRPr="00E95F39">
                <w:rPr>
                  <w:sz w:val="22"/>
                  <w:szCs w:val="22"/>
                </w:rPr>
                <w:t>1.1</w:t>
              </w:r>
            </w:ins>
            <w:del w:id="1209"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1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FE5264" w14:textId="61C9A8C0" w:rsidR="00C53A5E" w:rsidRPr="00E95F39" w:rsidRDefault="00C53A5E" w:rsidP="00E95F39">
            <w:pPr>
              <w:widowControl/>
              <w:autoSpaceDE/>
              <w:autoSpaceDN/>
              <w:adjustRightInd/>
              <w:jc w:val="center"/>
              <w:rPr>
                <w:b/>
                <w:bCs/>
                <w:sz w:val="22"/>
                <w:szCs w:val="22"/>
              </w:rPr>
            </w:pPr>
            <w:ins w:id="1211" w:author="ERCOT" w:date="2023-10-26T12:35:00Z">
              <w:r w:rsidRPr="00E95F39">
                <w:rPr>
                  <w:sz w:val="22"/>
                  <w:szCs w:val="22"/>
                </w:rPr>
                <w:t>1.9</w:t>
              </w:r>
            </w:ins>
            <w:del w:id="1212" w:author="ERCOT" w:date="2023-10-26T12:35:00Z">
              <w:r w:rsidRPr="00E95F39" w:rsidDel="007014E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1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BB2BF" w14:textId="27F6D4FE" w:rsidR="00C53A5E" w:rsidRPr="00E95F39" w:rsidRDefault="00C53A5E" w:rsidP="00E95F39">
            <w:pPr>
              <w:widowControl/>
              <w:autoSpaceDE/>
              <w:autoSpaceDN/>
              <w:adjustRightInd/>
              <w:jc w:val="center"/>
              <w:rPr>
                <w:b/>
                <w:bCs/>
                <w:sz w:val="22"/>
                <w:szCs w:val="22"/>
              </w:rPr>
            </w:pPr>
            <w:ins w:id="1214" w:author="ERCOT" w:date="2023-10-26T12:35:00Z">
              <w:r w:rsidRPr="00E95F39">
                <w:rPr>
                  <w:sz w:val="22"/>
                  <w:szCs w:val="22"/>
                </w:rPr>
                <w:t>2.1</w:t>
              </w:r>
            </w:ins>
            <w:del w:id="1215" w:author="ERCOT" w:date="2023-10-26T12:35:00Z">
              <w:r w:rsidRPr="00E95F39" w:rsidDel="007014EF">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216"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54338" w14:textId="520726EE" w:rsidR="00C53A5E" w:rsidRPr="00E95F39" w:rsidRDefault="00C53A5E" w:rsidP="00E95F39">
            <w:pPr>
              <w:widowControl/>
              <w:autoSpaceDE/>
              <w:autoSpaceDN/>
              <w:adjustRightInd/>
              <w:jc w:val="center"/>
              <w:rPr>
                <w:b/>
                <w:bCs/>
                <w:sz w:val="22"/>
                <w:szCs w:val="22"/>
              </w:rPr>
            </w:pPr>
            <w:ins w:id="1217" w:author="ERCOT" w:date="2023-10-26T12:35:00Z">
              <w:r w:rsidRPr="00E95F39">
                <w:rPr>
                  <w:sz w:val="22"/>
                  <w:szCs w:val="22"/>
                </w:rPr>
                <w:t>2.0</w:t>
              </w:r>
            </w:ins>
            <w:del w:id="1218" w:author="ERCOT" w:date="2023-10-26T12:35:00Z">
              <w:r w:rsidRPr="00E95F39" w:rsidDel="007014EF">
                <w:rPr>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219"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120A2AB" w14:textId="3B483FA0" w:rsidR="00C53A5E" w:rsidRPr="00E95F39" w:rsidRDefault="00C53A5E" w:rsidP="00E95F39">
            <w:pPr>
              <w:widowControl/>
              <w:autoSpaceDE/>
              <w:autoSpaceDN/>
              <w:adjustRightInd/>
              <w:jc w:val="center"/>
              <w:rPr>
                <w:b/>
                <w:bCs/>
                <w:sz w:val="22"/>
                <w:szCs w:val="22"/>
              </w:rPr>
            </w:pPr>
            <w:ins w:id="1220" w:author="ERCOT" w:date="2023-10-26T12:35:00Z">
              <w:r w:rsidRPr="00E95F39">
                <w:rPr>
                  <w:sz w:val="22"/>
                  <w:szCs w:val="22"/>
                </w:rPr>
                <w:t>1.8</w:t>
              </w:r>
            </w:ins>
            <w:del w:id="1221" w:author="ERCOT" w:date="2023-10-26T12:35:00Z">
              <w:r w:rsidRPr="00E95F39" w:rsidDel="007014EF">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222"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C0D668A" w14:textId="4EB71AB8" w:rsidR="00C53A5E" w:rsidRPr="00E95F39" w:rsidRDefault="00C53A5E" w:rsidP="00E95F39">
            <w:pPr>
              <w:widowControl/>
              <w:autoSpaceDE/>
              <w:autoSpaceDN/>
              <w:adjustRightInd/>
              <w:jc w:val="center"/>
              <w:rPr>
                <w:b/>
                <w:bCs/>
                <w:sz w:val="22"/>
                <w:szCs w:val="22"/>
              </w:rPr>
            </w:pPr>
            <w:ins w:id="1223" w:author="ERCOT" w:date="2023-10-26T12:35:00Z">
              <w:r w:rsidRPr="00E95F39">
                <w:rPr>
                  <w:sz w:val="22"/>
                  <w:szCs w:val="22"/>
                </w:rPr>
                <w:t>1.4</w:t>
              </w:r>
            </w:ins>
            <w:del w:id="1224" w:author="ERCOT" w:date="2023-10-26T12:35:00Z">
              <w:r w:rsidRPr="00E95F39" w:rsidDel="007014EF">
                <w:rPr>
                  <w:sz w:val="22"/>
                  <w:szCs w:val="22"/>
                </w:rPr>
                <w:delText>3.6</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225"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923B5F7" w14:textId="58C888C8" w:rsidR="00C53A5E" w:rsidRPr="00E95F39" w:rsidRDefault="00C53A5E" w:rsidP="00E95F39">
            <w:pPr>
              <w:widowControl/>
              <w:autoSpaceDE/>
              <w:autoSpaceDN/>
              <w:adjustRightInd/>
              <w:jc w:val="center"/>
              <w:rPr>
                <w:b/>
                <w:bCs/>
                <w:sz w:val="22"/>
                <w:szCs w:val="22"/>
              </w:rPr>
            </w:pPr>
            <w:ins w:id="1226" w:author="ERCOT" w:date="2023-10-26T12:35:00Z">
              <w:r w:rsidRPr="00E95F39">
                <w:rPr>
                  <w:sz w:val="22"/>
                  <w:szCs w:val="22"/>
                </w:rPr>
                <w:t>3.2</w:t>
              </w:r>
            </w:ins>
            <w:del w:id="1227" w:author="ERCOT" w:date="2023-10-26T12:35:00Z">
              <w:r w:rsidRPr="00E95F39" w:rsidDel="007014EF">
                <w:rPr>
                  <w:sz w:val="22"/>
                  <w:szCs w:val="22"/>
                </w:rPr>
                <w:delText>4.8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228"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08AC0E" w14:textId="11CE481E" w:rsidR="00C53A5E" w:rsidRPr="00E95F39" w:rsidRDefault="00C53A5E" w:rsidP="00E95F39">
            <w:pPr>
              <w:widowControl/>
              <w:autoSpaceDE/>
              <w:autoSpaceDN/>
              <w:adjustRightInd/>
              <w:jc w:val="center"/>
              <w:rPr>
                <w:b/>
                <w:bCs/>
                <w:sz w:val="22"/>
                <w:szCs w:val="22"/>
              </w:rPr>
            </w:pPr>
            <w:ins w:id="1229" w:author="ERCOT" w:date="2023-10-26T12:35:00Z">
              <w:r w:rsidRPr="00E95F39">
                <w:rPr>
                  <w:sz w:val="22"/>
                  <w:szCs w:val="22"/>
                </w:rPr>
                <w:t>4.3</w:t>
              </w:r>
            </w:ins>
            <w:del w:id="1230" w:author="ERCOT" w:date="2023-10-26T12:35:00Z">
              <w:r w:rsidRPr="00E95F39" w:rsidDel="007014EF">
                <w:rPr>
                  <w:sz w:val="22"/>
                  <w:szCs w:val="22"/>
                </w:rPr>
                <w:delText>5.5</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231"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D816F" w14:textId="7DD9100A" w:rsidR="00C53A5E" w:rsidRPr="00E95F39" w:rsidRDefault="00C53A5E" w:rsidP="00E95F39">
            <w:pPr>
              <w:widowControl/>
              <w:autoSpaceDE/>
              <w:autoSpaceDN/>
              <w:adjustRightInd/>
              <w:jc w:val="center"/>
              <w:rPr>
                <w:b/>
                <w:bCs/>
                <w:sz w:val="22"/>
                <w:szCs w:val="22"/>
              </w:rPr>
            </w:pPr>
            <w:ins w:id="1232" w:author="ERCOT" w:date="2023-10-26T12:35:00Z">
              <w:r w:rsidRPr="00E95F39">
                <w:rPr>
                  <w:sz w:val="22"/>
                  <w:szCs w:val="22"/>
                </w:rPr>
                <w:t>3.7</w:t>
              </w:r>
            </w:ins>
            <w:del w:id="1233" w:author="ERCOT" w:date="2023-10-26T12:35:00Z">
              <w:r w:rsidRPr="00E95F39" w:rsidDel="007014EF">
                <w:rPr>
                  <w:sz w:val="22"/>
                  <w:szCs w:val="22"/>
                </w:rPr>
                <w:delText>3.3</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234"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1B4BD4" w14:textId="183D82D6" w:rsidR="00C53A5E" w:rsidRPr="00E95F39" w:rsidRDefault="00C53A5E" w:rsidP="00E95F39">
            <w:pPr>
              <w:widowControl/>
              <w:autoSpaceDE/>
              <w:autoSpaceDN/>
              <w:adjustRightInd/>
              <w:jc w:val="center"/>
              <w:rPr>
                <w:b/>
                <w:bCs/>
                <w:sz w:val="22"/>
                <w:szCs w:val="22"/>
              </w:rPr>
            </w:pPr>
            <w:ins w:id="1235" w:author="ERCOT" w:date="2023-10-26T12:35:00Z">
              <w:r w:rsidRPr="00E95F39">
                <w:rPr>
                  <w:sz w:val="22"/>
                  <w:szCs w:val="22"/>
                </w:rPr>
                <w:t>1.9</w:t>
              </w:r>
            </w:ins>
            <w:del w:id="1236" w:author="ERCOT" w:date="2023-10-26T12:35:00Z">
              <w:r w:rsidRPr="00E95F39" w:rsidDel="007014EF">
                <w:rPr>
                  <w:sz w:val="22"/>
                  <w:szCs w:val="22"/>
                </w:rPr>
                <w:delText>1.9</w:delText>
              </w:r>
            </w:del>
          </w:p>
        </w:tc>
      </w:tr>
      <w:tr w:rsidR="00C53A5E" w:rsidRPr="00CC576E" w14:paraId="608B9952"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237"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238"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239"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81F04F" w14:textId="77777777" w:rsidR="00C53A5E" w:rsidRPr="000357D1" w:rsidRDefault="00C53A5E" w:rsidP="00C53A5E">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Change w:id="124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ED0553" w14:textId="0DF3037F" w:rsidR="00C53A5E" w:rsidRPr="00E95F39" w:rsidRDefault="00C53A5E" w:rsidP="00E95F39">
            <w:pPr>
              <w:widowControl/>
              <w:autoSpaceDE/>
              <w:autoSpaceDN/>
              <w:adjustRightInd/>
              <w:jc w:val="center"/>
              <w:rPr>
                <w:b/>
                <w:bCs/>
                <w:sz w:val="22"/>
                <w:szCs w:val="22"/>
              </w:rPr>
            </w:pPr>
            <w:ins w:id="1241" w:author="ERCOT" w:date="2023-10-26T12:35:00Z">
              <w:r w:rsidRPr="00E95F39">
                <w:rPr>
                  <w:sz w:val="22"/>
                  <w:szCs w:val="22"/>
                </w:rPr>
                <w:t>1.4</w:t>
              </w:r>
            </w:ins>
            <w:del w:id="1242"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4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BF24075" w14:textId="43A89745" w:rsidR="00C53A5E" w:rsidRPr="00E95F39" w:rsidRDefault="00C53A5E" w:rsidP="00E95F39">
            <w:pPr>
              <w:widowControl/>
              <w:autoSpaceDE/>
              <w:autoSpaceDN/>
              <w:adjustRightInd/>
              <w:jc w:val="center"/>
              <w:rPr>
                <w:b/>
                <w:bCs/>
                <w:sz w:val="22"/>
                <w:szCs w:val="22"/>
              </w:rPr>
            </w:pPr>
            <w:ins w:id="1244" w:author="ERCOT" w:date="2023-10-26T12:35:00Z">
              <w:r w:rsidRPr="00E95F39">
                <w:rPr>
                  <w:sz w:val="22"/>
                  <w:szCs w:val="22"/>
                </w:rPr>
                <w:t>0.4</w:t>
              </w:r>
            </w:ins>
            <w:del w:id="1245"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4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9F935C" w14:textId="23FA306E" w:rsidR="00C53A5E" w:rsidRPr="00E95F39" w:rsidRDefault="00C53A5E" w:rsidP="00E95F39">
            <w:pPr>
              <w:widowControl/>
              <w:autoSpaceDE/>
              <w:autoSpaceDN/>
              <w:adjustRightInd/>
              <w:jc w:val="center"/>
              <w:rPr>
                <w:b/>
                <w:bCs/>
                <w:sz w:val="22"/>
                <w:szCs w:val="22"/>
              </w:rPr>
            </w:pPr>
            <w:ins w:id="1247" w:author="ERCOT" w:date="2023-10-26T12:35:00Z">
              <w:r w:rsidRPr="00E95F39">
                <w:rPr>
                  <w:sz w:val="22"/>
                  <w:szCs w:val="22"/>
                </w:rPr>
                <w:t>-0.4</w:t>
              </w:r>
            </w:ins>
            <w:del w:id="1248"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4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E4F582" w14:textId="0FE1AE3B" w:rsidR="00C53A5E" w:rsidRPr="00E95F39" w:rsidRDefault="00C53A5E" w:rsidP="00E95F39">
            <w:pPr>
              <w:widowControl/>
              <w:autoSpaceDE/>
              <w:autoSpaceDN/>
              <w:adjustRightInd/>
              <w:jc w:val="center"/>
              <w:rPr>
                <w:b/>
                <w:bCs/>
                <w:sz w:val="22"/>
                <w:szCs w:val="22"/>
              </w:rPr>
            </w:pPr>
            <w:ins w:id="1250" w:author="ERCOT" w:date="2023-10-26T12:35:00Z">
              <w:r w:rsidRPr="00E95F39">
                <w:rPr>
                  <w:sz w:val="22"/>
                  <w:szCs w:val="22"/>
                </w:rPr>
                <w:t>-1.1</w:t>
              </w:r>
            </w:ins>
            <w:del w:id="1251"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5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B41D5" w14:textId="0E908084" w:rsidR="00C53A5E" w:rsidRPr="00E95F39" w:rsidRDefault="00C53A5E" w:rsidP="00E95F39">
            <w:pPr>
              <w:widowControl/>
              <w:autoSpaceDE/>
              <w:autoSpaceDN/>
              <w:adjustRightInd/>
              <w:jc w:val="center"/>
              <w:rPr>
                <w:b/>
                <w:bCs/>
                <w:sz w:val="22"/>
                <w:szCs w:val="22"/>
              </w:rPr>
            </w:pPr>
            <w:ins w:id="1253" w:author="ERCOT" w:date="2023-10-26T12:35:00Z">
              <w:r w:rsidRPr="00E95F39">
                <w:rPr>
                  <w:sz w:val="22"/>
                  <w:szCs w:val="22"/>
                </w:rPr>
                <w:t>-0.2</w:t>
              </w:r>
            </w:ins>
            <w:del w:id="1254"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5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97EC5" w14:textId="658263BE" w:rsidR="00C53A5E" w:rsidRPr="00E95F39" w:rsidRDefault="00C53A5E" w:rsidP="00E95F39">
            <w:pPr>
              <w:widowControl/>
              <w:autoSpaceDE/>
              <w:autoSpaceDN/>
              <w:adjustRightInd/>
              <w:jc w:val="center"/>
              <w:rPr>
                <w:b/>
                <w:bCs/>
                <w:sz w:val="22"/>
                <w:szCs w:val="22"/>
              </w:rPr>
            </w:pPr>
            <w:ins w:id="1256" w:author="ERCOT" w:date="2023-10-26T12:35:00Z">
              <w:r w:rsidRPr="00E95F39">
                <w:rPr>
                  <w:sz w:val="22"/>
                  <w:szCs w:val="22"/>
                </w:rPr>
                <w:t>-0.5</w:t>
              </w:r>
            </w:ins>
            <w:del w:id="1257"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5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50FEBF" w14:textId="73FAD998" w:rsidR="00C53A5E" w:rsidRPr="00E95F39" w:rsidRDefault="00C53A5E" w:rsidP="00E95F39">
            <w:pPr>
              <w:widowControl/>
              <w:autoSpaceDE/>
              <w:autoSpaceDN/>
              <w:adjustRightInd/>
              <w:jc w:val="center"/>
              <w:rPr>
                <w:b/>
                <w:bCs/>
                <w:sz w:val="22"/>
                <w:szCs w:val="22"/>
              </w:rPr>
            </w:pPr>
            <w:ins w:id="1259" w:author="ERCOT" w:date="2023-10-26T12:35:00Z">
              <w:r w:rsidRPr="00E95F39">
                <w:rPr>
                  <w:sz w:val="22"/>
                  <w:szCs w:val="22"/>
                </w:rPr>
                <w:t>-0.9</w:t>
              </w:r>
            </w:ins>
            <w:del w:id="1260"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6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499B2F" w14:textId="6DFB21FC" w:rsidR="00C53A5E" w:rsidRPr="00E95F39" w:rsidRDefault="00C53A5E" w:rsidP="00E95F39">
            <w:pPr>
              <w:widowControl/>
              <w:autoSpaceDE/>
              <w:autoSpaceDN/>
              <w:adjustRightInd/>
              <w:jc w:val="center"/>
              <w:rPr>
                <w:b/>
                <w:bCs/>
                <w:sz w:val="22"/>
                <w:szCs w:val="22"/>
              </w:rPr>
            </w:pPr>
            <w:ins w:id="1262" w:author="ERCOT" w:date="2023-10-26T12:35:00Z">
              <w:r w:rsidRPr="00E95F39">
                <w:rPr>
                  <w:sz w:val="22"/>
                  <w:szCs w:val="22"/>
                </w:rPr>
                <w:t>-0.4</w:t>
              </w:r>
            </w:ins>
            <w:del w:id="1263" w:author="ERCOT" w:date="2023-10-26T12:35:00Z">
              <w:r w:rsidRPr="00E95F39" w:rsidDel="007014EF">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264"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DD343F2" w14:textId="6336789A" w:rsidR="00C53A5E" w:rsidRPr="00E95F39" w:rsidRDefault="00C53A5E" w:rsidP="00E95F39">
            <w:pPr>
              <w:widowControl/>
              <w:autoSpaceDE/>
              <w:autoSpaceDN/>
              <w:adjustRightInd/>
              <w:jc w:val="center"/>
              <w:rPr>
                <w:b/>
                <w:bCs/>
                <w:sz w:val="22"/>
                <w:szCs w:val="22"/>
              </w:rPr>
            </w:pPr>
            <w:ins w:id="1265" w:author="ERCOT" w:date="2023-10-26T12:35:00Z">
              <w:r w:rsidRPr="00E95F39">
                <w:rPr>
                  <w:sz w:val="22"/>
                  <w:szCs w:val="22"/>
                </w:rPr>
                <w:t>0.9</w:t>
              </w:r>
            </w:ins>
            <w:del w:id="1266" w:author="ERCOT" w:date="2023-10-26T12:35:00Z">
              <w:r w:rsidRPr="00E95F39" w:rsidDel="007014EF">
                <w:rPr>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267"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8E01" w14:textId="749C3554" w:rsidR="00C53A5E" w:rsidRPr="00E95F39" w:rsidRDefault="00C53A5E" w:rsidP="00E95F39">
            <w:pPr>
              <w:widowControl/>
              <w:autoSpaceDE/>
              <w:autoSpaceDN/>
              <w:adjustRightInd/>
              <w:jc w:val="center"/>
              <w:rPr>
                <w:b/>
                <w:bCs/>
                <w:sz w:val="22"/>
                <w:szCs w:val="22"/>
              </w:rPr>
            </w:pPr>
            <w:ins w:id="1268" w:author="ERCOT" w:date="2023-10-26T12:35:00Z">
              <w:r w:rsidRPr="00E95F39">
                <w:rPr>
                  <w:sz w:val="22"/>
                  <w:szCs w:val="22"/>
                </w:rPr>
                <w:t>0.9</w:t>
              </w:r>
            </w:ins>
            <w:del w:id="1269"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7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6E9633" w14:textId="2D505614" w:rsidR="00C53A5E" w:rsidRPr="00E95F39" w:rsidRDefault="00C53A5E" w:rsidP="00E95F39">
            <w:pPr>
              <w:widowControl/>
              <w:autoSpaceDE/>
              <w:autoSpaceDN/>
              <w:adjustRightInd/>
              <w:jc w:val="center"/>
              <w:rPr>
                <w:b/>
                <w:bCs/>
                <w:sz w:val="22"/>
                <w:szCs w:val="22"/>
              </w:rPr>
            </w:pPr>
            <w:ins w:id="1271" w:author="ERCOT" w:date="2023-10-26T12:35:00Z">
              <w:r w:rsidRPr="00E95F39">
                <w:rPr>
                  <w:sz w:val="22"/>
                  <w:szCs w:val="22"/>
                </w:rPr>
                <w:t>-0.4</w:t>
              </w:r>
            </w:ins>
            <w:del w:id="1272"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7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51A8F" w14:textId="52B210FF" w:rsidR="00C53A5E" w:rsidRPr="00E95F39" w:rsidRDefault="00C53A5E" w:rsidP="00E95F39">
            <w:pPr>
              <w:widowControl/>
              <w:autoSpaceDE/>
              <w:autoSpaceDN/>
              <w:adjustRightInd/>
              <w:jc w:val="center"/>
              <w:rPr>
                <w:b/>
                <w:bCs/>
                <w:sz w:val="22"/>
                <w:szCs w:val="22"/>
              </w:rPr>
            </w:pPr>
            <w:ins w:id="1274" w:author="ERCOT" w:date="2023-10-26T12:35:00Z">
              <w:r w:rsidRPr="00E95F39">
                <w:rPr>
                  <w:sz w:val="22"/>
                  <w:szCs w:val="22"/>
                </w:rPr>
                <w:t>-0.3</w:t>
              </w:r>
            </w:ins>
            <w:del w:id="1275" w:author="ERCOT" w:date="2023-10-26T12:35:00Z">
              <w:r w:rsidRPr="00E95F39" w:rsidDel="007014EF">
                <w:rPr>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7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58DFDA" w14:textId="6448BE63" w:rsidR="00C53A5E" w:rsidRPr="00E95F39" w:rsidRDefault="00C53A5E" w:rsidP="00E95F39">
            <w:pPr>
              <w:widowControl/>
              <w:autoSpaceDE/>
              <w:autoSpaceDN/>
              <w:adjustRightInd/>
              <w:jc w:val="center"/>
              <w:rPr>
                <w:b/>
                <w:bCs/>
                <w:sz w:val="22"/>
                <w:szCs w:val="22"/>
              </w:rPr>
            </w:pPr>
            <w:ins w:id="1277" w:author="ERCOT" w:date="2023-10-26T12:35:00Z">
              <w:r w:rsidRPr="00E95F39">
                <w:rPr>
                  <w:sz w:val="22"/>
                  <w:szCs w:val="22"/>
                </w:rPr>
                <w:t>0.3</w:t>
              </w:r>
            </w:ins>
            <w:del w:id="1278"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27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08A6E" w14:textId="47464717" w:rsidR="00C53A5E" w:rsidRPr="00E95F39" w:rsidRDefault="00C53A5E" w:rsidP="00E95F39">
            <w:pPr>
              <w:widowControl/>
              <w:autoSpaceDE/>
              <w:autoSpaceDN/>
              <w:adjustRightInd/>
              <w:jc w:val="center"/>
              <w:rPr>
                <w:b/>
                <w:bCs/>
                <w:sz w:val="22"/>
                <w:szCs w:val="22"/>
              </w:rPr>
            </w:pPr>
            <w:ins w:id="1280" w:author="ERCOT" w:date="2023-10-26T12:35:00Z">
              <w:r w:rsidRPr="00E95F39">
                <w:rPr>
                  <w:sz w:val="22"/>
                  <w:szCs w:val="22"/>
                </w:rPr>
                <w:t>0.8</w:t>
              </w:r>
            </w:ins>
            <w:del w:id="1281"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8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B8ECE" w14:textId="2B767B22" w:rsidR="00C53A5E" w:rsidRPr="00E95F39" w:rsidRDefault="00C53A5E" w:rsidP="00E95F39">
            <w:pPr>
              <w:widowControl/>
              <w:autoSpaceDE/>
              <w:autoSpaceDN/>
              <w:adjustRightInd/>
              <w:jc w:val="center"/>
              <w:rPr>
                <w:b/>
                <w:bCs/>
                <w:sz w:val="22"/>
                <w:szCs w:val="22"/>
              </w:rPr>
            </w:pPr>
            <w:ins w:id="1283" w:author="ERCOT" w:date="2023-10-26T12:35:00Z">
              <w:r w:rsidRPr="00E95F39">
                <w:rPr>
                  <w:sz w:val="22"/>
                  <w:szCs w:val="22"/>
                </w:rPr>
                <w:t>1.4</w:t>
              </w:r>
            </w:ins>
            <w:del w:id="1284" w:author="ERCOT" w:date="2023-10-26T12:35:00Z">
              <w:r w:rsidRPr="00E95F39" w:rsidDel="007014EF">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8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423D71" w14:textId="759D4606" w:rsidR="00C53A5E" w:rsidRPr="00E95F39" w:rsidRDefault="00C53A5E" w:rsidP="00E95F39">
            <w:pPr>
              <w:widowControl/>
              <w:autoSpaceDE/>
              <w:autoSpaceDN/>
              <w:adjustRightInd/>
              <w:jc w:val="center"/>
              <w:rPr>
                <w:b/>
                <w:bCs/>
                <w:sz w:val="22"/>
                <w:szCs w:val="22"/>
              </w:rPr>
            </w:pPr>
            <w:ins w:id="1286" w:author="ERCOT" w:date="2023-10-26T12:35:00Z">
              <w:r w:rsidRPr="00E95F39">
                <w:rPr>
                  <w:sz w:val="22"/>
                  <w:szCs w:val="22"/>
                </w:rPr>
                <w:t>1.8</w:t>
              </w:r>
            </w:ins>
            <w:del w:id="1287" w:author="ERCOT" w:date="2023-10-26T12:35:00Z">
              <w:r w:rsidRPr="00E95F39" w:rsidDel="007014EF">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28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43BF245" w14:textId="2FA0F7E6" w:rsidR="00C53A5E" w:rsidRPr="00E95F39" w:rsidRDefault="00C53A5E" w:rsidP="00E95F39">
            <w:pPr>
              <w:widowControl/>
              <w:autoSpaceDE/>
              <w:autoSpaceDN/>
              <w:adjustRightInd/>
              <w:jc w:val="center"/>
              <w:rPr>
                <w:b/>
                <w:bCs/>
                <w:sz w:val="22"/>
                <w:szCs w:val="22"/>
              </w:rPr>
            </w:pPr>
            <w:ins w:id="1289" w:author="ERCOT" w:date="2023-10-26T12:35:00Z">
              <w:r w:rsidRPr="00E95F39">
                <w:rPr>
                  <w:sz w:val="22"/>
                  <w:szCs w:val="22"/>
                </w:rPr>
                <w:t>2.9</w:t>
              </w:r>
            </w:ins>
            <w:del w:id="1290" w:author="ERCOT" w:date="2023-10-26T12:35:00Z">
              <w:r w:rsidRPr="00E95F39" w:rsidDel="007014EF">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291"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9E8DB" w14:textId="060C707F" w:rsidR="00C53A5E" w:rsidRPr="00E95F39" w:rsidRDefault="00C53A5E" w:rsidP="00E95F39">
            <w:pPr>
              <w:widowControl/>
              <w:autoSpaceDE/>
              <w:autoSpaceDN/>
              <w:adjustRightInd/>
              <w:jc w:val="center"/>
              <w:rPr>
                <w:b/>
                <w:bCs/>
                <w:sz w:val="22"/>
                <w:szCs w:val="22"/>
              </w:rPr>
            </w:pPr>
            <w:ins w:id="1292" w:author="ERCOT" w:date="2023-10-26T12:35:00Z">
              <w:r w:rsidRPr="00E95F39">
                <w:rPr>
                  <w:sz w:val="22"/>
                  <w:szCs w:val="22"/>
                </w:rPr>
                <w:t>3.2</w:t>
              </w:r>
            </w:ins>
            <w:del w:id="1293" w:author="ERCOT" w:date="2023-10-26T12:35:00Z">
              <w:r w:rsidRPr="00E95F39" w:rsidDel="007014EF">
                <w:rPr>
                  <w:sz w:val="22"/>
                  <w:szCs w:val="22"/>
                </w:rPr>
                <w:delText>3.8</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294"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F6DE57" w14:textId="2A6E115F" w:rsidR="00C53A5E" w:rsidRPr="00E95F39" w:rsidRDefault="00C53A5E" w:rsidP="00E95F39">
            <w:pPr>
              <w:widowControl/>
              <w:autoSpaceDE/>
              <w:autoSpaceDN/>
              <w:adjustRightInd/>
              <w:jc w:val="center"/>
              <w:rPr>
                <w:b/>
                <w:bCs/>
                <w:sz w:val="22"/>
                <w:szCs w:val="22"/>
              </w:rPr>
            </w:pPr>
            <w:ins w:id="1295" w:author="ERCOT" w:date="2023-10-26T12:35:00Z">
              <w:r w:rsidRPr="00E95F39">
                <w:rPr>
                  <w:sz w:val="22"/>
                  <w:szCs w:val="22"/>
                </w:rPr>
                <w:t>3.8</w:t>
              </w:r>
            </w:ins>
            <w:del w:id="1296" w:author="ERCOT" w:date="2023-10-26T12:35:00Z">
              <w:r w:rsidRPr="00E95F39" w:rsidDel="007014EF">
                <w:rPr>
                  <w:sz w:val="22"/>
                  <w:szCs w:val="22"/>
                </w:rPr>
                <w:delText>3.8</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297"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FBCA611" w14:textId="3998579A" w:rsidR="00C53A5E" w:rsidRPr="00E95F39" w:rsidRDefault="00C53A5E" w:rsidP="00E95F39">
            <w:pPr>
              <w:widowControl/>
              <w:autoSpaceDE/>
              <w:autoSpaceDN/>
              <w:adjustRightInd/>
              <w:jc w:val="center"/>
              <w:rPr>
                <w:b/>
                <w:bCs/>
                <w:sz w:val="22"/>
                <w:szCs w:val="22"/>
              </w:rPr>
            </w:pPr>
            <w:ins w:id="1298" w:author="ERCOT" w:date="2023-10-26T12:35:00Z">
              <w:r w:rsidRPr="00E95F39">
                <w:rPr>
                  <w:sz w:val="22"/>
                  <w:szCs w:val="22"/>
                </w:rPr>
                <w:t>3.6</w:t>
              </w:r>
            </w:ins>
            <w:del w:id="1299" w:author="ERCOT" w:date="2023-10-26T12:35:00Z">
              <w:r w:rsidRPr="00E95F39" w:rsidDel="007014EF">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300"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33BBAC2" w14:textId="6703AFC4" w:rsidR="00C53A5E" w:rsidRPr="00E95F39" w:rsidRDefault="00C53A5E" w:rsidP="00E95F39">
            <w:pPr>
              <w:widowControl/>
              <w:autoSpaceDE/>
              <w:autoSpaceDN/>
              <w:adjustRightInd/>
              <w:jc w:val="center"/>
              <w:rPr>
                <w:b/>
                <w:bCs/>
                <w:sz w:val="22"/>
                <w:szCs w:val="22"/>
              </w:rPr>
            </w:pPr>
            <w:ins w:id="1301" w:author="ERCOT" w:date="2023-10-26T12:35:00Z">
              <w:r w:rsidRPr="00E95F39">
                <w:rPr>
                  <w:sz w:val="22"/>
                  <w:szCs w:val="22"/>
                </w:rPr>
                <w:t>3.9</w:t>
              </w:r>
            </w:ins>
            <w:del w:id="1302" w:author="ERCOT" w:date="2023-10-26T12:35:00Z">
              <w:r w:rsidRPr="00E95F39" w:rsidDel="007014EF">
                <w:rPr>
                  <w:sz w:val="22"/>
                  <w:szCs w:val="22"/>
                </w:rPr>
                <w:delText>4.3</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303"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578837D" w14:textId="6C428D84" w:rsidR="00C53A5E" w:rsidRPr="00E95F39" w:rsidRDefault="00C53A5E" w:rsidP="00E95F39">
            <w:pPr>
              <w:widowControl/>
              <w:autoSpaceDE/>
              <w:autoSpaceDN/>
              <w:adjustRightInd/>
              <w:jc w:val="center"/>
              <w:rPr>
                <w:b/>
                <w:bCs/>
                <w:sz w:val="22"/>
                <w:szCs w:val="22"/>
              </w:rPr>
            </w:pPr>
            <w:ins w:id="1304" w:author="ERCOT" w:date="2023-10-26T12:35:00Z">
              <w:r w:rsidRPr="00E95F39">
                <w:rPr>
                  <w:sz w:val="22"/>
                  <w:szCs w:val="22"/>
                </w:rPr>
                <w:t>4.1</w:t>
              </w:r>
            </w:ins>
            <w:del w:id="1305" w:author="ERCOT" w:date="2023-10-26T12:35:00Z">
              <w:r w:rsidRPr="00E95F39" w:rsidDel="007014EF">
                <w:rPr>
                  <w:sz w:val="22"/>
                  <w:szCs w:val="22"/>
                </w:rPr>
                <w:delText>5.6</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306"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122C" w14:textId="24FD3BA2" w:rsidR="00C53A5E" w:rsidRPr="00E95F39" w:rsidRDefault="00C53A5E" w:rsidP="00E95F39">
            <w:pPr>
              <w:widowControl/>
              <w:autoSpaceDE/>
              <w:autoSpaceDN/>
              <w:adjustRightInd/>
              <w:jc w:val="center"/>
              <w:rPr>
                <w:b/>
                <w:bCs/>
                <w:sz w:val="22"/>
                <w:szCs w:val="22"/>
              </w:rPr>
            </w:pPr>
            <w:ins w:id="1307" w:author="ERCOT" w:date="2023-10-26T12:35:00Z">
              <w:r w:rsidRPr="00E95F39">
                <w:rPr>
                  <w:sz w:val="22"/>
                  <w:szCs w:val="22"/>
                </w:rPr>
                <w:t>3.4</w:t>
              </w:r>
            </w:ins>
            <w:del w:id="1308" w:author="ERCOT" w:date="2023-10-26T12:35:00Z">
              <w:r w:rsidRPr="00E95F39" w:rsidDel="007014EF">
                <w:rPr>
                  <w:sz w:val="22"/>
                  <w:szCs w:val="22"/>
                </w:rPr>
                <w:delText>3.1</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309"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31B11EE" w14:textId="7C340896" w:rsidR="00C53A5E" w:rsidRPr="00E95F39" w:rsidRDefault="00C53A5E" w:rsidP="00E95F39">
            <w:pPr>
              <w:widowControl/>
              <w:autoSpaceDE/>
              <w:autoSpaceDN/>
              <w:adjustRightInd/>
              <w:jc w:val="center"/>
              <w:rPr>
                <w:b/>
                <w:bCs/>
                <w:sz w:val="22"/>
                <w:szCs w:val="22"/>
              </w:rPr>
            </w:pPr>
            <w:ins w:id="1310" w:author="ERCOT" w:date="2023-10-26T12:35:00Z">
              <w:r w:rsidRPr="00E95F39">
                <w:rPr>
                  <w:sz w:val="22"/>
                  <w:szCs w:val="22"/>
                </w:rPr>
                <w:t>2.5</w:t>
              </w:r>
            </w:ins>
            <w:del w:id="1311" w:author="ERCOT" w:date="2023-10-26T12:35:00Z">
              <w:r w:rsidRPr="00E95F39" w:rsidDel="007014EF">
                <w:rPr>
                  <w:sz w:val="22"/>
                  <w:szCs w:val="22"/>
                </w:rPr>
                <w:delText>1.0</w:delText>
              </w:r>
            </w:del>
          </w:p>
        </w:tc>
      </w:tr>
      <w:tr w:rsidR="00C53A5E" w:rsidRPr="00CC576E" w14:paraId="4FEA3E7C"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312"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313"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314"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685D207" w14:textId="77777777" w:rsidR="00C53A5E" w:rsidRPr="000357D1" w:rsidRDefault="00C53A5E" w:rsidP="00C53A5E">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Change w:id="131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D73E52" w14:textId="1F8A93A0" w:rsidR="00C53A5E" w:rsidRPr="00E95F39" w:rsidRDefault="00C53A5E" w:rsidP="00E95F39">
            <w:pPr>
              <w:widowControl/>
              <w:autoSpaceDE/>
              <w:autoSpaceDN/>
              <w:adjustRightInd/>
              <w:jc w:val="center"/>
              <w:rPr>
                <w:b/>
                <w:bCs/>
                <w:sz w:val="22"/>
                <w:szCs w:val="22"/>
              </w:rPr>
            </w:pPr>
            <w:ins w:id="1316" w:author="ERCOT" w:date="2023-10-26T12:35:00Z">
              <w:r w:rsidRPr="00E95F39">
                <w:rPr>
                  <w:sz w:val="22"/>
                  <w:szCs w:val="22"/>
                </w:rPr>
                <w:t>1.1</w:t>
              </w:r>
            </w:ins>
            <w:del w:id="1317"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1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E9937" w14:textId="2C3EFE2A" w:rsidR="00C53A5E" w:rsidRPr="00E95F39" w:rsidRDefault="00C53A5E" w:rsidP="00E95F39">
            <w:pPr>
              <w:widowControl/>
              <w:autoSpaceDE/>
              <w:autoSpaceDN/>
              <w:adjustRightInd/>
              <w:jc w:val="center"/>
              <w:rPr>
                <w:b/>
                <w:bCs/>
                <w:sz w:val="22"/>
                <w:szCs w:val="22"/>
              </w:rPr>
            </w:pPr>
            <w:ins w:id="1319" w:author="ERCOT" w:date="2023-10-26T12:35:00Z">
              <w:r w:rsidRPr="00E95F39">
                <w:rPr>
                  <w:sz w:val="22"/>
                  <w:szCs w:val="22"/>
                </w:rPr>
                <w:t>0.1</w:t>
              </w:r>
            </w:ins>
            <w:del w:id="1320"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2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C8D37B" w14:textId="08E336BE" w:rsidR="00C53A5E" w:rsidRPr="00E95F39" w:rsidRDefault="00C53A5E" w:rsidP="00E95F39">
            <w:pPr>
              <w:widowControl/>
              <w:autoSpaceDE/>
              <w:autoSpaceDN/>
              <w:adjustRightInd/>
              <w:jc w:val="center"/>
              <w:rPr>
                <w:b/>
                <w:bCs/>
                <w:sz w:val="22"/>
                <w:szCs w:val="22"/>
              </w:rPr>
            </w:pPr>
            <w:ins w:id="1322" w:author="ERCOT" w:date="2023-10-26T12:35:00Z">
              <w:r w:rsidRPr="00E95F39">
                <w:rPr>
                  <w:sz w:val="22"/>
                  <w:szCs w:val="22"/>
                </w:rPr>
                <w:t>-1.3</w:t>
              </w:r>
            </w:ins>
            <w:del w:id="1323"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2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66034D" w14:textId="17A9F024" w:rsidR="00C53A5E" w:rsidRPr="00E95F39" w:rsidRDefault="00C53A5E" w:rsidP="00E95F39">
            <w:pPr>
              <w:widowControl/>
              <w:autoSpaceDE/>
              <w:autoSpaceDN/>
              <w:adjustRightInd/>
              <w:jc w:val="center"/>
              <w:rPr>
                <w:b/>
                <w:bCs/>
                <w:sz w:val="22"/>
                <w:szCs w:val="22"/>
              </w:rPr>
            </w:pPr>
            <w:ins w:id="1325" w:author="ERCOT" w:date="2023-10-26T12:35:00Z">
              <w:r w:rsidRPr="00E95F39">
                <w:rPr>
                  <w:sz w:val="22"/>
                  <w:szCs w:val="22"/>
                </w:rPr>
                <w:t>-2.1</w:t>
              </w:r>
            </w:ins>
            <w:del w:id="1326"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2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999736" w14:textId="3E465A34" w:rsidR="00C53A5E" w:rsidRPr="00E95F39" w:rsidRDefault="00C53A5E" w:rsidP="00E95F39">
            <w:pPr>
              <w:widowControl/>
              <w:autoSpaceDE/>
              <w:autoSpaceDN/>
              <w:adjustRightInd/>
              <w:jc w:val="center"/>
              <w:rPr>
                <w:b/>
                <w:bCs/>
                <w:sz w:val="22"/>
                <w:szCs w:val="22"/>
              </w:rPr>
            </w:pPr>
            <w:ins w:id="1328" w:author="ERCOT" w:date="2023-10-26T12:35:00Z">
              <w:r w:rsidRPr="00E95F39">
                <w:rPr>
                  <w:sz w:val="22"/>
                  <w:szCs w:val="22"/>
                </w:rPr>
                <w:t>-1.3</w:t>
              </w:r>
            </w:ins>
            <w:del w:id="1329"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3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4ABE37" w14:textId="7B14339B" w:rsidR="00C53A5E" w:rsidRPr="00E95F39" w:rsidRDefault="00C53A5E" w:rsidP="00E95F39">
            <w:pPr>
              <w:widowControl/>
              <w:autoSpaceDE/>
              <w:autoSpaceDN/>
              <w:adjustRightInd/>
              <w:jc w:val="center"/>
              <w:rPr>
                <w:b/>
                <w:bCs/>
                <w:sz w:val="22"/>
                <w:szCs w:val="22"/>
              </w:rPr>
            </w:pPr>
            <w:ins w:id="1331" w:author="ERCOT" w:date="2023-10-26T12:35:00Z">
              <w:r w:rsidRPr="00E95F39">
                <w:rPr>
                  <w:sz w:val="22"/>
                  <w:szCs w:val="22"/>
                </w:rPr>
                <w:t>-1.4</w:t>
              </w:r>
            </w:ins>
            <w:del w:id="1332" w:author="ERCOT" w:date="2023-10-26T12:35:00Z">
              <w:r w:rsidRPr="00E95F39" w:rsidDel="007014EF">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3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04EC0" w14:textId="70E45648" w:rsidR="00C53A5E" w:rsidRPr="00E95F39" w:rsidRDefault="00C53A5E" w:rsidP="00E95F39">
            <w:pPr>
              <w:widowControl/>
              <w:autoSpaceDE/>
              <w:autoSpaceDN/>
              <w:adjustRightInd/>
              <w:jc w:val="center"/>
              <w:rPr>
                <w:b/>
                <w:bCs/>
                <w:sz w:val="22"/>
                <w:szCs w:val="22"/>
              </w:rPr>
            </w:pPr>
            <w:ins w:id="1334" w:author="ERCOT" w:date="2023-10-26T12:35:00Z">
              <w:r w:rsidRPr="00E95F39">
                <w:rPr>
                  <w:sz w:val="22"/>
                  <w:szCs w:val="22"/>
                </w:rPr>
                <w:t>-1.6</w:t>
              </w:r>
            </w:ins>
            <w:del w:id="1335"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3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89DE83" w14:textId="5C245BB9" w:rsidR="00C53A5E" w:rsidRPr="00E95F39" w:rsidRDefault="00C53A5E" w:rsidP="00E95F39">
            <w:pPr>
              <w:widowControl/>
              <w:autoSpaceDE/>
              <w:autoSpaceDN/>
              <w:adjustRightInd/>
              <w:jc w:val="center"/>
              <w:rPr>
                <w:b/>
                <w:bCs/>
                <w:sz w:val="22"/>
                <w:szCs w:val="22"/>
              </w:rPr>
            </w:pPr>
            <w:ins w:id="1337" w:author="ERCOT" w:date="2023-10-26T12:35:00Z">
              <w:r w:rsidRPr="00E95F39">
                <w:rPr>
                  <w:sz w:val="22"/>
                  <w:szCs w:val="22"/>
                </w:rPr>
                <w:t>-1.0</w:t>
              </w:r>
            </w:ins>
            <w:del w:id="1338" w:author="ERCOT" w:date="2023-10-26T12:35:00Z">
              <w:r w:rsidRPr="00E95F39" w:rsidDel="007014EF">
                <w:rPr>
                  <w:sz w:val="22"/>
                  <w:szCs w:val="22"/>
                </w:rPr>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339"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2A1B5D" w14:textId="129237F6" w:rsidR="00C53A5E" w:rsidRPr="00E95F39" w:rsidRDefault="00C53A5E" w:rsidP="00E95F39">
            <w:pPr>
              <w:widowControl/>
              <w:autoSpaceDE/>
              <w:autoSpaceDN/>
              <w:adjustRightInd/>
              <w:jc w:val="center"/>
              <w:rPr>
                <w:b/>
                <w:bCs/>
                <w:sz w:val="22"/>
                <w:szCs w:val="22"/>
              </w:rPr>
            </w:pPr>
            <w:ins w:id="1340" w:author="ERCOT" w:date="2023-10-26T12:35:00Z">
              <w:r w:rsidRPr="00E95F39">
                <w:rPr>
                  <w:sz w:val="22"/>
                  <w:szCs w:val="22"/>
                </w:rPr>
                <w:t>0.7</w:t>
              </w:r>
            </w:ins>
            <w:del w:id="1341" w:author="ERCOT" w:date="2023-10-26T12:35:00Z">
              <w:r w:rsidRPr="00E95F39" w:rsidDel="007014EF">
                <w:rPr>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342"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68751B" w14:textId="68E82446" w:rsidR="00C53A5E" w:rsidRPr="00E95F39" w:rsidRDefault="00C53A5E" w:rsidP="00E95F39">
            <w:pPr>
              <w:widowControl/>
              <w:autoSpaceDE/>
              <w:autoSpaceDN/>
              <w:adjustRightInd/>
              <w:jc w:val="center"/>
              <w:rPr>
                <w:b/>
                <w:bCs/>
                <w:sz w:val="22"/>
                <w:szCs w:val="22"/>
              </w:rPr>
            </w:pPr>
            <w:ins w:id="1343" w:author="ERCOT" w:date="2023-10-26T12:35:00Z">
              <w:r w:rsidRPr="00E95F39">
                <w:rPr>
                  <w:sz w:val="22"/>
                  <w:szCs w:val="22"/>
                </w:rPr>
                <w:t>0.1</w:t>
              </w:r>
            </w:ins>
            <w:del w:id="1344"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4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618119" w14:textId="0BE007DB" w:rsidR="00C53A5E" w:rsidRPr="00E95F39" w:rsidRDefault="00C53A5E" w:rsidP="00E95F39">
            <w:pPr>
              <w:widowControl/>
              <w:autoSpaceDE/>
              <w:autoSpaceDN/>
              <w:adjustRightInd/>
              <w:jc w:val="center"/>
              <w:rPr>
                <w:b/>
                <w:bCs/>
                <w:sz w:val="22"/>
                <w:szCs w:val="22"/>
              </w:rPr>
            </w:pPr>
            <w:ins w:id="1346" w:author="ERCOT" w:date="2023-10-26T12:35:00Z">
              <w:r w:rsidRPr="00E95F39">
                <w:rPr>
                  <w:sz w:val="22"/>
                  <w:szCs w:val="22"/>
                </w:rPr>
                <w:t>-0.1</w:t>
              </w:r>
            </w:ins>
            <w:del w:id="1347"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4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7253" w14:textId="2CF3001E" w:rsidR="00C53A5E" w:rsidRPr="00E95F39" w:rsidRDefault="00C53A5E" w:rsidP="00E95F39">
            <w:pPr>
              <w:widowControl/>
              <w:autoSpaceDE/>
              <w:autoSpaceDN/>
              <w:adjustRightInd/>
              <w:jc w:val="center"/>
              <w:rPr>
                <w:b/>
                <w:bCs/>
                <w:sz w:val="22"/>
                <w:szCs w:val="22"/>
              </w:rPr>
            </w:pPr>
            <w:ins w:id="1349" w:author="ERCOT" w:date="2023-10-26T12:35:00Z">
              <w:r w:rsidRPr="00E95F39">
                <w:rPr>
                  <w:sz w:val="22"/>
                  <w:szCs w:val="22"/>
                </w:rPr>
                <w:t>0.0</w:t>
              </w:r>
            </w:ins>
            <w:del w:id="1350" w:author="ERCOT" w:date="2023-10-26T12:35:00Z">
              <w:r w:rsidRPr="00E95F39" w:rsidDel="007014EF">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5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08B69C" w14:textId="31350BAB" w:rsidR="00C53A5E" w:rsidRPr="00E95F39" w:rsidRDefault="00C53A5E" w:rsidP="00E95F39">
            <w:pPr>
              <w:widowControl/>
              <w:autoSpaceDE/>
              <w:autoSpaceDN/>
              <w:adjustRightInd/>
              <w:jc w:val="center"/>
              <w:rPr>
                <w:b/>
                <w:bCs/>
                <w:sz w:val="22"/>
                <w:szCs w:val="22"/>
              </w:rPr>
            </w:pPr>
            <w:ins w:id="1352" w:author="ERCOT" w:date="2023-10-26T12:35:00Z">
              <w:r w:rsidRPr="00E95F39">
                <w:rPr>
                  <w:sz w:val="22"/>
                  <w:szCs w:val="22"/>
                </w:rPr>
                <w:t>0.2</w:t>
              </w:r>
            </w:ins>
            <w:del w:id="1353"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5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2846B" w14:textId="2AE70095" w:rsidR="00C53A5E" w:rsidRPr="00E95F39" w:rsidRDefault="00C53A5E" w:rsidP="00E95F39">
            <w:pPr>
              <w:widowControl/>
              <w:autoSpaceDE/>
              <w:autoSpaceDN/>
              <w:adjustRightInd/>
              <w:jc w:val="center"/>
              <w:rPr>
                <w:b/>
                <w:bCs/>
                <w:sz w:val="22"/>
                <w:szCs w:val="22"/>
              </w:rPr>
            </w:pPr>
            <w:ins w:id="1355" w:author="ERCOT" w:date="2023-10-26T12:35:00Z">
              <w:r w:rsidRPr="00E95F39">
                <w:rPr>
                  <w:sz w:val="22"/>
                  <w:szCs w:val="22"/>
                </w:rPr>
                <w:t>0.7</w:t>
              </w:r>
            </w:ins>
            <w:del w:id="1356" w:author="ERCOT" w:date="2023-10-26T12:35:00Z">
              <w:r w:rsidRPr="00E95F39" w:rsidDel="007014EF">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5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AEDF8D" w14:textId="67CA4E80" w:rsidR="00C53A5E" w:rsidRPr="00E95F39" w:rsidRDefault="00C53A5E" w:rsidP="00E95F39">
            <w:pPr>
              <w:widowControl/>
              <w:autoSpaceDE/>
              <w:autoSpaceDN/>
              <w:adjustRightInd/>
              <w:jc w:val="center"/>
              <w:rPr>
                <w:b/>
                <w:bCs/>
                <w:sz w:val="22"/>
                <w:szCs w:val="22"/>
              </w:rPr>
            </w:pPr>
            <w:ins w:id="1358" w:author="ERCOT" w:date="2023-10-26T12:35:00Z">
              <w:r w:rsidRPr="00E95F39">
                <w:rPr>
                  <w:sz w:val="22"/>
                  <w:szCs w:val="22"/>
                </w:rPr>
                <w:t>1.2</w:t>
              </w:r>
            </w:ins>
            <w:del w:id="1359" w:author="ERCOT" w:date="2023-10-26T12:35:00Z">
              <w:r w:rsidRPr="00E95F39" w:rsidDel="007014EF">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6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C30687" w14:textId="447668F7" w:rsidR="00C53A5E" w:rsidRPr="00E95F39" w:rsidRDefault="00C53A5E" w:rsidP="00E95F39">
            <w:pPr>
              <w:widowControl/>
              <w:autoSpaceDE/>
              <w:autoSpaceDN/>
              <w:adjustRightInd/>
              <w:jc w:val="center"/>
              <w:rPr>
                <w:b/>
                <w:bCs/>
                <w:sz w:val="22"/>
                <w:szCs w:val="22"/>
              </w:rPr>
            </w:pPr>
            <w:ins w:id="1361" w:author="ERCOT" w:date="2023-10-26T12:35:00Z">
              <w:r w:rsidRPr="00E95F39">
                <w:rPr>
                  <w:sz w:val="22"/>
                  <w:szCs w:val="22"/>
                </w:rPr>
                <w:t>1.8</w:t>
              </w:r>
            </w:ins>
            <w:del w:id="1362" w:author="ERCOT" w:date="2023-10-26T12:35:00Z">
              <w:r w:rsidRPr="00E95F39" w:rsidDel="007014EF">
                <w:rPr>
                  <w:sz w:val="22"/>
                  <w:szCs w:val="22"/>
                </w:rPr>
                <w:delText>1.6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6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DE4EDE" w14:textId="259CF16C" w:rsidR="00C53A5E" w:rsidRPr="00E95F39" w:rsidRDefault="00C53A5E" w:rsidP="00E95F39">
            <w:pPr>
              <w:widowControl/>
              <w:autoSpaceDE/>
              <w:autoSpaceDN/>
              <w:adjustRightInd/>
              <w:jc w:val="center"/>
              <w:rPr>
                <w:b/>
                <w:bCs/>
                <w:sz w:val="22"/>
                <w:szCs w:val="22"/>
              </w:rPr>
            </w:pPr>
            <w:ins w:id="1364" w:author="ERCOT" w:date="2023-10-26T12:35:00Z">
              <w:r w:rsidRPr="00E95F39">
                <w:rPr>
                  <w:sz w:val="22"/>
                  <w:szCs w:val="22"/>
                </w:rPr>
                <w:t>2.6</w:t>
              </w:r>
            </w:ins>
            <w:del w:id="1365" w:author="ERCOT" w:date="2023-10-26T12:35:00Z">
              <w:r w:rsidRPr="00E95F39" w:rsidDel="007014EF">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366"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49514" w14:textId="758051F5" w:rsidR="00C53A5E" w:rsidRPr="00E95F39" w:rsidRDefault="00C53A5E" w:rsidP="00E95F39">
            <w:pPr>
              <w:widowControl/>
              <w:autoSpaceDE/>
              <w:autoSpaceDN/>
              <w:adjustRightInd/>
              <w:jc w:val="center"/>
              <w:rPr>
                <w:b/>
                <w:bCs/>
                <w:sz w:val="22"/>
                <w:szCs w:val="22"/>
              </w:rPr>
            </w:pPr>
            <w:ins w:id="1367" w:author="ERCOT" w:date="2023-10-26T12:35:00Z">
              <w:r w:rsidRPr="00E95F39">
                <w:rPr>
                  <w:sz w:val="22"/>
                  <w:szCs w:val="22"/>
                </w:rPr>
                <w:t>2.7</w:t>
              </w:r>
            </w:ins>
            <w:del w:id="1368" w:author="ERCOT" w:date="2023-10-26T12:35:00Z">
              <w:r w:rsidRPr="00E95F39" w:rsidDel="007014EF">
                <w:rPr>
                  <w:sz w:val="22"/>
                  <w:szCs w:val="22"/>
                </w:rPr>
                <w:delText>3.1</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369"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5818D3" w14:textId="4631C129" w:rsidR="00C53A5E" w:rsidRPr="00E95F39" w:rsidRDefault="00C53A5E" w:rsidP="00E95F39">
            <w:pPr>
              <w:widowControl/>
              <w:autoSpaceDE/>
              <w:autoSpaceDN/>
              <w:adjustRightInd/>
              <w:jc w:val="center"/>
              <w:rPr>
                <w:b/>
                <w:bCs/>
                <w:sz w:val="22"/>
                <w:szCs w:val="22"/>
              </w:rPr>
            </w:pPr>
            <w:ins w:id="1370" w:author="ERCOT" w:date="2023-10-26T12:35:00Z">
              <w:r w:rsidRPr="00E95F39">
                <w:rPr>
                  <w:sz w:val="22"/>
                  <w:szCs w:val="22"/>
                </w:rPr>
                <w:t>2.7</w:t>
              </w:r>
            </w:ins>
            <w:del w:id="1371" w:author="ERCOT" w:date="2023-10-26T12:35:00Z">
              <w:r w:rsidRPr="00E95F39" w:rsidDel="007014EF">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372"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D3A88" w14:textId="1B67A06D" w:rsidR="00C53A5E" w:rsidRPr="00E95F39" w:rsidRDefault="00C53A5E" w:rsidP="00E95F39">
            <w:pPr>
              <w:widowControl/>
              <w:autoSpaceDE/>
              <w:autoSpaceDN/>
              <w:adjustRightInd/>
              <w:jc w:val="center"/>
              <w:rPr>
                <w:b/>
                <w:bCs/>
                <w:sz w:val="22"/>
                <w:szCs w:val="22"/>
              </w:rPr>
            </w:pPr>
            <w:ins w:id="1373" w:author="ERCOT" w:date="2023-10-26T12:35:00Z">
              <w:r w:rsidRPr="00E95F39">
                <w:rPr>
                  <w:sz w:val="22"/>
                  <w:szCs w:val="22"/>
                </w:rPr>
                <w:t>2.3</w:t>
              </w:r>
            </w:ins>
            <w:del w:id="1374" w:author="ERCOT" w:date="2023-10-26T12:35:00Z">
              <w:r w:rsidRPr="00E95F39" w:rsidDel="007014EF">
                <w:rPr>
                  <w:sz w:val="22"/>
                  <w:szCs w:val="22"/>
                </w:rPr>
                <w:delText>3.0</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375"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7B5231" w14:textId="2CB5E9D0" w:rsidR="00C53A5E" w:rsidRPr="00E95F39" w:rsidRDefault="00C53A5E" w:rsidP="00E95F39">
            <w:pPr>
              <w:widowControl/>
              <w:autoSpaceDE/>
              <w:autoSpaceDN/>
              <w:adjustRightInd/>
              <w:jc w:val="center"/>
              <w:rPr>
                <w:b/>
                <w:bCs/>
                <w:sz w:val="22"/>
                <w:szCs w:val="22"/>
              </w:rPr>
            </w:pPr>
            <w:ins w:id="1376" w:author="ERCOT" w:date="2023-10-26T12:35:00Z">
              <w:r w:rsidRPr="00E95F39">
                <w:rPr>
                  <w:sz w:val="22"/>
                  <w:szCs w:val="22"/>
                </w:rPr>
                <w:t>2.5</w:t>
              </w:r>
            </w:ins>
            <w:del w:id="1377" w:author="ERCOT" w:date="2023-10-26T12:35:00Z">
              <w:r w:rsidRPr="00E95F39" w:rsidDel="007014EF">
                <w:rPr>
                  <w:sz w:val="22"/>
                  <w:szCs w:val="22"/>
                </w:rPr>
                <w:delText>3.8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378"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80CF306" w14:textId="3F891BEC" w:rsidR="00C53A5E" w:rsidRPr="00E95F39" w:rsidRDefault="00C53A5E" w:rsidP="00E95F39">
            <w:pPr>
              <w:widowControl/>
              <w:autoSpaceDE/>
              <w:autoSpaceDN/>
              <w:adjustRightInd/>
              <w:jc w:val="center"/>
              <w:rPr>
                <w:b/>
                <w:bCs/>
                <w:sz w:val="22"/>
                <w:szCs w:val="22"/>
              </w:rPr>
            </w:pPr>
            <w:ins w:id="1379" w:author="ERCOT" w:date="2023-10-26T12:35:00Z">
              <w:r w:rsidRPr="00E95F39">
                <w:rPr>
                  <w:sz w:val="22"/>
                  <w:szCs w:val="22"/>
                </w:rPr>
                <w:t>5.4</w:t>
              </w:r>
            </w:ins>
            <w:del w:id="1380" w:author="ERCOT" w:date="2023-10-26T12:35:00Z">
              <w:r w:rsidRPr="00E95F39" w:rsidDel="007014EF">
                <w:rPr>
                  <w:sz w:val="22"/>
                  <w:szCs w:val="22"/>
                </w:rPr>
                <w:delText>5.8</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381"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40320" w14:textId="622CE0AE" w:rsidR="00C53A5E" w:rsidRPr="00E95F39" w:rsidRDefault="00C53A5E" w:rsidP="00E95F39">
            <w:pPr>
              <w:widowControl/>
              <w:autoSpaceDE/>
              <w:autoSpaceDN/>
              <w:adjustRightInd/>
              <w:jc w:val="center"/>
              <w:rPr>
                <w:b/>
                <w:bCs/>
                <w:sz w:val="22"/>
                <w:szCs w:val="22"/>
              </w:rPr>
            </w:pPr>
            <w:ins w:id="1382" w:author="ERCOT" w:date="2023-10-26T12:35:00Z">
              <w:r w:rsidRPr="00E95F39">
                <w:rPr>
                  <w:sz w:val="22"/>
                  <w:szCs w:val="22"/>
                </w:rPr>
                <w:t>4.0</w:t>
              </w:r>
            </w:ins>
            <w:del w:id="1383" w:author="ERCOT" w:date="2023-10-26T12:35:00Z">
              <w:r w:rsidRPr="00E95F39" w:rsidDel="007014EF">
                <w:rPr>
                  <w:sz w:val="22"/>
                  <w:szCs w:val="22"/>
                </w:rPr>
                <w:delText>3.5</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384"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788A336" w14:textId="17782C54" w:rsidR="00C53A5E" w:rsidRPr="00E95F39" w:rsidRDefault="00C53A5E" w:rsidP="00E95F39">
            <w:pPr>
              <w:widowControl/>
              <w:autoSpaceDE/>
              <w:autoSpaceDN/>
              <w:adjustRightInd/>
              <w:jc w:val="center"/>
              <w:rPr>
                <w:b/>
                <w:bCs/>
                <w:sz w:val="22"/>
                <w:szCs w:val="22"/>
              </w:rPr>
            </w:pPr>
            <w:ins w:id="1385" w:author="ERCOT" w:date="2023-10-26T12:35:00Z">
              <w:r w:rsidRPr="00E95F39">
                <w:rPr>
                  <w:sz w:val="22"/>
                  <w:szCs w:val="22"/>
                </w:rPr>
                <w:t>2.1</w:t>
              </w:r>
            </w:ins>
            <w:del w:id="1386" w:author="ERCOT" w:date="2023-10-26T12:35:00Z">
              <w:r w:rsidRPr="00E95F39" w:rsidDel="007014EF">
                <w:rPr>
                  <w:sz w:val="22"/>
                  <w:szCs w:val="22"/>
                </w:rPr>
                <w:delText>1.9</w:delText>
              </w:r>
            </w:del>
          </w:p>
        </w:tc>
      </w:tr>
      <w:tr w:rsidR="00C53A5E" w:rsidRPr="00CC576E" w14:paraId="1E10B59F"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387"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388"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389"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6BFC3A" w14:textId="77777777" w:rsidR="00C53A5E" w:rsidRPr="000357D1" w:rsidRDefault="00C53A5E" w:rsidP="00C53A5E">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Change w:id="139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82D77" w14:textId="2CFAFF5D" w:rsidR="00C53A5E" w:rsidRPr="00E95F39" w:rsidRDefault="00C53A5E" w:rsidP="00E95F39">
            <w:pPr>
              <w:widowControl/>
              <w:autoSpaceDE/>
              <w:autoSpaceDN/>
              <w:adjustRightInd/>
              <w:jc w:val="center"/>
              <w:rPr>
                <w:b/>
                <w:bCs/>
                <w:sz w:val="22"/>
                <w:szCs w:val="22"/>
              </w:rPr>
            </w:pPr>
            <w:ins w:id="1391" w:author="ERCOT" w:date="2023-10-26T12:35:00Z">
              <w:r w:rsidRPr="00E95F39">
                <w:rPr>
                  <w:sz w:val="22"/>
                  <w:szCs w:val="22"/>
                </w:rPr>
                <w:t>1.0</w:t>
              </w:r>
            </w:ins>
            <w:del w:id="1392"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39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B4F363" w14:textId="4A0BB5D6" w:rsidR="00C53A5E" w:rsidRPr="00E95F39" w:rsidRDefault="00C53A5E" w:rsidP="00E95F39">
            <w:pPr>
              <w:widowControl/>
              <w:autoSpaceDE/>
              <w:autoSpaceDN/>
              <w:adjustRightInd/>
              <w:jc w:val="center"/>
              <w:rPr>
                <w:b/>
                <w:bCs/>
                <w:sz w:val="22"/>
                <w:szCs w:val="22"/>
              </w:rPr>
            </w:pPr>
            <w:ins w:id="1394" w:author="ERCOT" w:date="2023-10-26T12:35:00Z">
              <w:r w:rsidRPr="00E95F39">
                <w:rPr>
                  <w:sz w:val="22"/>
                  <w:szCs w:val="22"/>
                </w:rPr>
                <w:t>-0.8</w:t>
              </w:r>
            </w:ins>
            <w:del w:id="1395"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9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A0FE7" w14:textId="797BD28A" w:rsidR="00C53A5E" w:rsidRPr="00E95F39" w:rsidRDefault="00C53A5E" w:rsidP="00E95F39">
            <w:pPr>
              <w:widowControl/>
              <w:autoSpaceDE/>
              <w:autoSpaceDN/>
              <w:adjustRightInd/>
              <w:jc w:val="center"/>
              <w:rPr>
                <w:b/>
                <w:bCs/>
                <w:sz w:val="22"/>
                <w:szCs w:val="22"/>
              </w:rPr>
            </w:pPr>
            <w:ins w:id="1397" w:author="ERCOT" w:date="2023-10-26T12:35:00Z">
              <w:r w:rsidRPr="00E95F39">
                <w:rPr>
                  <w:sz w:val="22"/>
                  <w:szCs w:val="22"/>
                </w:rPr>
                <w:t>-1.3</w:t>
              </w:r>
            </w:ins>
            <w:del w:id="1398"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39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71032F" w14:textId="6C77FA82" w:rsidR="00C53A5E" w:rsidRPr="00E95F39" w:rsidRDefault="00C53A5E" w:rsidP="00E95F39">
            <w:pPr>
              <w:widowControl/>
              <w:autoSpaceDE/>
              <w:autoSpaceDN/>
              <w:adjustRightInd/>
              <w:jc w:val="center"/>
              <w:rPr>
                <w:b/>
                <w:bCs/>
                <w:sz w:val="22"/>
                <w:szCs w:val="22"/>
              </w:rPr>
            </w:pPr>
            <w:ins w:id="1400" w:author="ERCOT" w:date="2023-10-26T12:35:00Z">
              <w:r w:rsidRPr="00E95F39">
                <w:rPr>
                  <w:sz w:val="22"/>
                  <w:szCs w:val="22"/>
                </w:rPr>
                <w:t>-1.5</w:t>
              </w:r>
            </w:ins>
            <w:del w:id="1401"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0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93FC11" w14:textId="0BD767F3" w:rsidR="00C53A5E" w:rsidRPr="00E95F39" w:rsidRDefault="00C53A5E" w:rsidP="00E95F39">
            <w:pPr>
              <w:widowControl/>
              <w:autoSpaceDE/>
              <w:autoSpaceDN/>
              <w:adjustRightInd/>
              <w:jc w:val="center"/>
              <w:rPr>
                <w:b/>
                <w:bCs/>
                <w:sz w:val="22"/>
                <w:szCs w:val="22"/>
              </w:rPr>
            </w:pPr>
            <w:ins w:id="1403" w:author="ERCOT" w:date="2023-10-26T12:35:00Z">
              <w:r w:rsidRPr="00E95F39">
                <w:rPr>
                  <w:sz w:val="22"/>
                  <w:szCs w:val="22"/>
                </w:rPr>
                <w:t>-1.6</w:t>
              </w:r>
            </w:ins>
            <w:del w:id="1404" w:author="ERCOT" w:date="2023-10-26T12:35:00Z">
              <w:r w:rsidRPr="00E95F39" w:rsidDel="007014EF">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0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39D16C" w14:textId="744EB0B4" w:rsidR="00C53A5E" w:rsidRPr="00E95F39" w:rsidRDefault="00C53A5E" w:rsidP="00E95F39">
            <w:pPr>
              <w:widowControl/>
              <w:autoSpaceDE/>
              <w:autoSpaceDN/>
              <w:adjustRightInd/>
              <w:jc w:val="center"/>
              <w:rPr>
                <w:b/>
                <w:bCs/>
                <w:sz w:val="22"/>
                <w:szCs w:val="22"/>
              </w:rPr>
            </w:pPr>
            <w:ins w:id="1406" w:author="ERCOT" w:date="2023-10-26T12:35:00Z">
              <w:r w:rsidRPr="00E95F39">
                <w:rPr>
                  <w:sz w:val="22"/>
                  <w:szCs w:val="22"/>
                </w:rPr>
                <w:t>-2.5</w:t>
              </w:r>
            </w:ins>
            <w:del w:id="1407"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0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223ED62" w14:textId="1E57C06C" w:rsidR="00C53A5E" w:rsidRPr="00E95F39" w:rsidRDefault="00C53A5E" w:rsidP="00E95F39">
            <w:pPr>
              <w:widowControl/>
              <w:autoSpaceDE/>
              <w:autoSpaceDN/>
              <w:adjustRightInd/>
              <w:jc w:val="center"/>
              <w:rPr>
                <w:b/>
                <w:bCs/>
                <w:sz w:val="22"/>
                <w:szCs w:val="22"/>
              </w:rPr>
            </w:pPr>
            <w:ins w:id="1409" w:author="ERCOT" w:date="2023-10-26T12:35:00Z">
              <w:r w:rsidRPr="00E95F39">
                <w:rPr>
                  <w:sz w:val="22"/>
                  <w:szCs w:val="22"/>
                </w:rPr>
                <w:t>-1.7</w:t>
              </w:r>
            </w:ins>
            <w:del w:id="1410"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1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569794" w14:textId="1DB1E56F" w:rsidR="00C53A5E" w:rsidRPr="00E95F39" w:rsidRDefault="00C53A5E" w:rsidP="00E95F39">
            <w:pPr>
              <w:widowControl/>
              <w:autoSpaceDE/>
              <w:autoSpaceDN/>
              <w:adjustRightInd/>
              <w:jc w:val="center"/>
              <w:rPr>
                <w:b/>
                <w:bCs/>
                <w:sz w:val="22"/>
                <w:szCs w:val="22"/>
              </w:rPr>
            </w:pPr>
            <w:ins w:id="1412" w:author="ERCOT" w:date="2023-10-26T12:35:00Z">
              <w:r w:rsidRPr="00E95F39">
                <w:rPr>
                  <w:sz w:val="22"/>
                  <w:szCs w:val="22"/>
                </w:rPr>
                <w:t>-1.4</w:t>
              </w:r>
            </w:ins>
            <w:del w:id="1413" w:author="ERCOT" w:date="2023-10-26T12:35:00Z">
              <w:r w:rsidRPr="00E95F39" w:rsidDel="007014EF">
                <w:rPr>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414"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1CD7A" w14:textId="52010EB4" w:rsidR="00C53A5E" w:rsidRPr="00E95F39" w:rsidRDefault="00C53A5E" w:rsidP="00E95F39">
            <w:pPr>
              <w:widowControl/>
              <w:autoSpaceDE/>
              <w:autoSpaceDN/>
              <w:adjustRightInd/>
              <w:jc w:val="center"/>
              <w:rPr>
                <w:b/>
                <w:bCs/>
                <w:sz w:val="22"/>
                <w:szCs w:val="22"/>
              </w:rPr>
            </w:pPr>
            <w:ins w:id="1415" w:author="ERCOT" w:date="2023-10-26T12:35:00Z">
              <w:r w:rsidRPr="00E95F39">
                <w:rPr>
                  <w:sz w:val="22"/>
                  <w:szCs w:val="22"/>
                </w:rPr>
                <w:t>0.6</w:t>
              </w:r>
            </w:ins>
            <w:del w:id="1416" w:author="ERCOT" w:date="2023-10-26T12:35:00Z">
              <w:r w:rsidRPr="00E95F39" w:rsidDel="007014EF">
                <w:rPr>
                  <w:sz w:val="22"/>
                  <w:szCs w:val="22"/>
                </w:rPr>
                <w:delText>0.0</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417"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48A74" w14:textId="7EE0E467" w:rsidR="00C53A5E" w:rsidRPr="00E95F39" w:rsidRDefault="00C53A5E" w:rsidP="00E95F39">
            <w:pPr>
              <w:widowControl/>
              <w:autoSpaceDE/>
              <w:autoSpaceDN/>
              <w:adjustRightInd/>
              <w:jc w:val="center"/>
              <w:rPr>
                <w:b/>
                <w:bCs/>
                <w:sz w:val="22"/>
                <w:szCs w:val="22"/>
              </w:rPr>
            </w:pPr>
            <w:ins w:id="1418" w:author="ERCOT" w:date="2023-10-26T12:35:00Z">
              <w:r w:rsidRPr="00E95F39">
                <w:rPr>
                  <w:sz w:val="22"/>
                  <w:szCs w:val="22"/>
                </w:rPr>
                <w:t>0.0</w:t>
              </w:r>
            </w:ins>
            <w:del w:id="1419"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2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B04269" w14:textId="6F7560F5" w:rsidR="00C53A5E" w:rsidRPr="00E95F39" w:rsidRDefault="00C53A5E" w:rsidP="00E95F39">
            <w:pPr>
              <w:widowControl/>
              <w:autoSpaceDE/>
              <w:autoSpaceDN/>
              <w:adjustRightInd/>
              <w:jc w:val="center"/>
              <w:rPr>
                <w:b/>
                <w:bCs/>
                <w:sz w:val="22"/>
                <w:szCs w:val="22"/>
              </w:rPr>
            </w:pPr>
            <w:ins w:id="1421" w:author="ERCOT" w:date="2023-10-26T12:35:00Z">
              <w:r w:rsidRPr="00E95F39">
                <w:rPr>
                  <w:sz w:val="22"/>
                  <w:szCs w:val="22"/>
                </w:rPr>
                <w:t>0.0</w:t>
              </w:r>
            </w:ins>
            <w:del w:id="1422"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2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F06772" w14:textId="26E3CEC3" w:rsidR="00C53A5E" w:rsidRPr="00E95F39" w:rsidRDefault="00C53A5E" w:rsidP="00E95F39">
            <w:pPr>
              <w:widowControl/>
              <w:autoSpaceDE/>
              <w:autoSpaceDN/>
              <w:adjustRightInd/>
              <w:jc w:val="center"/>
              <w:rPr>
                <w:b/>
                <w:bCs/>
                <w:sz w:val="22"/>
                <w:szCs w:val="22"/>
              </w:rPr>
            </w:pPr>
            <w:ins w:id="1424" w:author="ERCOT" w:date="2023-10-26T12:35:00Z">
              <w:r w:rsidRPr="00E95F39">
                <w:rPr>
                  <w:sz w:val="22"/>
                  <w:szCs w:val="22"/>
                </w:rPr>
                <w:t>0.0</w:t>
              </w:r>
            </w:ins>
            <w:del w:id="1425" w:author="ERCOT" w:date="2023-10-26T12:35:00Z">
              <w:r w:rsidRPr="00E95F39" w:rsidDel="007014EF">
                <w:rPr>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2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BD6E2E" w14:textId="1D820143" w:rsidR="00C53A5E" w:rsidRPr="00E95F39" w:rsidRDefault="00C53A5E" w:rsidP="00E95F39">
            <w:pPr>
              <w:widowControl/>
              <w:autoSpaceDE/>
              <w:autoSpaceDN/>
              <w:adjustRightInd/>
              <w:jc w:val="center"/>
              <w:rPr>
                <w:b/>
                <w:bCs/>
                <w:sz w:val="22"/>
                <w:szCs w:val="22"/>
              </w:rPr>
            </w:pPr>
            <w:ins w:id="1427" w:author="ERCOT" w:date="2023-10-26T12:35:00Z">
              <w:r w:rsidRPr="00E95F39">
                <w:rPr>
                  <w:sz w:val="22"/>
                  <w:szCs w:val="22"/>
                </w:rPr>
                <w:t>-0.1</w:t>
              </w:r>
            </w:ins>
            <w:del w:id="1428"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2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38DEF6" w14:textId="3A23D4E1" w:rsidR="00C53A5E" w:rsidRPr="00E95F39" w:rsidRDefault="00C53A5E" w:rsidP="00E95F39">
            <w:pPr>
              <w:widowControl/>
              <w:autoSpaceDE/>
              <w:autoSpaceDN/>
              <w:adjustRightInd/>
              <w:jc w:val="center"/>
              <w:rPr>
                <w:b/>
                <w:bCs/>
                <w:sz w:val="22"/>
                <w:szCs w:val="22"/>
              </w:rPr>
            </w:pPr>
            <w:ins w:id="1430" w:author="ERCOT" w:date="2023-10-26T12:35:00Z">
              <w:r w:rsidRPr="00E95F39">
                <w:rPr>
                  <w:sz w:val="22"/>
                  <w:szCs w:val="22"/>
                </w:rPr>
                <w:t>0.6</w:t>
              </w:r>
            </w:ins>
            <w:del w:id="1431" w:author="ERCOT" w:date="2023-10-26T12:35:00Z">
              <w:r w:rsidRPr="00E95F39" w:rsidDel="007014EF">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3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CE4DC6" w14:textId="29224CFC" w:rsidR="00C53A5E" w:rsidRPr="00E95F39" w:rsidRDefault="00C53A5E" w:rsidP="00E95F39">
            <w:pPr>
              <w:widowControl/>
              <w:autoSpaceDE/>
              <w:autoSpaceDN/>
              <w:adjustRightInd/>
              <w:jc w:val="center"/>
              <w:rPr>
                <w:b/>
                <w:bCs/>
                <w:sz w:val="22"/>
                <w:szCs w:val="22"/>
              </w:rPr>
            </w:pPr>
            <w:ins w:id="1433" w:author="ERCOT" w:date="2023-10-26T12:35:00Z">
              <w:r w:rsidRPr="00E95F39">
                <w:rPr>
                  <w:sz w:val="22"/>
                  <w:szCs w:val="22"/>
                </w:rPr>
                <w:t>2.1</w:t>
              </w:r>
            </w:ins>
            <w:del w:id="1434"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3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A6692" w14:textId="4E6F63D2" w:rsidR="00C53A5E" w:rsidRPr="00E95F39" w:rsidRDefault="00C53A5E" w:rsidP="00E95F39">
            <w:pPr>
              <w:widowControl/>
              <w:autoSpaceDE/>
              <w:autoSpaceDN/>
              <w:adjustRightInd/>
              <w:jc w:val="center"/>
              <w:rPr>
                <w:b/>
                <w:bCs/>
                <w:sz w:val="22"/>
                <w:szCs w:val="22"/>
              </w:rPr>
            </w:pPr>
            <w:ins w:id="1436" w:author="ERCOT" w:date="2023-10-26T12:35:00Z">
              <w:r w:rsidRPr="00E95F39">
                <w:rPr>
                  <w:sz w:val="22"/>
                  <w:szCs w:val="22"/>
                </w:rPr>
                <w:t>2.9</w:t>
              </w:r>
            </w:ins>
            <w:del w:id="1437"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3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8DA702" w14:textId="3FF9C519" w:rsidR="00C53A5E" w:rsidRPr="00E95F39" w:rsidRDefault="00C53A5E" w:rsidP="00E95F39">
            <w:pPr>
              <w:widowControl/>
              <w:autoSpaceDE/>
              <w:autoSpaceDN/>
              <w:adjustRightInd/>
              <w:jc w:val="center"/>
              <w:rPr>
                <w:b/>
                <w:bCs/>
                <w:sz w:val="22"/>
                <w:szCs w:val="22"/>
              </w:rPr>
            </w:pPr>
            <w:ins w:id="1439" w:author="ERCOT" w:date="2023-10-26T12:35:00Z">
              <w:r w:rsidRPr="00E95F39">
                <w:rPr>
                  <w:sz w:val="22"/>
                  <w:szCs w:val="22"/>
                </w:rPr>
                <w:t>3.5</w:t>
              </w:r>
            </w:ins>
            <w:del w:id="1440" w:author="ERCOT" w:date="2023-10-26T12:35:00Z">
              <w:r w:rsidRPr="00E95F39" w:rsidDel="007014EF">
                <w:rPr>
                  <w:sz w:val="22"/>
                  <w:szCs w:val="22"/>
                </w:rPr>
                <w:delText>2.4</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441"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B4CEBDD" w14:textId="00269902" w:rsidR="00C53A5E" w:rsidRPr="00E95F39" w:rsidRDefault="00C53A5E" w:rsidP="00E95F39">
            <w:pPr>
              <w:widowControl/>
              <w:autoSpaceDE/>
              <w:autoSpaceDN/>
              <w:adjustRightInd/>
              <w:jc w:val="center"/>
              <w:rPr>
                <w:b/>
                <w:bCs/>
                <w:sz w:val="22"/>
                <w:szCs w:val="22"/>
              </w:rPr>
            </w:pPr>
            <w:ins w:id="1442" w:author="ERCOT" w:date="2023-10-26T12:35:00Z">
              <w:r w:rsidRPr="00E95F39">
                <w:rPr>
                  <w:sz w:val="22"/>
                  <w:szCs w:val="22"/>
                </w:rPr>
                <w:t>4.4</w:t>
              </w:r>
            </w:ins>
            <w:del w:id="1443" w:author="ERCOT" w:date="2023-10-26T12:35:00Z">
              <w:r w:rsidRPr="00E95F39" w:rsidDel="007014EF">
                <w:rPr>
                  <w:sz w:val="22"/>
                  <w:szCs w:val="22"/>
                </w:rPr>
                <w:delText>2.7</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444"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1016C1A" w14:textId="234FA3B3" w:rsidR="00C53A5E" w:rsidRPr="00E95F39" w:rsidRDefault="00C53A5E" w:rsidP="00E95F39">
            <w:pPr>
              <w:widowControl/>
              <w:autoSpaceDE/>
              <w:autoSpaceDN/>
              <w:adjustRightInd/>
              <w:jc w:val="center"/>
              <w:rPr>
                <w:b/>
                <w:bCs/>
                <w:sz w:val="22"/>
                <w:szCs w:val="22"/>
              </w:rPr>
            </w:pPr>
            <w:ins w:id="1445" w:author="ERCOT" w:date="2023-10-26T12:35:00Z">
              <w:r w:rsidRPr="00E95F39">
                <w:rPr>
                  <w:sz w:val="22"/>
                  <w:szCs w:val="22"/>
                </w:rPr>
                <w:t>3.6</w:t>
              </w:r>
            </w:ins>
            <w:del w:id="1446" w:author="ERCOT" w:date="2023-10-26T12:35:00Z">
              <w:r w:rsidRPr="00E95F39" w:rsidDel="007014EF">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447"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D1417" w14:textId="7D4B5556" w:rsidR="00C53A5E" w:rsidRPr="00E95F39" w:rsidRDefault="00C53A5E" w:rsidP="00E95F39">
            <w:pPr>
              <w:widowControl/>
              <w:autoSpaceDE/>
              <w:autoSpaceDN/>
              <w:adjustRightInd/>
              <w:jc w:val="center"/>
              <w:rPr>
                <w:b/>
                <w:bCs/>
                <w:sz w:val="22"/>
                <w:szCs w:val="22"/>
              </w:rPr>
            </w:pPr>
            <w:ins w:id="1448" w:author="ERCOT" w:date="2023-10-26T12:35:00Z">
              <w:r w:rsidRPr="00E95F39">
                <w:rPr>
                  <w:sz w:val="22"/>
                  <w:szCs w:val="22"/>
                </w:rPr>
                <w:t>3.2</w:t>
              </w:r>
            </w:ins>
            <w:del w:id="1449" w:author="ERCOT" w:date="2023-10-26T12:35:00Z">
              <w:r w:rsidRPr="00E95F39" w:rsidDel="007014EF">
                <w:rPr>
                  <w:sz w:val="22"/>
                  <w:szCs w:val="22"/>
                </w:rPr>
                <w:delText>2.5</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450"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86663" w14:textId="3218B271" w:rsidR="00C53A5E" w:rsidRPr="00E95F39" w:rsidRDefault="00C53A5E" w:rsidP="00E95F39">
            <w:pPr>
              <w:widowControl/>
              <w:autoSpaceDE/>
              <w:autoSpaceDN/>
              <w:adjustRightInd/>
              <w:jc w:val="center"/>
              <w:rPr>
                <w:b/>
                <w:bCs/>
                <w:sz w:val="22"/>
                <w:szCs w:val="22"/>
              </w:rPr>
            </w:pPr>
            <w:ins w:id="1451" w:author="ERCOT" w:date="2023-10-26T12:35:00Z">
              <w:r w:rsidRPr="00E95F39">
                <w:rPr>
                  <w:sz w:val="22"/>
                  <w:szCs w:val="22"/>
                </w:rPr>
                <w:t>1.9</w:t>
              </w:r>
            </w:ins>
            <w:del w:id="1452" w:author="ERCOT" w:date="2023-10-26T12:35:00Z">
              <w:r w:rsidRPr="00E95F39" w:rsidDel="007014EF">
                <w:rPr>
                  <w:sz w:val="22"/>
                  <w:szCs w:val="22"/>
                </w:rPr>
                <w:delText>3.8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453"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21CA800" w14:textId="3CA72738" w:rsidR="00C53A5E" w:rsidRPr="00E95F39" w:rsidRDefault="00C53A5E" w:rsidP="00E95F39">
            <w:pPr>
              <w:widowControl/>
              <w:autoSpaceDE/>
              <w:autoSpaceDN/>
              <w:adjustRightInd/>
              <w:jc w:val="center"/>
              <w:rPr>
                <w:b/>
                <w:bCs/>
                <w:sz w:val="22"/>
                <w:szCs w:val="22"/>
              </w:rPr>
            </w:pPr>
            <w:ins w:id="1454" w:author="ERCOT" w:date="2023-10-26T12:35:00Z">
              <w:r w:rsidRPr="00E95F39">
                <w:rPr>
                  <w:sz w:val="22"/>
                  <w:szCs w:val="22"/>
                </w:rPr>
                <w:t>6.8</w:t>
              </w:r>
            </w:ins>
            <w:del w:id="1455" w:author="ERCOT" w:date="2023-10-26T12:35:00Z">
              <w:r w:rsidRPr="00E95F39" w:rsidDel="007014EF">
                <w:rPr>
                  <w:sz w:val="22"/>
                  <w:szCs w:val="22"/>
                </w:rPr>
                <w:delText>5.0</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456"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5DF25" w14:textId="39FF36A0" w:rsidR="00C53A5E" w:rsidRPr="00E95F39" w:rsidRDefault="00C53A5E" w:rsidP="00E95F39">
            <w:pPr>
              <w:widowControl/>
              <w:autoSpaceDE/>
              <w:autoSpaceDN/>
              <w:adjustRightInd/>
              <w:jc w:val="center"/>
              <w:rPr>
                <w:b/>
                <w:bCs/>
                <w:sz w:val="22"/>
                <w:szCs w:val="22"/>
              </w:rPr>
            </w:pPr>
            <w:ins w:id="1457" w:author="ERCOT" w:date="2023-10-26T12:35:00Z">
              <w:r w:rsidRPr="00E95F39">
                <w:rPr>
                  <w:sz w:val="22"/>
                  <w:szCs w:val="22"/>
                </w:rPr>
                <w:t>4.7</w:t>
              </w:r>
            </w:ins>
            <w:del w:id="1458" w:author="ERCOT" w:date="2023-10-26T12:35:00Z">
              <w:r w:rsidRPr="00E95F39" w:rsidDel="007014EF">
                <w:rPr>
                  <w:sz w:val="22"/>
                  <w:szCs w:val="22"/>
                </w:rPr>
                <w:delText>3.3</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459"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F2E4B6F" w14:textId="2BB3F2F5" w:rsidR="00C53A5E" w:rsidRPr="00E95F39" w:rsidRDefault="00C53A5E" w:rsidP="00E95F39">
            <w:pPr>
              <w:widowControl/>
              <w:autoSpaceDE/>
              <w:autoSpaceDN/>
              <w:adjustRightInd/>
              <w:jc w:val="center"/>
              <w:rPr>
                <w:b/>
                <w:bCs/>
                <w:sz w:val="22"/>
                <w:szCs w:val="22"/>
              </w:rPr>
            </w:pPr>
            <w:ins w:id="1460" w:author="ERCOT" w:date="2023-10-26T12:35:00Z">
              <w:r w:rsidRPr="00E95F39">
                <w:rPr>
                  <w:sz w:val="22"/>
                  <w:szCs w:val="22"/>
                </w:rPr>
                <w:t>2.0</w:t>
              </w:r>
            </w:ins>
            <w:del w:id="1461" w:author="ERCOT" w:date="2023-10-26T12:35:00Z">
              <w:r w:rsidRPr="00E95F39" w:rsidDel="007014EF">
                <w:rPr>
                  <w:sz w:val="22"/>
                  <w:szCs w:val="22"/>
                </w:rPr>
                <w:delText>2.1</w:delText>
              </w:r>
            </w:del>
          </w:p>
        </w:tc>
      </w:tr>
      <w:tr w:rsidR="00C53A5E" w:rsidRPr="00CC576E" w14:paraId="2C86E039"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462"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463"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464"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2145581" w14:textId="77777777" w:rsidR="00C53A5E" w:rsidRPr="000357D1" w:rsidRDefault="00C53A5E" w:rsidP="00C53A5E">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Change w:id="146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0E6F1" w14:textId="0E005379" w:rsidR="00C53A5E" w:rsidRPr="00E95F39" w:rsidRDefault="00C53A5E" w:rsidP="00E95F39">
            <w:pPr>
              <w:widowControl/>
              <w:autoSpaceDE/>
              <w:autoSpaceDN/>
              <w:adjustRightInd/>
              <w:jc w:val="center"/>
              <w:rPr>
                <w:b/>
                <w:bCs/>
                <w:sz w:val="22"/>
                <w:szCs w:val="22"/>
              </w:rPr>
            </w:pPr>
            <w:ins w:id="1466" w:author="ERCOT" w:date="2023-10-26T12:35:00Z">
              <w:r w:rsidRPr="00E95F39">
                <w:rPr>
                  <w:sz w:val="22"/>
                  <w:szCs w:val="22"/>
                </w:rPr>
                <w:t>0.4</w:t>
              </w:r>
            </w:ins>
            <w:del w:id="1467" w:author="ERCOT" w:date="2023-10-26T12:35:00Z">
              <w:r w:rsidRPr="00E95F39" w:rsidDel="007014EF">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46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8846B" w14:textId="33AA66A6" w:rsidR="00C53A5E" w:rsidRPr="00E95F39" w:rsidRDefault="00C53A5E" w:rsidP="00E95F39">
            <w:pPr>
              <w:widowControl/>
              <w:autoSpaceDE/>
              <w:autoSpaceDN/>
              <w:adjustRightInd/>
              <w:jc w:val="center"/>
              <w:rPr>
                <w:b/>
                <w:bCs/>
                <w:sz w:val="22"/>
                <w:szCs w:val="22"/>
              </w:rPr>
            </w:pPr>
            <w:ins w:id="1469" w:author="ERCOT" w:date="2023-10-26T12:35:00Z">
              <w:r w:rsidRPr="00E95F39">
                <w:rPr>
                  <w:sz w:val="22"/>
                  <w:szCs w:val="22"/>
                </w:rPr>
                <w:t>-0.5</w:t>
              </w:r>
            </w:ins>
            <w:del w:id="1470"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7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0CD7AF" w14:textId="09194984" w:rsidR="00C53A5E" w:rsidRPr="00E95F39" w:rsidRDefault="00C53A5E" w:rsidP="00E95F39">
            <w:pPr>
              <w:widowControl/>
              <w:autoSpaceDE/>
              <w:autoSpaceDN/>
              <w:adjustRightInd/>
              <w:jc w:val="center"/>
              <w:rPr>
                <w:b/>
                <w:bCs/>
                <w:sz w:val="22"/>
                <w:szCs w:val="22"/>
              </w:rPr>
            </w:pPr>
            <w:ins w:id="1472" w:author="ERCOT" w:date="2023-10-26T12:35:00Z">
              <w:r w:rsidRPr="00E95F39">
                <w:rPr>
                  <w:sz w:val="22"/>
                  <w:szCs w:val="22"/>
                </w:rPr>
                <w:t>-0.9</w:t>
              </w:r>
            </w:ins>
            <w:del w:id="1473"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7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BB341B" w14:textId="0CDA656F" w:rsidR="00C53A5E" w:rsidRPr="00E95F39" w:rsidRDefault="00C53A5E" w:rsidP="00E95F39">
            <w:pPr>
              <w:widowControl/>
              <w:autoSpaceDE/>
              <w:autoSpaceDN/>
              <w:adjustRightInd/>
              <w:jc w:val="center"/>
              <w:rPr>
                <w:b/>
                <w:bCs/>
                <w:sz w:val="22"/>
                <w:szCs w:val="22"/>
              </w:rPr>
            </w:pPr>
            <w:ins w:id="1475" w:author="ERCOT" w:date="2023-10-26T12:35:00Z">
              <w:r w:rsidRPr="00E95F39">
                <w:rPr>
                  <w:sz w:val="22"/>
                  <w:szCs w:val="22"/>
                </w:rPr>
                <w:t>-2.2</w:t>
              </w:r>
            </w:ins>
            <w:del w:id="1476"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7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AE05B" w14:textId="7D118870" w:rsidR="00C53A5E" w:rsidRPr="00E95F39" w:rsidRDefault="00C53A5E" w:rsidP="00E95F39">
            <w:pPr>
              <w:widowControl/>
              <w:autoSpaceDE/>
              <w:autoSpaceDN/>
              <w:adjustRightInd/>
              <w:jc w:val="center"/>
              <w:rPr>
                <w:b/>
                <w:bCs/>
                <w:sz w:val="22"/>
                <w:szCs w:val="22"/>
              </w:rPr>
            </w:pPr>
            <w:ins w:id="1478" w:author="ERCOT" w:date="2023-10-26T12:35:00Z">
              <w:r w:rsidRPr="00E95F39">
                <w:rPr>
                  <w:sz w:val="22"/>
                  <w:szCs w:val="22"/>
                </w:rPr>
                <w:t>-1.2</w:t>
              </w:r>
            </w:ins>
            <w:del w:id="1479"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8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DAFF2" w14:textId="7A1F0C21" w:rsidR="00C53A5E" w:rsidRPr="00E95F39" w:rsidRDefault="00C53A5E" w:rsidP="00E95F39">
            <w:pPr>
              <w:widowControl/>
              <w:autoSpaceDE/>
              <w:autoSpaceDN/>
              <w:adjustRightInd/>
              <w:jc w:val="center"/>
              <w:rPr>
                <w:b/>
                <w:bCs/>
                <w:sz w:val="22"/>
                <w:szCs w:val="22"/>
              </w:rPr>
            </w:pPr>
            <w:ins w:id="1481" w:author="ERCOT" w:date="2023-10-26T12:35:00Z">
              <w:r w:rsidRPr="00E95F39">
                <w:rPr>
                  <w:sz w:val="22"/>
                  <w:szCs w:val="22"/>
                </w:rPr>
                <w:t>-1.5</w:t>
              </w:r>
            </w:ins>
            <w:del w:id="1482" w:author="ERCOT" w:date="2023-10-26T12:35:00Z">
              <w:r w:rsidRPr="00E95F39" w:rsidDel="007014EF">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8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2382D3" w14:textId="5932489E" w:rsidR="00C53A5E" w:rsidRPr="00E95F39" w:rsidRDefault="00C53A5E" w:rsidP="00E95F39">
            <w:pPr>
              <w:widowControl/>
              <w:autoSpaceDE/>
              <w:autoSpaceDN/>
              <w:adjustRightInd/>
              <w:jc w:val="center"/>
              <w:rPr>
                <w:b/>
                <w:bCs/>
                <w:sz w:val="22"/>
                <w:szCs w:val="22"/>
              </w:rPr>
            </w:pPr>
            <w:ins w:id="1484" w:author="ERCOT" w:date="2023-10-26T12:35:00Z">
              <w:r w:rsidRPr="00E95F39">
                <w:rPr>
                  <w:sz w:val="22"/>
                  <w:szCs w:val="22"/>
                </w:rPr>
                <w:t>-1.0</w:t>
              </w:r>
            </w:ins>
            <w:del w:id="1485"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8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5E9D0F" w14:textId="455A8E10" w:rsidR="00C53A5E" w:rsidRPr="00E95F39" w:rsidRDefault="00C53A5E" w:rsidP="00E95F39">
            <w:pPr>
              <w:widowControl/>
              <w:autoSpaceDE/>
              <w:autoSpaceDN/>
              <w:adjustRightInd/>
              <w:jc w:val="center"/>
              <w:rPr>
                <w:b/>
                <w:bCs/>
                <w:sz w:val="22"/>
                <w:szCs w:val="22"/>
              </w:rPr>
            </w:pPr>
            <w:ins w:id="1487" w:author="ERCOT" w:date="2023-10-26T12:35:00Z">
              <w:r w:rsidRPr="00E95F39">
                <w:rPr>
                  <w:sz w:val="22"/>
                  <w:szCs w:val="22"/>
                </w:rPr>
                <w:t>-0.6</w:t>
              </w:r>
            </w:ins>
            <w:del w:id="1488" w:author="ERCOT" w:date="2023-10-26T12:35:00Z">
              <w:r w:rsidRPr="00E95F39" w:rsidDel="007014EF">
                <w:rPr>
                  <w:sz w:val="22"/>
                  <w:szCs w:val="22"/>
                </w:rPr>
                <w:delText>-0.9</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489"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5BC4270" w14:textId="728F09A2" w:rsidR="00C53A5E" w:rsidRPr="00E95F39" w:rsidRDefault="00C53A5E" w:rsidP="00E95F39">
            <w:pPr>
              <w:widowControl/>
              <w:autoSpaceDE/>
              <w:autoSpaceDN/>
              <w:adjustRightInd/>
              <w:jc w:val="center"/>
              <w:rPr>
                <w:b/>
                <w:bCs/>
                <w:sz w:val="22"/>
                <w:szCs w:val="22"/>
              </w:rPr>
            </w:pPr>
            <w:ins w:id="1490" w:author="ERCOT" w:date="2023-10-26T12:35:00Z">
              <w:r w:rsidRPr="00E95F39">
                <w:rPr>
                  <w:sz w:val="22"/>
                  <w:szCs w:val="22"/>
                </w:rPr>
                <w:t>0.1</w:t>
              </w:r>
            </w:ins>
            <w:del w:id="1491" w:author="ERCOT" w:date="2023-10-26T12:35:00Z">
              <w:r w:rsidRPr="00E95F39" w:rsidDel="007014EF">
                <w:rPr>
                  <w:sz w:val="22"/>
                  <w:szCs w:val="22"/>
                </w:rPr>
                <w:delText>-0.2</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492"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24D6B13" w14:textId="40596663" w:rsidR="00C53A5E" w:rsidRPr="00E95F39" w:rsidRDefault="00C53A5E" w:rsidP="00E95F39">
            <w:pPr>
              <w:widowControl/>
              <w:autoSpaceDE/>
              <w:autoSpaceDN/>
              <w:adjustRightInd/>
              <w:jc w:val="center"/>
              <w:rPr>
                <w:b/>
                <w:bCs/>
                <w:sz w:val="22"/>
                <w:szCs w:val="22"/>
              </w:rPr>
            </w:pPr>
            <w:ins w:id="1493" w:author="ERCOT" w:date="2023-10-26T12:35:00Z">
              <w:r w:rsidRPr="00E95F39">
                <w:rPr>
                  <w:sz w:val="22"/>
                  <w:szCs w:val="22"/>
                </w:rPr>
                <w:t>0.7</w:t>
              </w:r>
            </w:ins>
            <w:del w:id="1494"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9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18E13" w14:textId="32E6C029" w:rsidR="00C53A5E" w:rsidRPr="00E95F39" w:rsidRDefault="00C53A5E" w:rsidP="00E95F39">
            <w:pPr>
              <w:widowControl/>
              <w:autoSpaceDE/>
              <w:autoSpaceDN/>
              <w:adjustRightInd/>
              <w:jc w:val="center"/>
              <w:rPr>
                <w:b/>
                <w:bCs/>
                <w:sz w:val="22"/>
                <w:szCs w:val="22"/>
              </w:rPr>
            </w:pPr>
            <w:ins w:id="1496" w:author="ERCOT" w:date="2023-10-26T12:35:00Z">
              <w:r w:rsidRPr="00E95F39">
                <w:rPr>
                  <w:sz w:val="22"/>
                  <w:szCs w:val="22"/>
                </w:rPr>
                <w:t>-0.2</w:t>
              </w:r>
            </w:ins>
            <w:del w:id="1497"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49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841E09" w14:textId="554E485D" w:rsidR="00C53A5E" w:rsidRPr="00E95F39" w:rsidRDefault="00C53A5E" w:rsidP="00E95F39">
            <w:pPr>
              <w:widowControl/>
              <w:autoSpaceDE/>
              <w:autoSpaceDN/>
              <w:adjustRightInd/>
              <w:jc w:val="center"/>
              <w:rPr>
                <w:b/>
                <w:bCs/>
                <w:sz w:val="22"/>
                <w:szCs w:val="22"/>
              </w:rPr>
            </w:pPr>
            <w:ins w:id="1499" w:author="ERCOT" w:date="2023-10-26T12:35:00Z">
              <w:r w:rsidRPr="00E95F39">
                <w:rPr>
                  <w:sz w:val="22"/>
                  <w:szCs w:val="22"/>
                </w:rPr>
                <w:t>-0.3</w:t>
              </w:r>
            </w:ins>
            <w:del w:id="1500" w:author="ERCOT" w:date="2023-10-26T12:35:00Z">
              <w:r w:rsidRPr="00E95F39" w:rsidDel="007014EF">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0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0FC68" w14:textId="6F032E60" w:rsidR="00C53A5E" w:rsidRPr="00E95F39" w:rsidRDefault="00C53A5E" w:rsidP="00E95F39">
            <w:pPr>
              <w:widowControl/>
              <w:autoSpaceDE/>
              <w:autoSpaceDN/>
              <w:adjustRightInd/>
              <w:jc w:val="center"/>
              <w:rPr>
                <w:b/>
                <w:bCs/>
                <w:sz w:val="22"/>
                <w:szCs w:val="22"/>
              </w:rPr>
            </w:pPr>
            <w:ins w:id="1502" w:author="ERCOT" w:date="2023-10-26T12:35:00Z">
              <w:r w:rsidRPr="00E95F39">
                <w:rPr>
                  <w:sz w:val="22"/>
                  <w:szCs w:val="22"/>
                </w:rPr>
                <w:t>0.4</w:t>
              </w:r>
            </w:ins>
            <w:del w:id="1503"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0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602A60" w14:textId="57BFB64E" w:rsidR="00C53A5E" w:rsidRPr="00E95F39" w:rsidRDefault="00C53A5E" w:rsidP="00E95F39">
            <w:pPr>
              <w:widowControl/>
              <w:autoSpaceDE/>
              <w:autoSpaceDN/>
              <w:adjustRightInd/>
              <w:jc w:val="center"/>
              <w:rPr>
                <w:b/>
                <w:bCs/>
                <w:sz w:val="22"/>
                <w:szCs w:val="22"/>
              </w:rPr>
            </w:pPr>
            <w:ins w:id="1505" w:author="ERCOT" w:date="2023-10-26T12:35:00Z">
              <w:r w:rsidRPr="00E95F39">
                <w:rPr>
                  <w:sz w:val="22"/>
                  <w:szCs w:val="22"/>
                </w:rPr>
                <w:t>0.8</w:t>
              </w:r>
            </w:ins>
            <w:del w:id="1506" w:author="ERCOT" w:date="2023-10-26T12:35:00Z">
              <w:r w:rsidRPr="00E95F39" w:rsidDel="007014EF">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0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683D0" w14:textId="546B4955" w:rsidR="00C53A5E" w:rsidRPr="00E95F39" w:rsidRDefault="00C53A5E" w:rsidP="00E95F39">
            <w:pPr>
              <w:widowControl/>
              <w:autoSpaceDE/>
              <w:autoSpaceDN/>
              <w:adjustRightInd/>
              <w:jc w:val="center"/>
              <w:rPr>
                <w:b/>
                <w:bCs/>
                <w:sz w:val="22"/>
                <w:szCs w:val="22"/>
              </w:rPr>
            </w:pPr>
            <w:ins w:id="1508" w:author="ERCOT" w:date="2023-10-26T12:35:00Z">
              <w:r w:rsidRPr="00E95F39">
                <w:rPr>
                  <w:sz w:val="22"/>
                  <w:szCs w:val="22"/>
                </w:rPr>
                <w:t>2.0</w:t>
              </w:r>
            </w:ins>
            <w:del w:id="1509"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1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3B7B5C" w14:textId="350FA58D" w:rsidR="00C53A5E" w:rsidRPr="00E95F39" w:rsidRDefault="00C53A5E" w:rsidP="00E95F39">
            <w:pPr>
              <w:widowControl/>
              <w:autoSpaceDE/>
              <w:autoSpaceDN/>
              <w:adjustRightInd/>
              <w:jc w:val="center"/>
              <w:rPr>
                <w:b/>
                <w:bCs/>
                <w:sz w:val="22"/>
                <w:szCs w:val="22"/>
              </w:rPr>
            </w:pPr>
            <w:ins w:id="1511" w:author="ERCOT" w:date="2023-10-26T12:35:00Z">
              <w:r w:rsidRPr="00E95F39">
                <w:rPr>
                  <w:sz w:val="22"/>
                  <w:szCs w:val="22"/>
                </w:rPr>
                <w:t>2.7</w:t>
              </w:r>
            </w:ins>
            <w:del w:id="1512" w:author="ERCOT" w:date="2023-10-26T12:35:00Z">
              <w:r w:rsidRPr="00E95F39" w:rsidDel="007014EF">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1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F8461F" w14:textId="4F3C5C18" w:rsidR="00C53A5E" w:rsidRPr="00E95F39" w:rsidRDefault="00C53A5E" w:rsidP="00E95F39">
            <w:pPr>
              <w:widowControl/>
              <w:autoSpaceDE/>
              <w:autoSpaceDN/>
              <w:adjustRightInd/>
              <w:jc w:val="center"/>
              <w:rPr>
                <w:b/>
                <w:bCs/>
                <w:sz w:val="22"/>
                <w:szCs w:val="22"/>
              </w:rPr>
            </w:pPr>
            <w:ins w:id="1514" w:author="ERCOT" w:date="2023-10-26T12:35:00Z">
              <w:r w:rsidRPr="00E95F39">
                <w:rPr>
                  <w:sz w:val="22"/>
                  <w:szCs w:val="22"/>
                </w:rPr>
                <w:t>2.8</w:t>
              </w:r>
            </w:ins>
            <w:del w:id="1515" w:author="ERCOT" w:date="2023-10-26T12:35:00Z">
              <w:r w:rsidRPr="00E95F39" w:rsidDel="007014EF">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516"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6FAF6" w14:textId="49B9F83E" w:rsidR="00C53A5E" w:rsidRPr="00E95F39" w:rsidRDefault="00C53A5E" w:rsidP="00E95F39">
            <w:pPr>
              <w:widowControl/>
              <w:autoSpaceDE/>
              <w:autoSpaceDN/>
              <w:adjustRightInd/>
              <w:jc w:val="center"/>
              <w:rPr>
                <w:b/>
                <w:bCs/>
                <w:sz w:val="22"/>
                <w:szCs w:val="22"/>
              </w:rPr>
            </w:pPr>
            <w:ins w:id="1517" w:author="ERCOT" w:date="2023-10-26T12:35:00Z">
              <w:r w:rsidRPr="00E95F39">
                <w:rPr>
                  <w:sz w:val="22"/>
                  <w:szCs w:val="22"/>
                </w:rPr>
                <w:t>2.6</w:t>
              </w:r>
            </w:ins>
            <w:del w:id="1518" w:author="ERCOT" w:date="2023-10-26T12:35:00Z">
              <w:r w:rsidRPr="00E95F39" w:rsidDel="007014EF">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519"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4F69831" w14:textId="753A2F31" w:rsidR="00C53A5E" w:rsidRPr="00E95F39" w:rsidRDefault="00C53A5E" w:rsidP="00E95F39">
            <w:pPr>
              <w:widowControl/>
              <w:autoSpaceDE/>
              <w:autoSpaceDN/>
              <w:adjustRightInd/>
              <w:jc w:val="center"/>
              <w:rPr>
                <w:b/>
                <w:bCs/>
                <w:sz w:val="22"/>
                <w:szCs w:val="22"/>
              </w:rPr>
            </w:pPr>
            <w:ins w:id="1520" w:author="ERCOT" w:date="2023-10-26T12:35:00Z">
              <w:r w:rsidRPr="00E95F39">
                <w:rPr>
                  <w:sz w:val="22"/>
                  <w:szCs w:val="22"/>
                </w:rPr>
                <w:t>3.4</w:t>
              </w:r>
            </w:ins>
            <w:del w:id="1521" w:author="ERCOT" w:date="2023-10-26T12:35:00Z">
              <w:r w:rsidRPr="00E95F39" w:rsidDel="007014EF">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522"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96E23" w14:textId="060860F1" w:rsidR="00C53A5E" w:rsidRPr="00E95F39" w:rsidRDefault="00C53A5E" w:rsidP="00E95F39">
            <w:pPr>
              <w:widowControl/>
              <w:autoSpaceDE/>
              <w:autoSpaceDN/>
              <w:adjustRightInd/>
              <w:jc w:val="center"/>
              <w:rPr>
                <w:b/>
                <w:bCs/>
                <w:sz w:val="22"/>
                <w:szCs w:val="22"/>
              </w:rPr>
            </w:pPr>
            <w:ins w:id="1523" w:author="ERCOT" w:date="2023-10-26T12:35:00Z">
              <w:r w:rsidRPr="00E95F39">
                <w:rPr>
                  <w:sz w:val="22"/>
                  <w:szCs w:val="22"/>
                </w:rPr>
                <w:t>2.2</w:t>
              </w:r>
            </w:ins>
            <w:del w:id="1524" w:author="ERCOT" w:date="2023-10-26T12:35:00Z">
              <w:r w:rsidRPr="00E95F39" w:rsidDel="007014EF">
                <w:rPr>
                  <w:sz w:val="22"/>
                  <w:szCs w:val="22"/>
                </w:rPr>
                <w:delText>2.2</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525"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43027E" w14:textId="482EB51A" w:rsidR="00C53A5E" w:rsidRPr="00E95F39" w:rsidRDefault="00C53A5E" w:rsidP="00E95F39">
            <w:pPr>
              <w:widowControl/>
              <w:autoSpaceDE/>
              <w:autoSpaceDN/>
              <w:adjustRightInd/>
              <w:jc w:val="center"/>
              <w:rPr>
                <w:b/>
                <w:bCs/>
                <w:sz w:val="22"/>
                <w:szCs w:val="22"/>
              </w:rPr>
            </w:pPr>
            <w:ins w:id="1526" w:author="ERCOT" w:date="2023-10-26T12:35:00Z">
              <w:r w:rsidRPr="00E95F39">
                <w:rPr>
                  <w:sz w:val="22"/>
                  <w:szCs w:val="22"/>
                </w:rPr>
                <w:t>2.8</w:t>
              </w:r>
            </w:ins>
            <w:del w:id="1527" w:author="ERCOT" w:date="2023-10-26T12:35:00Z">
              <w:r w:rsidRPr="00E95F39" w:rsidDel="007014EF">
                <w:rPr>
                  <w:sz w:val="22"/>
                  <w:szCs w:val="22"/>
                </w:rPr>
                <w:delText>4.8</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528"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36414" w14:textId="1DA3BB6A" w:rsidR="00C53A5E" w:rsidRPr="00E95F39" w:rsidRDefault="00C53A5E" w:rsidP="00E95F39">
            <w:pPr>
              <w:widowControl/>
              <w:autoSpaceDE/>
              <w:autoSpaceDN/>
              <w:adjustRightInd/>
              <w:jc w:val="center"/>
              <w:rPr>
                <w:b/>
                <w:bCs/>
                <w:sz w:val="22"/>
                <w:szCs w:val="22"/>
              </w:rPr>
            </w:pPr>
            <w:ins w:id="1529" w:author="ERCOT" w:date="2023-10-26T12:35:00Z">
              <w:r w:rsidRPr="00E95F39">
                <w:rPr>
                  <w:sz w:val="22"/>
                  <w:szCs w:val="22"/>
                </w:rPr>
                <w:t>4.8</w:t>
              </w:r>
            </w:ins>
            <w:del w:id="1530" w:author="ERCOT" w:date="2023-10-26T12:35:00Z">
              <w:r w:rsidRPr="00E95F39" w:rsidDel="007014EF">
                <w:rPr>
                  <w:sz w:val="22"/>
                  <w:szCs w:val="22"/>
                </w:rPr>
                <w:delText>4.6</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531"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8E337F9" w14:textId="5DF0AD7C" w:rsidR="00C53A5E" w:rsidRPr="00E95F39" w:rsidRDefault="00C53A5E" w:rsidP="00E95F39">
            <w:pPr>
              <w:widowControl/>
              <w:autoSpaceDE/>
              <w:autoSpaceDN/>
              <w:adjustRightInd/>
              <w:jc w:val="center"/>
              <w:rPr>
                <w:b/>
                <w:bCs/>
                <w:sz w:val="22"/>
                <w:szCs w:val="22"/>
              </w:rPr>
            </w:pPr>
            <w:ins w:id="1532" w:author="ERCOT" w:date="2023-10-26T12:35:00Z">
              <w:r w:rsidRPr="00E95F39">
                <w:rPr>
                  <w:sz w:val="22"/>
                  <w:szCs w:val="22"/>
                </w:rPr>
                <w:t>2.7</w:t>
              </w:r>
            </w:ins>
            <w:del w:id="1533" w:author="ERCOT" w:date="2023-10-26T12:35:00Z">
              <w:r w:rsidRPr="00E95F39" w:rsidDel="007014EF">
                <w:rPr>
                  <w:sz w:val="22"/>
                  <w:szCs w:val="22"/>
                </w:rPr>
                <w:delText>3.1</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534"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FE703BB" w14:textId="27AF5DD5" w:rsidR="00C53A5E" w:rsidRPr="00E95F39" w:rsidRDefault="00C53A5E" w:rsidP="00E95F39">
            <w:pPr>
              <w:widowControl/>
              <w:autoSpaceDE/>
              <w:autoSpaceDN/>
              <w:adjustRightInd/>
              <w:jc w:val="center"/>
              <w:rPr>
                <w:b/>
                <w:bCs/>
                <w:sz w:val="22"/>
                <w:szCs w:val="22"/>
              </w:rPr>
            </w:pPr>
            <w:ins w:id="1535" w:author="ERCOT" w:date="2023-10-26T12:35:00Z">
              <w:r w:rsidRPr="00E95F39">
                <w:rPr>
                  <w:sz w:val="22"/>
                  <w:szCs w:val="22"/>
                </w:rPr>
                <w:t>1.3</w:t>
              </w:r>
            </w:ins>
            <w:del w:id="1536" w:author="ERCOT" w:date="2023-10-26T12:35:00Z">
              <w:r w:rsidRPr="00E95F39" w:rsidDel="007014EF">
                <w:rPr>
                  <w:sz w:val="22"/>
                  <w:szCs w:val="22"/>
                </w:rPr>
                <w:delText>1.6</w:delText>
              </w:r>
            </w:del>
          </w:p>
        </w:tc>
      </w:tr>
      <w:tr w:rsidR="00C53A5E" w:rsidRPr="00CC576E" w14:paraId="5A7C823F"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537"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538"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539"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D54A287" w14:textId="77777777" w:rsidR="00C53A5E" w:rsidRPr="000357D1" w:rsidRDefault="00C53A5E" w:rsidP="00C53A5E">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Change w:id="154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EBFB3F" w14:textId="21016243" w:rsidR="00C53A5E" w:rsidRPr="00E95F39" w:rsidRDefault="00C53A5E" w:rsidP="00E95F39">
            <w:pPr>
              <w:widowControl/>
              <w:autoSpaceDE/>
              <w:autoSpaceDN/>
              <w:adjustRightInd/>
              <w:jc w:val="center"/>
              <w:rPr>
                <w:b/>
                <w:bCs/>
                <w:sz w:val="22"/>
                <w:szCs w:val="22"/>
              </w:rPr>
            </w:pPr>
            <w:ins w:id="1541" w:author="ERCOT" w:date="2023-10-26T12:35:00Z">
              <w:r w:rsidRPr="00E95F39">
                <w:rPr>
                  <w:sz w:val="22"/>
                  <w:szCs w:val="22"/>
                </w:rPr>
                <w:t>0.1</w:t>
              </w:r>
            </w:ins>
            <w:del w:id="1542" w:author="ERCOT" w:date="2023-10-26T12:35:00Z">
              <w:r w:rsidRPr="00E95F39" w:rsidDel="007014EF">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4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12706F" w14:textId="6298DFD1" w:rsidR="00C53A5E" w:rsidRPr="00E95F39" w:rsidRDefault="00C53A5E" w:rsidP="00E95F39">
            <w:pPr>
              <w:widowControl/>
              <w:autoSpaceDE/>
              <w:autoSpaceDN/>
              <w:adjustRightInd/>
              <w:jc w:val="center"/>
              <w:rPr>
                <w:b/>
                <w:bCs/>
                <w:sz w:val="22"/>
                <w:szCs w:val="22"/>
              </w:rPr>
            </w:pPr>
            <w:ins w:id="1544" w:author="ERCOT" w:date="2023-10-26T12:35:00Z">
              <w:r w:rsidRPr="00E95F39">
                <w:rPr>
                  <w:sz w:val="22"/>
                  <w:szCs w:val="22"/>
                </w:rPr>
                <w:t>-1.4</w:t>
              </w:r>
            </w:ins>
            <w:del w:id="1545"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4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03647" w14:textId="32AECAF1" w:rsidR="00C53A5E" w:rsidRPr="00E95F39" w:rsidRDefault="00C53A5E" w:rsidP="00E95F39">
            <w:pPr>
              <w:widowControl/>
              <w:autoSpaceDE/>
              <w:autoSpaceDN/>
              <w:adjustRightInd/>
              <w:jc w:val="center"/>
              <w:rPr>
                <w:b/>
                <w:bCs/>
                <w:sz w:val="22"/>
                <w:szCs w:val="22"/>
              </w:rPr>
            </w:pPr>
            <w:ins w:id="1547" w:author="ERCOT" w:date="2023-10-26T12:35:00Z">
              <w:r w:rsidRPr="00E95F39">
                <w:rPr>
                  <w:sz w:val="22"/>
                  <w:szCs w:val="22"/>
                </w:rPr>
                <w:t>-0.6</w:t>
              </w:r>
            </w:ins>
            <w:del w:id="1548" w:author="ERCOT" w:date="2023-10-26T12:35:00Z">
              <w:r w:rsidRPr="00E95F39" w:rsidDel="007014EF">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4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DF27A0" w14:textId="4BB1F13A" w:rsidR="00C53A5E" w:rsidRPr="00E95F39" w:rsidRDefault="00C53A5E" w:rsidP="00E95F39">
            <w:pPr>
              <w:widowControl/>
              <w:autoSpaceDE/>
              <w:autoSpaceDN/>
              <w:adjustRightInd/>
              <w:jc w:val="center"/>
              <w:rPr>
                <w:b/>
                <w:bCs/>
                <w:sz w:val="22"/>
                <w:szCs w:val="22"/>
              </w:rPr>
            </w:pPr>
            <w:ins w:id="1550" w:author="ERCOT" w:date="2023-10-26T12:35:00Z">
              <w:r w:rsidRPr="00E95F39">
                <w:rPr>
                  <w:sz w:val="22"/>
                  <w:szCs w:val="22"/>
                </w:rPr>
                <w:t>-1.2</w:t>
              </w:r>
            </w:ins>
            <w:del w:id="1551"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5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FFD2D4" w14:textId="4002A440" w:rsidR="00C53A5E" w:rsidRPr="00E95F39" w:rsidRDefault="00C53A5E" w:rsidP="00E95F39">
            <w:pPr>
              <w:widowControl/>
              <w:autoSpaceDE/>
              <w:autoSpaceDN/>
              <w:adjustRightInd/>
              <w:jc w:val="center"/>
              <w:rPr>
                <w:b/>
                <w:bCs/>
                <w:sz w:val="22"/>
                <w:szCs w:val="22"/>
              </w:rPr>
            </w:pPr>
            <w:ins w:id="1553" w:author="ERCOT" w:date="2023-10-26T12:35:00Z">
              <w:r w:rsidRPr="00E95F39">
                <w:rPr>
                  <w:sz w:val="22"/>
                  <w:szCs w:val="22"/>
                </w:rPr>
                <w:t>-1.6</w:t>
              </w:r>
            </w:ins>
            <w:del w:id="1554" w:author="ERCOT" w:date="2023-10-26T12:35:00Z">
              <w:r w:rsidRPr="00E95F39" w:rsidDel="007014EF">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5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480793" w14:textId="569766E0" w:rsidR="00C53A5E" w:rsidRPr="00E95F39" w:rsidRDefault="00C53A5E" w:rsidP="00E95F39">
            <w:pPr>
              <w:widowControl/>
              <w:autoSpaceDE/>
              <w:autoSpaceDN/>
              <w:adjustRightInd/>
              <w:jc w:val="center"/>
              <w:rPr>
                <w:b/>
                <w:bCs/>
                <w:sz w:val="22"/>
                <w:szCs w:val="22"/>
              </w:rPr>
            </w:pPr>
            <w:ins w:id="1556" w:author="ERCOT" w:date="2023-10-26T12:35:00Z">
              <w:r w:rsidRPr="00E95F39">
                <w:rPr>
                  <w:sz w:val="22"/>
                  <w:szCs w:val="22"/>
                </w:rPr>
                <w:t>-1.0</w:t>
              </w:r>
            </w:ins>
            <w:del w:id="1557"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5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77647" w14:textId="3AED1111" w:rsidR="00C53A5E" w:rsidRPr="00E95F39" w:rsidRDefault="00C53A5E" w:rsidP="00E95F39">
            <w:pPr>
              <w:widowControl/>
              <w:autoSpaceDE/>
              <w:autoSpaceDN/>
              <w:adjustRightInd/>
              <w:jc w:val="center"/>
              <w:rPr>
                <w:b/>
                <w:bCs/>
                <w:sz w:val="22"/>
                <w:szCs w:val="22"/>
              </w:rPr>
            </w:pPr>
            <w:ins w:id="1559" w:author="ERCOT" w:date="2023-10-26T12:35:00Z">
              <w:r w:rsidRPr="00E95F39">
                <w:rPr>
                  <w:sz w:val="22"/>
                  <w:szCs w:val="22"/>
                </w:rPr>
                <w:t>-0.6</w:t>
              </w:r>
            </w:ins>
            <w:del w:id="1560"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6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6186DE" w14:textId="33337E36" w:rsidR="00C53A5E" w:rsidRPr="00E95F39" w:rsidRDefault="00C53A5E" w:rsidP="00E95F39">
            <w:pPr>
              <w:widowControl/>
              <w:autoSpaceDE/>
              <w:autoSpaceDN/>
              <w:adjustRightInd/>
              <w:jc w:val="center"/>
              <w:rPr>
                <w:b/>
                <w:bCs/>
                <w:sz w:val="22"/>
                <w:szCs w:val="22"/>
              </w:rPr>
            </w:pPr>
            <w:ins w:id="1562" w:author="ERCOT" w:date="2023-10-26T12:35:00Z">
              <w:r w:rsidRPr="00E95F39">
                <w:rPr>
                  <w:sz w:val="22"/>
                  <w:szCs w:val="22"/>
                </w:rPr>
                <w:t>-0.8</w:t>
              </w:r>
            </w:ins>
            <w:del w:id="1563" w:author="ERCOT" w:date="2023-10-26T12:35:00Z">
              <w:r w:rsidRPr="00E95F39" w:rsidDel="007014EF">
                <w:rPr>
                  <w:sz w:val="22"/>
                  <w:szCs w:val="22"/>
                </w:rPr>
                <w:delText>-0.6</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564"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7FBCE7" w14:textId="43C379E8" w:rsidR="00C53A5E" w:rsidRPr="00E95F39" w:rsidRDefault="00C53A5E" w:rsidP="00E95F39">
            <w:pPr>
              <w:widowControl/>
              <w:autoSpaceDE/>
              <w:autoSpaceDN/>
              <w:adjustRightInd/>
              <w:jc w:val="center"/>
              <w:rPr>
                <w:b/>
                <w:bCs/>
                <w:sz w:val="22"/>
                <w:szCs w:val="22"/>
              </w:rPr>
            </w:pPr>
            <w:ins w:id="1565" w:author="ERCOT" w:date="2023-10-26T12:35:00Z">
              <w:r w:rsidRPr="00E95F39">
                <w:rPr>
                  <w:sz w:val="22"/>
                  <w:szCs w:val="22"/>
                </w:rPr>
                <w:t>-0.8</w:t>
              </w:r>
            </w:ins>
            <w:del w:id="1566" w:author="ERCOT" w:date="2023-10-26T12:35:00Z">
              <w:r w:rsidRPr="00E95F39" w:rsidDel="007014EF">
                <w:rPr>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567"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67EC3FB" w14:textId="55BB3F4C" w:rsidR="00C53A5E" w:rsidRPr="00E95F39" w:rsidRDefault="00C53A5E" w:rsidP="00E95F39">
            <w:pPr>
              <w:widowControl/>
              <w:autoSpaceDE/>
              <w:autoSpaceDN/>
              <w:adjustRightInd/>
              <w:jc w:val="center"/>
              <w:rPr>
                <w:b/>
                <w:bCs/>
                <w:sz w:val="22"/>
                <w:szCs w:val="22"/>
              </w:rPr>
            </w:pPr>
            <w:ins w:id="1568" w:author="ERCOT" w:date="2023-10-26T12:35:00Z">
              <w:r w:rsidRPr="00E95F39">
                <w:rPr>
                  <w:sz w:val="22"/>
                  <w:szCs w:val="22"/>
                </w:rPr>
                <w:t>0.0</w:t>
              </w:r>
            </w:ins>
            <w:del w:id="1569"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7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315AC4" w14:textId="1E8C7EE5" w:rsidR="00C53A5E" w:rsidRPr="00E95F39" w:rsidRDefault="00C53A5E" w:rsidP="00E95F39">
            <w:pPr>
              <w:widowControl/>
              <w:autoSpaceDE/>
              <w:autoSpaceDN/>
              <w:adjustRightInd/>
              <w:jc w:val="center"/>
              <w:rPr>
                <w:b/>
                <w:bCs/>
                <w:sz w:val="22"/>
                <w:szCs w:val="22"/>
              </w:rPr>
            </w:pPr>
            <w:ins w:id="1571" w:author="ERCOT" w:date="2023-10-26T12:35:00Z">
              <w:r w:rsidRPr="00E95F39">
                <w:rPr>
                  <w:sz w:val="22"/>
                  <w:szCs w:val="22"/>
                </w:rPr>
                <w:t>0.1</w:t>
              </w:r>
            </w:ins>
            <w:del w:id="1572" w:author="ERCOT" w:date="2023-10-26T12:35:00Z">
              <w:r w:rsidRPr="00E95F39" w:rsidDel="007014EF">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7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73B7DD" w14:textId="2EF97ED8" w:rsidR="00C53A5E" w:rsidRPr="00E95F39" w:rsidRDefault="00C53A5E" w:rsidP="00E95F39">
            <w:pPr>
              <w:widowControl/>
              <w:autoSpaceDE/>
              <w:autoSpaceDN/>
              <w:adjustRightInd/>
              <w:jc w:val="center"/>
              <w:rPr>
                <w:b/>
                <w:bCs/>
                <w:sz w:val="22"/>
                <w:szCs w:val="22"/>
              </w:rPr>
            </w:pPr>
            <w:ins w:id="1574" w:author="ERCOT" w:date="2023-10-26T12:35:00Z">
              <w:r w:rsidRPr="00E95F39">
                <w:rPr>
                  <w:sz w:val="22"/>
                  <w:szCs w:val="22"/>
                </w:rPr>
                <w:t>-0.1</w:t>
              </w:r>
            </w:ins>
            <w:del w:id="1575" w:author="ERCOT" w:date="2023-10-26T12:35:00Z">
              <w:r w:rsidRPr="00E95F39" w:rsidDel="007014EF">
                <w:rPr>
                  <w:sz w:val="22"/>
                  <w:szCs w:val="22"/>
                </w:rPr>
                <w:delText>-0.2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7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618F00" w14:textId="445E89CA" w:rsidR="00C53A5E" w:rsidRPr="00E95F39" w:rsidRDefault="00C53A5E" w:rsidP="00E95F39">
            <w:pPr>
              <w:widowControl/>
              <w:autoSpaceDE/>
              <w:autoSpaceDN/>
              <w:adjustRightInd/>
              <w:jc w:val="center"/>
              <w:rPr>
                <w:b/>
                <w:bCs/>
                <w:sz w:val="22"/>
                <w:szCs w:val="22"/>
              </w:rPr>
            </w:pPr>
            <w:ins w:id="1577" w:author="ERCOT" w:date="2023-10-26T12:35:00Z">
              <w:r w:rsidRPr="00E95F39">
                <w:rPr>
                  <w:sz w:val="22"/>
                  <w:szCs w:val="22"/>
                </w:rPr>
                <w:t>0.1</w:t>
              </w:r>
            </w:ins>
            <w:del w:id="1578"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57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B7B430" w14:textId="0F598029" w:rsidR="00C53A5E" w:rsidRPr="00E95F39" w:rsidRDefault="00C53A5E" w:rsidP="00E95F39">
            <w:pPr>
              <w:widowControl/>
              <w:autoSpaceDE/>
              <w:autoSpaceDN/>
              <w:adjustRightInd/>
              <w:jc w:val="center"/>
              <w:rPr>
                <w:b/>
                <w:bCs/>
                <w:sz w:val="22"/>
                <w:szCs w:val="22"/>
              </w:rPr>
            </w:pPr>
            <w:ins w:id="1580" w:author="ERCOT" w:date="2023-10-26T12:35:00Z">
              <w:r w:rsidRPr="00E95F39">
                <w:rPr>
                  <w:sz w:val="22"/>
                  <w:szCs w:val="22"/>
                </w:rPr>
                <w:t>0.1</w:t>
              </w:r>
            </w:ins>
            <w:del w:id="1581"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8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87053" w14:textId="5E52FFF9" w:rsidR="00C53A5E" w:rsidRPr="00E95F39" w:rsidRDefault="00C53A5E" w:rsidP="00E95F39">
            <w:pPr>
              <w:widowControl/>
              <w:autoSpaceDE/>
              <w:autoSpaceDN/>
              <w:adjustRightInd/>
              <w:jc w:val="center"/>
              <w:rPr>
                <w:b/>
                <w:bCs/>
                <w:sz w:val="22"/>
                <w:szCs w:val="22"/>
              </w:rPr>
            </w:pPr>
            <w:ins w:id="1583" w:author="ERCOT" w:date="2023-10-26T12:35:00Z">
              <w:r w:rsidRPr="00E95F39">
                <w:rPr>
                  <w:sz w:val="22"/>
                  <w:szCs w:val="22"/>
                </w:rPr>
                <w:t>1.0</w:t>
              </w:r>
            </w:ins>
            <w:del w:id="1584" w:author="ERCOT" w:date="2023-10-26T12:35:00Z">
              <w:r w:rsidRPr="00E95F39" w:rsidDel="007014EF">
                <w:rPr>
                  <w:sz w:val="22"/>
                  <w:szCs w:val="22"/>
                </w:rPr>
                <w:delText>1.7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8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4A06A7" w14:textId="09C8F6EF" w:rsidR="00C53A5E" w:rsidRPr="00E95F39" w:rsidRDefault="00C53A5E" w:rsidP="00E95F39">
            <w:pPr>
              <w:widowControl/>
              <w:autoSpaceDE/>
              <w:autoSpaceDN/>
              <w:adjustRightInd/>
              <w:jc w:val="center"/>
              <w:rPr>
                <w:b/>
                <w:bCs/>
                <w:sz w:val="22"/>
                <w:szCs w:val="22"/>
              </w:rPr>
            </w:pPr>
            <w:ins w:id="1586" w:author="ERCOT" w:date="2023-10-26T12:35:00Z">
              <w:r w:rsidRPr="00E95F39">
                <w:rPr>
                  <w:sz w:val="22"/>
                  <w:szCs w:val="22"/>
                </w:rPr>
                <w:t>1.1</w:t>
              </w:r>
            </w:ins>
            <w:del w:id="1587"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58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EE2118" w14:textId="45C8B4DE" w:rsidR="00C53A5E" w:rsidRPr="00E95F39" w:rsidRDefault="00C53A5E" w:rsidP="00E95F39">
            <w:pPr>
              <w:widowControl/>
              <w:autoSpaceDE/>
              <w:autoSpaceDN/>
              <w:adjustRightInd/>
              <w:jc w:val="center"/>
              <w:rPr>
                <w:b/>
                <w:bCs/>
                <w:sz w:val="22"/>
                <w:szCs w:val="22"/>
              </w:rPr>
            </w:pPr>
            <w:ins w:id="1589" w:author="ERCOT" w:date="2023-10-26T12:35:00Z">
              <w:r w:rsidRPr="00E95F39">
                <w:rPr>
                  <w:sz w:val="22"/>
                  <w:szCs w:val="22"/>
                </w:rPr>
                <w:t>1.9</w:t>
              </w:r>
            </w:ins>
            <w:del w:id="1590" w:author="ERCOT" w:date="2023-10-26T12:35:00Z">
              <w:r w:rsidRPr="00E95F39" w:rsidDel="007014EF">
                <w:rPr>
                  <w:sz w:val="22"/>
                  <w:szCs w:val="22"/>
                </w:rPr>
                <w:delText>2.2</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591"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7842D4" w14:textId="18C7B053" w:rsidR="00C53A5E" w:rsidRPr="00E95F39" w:rsidRDefault="00C53A5E" w:rsidP="00E95F39">
            <w:pPr>
              <w:widowControl/>
              <w:autoSpaceDE/>
              <w:autoSpaceDN/>
              <w:adjustRightInd/>
              <w:jc w:val="center"/>
              <w:rPr>
                <w:b/>
                <w:bCs/>
                <w:sz w:val="22"/>
                <w:szCs w:val="22"/>
              </w:rPr>
            </w:pPr>
            <w:ins w:id="1592" w:author="ERCOT" w:date="2023-10-26T12:35:00Z">
              <w:r w:rsidRPr="00E95F39">
                <w:rPr>
                  <w:sz w:val="22"/>
                  <w:szCs w:val="22"/>
                </w:rPr>
                <w:t>2.2</w:t>
              </w:r>
            </w:ins>
            <w:del w:id="1593" w:author="ERCOT" w:date="2023-10-26T12:35:00Z">
              <w:r w:rsidRPr="00E95F39" w:rsidDel="007014EF">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594"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6A87FD4" w14:textId="60AA93BA" w:rsidR="00C53A5E" w:rsidRPr="00E95F39" w:rsidRDefault="00C53A5E" w:rsidP="00E95F39">
            <w:pPr>
              <w:widowControl/>
              <w:autoSpaceDE/>
              <w:autoSpaceDN/>
              <w:adjustRightInd/>
              <w:jc w:val="center"/>
              <w:rPr>
                <w:b/>
                <w:bCs/>
                <w:sz w:val="22"/>
                <w:szCs w:val="22"/>
              </w:rPr>
            </w:pPr>
            <w:ins w:id="1595" w:author="ERCOT" w:date="2023-10-26T12:35:00Z">
              <w:r w:rsidRPr="00E95F39">
                <w:rPr>
                  <w:sz w:val="22"/>
                  <w:szCs w:val="22"/>
                </w:rPr>
                <w:t>2.3</w:t>
              </w:r>
            </w:ins>
            <w:del w:id="1596" w:author="ERCOT" w:date="2023-10-26T12:35:00Z">
              <w:r w:rsidRPr="00E95F39" w:rsidDel="007014EF">
                <w:rPr>
                  <w:sz w:val="22"/>
                  <w:szCs w:val="22"/>
                </w:rPr>
                <w:delText>3.3</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597"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93CC66C" w14:textId="088F8E44" w:rsidR="00C53A5E" w:rsidRPr="00E95F39" w:rsidRDefault="00C53A5E" w:rsidP="00E95F39">
            <w:pPr>
              <w:widowControl/>
              <w:autoSpaceDE/>
              <w:autoSpaceDN/>
              <w:adjustRightInd/>
              <w:jc w:val="center"/>
              <w:rPr>
                <w:b/>
                <w:bCs/>
                <w:sz w:val="22"/>
                <w:szCs w:val="22"/>
              </w:rPr>
            </w:pPr>
            <w:ins w:id="1598" w:author="ERCOT" w:date="2023-10-26T12:35:00Z">
              <w:r w:rsidRPr="00E95F39">
                <w:rPr>
                  <w:sz w:val="22"/>
                  <w:szCs w:val="22"/>
                </w:rPr>
                <w:t>2.8</w:t>
              </w:r>
            </w:ins>
            <w:del w:id="1599" w:author="ERCOT" w:date="2023-10-26T12:35:00Z">
              <w:r w:rsidRPr="00E95F39" w:rsidDel="007014EF">
                <w:rPr>
                  <w:sz w:val="22"/>
                  <w:szCs w:val="22"/>
                </w:rPr>
                <w:delText>4.8</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600"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51858" w14:textId="7D81571F" w:rsidR="00C53A5E" w:rsidRPr="00E95F39" w:rsidRDefault="00C53A5E" w:rsidP="00E95F39">
            <w:pPr>
              <w:widowControl/>
              <w:autoSpaceDE/>
              <w:autoSpaceDN/>
              <w:adjustRightInd/>
              <w:jc w:val="center"/>
              <w:rPr>
                <w:b/>
                <w:bCs/>
                <w:sz w:val="22"/>
                <w:szCs w:val="22"/>
              </w:rPr>
            </w:pPr>
            <w:ins w:id="1601" w:author="ERCOT" w:date="2023-10-26T12:35:00Z">
              <w:r w:rsidRPr="00E95F39">
                <w:rPr>
                  <w:sz w:val="22"/>
                  <w:szCs w:val="22"/>
                </w:rPr>
                <w:t>6.4</w:t>
              </w:r>
            </w:ins>
            <w:del w:id="1602" w:author="ERCOT" w:date="2023-10-26T12:35:00Z">
              <w:r w:rsidRPr="00E95F39" w:rsidDel="007014EF">
                <w:rPr>
                  <w:sz w:val="22"/>
                  <w:szCs w:val="22"/>
                </w:rPr>
                <w:delText>7.2</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603"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D3AC3B" w14:textId="0126D776" w:rsidR="00C53A5E" w:rsidRPr="00E95F39" w:rsidRDefault="00C53A5E" w:rsidP="00E95F39">
            <w:pPr>
              <w:widowControl/>
              <w:autoSpaceDE/>
              <w:autoSpaceDN/>
              <w:adjustRightInd/>
              <w:jc w:val="center"/>
              <w:rPr>
                <w:b/>
                <w:bCs/>
                <w:sz w:val="22"/>
                <w:szCs w:val="22"/>
              </w:rPr>
            </w:pPr>
            <w:ins w:id="1604" w:author="ERCOT" w:date="2023-10-26T12:35:00Z">
              <w:r w:rsidRPr="00E95F39">
                <w:rPr>
                  <w:sz w:val="22"/>
                  <w:szCs w:val="22"/>
                </w:rPr>
                <w:t>5.1</w:t>
              </w:r>
            </w:ins>
            <w:del w:id="1605" w:author="ERCOT" w:date="2023-10-26T12:35:00Z">
              <w:r w:rsidRPr="00E95F39" w:rsidDel="007014EF">
                <w:rPr>
                  <w:sz w:val="22"/>
                  <w:szCs w:val="22"/>
                </w:rPr>
                <w:delText>5.2</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606"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83191F" w14:textId="76847825" w:rsidR="00C53A5E" w:rsidRPr="00E95F39" w:rsidRDefault="00C53A5E" w:rsidP="00E95F39">
            <w:pPr>
              <w:widowControl/>
              <w:autoSpaceDE/>
              <w:autoSpaceDN/>
              <w:adjustRightInd/>
              <w:jc w:val="center"/>
              <w:rPr>
                <w:b/>
                <w:bCs/>
                <w:sz w:val="22"/>
                <w:szCs w:val="22"/>
              </w:rPr>
            </w:pPr>
            <w:ins w:id="1607" w:author="ERCOT" w:date="2023-10-26T12:35:00Z">
              <w:r w:rsidRPr="00E95F39">
                <w:rPr>
                  <w:sz w:val="22"/>
                  <w:szCs w:val="22"/>
                </w:rPr>
                <w:t>3.4</w:t>
              </w:r>
            </w:ins>
            <w:del w:id="1608" w:author="ERCOT" w:date="2023-10-26T12:35:00Z">
              <w:r w:rsidRPr="00E95F39" w:rsidDel="007014EF">
                <w:rPr>
                  <w:sz w:val="22"/>
                  <w:szCs w:val="22"/>
                </w:rPr>
                <w:delText>2.7</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609"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0676AE4" w14:textId="13B1079B" w:rsidR="00C53A5E" w:rsidRPr="00E95F39" w:rsidRDefault="00C53A5E" w:rsidP="00E95F39">
            <w:pPr>
              <w:widowControl/>
              <w:autoSpaceDE/>
              <w:autoSpaceDN/>
              <w:adjustRightInd/>
              <w:jc w:val="center"/>
              <w:rPr>
                <w:b/>
                <w:bCs/>
                <w:sz w:val="22"/>
                <w:szCs w:val="22"/>
              </w:rPr>
            </w:pPr>
            <w:ins w:id="1610" w:author="ERCOT" w:date="2023-10-26T12:35:00Z">
              <w:r w:rsidRPr="00E95F39">
                <w:rPr>
                  <w:sz w:val="22"/>
                  <w:szCs w:val="22"/>
                </w:rPr>
                <w:t>1.5</w:t>
              </w:r>
            </w:ins>
            <w:del w:id="1611" w:author="ERCOT" w:date="2023-10-26T12:35:00Z">
              <w:r w:rsidRPr="00E95F39" w:rsidDel="007014EF">
                <w:rPr>
                  <w:sz w:val="22"/>
                  <w:szCs w:val="22"/>
                </w:rPr>
                <w:delText>0.8</w:delText>
              </w:r>
            </w:del>
          </w:p>
        </w:tc>
      </w:tr>
      <w:tr w:rsidR="00C53A5E" w:rsidRPr="00CC576E" w14:paraId="1D5E28D3"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612"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613"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614"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59D92E2" w14:textId="77777777" w:rsidR="00C53A5E" w:rsidRPr="000357D1" w:rsidRDefault="00C53A5E" w:rsidP="00C53A5E">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Change w:id="161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8ECCD" w14:textId="2F025802" w:rsidR="00C53A5E" w:rsidRPr="00E95F39" w:rsidRDefault="00C53A5E" w:rsidP="00E95F39">
            <w:pPr>
              <w:widowControl/>
              <w:autoSpaceDE/>
              <w:autoSpaceDN/>
              <w:adjustRightInd/>
              <w:jc w:val="center"/>
              <w:rPr>
                <w:b/>
                <w:bCs/>
                <w:sz w:val="22"/>
                <w:szCs w:val="22"/>
              </w:rPr>
            </w:pPr>
            <w:ins w:id="1616" w:author="ERCOT" w:date="2023-10-26T12:35:00Z">
              <w:r w:rsidRPr="00E95F39">
                <w:rPr>
                  <w:sz w:val="22"/>
                  <w:szCs w:val="22"/>
                </w:rPr>
                <w:t>0.1</w:t>
              </w:r>
            </w:ins>
            <w:del w:id="1617" w:author="ERCOT" w:date="2023-10-26T12:35:00Z">
              <w:r w:rsidRPr="00E95F39" w:rsidDel="007014EF">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1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14254" w14:textId="2F1D09AF" w:rsidR="00C53A5E" w:rsidRPr="00E95F39" w:rsidRDefault="00C53A5E" w:rsidP="00E95F39">
            <w:pPr>
              <w:widowControl/>
              <w:autoSpaceDE/>
              <w:autoSpaceDN/>
              <w:adjustRightInd/>
              <w:jc w:val="center"/>
              <w:rPr>
                <w:b/>
                <w:bCs/>
                <w:sz w:val="22"/>
                <w:szCs w:val="22"/>
              </w:rPr>
            </w:pPr>
            <w:ins w:id="1619" w:author="ERCOT" w:date="2023-10-26T12:35:00Z">
              <w:r w:rsidRPr="00E95F39">
                <w:rPr>
                  <w:sz w:val="22"/>
                  <w:szCs w:val="22"/>
                </w:rPr>
                <w:t>-0.6</w:t>
              </w:r>
            </w:ins>
            <w:del w:id="1620" w:author="ERCOT" w:date="2023-10-26T12:35:00Z">
              <w:r w:rsidRPr="00E95F39" w:rsidDel="007014EF">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2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A396D" w14:textId="685E1A04" w:rsidR="00C53A5E" w:rsidRPr="00E95F39" w:rsidRDefault="00C53A5E" w:rsidP="00E95F39">
            <w:pPr>
              <w:widowControl/>
              <w:autoSpaceDE/>
              <w:autoSpaceDN/>
              <w:adjustRightInd/>
              <w:jc w:val="center"/>
              <w:rPr>
                <w:b/>
                <w:bCs/>
                <w:sz w:val="22"/>
                <w:szCs w:val="22"/>
              </w:rPr>
            </w:pPr>
            <w:ins w:id="1622" w:author="ERCOT" w:date="2023-10-26T12:35:00Z">
              <w:r w:rsidRPr="00E95F39">
                <w:rPr>
                  <w:sz w:val="22"/>
                  <w:szCs w:val="22"/>
                </w:rPr>
                <w:t>-0.9</w:t>
              </w:r>
            </w:ins>
            <w:del w:id="1623"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2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99EB2E" w14:textId="41E73FFA" w:rsidR="00C53A5E" w:rsidRPr="00E95F39" w:rsidRDefault="00C53A5E" w:rsidP="00E95F39">
            <w:pPr>
              <w:widowControl/>
              <w:autoSpaceDE/>
              <w:autoSpaceDN/>
              <w:adjustRightInd/>
              <w:jc w:val="center"/>
              <w:rPr>
                <w:b/>
                <w:bCs/>
                <w:sz w:val="22"/>
                <w:szCs w:val="22"/>
              </w:rPr>
            </w:pPr>
            <w:ins w:id="1625" w:author="ERCOT" w:date="2023-10-26T12:35:00Z">
              <w:r w:rsidRPr="00E95F39">
                <w:rPr>
                  <w:sz w:val="22"/>
                  <w:szCs w:val="22"/>
                </w:rPr>
                <w:t>-0.5</w:t>
              </w:r>
            </w:ins>
            <w:del w:id="1626"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27"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022B8" w14:textId="6A419004" w:rsidR="00C53A5E" w:rsidRPr="00E95F39" w:rsidRDefault="00C53A5E" w:rsidP="00E95F39">
            <w:pPr>
              <w:widowControl/>
              <w:autoSpaceDE/>
              <w:autoSpaceDN/>
              <w:adjustRightInd/>
              <w:jc w:val="center"/>
              <w:rPr>
                <w:b/>
                <w:bCs/>
                <w:sz w:val="22"/>
                <w:szCs w:val="22"/>
              </w:rPr>
            </w:pPr>
            <w:ins w:id="1628" w:author="ERCOT" w:date="2023-10-26T12:35:00Z">
              <w:r w:rsidRPr="00E95F39">
                <w:rPr>
                  <w:sz w:val="22"/>
                  <w:szCs w:val="22"/>
                </w:rPr>
                <w:t>-0.1</w:t>
              </w:r>
            </w:ins>
            <w:del w:id="1629"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3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2F9" w14:textId="37BC2D88" w:rsidR="00C53A5E" w:rsidRPr="00E95F39" w:rsidRDefault="00C53A5E" w:rsidP="00E95F39">
            <w:pPr>
              <w:widowControl/>
              <w:autoSpaceDE/>
              <w:autoSpaceDN/>
              <w:adjustRightInd/>
              <w:jc w:val="center"/>
              <w:rPr>
                <w:b/>
                <w:bCs/>
                <w:sz w:val="22"/>
                <w:szCs w:val="22"/>
              </w:rPr>
            </w:pPr>
            <w:ins w:id="1631" w:author="ERCOT" w:date="2023-10-26T12:35:00Z">
              <w:r w:rsidRPr="00E95F39">
                <w:rPr>
                  <w:sz w:val="22"/>
                  <w:szCs w:val="22"/>
                </w:rPr>
                <w:t>-0.5</w:t>
              </w:r>
            </w:ins>
            <w:del w:id="1632"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3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CA6409" w14:textId="28C8FC37" w:rsidR="00C53A5E" w:rsidRPr="00E95F39" w:rsidRDefault="00C53A5E" w:rsidP="00E95F39">
            <w:pPr>
              <w:widowControl/>
              <w:autoSpaceDE/>
              <w:autoSpaceDN/>
              <w:adjustRightInd/>
              <w:jc w:val="center"/>
              <w:rPr>
                <w:b/>
                <w:bCs/>
                <w:sz w:val="22"/>
                <w:szCs w:val="22"/>
              </w:rPr>
            </w:pPr>
            <w:ins w:id="1634" w:author="ERCOT" w:date="2023-10-26T12:35:00Z">
              <w:r w:rsidRPr="00E95F39">
                <w:rPr>
                  <w:sz w:val="22"/>
                  <w:szCs w:val="22"/>
                </w:rPr>
                <w:t>-0.5</w:t>
              </w:r>
            </w:ins>
            <w:del w:id="1635"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3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6C9558" w14:textId="7B9E690C" w:rsidR="00C53A5E" w:rsidRPr="00E95F39" w:rsidRDefault="00C53A5E" w:rsidP="00E95F39">
            <w:pPr>
              <w:widowControl/>
              <w:autoSpaceDE/>
              <w:autoSpaceDN/>
              <w:adjustRightInd/>
              <w:jc w:val="center"/>
              <w:rPr>
                <w:b/>
                <w:bCs/>
                <w:sz w:val="22"/>
                <w:szCs w:val="22"/>
              </w:rPr>
            </w:pPr>
            <w:ins w:id="1637" w:author="ERCOT" w:date="2023-10-26T12:35:00Z">
              <w:r w:rsidRPr="00E95F39">
                <w:rPr>
                  <w:sz w:val="22"/>
                  <w:szCs w:val="22"/>
                </w:rPr>
                <w:t>0.0</w:t>
              </w:r>
            </w:ins>
            <w:del w:id="1638" w:author="ERCOT" w:date="2023-10-26T12:35:00Z">
              <w:r w:rsidRPr="00E95F39" w:rsidDel="007014EF">
                <w:rPr>
                  <w:sz w:val="22"/>
                  <w:szCs w:val="22"/>
                </w:rPr>
                <w:delText>-0.4</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639"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A365A" w14:textId="7D595FEA" w:rsidR="00C53A5E" w:rsidRPr="00E95F39" w:rsidRDefault="00C53A5E" w:rsidP="00E95F39">
            <w:pPr>
              <w:widowControl/>
              <w:autoSpaceDE/>
              <w:autoSpaceDN/>
              <w:adjustRightInd/>
              <w:jc w:val="center"/>
              <w:rPr>
                <w:b/>
                <w:bCs/>
                <w:sz w:val="22"/>
                <w:szCs w:val="22"/>
              </w:rPr>
            </w:pPr>
            <w:ins w:id="1640" w:author="ERCOT" w:date="2023-10-26T12:35:00Z">
              <w:r w:rsidRPr="00E95F39">
                <w:rPr>
                  <w:sz w:val="22"/>
                  <w:szCs w:val="22"/>
                </w:rPr>
                <w:t>-1.2</w:t>
              </w:r>
            </w:ins>
            <w:del w:id="1641" w:author="ERCOT" w:date="2023-10-26T12:35:00Z">
              <w:r w:rsidRPr="00E95F39" w:rsidDel="007014EF">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642"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CF3C507" w14:textId="66EF3B76" w:rsidR="00C53A5E" w:rsidRPr="00E95F39" w:rsidRDefault="00C53A5E" w:rsidP="00E95F39">
            <w:pPr>
              <w:widowControl/>
              <w:autoSpaceDE/>
              <w:autoSpaceDN/>
              <w:adjustRightInd/>
              <w:jc w:val="center"/>
              <w:rPr>
                <w:b/>
                <w:bCs/>
                <w:sz w:val="22"/>
                <w:szCs w:val="22"/>
              </w:rPr>
            </w:pPr>
            <w:ins w:id="1643" w:author="ERCOT" w:date="2023-10-26T12:35:00Z">
              <w:r w:rsidRPr="00E95F39">
                <w:rPr>
                  <w:sz w:val="22"/>
                  <w:szCs w:val="22"/>
                </w:rPr>
                <w:t>-0.9</w:t>
              </w:r>
            </w:ins>
            <w:del w:id="1644" w:author="ERCOT" w:date="2023-10-26T12:35:00Z">
              <w:r w:rsidRPr="00E95F39" w:rsidDel="007014EF">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4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DA8F6F" w14:textId="753DB09E" w:rsidR="00C53A5E" w:rsidRPr="00E95F39" w:rsidRDefault="00C53A5E" w:rsidP="00E95F39">
            <w:pPr>
              <w:widowControl/>
              <w:autoSpaceDE/>
              <w:autoSpaceDN/>
              <w:adjustRightInd/>
              <w:jc w:val="center"/>
              <w:rPr>
                <w:b/>
                <w:bCs/>
                <w:sz w:val="22"/>
                <w:szCs w:val="22"/>
              </w:rPr>
            </w:pPr>
            <w:ins w:id="1646" w:author="ERCOT" w:date="2023-10-26T12:35:00Z">
              <w:r w:rsidRPr="00E95F39">
                <w:rPr>
                  <w:sz w:val="22"/>
                  <w:szCs w:val="22"/>
                </w:rPr>
                <w:t>1.5</w:t>
              </w:r>
            </w:ins>
            <w:del w:id="1647"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4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D72C4" w14:textId="50E5ECCF" w:rsidR="00C53A5E" w:rsidRPr="00E95F39" w:rsidRDefault="00C53A5E" w:rsidP="00E95F39">
            <w:pPr>
              <w:widowControl/>
              <w:autoSpaceDE/>
              <w:autoSpaceDN/>
              <w:adjustRightInd/>
              <w:jc w:val="center"/>
              <w:rPr>
                <w:b/>
                <w:bCs/>
                <w:sz w:val="22"/>
                <w:szCs w:val="22"/>
              </w:rPr>
            </w:pPr>
            <w:ins w:id="1649" w:author="ERCOT" w:date="2023-10-26T12:35:00Z">
              <w:r w:rsidRPr="00E95F39">
                <w:rPr>
                  <w:sz w:val="22"/>
                  <w:szCs w:val="22"/>
                </w:rPr>
                <w:t>0.6</w:t>
              </w:r>
            </w:ins>
            <w:del w:id="1650"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51"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69B8" w14:textId="53F1CAC7" w:rsidR="00C53A5E" w:rsidRPr="00E95F39" w:rsidRDefault="00C53A5E" w:rsidP="00E95F39">
            <w:pPr>
              <w:widowControl/>
              <w:autoSpaceDE/>
              <w:autoSpaceDN/>
              <w:adjustRightInd/>
              <w:jc w:val="center"/>
              <w:rPr>
                <w:b/>
                <w:bCs/>
                <w:sz w:val="22"/>
                <w:szCs w:val="22"/>
              </w:rPr>
            </w:pPr>
            <w:ins w:id="1652" w:author="ERCOT" w:date="2023-10-26T12:35:00Z">
              <w:r w:rsidRPr="00E95F39">
                <w:rPr>
                  <w:sz w:val="22"/>
                  <w:szCs w:val="22"/>
                </w:rPr>
                <w:t>1.4</w:t>
              </w:r>
            </w:ins>
            <w:del w:id="1653"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54"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CB19A" w14:textId="740AB25E" w:rsidR="00C53A5E" w:rsidRPr="00E95F39" w:rsidRDefault="00C53A5E" w:rsidP="00E95F39">
            <w:pPr>
              <w:widowControl/>
              <w:autoSpaceDE/>
              <w:autoSpaceDN/>
              <w:adjustRightInd/>
              <w:jc w:val="center"/>
              <w:rPr>
                <w:b/>
                <w:bCs/>
                <w:sz w:val="22"/>
                <w:szCs w:val="22"/>
              </w:rPr>
            </w:pPr>
            <w:ins w:id="1655" w:author="ERCOT" w:date="2023-10-26T12:35:00Z">
              <w:r w:rsidRPr="00E95F39">
                <w:rPr>
                  <w:sz w:val="22"/>
                  <w:szCs w:val="22"/>
                </w:rPr>
                <w:t>0.7</w:t>
              </w:r>
            </w:ins>
            <w:del w:id="1656" w:author="ERCOT" w:date="2023-10-26T12:35:00Z">
              <w:r w:rsidRPr="00E95F39" w:rsidDel="007014EF">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57"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A65829" w14:textId="496C89C9" w:rsidR="00C53A5E" w:rsidRPr="00E95F39" w:rsidRDefault="00C53A5E" w:rsidP="00E95F39">
            <w:pPr>
              <w:widowControl/>
              <w:autoSpaceDE/>
              <w:autoSpaceDN/>
              <w:adjustRightInd/>
              <w:jc w:val="center"/>
              <w:rPr>
                <w:b/>
                <w:bCs/>
                <w:sz w:val="22"/>
                <w:szCs w:val="22"/>
              </w:rPr>
            </w:pPr>
            <w:ins w:id="1658" w:author="ERCOT" w:date="2023-10-26T12:35:00Z">
              <w:r w:rsidRPr="00E95F39">
                <w:rPr>
                  <w:sz w:val="22"/>
                  <w:szCs w:val="22"/>
                </w:rPr>
                <w:t>1.3</w:t>
              </w:r>
            </w:ins>
            <w:del w:id="1659" w:author="ERCOT" w:date="2023-10-26T12:35:00Z">
              <w:r w:rsidRPr="00E95F39" w:rsidDel="007014EF">
                <w:rPr>
                  <w:sz w:val="22"/>
                  <w:szCs w:val="22"/>
                </w:rPr>
                <w:delText>1.3</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60"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0D011" w14:textId="5AB3FE8C" w:rsidR="00C53A5E" w:rsidRPr="00E95F39" w:rsidRDefault="00C53A5E" w:rsidP="00E95F39">
            <w:pPr>
              <w:widowControl/>
              <w:autoSpaceDE/>
              <w:autoSpaceDN/>
              <w:adjustRightInd/>
              <w:jc w:val="center"/>
              <w:rPr>
                <w:b/>
                <w:bCs/>
                <w:sz w:val="22"/>
                <w:szCs w:val="22"/>
              </w:rPr>
            </w:pPr>
            <w:ins w:id="1661" w:author="ERCOT" w:date="2023-10-26T12:35:00Z">
              <w:r w:rsidRPr="00E95F39">
                <w:rPr>
                  <w:sz w:val="22"/>
                  <w:szCs w:val="22"/>
                </w:rPr>
                <w:t>1.8</w:t>
              </w:r>
            </w:ins>
            <w:del w:id="1662"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6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B1EB4" w14:textId="19B36054" w:rsidR="00C53A5E" w:rsidRPr="00E95F39" w:rsidRDefault="00C53A5E" w:rsidP="00E95F39">
            <w:pPr>
              <w:widowControl/>
              <w:autoSpaceDE/>
              <w:autoSpaceDN/>
              <w:adjustRightInd/>
              <w:jc w:val="center"/>
              <w:rPr>
                <w:b/>
                <w:bCs/>
                <w:sz w:val="22"/>
                <w:szCs w:val="22"/>
              </w:rPr>
            </w:pPr>
            <w:ins w:id="1664" w:author="ERCOT" w:date="2023-10-26T12:35:00Z">
              <w:r w:rsidRPr="00E95F39">
                <w:rPr>
                  <w:sz w:val="22"/>
                  <w:szCs w:val="22"/>
                </w:rPr>
                <w:t>1.3</w:t>
              </w:r>
            </w:ins>
            <w:del w:id="1665" w:author="ERCOT" w:date="2023-10-26T12:35:00Z">
              <w:r w:rsidRPr="00E95F39" w:rsidDel="007014EF">
                <w:rPr>
                  <w:sz w:val="22"/>
                  <w:szCs w:val="22"/>
                </w:rPr>
                <w:delText>1.6</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666"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25A30C" w14:textId="7241CC2C" w:rsidR="00C53A5E" w:rsidRPr="00E95F39" w:rsidRDefault="00C53A5E" w:rsidP="00E95F39">
            <w:pPr>
              <w:widowControl/>
              <w:autoSpaceDE/>
              <w:autoSpaceDN/>
              <w:adjustRightInd/>
              <w:jc w:val="center"/>
              <w:rPr>
                <w:b/>
                <w:bCs/>
                <w:sz w:val="22"/>
                <w:szCs w:val="22"/>
              </w:rPr>
            </w:pPr>
            <w:ins w:id="1667" w:author="ERCOT" w:date="2023-10-26T12:35:00Z">
              <w:r w:rsidRPr="00E95F39">
                <w:rPr>
                  <w:sz w:val="22"/>
                  <w:szCs w:val="22"/>
                </w:rPr>
                <w:t>1.3</w:t>
              </w:r>
            </w:ins>
            <w:del w:id="1668" w:author="ERCOT" w:date="2023-10-26T12:35:00Z">
              <w:r w:rsidRPr="00E95F39" w:rsidDel="007014EF">
                <w:rPr>
                  <w:sz w:val="22"/>
                  <w:szCs w:val="22"/>
                </w:rPr>
                <w:delText>2.4</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669"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BED0463" w14:textId="559A5788" w:rsidR="00C53A5E" w:rsidRPr="00E95F39" w:rsidRDefault="00C53A5E" w:rsidP="00E95F39">
            <w:pPr>
              <w:widowControl/>
              <w:autoSpaceDE/>
              <w:autoSpaceDN/>
              <w:adjustRightInd/>
              <w:jc w:val="center"/>
              <w:rPr>
                <w:b/>
                <w:bCs/>
                <w:sz w:val="22"/>
                <w:szCs w:val="22"/>
              </w:rPr>
            </w:pPr>
            <w:ins w:id="1670" w:author="ERCOT" w:date="2023-10-26T12:35:00Z">
              <w:r w:rsidRPr="00E95F39">
                <w:rPr>
                  <w:sz w:val="22"/>
                  <w:szCs w:val="22"/>
                </w:rPr>
                <w:t>0.4</w:t>
              </w:r>
            </w:ins>
            <w:del w:id="1671" w:author="ERCOT" w:date="2023-10-26T12:35:00Z">
              <w:r w:rsidRPr="00E95F39" w:rsidDel="007014EF">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672"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E1BB6" w14:textId="79F476C8" w:rsidR="00C53A5E" w:rsidRPr="00E95F39" w:rsidRDefault="00C53A5E" w:rsidP="00E95F39">
            <w:pPr>
              <w:widowControl/>
              <w:autoSpaceDE/>
              <w:autoSpaceDN/>
              <w:adjustRightInd/>
              <w:jc w:val="center"/>
              <w:rPr>
                <w:b/>
                <w:bCs/>
                <w:sz w:val="22"/>
                <w:szCs w:val="22"/>
              </w:rPr>
            </w:pPr>
            <w:ins w:id="1673" w:author="ERCOT" w:date="2023-10-26T12:35:00Z">
              <w:r w:rsidRPr="00E95F39">
                <w:rPr>
                  <w:sz w:val="22"/>
                  <w:szCs w:val="22"/>
                </w:rPr>
                <w:t>4.6</w:t>
              </w:r>
            </w:ins>
            <w:del w:id="1674" w:author="ERCOT" w:date="2023-10-26T12:35:00Z">
              <w:r w:rsidRPr="00E95F39" w:rsidDel="007014EF">
                <w:rPr>
                  <w:sz w:val="22"/>
                  <w:szCs w:val="22"/>
                </w:rPr>
                <w:delText>6.3</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675"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409F57A" w14:textId="2254D454" w:rsidR="00C53A5E" w:rsidRPr="00E95F39" w:rsidRDefault="00C53A5E" w:rsidP="00E95F39">
            <w:pPr>
              <w:widowControl/>
              <w:autoSpaceDE/>
              <w:autoSpaceDN/>
              <w:adjustRightInd/>
              <w:jc w:val="center"/>
              <w:rPr>
                <w:b/>
                <w:bCs/>
                <w:sz w:val="22"/>
                <w:szCs w:val="22"/>
              </w:rPr>
            </w:pPr>
            <w:ins w:id="1676" w:author="ERCOT" w:date="2023-10-26T12:35:00Z">
              <w:r w:rsidRPr="00E95F39">
                <w:rPr>
                  <w:sz w:val="22"/>
                  <w:szCs w:val="22"/>
                </w:rPr>
                <w:t>4.4</w:t>
              </w:r>
            </w:ins>
            <w:del w:id="1677" w:author="ERCOT" w:date="2023-10-26T12:35:00Z">
              <w:r w:rsidRPr="00E95F39" w:rsidDel="007014EF">
                <w:rPr>
                  <w:sz w:val="22"/>
                  <w:szCs w:val="22"/>
                </w:rPr>
                <w:delText>6.2</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678"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D1B136D" w14:textId="753CFC1B" w:rsidR="00C53A5E" w:rsidRPr="00E95F39" w:rsidRDefault="00C53A5E" w:rsidP="00E95F39">
            <w:pPr>
              <w:widowControl/>
              <w:autoSpaceDE/>
              <w:autoSpaceDN/>
              <w:adjustRightInd/>
              <w:jc w:val="center"/>
              <w:rPr>
                <w:b/>
                <w:bCs/>
                <w:sz w:val="22"/>
                <w:szCs w:val="22"/>
              </w:rPr>
            </w:pPr>
            <w:ins w:id="1679" w:author="ERCOT" w:date="2023-10-26T12:35:00Z">
              <w:r w:rsidRPr="00E95F39">
                <w:rPr>
                  <w:sz w:val="22"/>
                  <w:szCs w:val="22"/>
                </w:rPr>
                <w:t>3.3</w:t>
              </w:r>
            </w:ins>
            <w:del w:id="1680" w:author="ERCOT" w:date="2023-10-26T12:35:00Z">
              <w:r w:rsidRPr="00E95F39" w:rsidDel="007014EF">
                <w:rPr>
                  <w:sz w:val="22"/>
                  <w:szCs w:val="22"/>
                </w:rPr>
                <w:delText>3.3</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681"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508BB" w14:textId="0EB25FBD" w:rsidR="00C53A5E" w:rsidRPr="00E95F39" w:rsidRDefault="00C53A5E" w:rsidP="00E95F39">
            <w:pPr>
              <w:widowControl/>
              <w:autoSpaceDE/>
              <w:autoSpaceDN/>
              <w:adjustRightInd/>
              <w:jc w:val="center"/>
              <w:rPr>
                <w:b/>
                <w:bCs/>
                <w:sz w:val="22"/>
                <w:szCs w:val="22"/>
              </w:rPr>
            </w:pPr>
            <w:ins w:id="1682" w:author="ERCOT" w:date="2023-10-26T12:35:00Z">
              <w:r w:rsidRPr="00E95F39">
                <w:rPr>
                  <w:sz w:val="22"/>
                  <w:szCs w:val="22"/>
                </w:rPr>
                <w:t>1.8</w:t>
              </w:r>
            </w:ins>
            <w:del w:id="1683" w:author="ERCOT" w:date="2023-10-26T12:35:00Z">
              <w:r w:rsidRPr="00E95F39" w:rsidDel="007014EF">
                <w:rPr>
                  <w:sz w:val="22"/>
                  <w:szCs w:val="22"/>
                </w:rPr>
                <w:delText>1.7</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684"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EC9006" w14:textId="2DB056FF" w:rsidR="00C53A5E" w:rsidRPr="00E95F39" w:rsidRDefault="00C53A5E" w:rsidP="00E95F39">
            <w:pPr>
              <w:widowControl/>
              <w:autoSpaceDE/>
              <w:autoSpaceDN/>
              <w:adjustRightInd/>
              <w:jc w:val="center"/>
              <w:rPr>
                <w:b/>
                <w:bCs/>
                <w:sz w:val="22"/>
                <w:szCs w:val="22"/>
              </w:rPr>
            </w:pPr>
            <w:ins w:id="1685" w:author="ERCOT" w:date="2023-10-26T12:35:00Z">
              <w:r w:rsidRPr="00E95F39">
                <w:rPr>
                  <w:sz w:val="22"/>
                  <w:szCs w:val="22"/>
                </w:rPr>
                <w:t>0.7</w:t>
              </w:r>
            </w:ins>
            <w:del w:id="1686" w:author="ERCOT" w:date="2023-10-26T12:35:00Z">
              <w:r w:rsidRPr="00E95F39" w:rsidDel="007014EF">
                <w:rPr>
                  <w:sz w:val="22"/>
                  <w:szCs w:val="22"/>
                </w:rPr>
                <w:delText>0.6</w:delText>
              </w:r>
            </w:del>
          </w:p>
        </w:tc>
      </w:tr>
      <w:tr w:rsidR="00C53A5E" w:rsidRPr="00CC576E" w14:paraId="4885961A"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687"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688" w:author="ERCOT" w:date="2023-10-26T12:35: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689" w:author="ERCOT" w:date="2023-10-26T12:35: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050EDAF" w14:textId="77777777" w:rsidR="00C53A5E" w:rsidRPr="000357D1" w:rsidRDefault="00C53A5E" w:rsidP="00C53A5E">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Change w:id="169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BB33E7" w14:textId="4887C0CE" w:rsidR="00C53A5E" w:rsidRPr="00E95F39" w:rsidRDefault="00C53A5E" w:rsidP="00E95F39">
            <w:pPr>
              <w:widowControl/>
              <w:autoSpaceDE/>
              <w:autoSpaceDN/>
              <w:adjustRightInd/>
              <w:jc w:val="center"/>
              <w:rPr>
                <w:b/>
                <w:bCs/>
                <w:sz w:val="22"/>
                <w:szCs w:val="22"/>
              </w:rPr>
            </w:pPr>
            <w:ins w:id="1691" w:author="ERCOT" w:date="2023-10-26T12:35:00Z">
              <w:r w:rsidRPr="00E95F39">
                <w:rPr>
                  <w:sz w:val="22"/>
                  <w:szCs w:val="22"/>
                </w:rPr>
                <w:t>-0.1</w:t>
              </w:r>
            </w:ins>
            <w:del w:id="1692"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693"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3233F" w14:textId="6269599F" w:rsidR="00C53A5E" w:rsidRPr="00E95F39" w:rsidRDefault="00C53A5E" w:rsidP="00E95F39">
            <w:pPr>
              <w:widowControl/>
              <w:autoSpaceDE/>
              <w:autoSpaceDN/>
              <w:adjustRightInd/>
              <w:jc w:val="center"/>
              <w:rPr>
                <w:b/>
                <w:bCs/>
                <w:sz w:val="22"/>
                <w:szCs w:val="22"/>
              </w:rPr>
            </w:pPr>
            <w:ins w:id="1694" w:author="ERCOT" w:date="2023-10-26T12:35:00Z">
              <w:r w:rsidRPr="00E95F39">
                <w:rPr>
                  <w:sz w:val="22"/>
                  <w:szCs w:val="22"/>
                </w:rPr>
                <w:t>0.0</w:t>
              </w:r>
            </w:ins>
            <w:del w:id="1695" w:author="ERCOT" w:date="2023-10-26T12:35:00Z">
              <w:r w:rsidRPr="00E95F39" w:rsidDel="007014EF">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96"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2C0B50" w14:textId="5ED23A1C" w:rsidR="00C53A5E" w:rsidRPr="00E95F39" w:rsidRDefault="00C53A5E" w:rsidP="00E95F39">
            <w:pPr>
              <w:widowControl/>
              <w:autoSpaceDE/>
              <w:autoSpaceDN/>
              <w:adjustRightInd/>
              <w:jc w:val="center"/>
              <w:rPr>
                <w:b/>
                <w:bCs/>
                <w:sz w:val="22"/>
                <w:szCs w:val="22"/>
              </w:rPr>
            </w:pPr>
            <w:ins w:id="1697" w:author="ERCOT" w:date="2023-10-26T12:35:00Z">
              <w:r w:rsidRPr="00E95F39">
                <w:rPr>
                  <w:sz w:val="22"/>
                  <w:szCs w:val="22"/>
                </w:rPr>
                <w:t>-0.4</w:t>
              </w:r>
            </w:ins>
            <w:del w:id="1698"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69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BAFDB0" w14:textId="6AB67368" w:rsidR="00C53A5E" w:rsidRPr="00E95F39" w:rsidRDefault="00C53A5E" w:rsidP="00E95F39">
            <w:pPr>
              <w:widowControl/>
              <w:autoSpaceDE/>
              <w:autoSpaceDN/>
              <w:adjustRightInd/>
              <w:jc w:val="center"/>
              <w:rPr>
                <w:b/>
                <w:bCs/>
                <w:sz w:val="22"/>
                <w:szCs w:val="22"/>
              </w:rPr>
            </w:pPr>
            <w:ins w:id="1700" w:author="ERCOT" w:date="2023-10-26T12:35:00Z">
              <w:r w:rsidRPr="00E95F39">
                <w:rPr>
                  <w:sz w:val="22"/>
                  <w:szCs w:val="22"/>
                </w:rPr>
                <w:t>-0.7</w:t>
              </w:r>
            </w:ins>
            <w:del w:id="1701"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02"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32C12" w14:textId="7BEB4070" w:rsidR="00C53A5E" w:rsidRPr="00E95F39" w:rsidRDefault="00C53A5E" w:rsidP="00E95F39">
            <w:pPr>
              <w:widowControl/>
              <w:autoSpaceDE/>
              <w:autoSpaceDN/>
              <w:adjustRightInd/>
              <w:jc w:val="center"/>
              <w:rPr>
                <w:b/>
                <w:bCs/>
                <w:sz w:val="22"/>
                <w:szCs w:val="22"/>
              </w:rPr>
            </w:pPr>
            <w:ins w:id="1703" w:author="ERCOT" w:date="2023-10-26T12:35:00Z">
              <w:r w:rsidRPr="00E95F39">
                <w:rPr>
                  <w:sz w:val="22"/>
                  <w:szCs w:val="22"/>
                </w:rPr>
                <w:t>-0.2</w:t>
              </w:r>
            </w:ins>
            <w:del w:id="1704"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05"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DE6DEE" w14:textId="1C9FCDD1" w:rsidR="00C53A5E" w:rsidRPr="00E95F39" w:rsidRDefault="00C53A5E" w:rsidP="00E95F39">
            <w:pPr>
              <w:widowControl/>
              <w:autoSpaceDE/>
              <w:autoSpaceDN/>
              <w:adjustRightInd/>
              <w:jc w:val="center"/>
              <w:rPr>
                <w:b/>
                <w:bCs/>
                <w:sz w:val="22"/>
                <w:szCs w:val="22"/>
              </w:rPr>
            </w:pPr>
            <w:ins w:id="1706" w:author="ERCOT" w:date="2023-10-26T12:35:00Z">
              <w:r w:rsidRPr="00E95F39">
                <w:rPr>
                  <w:sz w:val="22"/>
                  <w:szCs w:val="22"/>
                </w:rPr>
                <w:t>-0.4</w:t>
              </w:r>
            </w:ins>
            <w:del w:id="1707"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08"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2C1090" w14:textId="6B2D15A1" w:rsidR="00C53A5E" w:rsidRPr="00E95F39" w:rsidRDefault="00C53A5E" w:rsidP="00E95F39">
            <w:pPr>
              <w:widowControl/>
              <w:autoSpaceDE/>
              <w:autoSpaceDN/>
              <w:adjustRightInd/>
              <w:jc w:val="center"/>
              <w:rPr>
                <w:b/>
                <w:bCs/>
                <w:sz w:val="22"/>
                <w:szCs w:val="22"/>
              </w:rPr>
            </w:pPr>
            <w:ins w:id="1709" w:author="ERCOT" w:date="2023-10-26T12:35:00Z">
              <w:r w:rsidRPr="00E95F39">
                <w:rPr>
                  <w:sz w:val="22"/>
                  <w:szCs w:val="22"/>
                </w:rPr>
                <w:t>-0.4</w:t>
              </w:r>
            </w:ins>
            <w:del w:id="1710"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11"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843AA1" w14:textId="115676FD" w:rsidR="00C53A5E" w:rsidRPr="00E95F39" w:rsidRDefault="00C53A5E" w:rsidP="00E95F39">
            <w:pPr>
              <w:widowControl/>
              <w:autoSpaceDE/>
              <w:autoSpaceDN/>
              <w:adjustRightInd/>
              <w:jc w:val="center"/>
              <w:rPr>
                <w:b/>
                <w:bCs/>
                <w:sz w:val="22"/>
                <w:szCs w:val="22"/>
              </w:rPr>
            </w:pPr>
            <w:ins w:id="1712" w:author="ERCOT" w:date="2023-10-26T12:35:00Z">
              <w:r w:rsidRPr="00E95F39">
                <w:rPr>
                  <w:sz w:val="22"/>
                  <w:szCs w:val="22"/>
                </w:rPr>
                <w:t>-1.0</w:t>
              </w:r>
            </w:ins>
            <w:del w:id="1713" w:author="ERCOT" w:date="2023-10-26T12:35:00Z">
              <w:r w:rsidRPr="00E95F39" w:rsidDel="007014EF">
                <w:rPr>
                  <w:sz w:val="22"/>
                  <w:szCs w:val="22"/>
                </w:rPr>
                <w:delText>-0.7</w:delText>
              </w:r>
            </w:del>
          </w:p>
        </w:tc>
        <w:tc>
          <w:tcPr>
            <w:tcW w:w="181" w:type="pct"/>
            <w:tcBorders>
              <w:top w:val="single" w:sz="4" w:space="0" w:color="000000"/>
              <w:left w:val="single" w:sz="4" w:space="0" w:color="000000"/>
              <w:bottom w:val="single" w:sz="4" w:space="0" w:color="000000"/>
              <w:right w:val="single" w:sz="4" w:space="0" w:color="000000"/>
            </w:tcBorders>
            <w:vAlign w:val="center"/>
            <w:tcPrChange w:id="1714" w:author="ERCOT" w:date="2023-10-26T12:35: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CA15EA" w14:textId="7D2EE6BA" w:rsidR="00C53A5E" w:rsidRPr="00E95F39" w:rsidRDefault="00C53A5E" w:rsidP="00E95F39">
            <w:pPr>
              <w:widowControl/>
              <w:autoSpaceDE/>
              <w:autoSpaceDN/>
              <w:adjustRightInd/>
              <w:jc w:val="center"/>
              <w:rPr>
                <w:b/>
                <w:bCs/>
                <w:sz w:val="22"/>
                <w:szCs w:val="22"/>
              </w:rPr>
            </w:pPr>
            <w:ins w:id="1715" w:author="ERCOT" w:date="2023-10-26T12:35:00Z">
              <w:r w:rsidRPr="00E95F39">
                <w:rPr>
                  <w:sz w:val="22"/>
                  <w:szCs w:val="22"/>
                </w:rPr>
                <w:t>-1.0</w:t>
              </w:r>
            </w:ins>
            <w:del w:id="1716" w:author="ERCOT" w:date="2023-10-26T12:35:00Z">
              <w:r w:rsidRPr="00E95F39" w:rsidDel="007014EF">
                <w:rPr>
                  <w:sz w:val="22"/>
                  <w:szCs w:val="22"/>
                </w:rPr>
                <w:delText>-1.6</w:delText>
              </w:r>
            </w:del>
          </w:p>
        </w:tc>
        <w:tc>
          <w:tcPr>
            <w:tcW w:w="223" w:type="pct"/>
            <w:tcBorders>
              <w:top w:val="single" w:sz="4" w:space="0" w:color="000000"/>
              <w:left w:val="single" w:sz="4" w:space="0" w:color="000000"/>
              <w:bottom w:val="single" w:sz="4" w:space="0" w:color="000000"/>
              <w:right w:val="single" w:sz="4" w:space="0" w:color="000000"/>
            </w:tcBorders>
            <w:vAlign w:val="center"/>
            <w:tcPrChange w:id="1717" w:author="ERCOT" w:date="2023-10-26T12:35: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5B7B3A2" w14:textId="0C73857A" w:rsidR="00C53A5E" w:rsidRPr="00E95F39" w:rsidRDefault="00C53A5E" w:rsidP="00E95F39">
            <w:pPr>
              <w:widowControl/>
              <w:autoSpaceDE/>
              <w:autoSpaceDN/>
              <w:adjustRightInd/>
              <w:jc w:val="center"/>
              <w:rPr>
                <w:b/>
                <w:bCs/>
                <w:sz w:val="22"/>
                <w:szCs w:val="22"/>
              </w:rPr>
            </w:pPr>
            <w:ins w:id="1718" w:author="ERCOT" w:date="2023-10-26T12:35:00Z">
              <w:r w:rsidRPr="00E95F39">
                <w:rPr>
                  <w:sz w:val="22"/>
                  <w:szCs w:val="22"/>
                </w:rPr>
                <w:t>0.3</w:t>
              </w:r>
            </w:ins>
            <w:del w:id="1719"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20"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7330FB" w14:textId="5B8A0926" w:rsidR="00C53A5E" w:rsidRPr="00E95F39" w:rsidRDefault="00C53A5E" w:rsidP="00E95F39">
            <w:pPr>
              <w:widowControl/>
              <w:autoSpaceDE/>
              <w:autoSpaceDN/>
              <w:adjustRightInd/>
              <w:jc w:val="center"/>
              <w:rPr>
                <w:b/>
                <w:bCs/>
                <w:sz w:val="22"/>
                <w:szCs w:val="22"/>
              </w:rPr>
            </w:pPr>
            <w:ins w:id="1721" w:author="ERCOT" w:date="2023-10-26T12:35:00Z">
              <w:r w:rsidRPr="00E95F39">
                <w:rPr>
                  <w:sz w:val="22"/>
                  <w:szCs w:val="22"/>
                </w:rPr>
                <w:t>2.3</w:t>
              </w:r>
            </w:ins>
            <w:del w:id="1722" w:author="ERCOT" w:date="2023-10-26T12:35:00Z">
              <w:r w:rsidRPr="00E95F39" w:rsidDel="007014EF">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23"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F2EF" w14:textId="31A0EF12" w:rsidR="00C53A5E" w:rsidRPr="00E95F39" w:rsidRDefault="00C53A5E" w:rsidP="00E95F39">
            <w:pPr>
              <w:widowControl/>
              <w:autoSpaceDE/>
              <w:autoSpaceDN/>
              <w:adjustRightInd/>
              <w:jc w:val="center"/>
              <w:rPr>
                <w:b/>
                <w:bCs/>
                <w:sz w:val="22"/>
                <w:szCs w:val="22"/>
              </w:rPr>
            </w:pPr>
            <w:ins w:id="1724" w:author="ERCOT" w:date="2023-10-26T12:35:00Z">
              <w:r w:rsidRPr="00E95F39">
                <w:rPr>
                  <w:sz w:val="22"/>
                  <w:szCs w:val="22"/>
                </w:rPr>
                <w:t>1.4</w:t>
              </w:r>
            </w:ins>
            <w:del w:id="1725"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26"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B6AE49" w14:textId="54DC9A7D" w:rsidR="00C53A5E" w:rsidRPr="00E95F39" w:rsidRDefault="00C53A5E" w:rsidP="00E95F39">
            <w:pPr>
              <w:widowControl/>
              <w:autoSpaceDE/>
              <w:autoSpaceDN/>
              <w:adjustRightInd/>
              <w:jc w:val="center"/>
              <w:rPr>
                <w:b/>
                <w:bCs/>
                <w:sz w:val="22"/>
                <w:szCs w:val="22"/>
              </w:rPr>
            </w:pPr>
            <w:ins w:id="1727" w:author="ERCOT" w:date="2023-10-26T12:35:00Z">
              <w:r w:rsidRPr="00E95F39">
                <w:rPr>
                  <w:sz w:val="22"/>
                  <w:szCs w:val="22"/>
                </w:rPr>
                <w:t>1.4</w:t>
              </w:r>
            </w:ins>
            <w:del w:id="1728" w:author="ERCOT" w:date="2023-10-26T12:35:00Z">
              <w:r w:rsidRPr="00E95F39" w:rsidDel="007014EF">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center"/>
            <w:tcPrChange w:id="1729" w:author="ERCOT" w:date="2023-10-26T12:35: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492333" w14:textId="0EC4A3B0" w:rsidR="00C53A5E" w:rsidRPr="00E95F39" w:rsidRDefault="00C53A5E" w:rsidP="00E95F39">
            <w:pPr>
              <w:widowControl/>
              <w:autoSpaceDE/>
              <w:autoSpaceDN/>
              <w:adjustRightInd/>
              <w:jc w:val="center"/>
              <w:rPr>
                <w:b/>
                <w:bCs/>
                <w:sz w:val="22"/>
                <w:szCs w:val="22"/>
              </w:rPr>
            </w:pPr>
            <w:ins w:id="1730" w:author="ERCOT" w:date="2023-10-26T12:35:00Z">
              <w:r w:rsidRPr="00E95F39">
                <w:rPr>
                  <w:sz w:val="22"/>
                  <w:szCs w:val="22"/>
                </w:rPr>
                <w:t>1.3</w:t>
              </w:r>
            </w:ins>
            <w:del w:id="1731" w:author="ERCOT" w:date="2023-10-26T12:35:00Z">
              <w:r w:rsidRPr="00E95F39" w:rsidDel="007014EF">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32"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2D83EF5" w14:textId="2665BB7C" w:rsidR="00C53A5E" w:rsidRPr="00E95F39" w:rsidRDefault="00C53A5E" w:rsidP="00E95F39">
            <w:pPr>
              <w:widowControl/>
              <w:autoSpaceDE/>
              <w:autoSpaceDN/>
              <w:adjustRightInd/>
              <w:jc w:val="center"/>
              <w:rPr>
                <w:b/>
                <w:bCs/>
                <w:sz w:val="22"/>
                <w:szCs w:val="22"/>
              </w:rPr>
            </w:pPr>
            <w:ins w:id="1733" w:author="ERCOT" w:date="2023-10-26T12:35:00Z">
              <w:r w:rsidRPr="00E95F39">
                <w:rPr>
                  <w:sz w:val="22"/>
                  <w:szCs w:val="22"/>
                </w:rPr>
                <w:t>0.9</w:t>
              </w:r>
            </w:ins>
            <w:del w:id="1734"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35"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F41843" w14:textId="625EA75B" w:rsidR="00C53A5E" w:rsidRPr="00E95F39" w:rsidRDefault="00C53A5E" w:rsidP="00E95F39">
            <w:pPr>
              <w:widowControl/>
              <w:autoSpaceDE/>
              <w:autoSpaceDN/>
              <w:adjustRightInd/>
              <w:jc w:val="center"/>
              <w:rPr>
                <w:b/>
                <w:bCs/>
                <w:sz w:val="22"/>
                <w:szCs w:val="22"/>
              </w:rPr>
            </w:pPr>
            <w:ins w:id="1736" w:author="ERCOT" w:date="2023-10-26T12:35:00Z">
              <w:r w:rsidRPr="00E95F39">
                <w:rPr>
                  <w:sz w:val="22"/>
                  <w:szCs w:val="22"/>
                </w:rPr>
                <w:t>1.3</w:t>
              </w:r>
            </w:ins>
            <w:del w:id="1737" w:author="ERCOT" w:date="2023-10-26T12:35:00Z">
              <w:r w:rsidRPr="00E95F39" w:rsidDel="007014EF">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center"/>
            <w:tcPrChange w:id="1738" w:author="ERCOT" w:date="2023-10-26T12:35: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3CBAF" w14:textId="1B19F9FA" w:rsidR="00C53A5E" w:rsidRPr="00E95F39" w:rsidRDefault="00C53A5E" w:rsidP="00E95F39">
            <w:pPr>
              <w:widowControl/>
              <w:autoSpaceDE/>
              <w:autoSpaceDN/>
              <w:adjustRightInd/>
              <w:jc w:val="center"/>
              <w:rPr>
                <w:b/>
                <w:bCs/>
                <w:sz w:val="22"/>
                <w:szCs w:val="22"/>
              </w:rPr>
            </w:pPr>
            <w:ins w:id="1739" w:author="ERCOT" w:date="2023-10-26T12:35:00Z">
              <w:r w:rsidRPr="00E95F39">
                <w:rPr>
                  <w:sz w:val="22"/>
                  <w:szCs w:val="22"/>
                </w:rPr>
                <w:t>0.9</w:t>
              </w:r>
            </w:ins>
            <w:del w:id="1740" w:author="ERCOT" w:date="2023-10-26T12:35:00Z">
              <w:r w:rsidRPr="00E95F39" w:rsidDel="007014EF">
                <w:rPr>
                  <w:sz w:val="22"/>
                  <w:szCs w:val="22"/>
                </w:rPr>
                <w:delText>0.7</w:delText>
              </w:r>
            </w:del>
          </w:p>
        </w:tc>
        <w:tc>
          <w:tcPr>
            <w:tcW w:w="179" w:type="pct"/>
            <w:tcBorders>
              <w:top w:val="single" w:sz="4" w:space="0" w:color="000000"/>
              <w:left w:val="single" w:sz="4" w:space="0" w:color="000000"/>
              <w:bottom w:val="single" w:sz="4" w:space="0" w:color="000000"/>
              <w:right w:val="single" w:sz="4" w:space="0" w:color="000000"/>
            </w:tcBorders>
            <w:vAlign w:val="center"/>
            <w:tcPrChange w:id="1741" w:author="ERCOT" w:date="2023-10-26T12:35: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8B9D078" w14:textId="2AD24C41" w:rsidR="00C53A5E" w:rsidRPr="00E95F39" w:rsidRDefault="00C53A5E" w:rsidP="00E95F39">
            <w:pPr>
              <w:widowControl/>
              <w:autoSpaceDE/>
              <w:autoSpaceDN/>
              <w:adjustRightInd/>
              <w:jc w:val="center"/>
              <w:rPr>
                <w:b/>
                <w:bCs/>
                <w:sz w:val="22"/>
                <w:szCs w:val="22"/>
              </w:rPr>
            </w:pPr>
            <w:ins w:id="1742" w:author="ERCOT" w:date="2023-10-26T12:35:00Z">
              <w:r w:rsidRPr="00E95F39">
                <w:rPr>
                  <w:sz w:val="22"/>
                  <w:szCs w:val="22"/>
                </w:rPr>
                <w:t>1.0</w:t>
              </w:r>
            </w:ins>
            <w:del w:id="1743" w:author="ERCOT" w:date="2023-10-26T12:35:00Z">
              <w:r w:rsidRPr="00E95F39" w:rsidDel="007014EF">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Change w:id="1744" w:author="ERCOT" w:date="2023-10-26T12:35: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F418B" w14:textId="61F3DAF1" w:rsidR="00C53A5E" w:rsidRPr="00E95F39" w:rsidRDefault="00C53A5E" w:rsidP="00E95F39">
            <w:pPr>
              <w:widowControl/>
              <w:autoSpaceDE/>
              <w:autoSpaceDN/>
              <w:adjustRightInd/>
              <w:jc w:val="center"/>
              <w:rPr>
                <w:b/>
                <w:bCs/>
                <w:sz w:val="22"/>
                <w:szCs w:val="22"/>
              </w:rPr>
            </w:pPr>
            <w:ins w:id="1745" w:author="ERCOT" w:date="2023-10-26T12:35:00Z">
              <w:r w:rsidRPr="00E95F39">
                <w:rPr>
                  <w:sz w:val="22"/>
                  <w:szCs w:val="22"/>
                </w:rPr>
                <w:t>3.5</w:t>
              </w:r>
            </w:ins>
            <w:del w:id="1746" w:author="ERCOT" w:date="2023-10-26T12:35:00Z">
              <w:r w:rsidRPr="00E95F39" w:rsidDel="007014EF">
                <w:rPr>
                  <w:sz w:val="22"/>
                  <w:szCs w:val="22"/>
                </w:rPr>
                <w:delText>5.5</w:delText>
              </w:r>
            </w:del>
          </w:p>
        </w:tc>
        <w:tc>
          <w:tcPr>
            <w:tcW w:w="168" w:type="pct"/>
            <w:tcBorders>
              <w:top w:val="single" w:sz="4" w:space="0" w:color="000000"/>
              <w:left w:val="single" w:sz="4" w:space="0" w:color="000000"/>
              <w:bottom w:val="single" w:sz="4" w:space="0" w:color="000000"/>
              <w:right w:val="single" w:sz="4" w:space="0" w:color="000000"/>
            </w:tcBorders>
            <w:vAlign w:val="center"/>
            <w:tcPrChange w:id="1747" w:author="ERCOT" w:date="2023-10-26T12:35: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0242F1" w14:textId="57848CA9" w:rsidR="00C53A5E" w:rsidRPr="00E95F39" w:rsidRDefault="00C53A5E" w:rsidP="00E95F39">
            <w:pPr>
              <w:widowControl/>
              <w:autoSpaceDE/>
              <w:autoSpaceDN/>
              <w:adjustRightInd/>
              <w:jc w:val="center"/>
              <w:rPr>
                <w:b/>
                <w:bCs/>
                <w:sz w:val="22"/>
                <w:szCs w:val="22"/>
              </w:rPr>
            </w:pPr>
            <w:ins w:id="1748" w:author="ERCOT" w:date="2023-10-26T12:35:00Z">
              <w:r w:rsidRPr="00E95F39">
                <w:rPr>
                  <w:sz w:val="22"/>
                  <w:szCs w:val="22"/>
                </w:rPr>
                <w:t>3.9</w:t>
              </w:r>
            </w:ins>
            <w:del w:id="1749" w:author="ERCOT" w:date="2023-10-26T12:35:00Z">
              <w:r w:rsidRPr="00E95F39" w:rsidDel="007014EF">
                <w:rPr>
                  <w:sz w:val="22"/>
                  <w:szCs w:val="22"/>
                </w:rPr>
                <w:delText>5.6</w:delText>
              </w:r>
            </w:del>
          </w:p>
        </w:tc>
        <w:tc>
          <w:tcPr>
            <w:tcW w:w="169" w:type="pct"/>
            <w:tcBorders>
              <w:top w:val="single" w:sz="4" w:space="0" w:color="000000"/>
              <w:left w:val="single" w:sz="4" w:space="0" w:color="000000"/>
              <w:bottom w:val="single" w:sz="4" w:space="0" w:color="000000"/>
              <w:right w:val="single" w:sz="4" w:space="0" w:color="000000"/>
            </w:tcBorders>
            <w:vAlign w:val="center"/>
            <w:tcPrChange w:id="1750" w:author="ERCOT" w:date="2023-10-26T12:35: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CF0267" w14:textId="2D3A847E" w:rsidR="00C53A5E" w:rsidRPr="00E95F39" w:rsidRDefault="00C53A5E" w:rsidP="00E95F39">
            <w:pPr>
              <w:widowControl/>
              <w:autoSpaceDE/>
              <w:autoSpaceDN/>
              <w:adjustRightInd/>
              <w:jc w:val="center"/>
              <w:rPr>
                <w:b/>
                <w:bCs/>
                <w:sz w:val="22"/>
                <w:szCs w:val="22"/>
              </w:rPr>
            </w:pPr>
            <w:ins w:id="1751" w:author="ERCOT" w:date="2023-10-26T12:35:00Z">
              <w:r w:rsidRPr="00E95F39">
                <w:rPr>
                  <w:sz w:val="22"/>
                  <w:szCs w:val="22"/>
                </w:rPr>
                <w:t>1.9</w:t>
              </w:r>
            </w:ins>
            <w:del w:id="1752" w:author="ERCOT" w:date="2023-10-26T12:35:00Z">
              <w:r w:rsidRPr="00E95F39" w:rsidDel="007014EF">
                <w:rPr>
                  <w:sz w:val="22"/>
                  <w:szCs w:val="22"/>
                </w:rPr>
                <w:delText>4.1</w:delText>
              </w:r>
            </w:del>
          </w:p>
        </w:tc>
        <w:tc>
          <w:tcPr>
            <w:tcW w:w="183" w:type="pct"/>
            <w:tcBorders>
              <w:top w:val="single" w:sz="4" w:space="0" w:color="000000"/>
              <w:left w:val="single" w:sz="4" w:space="0" w:color="000000"/>
              <w:bottom w:val="single" w:sz="4" w:space="0" w:color="000000"/>
              <w:right w:val="single" w:sz="4" w:space="0" w:color="000000"/>
            </w:tcBorders>
            <w:vAlign w:val="center"/>
            <w:tcPrChange w:id="1753" w:author="ERCOT" w:date="2023-10-26T12:35: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99BDDA4" w14:textId="58D984FF" w:rsidR="00C53A5E" w:rsidRPr="00E95F39" w:rsidRDefault="00C53A5E" w:rsidP="00E95F39">
            <w:pPr>
              <w:widowControl/>
              <w:autoSpaceDE/>
              <w:autoSpaceDN/>
              <w:adjustRightInd/>
              <w:jc w:val="center"/>
              <w:rPr>
                <w:b/>
                <w:bCs/>
                <w:sz w:val="22"/>
                <w:szCs w:val="22"/>
              </w:rPr>
            </w:pPr>
            <w:ins w:id="1754" w:author="ERCOT" w:date="2023-10-26T12:35:00Z">
              <w:r w:rsidRPr="00E95F39">
                <w:rPr>
                  <w:sz w:val="22"/>
                  <w:szCs w:val="22"/>
                </w:rPr>
                <w:t>1.9</w:t>
              </w:r>
            </w:ins>
            <w:del w:id="1755" w:author="ERCOT" w:date="2023-10-26T12:35:00Z">
              <w:r w:rsidRPr="00E95F39" w:rsidDel="007014EF">
                <w:rPr>
                  <w:sz w:val="22"/>
                  <w:szCs w:val="22"/>
                </w:rPr>
                <w:delText>2.2</w:delText>
              </w:r>
            </w:del>
          </w:p>
        </w:tc>
        <w:tc>
          <w:tcPr>
            <w:tcW w:w="150" w:type="pct"/>
            <w:tcBorders>
              <w:top w:val="single" w:sz="4" w:space="0" w:color="000000"/>
              <w:left w:val="single" w:sz="4" w:space="0" w:color="000000"/>
              <w:bottom w:val="single" w:sz="4" w:space="0" w:color="000000"/>
              <w:right w:val="single" w:sz="4" w:space="0" w:color="000000"/>
            </w:tcBorders>
            <w:vAlign w:val="center"/>
            <w:tcPrChange w:id="1756" w:author="ERCOT" w:date="2023-10-26T12:35: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B92CD92" w14:textId="699887D7" w:rsidR="00C53A5E" w:rsidRPr="00E95F39" w:rsidRDefault="00C53A5E" w:rsidP="00E95F39">
            <w:pPr>
              <w:widowControl/>
              <w:autoSpaceDE/>
              <w:autoSpaceDN/>
              <w:adjustRightInd/>
              <w:jc w:val="center"/>
              <w:rPr>
                <w:b/>
                <w:bCs/>
                <w:sz w:val="22"/>
                <w:szCs w:val="22"/>
              </w:rPr>
            </w:pPr>
            <w:ins w:id="1757" w:author="ERCOT" w:date="2023-10-26T12:35:00Z">
              <w:r w:rsidRPr="00E95F39">
                <w:rPr>
                  <w:sz w:val="22"/>
                  <w:szCs w:val="22"/>
                </w:rPr>
                <w:t>1.2</w:t>
              </w:r>
            </w:ins>
            <w:del w:id="1758" w:author="ERCOT" w:date="2023-10-26T12:35:00Z">
              <w:r w:rsidRPr="00E95F39" w:rsidDel="007014EF">
                <w:rPr>
                  <w:sz w:val="22"/>
                  <w:szCs w:val="22"/>
                </w:rPr>
                <w:delText>1.7</w:delText>
              </w:r>
            </w:del>
          </w:p>
        </w:tc>
        <w:tc>
          <w:tcPr>
            <w:tcW w:w="206" w:type="pct"/>
            <w:tcBorders>
              <w:top w:val="single" w:sz="4" w:space="0" w:color="000000"/>
              <w:left w:val="single" w:sz="4" w:space="0" w:color="000000"/>
              <w:bottom w:val="single" w:sz="4" w:space="0" w:color="000000"/>
              <w:right w:val="single" w:sz="8" w:space="0" w:color="000000"/>
            </w:tcBorders>
            <w:vAlign w:val="center"/>
            <w:tcPrChange w:id="1759" w:author="ERCOT" w:date="2023-10-26T12:35: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9E53094" w14:textId="6A3B0DCC" w:rsidR="00C53A5E" w:rsidRPr="00E95F39" w:rsidRDefault="00C53A5E" w:rsidP="00E95F39">
            <w:pPr>
              <w:widowControl/>
              <w:autoSpaceDE/>
              <w:autoSpaceDN/>
              <w:adjustRightInd/>
              <w:jc w:val="center"/>
              <w:rPr>
                <w:b/>
                <w:bCs/>
                <w:sz w:val="22"/>
                <w:szCs w:val="22"/>
              </w:rPr>
            </w:pPr>
            <w:ins w:id="1760" w:author="ERCOT" w:date="2023-10-26T12:35:00Z">
              <w:r w:rsidRPr="00E95F39">
                <w:rPr>
                  <w:sz w:val="22"/>
                  <w:szCs w:val="22"/>
                </w:rPr>
                <w:t>0.1</w:t>
              </w:r>
            </w:ins>
            <w:del w:id="1761" w:author="ERCOT" w:date="2023-10-26T12:35:00Z">
              <w:r w:rsidRPr="00E95F39" w:rsidDel="007014EF">
                <w:rPr>
                  <w:sz w:val="22"/>
                  <w:szCs w:val="22"/>
                </w:rPr>
                <w:delText>1.8</w:delText>
              </w:r>
            </w:del>
          </w:p>
        </w:tc>
      </w:tr>
      <w:tr w:rsidR="00C53A5E" w:rsidRPr="00CC576E" w14:paraId="36D93FA5" w14:textId="77777777" w:rsidTr="00E95F39">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762" w:author="ERCOT" w:date="2023-10-26T12:35: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763" w:author="ERCOT" w:date="2023-10-26T12:35:00Z">
            <w:trPr>
              <w:gridBefore w:val="1"/>
              <w:trHeight w:val="504"/>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1764" w:author="ERCOT" w:date="2023-10-26T12:35: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47DC3258" w14:textId="77777777" w:rsidR="00C53A5E" w:rsidRPr="000357D1" w:rsidRDefault="00C53A5E" w:rsidP="00C53A5E">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Change w:id="1765"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5843E12" w14:textId="22FCCB5A" w:rsidR="00C53A5E" w:rsidRPr="00E95F39" w:rsidRDefault="00C53A5E" w:rsidP="00E95F39">
            <w:pPr>
              <w:widowControl/>
              <w:autoSpaceDE/>
              <w:autoSpaceDN/>
              <w:adjustRightInd/>
              <w:jc w:val="center"/>
              <w:rPr>
                <w:b/>
                <w:bCs/>
                <w:sz w:val="22"/>
                <w:szCs w:val="22"/>
              </w:rPr>
            </w:pPr>
            <w:ins w:id="1766" w:author="ERCOT" w:date="2023-10-26T12:35:00Z">
              <w:r w:rsidRPr="00E95F39">
                <w:rPr>
                  <w:sz w:val="22"/>
                  <w:szCs w:val="22"/>
                </w:rPr>
                <w:t>-0.2</w:t>
              </w:r>
            </w:ins>
            <w:del w:id="1767" w:author="ERCOT" w:date="2023-10-26T12:35:00Z">
              <w:r w:rsidRPr="00E95F39" w:rsidDel="007014EF">
                <w:rPr>
                  <w:sz w:val="22"/>
                  <w:szCs w:val="22"/>
                </w:rPr>
                <w:delText>1.2</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768"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D4E2C28" w14:textId="69755599" w:rsidR="00C53A5E" w:rsidRPr="00E95F39" w:rsidRDefault="00C53A5E" w:rsidP="00E95F39">
            <w:pPr>
              <w:widowControl/>
              <w:autoSpaceDE/>
              <w:autoSpaceDN/>
              <w:adjustRightInd/>
              <w:jc w:val="center"/>
              <w:rPr>
                <w:b/>
                <w:bCs/>
                <w:sz w:val="22"/>
                <w:szCs w:val="22"/>
              </w:rPr>
            </w:pPr>
            <w:ins w:id="1769" w:author="ERCOT" w:date="2023-10-26T12:35:00Z">
              <w:r w:rsidRPr="00E95F39">
                <w:rPr>
                  <w:sz w:val="22"/>
                  <w:szCs w:val="22"/>
                </w:rPr>
                <w:t>-0.1</w:t>
              </w:r>
            </w:ins>
            <w:del w:id="1770" w:author="ERCOT" w:date="2023-10-26T12:35:00Z">
              <w:r w:rsidRPr="00E95F39" w:rsidDel="007014EF">
                <w:rPr>
                  <w:sz w:val="22"/>
                  <w:szCs w:val="22"/>
                </w:rPr>
                <w:delText>1.3</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71"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B00B86C" w14:textId="21ABE4B2" w:rsidR="00C53A5E" w:rsidRPr="00E95F39" w:rsidRDefault="00C53A5E" w:rsidP="00E95F39">
            <w:pPr>
              <w:widowControl/>
              <w:autoSpaceDE/>
              <w:autoSpaceDN/>
              <w:adjustRightInd/>
              <w:jc w:val="center"/>
              <w:rPr>
                <w:b/>
                <w:bCs/>
                <w:sz w:val="22"/>
                <w:szCs w:val="22"/>
              </w:rPr>
            </w:pPr>
            <w:ins w:id="1772" w:author="ERCOT" w:date="2023-10-26T12:35:00Z">
              <w:r w:rsidRPr="00E95F39">
                <w:rPr>
                  <w:sz w:val="22"/>
                  <w:szCs w:val="22"/>
                </w:rPr>
                <w:t>-0.9</w:t>
              </w:r>
            </w:ins>
            <w:del w:id="1773"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74"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AFE26C" w14:textId="49259E7C" w:rsidR="00C53A5E" w:rsidRPr="00E95F39" w:rsidRDefault="00C53A5E" w:rsidP="00E95F39">
            <w:pPr>
              <w:widowControl/>
              <w:autoSpaceDE/>
              <w:autoSpaceDN/>
              <w:adjustRightInd/>
              <w:jc w:val="center"/>
              <w:rPr>
                <w:b/>
                <w:bCs/>
                <w:sz w:val="22"/>
                <w:szCs w:val="22"/>
              </w:rPr>
            </w:pPr>
            <w:ins w:id="1775" w:author="ERCOT" w:date="2023-10-26T12:35:00Z">
              <w:r w:rsidRPr="00E95F39">
                <w:rPr>
                  <w:sz w:val="22"/>
                  <w:szCs w:val="22"/>
                </w:rPr>
                <w:t>0.3</w:t>
              </w:r>
            </w:ins>
            <w:del w:id="1776" w:author="ERCOT" w:date="2023-10-26T12:35:00Z">
              <w:r w:rsidRPr="00E95F39" w:rsidDel="007014EF">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77"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78E2540" w14:textId="35B55ECB" w:rsidR="00C53A5E" w:rsidRPr="00E95F39" w:rsidRDefault="00C53A5E" w:rsidP="00E95F39">
            <w:pPr>
              <w:widowControl/>
              <w:autoSpaceDE/>
              <w:autoSpaceDN/>
              <w:adjustRightInd/>
              <w:jc w:val="center"/>
              <w:rPr>
                <w:b/>
                <w:bCs/>
                <w:sz w:val="22"/>
                <w:szCs w:val="22"/>
              </w:rPr>
            </w:pPr>
            <w:ins w:id="1778" w:author="ERCOT" w:date="2023-10-26T12:35:00Z">
              <w:r w:rsidRPr="00E95F39">
                <w:rPr>
                  <w:sz w:val="22"/>
                  <w:szCs w:val="22"/>
                </w:rPr>
                <w:t>0.4</w:t>
              </w:r>
            </w:ins>
            <w:del w:id="1779" w:author="ERCOT" w:date="2023-10-26T12:35:00Z">
              <w:r w:rsidRPr="00E95F39" w:rsidDel="007014EF">
                <w:rPr>
                  <w:sz w:val="22"/>
                  <w:szCs w:val="22"/>
                </w:rPr>
                <w:delText>-0.6</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80"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337BDD2" w14:textId="191174BD" w:rsidR="00C53A5E" w:rsidRPr="00E95F39" w:rsidRDefault="00C53A5E" w:rsidP="00E95F39">
            <w:pPr>
              <w:widowControl/>
              <w:autoSpaceDE/>
              <w:autoSpaceDN/>
              <w:adjustRightInd/>
              <w:jc w:val="center"/>
              <w:rPr>
                <w:b/>
                <w:bCs/>
                <w:sz w:val="22"/>
                <w:szCs w:val="22"/>
              </w:rPr>
            </w:pPr>
            <w:ins w:id="1781" w:author="ERCOT" w:date="2023-10-26T12:35:00Z">
              <w:r w:rsidRPr="00E95F39">
                <w:rPr>
                  <w:sz w:val="22"/>
                  <w:szCs w:val="22"/>
                </w:rPr>
                <w:t>0.2</w:t>
              </w:r>
            </w:ins>
            <w:del w:id="1782" w:author="ERCOT" w:date="2023-10-26T12:35:00Z">
              <w:r w:rsidRPr="00E95F39" w:rsidDel="007014EF">
                <w:rPr>
                  <w:sz w:val="22"/>
                  <w:szCs w:val="22"/>
                </w:rPr>
                <w:delText>-0.2</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83"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A1C9F" w14:textId="2CD95687" w:rsidR="00C53A5E" w:rsidRPr="00E95F39" w:rsidRDefault="00C53A5E" w:rsidP="00E95F39">
            <w:pPr>
              <w:widowControl/>
              <w:autoSpaceDE/>
              <w:autoSpaceDN/>
              <w:adjustRightInd/>
              <w:jc w:val="center"/>
              <w:rPr>
                <w:b/>
                <w:bCs/>
                <w:sz w:val="22"/>
                <w:szCs w:val="22"/>
              </w:rPr>
            </w:pPr>
            <w:ins w:id="1784" w:author="ERCOT" w:date="2023-10-26T12:35:00Z">
              <w:r w:rsidRPr="00E95F39">
                <w:rPr>
                  <w:sz w:val="22"/>
                  <w:szCs w:val="22"/>
                </w:rPr>
                <w:t>0.7</w:t>
              </w:r>
            </w:ins>
            <w:del w:id="1785" w:author="ERCOT" w:date="2023-10-26T12:35:00Z">
              <w:r w:rsidRPr="00E95F39" w:rsidDel="007014EF">
                <w:rPr>
                  <w:sz w:val="22"/>
                  <w:szCs w:val="22"/>
                </w:rPr>
                <w:delText>0.4</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86"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3A8D901" w14:textId="31005FCC" w:rsidR="00C53A5E" w:rsidRPr="00E95F39" w:rsidRDefault="00C53A5E" w:rsidP="00E95F39">
            <w:pPr>
              <w:widowControl/>
              <w:autoSpaceDE/>
              <w:autoSpaceDN/>
              <w:adjustRightInd/>
              <w:jc w:val="center"/>
              <w:rPr>
                <w:b/>
                <w:bCs/>
                <w:sz w:val="22"/>
                <w:szCs w:val="22"/>
              </w:rPr>
            </w:pPr>
            <w:ins w:id="1787" w:author="ERCOT" w:date="2023-10-26T12:35:00Z">
              <w:r w:rsidRPr="00E95F39">
                <w:rPr>
                  <w:sz w:val="22"/>
                  <w:szCs w:val="22"/>
                </w:rPr>
                <w:t>0.4</w:t>
              </w:r>
            </w:ins>
            <w:del w:id="1788" w:author="ERCOT" w:date="2023-10-26T12:35:00Z">
              <w:r w:rsidRPr="00E95F39" w:rsidDel="007014EF">
                <w:rPr>
                  <w:sz w:val="22"/>
                  <w:szCs w:val="22"/>
                </w:rPr>
                <w:delText>0.4</w:delText>
              </w:r>
            </w:del>
          </w:p>
        </w:tc>
        <w:tc>
          <w:tcPr>
            <w:tcW w:w="181" w:type="pct"/>
            <w:tcBorders>
              <w:top w:val="single" w:sz="4" w:space="0" w:color="000000"/>
              <w:left w:val="single" w:sz="4" w:space="0" w:color="000000"/>
              <w:bottom w:val="single" w:sz="8" w:space="0" w:color="000000"/>
              <w:right w:val="single" w:sz="4" w:space="0" w:color="000000"/>
            </w:tcBorders>
            <w:vAlign w:val="center"/>
            <w:tcPrChange w:id="1789" w:author="ERCOT" w:date="2023-10-26T12:35: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9BBA6" w14:textId="09CE4E68" w:rsidR="00C53A5E" w:rsidRPr="00E95F39" w:rsidRDefault="00C53A5E" w:rsidP="00E95F39">
            <w:pPr>
              <w:widowControl/>
              <w:autoSpaceDE/>
              <w:autoSpaceDN/>
              <w:adjustRightInd/>
              <w:jc w:val="center"/>
              <w:rPr>
                <w:b/>
                <w:bCs/>
                <w:sz w:val="22"/>
                <w:szCs w:val="22"/>
              </w:rPr>
            </w:pPr>
            <w:ins w:id="1790" w:author="ERCOT" w:date="2023-10-26T12:35:00Z">
              <w:r w:rsidRPr="00E95F39">
                <w:rPr>
                  <w:sz w:val="22"/>
                  <w:szCs w:val="22"/>
                </w:rPr>
                <w:t>-1.6</w:t>
              </w:r>
            </w:ins>
            <w:del w:id="1791" w:author="ERCOT" w:date="2023-10-26T12:35:00Z">
              <w:r w:rsidRPr="00E95F39" w:rsidDel="007014EF">
                <w:rPr>
                  <w:sz w:val="22"/>
                  <w:szCs w:val="22"/>
                </w:rPr>
                <w:delText>-2.0</w:delText>
              </w:r>
            </w:del>
          </w:p>
        </w:tc>
        <w:tc>
          <w:tcPr>
            <w:tcW w:w="223" w:type="pct"/>
            <w:tcBorders>
              <w:top w:val="single" w:sz="4" w:space="0" w:color="000000"/>
              <w:left w:val="single" w:sz="4" w:space="0" w:color="000000"/>
              <w:bottom w:val="single" w:sz="8" w:space="0" w:color="000000"/>
              <w:right w:val="single" w:sz="4" w:space="0" w:color="000000"/>
            </w:tcBorders>
            <w:vAlign w:val="center"/>
            <w:tcPrChange w:id="1792" w:author="ERCOT" w:date="2023-10-26T12:35: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0C9A9" w14:textId="599C917A" w:rsidR="00C53A5E" w:rsidRPr="00E95F39" w:rsidRDefault="00C53A5E" w:rsidP="00E95F39">
            <w:pPr>
              <w:widowControl/>
              <w:autoSpaceDE/>
              <w:autoSpaceDN/>
              <w:adjustRightInd/>
              <w:jc w:val="center"/>
              <w:rPr>
                <w:b/>
                <w:bCs/>
                <w:sz w:val="22"/>
                <w:szCs w:val="22"/>
              </w:rPr>
            </w:pPr>
            <w:ins w:id="1793" w:author="ERCOT" w:date="2023-10-26T12:35:00Z">
              <w:r w:rsidRPr="00E95F39">
                <w:rPr>
                  <w:sz w:val="22"/>
                  <w:szCs w:val="22"/>
                </w:rPr>
                <w:t>-0.2</w:t>
              </w:r>
            </w:ins>
            <w:del w:id="1794" w:author="ERCOT" w:date="2023-10-26T12:35:00Z">
              <w:r w:rsidRPr="00E95F39" w:rsidDel="007014EF">
                <w:rPr>
                  <w:sz w:val="22"/>
                  <w:szCs w:val="22"/>
                </w:rPr>
                <w:delText>-0.9</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95"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054A10" w14:textId="39EFC0F5" w:rsidR="00C53A5E" w:rsidRPr="00E95F39" w:rsidRDefault="00C53A5E" w:rsidP="00E95F39">
            <w:pPr>
              <w:widowControl/>
              <w:autoSpaceDE/>
              <w:autoSpaceDN/>
              <w:adjustRightInd/>
              <w:jc w:val="center"/>
              <w:rPr>
                <w:b/>
                <w:bCs/>
                <w:sz w:val="22"/>
                <w:szCs w:val="22"/>
              </w:rPr>
            </w:pPr>
            <w:ins w:id="1796" w:author="ERCOT" w:date="2023-10-26T12:35:00Z">
              <w:r w:rsidRPr="00E95F39">
                <w:rPr>
                  <w:sz w:val="22"/>
                  <w:szCs w:val="22"/>
                </w:rPr>
                <w:t>2.0</w:t>
              </w:r>
            </w:ins>
            <w:del w:id="1797" w:author="ERCOT" w:date="2023-10-26T12:35:00Z">
              <w:r w:rsidRPr="00E95F39" w:rsidDel="007014EF">
                <w:rPr>
                  <w:sz w:val="22"/>
                  <w:szCs w:val="22"/>
                </w:rPr>
                <w:delText>1.1</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798"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F7106A" w14:textId="1707AF13" w:rsidR="00C53A5E" w:rsidRPr="00E95F39" w:rsidRDefault="00C53A5E" w:rsidP="00E95F39">
            <w:pPr>
              <w:widowControl/>
              <w:autoSpaceDE/>
              <w:autoSpaceDN/>
              <w:adjustRightInd/>
              <w:jc w:val="center"/>
              <w:rPr>
                <w:b/>
                <w:bCs/>
                <w:sz w:val="22"/>
                <w:szCs w:val="22"/>
              </w:rPr>
            </w:pPr>
            <w:ins w:id="1799" w:author="ERCOT" w:date="2023-10-26T12:35:00Z">
              <w:r w:rsidRPr="00E95F39">
                <w:rPr>
                  <w:sz w:val="22"/>
                  <w:szCs w:val="22"/>
                </w:rPr>
                <w:t>2.2</w:t>
              </w:r>
            </w:ins>
            <w:del w:id="1800" w:author="ERCOT" w:date="2023-10-26T12:35:00Z">
              <w:r w:rsidRPr="00E95F39" w:rsidDel="007014EF">
                <w:rPr>
                  <w:sz w:val="22"/>
                  <w:szCs w:val="22"/>
                </w:rPr>
                <w:delText>0.7</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801"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C3DB315" w14:textId="0FAAEA96" w:rsidR="00C53A5E" w:rsidRPr="00E95F39" w:rsidRDefault="00C53A5E" w:rsidP="00E95F39">
            <w:pPr>
              <w:widowControl/>
              <w:autoSpaceDE/>
              <w:autoSpaceDN/>
              <w:adjustRightInd/>
              <w:jc w:val="center"/>
              <w:rPr>
                <w:b/>
                <w:bCs/>
                <w:sz w:val="22"/>
                <w:szCs w:val="22"/>
              </w:rPr>
            </w:pPr>
            <w:ins w:id="1802" w:author="ERCOT" w:date="2023-10-26T12:35:00Z">
              <w:r w:rsidRPr="00E95F39">
                <w:rPr>
                  <w:sz w:val="22"/>
                  <w:szCs w:val="22"/>
                </w:rPr>
                <w:t>0.4</w:t>
              </w:r>
            </w:ins>
            <w:del w:id="1803" w:author="ERCOT" w:date="2023-10-26T12:35:00Z">
              <w:r w:rsidRPr="00E95F39" w:rsidDel="007014EF">
                <w:rPr>
                  <w:sz w:val="22"/>
                  <w:szCs w:val="22"/>
                </w:rPr>
                <w:delText>1.6</w:delText>
              </w:r>
            </w:del>
          </w:p>
        </w:tc>
        <w:tc>
          <w:tcPr>
            <w:tcW w:w="202" w:type="pct"/>
            <w:tcBorders>
              <w:top w:val="single" w:sz="4" w:space="0" w:color="000000"/>
              <w:left w:val="single" w:sz="4" w:space="0" w:color="000000"/>
              <w:bottom w:val="single" w:sz="8" w:space="0" w:color="000000"/>
              <w:right w:val="single" w:sz="4" w:space="0" w:color="000000"/>
            </w:tcBorders>
            <w:vAlign w:val="center"/>
            <w:tcPrChange w:id="1804" w:author="ERCOT" w:date="2023-10-26T12:35: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60C2124" w14:textId="4491ECA0" w:rsidR="00C53A5E" w:rsidRPr="00E95F39" w:rsidRDefault="00C53A5E" w:rsidP="00E95F39">
            <w:pPr>
              <w:widowControl/>
              <w:autoSpaceDE/>
              <w:autoSpaceDN/>
              <w:adjustRightInd/>
              <w:jc w:val="center"/>
              <w:rPr>
                <w:b/>
                <w:bCs/>
                <w:sz w:val="22"/>
                <w:szCs w:val="22"/>
              </w:rPr>
            </w:pPr>
            <w:ins w:id="1805" w:author="ERCOT" w:date="2023-10-26T12:35:00Z">
              <w:r w:rsidRPr="00E95F39">
                <w:rPr>
                  <w:sz w:val="22"/>
                  <w:szCs w:val="22"/>
                </w:rPr>
                <w:t>-0.5</w:t>
              </w:r>
            </w:ins>
            <w:del w:id="1806" w:author="ERCOT" w:date="2023-10-26T12:35:00Z">
              <w:r w:rsidRPr="00E95F39" w:rsidDel="007014EF">
                <w:rPr>
                  <w:sz w:val="22"/>
                  <w:szCs w:val="22"/>
                </w:rPr>
                <w:delText>1.8</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807"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A604D39" w14:textId="1290A0FA" w:rsidR="00C53A5E" w:rsidRPr="00E95F39" w:rsidRDefault="00C53A5E" w:rsidP="00E95F39">
            <w:pPr>
              <w:widowControl/>
              <w:autoSpaceDE/>
              <w:autoSpaceDN/>
              <w:adjustRightInd/>
              <w:jc w:val="center"/>
              <w:rPr>
                <w:b/>
                <w:bCs/>
                <w:sz w:val="22"/>
                <w:szCs w:val="22"/>
              </w:rPr>
            </w:pPr>
            <w:ins w:id="1808" w:author="ERCOT" w:date="2023-10-26T12:35:00Z">
              <w:r w:rsidRPr="00E95F39">
                <w:rPr>
                  <w:sz w:val="22"/>
                  <w:szCs w:val="22"/>
                </w:rPr>
                <w:t>0.3</w:t>
              </w:r>
            </w:ins>
            <w:del w:id="1809" w:author="ERCOT" w:date="2023-10-26T12:35:00Z">
              <w:r w:rsidRPr="00E95F39" w:rsidDel="007014EF">
                <w:rPr>
                  <w:sz w:val="22"/>
                  <w:szCs w:val="22"/>
                </w:rPr>
                <w:delText>1.7</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810"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B7F7A2B" w14:textId="2A857CE6" w:rsidR="00C53A5E" w:rsidRPr="00E95F39" w:rsidRDefault="00C53A5E" w:rsidP="00E95F39">
            <w:pPr>
              <w:widowControl/>
              <w:autoSpaceDE/>
              <w:autoSpaceDN/>
              <w:adjustRightInd/>
              <w:jc w:val="center"/>
              <w:rPr>
                <w:b/>
                <w:bCs/>
                <w:sz w:val="22"/>
                <w:szCs w:val="22"/>
              </w:rPr>
            </w:pPr>
            <w:ins w:id="1811" w:author="ERCOT" w:date="2023-10-26T12:35:00Z">
              <w:r w:rsidRPr="00E95F39">
                <w:rPr>
                  <w:sz w:val="22"/>
                  <w:szCs w:val="22"/>
                </w:rPr>
                <w:t>0.3</w:t>
              </w:r>
            </w:ins>
            <w:del w:id="1812" w:author="ERCOT" w:date="2023-10-26T12:35:00Z">
              <w:r w:rsidRPr="00E95F39" w:rsidDel="007014EF">
                <w:rPr>
                  <w:sz w:val="22"/>
                  <w:szCs w:val="22"/>
                </w:rPr>
                <w:delText>1.5</w:delText>
              </w:r>
            </w:del>
          </w:p>
        </w:tc>
        <w:tc>
          <w:tcPr>
            <w:tcW w:w="197" w:type="pct"/>
            <w:tcBorders>
              <w:top w:val="single" w:sz="4" w:space="0" w:color="000000"/>
              <w:left w:val="single" w:sz="4" w:space="0" w:color="000000"/>
              <w:bottom w:val="single" w:sz="8" w:space="0" w:color="000000"/>
              <w:right w:val="single" w:sz="4" w:space="0" w:color="000000"/>
            </w:tcBorders>
            <w:vAlign w:val="center"/>
            <w:tcPrChange w:id="1813" w:author="ERCOT" w:date="2023-10-26T12:35: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47EA421" w14:textId="7519F872" w:rsidR="00C53A5E" w:rsidRPr="00E95F39" w:rsidRDefault="00C53A5E" w:rsidP="00E95F39">
            <w:pPr>
              <w:widowControl/>
              <w:autoSpaceDE/>
              <w:autoSpaceDN/>
              <w:adjustRightInd/>
              <w:jc w:val="center"/>
              <w:rPr>
                <w:b/>
                <w:bCs/>
                <w:sz w:val="22"/>
                <w:szCs w:val="22"/>
              </w:rPr>
            </w:pPr>
            <w:ins w:id="1814" w:author="ERCOT" w:date="2023-10-26T12:35:00Z">
              <w:r w:rsidRPr="00E95F39">
                <w:rPr>
                  <w:sz w:val="22"/>
                  <w:szCs w:val="22"/>
                </w:rPr>
                <w:t>0.1</w:t>
              </w:r>
            </w:ins>
            <w:del w:id="1815" w:author="ERCOT" w:date="2023-10-26T12:35:00Z">
              <w:r w:rsidRPr="00E95F39" w:rsidDel="007014EF">
                <w:rPr>
                  <w:sz w:val="22"/>
                  <w:szCs w:val="22"/>
                </w:rPr>
                <w:delText>0.9</w:delText>
              </w:r>
            </w:del>
          </w:p>
        </w:tc>
        <w:tc>
          <w:tcPr>
            <w:tcW w:w="179" w:type="pct"/>
            <w:tcBorders>
              <w:top w:val="single" w:sz="4" w:space="0" w:color="000000"/>
              <w:left w:val="single" w:sz="4" w:space="0" w:color="000000"/>
              <w:bottom w:val="single" w:sz="8" w:space="0" w:color="000000"/>
              <w:right w:val="single" w:sz="4" w:space="0" w:color="000000"/>
            </w:tcBorders>
            <w:vAlign w:val="center"/>
            <w:tcPrChange w:id="1816" w:author="ERCOT" w:date="2023-10-26T12:35: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296B5E08" w14:textId="1121DE5B" w:rsidR="00C53A5E" w:rsidRPr="00E95F39" w:rsidRDefault="00C53A5E" w:rsidP="00E95F39">
            <w:pPr>
              <w:widowControl/>
              <w:autoSpaceDE/>
              <w:autoSpaceDN/>
              <w:adjustRightInd/>
              <w:jc w:val="center"/>
              <w:rPr>
                <w:b/>
                <w:bCs/>
                <w:sz w:val="22"/>
                <w:szCs w:val="22"/>
              </w:rPr>
            </w:pPr>
            <w:ins w:id="1817" w:author="ERCOT" w:date="2023-10-26T12:35:00Z">
              <w:r w:rsidRPr="00E95F39">
                <w:rPr>
                  <w:sz w:val="22"/>
                  <w:szCs w:val="22"/>
                </w:rPr>
                <w:t>0.7</w:t>
              </w:r>
            </w:ins>
            <w:del w:id="1818" w:author="ERCOT" w:date="2023-10-26T12:35:00Z">
              <w:r w:rsidRPr="00E95F39" w:rsidDel="007014EF">
                <w:rPr>
                  <w:sz w:val="22"/>
                  <w:szCs w:val="22"/>
                </w:rPr>
                <w:delText>1.0</w:delText>
              </w:r>
            </w:del>
          </w:p>
        </w:tc>
        <w:tc>
          <w:tcPr>
            <w:tcW w:w="191" w:type="pct"/>
            <w:tcBorders>
              <w:top w:val="single" w:sz="4" w:space="0" w:color="000000"/>
              <w:left w:val="single" w:sz="4" w:space="0" w:color="000000"/>
              <w:bottom w:val="single" w:sz="8" w:space="0" w:color="000000"/>
              <w:right w:val="single" w:sz="4" w:space="0" w:color="000000"/>
            </w:tcBorders>
            <w:vAlign w:val="center"/>
            <w:tcPrChange w:id="1819" w:author="ERCOT" w:date="2023-10-26T12:35: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17031CCB" w14:textId="74D3FE35" w:rsidR="00C53A5E" w:rsidRPr="00E95F39" w:rsidRDefault="00C53A5E" w:rsidP="00E95F39">
            <w:pPr>
              <w:widowControl/>
              <w:autoSpaceDE/>
              <w:autoSpaceDN/>
              <w:adjustRightInd/>
              <w:jc w:val="center"/>
              <w:rPr>
                <w:b/>
                <w:bCs/>
                <w:sz w:val="22"/>
                <w:szCs w:val="22"/>
              </w:rPr>
            </w:pPr>
            <w:ins w:id="1820" w:author="ERCOT" w:date="2023-10-26T12:35:00Z">
              <w:r w:rsidRPr="00E95F39">
                <w:rPr>
                  <w:sz w:val="22"/>
                  <w:szCs w:val="22"/>
                </w:rPr>
                <w:t>4.1</w:t>
              </w:r>
            </w:ins>
            <w:del w:id="1821" w:author="ERCOT" w:date="2023-10-26T12:35:00Z">
              <w:r w:rsidRPr="00E95F39" w:rsidDel="007014EF">
                <w:rPr>
                  <w:sz w:val="22"/>
                  <w:szCs w:val="22"/>
                </w:rPr>
                <w:delText>6.0</w:delText>
              </w:r>
            </w:del>
          </w:p>
        </w:tc>
        <w:tc>
          <w:tcPr>
            <w:tcW w:w="168" w:type="pct"/>
            <w:tcBorders>
              <w:top w:val="single" w:sz="4" w:space="0" w:color="000000"/>
              <w:left w:val="single" w:sz="4" w:space="0" w:color="000000"/>
              <w:bottom w:val="single" w:sz="8" w:space="0" w:color="000000"/>
              <w:right w:val="single" w:sz="4" w:space="0" w:color="000000"/>
            </w:tcBorders>
            <w:vAlign w:val="center"/>
            <w:tcPrChange w:id="1822" w:author="ERCOT" w:date="2023-10-26T12:35: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D7460F3" w14:textId="4D360CB7" w:rsidR="00C53A5E" w:rsidRPr="00E95F39" w:rsidRDefault="00C53A5E" w:rsidP="00E95F39">
            <w:pPr>
              <w:widowControl/>
              <w:autoSpaceDE/>
              <w:autoSpaceDN/>
              <w:adjustRightInd/>
              <w:jc w:val="center"/>
              <w:rPr>
                <w:b/>
                <w:bCs/>
                <w:sz w:val="22"/>
                <w:szCs w:val="22"/>
              </w:rPr>
            </w:pPr>
            <w:ins w:id="1823" w:author="ERCOT" w:date="2023-10-26T12:35:00Z">
              <w:r w:rsidRPr="00E95F39">
                <w:rPr>
                  <w:sz w:val="22"/>
                  <w:szCs w:val="22"/>
                </w:rPr>
                <w:t>2.1</w:t>
              </w:r>
            </w:ins>
            <w:del w:id="1824" w:author="ERCOT" w:date="2023-10-26T12:35:00Z">
              <w:r w:rsidRPr="00E95F39" w:rsidDel="007014EF">
                <w:rPr>
                  <w:sz w:val="22"/>
                  <w:szCs w:val="22"/>
                </w:rPr>
                <w:delText>3.6</w:delText>
              </w:r>
            </w:del>
          </w:p>
        </w:tc>
        <w:tc>
          <w:tcPr>
            <w:tcW w:w="169" w:type="pct"/>
            <w:tcBorders>
              <w:top w:val="single" w:sz="4" w:space="0" w:color="000000"/>
              <w:left w:val="single" w:sz="4" w:space="0" w:color="000000"/>
              <w:bottom w:val="single" w:sz="8" w:space="0" w:color="000000"/>
              <w:right w:val="single" w:sz="4" w:space="0" w:color="000000"/>
            </w:tcBorders>
            <w:vAlign w:val="center"/>
            <w:tcPrChange w:id="1825" w:author="ERCOT" w:date="2023-10-26T12:35: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24B835E0" w14:textId="6DDFD028" w:rsidR="00C53A5E" w:rsidRPr="00E95F39" w:rsidRDefault="00C53A5E" w:rsidP="00E95F39">
            <w:pPr>
              <w:widowControl/>
              <w:autoSpaceDE/>
              <w:autoSpaceDN/>
              <w:adjustRightInd/>
              <w:jc w:val="center"/>
              <w:rPr>
                <w:b/>
                <w:bCs/>
                <w:sz w:val="22"/>
                <w:szCs w:val="22"/>
              </w:rPr>
            </w:pPr>
            <w:ins w:id="1826" w:author="ERCOT" w:date="2023-10-26T12:35:00Z">
              <w:r w:rsidRPr="00E95F39">
                <w:rPr>
                  <w:sz w:val="22"/>
                  <w:szCs w:val="22"/>
                </w:rPr>
                <w:t>1.7</w:t>
              </w:r>
            </w:ins>
            <w:del w:id="1827" w:author="ERCOT" w:date="2023-10-26T12:35:00Z">
              <w:r w:rsidRPr="00E95F39" w:rsidDel="007014EF">
                <w:rPr>
                  <w:sz w:val="22"/>
                  <w:szCs w:val="22"/>
                </w:rPr>
                <w:delText>2.9</w:delText>
              </w:r>
            </w:del>
          </w:p>
        </w:tc>
        <w:tc>
          <w:tcPr>
            <w:tcW w:w="183" w:type="pct"/>
            <w:tcBorders>
              <w:top w:val="single" w:sz="4" w:space="0" w:color="000000"/>
              <w:left w:val="single" w:sz="4" w:space="0" w:color="000000"/>
              <w:bottom w:val="single" w:sz="8" w:space="0" w:color="000000"/>
              <w:right w:val="single" w:sz="4" w:space="0" w:color="000000"/>
            </w:tcBorders>
            <w:vAlign w:val="center"/>
            <w:tcPrChange w:id="1828" w:author="ERCOT" w:date="2023-10-26T12:35: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49F7A5EB" w14:textId="71A94FAA" w:rsidR="00C53A5E" w:rsidRPr="00E95F39" w:rsidRDefault="00C53A5E" w:rsidP="00E95F39">
            <w:pPr>
              <w:widowControl/>
              <w:autoSpaceDE/>
              <w:autoSpaceDN/>
              <w:adjustRightInd/>
              <w:jc w:val="center"/>
              <w:rPr>
                <w:b/>
                <w:bCs/>
                <w:sz w:val="22"/>
                <w:szCs w:val="22"/>
              </w:rPr>
            </w:pPr>
            <w:ins w:id="1829" w:author="ERCOT" w:date="2023-10-26T12:35:00Z">
              <w:r w:rsidRPr="00E95F39">
                <w:rPr>
                  <w:sz w:val="22"/>
                  <w:szCs w:val="22"/>
                </w:rPr>
                <w:t>1.9</w:t>
              </w:r>
            </w:ins>
            <w:del w:id="1830" w:author="ERCOT" w:date="2023-10-26T12:35:00Z">
              <w:r w:rsidRPr="00E95F39" w:rsidDel="007014EF">
                <w:rPr>
                  <w:sz w:val="22"/>
                  <w:szCs w:val="22"/>
                </w:rPr>
                <w:delText>2.3</w:delText>
              </w:r>
            </w:del>
          </w:p>
        </w:tc>
        <w:tc>
          <w:tcPr>
            <w:tcW w:w="150" w:type="pct"/>
            <w:tcBorders>
              <w:top w:val="single" w:sz="4" w:space="0" w:color="000000"/>
              <w:left w:val="single" w:sz="4" w:space="0" w:color="000000"/>
              <w:bottom w:val="single" w:sz="8" w:space="0" w:color="000000"/>
              <w:right w:val="single" w:sz="4" w:space="0" w:color="000000"/>
            </w:tcBorders>
            <w:vAlign w:val="center"/>
            <w:tcPrChange w:id="1831" w:author="ERCOT" w:date="2023-10-26T12:35: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3CA51684" w14:textId="57F9FE03" w:rsidR="00C53A5E" w:rsidRPr="00E95F39" w:rsidRDefault="00C53A5E" w:rsidP="00E95F39">
            <w:pPr>
              <w:widowControl/>
              <w:autoSpaceDE/>
              <w:autoSpaceDN/>
              <w:adjustRightInd/>
              <w:jc w:val="center"/>
              <w:rPr>
                <w:b/>
                <w:bCs/>
                <w:sz w:val="22"/>
                <w:szCs w:val="22"/>
              </w:rPr>
            </w:pPr>
            <w:ins w:id="1832" w:author="ERCOT" w:date="2023-10-26T12:35:00Z">
              <w:r w:rsidRPr="00E95F39">
                <w:rPr>
                  <w:sz w:val="22"/>
                  <w:szCs w:val="22"/>
                </w:rPr>
                <w:t>1.0</w:t>
              </w:r>
            </w:ins>
            <w:del w:id="1833" w:author="ERCOT" w:date="2023-10-26T12:35:00Z">
              <w:r w:rsidRPr="00E95F39" w:rsidDel="007014EF">
                <w:rPr>
                  <w:sz w:val="22"/>
                  <w:szCs w:val="22"/>
                </w:rPr>
                <w:delText>1.9</w:delText>
              </w:r>
            </w:del>
          </w:p>
        </w:tc>
        <w:tc>
          <w:tcPr>
            <w:tcW w:w="206" w:type="pct"/>
            <w:tcBorders>
              <w:top w:val="single" w:sz="4" w:space="0" w:color="000000"/>
              <w:left w:val="single" w:sz="4" w:space="0" w:color="000000"/>
              <w:bottom w:val="single" w:sz="8" w:space="0" w:color="000000"/>
              <w:right w:val="single" w:sz="8" w:space="0" w:color="000000"/>
            </w:tcBorders>
            <w:vAlign w:val="center"/>
            <w:tcPrChange w:id="1834" w:author="ERCOT" w:date="2023-10-26T12:35: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45DA03E" w14:textId="11600081" w:rsidR="00C53A5E" w:rsidRPr="00E95F39" w:rsidRDefault="00C53A5E" w:rsidP="00E95F39">
            <w:pPr>
              <w:widowControl/>
              <w:autoSpaceDE/>
              <w:autoSpaceDN/>
              <w:adjustRightInd/>
              <w:jc w:val="center"/>
              <w:rPr>
                <w:b/>
                <w:bCs/>
                <w:sz w:val="22"/>
                <w:szCs w:val="22"/>
              </w:rPr>
            </w:pPr>
            <w:ins w:id="1835" w:author="ERCOT" w:date="2023-10-26T12:35:00Z">
              <w:r w:rsidRPr="00E95F39">
                <w:rPr>
                  <w:sz w:val="22"/>
                  <w:szCs w:val="22"/>
                </w:rPr>
                <w:t>0.3</w:t>
              </w:r>
            </w:ins>
            <w:del w:id="1836" w:author="ERCOT" w:date="2023-10-26T12:35:00Z">
              <w:r w:rsidRPr="00E95F39" w:rsidDel="007014EF">
                <w:rPr>
                  <w:sz w:val="22"/>
                  <w:szCs w:val="22"/>
                </w:rPr>
                <w:delText>2.7</w:delText>
              </w:r>
            </w:del>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20"/>
        <w:gridCol w:w="520"/>
        <w:gridCol w:w="520"/>
        <w:gridCol w:w="520"/>
        <w:gridCol w:w="520"/>
        <w:gridCol w:w="520"/>
        <w:gridCol w:w="520"/>
        <w:gridCol w:w="520"/>
        <w:gridCol w:w="520"/>
        <w:gridCol w:w="620"/>
        <w:gridCol w:w="620"/>
        <w:gridCol w:w="720"/>
        <w:gridCol w:w="720"/>
        <w:gridCol w:w="720"/>
        <w:gridCol w:w="720"/>
        <w:gridCol w:w="720"/>
        <w:gridCol w:w="720"/>
        <w:gridCol w:w="720"/>
        <w:gridCol w:w="720"/>
        <w:gridCol w:w="720"/>
        <w:gridCol w:w="520"/>
        <w:gridCol w:w="520"/>
        <w:gridCol w:w="520"/>
        <w:gridCol w:w="530"/>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C605E9">
        <w:trPr>
          <w:trHeight w:val="363"/>
          <w:tblCellSpacing w:w="0" w:type="dxa"/>
        </w:trPr>
        <w:tc>
          <w:tcPr>
            <w:tcW w:w="260" w:type="pct"/>
            <w:tcBorders>
              <w:top w:val="single" w:sz="8" w:space="0" w:color="000000"/>
              <w:left w:val="single" w:sz="8" w:space="0" w:color="000000"/>
              <w:bottom w:val="single" w:sz="4" w:space="0" w:color="auto"/>
              <w:right w:val="single" w:sz="8" w:space="0" w:color="000000"/>
            </w:tcBorders>
            <w:vAlign w:val="center"/>
          </w:tcPr>
          <w:p w14:paraId="03CC3E29" w14:textId="77777777" w:rsidR="002B0003" w:rsidRPr="0012615F" w:rsidRDefault="002B0003" w:rsidP="00C605E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4" w:space="0" w:color="auto"/>
              <w:right w:val="single" w:sz="4" w:space="0" w:color="000000"/>
            </w:tcBorders>
            <w:vAlign w:val="center"/>
          </w:tcPr>
          <w:p w14:paraId="4D7964E3" w14:textId="77777777" w:rsidR="002B0003" w:rsidRPr="0012615F" w:rsidRDefault="002B0003" w:rsidP="00C605E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4" w:space="0" w:color="auto"/>
              <w:right w:val="single" w:sz="4" w:space="0" w:color="000000"/>
            </w:tcBorders>
            <w:vAlign w:val="center"/>
          </w:tcPr>
          <w:p w14:paraId="452048EF" w14:textId="77777777" w:rsidR="002B0003" w:rsidRPr="0012615F" w:rsidRDefault="002B0003" w:rsidP="00C605E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4" w:space="0" w:color="auto"/>
              <w:right w:val="single" w:sz="4" w:space="0" w:color="000000"/>
            </w:tcBorders>
            <w:vAlign w:val="center"/>
          </w:tcPr>
          <w:p w14:paraId="029AC4F5" w14:textId="77777777" w:rsidR="002B0003" w:rsidRPr="0012615F" w:rsidRDefault="002B0003" w:rsidP="00C605E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4" w:space="0" w:color="auto"/>
              <w:right w:val="single" w:sz="4" w:space="0" w:color="000000"/>
            </w:tcBorders>
            <w:vAlign w:val="center"/>
          </w:tcPr>
          <w:p w14:paraId="06828D1A" w14:textId="77777777" w:rsidR="002B0003" w:rsidRPr="0012615F" w:rsidRDefault="002B0003" w:rsidP="00C605E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4" w:space="0" w:color="auto"/>
              <w:right w:val="single" w:sz="4" w:space="0" w:color="000000"/>
            </w:tcBorders>
            <w:vAlign w:val="center"/>
          </w:tcPr>
          <w:p w14:paraId="596BC45C" w14:textId="77777777" w:rsidR="002B0003" w:rsidRPr="0012615F" w:rsidRDefault="002B0003" w:rsidP="00C605E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4" w:space="0" w:color="auto"/>
              <w:right w:val="single" w:sz="4" w:space="0" w:color="000000"/>
            </w:tcBorders>
            <w:vAlign w:val="center"/>
          </w:tcPr>
          <w:p w14:paraId="1658EAD0" w14:textId="77777777" w:rsidR="002B0003" w:rsidRPr="0012615F" w:rsidRDefault="002B0003" w:rsidP="00C605E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4" w:space="0" w:color="auto"/>
              <w:right w:val="single" w:sz="4" w:space="0" w:color="000000"/>
            </w:tcBorders>
            <w:vAlign w:val="center"/>
          </w:tcPr>
          <w:p w14:paraId="6C34D93E" w14:textId="77777777" w:rsidR="002B0003" w:rsidRPr="0012615F" w:rsidRDefault="002B0003" w:rsidP="00C605E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4" w:space="0" w:color="auto"/>
              <w:right w:val="single" w:sz="4" w:space="0" w:color="000000"/>
            </w:tcBorders>
            <w:vAlign w:val="center"/>
          </w:tcPr>
          <w:p w14:paraId="427F1BC1" w14:textId="77777777" w:rsidR="002B0003" w:rsidRPr="0012615F" w:rsidRDefault="002B0003" w:rsidP="00C605E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4" w:space="0" w:color="auto"/>
              <w:right w:val="single" w:sz="4" w:space="0" w:color="000000"/>
            </w:tcBorders>
            <w:vAlign w:val="center"/>
          </w:tcPr>
          <w:p w14:paraId="21589B40" w14:textId="77777777" w:rsidR="002B0003" w:rsidRPr="0012615F" w:rsidRDefault="002B0003" w:rsidP="00C605E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4" w:space="0" w:color="auto"/>
              <w:right w:val="single" w:sz="4" w:space="0" w:color="000000"/>
            </w:tcBorders>
            <w:vAlign w:val="center"/>
          </w:tcPr>
          <w:p w14:paraId="5F489B73" w14:textId="77777777" w:rsidR="002B0003" w:rsidRPr="0012615F" w:rsidRDefault="002B0003" w:rsidP="00C605E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4" w:space="0" w:color="auto"/>
              <w:right w:val="single" w:sz="4" w:space="0" w:color="000000"/>
            </w:tcBorders>
            <w:vAlign w:val="center"/>
          </w:tcPr>
          <w:p w14:paraId="7F806344" w14:textId="77777777" w:rsidR="002B0003" w:rsidRPr="0012615F" w:rsidRDefault="002B0003" w:rsidP="00C605E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4" w:space="0" w:color="auto"/>
              <w:right w:val="single" w:sz="4" w:space="0" w:color="000000"/>
            </w:tcBorders>
            <w:vAlign w:val="center"/>
          </w:tcPr>
          <w:p w14:paraId="7B6D1565" w14:textId="77777777" w:rsidR="002B0003" w:rsidRPr="0012615F" w:rsidRDefault="002B0003" w:rsidP="00C605E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4" w:space="0" w:color="auto"/>
              <w:right w:val="single" w:sz="4" w:space="0" w:color="000000"/>
            </w:tcBorders>
            <w:vAlign w:val="center"/>
          </w:tcPr>
          <w:p w14:paraId="22DAC0E6" w14:textId="77777777" w:rsidR="002B0003" w:rsidRPr="0012615F" w:rsidRDefault="002B0003" w:rsidP="00C605E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4" w:space="0" w:color="auto"/>
              <w:right w:val="single" w:sz="4" w:space="0" w:color="000000"/>
            </w:tcBorders>
            <w:vAlign w:val="center"/>
          </w:tcPr>
          <w:p w14:paraId="3D26FF1D" w14:textId="77777777" w:rsidR="002B0003" w:rsidRPr="0012615F" w:rsidRDefault="002B0003" w:rsidP="00C605E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4" w:space="0" w:color="auto"/>
              <w:right w:val="single" w:sz="4" w:space="0" w:color="000000"/>
            </w:tcBorders>
            <w:vAlign w:val="center"/>
          </w:tcPr>
          <w:p w14:paraId="1C15C0EC" w14:textId="77777777" w:rsidR="002B0003" w:rsidRPr="0012615F" w:rsidRDefault="002B0003" w:rsidP="00C605E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4" w:space="0" w:color="auto"/>
              <w:right w:val="single" w:sz="4" w:space="0" w:color="000000"/>
            </w:tcBorders>
            <w:vAlign w:val="center"/>
          </w:tcPr>
          <w:p w14:paraId="0996D8DB" w14:textId="77777777" w:rsidR="002B0003" w:rsidRPr="0012615F" w:rsidRDefault="002B0003" w:rsidP="00C605E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4" w:space="0" w:color="auto"/>
              <w:right w:val="single" w:sz="4" w:space="0" w:color="000000"/>
            </w:tcBorders>
            <w:vAlign w:val="center"/>
          </w:tcPr>
          <w:p w14:paraId="7B0A0918" w14:textId="77777777" w:rsidR="002B0003" w:rsidRPr="0012615F" w:rsidRDefault="002B0003" w:rsidP="00C605E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4" w:space="0" w:color="auto"/>
              <w:right w:val="single" w:sz="4" w:space="0" w:color="000000"/>
            </w:tcBorders>
            <w:vAlign w:val="center"/>
          </w:tcPr>
          <w:p w14:paraId="4B0BDF1F" w14:textId="77777777" w:rsidR="002B0003" w:rsidRPr="0012615F" w:rsidRDefault="002B0003" w:rsidP="00C605E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4" w:space="0" w:color="auto"/>
              <w:right w:val="single" w:sz="4" w:space="0" w:color="000000"/>
            </w:tcBorders>
            <w:vAlign w:val="center"/>
          </w:tcPr>
          <w:p w14:paraId="217B766A" w14:textId="77777777" w:rsidR="002B0003" w:rsidRPr="0012615F" w:rsidRDefault="002B0003" w:rsidP="00C605E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4" w:space="0" w:color="auto"/>
              <w:right w:val="single" w:sz="4" w:space="0" w:color="000000"/>
            </w:tcBorders>
            <w:vAlign w:val="center"/>
          </w:tcPr>
          <w:p w14:paraId="187A854B" w14:textId="77777777" w:rsidR="002B0003" w:rsidRPr="0012615F" w:rsidRDefault="002B0003" w:rsidP="00C605E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4" w:space="0" w:color="auto"/>
              <w:right w:val="single" w:sz="4" w:space="0" w:color="000000"/>
            </w:tcBorders>
            <w:vAlign w:val="center"/>
          </w:tcPr>
          <w:p w14:paraId="2F585E59" w14:textId="77777777" w:rsidR="002B0003" w:rsidRPr="0012615F" w:rsidRDefault="002B0003" w:rsidP="00C605E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4" w:space="0" w:color="auto"/>
              <w:right w:val="single" w:sz="4" w:space="0" w:color="000000"/>
            </w:tcBorders>
            <w:vAlign w:val="center"/>
          </w:tcPr>
          <w:p w14:paraId="6C283679" w14:textId="77777777" w:rsidR="002B0003" w:rsidRPr="0012615F" w:rsidRDefault="002B0003" w:rsidP="00C605E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4" w:space="0" w:color="auto"/>
              <w:right w:val="single" w:sz="4" w:space="0" w:color="000000"/>
            </w:tcBorders>
            <w:vAlign w:val="center"/>
          </w:tcPr>
          <w:p w14:paraId="5DBEBE5C" w14:textId="77777777" w:rsidR="002B0003" w:rsidRPr="0012615F" w:rsidRDefault="002B0003" w:rsidP="00C605E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4" w:space="0" w:color="auto"/>
              <w:right w:val="single" w:sz="8" w:space="0" w:color="000000"/>
            </w:tcBorders>
            <w:vAlign w:val="center"/>
          </w:tcPr>
          <w:p w14:paraId="7999B9BE" w14:textId="77777777" w:rsidR="002B0003" w:rsidRPr="0012615F" w:rsidRDefault="002B0003" w:rsidP="00C605E9">
            <w:pPr>
              <w:widowControl/>
              <w:autoSpaceDE/>
              <w:autoSpaceDN/>
              <w:adjustRightInd/>
              <w:jc w:val="center"/>
              <w:rPr>
                <w:b/>
                <w:bCs/>
                <w:sz w:val="22"/>
                <w:szCs w:val="22"/>
              </w:rPr>
            </w:pPr>
            <w:r w:rsidRPr="0012615F">
              <w:rPr>
                <w:b/>
                <w:bCs/>
                <w:sz w:val="22"/>
                <w:szCs w:val="22"/>
              </w:rPr>
              <w:t>24</w:t>
            </w:r>
          </w:p>
        </w:tc>
      </w:tr>
      <w:tr w:rsidR="009D3E0A" w:rsidRPr="00ED4D8D" w14:paraId="56F256E5"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DF0E994" w14:textId="77777777" w:rsidR="009D3E0A" w:rsidRPr="0012615F" w:rsidRDefault="009D3E0A" w:rsidP="009D3E0A">
            <w:pPr>
              <w:widowControl/>
              <w:autoSpaceDE/>
              <w:autoSpaceDN/>
              <w:adjustRightInd/>
              <w:jc w:val="center"/>
              <w:rPr>
                <w:b/>
                <w:bCs/>
                <w:sz w:val="22"/>
                <w:szCs w:val="22"/>
              </w:rPr>
            </w:pPr>
            <w:r w:rsidRPr="0012615F">
              <w:rPr>
                <w:b/>
                <w:bCs/>
                <w:sz w:val="22"/>
                <w:szCs w:val="22"/>
              </w:rPr>
              <w:t>Jan.</w:t>
            </w:r>
          </w:p>
        </w:tc>
        <w:tc>
          <w:tcPr>
            <w:tcW w:w="190" w:type="pct"/>
            <w:tcBorders>
              <w:top w:val="single" w:sz="4" w:space="0" w:color="000000"/>
              <w:left w:val="single" w:sz="4" w:space="0" w:color="000000"/>
              <w:bottom w:val="single" w:sz="4" w:space="0" w:color="000000"/>
              <w:right w:val="single" w:sz="4" w:space="0" w:color="000000"/>
            </w:tcBorders>
            <w:vAlign w:val="center"/>
          </w:tcPr>
          <w:p w14:paraId="3E3D8E42" w14:textId="363F9D2D" w:rsidR="009D3E0A" w:rsidRPr="00E95F39" w:rsidRDefault="009D3E0A" w:rsidP="009D3E0A">
            <w:pPr>
              <w:widowControl/>
              <w:autoSpaceDE/>
              <w:autoSpaceDN/>
              <w:adjustRightInd/>
              <w:jc w:val="center"/>
              <w:rPr>
                <w:bCs/>
                <w:color w:val="000000" w:themeColor="text1"/>
                <w:sz w:val="20"/>
                <w:szCs w:val="20"/>
              </w:rPr>
            </w:pPr>
            <w:ins w:id="1837" w:author="ERCOT" w:date="2023-10-26T12:38:00Z">
              <w:r w:rsidRPr="00E95F39">
                <w:rPr>
                  <w:color w:val="000000" w:themeColor="text1"/>
                  <w:sz w:val="20"/>
                  <w:szCs w:val="20"/>
                </w:rPr>
                <w:t>0.0</w:t>
              </w:r>
            </w:ins>
            <w:del w:id="18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A875C5B" w14:textId="0A391026" w:rsidR="009D3E0A" w:rsidRPr="00E95F39" w:rsidRDefault="009D3E0A" w:rsidP="009D3E0A">
            <w:pPr>
              <w:widowControl/>
              <w:autoSpaceDE/>
              <w:autoSpaceDN/>
              <w:adjustRightInd/>
              <w:jc w:val="center"/>
              <w:rPr>
                <w:bCs/>
                <w:color w:val="000000" w:themeColor="text1"/>
                <w:sz w:val="20"/>
                <w:szCs w:val="20"/>
              </w:rPr>
            </w:pPr>
            <w:ins w:id="1839" w:author="ERCOT" w:date="2023-10-26T12:38:00Z">
              <w:r w:rsidRPr="00E95F39">
                <w:rPr>
                  <w:color w:val="000000" w:themeColor="text1"/>
                  <w:sz w:val="20"/>
                  <w:szCs w:val="20"/>
                </w:rPr>
                <w:t>0.0</w:t>
              </w:r>
            </w:ins>
            <w:del w:id="1840"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5EEFBDB" w14:textId="45280865" w:rsidR="009D3E0A" w:rsidRPr="00E95F39" w:rsidRDefault="009D3E0A" w:rsidP="009D3E0A">
            <w:pPr>
              <w:widowControl/>
              <w:autoSpaceDE/>
              <w:autoSpaceDN/>
              <w:adjustRightInd/>
              <w:jc w:val="center"/>
              <w:rPr>
                <w:bCs/>
                <w:color w:val="000000" w:themeColor="text1"/>
                <w:sz w:val="20"/>
                <w:szCs w:val="20"/>
              </w:rPr>
            </w:pPr>
            <w:ins w:id="1841" w:author="ERCOT" w:date="2023-10-26T12:38:00Z">
              <w:r w:rsidRPr="00E95F39">
                <w:rPr>
                  <w:color w:val="000000" w:themeColor="text1"/>
                  <w:sz w:val="20"/>
                  <w:szCs w:val="20"/>
                </w:rPr>
                <w:t>0.0</w:t>
              </w:r>
            </w:ins>
            <w:del w:id="184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C40D083" w14:textId="6E21060A" w:rsidR="009D3E0A" w:rsidRPr="00E95F39" w:rsidRDefault="009D3E0A" w:rsidP="009D3E0A">
            <w:pPr>
              <w:widowControl/>
              <w:autoSpaceDE/>
              <w:autoSpaceDN/>
              <w:adjustRightInd/>
              <w:jc w:val="center"/>
              <w:rPr>
                <w:bCs/>
                <w:color w:val="000000" w:themeColor="text1"/>
                <w:sz w:val="20"/>
                <w:szCs w:val="20"/>
              </w:rPr>
            </w:pPr>
            <w:ins w:id="1843" w:author="ERCOT" w:date="2023-10-26T12:38:00Z">
              <w:r w:rsidRPr="00E95F39">
                <w:rPr>
                  <w:color w:val="000000" w:themeColor="text1"/>
                  <w:sz w:val="20"/>
                  <w:szCs w:val="20"/>
                </w:rPr>
                <w:t>0.0</w:t>
              </w:r>
            </w:ins>
            <w:del w:id="184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8BDDCD" w14:textId="6A6473F4" w:rsidR="009D3E0A" w:rsidRPr="00E95F39" w:rsidRDefault="009D3E0A" w:rsidP="009D3E0A">
            <w:pPr>
              <w:widowControl/>
              <w:autoSpaceDE/>
              <w:autoSpaceDN/>
              <w:adjustRightInd/>
              <w:jc w:val="center"/>
              <w:rPr>
                <w:bCs/>
                <w:color w:val="000000" w:themeColor="text1"/>
                <w:sz w:val="20"/>
                <w:szCs w:val="20"/>
              </w:rPr>
            </w:pPr>
            <w:ins w:id="1845" w:author="ERCOT" w:date="2023-10-26T12:38:00Z">
              <w:r w:rsidRPr="00E95F39">
                <w:rPr>
                  <w:color w:val="000000" w:themeColor="text1"/>
                  <w:sz w:val="20"/>
                  <w:szCs w:val="20"/>
                </w:rPr>
                <w:t>0.0</w:t>
              </w:r>
            </w:ins>
            <w:del w:id="184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9C8BB64" w14:textId="5109E80D" w:rsidR="009D3E0A" w:rsidRPr="00E95F39" w:rsidRDefault="009D3E0A" w:rsidP="009D3E0A">
            <w:pPr>
              <w:widowControl/>
              <w:autoSpaceDE/>
              <w:autoSpaceDN/>
              <w:adjustRightInd/>
              <w:jc w:val="center"/>
              <w:rPr>
                <w:bCs/>
                <w:color w:val="000000" w:themeColor="text1"/>
                <w:sz w:val="20"/>
                <w:szCs w:val="20"/>
              </w:rPr>
            </w:pPr>
            <w:ins w:id="1847" w:author="ERCOT" w:date="2023-10-26T12:38:00Z">
              <w:r w:rsidRPr="00E95F39">
                <w:rPr>
                  <w:color w:val="000000" w:themeColor="text1"/>
                  <w:sz w:val="20"/>
                  <w:szCs w:val="20"/>
                </w:rPr>
                <w:t>0.0</w:t>
              </w:r>
            </w:ins>
            <w:del w:id="184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4C9D4D4" w14:textId="2E352351" w:rsidR="009D3E0A" w:rsidRPr="00E95F39" w:rsidRDefault="009D3E0A" w:rsidP="009D3E0A">
            <w:pPr>
              <w:widowControl/>
              <w:autoSpaceDE/>
              <w:autoSpaceDN/>
              <w:adjustRightInd/>
              <w:jc w:val="center"/>
              <w:rPr>
                <w:bCs/>
                <w:color w:val="000000" w:themeColor="text1"/>
                <w:sz w:val="20"/>
                <w:szCs w:val="20"/>
              </w:rPr>
            </w:pPr>
            <w:ins w:id="1849" w:author="ERCOT" w:date="2023-10-26T12:38:00Z">
              <w:r w:rsidRPr="00E95F39">
                <w:rPr>
                  <w:color w:val="000000" w:themeColor="text1"/>
                  <w:sz w:val="20"/>
                  <w:szCs w:val="20"/>
                </w:rPr>
                <w:t>0.0</w:t>
              </w:r>
            </w:ins>
            <w:del w:id="185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DF69943" w14:textId="4787CF0A" w:rsidR="009D3E0A" w:rsidRPr="00E95F39" w:rsidRDefault="009D3E0A" w:rsidP="009D3E0A">
            <w:pPr>
              <w:widowControl/>
              <w:autoSpaceDE/>
              <w:autoSpaceDN/>
              <w:adjustRightInd/>
              <w:jc w:val="center"/>
              <w:rPr>
                <w:bCs/>
                <w:color w:val="000000" w:themeColor="text1"/>
                <w:sz w:val="20"/>
                <w:szCs w:val="20"/>
              </w:rPr>
            </w:pPr>
            <w:ins w:id="1851" w:author="ERCOT" w:date="2023-10-26T12:38:00Z">
              <w:r w:rsidRPr="00E95F39">
                <w:rPr>
                  <w:color w:val="000000" w:themeColor="text1"/>
                  <w:sz w:val="20"/>
                  <w:szCs w:val="20"/>
                </w:rPr>
                <w:t>0.0</w:t>
              </w:r>
            </w:ins>
            <w:del w:id="185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628DC8" w14:textId="7010E357" w:rsidR="009D3E0A" w:rsidRPr="00E95F39" w:rsidRDefault="009D3E0A" w:rsidP="009D3E0A">
            <w:pPr>
              <w:widowControl/>
              <w:autoSpaceDE/>
              <w:autoSpaceDN/>
              <w:adjustRightInd/>
              <w:jc w:val="center"/>
              <w:rPr>
                <w:bCs/>
                <w:color w:val="000000" w:themeColor="text1"/>
                <w:sz w:val="20"/>
                <w:szCs w:val="20"/>
              </w:rPr>
            </w:pPr>
            <w:ins w:id="1853" w:author="ERCOT" w:date="2023-10-26T12:38:00Z">
              <w:r w:rsidRPr="00E95F39">
                <w:rPr>
                  <w:color w:val="000000" w:themeColor="text1"/>
                  <w:sz w:val="20"/>
                  <w:szCs w:val="20"/>
                </w:rPr>
                <w:t>0.0</w:t>
              </w:r>
            </w:ins>
            <w:del w:id="185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7E627D1" w14:textId="2191453A" w:rsidR="009D3E0A" w:rsidRPr="00E95F39" w:rsidRDefault="009D3E0A" w:rsidP="009D3E0A">
            <w:pPr>
              <w:widowControl/>
              <w:autoSpaceDE/>
              <w:autoSpaceDN/>
              <w:adjustRightInd/>
              <w:jc w:val="center"/>
              <w:rPr>
                <w:bCs/>
                <w:color w:val="000000" w:themeColor="text1"/>
                <w:sz w:val="20"/>
                <w:szCs w:val="20"/>
              </w:rPr>
            </w:pPr>
            <w:ins w:id="1855" w:author="ERCOT" w:date="2023-10-26T12:38:00Z">
              <w:r w:rsidRPr="00E95F39">
                <w:rPr>
                  <w:color w:val="000000" w:themeColor="text1"/>
                  <w:sz w:val="20"/>
                  <w:szCs w:val="20"/>
                </w:rPr>
                <w:t>2.6</w:t>
              </w:r>
            </w:ins>
            <w:del w:id="1856" w:author="ERCOT" w:date="2023-10-26T12:38:00Z">
              <w:r w:rsidRPr="00E95F39" w:rsidDel="00473C81">
                <w:rPr>
                  <w:color w:val="000000" w:themeColor="text1"/>
                  <w:sz w:val="20"/>
                  <w:szCs w:val="20"/>
                </w:rPr>
                <w:delText>6.4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39267ED" w14:textId="39FDB123" w:rsidR="009D3E0A" w:rsidRPr="00E95F39" w:rsidRDefault="009D3E0A" w:rsidP="009D3E0A">
            <w:pPr>
              <w:widowControl/>
              <w:autoSpaceDE/>
              <w:autoSpaceDN/>
              <w:adjustRightInd/>
              <w:jc w:val="center"/>
              <w:rPr>
                <w:bCs/>
                <w:color w:val="000000" w:themeColor="text1"/>
                <w:sz w:val="20"/>
                <w:szCs w:val="20"/>
              </w:rPr>
            </w:pPr>
            <w:ins w:id="1857" w:author="ERCOT" w:date="2023-10-26T12:38:00Z">
              <w:r w:rsidRPr="00E95F39">
                <w:rPr>
                  <w:color w:val="000000" w:themeColor="text1"/>
                  <w:sz w:val="20"/>
                  <w:szCs w:val="20"/>
                </w:rPr>
                <w:t>4.2</w:t>
              </w:r>
            </w:ins>
            <w:del w:id="1858" w:author="ERCOT" w:date="2023-10-26T12:38:00Z">
              <w:r w:rsidRPr="00E95F39" w:rsidDel="00473C81">
                <w:rPr>
                  <w:color w:val="000000" w:themeColor="text1"/>
                  <w:sz w:val="20"/>
                  <w:szCs w:val="20"/>
                </w:rPr>
                <w:delText>11.3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2A9B143" w14:textId="021C3608" w:rsidR="009D3E0A" w:rsidRPr="00E95F39" w:rsidRDefault="009D3E0A" w:rsidP="009D3E0A">
            <w:pPr>
              <w:widowControl/>
              <w:autoSpaceDE/>
              <w:autoSpaceDN/>
              <w:adjustRightInd/>
              <w:jc w:val="center"/>
              <w:rPr>
                <w:bCs/>
                <w:color w:val="000000" w:themeColor="text1"/>
                <w:sz w:val="20"/>
                <w:szCs w:val="20"/>
              </w:rPr>
            </w:pPr>
            <w:ins w:id="1859" w:author="ERCOT" w:date="2023-10-26T12:38:00Z">
              <w:r w:rsidRPr="00E95F39">
                <w:rPr>
                  <w:color w:val="000000" w:themeColor="text1"/>
                  <w:sz w:val="20"/>
                  <w:szCs w:val="20"/>
                </w:rPr>
                <w:t>5.3</w:t>
              </w:r>
            </w:ins>
            <w:del w:id="1860" w:author="ERCOT" w:date="2023-10-26T12:38:00Z">
              <w:r w:rsidRPr="00E95F39" w:rsidDel="00473C81">
                <w:rPr>
                  <w:color w:val="000000" w:themeColor="text1"/>
                  <w:sz w:val="20"/>
                  <w:szCs w:val="20"/>
                </w:rPr>
                <w:delText>12.0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30219BB" w14:textId="43F4A4ED" w:rsidR="009D3E0A" w:rsidRPr="00E95F39" w:rsidRDefault="009D3E0A" w:rsidP="009D3E0A">
            <w:pPr>
              <w:widowControl/>
              <w:autoSpaceDE/>
              <w:autoSpaceDN/>
              <w:adjustRightInd/>
              <w:jc w:val="center"/>
              <w:rPr>
                <w:bCs/>
                <w:color w:val="000000" w:themeColor="text1"/>
                <w:sz w:val="20"/>
                <w:szCs w:val="20"/>
              </w:rPr>
            </w:pPr>
            <w:ins w:id="1861" w:author="ERCOT" w:date="2023-10-26T12:38:00Z">
              <w:r w:rsidRPr="00E95F39">
                <w:rPr>
                  <w:color w:val="000000" w:themeColor="text1"/>
                  <w:sz w:val="20"/>
                  <w:szCs w:val="20"/>
                </w:rPr>
                <w:t>5.9</w:t>
              </w:r>
            </w:ins>
            <w:del w:id="1862" w:author="ERCOT" w:date="2023-10-26T12:38:00Z">
              <w:r w:rsidRPr="00E95F39" w:rsidDel="00473C81">
                <w:rPr>
                  <w:color w:val="000000" w:themeColor="text1"/>
                  <w:sz w:val="20"/>
                  <w:szCs w:val="20"/>
                </w:rPr>
                <w:delText>15.6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2A1CBDC" w14:textId="7B57F146" w:rsidR="009D3E0A" w:rsidRPr="00E95F39" w:rsidRDefault="009D3E0A" w:rsidP="009D3E0A">
            <w:pPr>
              <w:widowControl/>
              <w:autoSpaceDE/>
              <w:autoSpaceDN/>
              <w:adjustRightInd/>
              <w:jc w:val="center"/>
              <w:rPr>
                <w:bCs/>
                <w:color w:val="000000" w:themeColor="text1"/>
                <w:sz w:val="20"/>
                <w:szCs w:val="20"/>
              </w:rPr>
            </w:pPr>
            <w:ins w:id="1863" w:author="ERCOT" w:date="2023-10-26T12:38:00Z">
              <w:r w:rsidRPr="00E95F39">
                <w:rPr>
                  <w:color w:val="000000" w:themeColor="text1"/>
                  <w:sz w:val="20"/>
                  <w:szCs w:val="20"/>
                </w:rPr>
                <w:t>7.2</w:t>
              </w:r>
            </w:ins>
            <w:del w:id="1864" w:author="ERCOT" w:date="2023-10-26T12:38:00Z">
              <w:r w:rsidRPr="00E95F39" w:rsidDel="00473C81">
                <w:rPr>
                  <w:color w:val="000000" w:themeColor="text1"/>
                  <w:sz w:val="20"/>
                  <w:szCs w:val="20"/>
                </w:rPr>
                <w:delText>10.7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416A837" w14:textId="01D60A61" w:rsidR="009D3E0A" w:rsidRPr="00E95F39" w:rsidRDefault="009D3E0A" w:rsidP="009D3E0A">
            <w:pPr>
              <w:widowControl/>
              <w:autoSpaceDE/>
              <w:autoSpaceDN/>
              <w:adjustRightInd/>
              <w:jc w:val="center"/>
              <w:rPr>
                <w:bCs/>
                <w:color w:val="000000" w:themeColor="text1"/>
                <w:sz w:val="20"/>
                <w:szCs w:val="20"/>
              </w:rPr>
            </w:pPr>
            <w:ins w:id="1865" w:author="ERCOT" w:date="2023-10-26T12:38:00Z">
              <w:r w:rsidRPr="00E95F39">
                <w:rPr>
                  <w:color w:val="000000" w:themeColor="text1"/>
                  <w:sz w:val="20"/>
                  <w:szCs w:val="20"/>
                </w:rPr>
                <w:t>7.6</w:t>
              </w:r>
            </w:ins>
            <w:del w:id="1866" w:author="ERCOT" w:date="2023-10-26T12:38:00Z">
              <w:r w:rsidRPr="00E95F39" w:rsidDel="00473C81">
                <w:rPr>
                  <w:color w:val="000000" w:themeColor="text1"/>
                  <w:sz w:val="20"/>
                  <w:szCs w:val="20"/>
                </w:rPr>
                <w:delText>16.2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4401209" w14:textId="6CFD11CA" w:rsidR="009D3E0A" w:rsidRPr="00E95F39" w:rsidRDefault="009D3E0A" w:rsidP="009D3E0A">
            <w:pPr>
              <w:widowControl/>
              <w:autoSpaceDE/>
              <w:autoSpaceDN/>
              <w:adjustRightInd/>
              <w:jc w:val="center"/>
              <w:rPr>
                <w:bCs/>
                <w:color w:val="000000" w:themeColor="text1"/>
                <w:sz w:val="20"/>
                <w:szCs w:val="20"/>
              </w:rPr>
            </w:pPr>
            <w:ins w:id="1867" w:author="ERCOT" w:date="2023-10-26T12:38:00Z">
              <w:r w:rsidRPr="00E95F39">
                <w:rPr>
                  <w:color w:val="000000" w:themeColor="text1"/>
                  <w:sz w:val="20"/>
                  <w:szCs w:val="20"/>
                </w:rPr>
                <w:t>9.9</w:t>
              </w:r>
            </w:ins>
            <w:del w:id="1868" w:author="ERCOT" w:date="2023-10-26T12:38:00Z">
              <w:r w:rsidRPr="00E95F39" w:rsidDel="00473C81">
                <w:rPr>
                  <w:color w:val="000000" w:themeColor="text1"/>
                  <w:sz w:val="20"/>
                  <w:szCs w:val="20"/>
                </w:rPr>
                <w:delText>16.6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00A4C1" w14:textId="79842666" w:rsidR="009D3E0A" w:rsidRPr="00E95F39" w:rsidRDefault="009D3E0A" w:rsidP="009D3E0A">
            <w:pPr>
              <w:widowControl/>
              <w:autoSpaceDE/>
              <w:autoSpaceDN/>
              <w:adjustRightInd/>
              <w:jc w:val="center"/>
              <w:rPr>
                <w:bCs/>
                <w:color w:val="000000" w:themeColor="text1"/>
                <w:sz w:val="20"/>
                <w:szCs w:val="20"/>
              </w:rPr>
            </w:pPr>
            <w:ins w:id="1869" w:author="ERCOT" w:date="2023-10-26T12:38:00Z">
              <w:r w:rsidRPr="00E95F39">
                <w:rPr>
                  <w:color w:val="000000" w:themeColor="text1"/>
                  <w:sz w:val="20"/>
                  <w:szCs w:val="20"/>
                </w:rPr>
                <w:t>18.0</w:t>
              </w:r>
            </w:ins>
            <w:del w:id="1870" w:author="ERCOT" w:date="2023-10-26T12:38:00Z">
              <w:r w:rsidRPr="00E95F39" w:rsidDel="00473C81">
                <w:rPr>
                  <w:color w:val="000000" w:themeColor="text1"/>
                  <w:sz w:val="20"/>
                  <w:szCs w:val="20"/>
                </w:rPr>
                <w:delText>24.8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28BD76E0" w14:textId="7998B595" w:rsidR="009D3E0A" w:rsidRPr="00E95F39" w:rsidRDefault="009D3E0A" w:rsidP="009D3E0A">
            <w:pPr>
              <w:widowControl/>
              <w:autoSpaceDE/>
              <w:autoSpaceDN/>
              <w:adjustRightInd/>
              <w:jc w:val="center"/>
              <w:rPr>
                <w:bCs/>
                <w:color w:val="000000" w:themeColor="text1"/>
                <w:sz w:val="20"/>
                <w:szCs w:val="20"/>
              </w:rPr>
            </w:pPr>
            <w:ins w:id="1871" w:author="ERCOT" w:date="2023-10-26T12:38:00Z">
              <w:r w:rsidRPr="00E95F39">
                <w:rPr>
                  <w:color w:val="000000" w:themeColor="text1"/>
                  <w:sz w:val="20"/>
                  <w:szCs w:val="20"/>
                </w:rPr>
                <w:t>15.1</w:t>
              </w:r>
            </w:ins>
            <w:del w:id="1872" w:author="ERCOT" w:date="2023-10-26T12:38:00Z">
              <w:r w:rsidRPr="00E95F39" w:rsidDel="00473C81">
                <w:rPr>
                  <w:color w:val="000000" w:themeColor="text1"/>
                  <w:sz w:val="20"/>
                  <w:szCs w:val="20"/>
                </w:rPr>
                <w:delText>18.4</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7864579" w14:textId="730E7C51" w:rsidR="009D3E0A" w:rsidRPr="00E95F39" w:rsidRDefault="009D3E0A" w:rsidP="009D3E0A">
            <w:pPr>
              <w:widowControl/>
              <w:autoSpaceDE/>
              <w:autoSpaceDN/>
              <w:adjustRightInd/>
              <w:jc w:val="center"/>
              <w:rPr>
                <w:bCs/>
                <w:color w:val="000000" w:themeColor="text1"/>
                <w:sz w:val="20"/>
                <w:szCs w:val="20"/>
              </w:rPr>
            </w:pPr>
            <w:ins w:id="1873" w:author="ERCOT" w:date="2023-10-26T12:38:00Z">
              <w:r w:rsidRPr="00E95F39">
                <w:rPr>
                  <w:color w:val="000000" w:themeColor="text1"/>
                  <w:sz w:val="20"/>
                  <w:szCs w:val="20"/>
                </w:rPr>
                <w:t>1.4</w:t>
              </w:r>
            </w:ins>
            <w:del w:id="1874" w:author="ERCOT" w:date="2023-10-26T12:38:00Z">
              <w:r w:rsidRPr="00E95F39" w:rsidDel="00473C81">
                <w:rPr>
                  <w:color w:val="000000" w:themeColor="text1"/>
                  <w:sz w:val="20"/>
                  <w:szCs w:val="20"/>
                </w:rPr>
                <w:delText>0.9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523DB1E" w14:textId="3705AC09" w:rsidR="009D3E0A" w:rsidRPr="00E95F39" w:rsidRDefault="009D3E0A" w:rsidP="009D3E0A">
            <w:pPr>
              <w:widowControl/>
              <w:autoSpaceDE/>
              <w:autoSpaceDN/>
              <w:adjustRightInd/>
              <w:jc w:val="center"/>
              <w:rPr>
                <w:bCs/>
                <w:color w:val="000000" w:themeColor="text1"/>
                <w:sz w:val="20"/>
                <w:szCs w:val="20"/>
              </w:rPr>
            </w:pPr>
            <w:ins w:id="1875" w:author="ERCOT" w:date="2023-10-26T12:38:00Z">
              <w:r w:rsidRPr="00E95F39">
                <w:rPr>
                  <w:color w:val="000000" w:themeColor="text1"/>
                  <w:sz w:val="20"/>
                  <w:szCs w:val="20"/>
                </w:rPr>
                <w:t>0.1</w:t>
              </w:r>
            </w:ins>
            <w:del w:id="18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B99F587" w14:textId="3EC35ECE" w:rsidR="009D3E0A" w:rsidRPr="00E95F39" w:rsidRDefault="009D3E0A" w:rsidP="009D3E0A">
            <w:pPr>
              <w:widowControl/>
              <w:autoSpaceDE/>
              <w:autoSpaceDN/>
              <w:adjustRightInd/>
              <w:jc w:val="center"/>
              <w:rPr>
                <w:bCs/>
                <w:color w:val="000000" w:themeColor="text1"/>
                <w:sz w:val="20"/>
                <w:szCs w:val="20"/>
              </w:rPr>
            </w:pPr>
            <w:ins w:id="1877" w:author="ERCOT" w:date="2023-10-26T12:38:00Z">
              <w:r w:rsidRPr="00E95F39">
                <w:rPr>
                  <w:color w:val="000000" w:themeColor="text1"/>
                  <w:sz w:val="20"/>
                  <w:szCs w:val="20"/>
                </w:rPr>
                <w:t>0.0</w:t>
              </w:r>
            </w:ins>
            <w:del w:id="18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C6CF78A" w14:textId="1E31985E" w:rsidR="009D3E0A" w:rsidRPr="00E95F39" w:rsidRDefault="009D3E0A" w:rsidP="009D3E0A">
            <w:pPr>
              <w:widowControl/>
              <w:autoSpaceDE/>
              <w:autoSpaceDN/>
              <w:adjustRightInd/>
              <w:jc w:val="center"/>
              <w:rPr>
                <w:bCs/>
                <w:color w:val="000000" w:themeColor="text1"/>
                <w:sz w:val="20"/>
                <w:szCs w:val="20"/>
              </w:rPr>
            </w:pPr>
            <w:ins w:id="1879" w:author="ERCOT" w:date="2023-10-26T12:38:00Z">
              <w:r w:rsidRPr="00E95F39">
                <w:rPr>
                  <w:color w:val="000000" w:themeColor="text1"/>
                  <w:sz w:val="20"/>
                  <w:szCs w:val="20"/>
                </w:rPr>
                <w:t>0.0</w:t>
              </w:r>
            </w:ins>
            <w:del w:id="18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B612526" w14:textId="273D300A" w:rsidR="009D3E0A" w:rsidRPr="00E95F39" w:rsidRDefault="009D3E0A" w:rsidP="009D3E0A">
            <w:pPr>
              <w:widowControl/>
              <w:autoSpaceDE/>
              <w:autoSpaceDN/>
              <w:adjustRightInd/>
              <w:jc w:val="center"/>
              <w:rPr>
                <w:bCs/>
                <w:color w:val="000000" w:themeColor="text1"/>
                <w:sz w:val="20"/>
                <w:szCs w:val="20"/>
              </w:rPr>
            </w:pPr>
            <w:ins w:id="1881" w:author="ERCOT" w:date="2023-10-26T12:38:00Z">
              <w:r w:rsidRPr="00E95F39">
                <w:rPr>
                  <w:color w:val="000000" w:themeColor="text1"/>
                  <w:sz w:val="20"/>
                  <w:szCs w:val="20"/>
                </w:rPr>
                <w:t>0.0</w:t>
              </w:r>
            </w:ins>
            <w:del w:id="18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08DB0F9B" w14:textId="5C11781C" w:rsidR="009D3E0A" w:rsidRPr="00E95F39" w:rsidRDefault="009D3E0A" w:rsidP="009D3E0A">
            <w:pPr>
              <w:widowControl/>
              <w:autoSpaceDE/>
              <w:autoSpaceDN/>
              <w:adjustRightInd/>
              <w:jc w:val="center"/>
              <w:rPr>
                <w:bCs/>
                <w:color w:val="000000" w:themeColor="text1"/>
                <w:sz w:val="20"/>
                <w:szCs w:val="20"/>
              </w:rPr>
            </w:pPr>
            <w:ins w:id="1883" w:author="ERCOT" w:date="2023-10-26T12:38:00Z">
              <w:r w:rsidRPr="00E95F39">
                <w:rPr>
                  <w:color w:val="000000" w:themeColor="text1"/>
                  <w:sz w:val="20"/>
                  <w:szCs w:val="20"/>
                </w:rPr>
                <w:t>0.0</w:t>
              </w:r>
            </w:ins>
            <w:del w:id="1884" w:author="ERCOT" w:date="2023-10-26T12:38:00Z">
              <w:r w:rsidRPr="00E95F39" w:rsidDel="00473C81">
                <w:rPr>
                  <w:color w:val="000000" w:themeColor="text1"/>
                  <w:sz w:val="20"/>
                  <w:szCs w:val="20"/>
                </w:rPr>
                <w:delText>0.0</w:delText>
              </w:r>
            </w:del>
          </w:p>
        </w:tc>
      </w:tr>
      <w:tr w:rsidR="009D3E0A" w:rsidRPr="00ED4D8D" w14:paraId="229D53C5"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29FC61C4" w14:textId="77777777" w:rsidR="009D3E0A" w:rsidRPr="0012615F" w:rsidRDefault="009D3E0A" w:rsidP="009D3E0A">
            <w:pPr>
              <w:widowControl/>
              <w:autoSpaceDE/>
              <w:autoSpaceDN/>
              <w:adjustRightInd/>
              <w:jc w:val="center"/>
              <w:rPr>
                <w:b/>
                <w:bCs/>
                <w:sz w:val="22"/>
                <w:szCs w:val="22"/>
              </w:rPr>
            </w:pPr>
            <w:r w:rsidRPr="0012615F">
              <w:rPr>
                <w:b/>
                <w:bCs/>
                <w:sz w:val="22"/>
                <w:szCs w:val="22"/>
              </w:rPr>
              <w:t>Feb.</w:t>
            </w:r>
          </w:p>
        </w:tc>
        <w:tc>
          <w:tcPr>
            <w:tcW w:w="190" w:type="pct"/>
            <w:tcBorders>
              <w:top w:val="single" w:sz="4" w:space="0" w:color="000000"/>
              <w:left w:val="single" w:sz="4" w:space="0" w:color="000000"/>
              <w:bottom w:val="single" w:sz="4" w:space="0" w:color="000000"/>
              <w:right w:val="single" w:sz="4" w:space="0" w:color="000000"/>
            </w:tcBorders>
            <w:vAlign w:val="center"/>
          </w:tcPr>
          <w:p w14:paraId="523F561F" w14:textId="3291B384" w:rsidR="009D3E0A" w:rsidRPr="00E95F39" w:rsidRDefault="009D3E0A" w:rsidP="009D3E0A">
            <w:pPr>
              <w:widowControl/>
              <w:autoSpaceDE/>
              <w:autoSpaceDN/>
              <w:adjustRightInd/>
              <w:jc w:val="center"/>
              <w:rPr>
                <w:bCs/>
                <w:color w:val="000000" w:themeColor="text1"/>
                <w:sz w:val="20"/>
                <w:szCs w:val="20"/>
              </w:rPr>
            </w:pPr>
            <w:ins w:id="1885" w:author="ERCOT" w:date="2023-10-26T12:38:00Z">
              <w:r w:rsidRPr="00E95F39">
                <w:rPr>
                  <w:color w:val="000000" w:themeColor="text1"/>
                  <w:sz w:val="20"/>
                  <w:szCs w:val="20"/>
                </w:rPr>
                <w:t>0.0</w:t>
              </w:r>
            </w:ins>
            <w:del w:id="18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2D7CCC2" w14:textId="20C3020F" w:rsidR="009D3E0A" w:rsidRPr="00E95F39" w:rsidRDefault="009D3E0A" w:rsidP="009D3E0A">
            <w:pPr>
              <w:widowControl/>
              <w:autoSpaceDE/>
              <w:autoSpaceDN/>
              <w:adjustRightInd/>
              <w:jc w:val="center"/>
              <w:rPr>
                <w:bCs/>
                <w:color w:val="000000" w:themeColor="text1"/>
                <w:sz w:val="20"/>
                <w:szCs w:val="20"/>
              </w:rPr>
            </w:pPr>
            <w:ins w:id="1887" w:author="ERCOT" w:date="2023-10-26T12:38:00Z">
              <w:r w:rsidRPr="00E95F39">
                <w:rPr>
                  <w:color w:val="000000" w:themeColor="text1"/>
                  <w:sz w:val="20"/>
                  <w:szCs w:val="20"/>
                </w:rPr>
                <w:t>0.0</w:t>
              </w:r>
            </w:ins>
            <w:del w:id="1888"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BD72517" w14:textId="584044D6" w:rsidR="009D3E0A" w:rsidRPr="00E95F39" w:rsidRDefault="009D3E0A" w:rsidP="009D3E0A">
            <w:pPr>
              <w:widowControl/>
              <w:autoSpaceDE/>
              <w:autoSpaceDN/>
              <w:adjustRightInd/>
              <w:jc w:val="center"/>
              <w:rPr>
                <w:bCs/>
                <w:color w:val="000000" w:themeColor="text1"/>
                <w:sz w:val="20"/>
                <w:szCs w:val="20"/>
              </w:rPr>
            </w:pPr>
            <w:ins w:id="1889" w:author="ERCOT" w:date="2023-10-26T12:38:00Z">
              <w:r w:rsidRPr="00E95F39">
                <w:rPr>
                  <w:color w:val="000000" w:themeColor="text1"/>
                  <w:sz w:val="20"/>
                  <w:szCs w:val="20"/>
                </w:rPr>
                <w:t>0.0</w:t>
              </w:r>
            </w:ins>
            <w:del w:id="189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7B6AB6F" w14:textId="1F6FD840" w:rsidR="009D3E0A" w:rsidRPr="00E95F39" w:rsidRDefault="009D3E0A" w:rsidP="009D3E0A">
            <w:pPr>
              <w:widowControl/>
              <w:autoSpaceDE/>
              <w:autoSpaceDN/>
              <w:adjustRightInd/>
              <w:jc w:val="center"/>
              <w:rPr>
                <w:bCs/>
                <w:color w:val="000000" w:themeColor="text1"/>
                <w:sz w:val="20"/>
                <w:szCs w:val="20"/>
              </w:rPr>
            </w:pPr>
            <w:ins w:id="1891" w:author="ERCOT" w:date="2023-10-26T12:38:00Z">
              <w:r w:rsidRPr="00E95F39">
                <w:rPr>
                  <w:color w:val="000000" w:themeColor="text1"/>
                  <w:sz w:val="20"/>
                  <w:szCs w:val="20"/>
                </w:rPr>
                <w:t>0.0</w:t>
              </w:r>
            </w:ins>
            <w:del w:id="189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5DBB77D" w14:textId="2BE4DB77" w:rsidR="009D3E0A" w:rsidRPr="00E95F39" w:rsidRDefault="009D3E0A" w:rsidP="009D3E0A">
            <w:pPr>
              <w:widowControl/>
              <w:autoSpaceDE/>
              <w:autoSpaceDN/>
              <w:adjustRightInd/>
              <w:jc w:val="center"/>
              <w:rPr>
                <w:bCs/>
                <w:color w:val="000000" w:themeColor="text1"/>
                <w:sz w:val="20"/>
                <w:szCs w:val="20"/>
              </w:rPr>
            </w:pPr>
            <w:ins w:id="1893" w:author="ERCOT" w:date="2023-10-26T12:38:00Z">
              <w:r w:rsidRPr="00E95F39">
                <w:rPr>
                  <w:color w:val="000000" w:themeColor="text1"/>
                  <w:sz w:val="20"/>
                  <w:szCs w:val="20"/>
                </w:rPr>
                <w:t>0.0</w:t>
              </w:r>
            </w:ins>
            <w:del w:id="189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91AFB0C" w14:textId="53E191F8" w:rsidR="009D3E0A" w:rsidRPr="00E95F39" w:rsidRDefault="009D3E0A" w:rsidP="009D3E0A">
            <w:pPr>
              <w:widowControl/>
              <w:autoSpaceDE/>
              <w:autoSpaceDN/>
              <w:adjustRightInd/>
              <w:jc w:val="center"/>
              <w:rPr>
                <w:bCs/>
                <w:color w:val="000000" w:themeColor="text1"/>
                <w:sz w:val="20"/>
                <w:szCs w:val="20"/>
              </w:rPr>
            </w:pPr>
            <w:ins w:id="1895" w:author="ERCOT" w:date="2023-10-26T12:38:00Z">
              <w:r w:rsidRPr="00E95F39">
                <w:rPr>
                  <w:color w:val="000000" w:themeColor="text1"/>
                  <w:sz w:val="20"/>
                  <w:szCs w:val="20"/>
                </w:rPr>
                <w:t>0.0</w:t>
              </w:r>
            </w:ins>
            <w:del w:id="189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B1DBD86" w14:textId="7E73B5C8" w:rsidR="009D3E0A" w:rsidRPr="00E95F39" w:rsidRDefault="009D3E0A" w:rsidP="009D3E0A">
            <w:pPr>
              <w:widowControl/>
              <w:autoSpaceDE/>
              <w:autoSpaceDN/>
              <w:adjustRightInd/>
              <w:jc w:val="center"/>
              <w:rPr>
                <w:bCs/>
                <w:color w:val="000000" w:themeColor="text1"/>
                <w:sz w:val="20"/>
                <w:szCs w:val="20"/>
              </w:rPr>
            </w:pPr>
            <w:ins w:id="1897" w:author="ERCOT" w:date="2023-10-26T12:38:00Z">
              <w:r w:rsidRPr="00E95F39">
                <w:rPr>
                  <w:color w:val="000000" w:themeColor="text1"/>
                  <w:sz w:val="20"/>
                  <w:szCs w:val="20"/>
                </w:rPr>
                <w:t>0.0</w:t>
              </w:r>
            </w:ins>
            <w:del w:id="189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EFC8012" w14:textId="1BE2F55C" w:rsidR="009D3E0A" w:rsidRPr="00E95F39" w:rsidRDefault="009D3E0A" w:rsidP="009D3E0A">
            <w:pPr>
              <w:widowControl/>
              <w:autoSpaceDE/>
              <w:autoSpaceDN/>
              <w:adjustRightInd/>
              <w:jc w:val="center"/>
              <w:rPr>
                <w:bCs/>
                <w:color w:val="000000" w:themeColor="text1"/>
                <w:sz w:val="20"/>
                <w:szCs w:val="20"/>
              </w:rPr>
            </w:pPr>
            <w:ins w:id="1899" w:author="ERCOT" w:date="2023-10-26T12:38:00Z">
              <w:r w:rsidRPr="00E95F39">
                <w:rPr>
                  <w:color w:val="000000" w:themeColor="text1"/>
                  <w:sz w:val="20"/>
                  <w:szCs w:val="20"/>
                </w:rPr>
                <w:t>0.0</w:t>
              </w:r>
            </w:ins>
            <w:del w:id="190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7C9E379" w14:textId="23CAB564" w:rsidR="009D3E0A" w:rsidRPr="00E95F39" w:rsidRDefault="009D3E0A" w:rsidP="009D3E0A">
            <w:pPr>
              <w:widowControl/>
              <w:autoSpaceDE/>
              <w:autoSpaceDN/>
              <w:adjustRightInd/>
              <w:jc w:val="center"/>
              <w:rPr>
                <w:bCs/>
                <w:color w:val="000000" w:themeColor="text1"/>
                <w:sz w:val="20"/>
                <w:szCs w:val="20"/>
              </w:rPr>
            </w:pPr>
            <w:ins w:id="1901" w:author="ERCOT" w:date="2023-10-26T12:38:00Z">
              <w:r w:rsidRPr="00E95F39">
                <w:rPr>
                  <w:color w:val="000000" w:themeColor="text1"/>
                  <w:sz w:val="20"/>
                  <w:szCs w:val="20"/>
                </w:rPr>
                <w:t>1.0</w:t>
              </w:r>
            </w:ins>
            <w:del w:id="1902" w:author="ERCOT" w:date="2023-10-26T12:38:00Z">
              <w:r w:rsidRPr="00E95F39" w:rsidDel="00473C81">
                <w:rPr>
                  <w:color w:val="000000" w:themeColor="text1"/>
                  <w:sz w:val="20"/>
                  <w:szCs w:val="20"/>
                </w:rPr>
                <w:delText>1.3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7283D85" w14:textId="5D311E2E" w:rsidR="009D3E0A" w:rsidRPr="00E95F39" w:rsidRDefault="009D3E0A" w:rsidP="009D3E0A">
            <w:pPr>
              <w:widowControl/>
              <w:autoSpaceDE/>
              <w:autoSpaceDN/>
              <w:adjustRightInd/>
              <w:jc w:val="center"/>
              <w:rPr>
                <w:bCs/>
                <w:color w:val="000000" w:themeColor="text1"/>
                <w:sz w:val="20"/>
                <w:szCs w:val="20"/>
              </w:rPr>
            </w:pPr>
            <w:ins w:id="1903" w:author="ERCOT" w:date="2023-10-26T12:38:00Z">
              <w:r w:rsidRPr="00E95F39">
                <w:rPr>
                  <w:color w:val="000000" w:themeColor="text1"/>
                  <w:sz w:val="20"/>
                  <w:szCs w:val="20"/>
                </w:rPr>
                <w:t>8.5</w:t>
              </w:r>
            </w:ins>
            <w:del w:id="1904" w:author="ERCOT" w:date="2023-10-26T12:38:00Z">
              <w:r w:rsidRPr="00E95F39" w:rsidDel="00473C81">
                <w:rPr>
                  <w:color w:val="000000" w:themeColor="text1"/>
                  <w:sz w:val="20"/>
                  <w:szCs w:val="20"/>
                </w:rPr>
                <w:delText>9.3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DCD09BC" w14:textId="30890346" w:rsidR="009D3E0A" w:rsidRPr="00E95F39" w:rsidRDefault="009D3E0A" w:rsidP="009D3E0A">
            <w:pPr>
              <w:widowControl/>
              <w:autoSpaceDE/>
              <w:autoSpaceDN/>
              <w:adjustRightInd/>
              <w:jc w:val="center"/>
              <w:rPr>
                <w:bCs/>
                <w:color w:val="000000" w:themeColor="text1"/>
                <w:sz w:val="20"/>
                <w:szCs w:val="20"/>
              </w:rPr>
            </w:pPr>
            <w:ins w:id="1905" w:author="ERCOT" w:date="2023-10-26T12:38:00Z">
              <w:r w:rsidRPr="00E95F39">
                <w:rPr>
                  <w:color w:val="000000" w:themeColor="text1"/>
                  <w:sz w:val="20"/>
                  <w:szCs w:val="20"/>
                </w:rPr>
                <w:t>7.0</w:t>
              </w:r>
            </w:ins>
            <w:del w:id="1906" w:author="ERCOT" w:date="2023-10-26T12:38:00Z">
              <w:r w:rsidRPr="00E95F39" w:rsidDel="00473C81">
                <w:rPr>
                  <w:color w:val="000000" w:themeColor="text1"/>
                  <w:sz w:val="20"/>
                  <w:szCs w:val="20"/>
                </w:rPr>
                <w:delText>9.2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DFB32CA" w14:textId="69296008" w:rsidR="009D3E0A" w:rsidRPr="00E95F39" w:rsidRDefault="009D3E0A" w:rsidP="009D3E0A">
            <w:pPr>
              <w:widowControl/>
              <w:autoSpaceDE/>
              <w:autoSpaceDN/>
              <w:adjustRightInd/>
              <w:jc w:val="center"/>
              <w:rPr>
                <w:bCs/>
                <w:color w:val="000000" w:themeColor="text1"/>
                <w:sz w:val="20"/>
                <w:szCs w:val="20"/>
              </w:rPr>
            </w:pPr>
            <w:ins w:id="1907" w:author="ERCOT" w:date="2023-10-26T12:38:00Z">
              <w:r w:rsidRPr="00E95F39">
                <w:rPr>
                  <w:color w:val="000000" w:themeColor="text1"/>
                  <w:sz w:val="20"/>
                  <w:szCs w:val="20"/>
                </w:rPr>
                <w:t>9.2</w:t>
              </w:r>
            </w:ins>
            <w:del w:id="1908" w:author="ERCOT" w:date="2023-10-26T12:38:00Z">
              <w:r w:rsidRPr="00E95F39" w:rsidDel="00473C81">
                <w:rPr>
                  <w:color w:val="000000" w:themeColor="text1"/>
                  <w:sz w:val="20"/>
                  <w:szCs w:val="20"/>
                </w:rPr>
                <w:delText>12.9</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8D8196A" w14:textId="42C428EC" w:rsidR="009D3E0A" w:rsidRPr="00E95F39" w:rsidRDefault="009D3E0A" w:rsidP="009D3E0A">
            <w:pPr>
              <w:widowControl/>
              <w:autoSpaceDE/>
              <w:autoSpaceDN/>
              <w:adjustRightInd/>
              <w:jc w:val="center"/>
              <w:rPr>
                <w:bCs/>
                <w:color w:val="000000" w:themeColor="text1"/>
                <w:sz w:val="20"/>
                <w:szCs w:val="20"/>
              </w:rPr>
            </w:pPr>
            <w:ins w:id="1909" w:author="ERCOT" w:date="2023-10-26T12:38:00Z">
              <w:r w:rsidRPr="00E95F39">
                <w:rPr>
                  <w:color w:val="000000" w:themeColor="text1"/>
                  <w:sz w:val="20"/>
                  <w:szCs w:val="20"/>
                </w:rPr>
                <w:t>7.6</w:t>
              </w:r>
            </w:ins>
            <w:del w:id="1910" w:author="ERCOT" w:date="2023-10-26T12:38:00Z">
              <w:r w:rsidRPr="00E95F39" w:rsidDel="00473C81">
                <w:rPr>
                  <w:color w:val="000000" w:themeColor="text1"/>
                  <w:sz w:val="20"/>
                  <w:szCs w:val="20"/>
                </w:rPr>
                <w:delText>14.5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553F3E4" w14:textId="36CCD990" w:rsidR="009D3E0A" w:rsidRPr="00E95F39" w:rsidRDefault="009D3E0A" w:rsidP="009D3E0A">
            <w:pPr>
              <w:widowControl/>
              <w:autoSpaceDE/>
              <w:autoSpaceDN/>
              <w:adjustRightInd/>
              <w:jc w:val="center"/>
              <w:rPr>
                <w:bCs/>
                <w:color w:val="000000" w:themeColor="text1"/>
                <w:sz w:val="20"/>
                <w:szCs w:val="20"/>
              </w:rPr>
            </w:pPr>
            <w:ins w:id="1911" w:author="ERCOT" w:date="2023-10-26T12:38:00Z">
              <w:r w:rsidRPr="00E95F39">
                <w:rPr>
                  <w:color w:val="000000" w:themeColor="text1"/>
                  <w:sz w:val="20"/>
                  <w:szCs w:val="20"/>
                </w:rPr>
                <w:t>7.9</w:t>
              </w:r>
            </w:ins>
            <w:del w:id="1912" w:author="ERCOT" w:date="2023-10-26T12:38:00Z">
              <w:r w:rsidRPr="00E95F39" w:rsidDel="00473C81">
                <w:rPr>
                  <w:color w:val="000000" w:themeColor="text1"/>
                  <w:sz w:val="20"/>
                  <w:szCs w:val="20"/>
                </w:rPr>
                <w:delText>16.4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0C03962" w14:textId="39FD22FC" w:rsidR="009D3E0A" w:rsidRPr="00E95F39" w:rsidRDefault="009D3E0A" w:rsidP="009D3E0A">
            <w:pPr>
              <w:widowControl/>
              <w:autoSpaceDE/>
              <w:autoSpaceDN/>
              <w:adjustRightInd/>
              <w:jc w:val="center"/>
              <w:rPr>
                <w:bCs/>
                <w:color w:val="000000" w:themeColor="text1"/>
                <w:sz w:val="20"/>
                <w:szCs w:val="20"/>
              </w:rPr>
            </w:pPr>
            <w:ins w:id="1913" w:author="ERCOT" w:date="2023-10-26T12:38:00Z">
              <w:r w:rsidRPr="00E95F39">
                <w:rPr>
                  <w:color w:val="000000" w:themeColor="text1"/>
                  <w:sz w:val="20"/>
                  <w:szCs w:val="20"/>
                </w:rPr>
                <w:t>12.0</w:t>
              </w:r>
            </w:ins>
            <w:del w:id="1914" w:author="ERCOT" w:date="2023-10-26T12:38:00Z">
              <w:r w:rsidRPr="00E95F39" w:rsidDel="00473C81">
                <w:rPr>
                  <w:color w:val="000000" w:themeColor="text1"/>
                  <w:sz w:val="20"/>
                  <w:szCs w:val="20"/>
                </w:rPr>
                <w:delText>17.4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665058" w14:textId="43EC0D93" w:rsidR="009D3E0A" w:rsidRPr="00E95F39" w:rsidRDefault="009D3E0A" w:rsidP="009D3E0A">
            <w:pPr>
              <w:widowControl/>
              <w:autoSpaceDE/>
              <w:autoSpaceDN/>
              <w:adjustRightInd/>
              <w:jc w:val="center"/>
              <w:rPr>
                <w:bCs/>
                <w:color w:val="000000" w:themeColor="text1"/>
                <w:sz w:val="20"/>
                <w:szCs w:val="20"/>
              </w:rPr>
            </w:pPr>
            <w:ins w:id="1915" w:author="ERCOT" w:date="2023-10-26T12:38:00Z">
              <w:r w:rsidRPr="00E95F39">
                <w:rPr>
                  <w:color w:val="000000" w:themeColor="text1"/>
                  <w:sz w:val="20"/>
                  <w:szCs w:val="20"/>
                </w:rPr>
                <w:t>13.3</w:t>
              </w:r>
            </w:ins>
            <w:del w:id="1916" w:author="ERCOT" w:date="2023-10-26T12:38:00Z">
              <w:r w:rsidRPr="00E95F39" w:rsidDel="00473C81">
                <w:rPr>
                  <w:color w:val="000000" w:themeColor="text1"/>
                  <w:sz w:val="20"/>
                  <w:szCs w:val="20"/>
                </w:rPr>
                <w:delText>25.0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52547D0" w14:textId="6F176536" w:rsidR="009D3E0A" w:rsidRPr="00E95F39" w:rsidRDefault="009D3E0A" w:rsidP="009D3E0A">
            <w:pPr>
              <w:widowControl/>
              <w:autoSpaceDE/>
              <w:autoSpaceDN/>
              <w:adjustRightInd/>
              <w:jc w:val="center"/>
              <w:rPr>
                <w:bCs/>
                <w:color w:val="000000" w:themeColor="text1"/>
                <w:sz w:val="20"/>
                <w:szCs w:val="20"/>
              </w:rPr>
            </w:pPr>
            <w:ins w:id="1917" w:author="ERCOT" w:date="2023-10-26T12:38:00Z">
              <w:r w:rsidRPr="00E95F39">
                <w:rPr>
                  <w:color w:val="000000" w:themeColor="text1"/>
                  <w:sz w:val="20"/>
                  <w:szCs w:val="20"/>
                </w:rPr>
                <w:t>13.0</w:t>
              </w:r>
            </w:ins>
            <w:del w:id="1918" w:author="ERCOT" w:date="2023-10-26T12:38:00Z">
              <w:r w:rsidRPr="00E95F39" w:rsidDel="00473C81">
                <w:rPr>
                  <w:color w:val="000000" w:themeColor="text1"/>
                  <w:sz w:val="20"/>
                  <w:szCs w:val="20"/>
                </w:rPr>
                <w:delText>25.4</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240DC8A" w14:textId="6DCFEACB" w:rsidR="009D3E0A" w:rsidRPr="00E95F39" w:rsidRDefault="009D3E0A" w:rsidP="009D3E0A">
            <w:pPr>
              <w:widowControl/>
              <w:autoSpaceDE/>
              <w:autoSpaceDN/>
              <w:adjustRightInd/>
              <w:jc w:val="center"/>
              <w:rPr>
                <w:bCs/>
                <w:color w:val="000000" w:themeColor="text1"/>
                <w:sz w:val="20"/>
                <w:szCs w:val="20"/>
              </w:rPr>
            </w:pPr>
            <w:ins w:id="1919" w:author="ERCOT" w:date="2023-10-26T12:38:00Z">
              <w:r w:rsidRPr="00E95F39">
                <w:rPr>
                  <w:color w:val="000000" w:themeColor="text1"/>
                  <w:sz w:val="20"/>
                  <w:szCs w:val="20"/>
                </w:rPr>
                <w:t>18.3</w:t>
              </w:r>
            </w:ins>
            <w:del w:id="1920" w:author="ERCOT" w:date="2023-10-26T12:38:00Z">
              <w:r w:rsidRPr="00E95F39" w:rsidDel="00473C81">
                <w:rPr>
                  <w:color w:val="000000" w:themeColor="text1"/>
                  <w:sz w:val="20"/>
                  <w:szCs w:val="20"/>
                </w:rPr>
                <w:delText>20.8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D597C23" w14:textId="35000CE5" w:rsidR="009D3E0A" w:rsidRPr="00E95F39" w:rsidRDefault="009D3E0A" w:rsidP="009D3E0A">
            <w:pPr>
              <w:widowControl/>
              <w:autoSpaceDE/>
              <w:autoSpaceDN/>
              <w:adjustRightInd/>
              <w:jc w:val="center"/>
              <w:rPr>
                <w:bCs/>
                <w:color w:val="000000" w:themeColor="text1"/>
                <w:sz w:val="20"/>
                <w:szCs w:val="20"/>
              </w:rPr>
            </w:pPr>
            <w:ins w:id="1921" w:author="ERCOT" w:date="2023-10-26T12:38:00Z">
              <w:r w:rsidRPr="00E95F39">
                <w:rPr>
                  <w:color w:val="000000" w:themeColor="text1"/>
                  <w:sz w:val="20"/>
                  <w:szCs w:val="20"/>
                </w:rPr>
                <w:t>8.8</w:t>
              </w:r>
            </w:ins>
            <w:del w:id="1922" w:author="ERCOT" w:date="2023-10-26T12:38:00Z">
              <w:r w:rsidRPr="00E95F39" w:rsidDel="00473C81">
                <w:rPr>
                  <w:color w:val="000000" w:themeColor="text1"/>
                  <w:sz w:val="20"/>
                  <w:szCs w:val="20"/>
                </w:rPr>
                <w:delText>5.6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CFC3B09" w14:textId="13084BA5" w:rsidR="009D3E0A" w:rsidRPr="00E95F39" w:rsidRDefault="009D3E0A" w:rsidP="009D3E0A">
            <w:pPr>
              <w:widowControl/>
              <w:autoSpaceDE/>
              <w:autoSpaceDN/>
              <w:adjustRightInd/>
              <w:jc w:val="center"/>
              <w:rPr>
                <w:bCs/>
                <w:color w:val="000000" w:themeColor="text1"/>
                <w:sz w:val="20"/>
                <w:szCs w:val="20"/>
              </w:rPr>
            </w:pPr>
            <w:ins w:id="1923" w:author="ERCOT" w:date="2023-10-26T12:38:00Z">
              <w:r w:rsidRPr="00E95F39">
                <w:rPr>
                  <w:color w:val="000000" w:themeColor="text1"/>
                  <w:sz w:val="20"/>
                  <w:szCs w:val="20"/>
                </w:rPr>
                <w:t>0.0</w:t>
              </w:r>
            </w:ins>
            <w:del w:id="19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371868A" w14:textId="0D7D22C2" w:rsidR="009D3E0A" w:rsidRPr="00E95F39" w:rsidRDefault="009D3E0A" w:rsidP="009D3E0A">
            <w:pPr>
              <w:widowControl/>
              <w:autoSpaceDE/>
              <w:autoSpaceDN/>
              <w:adjustRightInd/>
              <w:jc w:val="center"/>
              <w:rPr>
                <w:bCs/>
                <w:color w:val="000000" w:themeColor="text1"/>
                <w:sz w:val="20"/>
                <w:szCs w:val="20"/>
              </w:rPr>
            </w:pPr>
            <w:ins w:id="1925" w:author="ERCOT" w:date="2023-10-26T12:38:00Z">
              <w:r w:rsidRPr="00E95F39">
                <w:rPr>
                  <w:color w:val="000000" w:themeColor="text1"/>
                  <w:sz w:val="20"/>
                  <w:szCs w:val="20"/>
                </w:rPr>
                <w:t>0.0</w:t>
              </w:r>
            </w:ins>
            <w:del w:id="19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430D71" w14:textId="072320B8" w:rsidR="009D3E0A" w:rsidRPr="00E95F39" w:rsidRDefault="009D3E0A" w:rsidP="009D3E0A">
            <w:pPr>
              <w:widowControl/>
              <w:autoSpaceDE/>
              <w:autoSpaceDN/>
              <w:adjustRightInd/>
              <w:jc w:val="center"/>
              <w:rPr>
                <w:bCs/>
                <w:color w:val="000000" w:themeColor="text1"/>
                <w:sz w:val="20"/>
                <w:szCs w:val="20"/>
              </w:rPr>
            </w:pPr>
            <w:ins w:id="1927" w:author="ERCOT" w:date="2023-10-26T12:38:00Z">
              <w:r w:rsidRPr="00E95F39">
                <w:rPr>
                  <w:color w:val="000000" w:themeColor="text1"/>
                  <w:sz w:val="20"/>
                  <w:szCs w:val="20"/>
                </w:rPr>
                <w:t>0.0</w:t>
              </w:r>
            </w:ins>
            <w:del w:id="192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8674917" w14:textId="59F424BF" w:rsidR="009D3E0A" w:rsidRPr="00E95F39" w:rsidRDefault="009D3E0A" w:rsidP="009D3E0A">
            <w:pPr>
              <w:widowControl/>
              <w:autoSpaceDE/>
              <w:autoSpaceDN/>
              <w:adjustRightInd/>
              <w:jc w:val="center"/>
              <w:rPr>
                <w:bCs/>
                <w:color w:val="000000" w:themeColor="text1"/>
                <w:sz w:val="20"/>
                <w:szCs w:val="20"/>
              </w:rPr>
            </w:pPr>
            <w:ins w:id="1929" w:author="ERCOT" w:date="2023-10-26T12:38:00Z">
              <w:r w:rsidRPr="00E95F39">
                <w:rPr>
                  <w:color w:val="000000" w:themeColor="text1"/>
                  <w:sz w:val="20"/>
                  <w:szCs w:val="20"/>
                </w:rPr>
                <w:t>0.0</w:t>
              </w:r>
            </w:ins>
            <w:del w:id="19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2D6BFB88" w14:textId="6023B06B" w:rsidR="009D3E0A" w:rsidRPr="00E95F39" w:rsidRDefault="009D3E0A" w:rsidP="009D3E0A">
            <w:pPr>
              <w:widowControl/>
              <w:autoSpaceDE/>
              <w:autoSpaceDN/>
              <w:adjustRightInd/>
              <w:jc w:val="center"/>
              <w:rPr>
                <w:bCs/>
                <w:color w:val="000000" w:themeColor="text1"/>
                <w:sz w:val="20"/>
                <w:szCs w:val="20"/>
              </w:rPr>
            </w:pPr>
            <w:ins w:id="1931" w:author="ERCOT" w:date="2023-10-26T12:38:00Z">
              <w:r w:rsidRPr="00E95F39">
                <w:rPr>
                  <w:color w:val="000000" w:themeColor="text1"/>
                  <w:sz w:val="20"/>
                  <w:szCs w:val="20"/>
                </w:rPr>
                <w:t>0.0</w:t>
              </w:r>
            </w:ins>
            <w:del w:id="1932" w:author="ERCOT" w:date="2023-10-26T12:38:00Z">
              <w:r w:rsidRPr="00E95F39" w:rsidDel="00473C81">
                <w:rPr>
                  <w:color w:val="000000" w:themeColor="text1"/>
                  <w:sz w:val="20"/>
                  <w:szCs w:val="20"/>
                </w:rPr>
                <w:delText>0.0</w:delText>
              </w:r>
            </w:del>
          </w:p>
        </w:tc>
      </w:tr>
      <w:tr w:rsidR="009D3E0A" w:rsidRPr="00ED4D8D" w14:paraId="08347DBC"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08A36B5C" w14:textId="77777777" w:rsidR="009D3E0A" w:rsidRPr="0012615F" w:rsidRDefault="009D3E0A" w:rsidP="009D3E0A">
            <w:pPr>
              <w:widowControl/>
              <w:autoSpaceDE/>
              <w:autoSpaceDN/>
              <w:adjustRightInd/>
              <w:jc w:val="center"/>
              <w:rPr>
                <w:b/>
                <w:bCs/>
                <w:sz w:val="22"/>
                <w:szCs w:val="22"/>
              </w:rPr>
            </w:pPr>
            <w:r w:rsidRPr="0012615F">
              <w:rPr>
                <w:b/>
                <w:bCs/>
                <w:sz w:val="22"/>
                <w:szCs w:val="22"/>
              </w:rPr>
              <w:t>Mar.</w:t>
            </w:r>
          </w:p>
        </w:tc>
        <w:tc>
          <w:tcPr>
            <w:tcW w:w="190" w:type="pct"/>
            <w:tcBorders>
              <w:top w:val="single" w:sz="4" w:space="0" w:color="000000"/>
              <w:left w:val="single" w:sz="4" w:space="0" w:color="000000"/>
              <w:bottom w:val="single" w:sz="4" w:space="0" w:color="000000"/>
              <w:right w:val="single" w:sz="4" w:space="0" w:color="000000"/>
            </w:tcBorders>
            <w:vAlign w:val="center"/>
          </w:tcPr>
          <w:p w14:paraId="005A6425" w14:textId="632A41A8" w:rsidR="009D3E0A" w:rsidRPr="00E95F39" w:rsidRDefault="009D3E0A" w:rsidP="009D3E0A">
            <w:pPr>
              <w:widowControl/>
              <w:autoSpaceDE/>
              <w:autoSpaceDN/>
              <w:adjustRightInd/>
              <w:jc w:val="center"/>
              <w:rPr>
                <w:bCs/>
                <w:color w:val="000000" w:themeColor="text1"/>
                <w:sz w:val="20"/>
                <w:szCs w:val="20"/>
              </w:rPr>
            </w:pPr>
            <w:ins w:id="1933" w:author="ERCOT" w:date="2023-10-26T12:38:00Z">
              <w:r w:rsidRPr="00E95F39">
                <w:rPr>
                  <w:color w:val="000000" w:themeColor="text1"/>
                  <w:sz w:val="20"/>
                  <w:szCs w:val="20"/>
                </w:rPr>
                <w:t>0.0</w:t>
              </w:r>
            </w:ins>
            <w:del w:id="193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6C08A01" w14:textId="2F1CD95C" w:rsidR="009D3E0A" w:rsidRPr="00E95F39" w:rsidRDefault="009D3E0A" w:rsidP="009D3E0A">
            <w:pPr>
              <w:widowControl/>
              <w:autoSpaceDE/>
              <w:autoSpaceDN/>
              <w:adjustRightInd/>
              <w:jc w:val="center"/>
              <w:rPr>
                <w:bCs/>
                <w:color w:val="000000" w:themeColor="text1"/>
                <w:sz w:val="20"/>
                <w:szCs w:val="20"/>
              </w:rPr>
            </w:pPr>
            <w:ins w:id="1935" w:author="ERCOT" w:date="2023-10-26T12:38:00Z">
              <w:r w:rsidRPr="00E95F39">
                <w:rPr>
                  <w:color w:val="000000" w:themeColor="text1"/>
                  <w:sz w:val="20"/>
                  <w:szCs w:val="20"/>
                </w:rPr>
                <w:t>0.0</w:t>
              </w:r>
            </w:ins>
            <w:del w:id="1936"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37B026F" w14:textId="162DF268" w:rsidR="009D3E0A" w:rsidRPr="00E95F39" w:rsidRDefault="009D3E0A" w:rsidP="009D3E0A">
            <w:pPr>
              <w:widowControl/>
              <w:autoSpaceDE/>
              <w:autoSpaceDN/>
              <w:adjustRightInd/>
              <w:jc w:val="center"/>
              <w:rPr>
                <w:bCs/>
                <w:color w:val="000000" w:themeColor="text1"/>
                <w:sz w:val="20"/>
                <w:szCs w:val="20"/>
              </w:rPr>
            </w:pPr>
            <w:ins w:id="1937" w:author="ERCOT" w:date="2023-10-26T12:38:00Z">
              <w:r w:rsidRPr="00E95F39">
                <w:rPr>
                  <w:color w:val="000000" w:themeColor="text1"/>
                  <w:sz w:val="20"/>
                  <w:szCs w:val="20"/>
                </w:rPr>
                <w:t>0.0</w:t>
              </w:r>
            </w:ins>
            <w:del w:id="19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1193BC8" w14:textId="0C4658C3" w:rsidR="009D3E0A" w:rsidRPr="00E95F39" w:rsidRDefault="009D3E0A" w:rsidP="009D3E0A">
            <w:pPr>
              <w:widowControl/>
              <w:autoSpaceDE/>
              <w:autoSpaceDN/>
              <w:adjustRightInd/>
              <w:jc w:val="center"/>
              <w:rPr>
                <w:bCs/>
                <w:color w:val="000000" w:themeColor="text1"/>
                <w:sz w:val="20"/>
                <w:szCs w:val="20"/>
              </w:rPr>
            </w:pPr>
            <w:ins w:id="1939" w:author="ERCOT" w:date="2023-10-26T12:38:00Z">
              <w:r w:rsidRPr="00E95F39">
                <w:rPr>
                  <w:color w:val="000000" w:themeColor="text1"/>
                  <w:sz w:val="20"/>
                  <w:szCs w:val="20"/>
                </w:rPr>
                <w:t>0.0</w:t>
              </w:r>
            </w:ins>
            <w:del w:id="194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017513C" w14:textId="6FF2E20A" w:rsidR="009D3E0A" w:rsidRPr="00E95F39" w:rsidRDefault="009D3E0A" w:rsidP="009D3E0A">
            <w:pPr>
              <w:widowControl/>
              <w:autoSpaceDE/>
              <w:autoSpaceDN/>
              <w:adjustRightInd/>
              <w:jc w:val="center"/>
              <w:rPr>
                <w:bCs/>
                <w:color w:val="000000" w:themeColor="text1"/>
                <w:sz w:val="20"/>
                <w:szCs w:val="20"/>
              </w:rPr>
            </w:pPr>
            <w:ins w:id="1941" w:author="ERCOT" w:date="2023-10-26T12:38:00Z">
              <w:r w:rsidRPr="00E95F39">
                <w:rPr>
                  <w:color w:val="000000" w:themeColor="text1"/>
                  <w:sz w:val="20"/>
                  <w:szCs w:val="20"/>
                </w:rPr>
                <w:t>0.0</w:t>
              </w:r>
            </w:ins>
            <w:del w:id="194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9941BA7" w14:textId="683DAD6B" w:rsidR="009D3E0A" w:rsidRPr="00E95F39" w:rsidRDefault="009D3E0A" w:rsidP="009D3E0A">
            <w:pPr>
              <w:widowControl/>
              <w:autoSpaceDE/>
              <w:autoSpaceDN/>
              <w:adjustRightInd/>
              <w:jc w:val="center"/>
              <w:rPr>
                <w:bCs/>
                <w:color w:val="000000" w:themeColor="text1"/>
                <w:sz w:val="20"/>
                <w:szCs w:val="20"/>
              </w:rPr>
            </w:pPr>
            <w:ins w:id="1943" w:author="ERCOT" w:date="2023-10-26T12:38:00Z">
              <w:r w:rsidRPr="00E95F39">
                <w:rPr>
                  <w:color w:val="000000" w:themeColor="text1"/>
                  <w:sz w:val="20"/>
                  <w:szCs w:val="20"/>
                </w:rPr>
                <w:t>0.0</w:t>
              </w:r>
            </w:ins>
            <w:del w:id="194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F599A2" w14:textId="3637BA2C" w:rsidR="009D3E0A" w:rsidRPr="00E95F39" w:rsidRDefault="009D3E0A" w:rsidP="009D3E0A">
            <w:pPr>
              <w:widowControl/>
              <w:autoSpaceDE/>
              <w:autoSpaceDN/>
              <w:adjustRightInd/>
              <w:jc w:val="center"/>
              <w:rPr>
                <w:bCs/>
                <w:color w:val="000000" w:themeColor="text1"/>
                <w:sz w:val="20"/>
                <w:szCs w:val="20"/>
              </w:rPr>
            </w:pPr>
            <w:ins w:id="1945" w:author="ERCOT" w:date="2023-10-26T12:38:00Z">
              <w:r w:rsidRPr="00E95F39">
                <w:rPr>
                  <w:color w:val="000000" w:themeColor="text1"/>
                  <w:sz w:val="20"/>
                  <w:szCs w:val="20"/>
                </w:rPr>
                <w:t>0.0</w:t>
              </w:r>
            </w:ins>
            <w:del w:id="194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61385A9" w14:textId="4FAB2C1C" w:rsidR="009D3E0A" w:rsidRPr="00E95F39" w:rsidRDefault="009D3E0A" w:rsidP="009D3E0A">
            <w:pPr>
              <w:widowControl/>
              <w:autoSpaceDE/>
              <w:autoSpaceDN/>
              <w:adjustRightInd/>
              <w:jc w:val="center"/>
              <w:rPr>
                <w:bCs/>
                <w:color w:val="000000" w:themeColor="text1"/>
                <w:sz w:val="20"/>
                <w:szCs w:val="20"/>
              </w:rPr>
            </w:pPr>
            <w:ins w:id="1947" w:author="ERCOT" w:date="2023-10-26T12:38:00Z">
              <w:r w:rsidRPr="00E95F39">
                <w:rPr>
                  <w:color w:val="000000" w:themeColor="text1"/>
                  <w:sz w:val="20"/>
                  <w:szCs w:val="20"/>
                </w:rPr>
                <w:t>0.0</w:t>
              </w:r>
            </w:ins>
            <w:del w:id="194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FB8BDF" w14:textId="38B18F38" w:rsidR="009D3E0A" w:rsidRPr="00E95F39" w:rsidRDefault="009D3E0A" w:rsidP="009D3E0A">
            <w:pPr>
              <w:widowControl/>
              <w:autoSpaceDE/>
              <w:autoSpaceDN/>
              <w:adjustRightInd/>
              <w:jc w:val="center"/>
              <w:rPr>
                <w:bCs/>
                <w:color w:val="000000" w:themeColor="text1"/>
                <w:sz w:val="20"/>
                <w:szCs w:val="20"/>
              </w:rPr>
            </w:pPr>
            <w:ins w:id="1949" w:author="ERCOT" w:date="2023-10-26T12:38:00Z">
              <w:r w:rsidRPr="00E95F39">
                <w:rPr>
                  <w:color w:val="000000" w:themeColor="text1"/>
                  <w:sz w:val="20"/>
                  <w:szCs w:val="20"/>
                </w:rPr>
                <w:t>0.0</w:t>
              </w:r>
            </w:ins>
            <w:del w:id="1950" w:author="ERCOT" w:date="2023-10-26T12:38:00Z">
              <w:r w:rsidRPr="00E95F39" w:rsidDel="00473C81">
                <w:rPr>
                  <w:color w:val="000000" w:themeColor="text1"/>
                  <w:sz w:val="20"/>
                  <w:szCs w:val="20"/>
                </w:rPr>
                <w:delText>0.4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E31D4EF" w14:textId="6429A7AD" w:rsidR="009D3E0A" w:rsidRPr="00E95F39" w:rsidRDefault="009D3E0A" w:rsidP="009D3E0A">
            <w:pPr>
              <w:widowControl/>
              <w:autoSpaceDE/>
              <w:autoSpaceDN/>
              <w:adjustRightInd/>
              <w:jc w:val="center"/>
              <w:rPr>
                <w:bCs/>
                <w:color w:val="000000" w:themeColor="text1"/>
                <w:sz w:val="20"/>
                <w:szCs w:val="20"/>
              </w:rPr>
            </w:pPr>
            <w:ins w:id="1951" w:author="ERCOT" w:date="2023-10-26T12:38:00Z">
              <w:r w:rsidRPr="00E95F39">
                <w:rPr>
                  <w:color w:val="000000" w:themeColor="text1"/>
                  <w:sz w:val="20"/>
                  <w:szCs w:val="20"/>
                </w:rPr>
                <w:t>8.6</w:t>
              </w:r>
            </w:ins>
            <w:del w:id="1952" w:author="ERCOT" w:date="2023-10-26T12:38:00Z">
              <w:r w:rsidRPr="00E95F39" w:rsidDel="00473C81">
                <w:rPr>
                  <w:color w:val="000000" w:themeColor="text1"/>
                  <w:sz w:val="20"/>
                  <w:szCs w:val="20"/>
                </w:rPr>
                <w:delText>8.3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8C2B674" w14:textId="392CECC3" w:rsidR="009D3E0A" w:rsidRPr="00E95F39" w:rsidRDefault="009D3E0A" w:rsidP="009D3E0A">
            <w:pPr>
              <w:widowControl/>
              <w:autoSpaceDE/>
              <w:autoSpaceDN/>
              <w:adjustRightInd/>
              <w:jc w:val="center"/>
              <w:rPr>
                <w:bCs/>
                <w:color w:val="000000" w:themeColor="text1"/>
                <w:sz w:val="20"/>
                <w:szCs w:val="20"/>
              </w:rPr>
            </w:pPr>
            <w:ins w:id="1953" w:author="ERCOT" w:date="2023-10-26T12:38:00Z">
              <w:r w:rsidRPr="00E95F39">
                <w:rPr>
                  <w:color w:val="000000" w:themeColor="text1"/>
                  <w:sz w:val="20"/>
                  <w:szCs w:val="20"/>
                </w:rPr>
                <w:t>8.6</w:t>
              </w:r>
            </w:ins>
            <w:del w:id="1954" w:author="ERCOT" w:date="2023-10-26T12:38:00Z">
              <w:r w:rsidRPr="00E95F39" w:rsidDel="00473C81">
                <w:rPr>
                  <w:color w:val="000000" w:themeColor="text1"/>
                  <w:sz w:val="20"/>
                  <w:szCs w:val="20"/>
                </w:rPr>
                <w:delText>11.6</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0DE73FC" w14:textId="5B8E3005" w:rsidR="009D3E0A" w:rsidRPr="00E95F39" w:rsidRDefault="009D3E0A" w:rsidP="009D3E0A">
            <w:pPr>
              <w:widowControl/>
              <w:autoSpaceDE/>
              <w:autoSpaceDN/>
              <w:adjustRightInd/>
              <w:jc w:val="center"/>
              <w:rPr>
                <w:bCs/>
                <w:color w:val="000000" w:themeColor="text1"/>
                <w:sz w:val="20"/>
                <w:szCs w:val="20"/>
              </w:rPr>
            </w:pPr>
            <w:ins w:id="1955" w:author="ERCOT" w:date="2023-10-26T12:38:00Z">
              <w:r w:rsidRPr="00E95F39">
                <w:rPr>
                  <w:color w:val="000000" w:themeColor="text1"/>
                  <w:sz w:val="20"/>
                  <w:szCs w:val="20"/>
                </w:rPr>
                <w:t>10.6</w:t>
              </w:r>
            </w:ins>
            <w:del w:id="1956" w:author="ERCOT" w:date="2023-10-26T12:38:00Z">
              <w:r w:rsidRPr="00E95F39" w:rsidDel="00473C81">
                <w:rPr>
                  <w:color w:val="000000" w:themeColor="text1"/>
                  <w:sz w:val="20"/>
                  <w:szCs w:val="20"/>
                </w:rPr>
                <w:delText>15.2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11436FB" w14:textId="1FAC8609" w:rsidR="009D3E0A" w:rsidRPr="00E95F39" w:rsidRDefault="009D3E0A" w:rsidP="009D3E0A">
            <w:pPr>
              <w:widowControl/>
              <w:autoSpaceDE/>
              <w:autoSpaceDN/>
              <w:adjustRightInd/>
              <w:jc w:val="center"/>
              <w:rPr>
                <w:bCs/>
                <w:color w:val="000000" w:themeColor="text1"/>
                <w:sz w:val="20"/>
                <w:szCs w:val="20"/>
              </w:rPr>
            </w:pPr>
            <w:ins w:id="1957" w:author="ERCOT" w:date="2023-10-26T12:38:00Z">
              <w:r w:rsidRPr="00E95F39">
                <w:rPr>
                  <w:color w:val="000000" w:themeColor="text1"/>
                  <w:sz w:val="20"/>
                  <w:szCs w:val="20"/>
                </w:rPr>
                <w:t>12.3</w:t>
              </w:r>
            </w:ins>
            <w:del w:id="1958" w:author="ERCOT" w:date="2023-10-26T12:38:00Z">
              <w:r w:rsidRPr="00E95F39" w:rsidDel="00473C81">
                <w:rPr>
                  <w:color w:val="000000" w:themeColor="text1"/>
                  <w:sz w:val="20"/>
                  <w:szCs w:val="20"/>
                </w:rPr>
                <w:delText>17.1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8E0A02" w14:textId="3BFC083B" w:rsidR="009D3E0A" w:rsidRPr="00E95F39" w:rsidRDefault="009D3E0A" w:rsidP="009D3E0A">
            <w:pPr>
              <w:widowControl/>
              <w:autoSpaceDE/>
              <w:autoSpaceDN/>
              <w:adjustRightInd/>
              <w:jc w:val="center"/>
              <w:rPr>
                <w:bCs/>
                <w:color w:val="000000" w:themeColor="text1"/>
                <w:sz w:val="20"/>
                <w:szCs w:val="20"/>
              </w:rPr>
            </w:pPr>
            <w:ins w:id="1959" w:author="ERCOT" w:date="2023-10-26T12:38:00Z">
              <w:r w:rsidRPr="00E95F39">
                <w:rPr>
                  <w:color w:val="000000" w:themeColor="text1"/>
                  <w:sz w:val="20"/>
                  <w:szCs w:val="20"/>
                </w:rPr>
                <w:t>13.4</w:t>
              </w:r>
            </w:ins>
            <w:del w:id="1960" w:author="ERCOT" w:date="2023-10-26T12:38:00Z">
              <w:r w:rsidRPr="00E95F39" w:rsidDel="00473C81">
                <w:rPr>
                  <w:color w:val="000000" w:themeColor="text1"/>
                  <w:sz w:val="20"/>
                  <w:szCs w:val="20"/>
                </w:rPr>
                <w:delText>19.2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722CBDD" w14:textId="4EAC9138" w:rsidR="009D3E0A" w:rsidRPr="00E95F39" w:rsidRDefault="009D3E0A" w:rsidP="009D3E0A">
            <w:pPr>
              <w:widowControl/>
              <w:autoSpaceDE/>
              <w:autoSpaceDN/>
              <w:adjustRightInd/>
              <w:jc w:val="center"/>
              <w:rPr>
                <w:bCs/>
                <w:color w:val="000000" w:themeColor="text1"/>
                <w:sz w:val="20"/>
                <w:szCs w:val="20"/>
              </w:rPr>
            </w:pPr>
            <w:ins w:id="1961" w:author="ERCOT" w:date="2023-10-26T12:38:00Z">
              <w:r w:rsidRPr="00E95F39">
                <w:rPr>
                  <w:color w:val="000000" w:themeColor="text1"/>
                  <w:sz w:val="20"/>
                  <w:szCs w:val="20"/>
                </w:rPr>
                <w:t>13.2</w:t>
              </w:r>
            </w:ins>
            <w:del w:id="1962" w:author="ERCOT" w:date="2023-10-26T12:38:00Z">
              <w:r w:rsidRPr="00E95F39" w:rsidDel="00473C81">
                <w:rPr>
                  <w:color w:val="000000" w:themeColor="text1"/>
                  <w:sz w:val="20"/>
                  <w:szCs w:val="20"/>
                </w:rPr>
                <w:delText>19.2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CF3AEA9" w14:textId="764AA791" w:rsidR="009D3E0A" w:rsidRPr="00E95F39" w:rsidRDefault="009D3E0A" w:rsidP="009D3E0A">
            <w:pPr>
              <w:widowControl/>
              <w:autoSpaceDE/>
              <w:autoSpaceDN/>
              <w:adjustRightInd/>
              <w:jc w:val="center"/>
              <w:rPr>
                <w:bCs/>
                <w:color w:val="000000" w:themeColor="text1"/>
                <w:sz w:val="20"/>
                <w:szCs w:val="20"/>
              </w:rPr>
            </w:pPr>
            <w:ins w:id="1963" w:author="ERCOT" w:date="2023-10-26T12:38:00Z">
              <w:r w:rsidRPr="00E95F39">
                <w:rPr>
                  <w:color w:val="000000" w:themeColor="text1"/>
                  <w:sz w:val="20"/>
                  <w:szCs w:val="20"/>
                </w:rPr>
                <w:t>15.9</w:t>
              </w:r>
            </w:ins>
            <w:del w:id="1964" w:author="ERCOT" w:date="2023-10-26T12:38:00Z">
              <w:r w:rsidRPr="00E95F39" w:rsidDel="00473C81">
                <w:rPr>
                  <w:color w:val="000000" w:themeColor="text1"/>
                  <w:sz w:val="20"/>
                  <w:szCs w:val="20"/>
                </w:rPr>
                <w:delText>20.7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B8046E9" w14:textId="36A36B3A" w:rsidR="009D3E0A" w:rsidRPr="00E95F39" w:rsidRDefault="009D3E0A" w:rsidP="009D3E0A">
            <w:pPr>
              <w:widowControl/>
              <w:autoSpaceDE/>
              <w:autoSpaceDN/>
              <w:adjustRightInd/>
              <w:jc w:val="center"/>
              <w:rPr>
                <w:bCs/>
                <w:color w:val="000000" w:themeColor="text1"/>
                <w:sz w:val="20"/>
                <w:szCs w:val="20"/>
              </w:rPr>
            </w:pPr>
            <w:ins w:id="1965" w:author="ERCOT" w:date="2023-10-26T12:38:00Z">
              <w:r w:rsidRPr="00E95F39">
                <w:rPr>
                  <w:color w:val="000000" w:themeColor="text1"/>
                  <w:sz w:val="20"/>
                  <w:szCs w:val="20"/>
                </w:rPr>
                <w:t>15.5</w:t>
              </w:r>
            </w:ins>
            <w:del w:id="1966" w:author="ERCOT" w:date="2023-10-26T12:38:00Z">
              <w:r w:rsidRPr="00E95F39" w:rsidDel="00473C81">
                <w:rPr>
                  <w:color w:val="000000" w:themeColor="text1"/>
                  <w:sz w:val="20"/>
                  <w:szCs w:val="20"/>
                </w:rPr>
                <w:delText>21.2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32D375B" w14:textId="02E462D1" w:rsidR="009D3E0A" w:rsidRPr="00E95F39" w:rsidRDefault="009D3E0A" w:rsidP="009D3E0A">
            <w:pPr>
              <w:widowControl/>
              <w:autoSpaceDE/>
              <w:autoSpaceDN/>
              <w:adjustRightInd/>
              <w:jc w:val="center"/>
              <w:rPr>
                <w:bCs/>
                <w:color w:val="000000" w:themeColor="text1"/>
                <w:sz w:val="20"/>
                <w:szCs w:val="20"/>
              </w:rPr>
            </w:pPr>
            <w:ins w:id="1967" w:author="ERCOT" w:date="2023-10-26T12:38:00Z">
              <w:r w:rsidRPr="00E95F39">
                <w:rPr>
                  <w:color w:val="000000" w:themeColor="text1"/>
                  <w:sz w:val="20"/>
                  <w:szCs w:val="20"/>
                </w:rPr>
                <w:t>17.2</w:t>
              </w:r>
            </w:ins>
            <w:del w:id="1968" w:author="ERCOT" w:date="2023-10-26T12:38:00Z">
              <w:r w:rsidRPr="00E95F39" w:rsidDel="00473C81">
                <w:rPr>
                  <w:color w:val="000000" w:themeColor="text1"/>
                  <w:sz w:val="20"/>
                  <w:szCs w:val="20"/>
                </w:rPr>
                <w:delText>23.6</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8B16850" w14:textId="016C30A4" w:rsidR="009D3E0A" w:rsidRPr="00E95F39" w:rsidRDefault="009D3E0A" w:rsidP="009D3E0A">
            <w:pPr>
              <w:widowControl/>
              <w:autoSpaceDE/>
              <w:autoSpaceDN/>
              <w:adjustRightInd/>
              <w:jc w:val="center"/>
              <w:rPr>
                <w:bCs/>
                <w:color w:val="000000" w:themeColor="text1"/>
                <w:sz w:val="20"/>
                <w:szCs w:val="20"/>
              </w:rPr>
            </w:pPr>
            <w:ins w:id="1969" w:author="ERCOT" w:date="2023-10-26T12:38:00Z">
              <w:r w:rsidRPr="00E95F39">
                <w:rPr>
                  <w:color w:val="000000" w:themeColor="text1"/>
                  <w:sz w:val="20"/>
                  <w:szCs w:val="20"/>
                </w:rPr>
                <w:t>16.6</w:t>
              </w:r>
            </w:ins>
            <w:del w:id="1970" w:author="ERCOT" w:date="2023-10-26T12:38:00Z">
              <w:r w:rsidRPr="00E95F39" w:rsidDel="00473C81">
                <w:rPr>
                  <w:color w:val="000000" w:themeColor="text1"/>
                  <w:sz w:val="20"/>
                  <w:szCs w:val="20"/>
                </w:rPr>
                <w:delText>20.6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FB9F20" w14:textId="4D90E53E" w:rsidR="009D3E0A" w:rsidRPr="00E95F39" w:rsidRDefault="009D3E0A" w:rsidP="009D3E0A">
            <w:pPr>
              <w:widowControl/>
              <w:autoSpaceDE/>
              <w:autoSpaceDN/>
              <w:adjustRightInd/>
              <w:jc w:val="center"/>
              <w:rPr>
                <w:bCs/>
                <w:color w:val="000000" w:themeColor="text1"/>
                <w:sz w:val="20"/>
                <w:szCs w:val="20"/>
              </w:rPr>
            </w:pPr>
            <w:ins w:id="1971" w:author="ERCOT" w:date="2023-10-26T12:38:00Z">
              <w:r w:rsidRPr="00E95F39">
                <w:rPr>
                  <w:color w:val="000000" w:themeColor="text1"/>
                  <w:sz w:val="20"/>
                  <w:szCs w:val="20"/>
                </w:rPr>
                <w:t>11.7</w:t>
              </w:r>
            </w:ins>
            <w:del w:id="1972" w:author="ERCOT" w:date="2023-10-26T12:38:00Z">
              <w:r w:rsidRPr="00E95F39" w:rsidDel="00473C81">
                <w:rPr>
                  <w:color w:val="000000" w:themeColor="text1"/>
                  <w:sz w:val="20"/>
                  <w:szCs w:val="20"/>
                </w:rPr>
                <w:delText>11.7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8147534" w14:textId="75823BDE" w:rsidR="009D3E0A" w:rsidRPr="00E95F39" w:rsidRDefault="009D3E0A" w:rsidP="009D3E0A">
            <w:pPr>
              <w:widowControl/>
              <w:autoSpaceDE/>
              <w:autoSpaceDN/>
              <w:adjustRightInd/>
              <w:jc w:val="center"/>
              <w:rPr>
                <w:bCs/>
                <w:color w:val="000000" w:themeColor="text1"/>
                <w:sz w:val="20"/>
                <w:szCs w:val="20"/>
              </w:rPr>
            </w:pPr>
            <w:ins w:id="1973" w:author="ERCOT" w:date="2023-10-26T12:38:00Z">
              <w:r w:rsidRPr="00E95F39">
                <w:rPr>
                  <w:color w:val="000000" w:themeColor="text1"/>
                  <w:sz w:val="20"/>
                  <w:szCs w:val="20"/>
                </w:rPr>
                <w:t>0.1</w:t>
              </w:r>
            </w:ins>
            <w:del w:id="19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E118EB" w14:textId="46200CBC" w:rsidR="009D3E0A" w:rsidRPr="00E95F39" w:rsidRDefault="009D3E0A" w:rsidP="009D3E0A">
            <w:pPr>
              <w:widowControl/>
              <w:autoSpaceDE/>
              <w:autoSpaceDN/>
              <w:adjustRightInd/>
              <w:jc w:val="center"/>
              <w:rPr>
                <w:bCs/>
                <w:color w:val="000000" w:themeColor="text1"/>
                <w:sz w:val="20"/>
                <w:szCs w:val="20"/>
              </w:rPr>
            </w:pPr>
            <w:ins w:id="1975" w:author="ERCOT" w:date="2023-10-26T12:38:00Z">
              <w:r w:rsidRPr="00E95F39">
                <w:rPr>
                  <w:color w:val="000000" w:themeColor="text1"/>
                  <w:sz w:val="20"/>
                  <w:szCs w:val="20"/>
                </w:rPr>
                <w:t>0.0</w:t>
              </w:r>
            </w:ins>
            <w:del w:id="19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D85BEB7" w14:textId="3E9D2AF6" w:rsidR="009D3E0A" w:rsidRPr="00E95F39" w:rsidRDefault="009D3E0A" w:rsidP="009D3E0A">
            <w:pPr>
              <w:widowControl/>
              <w:autoSpaceDE/>
              <w:autoSpaceDN/>
              <w:adjustRightInd/>
              <w:jc w:val="center"/>
              <w:rPr>
                <w:bCs/>
                <w:color w:val="000000" w:themeColor="text1"/>
                <w:sz w:val="20"/>
                <w:szCs w:val="20"/>
              </w:rPr>
            </w:pPr>
            <w:ins w:id="1977" w:author="ERCOT" w:date="2023-10-26T12:38:00Z">
              <w:r w:rsidRPr="00E95F39">
                <w:rPr>
                  <w:color w:val="000000" w:themeColor="text1"/>
                  <w:sz w:val="20"/>
                  <w:szCs w:val="20"/>
                </w:rPr>
                <w:t>0.0</w:t>
              </w:r>
            </w:ins>
            <w:del w:id="19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0EF28066" w14:textId="640C9F8E" w:rsidR="009D3E0A" w:rsidRPr="00E95F39" w:rsidRDefault="009D3E0A" w:rsidP="009D3E0A">
            <w:pPr>
              <w:widowControl/>
              <w:autoSpaceDE/>
              <w:autoSpaceDN/>
              <w:adjustRightInd/>
              <w:jc w:val="center"/>
              <w:rPr>
                <w:bCs/>
                <w:color w:val="000000" w:themeColor="text1"/>
                <w:sz w:val="20"/>
                <w:szCs w:val="20"/>
              </w:rPr>
            </w:pPr>
            <w:ins w:id="1979" w:author="ERCOT" w:date="2023-10-26T12:38:00Z">
              <w:r w:rsidRPr="00E95F39">
                <w:rPr>
                  <w:color w:val="000000" w:themeColor="text1"/>
                  <w:sz w:val="20"/>
                  <w:szCs w:val="20"/>
                </w:rPr>
                <w:t>0.0</w:t>
              </w:r>
            </w:ins>
            <w:del w:id="1980" w:author="ERCOT" w:date="2023-10-26T12:38:00Z">
              <w:r w:rsidRPr="00E95F39" w:rsidDel="00473C81">
                <w:rPr>
                  <w:color w:val="000000" w:themeColor="text1"/>
                  <w:sz w:val="20"/>
                  <w:szCs w:val="20"/>
                </w:rPr>
                <w:delText>0.0</w:delText>
              </w:r>
            </w:del>
          </w:p>
        </w:tc>
      </w:tr>
      <w:tr w:rsidR="009D3E0A" w:rsidRPr="00ED4D8D" w14:paraId="10016100"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60C83D02" w14:textId="77777777" w:rsidR="009D3E0A" w:rsidRPr="0012615F" w:rsidRDefault="009D3E0A" w:rsidP="009D3E0A">
            <w:pPr>
              <w:widowControl/>
              <w:autoSpaceDE/>
              <w:autoSpaceDN/>
              <w:adjustRightInd/>
              <w:jc w:val="center"/>
              <w:rPr>
                <w:b/>
                <w:bCs/>
                <w:sz w:val="22"/>
                <w:szCs w:val="22"/>
              </w:rPr>
            </w:pPr>
            <w:r w:rsidRPr="0012615F">
              <w:rPr>
                <w:b/>
                <w:bCs/>
                <w:sz w:val="22"/>
                <w:szCs w:val="22"/>
              </w:rPr>
              <w:t>Apr.</w:t>
            </w:r>
          </w:p>
        </w:tc>
        <w:tc>
          <w:tcPr>
            <w:tcW w:w="190" w:type="pct"/>
            <w:tcBorders>
              <w:top w:val="single" w:sz="4" w:space="0" w:color="000000"/>
              <w:left w:val="single" w:sz="4" w:space="0" w:color="000000"/>
              <w:bottom w:val="single" w:sz="4" w:space="0" w:color="000000"/>
              <w:right w:val="single" w:sz="4" w:space="0" w:color="000000"/>
            </w:tcBorders>
            <w:vAlign w:val="center"/>
          </w:tcPr>
          <w:p w14:paraId="7CD959E7" w14:textId="099505AD" w:rsidR="009D3E0A" w:rsidRPr="00E95F39" w:rsidRDefault="009D3E0A" w:rsidP="009D3E0A">
            <w:pPr>
              <w:widowControl/>
              <w:autoSpaceDE/>
              <w:autoSpaceDN/>
              <w:adjustRightInd/>
              <w:jc w:val="center"/>
              <w:rPr>
                <w:bCs/>
                <w:color w:val="000000" w:themeColor="text1"/>
                <w:sz w:val="20"/>
                <w:szCs w:val="20"/>
              </w:rPr>
            </w:pPr>
            <w:ins w:id="1981" w:author="ERCOT" w:date="2023-10-26T12:38:00Z">
              <w:r w:rsidRPr="00E95F39">
                <w:rPr>
                  <w:color w:val="000000" w:themeColor="text1"/>
                  <w:sz w:val="20"/>
                  <w:szCs w:val="20"/>
                </w:rPr>
                <w:t>0.0</w:t>
              </w:r>
            </w:ins>
            <w:del w:id="19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95AED80" w14:textId="79DB2B96" w:rsidR="009D3E0A" w:rsidRPr="00E95F39" w:rsidRDefault="009D3E0A" w:rsidP="009D3E0A">
            <w:pPr>
              <w:widowControl/>
              <w:autoSpaceDE/>
              <w:autoSpaceDN/>
              <w:adjustRightInd/>
              <w:jc w:val="center"/>
              <w:rPr>
                <w:bCs/>
                <w:color w:val="000000" w:themeColor="text1"/>
                <w:sz w:val="20"/>
                <w:szCs w:val="20"/>
              </w:rPr>
            </w:pPr>
            <w:ins w:id="1983" w:author="ERCOT" w:date="2023-10-26T12:38:00Z">
              <w:r w:rsidRPr="00E95F39">
                <w:rPr>
                  <w:color w:val="000000" w:themeColor="text1"/>
                  <w:sz w:val="20"/>
                  <w:szCs w:val="20"/>
                </w:rPr>
                <w:t>0.0</w:t>
              </w:r>
            </w:ins>
            <w:del w:id="1984"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05627A1" w14:textId="4DB81F71" w:rsidR="009D3E0A" w:rsidRPr="00E95F39" w:rsidRDefault="009D3E0A" w:rsidP="009D3E0A">
            <w:pPr>
              <w:widowControl/>
              <w:autoSpaceDE/>
              <w:autoSpaceDN/>
              <w:adjustRightInd/>
              <w:jc w:val="center"/>
              <w:rPr>
                <w:bCs/>
                <w:color w:val="000000" w:themeColor="text1"/>
                <w:sz w:val="20"/>
                <w:szCs w:val="20"/>
              </w:rPr>
            </w:pPr>
            <w:ins w:id="1985" w:author="ERCOT" w:date="2023-10-26T12:38:00Z">
              <w:r w:rsidRPr="00E95F39">
                <w:rPr>
                  <w:color w:val="000000" w:themeColor="text1"/>
                  <w:sz w:val="20"/>
                  <w:szCs w:val="20"/>
                </w:rPr>
                <w:t>0.0</w:t>
              </w:r>
            </w:ins>
            <w:del w:id="19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43B4D6A" w14:textId="746C2F49" w:rsidR="009D3E0A" w:rsidRPr="00E95F39" w:rsidRDefault="009D3E0A" w:rsidP="009D3E0A">
            <w:pPr>
              <w:widowControl/>
              <w:autoSpaceDE/>
              <w:autoSpaceDN/>
              <w:adjustRightInd/>
              <w:jc w:val="center"/>
              <w:rPr>
                <w:bCs/>
                <w:color w:val="000000" w:themeColor="text1"/>
                <w:sz w:val="20"/>
                <w:szCs w:val="20"/>
              </w:rPr>
            </w:pPr>
            <w:ins w:id="1987" w:author="ERCOT" w:date="2023-10-26T12:38:00Z">
              <w:r w:rsidRPr="00E95F39">
                <w:rPr>
                  <w:color w:val="000000" w:themeColor="text1"/>
                  <w:sz w:val="20"/>
                  <w:szCs w:val="20"/>
                </w:rPr>
                <w:t>0.0</w:t>
              </w:r>
            </w:ins>
            <w:del w:id="198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215B425" w14:textId="55CEA807" w:rsidR="009D3E0A" w:rsidRPr="00E95F39" w:rsidRDefault="009D3E0A" w:rsidP="009D3E0A">
            <w:pPr>
              <w:widowControl/>
              <w:autoSpaceDE/>
              <w:autoSpaceDN/>
              <w:adjustRightInd/>
              <w:jc w:val="center"/>
              <w:rPr>
                <w:bCs/>
                <w:color w:val="000000" w:themeColor="text1"/>
                <w:sz w:val="20"/>
                <w:szCs w:val="20"/>
              </w:rPr>
            </w:pPr>
            <w:ins w:id="1989" w:author="ERCOT" w:date="2023-10-26T12:38:00Z">
              <w:r w:rsidRPr="00E95F39">
                <w:rPr>
                  <w:color w:val="000000" w:themeColor="text1"/>
                  <w:sz w:val="20"/>
                  <w:szCs w:val="20"/>
                </w:rPr>
                <w:t>0.0</w:t>
              </w:r>
            </w:ins>
            <w:del w:id="199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ACEB12" w14:textId="4C7E4A45" w:rsidR="009D3E0A" w:rsidRPr="00E95F39" w:rsidRDefault="009D3E0A" w:rsidP="009D3E0A">
            <w:pPr>
              <w:widowControl/>
              <w:autoSpaceDE/>
              <w:autoSpaceDN/>
              <w:adjustRightInd/>
              <w:jc w:val="center"/>
              <w:rPr>
                <w:bCs/>
                <w:color w:val="000000" w:themeColor="text1"/>
                <w:sz w:val="20"/>
                <w:szCs w:val="20"/>
              </w:rPr>
            </w:pPr>
            <w:ins w:id="1991" w:author="ERCOT" w:date="2023-10-26T12:38:00Z">
              <w:r w:rsidRPr="00E95F39">
                <w:rPr>
                  <w:color w:val="000000" w:themeColor="text1"/>
                  <w:sz w:val="20"/>
                  <w:szCs w:val="20"/>
                </w:rPr>
                <w:t>0.0</w:t>
              </w:r>
            </w:ins>
            <w:del w:id="199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C30682" w14:textId="634739D1" w:rsidR="009D3E0A" w:rsidRPr="00E95F39" w:rsidRDefault="009D3E0A" w:rsidP="009D3E0A">
            <w:pPr>
              <w:widowControl/>
              <w:autoSpaceDE/>
              <w:autoSpaceDN/>
              <w:adjustRightInd/>
              <w:jc w:val="center"/>
              <w:rPr>
                <w:bCs/>
                <w:color w:val="000000" w:themeColor="text1"/>
                <w:sz w:val="20"/>
                <w:szCs w:val="20"/>
              </w:rPr>
            </w:pPr>
            <w:ins w:id="1993" w:author="ERCOT" w:date="2023-10-26T12:38:00Z">
              <w:r w:rsidRPr="00E95F39">
                <w:rPr>
                  <w:color w:val="000000" w:themeColor="text1"/>
                  <w:sz w:val="20"/>
                  <w:szCs w:val="20"/>
                </w:rPr>
                <w:t>0.0</w:t>
              </w:r>
            </w:ins>
            <w:del w:id="199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5DD4B2C" w14:textId="1A503195" w:rsidR="009D3E0A" w:rsidRPr="00E95F39" w:rsidRDefault="009D3E0A" w:rsidP="009D3E0A">
            <w:pPr>
              <w:widowControl/>
              <w:autoSpaceDE/>
              <w:autoSpaceDN/>
              <w:adjustRightInd/>
              <w:jc w:val="center"/>
              <w:rPr>
                <w:bCs/>
                <w:color w:val="000000" w:themeColor="text1"/>
                <w:sz w:val="20"/>
                <w:szCs w:val="20"/>
              </w:rPr>
            </w:pPr>
            <w:ins w:id="1995" w:author="ERCOT" w:date="2023-10-26T12:38:00Z">
              <w:r w:rsidRPr="00E95F39">
                <w:rPr>
                  <w:color w:val="000000" w:themeColor="text1"/>
                  <w:sz w:val="20"/>
                  <w:szCs w:val="20"/>
                </w:rPr>
                <w:t>0.0</w:t>
              </w:r>
            </w:ins>
            <w:del w:id="199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5999553" w14:textId="15FF9080" w:rsidR="009D3E0A" w:rsidRPr="00E95F39" w:rsidRDefault="009D3E0A" w:rsidP="009D3E0A">
            <w:pPr>
              <w:widowControl/>
              <w:autoSpaceDE/>
              <w:autoSpaceDN/>
              <w:adjustRightInd/>
              <w:jc w:val="center"/>
              <w:rPr>
                <w:bCs/>
                <w:color w:val="000000" w:themeColor="text1"/>
                <w:sz w:val="20"/>
                <w:szCs w:val="20"/>
              </w:rPr>
            </w:pPr>
            <w:ins w:id="1997" w:author="ERCOT" w:date="2023-10-26T12:38:00Z">
              <w:r w:rsidRPr="00E95F39">
                <w:rPr>
                  <w:color w:val="000000" w:themeColor="text1"/>
                  <w:sz w:val="20"/>
                  <w:szCs w:val="20"/>
                </w:rPr>
                <w:t>1.1</w:t>
              </w:r>
            </w:ins>
            <w:del w:id="199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0026FC9" w14:textId="168C39D2" w:rsidR="009D3E0A" w:rsidRPr="00E95F39" w:rsidRDefault="009D3E0A" w:rsidP="009D3E0A">
            <w:pPr>
              <w:widowControl/>
              <w:autoSpaceDE/>
              <w:autoSpaceDN/>
              <w:adjustRightInd/>
              <w:jc w:val="center"/>
              <w:rPr>
                <w:bCs/>
                <w:color w:val="000000" w:themeColor="text1"/>
                <w:sz w:val="20"/>
                <w:szCs w:val="20"/>
              </w:rPr>
            </w:pPr>
            <w:ins w:id="1999" w:author="ERCOT" w:date="2023-10-26T12:38:00Z">
              <w:r w:rsidRPr="00E95F39">
                <w:rPr>
                  <w:color w:val="000000" w:themeColor="text1"/>
                  <w:sz w:val="20"/>
                  <w:szCs w:val="20"/>
                </w:rPr>
                <w:t>7.1</w:t>
              </w:r>
            </w:ins>
            <w:del w:id="2000" w:author="ERCOT" w:date="2023-10-26T12:38:00Z">
              <w:r w:rsidRPr="00E95F39" w:rsidDel="00473C81">
                <w:rPr>
                  <w:color w:val="000000" w:themeColor="text1"/>
                  <w:sz w:val="20"/>
                  <w:szCs w:val="20"/>
                </w:rPr>
                <w:delText>10.5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875BAB" w14:textId="49C590E0" w:rsidR="009D3E0A" w:rsidRPr="00E95F39" w:rsidRDefault="009D3E0A" w:rsidP="009D3E0A">
            <w:pPr>
              <w:widowControl/>
              <w:autoSpaceDE/>
              <w:autoSpaceDN/>
              <w:adjustRightInd/>
              <w:jc w:val="center"/>
              <w:rPr>
                <w:bCs/>
                <w:color w:val="000000" w:themeColor="text1"/>
                <w:sz w:val="20"/>
                <w:szCs w:val="20"/>
              </w:rPr>
            </w:pPr>
            <w:ins w:id="2001" w:author="ERCOT" w:date="2023-10-26T12:38:00Z">
              <w:r w:rsidRPr="00E95F39">
                <w:rPr>
                  <w:color w:val="000000" w:themeColor="text1"/>
                  <w:sz w:val="20"/>
                  <w:szCs w:val="20"/>
                </w:rPr>
                <w:t>9.4</w:t>
              </w:r>
            </w:ins>
            <w:del w:id="2002" w:author="ERCOT" w:date="2023-10-26T12:38:00Z">
              <w:r w:rsidRPr="00E95F39" w:rsidDel="00473C81">
                <w:rPr>
                  <w:color w:val="000000" w:themeColor="text1"/>
                  <w:sz w:val="20"/>
                  <w:szCs w:val="20"/>
                </w:rPr>
                <w:delText>9.2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BD48D4E" w14:textId="1630BF6E" w:rsidR="009D3E0A" w:rsidRPr="00E95F39" w:rsidRDefault="009D3E0A" w:rsidP="009D3E0A">
            <w:pPr>
              <w:widowControl/>
              <w:autoSpaceDE/>
              <w:autoSpaceDN/>
              <w:adjustRightInd/>
              <w:jc w:val="center"/>
              <w:rPr>
                <w:bCs/>
                <w:color w:val="000000" w:themeColor="text1"/>
                <w:sz w:val="20"/>
                <w:szCs w:val="20"/>
              </w:rPr>
            </w:pPr>
            <w:ins w:id="2003" w:author="ERCOT" w:date="2023-10-26T12:38:00Z">
              <w:r w:rsidRPr="00E95F39">
                <w:rPr>
                  <w:color w:val="000000" w:themeColor="text1"/>
                  <w:sz w:val="20"/>
                  <w:szCs w:val="20"/>
                </w:rPr>
                <w:t>10.1</w:t>
              </w:r>
            </w:ins>
            <w:del w:id="2004" w:author="ERCOT" w:date="2023-10-26T12:38:00Z">
              <w:r w:rsidRPr="00E95F39" w:rsidDel="00473C81">
                <w:rPr>
                  <w:color w:val="000000" w:themeColor="text1"/>
                  <w:sz w:val="20"/>
                  <w:szCs w:val="20"/>
                </w:rPr>
                <w:delText>10.7</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43DCF8B" w14:textId="379DFA75" w:rsidR="009D3E0A" w:rsidRPr="00E95F39" w:rsidRDefault="009D3E0A" w:rsidP="009D3E0A">
            <w:pPr>
              <w:widowControl/>
              <w:autoSpaceDE/>
              <w:autoSpaceDN/>
              <w:adjustRightInd/>
              <w:jc w:val="center"/>
              <w:rPr>
                <w:bCs/>
                <w:color w:val="000000" w:themeColor="text1"/>
                <w:sz w:val="20"/>
                <w:szCs w:val="20"/>
              </w:rPr>
            </w:pPr>
            <w:ins w:id="2005" w:author="ERCOT" w:date="2023-10-26T12:38:00Z">
              <w:r w:rsidRPr="00E95F39">
                <w:rPr>
                  <w:color w:val="000000" w:themeColor="text1"/>
                  <w:sz w:val="20"/>
                  <w:szCs w:val="20"/>
                </w:rPr>
                <w:t>9.8</w:t>
              </w:r>
            </w:ins>
            <w:del w:id="2006" w:author="ERCOT" w:date="2023-10-26T12:38:00Z">
              <w:r w:rsidRPr="00E95F39" w:rsidDel="00473C81">
                <w:rPr>
                  <w:color w:val="000000" w:themeColor="text1"/>
                  <w:sz w:val="20"/>
                  <w:szCs w:val="20"/>
                </w:rPr>
                <w:delText>12.8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24FB1AE" w14:textId="4B59197C" w:rsidR="009D3E0A" w:rsidRPr="00E95F39" w:rsidRDefault="009D3E0A" w:rsidP="009D3E0A">
            <w:pPr>
              <w:widowControl/>
              <w:autoSpaceDE/>
              <w:autoSpaceDN/>
              <w:adjustRightInd/>
              <w:jc w:val="center"/>
              <w:rPr>
                <w:bCs/>
                <w:color w:val="000000" w:themeColor="text1"/>
                <w:sz w:val="20"/>
                <w:szCs w:val="20"/>
              </w:rPr>
            </w:pPr>
            <w:ins w:id="2007" w:author="ERCOT" w:date="2023-10-26T12:38:00Z">
              <w:r w:rsidRPr="00E95F39">
                <w:rPr>
                  <w:color w:val="000000" w:themeColor="text1"/>
                  <w:sz w:val="20"/>
                  <w:szCs w:val="20"/>
                </w:rPr>
                <w:t>10.2</w:t>
              </w:r>
            </w:ins>
            <w:del w:id="2008" w:author="ERCOT" w:date="2023-10-26T12:38:00Z">
              <w:r w:rsidRPr="00E95F39" w:rsidDel="00473C81">
                <w:rPr>
                  <w:color w:val="000000" w:themeColor="text1"/>
                  <w:sz w:val="20"/>
                  <w:szCs w:val="20"/>
                </w:rPr>
                <w:delText>10.9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660442A" w14:textId="36B67461" w:rsidR="009D3E0A" w:rsidRPr="00E95F39" w:rsidRDefault="009D3E0A" w:rsidP="009D3E0A">
            <w:pPr>
              <w:widowControl/>
              <w:autoSpaceDE/>
              <w:autoSpaceDN/>
              <w:adjustRightInd/>
              <w:jc w:val="center"/>
              <w:rPr>
                <w:bCs/>
                <w:color w:val="000000" w:themeColor="text1"/>
                <w:sz w:val="20"/>
                <w:szCs w:val="20"/>
              </w:rPr>
            </w:pPr>
            <w:ins w:id="2009" w:author="ERCOT" w:date="2023-10-26T12:38:00Z">
              <w:r w:rsidRPr="00E95F39">
                <w:rPr>
                  <w:color w:val="000000" w:themeColor="text1"/>
                  <w:sz w:val="20"/>
                  <w:szCs w:val="20"/>
                </w:rPr>
                <w:t>8.6</w:t>
              </w:r>
            </w:ins>
            <w:del w:id="2010" w:author="ERCOT" w:date="2023-10-26T12:38:00Z">
              <w:r w:rsidRPr="00E95F39" w:rsidDel="00473C81">
                <w:rPr>
                  <w:color w:val="000000" w:themeColor="text1"/>
                  <w:sz w:val="20"/>
                  <w:szCs w:val="20"/>
                </w:rPr>
                <w:delText>10.0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623E4EF" w14:textId="399F9BAE" w:rsidR="009D3E0A" w:rsidRPr="00E95F39" w:rsidRDefault="009D3E0A" w:rsidP="009D3E0A">
            <w:pPr>
              <w:widowControl/>
              <w:autoSpaceDE/>
              <w:autoSpaceDN/>
              <w:adjustRightInd/>
              <w:jc w:val="center"/>
              <w:rPr>
                <w:bCs/>
                <w:color w:val="000000" w:themeColor="text1"/>
                <w:sz w:val="20"/>
                <w:szCs w:val="20"/>
              </w:rPr>
            </w:pPr>
            <w:ins w:id="2011" w:author="ERCOT" w:date="2023-10-26T12:38:00Z">
              <w:r w:rsidRPr="00E95F39">
                <w:rPr>
                  <w:color w:val="000000" w:themeColor="text1"/>
                  <w:sz w:val="20"/>
                  <w:szCs w:val="20"/>
                </w:rPr>
                <w:t>11.4</w:t>
              </w:r>
            </w:ins>
            <w:del w:id="2012" w:author="ERCOT" w:date="2023-10-26T12:38:00Z">
              <w:r w:rsidRPr="00E95F39" w:rsidDel="00473C81">
                <w:rPr>
                  <w:color w:val="000000" w:themeColor="text1"/>
                  <w:sz w:val="20"/>
                  <w:szCs w:val="20"/>
                </w:rPr>
                <w:delText>14.0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A129151" w14:textId="76D31F65" w:rsidR="009D3E0A" w:rsidRPr="00E95F39" w:rsidRDefault="009D3E0A" w:rsidP="009D3E0A">
            <w:pPr>
              <w:widowControl/>
              <w:autoSpaceDE/>
              <w:autoSpaceDN/>
              <w:adjustRightInd/>
              <w:jc w:val="center"/>
              <w:rPr>
                <w:bCs/>
                <w:color w:val="000000" w:themeColor="text1"/>
                <w:sz w:val="20"/>
                <w:szCs w:val="20"/>
              </w:rPr>
            </w:pPr>
            <w:ins w:id="2013" w:author="ERCOT" w:date="2023-10-26T12:38:00Z">
              <w:r w:rsidRPr="00E95F39">
                <w:rPr>
                  <w:color w:val="000000" w:themeColor="text1"/>
                  <w:sz w:val="20"/>
                  <w:szCs w:val="20"/>
                </w:rPr>
                <w:t>13.8</w:t>
              </w:r>
            </w:ins>
            <w:del w:id="2014" w:author="ERCOT" w:date="2023-10-26T12:38:00Z">
              <w:r w:rsidRPr="00E95F39" w:rsidDel="00473C81">
                <w:rPr>
                  <w:color w:val="000000" w:themeColor="text1"/>
                  <w:sz w:val="20"/>
                  <w:szCs w:val="20"/>
                </w:rPr>
                <w:delText>19.3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55DD13A" w14:textId="68EF3868" w:rsidR="009D3E0A" w:rsidRPr="00E95F39" w:rsidRDefault="009D3E0A" w:rsidP="009D3E0A">
            <w:pPr>
              <w:widowControl/>
              <w:autoSpaceDE/>
              <w:autoSpaceDN/>
              <w:adjustRightInd/>
              <w:jc w:val="center"/>
              <w:rPr>
                <w:bCs/>
                <w:color w:val="000000" w:themeColor="text1"/>
                <w:sz w:val="20"/>
                <w:szCs w:val="20"/>
              </w:rPr>
            </w:pPr>
            <w:ins w:id="2015" w:author="ERCOT" w:date="2023-10-26T12:38:00Z">
              <w:r w:rsidRPr="00E95F39">
                <w:rPr>
                  <w:color w:val="000000" w:themeColor="text1"/>
                  <w:sz w:val="20"/>
                  <w:szCs w:val="20"/>
                </w:rPr>
                <w:t>15.8</w:t>
              </w:r>
            </w:ins>
            <w:del w:id="2016" w:author="ERCOT" w:date="2023-10-26T12:38:00Z">
              <w:r w:rsidRPr="00E95F39" w:rsidDel="00473C81">
                <w:rPr>
                  <w:color w:val="000000" w:themeColor="text1"/>
                  <w:sz w:val="20"/>
                  <w:szCs w:val="20"/>
                </w:rPr>
                <w:delText>17.5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B308120" w14:textId="77C731C8" w:rsidR="009D3E0A" w:rsidRPr="00E95F39" w:rsidRDefault="009D3E0A" w:rsidP="009D3E0A">
            <w:pPr>
              <w:widowControl/>
              <w:autoSpaceDE/>
              <w:autoSpaceDN/>
              <w:adjustRightInd/>
              <w:jc w:val="center"/>
              <w:rPr>
                <w:bCs/>
                <w:color w:val="000000" w:themeColor="text1"/>
                <w:sz w:val="20"/>
                <w:szCs w:val="20"/>
              </w:rPr>
            </w:pPr>
            <w:ins w:id="2017" w:author="ERCOT" w:date="2023-10-26T12:38:00Z">
              <w:r w:rsidRPr="00E95F39">
                <w:rPr>
                  <w:color w:val="000000" w:themeColor="text1"/>
                  <w:sz w:val="20"/>
                  <w:szCs w:val="20"/>
                </w:rPr>
                <w:t>15.6</w:t>
              </w:r>
            </w:ins>
            <w:del w:id="2018" w:author="ERCOT" w:date="2023-10-26T12:38:00Z">
              <w:r w:rsidRPr="00E95F39" w:rsidDel="00473C81">
                <w:rPr>
                  <w:color w:val="000000" w:themeColor="text1"/>
                  <w:sz w:val="20"/>
                  <w:szCs w:val="20"/>
                </w:rPr>
                <w:delText>23.0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ED68768" w14:textId="017799EA" w:rsidR="009D3E0A" w:rsidRPr="00E95F39" w:rsidRDefault="009D3E0A" w:rsidP="009D3E0A">
            <w:pPr>
              <w:widowControl/>
              <w:autoSpaceDE/>
              <w:autoSpaceDN/>
              <w:adjustRightInd/>
              <w:jc w:val="center"/>
              <w:rPr>
                <w:bCs/>
                <w:color w:val="000000" w:themeColor="text1"/>
                <w:sz w:val="20"/>
                <w:szCs w:val="20"/>
              </w:rPr>
            </w:pPr>
            <w:ins w:id="2019" w:author="ERCOT" w:date="2023-10-26T12:38:00Z">
              <w:r w:rsidRPr="00E95F39">
                <w:rPr>
                  <w:color w:val="000000" w:themeColor="text1"/>
                  <w:sz w:val="20"/>
                  <w:szCs w:val="20"/>
                </w:rPr>
                <w:t>14.5</w:t>
              </w:r>
            </w:ins>
            <w:del w:id="2020" w:author="ERCOT" w:date="2023-10-26T12:38:00Z">
              <w:r w:rsidRPr="00E95F39" w:rsidDel="00473C81">
                <w:rPr>
                  <w:color w:val="000000" w:themeColor="text1"/>
                  <w:sz w:val="20"/>
                  <w:szCs w:val="20"/>
                </w:rPr>
                <w:delText>14.8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15985E" w14:textId="2DCF4BD0" w:rsidR="009D3E0A" w:rsidRPr="00E95F39" w:rsidRDefault="009D3E0A" w:rsidP="009D3E0A">
            <w:pPr>
              <w:widowControl/>
              <w:autoSpaceDE/>
              <w:autoSpaceDN/>
              <w:adjustRightInd/>
              <w:jc w:val="center"/>
              <w:rPr>
                <w:bCs/>
                <w:color w:val="000000" w:themeColor="text1"/>
                <w:sz w:val="20"/>
                <w:szCs w:val="20"/>
              </w:rPr>
            </w:pPr>
            <w:ins w:id="2021" w:author="ERCOT" w:date="2023-10-26T12:38:00Z">
              <w:r w:rsidRPr="00E95F39">
                <w:rPr>
                  <w:color w:val="000000" w:themeColor="text1"/>
                  <w:sz w:val="20"/>
                  <w:szCs w:val="20"/>
                </w:rPr>
                <w:t>1.8</w:t>
              </w:r>
            </w:ins>
            <w:del w:id="2022" w:author="ERCOT" w:date="2023-10-26T12:38:00Z">
              <w:r w:rsidRPr="00E95F39" w:rsidDel="00473C81">
                <w:rPr>
                  <w:color w:val="000000" w:themeColor="text1"/>
                  <w:sz w:val="20"/>
                  <w:szCs w:val="20"/>
                </w:rPr>
                <w:delText>1.4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2832417" w14:textId="7A66302C" w:rsidR="009D3E0A" w:rsidRPr="00E95F39" w:rsidRDefault="009D3E0A" w:rsidP="009D3E0A">
            <w:pPr>
              <w:widowControl/>
              <w:autoSpaceDE/>
              <w:autoSpaceDN/>
              <w:adjustRightInd/>
              <w:jc w:val="center"/>
              <w:rPr>
                <w:bCs/>
                <w:color w:val="000000" w:themeColor="text1"/>
                <w:sz w:val="20"/>
                <w:szCs w:val="20"/>
              </w:rPr>
            </w:pPr>
            <w:ins w:id="2023" w:author="ERCOT" w:date="2023-10-26T12:38:00Z">
              <w:r w:rsidRPr="00E95F39">
                <w:rPr>
                  <w:color w:val="000000" w:themeColor="text1"/>
                  <w:sz w:val="20"/>
                  <w:szCs w:val="20"/>
                </w:rPr>
                <w:t>0.0</w:t>
              </w:r>
            </w:ins>
            <w:del w:id="20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C0C6D4F" w14:textId="34E3F165" w:rsidR="009D3E0A" w:rsidRPr="00E95F39" w:rsidRDefault="009D3E0A" w:rsidP="009D3E0A">
            <w:pPr>
              <w:widowControl/>
              <w:autoSpaceDE/>
              <w:autoSpaceDN/>
              <w:adjustRightInd/>
              <w:jc w:val="center"/>
              <w:rPr>
                <w:bCs/>
                <w:color w:val="000000" w:themeColor="text1"/>
                <w:sz w:val="20"/>
                <w:szCs w:val="20"/>
              </w:rPr>
            </w:pPr>
            <w:ins w:id="2025" w:author="ERCOT" w:date="2023-10-26T12:38:00Z">
              <w:r w:rsidRPr="00E95F39">
                <w:rPr>
                  <w:color w:val="000000" w:themeColor="text1"/>
                  <w:sz w:val="20"/>
                  <w:szCs w:val="20"/>
                </w:rPr>
                <w:t>0.0</w:t>
              </w:r>
            </w:ins>
            <w:del w:id="20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53CA3934" w14:textId="36B944B2" w:rsidR="009D3E0A" w:rsidRPr="00E95F39" w:rsidRDefault="009D3E0A" w:rsidP="009D3E0A">
            <w:pPr>
              <w:widowControl/>
              <w:autoSpaceDE/>
              <w:autoSpaceDN/>
              <w:adjustRightInd/>
              <w:jc w:val="center"/>
              <w:rPr>
                <w:bCs/>
                <w:color w:val="000000" w:themeColor="text1"/>
                <w:sz w:val="20"/>
                <w:szCs w:val="20"/>
              </w:rPr>
            </w:pPr>
            <w:ins w:id="2027" w:author="ERCOT" w:date="2023-10-26T12:38:00Z">
              <w:r w:rsidRPr="00E95F39">
                <w:rPr>
                  <w:color w:val="000000" w:themeColor="text1"/>
                  <w:sz w:val="20"/>
                  <w:szCs w:val="20"/>
                </w:rPr>
                <w:t>0.0</w:t>
              </w:r>
            </w:ins>
            <w:del w:id="2028" w:author="ERCOT" w:date="2023-10-26T12:38:00Z">
              <w:r w:rsidRPr="00E95F39" w:rsidDel="00473C81">
                <w:rPr>
                  <w:color w:val="000000" w:themeColor="text1"/>
                  <w:sz w:val="20"/>
                  <w:szCs w:val="20"/>
                </w:rPr>
                <w:delText>0.0</w:delText>
              </w:r>
            </w:del>
          </w:p>
        </w:tc>
      </w:tr>
      <w:tr w:rsidR="009D3E0A" w:rsidRPr="00ED4D8D" w14:paraId="5404B504"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FF30010" w14:textId="77777777" w:rsidR="009D3E0A" w:rsidRPr="0012615F" w:rsidRDefault="009D3E0A" w:rsidP="009D3E0A">
            <w:pPr>
              <w:widowControl/>
              <w:autoSpaceDE/>
              <w:autoSpaceDN/>
              <w:adjustRightInd/>
              <w:jc w:val="center"/>
              <w:rPr>
                <w:b/>
                <w:bCs/>
                <w:sz w:val="22"/>
                <w:szCs w:val="22"/>
              </w:rPr>
            </w:pPr>
            <w:r w:rsidRPr="0012615F">
              <w:rPr>
                <w:b/>
                <w:bCs/>
                <w:sz w:val="22"/>
                <w:szCs w:val="22"/>
              </w:rPr>
              <w:t>May</w:t>
            </w:r>
          </w:p>
        </w:tc>
        <w:tc>
          <w:tcPr>
            <w:tcW w:w="190" w:type="pct"/>
            <w:tcBorders>
              <w:top w:val="single" w:sz="4" w:space="0" w:color="000000"/>
              <w:left w:val="single" w:sz="4" w:space="0" w:color="000000"/>
              <w:bottom w:val="single" w:sz="4" w:space="0" w:color="000000"/>
              <w:right w:val="single" w:sz="4" w:space="0" w:color="000000"/>
            </w:tcBorders>
            <w:vAlign w:val="center"/>
          </w:tcPr>
          <w:p w14:paraId="48562F18" w14:textId="5152154D" w:rsidR="009D3E0A" w:rsidRPr="00E95F39" w:rsidRDefault="009D3E0A" w:rsidP="009D3E0A">
            <w:pPr>
              <w:widowControl/>
              <w:autoSpaceDE/>
              <w:autoSpaceDN/>
              <w:adjustRightInd/>
              <w:jc w:val="center"/>
              <w:rPr>
                <w:bCs/>
                <w:color w:val="000000" w:themeColor="text1"/>
                <w:sz w:val="20"/>
                <w:szCs w:val="20"/>
              </w:rPr>
            </w:pPr>
            <w:ins w:id="2029" w:author="ERCOT" w:date="2023-10-26T12:38:00Z">
              <w:r w:rsidRPr="00E95F39">
                <w:rPr>
                  <w:color w:val="000000" w:themeColor="text1"/>
                  <w:sz w:val="20"/>
                  <w:szCs w:val="20"/>
                </w:rPr>
                <w:t>0.0</w:t>
              </w:r>
            </w:ins>
            <w:del w:id="20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5977EC" w14:textId="316DDD10" w:rsidR="009D3E0A" w:rsidRPr="00E95F39" w:rsidRDefault="009D3E0A" w:rsidP="009D3E0A">
            <w:pPr>
              <w:widowControl/>
              <w:autoSpaceDE/>
              <w:autoSpaceDN/>
              <w:adjustRightInd/>
              <w:jc w:val="center"/>
              <w:rPr>
                <w:bCs/>
                <w:color w:val="000000" w:themeColor="text1"/>
                <w:sz w:val="20"/>
                <w:szCs w:val="20"/>
              </w:rPr>
            </w:pPr>
            <w:ins w:id="2031" w:author="ERCOT" w:date="2023-10-26T12:38:00Z">
              <w:r w:rsidRPr="00E95F39">
                <w:rPr>
                  <w:color w:val="000000" w:themeColor="text1"/>
                  <w:sz w:val="20"/>
                  <w:szCs w:val="20"/>
                </w:rPr>
                <w:t>0.0</w:t>
              </w:r>
            </w:ins>
            <w:del w:id="2032"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C5A6828" w14:textId="7D08B34A" w:rsidR="009D3E0A" w:rsidRPr="00E95F39" w:rsidRDefault="009D3E0A" w:rsidP="009D3E0A">
            <w:pPr>
              <w:widowControl/>
              <w:autoSpaceDE/>
              <w:autoSpaceDN/>
              <w:adjustRightInd/>
              <w:jc w:val="center"/>
              <w:rPr>
                <w:bCs/>
                <w:color w:val="000000" w:themeColor="text1"/>
                <w:sz w:val="20"/>
                <w:szCs w:val="20"/>
              </w:rPr>
            </w:pPr>
            <w:ins w:id="2033" w:author="ERCOT" w:date="2023-10-26T12:38:00Z">
              <w:r w:rsidRPr="00E95F39">
                <w:rPr>
                  <w:color w:val="000000" w:themeColor="text1"/>
                  <w:sz w:val="20"/>
                  <w:szCs w:val="20"/>
                </w:rPr>
                <w:t>0.0</w:t>
              </w:r>
            </w:ins>
            <w:del w:id="203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35AB50E" w14:textId="2D01EF0C" w:rsidR="009D3E0A" w:rsidRPr="00E95F39" w:rsidRDefault="009D3E0A" w:rsidP="009D3E0A">
            <w:pPr>
              <w:widowControl/>
              <w:autoSpaceDE/>
              <w:autoSpaceDN/>
              <w:adjustRightInd/>
              <w:jc w:val="center"/>
              <w:rPr>
                <w:bCs/>
                <w:color w:val="000000" w:themeColor="text1"/>
                <w:sz w:val="20"/>
                <w:szCs w:val="20"/>
              </w:rPr>
            </w:pPr>
            <w:ins w:id="2035" w:author="ERCOT" w:date="2023-10-26T12:38:00Z">
              <w:r w:rsidRPr="00E95F39">
                <w:rPr>
                  <w:color w:val="000000" w:themeColor="text1"/>
                  <w:sz w:val="20"/>
                  <w:szCs w:val="20"/>
                </w:rPr>
                <w:t>0.0</w:t>
              </w:r>
            </w:ins>
            <w:del w:id="203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9E08A7E" w14:textId="30E88C5D" w:rsidR="009D3E0A" w:rsidRPr="00E95F39" w:rsidRDefault="009D3E0A" w:rsidP="009D3E0A">
            <w:pPr>
              <w:widowControl/>
              <w:autoSpaceDE/>
              <w:autoSpaceDN/>
              <w:adjustRightInd/>
              <w:jc w:val="center"/>
              <w:rPr>
                <w:bCs/>
                <w:color w:val="000000" w:themeColor="text1"/>
                <w:sz w:val="20"/>
                <w:szCs w:val="20"/>
              </w:rPr>
            </w:pPr>
            <w:ins w:id="2037" w:author="ERCOT" w:date="2023-10-26T12:38:00Z">
              <w:r w:rsidRPr="00E95F39">
                <w:rPr>
                  <w:color w:val="000000" w:themeColor="text1"/>
                  <w:sz w:val="20"/>
                  <w:szCs w:val="20"/>
                </w:rPr>
                <w:t>0.0</w:t>
              </w:r>
            </w:ins>
            <w:del w:id="20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62DC449" w14:textId="77659FC5" w:rsidR="009D3E0A" w:rsidRPr="00E95F39" w:rsidRDefault="009D3E0A" w:rsidP="009D3E0A">
            <w:pPr>
              <w:widowControl/>
              <w:autoSpaceDE/>
              <w:autoSpaceDN/>
              <w:adjustRightInd/>
              <w:jc w:val="center"/>
              <w:rPr>
                <w:bCs/>
                <w:color w:val="000000" w:themeColor="text1"/>
                <w:sz w:val="20"/>
                <w:szCs w:val="20"/>
              </w:rPr>
            </w:pPr>
            <w:ins w:id="2039" w:author="ERCOT" w:date="2023-10-26T12:38:00Z">
              <w:r w:rsidRPr="00E95F39">
                <w:rPr>
                  <w:color w:val="000000" w:themeColor="text1"/>
                  <w:sz w:val="20"/>
                  <w:szCs w:val="20"/>
                </w:rPr>
                <w:t>0.0</w:t>
              </w:r>
            </w:ins>
            <w:del w:id="204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4D00D6C" w14:textId="2C6B4336" w:rsidR="009D3E0A" w:rsidRPr="00E95F39" w:rsidRDefault="009D3E0A" w:rsidP="009D3E0A">
            <w:pPr>
              <w:widowControl/>
              <w:autoSpaceDE/>
              <w:autoSpaceDN/>
              <w:adjustRightInd/>
              <w:jc w:val="center"/>
              <w:rPr>
                <w:bCs/>
                <w:color w:val="000000" w:themeColor="text1"/>
                <w:sz w:val="20"/>
                <w:szCs w:val="20"/>
              </w:rPr>
            </w:pPr>
            <w:ins w:id="2041" w:author="ERCOT" w:date="2023-10-26T12:38:00Z">
              <w:r w:rsidRPr="00E95F39">
                <w:rPr>
                  <w:color w:val="000000" w:themeColor="text1"/>
                  <w:sz w:val="20"/>
                  <w:szCs w:val="20"/>
                </w:rPr>
                <w:t>0.0</w:t>
              </w:r>
            </w:ins>
            <w:del w:id="204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C9FA71A" w14:textId="1BCC9B11" w:rsidR="009D3E0A" w:rsidRPr="00E95F39" w:rsidRDefault="009D3E0A" w:rsidP="009D3E0A">
            <w:pPr>
              <w:widowControl/>
              <w:autoSpaceDE/>
              <w:autoSpaceDN/>
              <w:adjustRightInd/>
              <w:jc w:val="center"/>
              <w:rPr>
                <w:bCs/>
                <w:color w:val="000000" w:themeColor="text1"/>
                <w:sz w:val="20"/>
                <w:szCs w:val="20"/>
              </w:rPr>
            </w:pPr>
            <w:ins w:id="2043" w:author="ERCOT" w:date="2023-10-26T12:38:00Z">
              <w:r w:rsidRPr="00E95F39">
                <w:rPr>
                  <w:color w:val="000000" w:themeColor="text1"/>
                  <w:sz w:val="20"/>
                  <w:szCs w:val="20"/>
                </w:rPr>
                <w:t>0.0</w:t>
              </w:r>
            </w:ins>
            <w:del w:id="204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3DA5323" w14:textId="3A94490A" w:rsidR="009D3E0A" w:rsidRPr="00E95F39" w:rsidRDefault="009D3E0A" w:rsidP="009D3E0A">
            <w:pPr>
              <w:widowControl/>
              <w:autoSpaceDE/>
              <w:autoSpaceDN/>
              <w:adjustRightInd/>
              <w:jc w:val="center"/>
              <w:rPr>
                <w:bCs/>
                <w:color w:val="000000" w:themeColor="text1"/>
                <w:sz w:val="20"/>
                <w:szCs w:val="20"/>
              </w:rPr>
            </w:pPr>
            <w:ins w:id="2045" w:author="ERCOT" w:date="2023-10-26T12:38:00Z">
              <w:r w:rsidRPr="00E95F39">
                <w:rPr>
                  <w:color w:val="000000" w:themeColor="text1"/>
                  <w:sz w:val="20"/>
                  <w:szCs w:val="20"/>
                </w:rPr>
                <w:t>1.1</w:t>
              </w:r>
            </w:ins>
            <w:del w:id="2046" w:author="ERCOT" w:date="2023-10-26T12:38:00Z">
              <w:r w:rsidRPr="00E95F39" w:rsidDel="00473C81">
                <w:rPr>
                  <w:color w:val="000000" w:themeColor="text1"/>
                  <w:sz w:val="20"/>
                  <w:szCs w:val="20"/>
                </w:rPr>
                <w:delText>3.9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9B40C27" w14:textId="7D79552C" w:rsidR="009D3E0A" w:rsidRPr="00E95F39" w:rsidRDefault="009D3E0A" w:rsidP="009D3E0A">
            <w:pPr>
              <w:widowControl/>
              <w:autoSpaceDE/>
              <w:autoSpaceDN/>
              <w:adjustRightInd/>
              <w:jc w:val="center"/>
              <w:rPr>
                <w:bCs/>
                <w:color w:val="000000" w:themeColor="text1"/>
                <w:sz w:val="20"/>
                <w:szCs w:val="20"/>
              </w:rPr>
            </w:pPr>
            <w:ins w:id="2047" w:author="ERCOT" w:date="2023-10-26T12:38:00Z">
              <w:r w:rsidRPr="00E95F39">
                <w:rPr>
                  <w:color w:val="000000" w:themeColor="text1"/>
                  <w:sz w:val="20"/>
                  <w:szCs w:val="20"/>
                </w:rPr>
                <w:t>3.8</w:t>
              </w:r>
            </w:ins>
            <w:del w:id="2048" w:author="ERCOT" w:date="2023-10-26T12:38:00Z">
              <w:r w:rsidRPr="00E95F39" w:rsidDel="00473C81">
                <w:rPr>
                  <w:color w:val="000000" w:themeColor="text1"/>
                  <w:sz w:val="20"/>
                  <w:szCs w:val="20"/>
                </w:rPr>
                <w:delText>13.3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B4314FA" w14:textId="5C0660C6" w:rsidR="009D3E0A" w:rsidRPr="00E95F39" w:rsidRDefault="009D3E0A" w:rsidP="009D3E0A">
            <w:pPr>
              <w:widowControl/>
              <w:autoSpaceDE/>
              <w:autoSpaceDN/>
              <w:adjustRightInd/>
              <w:jc w:val="center"/>
              <w:rPr>
                <w:bCs/>
                <w:color w:val="000000" w:themeColor="text1"/>
                <w:sz w:val="20"/>
                <w:szCs w:val="20"/>
              </w:rPr>
            </w:pPr>
            <w:ins w:id="2049" w:author="ERCOT" w:date="2023-10-26T12:38:00Z">
              <w:r w:rsidRPr="00E95F39">
                <w:rPr>
                  <w:color w:val="000000" w:themeColor="text1"/>
                  <w:sz w:val="20"/>
                  <w:szCs w:val="20"/>
                </w:rPr>
                <w:t>6.2</w:t>
              </w:r>
            </w:ins>
            <w:del w:id="2050" w:author="ERCOT" w:date="2023-10-26T12:38:00Z">
              <w:r w:rsidRPr="00E95F39" w:rsidDel="00473C81">
                <w:rPr>
                  <w:color w:val="000000" w:themeColor="text1"/>
                  <w:sz w:val="20"/>
                  <w:szCs w:val="20"/>
                </w:rPr>
                <w:delText>12.5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7888860" w14:textId="604D1BF3" w:rsidR="009D3E0A" w:rsidRPr="00E95F39" w:rsidRDefault="009D3E0A" w:rsidP="009D3E0A">
            <w:pPr>
              <w:widowControl/>
              <w:autoSpaceDE/>
              <w:autoSpaceDN/>
              <w:adjustRightInd/>
              <w:jc w:val="center"/>
              <w:rPr>
                <w:bCs/>
                <w:color w:val="000000" w:themeColor="text1"/>
                <w:sz w:val="20"/>
                <w:szCs w:val="20"/>
              </w:rPr>
            </w:pPr>
            <w:ins w:id="2051" w:author="ERCOT" w:date="2023-10-26T12:38:00Z">
              <w:r w:rsidRPr="00E95F39">
                <w:rPr>
                  <w:color w:val="000000" w:themeColor="text1"/>
                  <w:sz w:val="20"/>
                  <w:szCs w:val="20"/>
                </w:rPr>
                <w:t>7.5</w:t>
              </w:r>
            </w:ins>
            <w:del w:id="2052" w:author="ERCOT" w:date="2023-10-26T12:38:00Z">
              <w:r w:rsidRPr="00E95F39" w:rsidDel="00473C81">
                <w:rPr>
                  <w:color w:val="000000" w:themeColor="text1"/>
                  <w:sz w:val="20"/>
                  <w:szCs w:val="20"/>
                </w:rPr>
                <w:delText>11.8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BE47E46" w14:textId="7F0BC394" w:rsidR="009D3E0A" w:rsidRPr="00E95F39" w:rsidRDefault="009D3E0A" w:rsidP="009D3E0A">
            <w:pPr>
              <w:widowControl/>
              <w:autoSpaceDE/>
              <w:autoSpaceDN/>
              <w:adjustRightInd/>
              <w:jc w:val="center"/>
              <w:rPr>
                <w:bCs/>
                <w:color w:val="000000" w:themeColor="text1"/>
                <w:sz w:val="20"/>
                <w:szCs w:val="20"/>
              </w:rPr>
            </w:pPr>
            <w:ins w:id="2053" w:author="ERCOT" w:date="2023-10-26T12:38:00Z">
              <w:r w:rsidRPr="00E95F39">
                <w:rPr>
                  <w:color w:val="000000" w:themeColor="text1"/>
                  <w:sz w:val="20"/>
                  <w:szCs w:val="20"/>
                </w:rPr>
                <w:t>6.6</w:t>
              </w:r>
            </w:ins>
            <w:del w:id="2054" w:author="ERCOT" w:date="2023-10-26T12:38:00Z">
              <w:r w:rsidRPr="00E95F39" w:rsidDel="00473C81">
                <w:rPr>
                  <w:color w:val="000000" w:themeColor="text1"/>
                  <w:sz w:val="20"/>
                  <w:szCs w:val="20"/>
                </w:rPr>
                <w:delText>8.7</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CD347F" w14:textId="1ABAFCC7" w:rsidR="009D3E0A" w:rsidRPr="00E95F39" w:rsidRDefault="009D3E0A" w:rsidP="009D3E0A">
            <w:pPr>
              <w:widowControl/>
              <w:autoSpaceDE/>
              <w:autoSpaceDN/>
              <w:adjustRightInd/>
              <w:jc w:val="center"/>
              <w:rPr>
                <w:bCs/>
                <w:color w:val="000000" w:themeColor="text1"/>
                <w:sz w:val="20"/>
                <w:szCs w:val="20"/>
              </w:rPr>
            </w:pPr>
            <w:ins w:id="2055" w:author="ERCOT" w:date="2023-10-26T12:38:00Z">
              <w:r w:rsidRPr="00E95F39">
                <w:rPr>
                  <w:color w:val="000000" w:themeColor="text1"/>
                  <w:sz w:val="20"/>
                  <w:szCs w:val="20"/>
                </w:rPr>
                <w:t>6.9</w:t>
              </w:r>
            </w:ins>
            <w:del w:id="2056" w:author="ERCOT" w:date="2023-10-26T12:38:00Z">
              <w:r w:rsidRPr="00E95F39" w:rsidDel="00473C81">
                <w:rPr>
                  <w:color w:val="000000" w:themeColor="text1"/>
                  <w:sz w:val="20"/>
                  <w:szCs w:val="20"/>
                </w:rPr>
                <w:delText>10.2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663C9B9" w14:textId="55B5358F" w:rsidR="009D3E0A" w:rsidRPr="00E95F39" w:rsidRDefault="009D3E0A" w:rsidP="009D3E0A">
            <w:pPr>
              <w:widowControl/>
              <w:autoSpaceDE/>
              <w:autoSpaceDN/>
              <w:adjustRightInd/>
              <w:jc w:val="center"/>
              <w:rPr>
                <w:bCs/>
                <w:color w:val="000000" w:themeColor="text1"/>
                <w:sz w:val="20"/>
                <w:szCs w:val="20"/>
              </w:rPr>
            </w:pPr>
            <w:ins w:id="2057" w:author="ERCOT" w:date="2023-10-26T12:38:00Z">
              <w:r w:rsidRPr="00E95F39">
                <w:rPr>
                  <w:color w:val="000000" w:themeColor="text1"/>
                  <w:sz w:val="20"/>
                  <w:szCs w:val="20"/>
                </w:rPr>
                <w:t>8.1</w:t>
              </w:r>
            </w:ins>
            <w:del w:id="2058" w:author="ERCOT" w:date="2023-10-26T12:38:00Z">
              <w:r w:rsidRPr="00E95F39" w:rsidDel="00473C81">
                <w:rPr>
                  <w:color w:val="000000" w:themeColor="text1"/>
                  <w:sz w:val="20"/>
                  <w:szCs w:val="20"/>
                </w:rPr>
                <w:delText>14.5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D3E9306" w14:textId="2CBCE181" w:rsidR="009D3E0A" w:rsidRPr="00E95F39" w:rsidRDefault="009D3E0A" w:rsidP="009D3E0A">
            <w:pPr>
              <w:widowControl/>
              <w:autoSpaceDE/>
              <w:autoSpaceDN/>
              <w:adjustRightInd/>
              <w:jc w:val="center"/>
              <w:rPr>
                <w:bCs/>
                <w:color w:val="000000" w:themeColor="text1"/>
                <w:sz w:val="20"/>
                <w:szCs w:val="20"/>
              </w:rPr>
            </w:pPr>
            <w:ins w:id="2059" w:author="ERCOT" w:date="2023-10-26T12:38:00Z">
              <w:r w:rsidRPr="00E95F39">
                <w:rPr>
                  <w:color w:val="000000" w:themeColor="text1"/>
                  <w:sz w:val="20"/>
                  <w:szCs w:val="20"/>
                </w:rPr>
                <w:t>8.6</w:t>
              </w:r>
            </w:ins>
            <w:del w:id="2060" w:author="ERCOT" w:date="2023-10-26T12:38:00Z">
              <w:r w:rsidRPr="00E95F39" w:rsidDel="00473C81">
                <w:rPr>
                  <w:color w:val="000000" w:themeColor="text1"/>
                  <w:sz w:val="20"/>
                  <w:szCs w:val="20"/>
                </w:rPr>
                <w:delText>13.2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49B3EB1" w14:textId="2C333FCA" w:rsidR="009D3E0A" w:rsidRPr="00E95F39" w:rsidRDefault="009D3E0A" w:rsidP="009D3E0A">
            <w:pPr>
              <w:widowControl/>
              <w:autoSpaceDE/>
              <w:autoSpaceDN/>
              <w:adjustRightInd/>
              <w:jc w:val="center"/>
              <w:rPr>
                <w:bCs/>
                <w:color w:val="000000" w:themeColor="text1"/>
                <w:sz w:val="20"/>
                <w:szCs w:val="20"/>
              </w:rPr>
            </w:pPr>
            <w:ins w:id="2061" w:author="ERCOT" w:date="2023-10-26T12:38:00Z">
              <w:r w:rsidRPr="00E95F39">
                <w:rPr>
                  <w:color w:val="000000" w:themeColor="text1"/>
                  <w:sz w:val="20"/>
                  <w:szCs w:val="20"/>
                </w:rPr>
                <w:t>10.8</w:t>
              </w:r>
            </w:ins>
            <w:del w:id="2062" w:author="ERCOT" w:date="2023-10-26T12:38:00Z">
              <w:r w:rsidRPr="00E95F39" w:rsidDel="00473C81">
                <w:rPr>
                  <w:color w:val="000000" w:themeColor="text1"/>
                  <w:sz w:val="20"/>
                  <w:szCs w:val="20"/>
                </w:rPr>
                <w:delText>12.9</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2C113A0" w14:textId="6B4CD40C" w:rsidR="009D3E0A" w:rsidRPr="00E95F39" w:rsidRDefault="009D3E0A" w:rsidP="009D3E0A">
            <w:pPr>
              <w:widowControl/>
              <w:autoSpaceDE/>
              <w:autoSpaceDN/>
              <w:adjustRightInd/>
              <w:jc w:val="center"/>
              <w:rPr>
                <w:bCs/>
                <w:color w:val="000000" w:themeColor="text1"/>
                <w:sz w:val="20"/>
                <w:szCs w:val="20"/>
              </w:rPr>
            </w:pPr>
            <w:ins w:id="2063" w:author="ERCOT" w:date="2023-10-26T12:38:00Z">
              <w:r w:rsidRPr="00E95F39">
                <w:rPr>
                  <w:color w:val="000000" w:themeColor="text1"/>
                  <w:sz w:val="20"/>
                  <w:szCs w:val="20"/>
                </w:rPr>
                <w:t>12.3</w:t>
              </w:r>
            </w:ins>
            <w:del w:id="2064" w:author="ERCOT" w:date="2023-10-26T12:38:00Z">
              <w:r w:rsidRPr="00E95F39" w:rsidDel="00473C81">
                <w:rPr>
                  <w:color w:val="000000" w:themeColor="text1"/>
                  <w:sz w:val="20"/>
                  <w:szCs w:val="20"/>
                </w:rPr>
                <w:delText>16.8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41A9666" w14:textId="45F17270" w:rsidR="009D3E0A" w:rsidRPr="00E95F39" w:rsidRDefault="009D3E0A" w:rsidP="009D3E0A">
            <w:pPr>
              <w:widowControl/>
              <w:autoSpaceDE/>
              <w:autoSpaceDN/>
              <w:adjustRightInd/>
              <w:jc w:val="center"/>
              <w:rPr>
                <w:bCs/>
                <w:color w:val="000000" w:themeColor="text1"/>
                <w:sz w:val="20"/>
                <w:szCs w:val="20"/>
              </w:rPr>
            </w:pPr>
            <w:ins w:id="2065" w:author="ERCOT" w:date="2023-10-26T12:38:00Z">
              <w:r w:rsidRPr="00E95F39">
                <w:rPr>
                  <w:color w:val="000000" w:themeColor="text1"/>
                  <w:sz w:val="20"/>
                  <w:szCs w:val="20"/>
                </w:rPr>
                <w:t>10.5</w:t>
              </w:r>
            </w:ins>
            <w:del w:id="2066" w:author="ERCOT" w:date="2023-10-26T12:38:00Z">
              <w:r w:rsidRPr="00E95F39" w:rsidDel="00473C81">
                <w:rPr>
                  <w:color w:val="000000" w:themeColor="text1"/>
                  <w:sz w:val="20"/>
                  <w:szCs w:val="20"/>
                </w:rPr>
                <w:delText>17.9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B08A684" w14:textId="159EDDDB" w:rsidR="009D3E0A" w:rsidRPr="00E95F39" w:rsidRDefault="009D3E0A" w:rsidP="009D3E0A">
            <w:pPr>
              <w:widowControl/>
              <w:autoSpaceDE/>
              <w:autoSpaceDN/>
              <w:adjustRightInd/>
              <w:jc w:val="center"/>
              <w:rPr>
                <w:bCs/>
                <w:color w:val="000000" w:themeColor="text1"/>
                <w:sz w:val="20"/>
                <w:szCs w:val="20"/>
              </w:rPr>
            </w:pPr>
            <w:ins w:id="2067" w:author="ERCOT" w:date="2023-10-26T12:38:00Z">
              <w:r w:rsidRPr="00E95F39">
                <w:rPr>
                  <w:color w:val="000000" w:themeColor="text1"/>
                  <w:sz w:val="20"/>
                  <w:szCs w:val="20"/>
                </w:rPr>
                <w:t>11.7</w:t>
              </w:r>
            </w:ins>
            <w:del w:id="2068" w:author="ERCOT" w:date="2023-10-26T12:38:00Z">
              <w:r w:rsidRPr="00E95F39" w:rsidDel="00473C81">
                <w:rPr>
                  <w:color w:val="000000" w:themeColor="text1"/>
                  <w:sz w:val="20"/>
                  <w:szCs w:val="20"/>
                </w:rPr>
                <w:delText>13.4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5E8F02B" w14:textId="62064344" w:rsidR="009D3E0A" w:rsidRPr="00E95F39" w:rsidRDefault="009D3E0A" w:rsidP="009D3E0A">
            <w:pPr>
              <w:widowControl/>
              <w:autoSpaceDE/>
              <w:autoSpaceDN/>
              <w:adjustRightInd/>
              <w:jc w:val="center"/>
              <w:rPr>
                <w:bCs/>
                <w:color w:val="000000" w:themeColor="text1"/>
                <w:sz w:val="20"/>
                <w:szCs w:val="20"/>
              </w:rPr>
            </w:pPr>
            <w:ins w:id="2069" w:author="ERCOT" w:date="2023-10-26T12:38:00Z">
              <w:r w:rsidRPr="00E95F39">
                <w:rPr>
                  <w:color w:val="000000" w:themeColor="text1"/>
                  <w:sz w:val="20"/>
                  <w:szCs w:val="20"/>
                </w:rPr>
                <w:t>4.6</w:t>
              </w:r>
            </w:ins>
            <w:del w:id="2070" w:author="ERCOT" w:date="2023-10-26T12:38:00Z">
              <w:r w:rsidRPr="00E95F39" w:rsidDel="00473C81">
                <w:rPr>
                  <w:color w:val="000000" w:themeColor="text1"/>
                  <w:sz w:val="20"/>
                  <w:szCs w:val="20"/>
                </w:rPr>
                <w:delText>6.4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4526FC5" w14:textId="76AAA620" w:rsidR="009D3E0A" w:rsidRPr="00E95F39" w:rsidRDefault="009D3E0A" w:rsidP="009D3E0A">
            <w:pPr>
              <w:widowControl/>
              <w:autoSpaceDE/>
              <w:autoSpaceDN/>
              <w:adjustRightInd/>
              <w:jc w:val="center"/>
              <w:rPr>
                <w:bCs/>
                <w:color w:val="000000" w:themeColor="text1"/>
                <w:sz w:val="20"/>
                <w:szCs w:val="20"/>
              </w:rPr>
            </w:pPr>
            <w:ins w:id="2071" w:author="ERCOT" w:date="2023-10-26T12:38:00Z">
              <w:r w:rsidRPr="00E95F39">
                <w:rPr>
                  <w:color w:val="000000" w:themeColor="text1"/>
                  <w:sz w:val="20"/>
                  <w:szCs w:val="20"/>
                </w:rPr>
                <w:t>0.0</w:t>
              </w:r>
            </w:ins>
            <w:del w:id="20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996C3B7" w14:textId="13339B19" w:rsidR="009D3E0A" w:rsidRPr="00E95F39" w:rsidRDefault="009D3E0A" w:rsidP="009D3E0A">
            <w:pPr>
              <w:widowControl/>
              <w:autoSpaceDE/>
              <w:autoSpaceDN/>
              <w:adjustRightInd/>
              <w:jc w:val="center"/>
              <w:rPr>
                <w:bCs/>
                <w:color w:val="000000" w:themeColor="text1"/>
                <w:sz w:val="20"/>
                <w:szCs w:val="20"/>
              </w:rPr>
            </w:pPr>
            <w:ins w:id="2073" w:author="ERCOT" w:date="2023-10-26T12:38:00Z">
              <w:r w:rsidRPr="00E95F39">
                <w:rPr>
                  <w:color w:val="000000" w:themeColor="text1"/>
                  <w:sz w:val="20"/>
                  <w:szCs w:val="20"/>
                </w:rPr>
                <w:t>0.0</w:t>
              </w:r>
            </w:ins>
            <w:del w:id="20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47DF13BB" w14:textId="35C71C6B" w:rsidR="009D3E0A" w:rsidRPr="00E95F39" w:rsidRDefault="009D3E0A" w:rsidP="009D3E0A">
            <w:pPr>
              <w:widowControl/>
              <w:autoSpaceDE/>
              <w:autoSpaceDN/>
              <w:adjustRightInd/>
              <w:jc w:val="center"/>
              <w:rPr>
                <w:bCs/>
                <w:color w:val="000000" w:themeColor="text1"/>
                <w:sz w:val="20"/>
                <w:szCs w:val="20"/>
              </w:rPr>
            </w:pPr>
            <w:ins w:id="2075" w:author="ERCOT" w:date="2023-10-26T12:38:00Z">
              <w:r w:rsidRPr="00E95F39">
                <w:rPr>
                  <w:color w:val="000000" w:themeColor="text1"/>
                  <w:sz w:val="20"/>
                  <w:szCs w:val="20"/>
                </w:rPr>
                <w:t>0.0</w:t>
              </w:r>
            </w:ins>
            <w:del w:id="2076" w:author="ERCOT" w:date="2023-10-26T12:38:00Z">
              <w:r w:rsidRPr="00E95F39" w:rsidDel="00473C81">
                <w:rPr>
                  <w:color w:val="000000" w:themeColor="text1"/>
                  <w:sz w:val="20"/>
                  <w:szCs w:val="20"/>
                </w:rPr>
                <w:delText>0.0</w:delText>
              </w:r>
            </w:del>
          </w:p>
        </w:tc>
      </w:tr>
      <w:tr w:rsidR="009D3E0A" w:rsidRPr="00ED4D8D" w14:paraId="41DB8A30"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53A12A40" w14:textId="77777777" w:rsidR="009D3E0A" w:rsidRPr="0012615F" w:rsidRDefault="009D3E0A" w:rsidP="009D3E0A">
            <w:pPr>
              <w:widowControl/>
              <w:autoSpaceDE/>
              <w:autoSpaceDN/>
              <w:adjustRightInd/>
              <w:jc w:val="center"/>
              <w:rPr>
                <w:b/>
                <w:bCs/>
                <w:sz w:val="22"/>
                <w:szCs w:val="22"/>
              </w:rPr>
            </w:pPr>
            <w:r w:rsidRPr="0012615F">
              <w:rPr>
                <w:b/>
                <w:bCs/>
                <w:sz w:val="22"/>
                <w:szCs w:val="22"/>
              </w:rPr>
              <w:t>Jun.</w:t>
            </w:r>
          </w:p>
        </w:tc>
        <w:tc>
          <w:tcPr>
            <w:tcW w:w="190" w:type="pct"/>
            <w:tcBorders>
              <w:top w:val="single" w:sz="4" w:space="0" w:color="000000"/>
              <w:left w:val="single" w:sz="4" w:space="0" w:color="000000"/>
              <w:bottom w:val="single" w:sz="4" w:space="0" w:color="000000"/>
              <w:right w:val="single" w:sz="4" w:space="0" w:color="000000"/>
            </w:tcBorders>
            <w:vAlign w:val="center"/>
          </w:tcPr>
          <w:p w14:paraId="68DEC43F" w14:textId="5C94BDE1" w:rsidR="009D3E0A" w:rsidRPr="00E95F39" w:rsidRDefault="009D3E0A" w:rsidP="009D3E0A">
            <w:pPr>
              <w:widowControl/>
              <w:autoSpaceDE/>
              <w:autoSpaceDN/>
              <w:adjustRightInd/>
              <w:jc w:val="center"/>
              <w:rPr>
                <w:bCs/>
                <w:color w:val="000000" w:themeColor="text1"/>
                <w:sz w:val="20"/>
                <w:szCs w:val="20"/>
              </w:rPr>
            </w:pPr>
            <w:ins w:id="2077" w:author="ERCOT" w:date="2023-10-26T12:38:00Z">
              <w:r w:rsidRPr="00E95F39">
                <w:rPr>
                  <w:color w:val="000000" w:themeColor="text1"/>
                  <w:sz w:val="20"/>
                  <w:szCs w:val="20"/>
                </w:rPr>
                <w:t>0.0</w:t>
              </w:r>
            </w:ins>
            <w:del w:id="20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51B8D69" w14:textId="6C5A3E18" w:rsidR="009D3E0A" w:rsidRPr="00E95F39" w:rsidRDefault="009D3E0A" w:rsidP="009D3E0A">
            <w:pPr>
              <w:widowControl/>
              <w:autoSpaceDE/>
              <w:autoSpaceDN/>
              <w:adjustRightInd/>
              <w:jc w:val="center"/>
              <w:rPr>
                <w:bCs/>
                <w:color w:val="000000" w:themeColor="text1"/>
                <w:sz w:val="20"/>
                <w:szCs w:val="20"/>
              </w:rPr>
            </w:pPr>
            <w:ins w:id="2079" w:author="ERCOT" w:date="2023-10-26T12:38:00Z">
              <w:r w:rsidRPr="00E95F39">
                <w:rPr>
                  <w:color w:val="000000" w:themeColor="text1"/>
                  <w:sz w:val="20"/>
                  <w:szCs w:val="20"/>
                </w:rPr>
                <w:t>0.0</w:t>
              </w:r>
            </w:ins>
            <w:del w:id="2080"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D0CDDE5" w14:textId="579F6123" w:rsidR="009D3E0A" w:rsidRPr="00E95F39" w:rsidRDefault="009D3E0A" w:rsidP="009D3E0A">
            <w:pPr>
              <w:widowControl/>
              <w:autoSpaceDE/>
              <w:autoSpaceDN/>
              <w:adjustRightInd/>
              <w:jc w:val="center"/>
              <w:rPr>
                <w:bCs/>
                <w:color w:val="000000" w:themeColor="text1"/>
                <w:sz w:val="20"/>
                <w:szCs w:val="20"/>
              </w:rPr>
            </w:pPr>
            <w:ins w:id="2081" w:author="ERCOT" w:date="2023-10-26T12:38:00Z">
              <w:r w:rsidRPr="00E95F39">
                <w:rPr>
                  <w:color w:val="000000" w:themeColor="text1"/>
                  <w:sz w:val="20"/>
                  <w:szCs w:val="20"/>
                </w:rPr>
                <w:t>0.0</w:t>
              </w:r>
            </w:ins>
            <w:del w:id="20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A9717D" w14:textId="793275A8" w:rsidR="009D3E0A" w:rsidRPr="00E95F39" w:rsidRDefault="009D3E0A" w:rsidP="009D3E0A">
            <w:pPr>
              <w:widowControl/>
              <w:autoSpaceDE/>
              <w:autoSpaceDN/>
              <w:adjustRightInd/>
              <w:jc w:val="center"/>
              <w:rPr>
                <w:bCs/>
                <w:color w:val="000000" w:themeColor="text1"/>
                <w:sz w:val="20"/>
                <w:szCs w:val="20"/>
              </w:rPr>
            </w:pPr>
            <w:ins w:id="2083" w:author="ERCOT" w:date="2023-10-26T12:38:00Z">
              <w:r w:rsidRPr="00E95F39">
                <w:rPr>
                  <w:color w:val="000000" w:themeColor="text1"/>
                  <w:sz w:val="20"/>
                  <w:szCs w:val="20"/>
                </w:rPr>
                <w:t>0.0</w:t>
              </w:r>
            </w:ins>
            <w:del w:id="208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C736CF9" w14:textId="544280C1" w:rsidR="009D3E0A" w:rsidRPr="00E95F39" w:rsidRDefault="009D3E0A" w:rsidP="009D3E0A">
            <w:pPr>
              <w:widowControl/>
              <w:autoSpaceDE/>
              <w:autoSpaceDN/>
              <w:adjustRightInd/>
              <w:jc w:val="center"/>
              <w:rPr>
                <w:bCs/>
                <w:color w:val="000000" w:themeColor="text1"/>
                <w:sz w:val="20"/>
                <w:szCs w:val="20"/>
              </w:rPr>
            </w:pPr>
            <w:ins w:id="2085" w:author="ERCOT" w:date="2023-10-26T12:38:00Z">
              <w:r w:rsidRPr="00E95F39">
                <w:rPr>
                  <w:color w:val="000000" w:themeColor="text1"/>
                  <w:sz w:val="20"/>
                  <w:szCs w:val="20"/>
                </w:rPr>
                <w:t>0.0</w:t>
              </w:r>
            </w:ins>
            <w:del w:id="20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287EDF" w14:textId="711567FC" w:rsidR="009D3E0A" w:rsidRPr="00E95F39" w:rsidRDefault="009D3E0A" w:rsidP="009D3E0A">
            <w:pPr>
              <w:widowControl/>
              <w:autoSpaceDE/>
              <w:autoSpaceDN/>
              <w:adjustRightInd/>
              <w:jc w:val="center"/>
              <w:rPr>
                <w:bCs/>
                <w:color w:val="000000" w:themeColor="text1"/>
                <w:sz w:val="20"/>
                <w:szCs w:val="20"/>
              </w:rPr>
            </w:pPr>
            <w:ins w:id="2087" w:author="ERCOT" w:date="2023-10-26T12:38:00Z">
              <w:r w:rsidRPr="00E95F39">
                <w:rPr>
                  <w:color w:val="000000" w:themeColor="text1"/>
                  <w:sz w:val="20"/>
                  <w:szCs w:val="20"/>
                </w:rPr>
                <w:t>0.0</w:t>
              </w:r>
            </w:ins>
            <w:del w:id="208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982453" w14:textId="75682D4A" w:rsidR="009D3E0A" w:rsidRPr="00E95F39" w:rsidRDefault="009D3E0A" w:rsidP="009D3E0A">
            <w:pPr>
              <w:widowControl/>
              <w:autoSpaceDE/>
              <w:autoSpaceDN/>
              <w:adjustRightInd/>
              <w:jc w:val="center"/>
              <w:rPr>
                <w:bCs/>
                <w:color w:val="000000" w:themeColor="text1"/>
                <w:sz w:val="20"/>
                <w:szCs w:val="20"/>
              </w:rPr>
            </w:pPr>
            <w:ins w:id="2089" w:author="ERCOT" w:date="2023-10-26T12:38:00Z">
              <w:r w:rsidRPr="00E95F39">
                <w:rPr>
                  <w:color w:val="000000" w:themeColor="text1"/>
                  <w:sz w:val="20"/>
                  <w:szCs w:val="20"/>
                </w:rPr>
                <w:t>0.0</w:t>
              </w:r>
            </w:ins>
            <w:del w:id="209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EB672E6" w14:textId="308F75B4" w:rsidR="009D3E0A" w:rsidRPr="00E95F39" w:rsidRDefault="009D3E0A" w:rsidP="009D3E0A">
            <w:pPr>
              <w:widowControl/>
              <w:autoSpaceDE/>
              <w:autoSpaceDN/>
              <w:adjustRightInd/>
              <w:jc w:val="center"/>
              <w:rPr>
                <w:bCs/>
                <w:color w:val="000000" w:themeColor="text1"/>
                <w:sz w:val="20"/>
                <w:szCs w:val="20"/>
              </w:rPr>
            </w:pPr>
            <w:ins w:id="2091" w:author="ERCOT" w:date="2023-10-26T12:38:00Z">
              <w:r w:rsidRPr="00E95F39">
                <w:rPr>
                  <w:color w:val="000000" w:themeColor="text1"/>
                  <w:sz w:val="20"/>
                  <w:szCs w:val="20"/>
                </w:rPr>
                <w:t>0.0</w:t>
              </w:r>
            </w:ins>
            <w:del w:id="209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862A6DE" w14:textId="36565371" w:rsidR="009D3E0A" w:rsidRPr="00E95F39" w:rsidRDefault="009D3E0A" w:rsidP="009D3E0A">
            <w:pPr>
              <w:widowControl/>
              <w:autoSpaceDE/>
              <w:autoSpaceDN/>
              <w:adjustRightInd/>
              <w:jc w:val="center"/>
              <w:rPr>
                <w:bCs/>
                <w:color w:val="000000" w:themeColor="text1"/>
                <w:sz w:val="20"/>
                <w:szCs w:val="20"/>
              </w:rPr>
            </w:pPr>
            <w:ins w:id="2093" w:author="ERCOT" w:date="2023-10-26T12:38:00Z">
              <w:r w:rsidRPr="00E95F39">
                <w:rPr>
                  <w:color w:val="000000" w:themeColor="text1"/>
                  <w:sz w:val="20"/>
                  <w:szCs w:val="20"/>
                </w:rPr>
                <w:t>0.0</w:t>
              </w:r>
            </w:ins>
            <w:del w:id="209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BA846CC" w14:textId="34319ED1" w:rsidR="009D3E0A" w:rsidRPr="00E95F39" w:rsidRDefault="009D3E0A" w:rsidP="009D3E0A">
            <w:pPr>
              <w:widowControl/>
              <w:autoSpaceDE/>
              <w:autoSpaceDN/>
              <w:adjustRightInd/>
              <w:jc w:val="center"/>
              <w:rPr>
                <w:bCs/>
                <w:color w:val="000000" w:themeColor="text1"/>
                <w:sz w:val="20"/>
                <w:szCs w:val="20"/>
              </w:rPr>
            </w:pPr>
            <w:ins w:id="2095" w:author="ERCOT" w:date="2023-10-26T12:38:00Z">
              <w:r w:rsidRPr="00E95F39">
                <w:rPr>
                  <w:color w:val="000000" w:themeColor="text1"/>
                  <w:sz w:val="20"/>
                  <w:szCs w:val="20"/>
                </w:rPr>
                <w:t>3.7</w:t>
              </w:r>
            </w:ins>
            <w:del w:id="2096" w:author="ERCOT" w:date="2023-10-26T12:38:00Z">
              <w:r w:rsidRPr="00E95F39" w:rsidDel="00473C81">
                <w:rPr>
                  <w:color w:val="000000" w:themeColor="text1"/>
                  <w:sz w:val="20"/>
                  <w:szCs w:val="20"/>
                </w:rPr>
                <w:delText>8.9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1B0EA23" w14:textId="07F37537" w:rsidR="009D3E0A" w:rsidRPr="00E95F39" w:rsidRDefault="009D3E0A" w:rsidP="009D3E0A">
            <w:pPr>
              <w:widowControl/>
              <w:autoSpaceDE/>
              <w:autoSpaceDN/>
              <w:adjustRightInd/>
              <w:jc w:val="center"/>
              <w:rPr>
                <w:bCs/>
                <w:color w:val="000000" w:themeColor="text1"/>
                <w:sz w:val="20"/>
                <w:szCs w:val="20"/>
              </w:rPr>
            </w:pPr>
            <w:ins w:id="2097" w:author="ERCOT" w:date="2023-10-26T12:38:00Z">
              <w:r w:rsidRPr="00E95F39">
                <w:rPr>
                  <w:color w:val="000000" w:themeColor="text1"/>
                  <w:sz w:val="20"/>
                  <w:szCs w:val="20"/>
                </w:rPr>
                <w:t>3.0</w:t>
              </w:r>
            </w:ins>
            <w:del w:id="2098" w:author="ERCOT" w:date="2023-10-26T12:38:00Z">
              <w:r w:rsidRPr="00E95F39" w:rsidDel="00473C81">
                <w:rPr>
                  <w:color w:val="000000" w:themeColor="text1"/>
                  <w:sz w:val="20"/>
                  <w:szCs w:val="20"/>
                </w:rPr>
                <w:delText>6.1</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B12F504" w14:textId="52D711E2" w:rsidR="009D3E0A" w:rsidRPr="00E95F39" w:rsidRDefault="009D3E0A" w:rsidP="009D3E0A">
            <w:pPr>
              <w:widowControl/>
              <w:autoSpaceDE/>
              <w:autoSpaceDN/>
              <w:adjustRightInd/>
              <w:jc w:val="center"/>
              <w:rPr>
                <w:bCs/>
                <w:color w:val="000000" w:themeColor="text1"/>
                <w:sz w:val="20"/>
                <w:szCs w:val="20"/>
              </w:rPr>
            </w:pPr>
            <w:ins w:id="2099" w:author="ERCOT" w:date="2023-10-26T12:38:00Z">
              <w:r w:rsidRPr="00E95F39">
                <w:rPr>
                  <w:color w:val="000000" w:themeColor="text1"/>
                  <w:sz w:val="20"/>
                  <w:szCs w:val="20"/>
                </w:rPr>
                <w:t>3.0</w:t>
              </w:r>
            </w:ins>
            <w:del w:id="2100" w:author="ERCOT" w:date="2023-10-26T12:38:00Z">
              <w:r w:rsidRPr="00E95F39" w:rsidDel="00473C81">
                <w:rPr>
                  <w:color w:val="000000" w:themeColor="text1"/>
                  <w:sz w:val="20"/>
                  <w:szCs w:val="20"/>
                </w:rPr>
                <w:delText>5.9</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14E6C0D" w14:textId="6DE4AA64" w:rsidR="009D3E0A" w:rsidRPr="00E95F39" w:rsidRDefault="009D3E0A" w:rsidP="009D3E0A">
            <w:pPr>
              <w:widowControl/>
              <w:autoSpaceDE/>
              <w:autoSpaceDN/>
              <w:adjustRightInd/>
              <w:jc w:val="center"/>
              <w:rPr>
                <w:bCs/>
                <w:color w:val="000000" w:themeColor="text1"/>
                <w:sz w:val="20"/>
                <w:szCs w:val="20"/>
              </w:rPr>
            </w:pPr>
            <w:ins w:id="2101" w:author="ERCOT" w:date="2023-10-26T12:38:00Z">
              <w:r w:rsidRPr="00E95F39">
                <w:rPr>
                  <w:color w:val="000000" w:themeColor="text1"/>
                  <w:sz w:val="20"/>
                  <w:szCs w:val="20"/>
                </w:rPr>
                <w:t>4.4</w:t>
              </w:r>
            </w:ins>
            <w:del w:id="2102" w:author="ERCOT" w:date="2023-10-26T12:38:00Z">
              <w:r w:rsidRPr="00E95F39" w:rsidDel="00473C81">
                <w:rPr>
                  <w:color w:val="000000" w:themeColor="text1"/>
                  <w:sz w:val="20"/>
                  <w:szCs w:val="20"/>
                </w:rPr>
                <w:delText>7.6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8940125" w14:textId="08162351" w:rsidR="009D3E0A" w:rsidRPr="00E95F39" w:rsidRDefault="009D3E0A" w:rsidP="009D3E0A">
            <w:pPr>
              <w:widowControl/>
              <w:autoSpaceDE/>
              <w:autoSpaceDN/>
              <w:adjustRightInd/>
              <w:jc w:val="center"/>
              <w:rPr>
                <w:bCs/>
                <w:color w:val="000000" w:themeColor="text1"/>
                <w:sz w:val="20"/>
                <w:szCs w:val="20"/>
              </w:rPr>
            </w:pPr>
            <w:ins w:id="2103" w:author="ERCOT" w:date="2023-10-26T12:38:00Z">
              <w:r w:rsidRPr="00E95F39">
                <w:rPr>
                  <w:color w:val="000000" w:themeColor="text1"/>
                  <w:sz w:val="20"/>
                  <w:szCs w:val="20"/>
                </w:rPr>
                <w:t>6.6</w:t>
              </w:r>
            </w:ins>
            <w:del w:id="2104" w:author="ERCOT" w:date="2023-10-26T12:38:00Z">
              <w:r w:rsidRPr="00E95F39" w:rsidDel="00473C81">
                <w:rPr>
                  <w:color w:val="000000" w:themeColor="text1"/>
                  <w:sz w:val="20"/>
                  <w:szCs w:val="20"/>
                </w:rPr>
                <w:delText>7.4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0FCBAC9" w14:textId="724B5BEA" w:rsidR="009D3E0A" w:rsidRPr="00E95F39" w:rsidRDefault="009D3E0A" w:rsidP="009D3E0A">
            <w:pPr>
              <w:widowControl/>
              <w:autoSpaceDE/>
              <w:autoSpaceDN/>
              <w:adjustRightInd/>
              <w:jc w:val="center"/>
              <w:rPr>
                <w:bCs/>
                <w:color w:val="000000" w:themeColor="text1"/>
                <w:sz w:val="20"/>
                <w:szCs w:val="20"/>
              </w:rPr>
            </w:pPr>
            <w:ins w:id="2105" w:author="ERCOT" w:date="2023-10-26T12:38:00Z">
              <w:r w:rsidRPr="00E95F39">
                <w:rPr>
                  <w:color w:val="000000" w:themeColor="text1"/>
                  <w:sz w:val="20"/>
                  <w:szCs w:val="20"/>
                </w:rPr>
                <w:t>5.4</w:t>
              </w:r>
            </w:ins>
            <w:del w:id="2106" w:author="ERCOT" w:date="2023-10-26T12:38:00Z">
              <w:r w:rsidRPr="00E95F39" w:rsidDel="00473C81">
                <w:rPr>
                  <w:color w:val="000000" w:themeColor="text1"/>
                  <w:sz w:val="20"/>
                  <w:szCs w:val="20"/>
                </w:rPr>
                <w:delText>8.9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A96A2C4" w14:textId="5F512D0E" w:rsidR="009D3E0A" w:rsidRPr="00E95F39" w:rsidRDefault="009D3E0A" w:rsidP="009D3E0A">
            <w:pPr>
              <w:widowControl/>
              <w:autoSpaceDE/>
              <w:autoSpaceDN/>
              <w:adjustRightInd/>
              <w:jc w:val="center"/>
              <w:rPr>
                <w:bCs/>
                <w:color w:val="000000" w:themeColor="text1"/>
                <w:sz w:val="20"/>
                <w:szCs w:val="20"/>
              </w:rPr>
            </w:pPr>
            <w:ins w:id="2107" w:author="ERCOT" w:date="2023-10-26T12:38:00Z">
              <w:r w:rsidRPr="00E95F39">
                <w:rPr>
                  <w:color w:val="000000" w:themeColor="text1"/>
                  <w:sz w:val="20"/>
                  <w:szCs w:val="20"/>
                </w:rPr>
                <w:t>6.3</w:t>
              </w:r>
            </w:ins>
            <w:del w:id="2108" w:author="ERCOT" w:date="2023-10-26T12:38:00Z">
              <w:r w:rsidRPr="00E95F39" w:rsidDel="00473C81">
                <w:rPr>
                  <w:color w:val="000000" w:themeColor="text1"/>
                  <w:sz w:val="20"/>
                  <w:szCs w:val="20"/>
                </w:rPr>
                <w:delText>12.9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FEEE257" w14:textId="0433FE96" w:rsidR="009D3E0A" w:rsidRPr="00E95F39" w:rsidRDefault="009D3E0A" w:rsidP="009D3E0A">
            <w:pPr>
              <w:widowControl/>
              <w:autoSpaceDE/>
              <w:autoSpaceDN/>
              <w:adjustRightInd/>
              <w:jc w:val="center"/>
              <w:rPr>
                <w:bCs/>
                <w:color w:val="000000" w:themeColor="text1"/>
                <w:sz w:val="20"/>
                <w:szCs w:val="20"/>
              </w:rPr>
            </w:pPr>
            <w:ins w:id="2109" w:author="ERCOT" w:date="2023-10-26T12:38:00Z">
              <w:r w:rsidRPr="00E95F39">
                <w:rPr>
                  <w:color w:val="000000" w:themeColor="text1"/>
                  <w:sz w:val="20"/>
                  <w:szCs w:val="20"/>
                </w:rPr>
                <w:t>11.0</w:t>
              </w:r>
            </w:ins>
            <w:del w:id="2110" w:author="ERCOT" w:date="2023-10-26T12:38:00Z">
              <w:r w:rsidRPr="00E95F39" w:rsidDel="00473C81">
                <w:rPr>
                  <w:color w:val="000000" w:themeColor="text1"/>
                  <w:sz w:val="20"/>
                  <w:szCs w:val="20"/>
                </w:rPr>
                <w:delText>15.8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A6DF2BB" w14:textId="60E02430" w:rsidR="009D3E0A" w:rsidRPr="00E95F39" w:rsidRDefault="009D3E0A" w:rsidP="009D3E0A">
            <w:pPr>
              <w:widowControl/>
              <w:autoSpaceDE/>
              <w:autoSpaceDN/>
              <w:adjustRightInd/>
              <w:jc w:val="center"/>
              <w:rPr>
                <w:bCs/>
                <w:color w:val="000000" w:themeColor="text1"/>
                <w:sz w:val="20"/>
                <w:szCs w:val="20"/>
              </w:rPr>
            </w:pPr>
            <w:ins w:id="2111" w:author="ERCOT" w:date="2023-10-26T12:38:00Z">
              <w:r w:rsidRPr="00E95F39">
                <w:rPr>
                  <w:color w:val="000000" w:themeColor="text1"/>
                  <w:sz w:val="20"/>
                  <w:szCs w:val="20"/>
                </w:rPr>
                <w:t>8.0</w:t>
              </w:r>
            </w:ins>
            <w:del w:id="2112" w:author="ERCOT" w:date="2023-10-26T12:38:00Z">
              <w:r w:rsidRPr="00E95F39" w:rsidDel="00473C81">
                <w:rPr>
                  <w:color w:val="000000" w:themeColor="text1"/>
                  <w:sz w:val="20"/>
                  <w:szCs w:val="20"/>
                </w:rPr>
                <w:delText>17.1</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705C295" w14:textId="528BCD36" w:rsidR="009D3E0A" w:rsidRPr="00E95F39" w:rsidRDefault="009D3E0A" w:rsidP="009D3E0A">
            <w:pPr>
              <w:widowControl/>
              <w:autoSpaceDE/>
              <w:autoSpaceDN/>
              <w:adjustRightInd/>
              <w:jc w:val="center"/>
              <w:rPr>
                <w:bCs/>
                <w:color w:val="000000" w:themeColor="text1"/>
                <w:sz w:val="20"/>
                <w:szCs w:val="20"/>
              </w:rPr>
            </w:pPr>
            <w:ins w:id="2113" w:author="ERCOT" w:date="2023-10-26T12:38:00Z">
              <w:r w:rsidRPr="00E95F39">
                <w:rPr>
                  <w:color w:val="000000" w:themeColor="text1"/>
                  <w:sz w:val="20"/>
                  <w:szCs w:val="20"/>
                </w:rPr>
                <w:t>10.2</w:t>
              </w:r>
            </w:ins>
            <w:del w:id="2114" w:author="ERCOT" w:date="2023-10-26T12:38:00Z">
              <w:r w:rsidRPr="00E95F39" w:rsidDel="00473C81">
                <w:rPr>
                  <w:color w:val="000000" w:themeColor="text1"/>
                  <w:sz w:val="20"/>
                  <w:szCs w:val="20"/>
                </w:rPr>
                <w:delText>17.5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3068F05" w14:textId="0A4E91A2" w:rsidR="009D3E0A" w:rsidRPr="00E95F39" w:rsidRDefault="009D3E0A" w:rsidP="009D3E0A">
            <w:pPr>
              <w:widowControl/>
              <w:autoSpaceDE/>
              <w:autoSpaceDN/>
              <w:adjustRightInd/>
              <w:jc w:val="center"/>
              <w:rPr>
                <w:bCs/>
                <w:color w:val="000000" w:themeColor="text1"/>
                <w:sz w:val="20"/>
                <w:szCs w:val="20"/>
              </w:rPr>
            </w:pPr>
            <w:ins w:id="2115" w:author="ERCOT" w:date="2023-10-26T12:38:00Z">
              <w:r w:rsidRPr="00E95F39">
                <w:rPr>
                  <w:color w:val="000000" w:themeColor="text1"/>
                  <w:sz w:val="20"/>
                  <w:szCs w:val="20"/>
                </w:rPr>
                <w:t>12.5</w:t>
              </w:r>
            </w:ins>
            <w:del w:id="2116" w:author="ERCOT" w:date="2023-10-26T12:38:00Z">
              <w:r w:rsidRPr="00E95F39" w:rsidDel="00473C81">
                <w:rPr>
                  <w:color w:val="000000" w:themeColor="text1"/>
                  <w:sz w:val="20"/>
                  <w:szCs w:val="20"/>
                </w:rPr>
                <w:delText>17.9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A971D5" w14:textId="3A58CA99" w:rsidR="009D3E0A" w:rsidRPr="00E95F39" w:rsidRDefault="009D3E0A" w:rsidP="009D3E0A">
            <w:pPr>
              <w:widowControl/>
              <w:autoSpaceDE/>
              <w:autoSpaceDN/>
              <w:adjustRightInd/>
              <w:jc w:val="center"/>
              <w:rPr>
                <w:bCs/>
                <w:color w:val="000000" w:themeColor="text1"/>
                <w:sz w:val="20"/>
                <w:szCs w:val="20"/>
              </w:rPr>
            </w:pPr>
            <w:ins w:id="2117" w:author="ERCOT" w:date="2023-10-26T12:38:00Z">
              <w:r w:rsidRPr="00E95F39">
                <w:rPr>
                  <w:color w:val="000000" w:themeColor="text1"/>
                  <w:sz w:val="20"/>
                  <w:szCs w:val="20"/>
                </w:rPr>
                <w:t>6.2</w:t>
              </w:r>
            </w:ins>
            <w:del w:id="2118" w:author="ERCOT" w:date="2023-10-26T12:38:00Z">
              <w:r w:rsidRPr="00E95F39" w:rsidDel="00473C81">
                <w:rPr>
                  <w:color w:val="000000" w:themeColor="text1"/>
                  <w:sz w:val="20"/>
                  <w:szCs w:val="20"/>
                </w:rPr>
                <w:delText>8.5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880C901" w14:textId="563A828B" w:rsidR="009D3E0A" w:rsidRPr="00E95F39" w:rsidRDefault="009D3E0A" w:rsidP="009D3E0A">
            <w:pPr>
              <w:widowControl/>
              <w:autoSpaceDE/>
              <w:autoSpaceDN/>
              <w:adjustRightInd/>
              <w:jc w:val="center"/>
              <w:rPr>
                <w:bCs/>
                <w:color w:val="000000" w:themeColor="text1"/>
                <w:sz w:val="20"/>
                <w:szCs w:val="20"/>
              </w:rPr>
            </w:pPr>
            <w:ins w:id="2119" w:author="ERCOT" w:date="2023-10-26T12:38:00Z">
              <w:r w:rsidRPr="00E95F39">
                <w:rPr>
                  <w:color w:val="000000" w:themeColor="text1"/>
                  <w:sz w:val="20"/>
                  <w:szCs w:val="20"/>
                </w:rPr>
                <w:t>0.0</w:t>
              </w:r>
            </w:ins>
            <w:del w:id="212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FAC06ED" w14:textId="5A2AFBE1" w:rsidR="009D3E0A" w:rsidRPr="00E95F39" w:rsidRDefault="009D3E0A" w:rsidP="009D3E0A">
            <w:pPr>
              <w:widowControl/>
              <w:autoSpaceDE/>
              <w:autoSpaceDN/>
              <w:adjustRightInd/>
              <w:jc w:val="center"/>
              <w:rPr>
                <w:bCs/>
                <w:color w:val="000000" w:themeColor="text1"/>
                <w:sz w:val="20"/>
                <w:szCs w:val="20"/>
              </w:rPr>
            </w:pPr>
            <w:ins w:id="2121" w:author="ERCOT" w:date="2023-10-26T12:38:00Z">
              <w:r w:rsidRPr="00E95F39">
                <w:rPr>
                  <w:color w:val="000000" w:themeColor="text1"/>
                  <w:sz w:val="20"/>
                  <w:szCs w:val="20"/>
                </w:rPr>
                <w:t>0.0</w:t>
              </w:r>
            </w:ins>
            <w:del w:id="212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65928A96" w14:textId="315F76E7" w:rsidR="009D3E0A" w:rsidRPr="00E95F39" w:rsidRDefault="009D3E0A" w:rsidP="009D3E0A">
            <w:pPr>
              <w:widowControl/>
              <w:autoSpaceDE/>
              <w:autoSpaceDN/>
              <w:adjustRightInd/>
              <w:jc w:val="center"/>
              <w:rPr>
                <w:bCs/>
                <w:color w:val="000000" w:themeColor="text1"/>
                <w:sz w:val="20"/>
                <w:szCs w:val="20"/>
              </w:rPr>
            </w:pPr>
            <w:ins w:id="2123" w:author="ERCOT" w:date="2023-10-26T12:38:00Z">
              <w:r w:rsidRPr="00E95F39">
                <w:rPr>
                  <w:color w:val="000000" w:themeColor="text1"/>
                  <w:sz w:val="20"/>
                  <w:szCs w:val="20"/>
                </w:rPr>
                <w:t>0.0</w:t>
              </w:r>
            </w:ins>
            <w:del w:id="2124" w:author="ERCOT" w:date="2023-10-26T12:38:00Z">
              <w:r w:rsidRPr="00E95F39" w:rsidDel="00473C81">
                <w:rPr>
                  <w:color w:val="000000" w:themeColor="text1"/>
                  <w:sz w:val="20"/>
                  <w:szCs w:val="20"/>
                </w:rPr>
                <w:delText>0.0</w:delText>
              </w:r>
            </w:del>
          </w:p>
        </w:tc>
      </w:tr>
      <w:tr w:rsidR="009D3E0A" w:rsidRPr="00ED4D8D" w14:paraId="62C0B32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E512A48" w14:textId="77777777" w:rsidR="009D3E0A" w:rsidRPr="0012615F" w:rsidRDefault="009D3E0A" w:rsidP="009D3E0A">
            <w:pPr>
              <w:widowControl/>
              <w:autoSpaceDE/>
              <w:autoSpaceDN/>
              <w:adjustRightInd/>
              <w:jc w:val="center"/>
              <w:rPr>
                <w:b/>
                <w:bCs/>
                <w:sz w:val="22"/>
                <w:szCs w:val="22"/>
              </w:rPr>
            </w:pPr>
            <w:r w:rsidRPr="0012615F">
              <w:rPr>
                <w:b/>
                <w:bCs/>
                <w:sz w:val="22"/>
                <w:szCs w:val="22"/>
              </w:rPr>
              <w:t>Jul.</w:t>
            </w:r>
          </w:p>
        </w:tc>
        <w:tc>
          <w:tcPr>
            <w:tcW w:w="190" w:type="pct"/>
            <w:tcBorders>
              <w:top w:val="single" w:sz="4" w:space="0" w:color="000000"/>
              <w:left w:val="single" w:sz="4" w:space="0" w:color="000000"/>
              <w:bottom w:val="single" w:sz="4" w:space="0" w:color="000000"/>
              <w:right w:val="single" w:sz="4" w:space="0" w:color="000000"/>
            </w:tcBorders>
            <w:vAlign w:val="center"/>
          </w:tcPr>
          <w:p w14:paraId="2ACFD3A4" w14:textId="4E8E4BDF" w:rsidR="009D3E0A" w:rsidRPr="00E95F39" w:rsidRDefault="009D3E0A" w:rsidP="009D3E0A">
            <w:pPr>
              <w:widowControl/>
              <w:autoSpaceDE/>
              <w:autoSpaceDN/>
              <w:adjustRightInd/>
              <w:jc w:val="center"/>
              <w:rPr>
                <w:bCs/>
                <w:color w:val="000000" w:themeColor="text1"/>
                <w:sz w:val="20"/>
                <w:szCs w:val="20"/>
              </w:rPr>
            </w:pPr>
            <w:ins w:id="2125" w:author="ERCOT" w:date="2023-10-26T12:38:00Z">
              <w:r w:rsidRPr="00E95F39">
                <w:rPr>
                  <w:color w:val="000000" w:themeColor="text1"/>
                  <w:sz w:val="20"/>
                  <w:szCs w:val="20"/>
                </w:rPr>
                <w:t>0.0</w:t>
              </w:r>
            </w:ins>
            <w:del w:id="21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F6F8FF" w14:textId="0C792DD9" w:rsidR="009D3E0A" w:rsidRPr="00E95F39" w:rsidRDefault="009D3E0A" w:rsidP="009D3E0A">
            <w:pPr>
              <w:widowControl/>
              <w:autoSpaceDE/>
              <w:autoSpaceDN/>
              <w:adjustRightInd/>
              <w:jc w:val="center"/>
              <w:rPr>
                <w:bCs/>
                <w:color w:val="000000" w:themeColor="text1"/>
                <w:sz w:val="20"/>
                <w:szCs w:val="20"/>
              </w:rPr>
            </w:pPr>
            <w:ins w:id="2127" w:author="ERCOT" w:date="2023-10-26T12:38:00Z">
              <w:r w:rsidRPr="00E95F39">
                <w:rPr>
                  <w:color w:val="000000" w:themeColor="text1"/>
                  <w:sz w:val="20"/>
                  <w:szCs w:val="20"/>
                </w:rPr>
                <w:t>0.0</w:t>
              </w:r>
            </w:ins>
            <w:del w:id="2128"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ABB0DDF" w14:textId="07893A7A" w:rsidR="009D3E0A" w:rsidRPr="00E95F39" w:rsidRDefault="009D3E0A" w:rsidP="009D3E0A">
            <w:pPr>
              <w:widowControl/>
              <w:autoSpaceDE/>
              <w:autoSpaceDN/>
              <w:adjustRightInd/>
              <w:jc w:val="center"/>
              <w:rPr>
                <w:bCs/>
                <w:color w:val="000000" w:themeColor="text1"/>
                <w:sz w:val="20"/>
                <w:szCs w:val="20"/>
              </w:rPr>
            </w:pPr>
            <w:ins w:id="2129" w:author="ERCOT" w:date="2023-10-26T12:38:00Z">
              <w:r w:rsidRPr="00E95F39">
                <w:rPr>
                  <w:color w:val="000000" w:themeColor="text1"/>
                  <w:sz w:val="20"/>
                  <w:szCs w:val="20"/>
                </w:rPr>
                <w:t>0.0</w:t>
              </w:r>
            </w:ins>
            <w:del w:id="21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102FE7" w14:textId="0D33F452" w:rsidR="009D3E0A" w:rsidRPr="00E95F39" w:rsidRDefault="009D3E0A" w:rsidP="009D3E0A">
            <w:pPr>
              <w:widowControl/>
              <w:autoSpaceDE/>
              <w:autoSpaceDN/>
              <w:adjustRightInd/>
              <w:jc w:val="center"/>
              <w:rPr>
                <w:bCs/>
                <w:color w:val="000000" w:themeColor="text1"/>
                <w:sz w:val="20"/>
                <w:szCs w:val="20"/>
              </w:rPr>
            </w:pPr>
            <w:ins w:id="2131" w:author="ERCOT" w:date="2023-10-26T12:38:00Z">
              <w:r w:rsidRPr="00E95F39">
                <w:rPr>
                  <w:color w:val="000000" w:themeColor="text1"/>
                  <w:sz w:val="20"/>
                  <w:szCs w:val="20"/>
                </w:rPr>
                <w:t>0.0</w:t>
              </w:r>
            </w:ins>
            <w:del w:id="21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90AA67C" w14:textId="70C0DBAE" w:rsidR="009D3E0A" w:rsidRPr="00E95F39" w:rsidRDefault="009D3E0A" w:rsidP="009D3E0A">
            <w:pPr>
              <w:widowControl/>
              <w:autoSpaceDE/>
              <w:autoSpaceDN/>
              <w:adjustRightInd/>
              <w:jc w:val="center"/>
              <w:rPr>
                <w:bCs/>
                <w:color w:val="000000" w:themeColor="text1"/>
                <w:sz w:val="20"/>
                <w:szCs w:val="20"/>
              </w:rPr>
            </w:pPr>
            <w:ins w:id="2133" w:author="ERCOT" w:date="2023-10-26T12:38:00Z">
              <w:r w:rsidRPr="00E95F39">
                <w:rPr>
                  <w:color w:val="000000" w:themeColor="text1"/>
                  <w:sz w:val="20"/>
                  <w:szCs w:val="20"/>
                </w:rPr>
                <w:t>0.0</w:t>
              </w:r>
            </w:ins>
            <w:del w:id="213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8A1965F" w14:textId="0F6FF9F8" w:rsidR="009D3E0A" w:rsidRPr="00E95F39" w:rsidRDefault="009D3E0A" w:rsidP="009D3E0A">
            <w:pPr>
              <w:widowControl/>
              <w:autoSpaceDE/>
              <w:autoSpaceDN/>
              <w:adjustRightInd/>
              <w:jc w:val="center"/>
              <w:rPr>
                <w:bCs/>
                <w:color w:val="000000" w:themeColor="text1"/>
                <w:sz w:val="20"/>
                <w:szCs w:val="20"/>
              </w:rPr>
            </w:pPr>
            <w:ins w:id="2135" w:author="ERCOT" w:date="2023-10-26T12:38:00Z">
              <w:r w:rsidRPr="00E95F39">
                <w:rPr>
                  <w:color w:val="000000" w:themeColor="text1"/>
                  <w:sz w:val="20"/>
                  <w:szCs w:val="20"/>
                </w:rPr>
                <w:t>0.0</w:t>
              </w:r>
            </w:ins>
            <w:del w:id="213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A12A49C" w14:textId="768DBD06" w:rsidR="009D3E0A" w:rsidRPr="00E95F39" w:rsidRDefault="009D3E0A" w:rsidP="009D3E0A">
            <w:pPr>
              <w:widowControl/>
              <w:autoSpaceDE/>
              <w:autoSpaceDN/>
              <w:adjustRightInd/>
              <w:jc w:val="center"/>
              <w:rPr>
                <w:bCs/>
                <w:color w:val="000000" w:themeColor="text1"/>
                <w:sz w:val="20"/>
                <w:szCs w:val="20"/>
              </w:rPr>
            </w:pPr>
            <w:ins w:id="2137" w:author="ERCOT" w:date="2023-10-26T12:38:00Z">
              <w:r w:rsidRPr="00E95F39">
                <w:rPr>
                  <w:color w:val="000000" w:themeColor="text1"/>
                  <w:sz w:val="20"/>
                  <w:szCs w:val="20"/>
                </w:rPr>
                <w:t>0.0</w:t>
              </w:r>
            </w:ins>
            <w:del w:id="21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841D64D" w14:textId="3A38AA48" w:rsidR="009D3E0A" w:rsidRPr="00E95F39" w:rsidRDefault="009D3E0A" w:rsidP="009D3E0A">
            <w:pPr>
              <w:widowControl/>
              <w:autoSpaceDE/>
              <w:autoSpaceDN/>
              <w:adjustRightInd/>
              <w:jc w:val="center"/>
              <w:rPr>
                <w:bCs/>
                <w:color w:val="000000" w:themeColor="text1"/>
                <w:sz w:val="20"/>
                <w:szCs w:val="20"/>
              </w:rPr>
            </w:pPr>
            <w:ins w:id="2139" w:author="ERCOT" w:date="2023-10-26T12:38:00Z">
              <w:r w:rsidRPr="00E95F39">
                <w:rPr>
                  <w:color w:val="000000" w:themeColor="text1"/>
                  <w:sz w:val="20"/>
                  <w:szCs w:val="20"/>
                </w:rPr>
                <w:t>0.0</w:t>
              </w:r>
            </w:ins>
            <w:del w:id="214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0C73BD0" w14:textId="54237A07" w:rsidR="009D3E0A" w:rsidRPr="00E95F39" w:rsidRDefault="009D3E0A" w:rsidP="009D3E0A">
            <w:pPr>
              <w:widowControl/>
              <w:autoSpaceDE/>
              <w:autoSpaceDN/>
              <w:adjustRightInd/>
              <w:jc w:val="center"/>
              <w:rPr>
                <w:bCs/>
                <w:color w:val="000000" w:themeColor="text1"/>
                <w:sz w:val="20"/>
                <w:szCs w:val="20"/>
              </w:rPr>
            </w:pPr>
            <w:ins w:id="2141" w:author="ERCOT" w:date="2023-10-26T12:38:00Z">
              <w:r w:rsidRPr="00E95F39">
                <w:rPr>
                  <w:color w:val="000000" w:themeColor="text1"/>
                  <w:sz w:val="20"/>
                  <w:szCs w:val="20"/>
                </w:rPr>
                <w:t>0.0</w:t>
              </w:r>
            </w:ins>
            <w:del w:id="214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64E6D5C" w14:textId="472D2E48" w:rsidR="009D3E0A" w:rsidRPr="00E95F39" w:rsidRDefault="009D3E0A" w:rsidP="009D3E0A">
            <w:pPr>
              <w:widowControl/>
              <w:autoSpaceDE/>
              <w:autoSpaceDN/>
              <w:adjustRightInd/>
              <w:jc w:val="center"/>
              <w:rPr>
                <w:bCs/>
                <w:color w:val="000000" w:themeColor="text1"/>
                <w:sz w:val="20"/>
                <w:szCs w:val="20"/>
              </w:rPr>
            </w:pPr>
            <w:ins w:id="2143" w:author="ERCOT" w:date="2023-10-26T12:38:00Z">
              <w:r w:rsidRPr="00E95F39">
                <w:rPr>
                  <w:color w:val="000000" w:themeColor="text1"/>
                  <w:sz w:val="20"/>
                  <w:szCs w:val="20"/>
                </w:rPr>
                <w:t>2.8</w:t>
              </w:r>
            </w:ins>
            <w:del w:id="2144" w:author="ERCOT" w:date="2023-10-26T12:38:00Z">
              <w:r w:rsidRPr="00E95F39" w:rsidDel="00473C81">
                <w:rPr>
                  <w:color w:val="000000" w:themeColor="text1"/>
                  <w:sz w:val="20"/>
                  <w:szCs w:val="20"/>
                </w:rPr>
                <w:delText>7.2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C6313E" w14:textId="039B66A0" w:rsidR="009D3E0A" w:rsidRPr="00E95F39" w:rsidRDefault="009D3E0A" w:rsidP="009D3E0A">
            <w:pPr>
              <w:widowControl/>
              <w:autoSpaceDE/>
              <w:autoSpaceDN/>
              <w:adjustRightInd/>
              <w:jc w:val="center"/>
              <w:rPr>
                <w:bCs/>
                <w:color w:val="000000" w:themeColor="text1"/>
                <w:sz w:val="20"/>
                <w:szCs w:val="20"/>
              </w:rPr>
            </w:pPr>
            <w:ins w:id="2145" w:author="ERCOT" w:date="2023-10-26T12:38:00Z">
              <w:r w:rsidRPr="00E95F39">
                <w:rPr>
                  <w:color w:val="000000" w:themeColor="text1"/>
                  <w:sz w:val="20"/>
                  <w:szCs w:val="20"/>
                </w:rPr>
                <w:t>1.4</w:t>
              </w:r>
            </w:ins>
            <w:del w:id="2146" w:author="ERCOT" w:date="2023-10-26T12:38:00Z">
              <w:r w:rsidRPr="00E95F39" w:rsidDel="00473C81">
                <w:rPr>
                  <w:color w:val="000000" w:themeColor="text1"/>
                  <w:sz w:val="20"/>
                  <w:szCs w:val="20"/>
                </w:rPr>
                <w:delText>5.6</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35C1B06" w14:textId="10DDA6FC" w:rsidR="009D3E0A" w:rsidRPr="00E95F39" w:rsidRDefault="009D3E0A" w:rsidP="009D3E0A">
            <w:pPr>
              <w:widowControl/>
              <w:autoSpaceDE/>
              <w:autoSpaceDN/>
              <w:adjustRightInd/>
              <w:jc w:val="center"/>
              <w:rPr>
                <w:bCs/>
                <w:color w:val="000000" w:themeColor="text1"/>
                <w:sz w:val="20"/>
                <w:szCs w:val="20"/>
              </w:rPr>
            </w:pPr>
            <w:ins w:id="2147" w:author="ERCOT" w:date="2023-10-26T12:38:00Z">
              <w:r w:rsidRPr="00E95F39">
                <w:rPr>
                  <w:color w:val="000000" w:themeColor="text1"/>
                  <w:sz w:val="20"/>
                  <w:szCs w:val="20"/>
                </w:rPr>
                <w:t>3.3</w:t>
              </w:r>
            </w:ins>
            <w:del w:id="2148" w:author="ERCOT" w:date="2023-10-26T12:38:00Z">
              <w:r w:rsidRPr="00E95F39" w:rsidDel="00473C81">
                <w:rPr>
                  <w:color w:val="000000" w:themeColor="text1"/>
                  <w:sz w:val="20"/>
                  <w:szCs w:val="20"/>
                </w:rPr>
                <w:delText>5.5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F8586A1" w14:textId="3706B8D1" w:rsidR="009D3E0A" w:rsidRPr="00E95F39" w:rsidRDefault="009D3E0A" w:rsidP="009D3E0A">
            <w:pPr>
              <w:widowControl/>
              <w:autoSpaceDE/>
              <w:autoSpaceDN/>
              <w:adjustRightInd/>
              <w:jc w:val="center"/>
              <w:rPr>
                <w:bCs/>
                <w:color w:val="000000" w:themeColor="text1"/>
                <w:sz w:val="20"/>
                <w:szCs w:val="20"/>
              </w:rPr>
            </w:pPr>
            <w:ins w:id="2149" w:author="ERCOT" w:date="2023-10-26T12:38:00Z">
              <w:r w:rsidRPr="00E95F39">
                <w:rPr>
                  <w:color w:val="000000" w:themeColor="text1"/>
                  <w:sz w:val="20"/>
                  <w:szCs w:val="20"/>
                </w:rPr>
                <w:t>4.5</w:t>
              </w:r>
            </w:ins>
            <w:del w:id="2150" w:author="ERCOT" w:date="2023-10-26T12:38:00Z">
              <w:r w:rsidRPr="00E95F39" w:rsidDel="00473C81">
                <w:rPr>
                  <w:color w:val="000000" w:themeColor="text1"/>
                  <w:sz w:val="20"/>
                  <w:szCs w:val="20"/>
                </w:rPr>
                <w:delText>10.2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08A92FA" w14:textId="78CD9DDB" w:rsidR="009D3E0A" w:rsidRPr="00E95F39" w:rsidRDefault="009D3E0A" w:rsidP="009D3E0A">
            <w:pPr>
              <w:widowControl/>
              <w:autoSpaceDE/>
              <w:autoSpaceDN/>
              <w:adjustRightInd/>
              <w:jc w:val="center"/>
              <w:rPr>
                <w:bCs/>
                <w:color w:val="000000" w:themeColor="text1"/>
                <w:sz w:val="20"/>
                <w:szCs w:val="20"/>
              </w:rPr>
            </w:pPr>
            <w:ins w:id="2151" w:author="ERCOT" w:date="2023-10-26T12:38:00Z">
              <w:r w:rsidRPr="00E95F39">
                <w:rPr>
                  <w:color w:val="000000" w:themeColor="text1"/>
                  <w:sz w:val="20"/>
                  <w:szCs w:val="20"/>
                </w:rPr>
                <w:t>4.6</w:t>
              </w:r>
            </w:ins>
            <w:del w:id="2152" w:author="ERCOT" w:date="2023-10-26T12:38:00Z">
              <w:r w:rsidRPr="00E95F39" w:rsidDel="00473C81">
                <w:rPr>
                  <w:color w:val="000000" w:themeColor="text1"/>
                  <w:sz w:val="20"/>
                  <w:szCs w:val="20"/>
                </w:rPr>
                <w:delText>8.1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F35350B" w14:textId="129E2C09" w:rsidR="009D3E0A" w:rsidRPr="00E95F39" w:rsidRDefault="009D3E0A" w:rsidP="009D3E0A">
            <w:pPr>
              <w:widowControl/>
              <w:autoSpaceDE/>
              <w:autoSpaceDN/>
              <w:adjustRightInd/>
              <w:jc w:val="center"/>
              <w:rPr>
                <w:bCs/>
                <w:color w:val="000000" w:themeColor="text1"/>
                <w:sz w:val="20"/>
                <w:szCs w:val="20"/>
              </w:rPr>
            </w:pPr>
            <w:ins w:id="2153" w:author="ERCOT" w:date="2023-10-26T12:38:00Z">
              <w:r w:rsidRPr="00E95F39">
                <w:rPr>
                  <w:color w:val="000000" w:themeColor="text1"/>
                  <w:sz w:val="20"/>
                  <w:szCs w:val="20"/>
                </w:rPr>
                <w:t>7.2</w:t>
              </w:r>
            </w:ins>
            <w:del w:id="2154" w:author="ERCOT" w:date="2023-10-26T12:38:00Z">
              <w:r w:rsidRPr="00E95F39" w:rsidDel="00473C81">
                <w:rPr>
                  <w:color w:val="000000" w:themeColor="text1"/>
                  <w:sz w:val="20"/>
                  <w:szCs w:val="20"/>
                </w:rPr>
                <w:delText>9.6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740D7FE" w14:textId="40227442" w:rsidR="009D3E0A" w:rsidRPr="00E95F39" w:rsidRDefault="009D3E0A" w:rsidP="009D3E0A">
            <w:pPr>
              <w:widowControl/>
              <w:autoSpaceDE/>
              <w:autoSpaceDN/>
              <w:adjustRightInd/>
              <w:jc w:val="center"/>
              <w:rPr>
                <w:bCs/>
                <w:color w:val="000000" w:themeColor="text1"/>
                <w:sz w:val="20"/>
                <w:szCs w:val="20"/>
              </w:rPr>
            </w:pPr>
            <w:ins w:id="2155" w:author="ERCOT" w:date="2023-10-26T12:38:00Z">
              <w:r w:rsidRPr="00E95F39">
                <w:rPr>
                  <w:color w:val="000000" w:themeColor="text1"/>
                  <w:sz w:val="20"/>
                  <w:szCs w:val="20"/>
                </w:rPr>
                <w:t>6.6</w:t>
              </w:r>
            </w:ins>
            <w:del w:id="2156" w:author="ERCOT" w:date="2023-10-26T12:38:00Z">
              <w:r w:rsidRPr="00E95F39" w:rsidDel="00473C81">
                <w:rPr>
                  <w:color w:val="000000" w:themeColor="text1"/>
                  <w:sz w:val="20"/>
                  <w:szCs w:val="20"/>
                </w:rPr>
                <w:delText>11.8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DAAE6EB" w14:textId="2733F75C" w:rsidR="009D3E0A" w:rsidRPr="00E95F39" w:rsidRDefault="009D3E0A" w:rsidP="009D3E0A">
            <w:pPr>
              <w:widowControl/>
              <w:autoSpaceDE/>
              <w:autoSpaceDN/>
              <w:adjustRightInd/>
              <w:jc w:val="center"/>
              <w:rPr>
                <w:bCs/>
                <w:color w:val="000000" w:themeColor="text1"/>
                <w:sz w:val="20"/>
                <w:szCs w:val="20"/>
              </w:rPr>
            </w:pPr>
            <w:ins w:id="2157" w:author="ERCOT" w:date="2023-10-26T12:38:00Z">
              <w:r w:rsidRPr="00E95F39">
                <w:rPr>
                  <w:color w:val="000000" w:themeColor="text1"/>
                  <w:sz w:val="20"/>
                  <w:szCs w:val="20"/>
                </w:rPr>
                <w:t>7.0</w:t>
              </w:r>
            </w:ins>
            <w:del w:id="2158" w:author="ERCOT" w:date="2023-10-26T12:38:00Z">
              <w:r w:rsidRPr="00E95F39" w:rsidDel="00473C81">
                <w:rPr>
                  <w:color w:val="000000" w:themeColor="text1"/>
                  <w:sz w:val="20"/>
                  <w:szCs w:val="20"/>
                </w:rPr>
                <w:delText>13.5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0698F54" w14:textId="5582C8FF" w:rsidR="009D3E0A" w:rsidRPr="00E95F39" w:rsidRDefault="009D3E0A" w:rsidP="009D3E0A">
            <w:pPr>
              <w:widowControl/>
              <w:autoSpaceDE/>
              <w:autoSpaceDN/>
              <w:adjustRightInd/>
              <w:jc w:val="center"/>
              <w:rPr>
                <w:bCs/>
                <w:color w:val="000000" w:themeColor="text1"/>
                <w:sz w:val="20"/>
                <w:szCs w:val="20"/>
              </w:rPr>
            </w:pPr>
            <w:ins w:id="2159" w:author="ERCOT" w:date="2023-10-26T12:38:00Z">
              <w:r w:rsidRPr="00E95F39">
                <w:rPr>
                  <w:color w:val="000000" w:themeColor="text1"/>
                  <w:sz w:val="20"/>
                  <w:szCs w:val="20"/>
                </w:rPr>
                <w:t>9.5</w:t>
              </w:r>
            </w:ins>
            <w:del w:id="2160" w:author="ERCOT" w:date="2023-10-26T12:38:00Z">
              <w:r w:rsidRPr="00E95F39" w:rsidDel="00473C81">
                <w:rPr>
                  <w:color w:val="000000" w:themeColor="text1"/>
                  <w:sz w:val="20"/>
                  <w:szCs w:val="20"/>
                </w:rPr>
                <w:delText>13.7</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CAC47B5" w14:textId="792C7FF5" w:rsidR="009D3E0A" w:rsidRPr="00E95F39" w:rsidRDefault="009D3E0A" w:rsidP="009D3E0A">
            <w:pPr>
              <w:widowControl/>
              <w:autoSpaceDE/>
              <w:autoSpaceDN/>
              <w:adjustRightInd/>
              <w:jc w:val="center"/>
              <w:rPr>
                <w:bCs/>
                <w:color w:val="000000" w:themeColor="text1"/>
                <w:sz w:val="20"/>
                <w:szCs w:val="20"/>
              </w:rPr>
            </w:pPr>
            <w:ins w:id="2161" w:author="ERCOT" w:date="2023-10-26T12:38:00Z">
              <w:r w:rsidRPr="00E95F39">
                <w:rPr>
                  <w:color w:val="000000" w:themeColor="text1"/>
                  <w:sz w:val="20"/>
                  <w:szCs w:val="20"/>
                </w:rPr>
                <w:t>9.4</w:t>
              </w:r>
            </w:ins>
            <w:del w:id="2162" w:author="ERCOT" w:date="2023-10-26T12:38:00Z">
              <w:r w:rsidRPr="00E95F39" w:rsidDel="00473C81">
                <w:rPr>
                  <w:color w:val="000000" w:themeColor="text1"/>
                  <w:sz w:val="20"/>
                  <w:szCs w:val="20"/>
                </w:rPr>
                <w:delText>14.3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847BB74" w14:textId="19A55029" w:rsidR="009D3E0A" w:rsidRPr="00E95F39" w:rsidRDefault="009D3E0A" w:rsidP="009D3E0A">
            <w:pPr>
              <w:widowControl/>
              <w:autoSpaceDE/>
              <w:autoSpaceDN/>
              <w:adjustRightInd/>
              <w:jc w:val="center"/>
              <w:rPr>
                <w:bCs/>
                <w:color w:val="000000" w:themeColor="text1"/>
                <w:sz w:val="20"/>
                <w:szCs w:val="20"/>
              </w:rPr>
            </w:pPr>
            <w:ins w:id="2163" w:author="ERCOT" w:date="2023-10-26T12:38:00Z">
              <w:r w:rsidRPr="00E95F39">
                <w:rPr>
                  <w:color w:val="000000" w:themeColor="text1"/>
                  <w:sz w:val="20"/>
                  <w:szCs w:val="20"/>
                </w:rPr>
                <w:t>12.1</w:t>
              </w:r>
            </w:ins>
            <w:del w:id="2164" w:author="ERCOT" w:date="2023-10-26T12:38:00Z">
              <w:r w:rsidRPr="00E95F39" w:rsidDel="00473C81">
                <w:rPr>
                  <w:color w:val="000000" w:themeColor="text1"/>
                  <w:sz w:val="20"/>
                  <w:szCs w:val="20"/>
                </w:rPr>
                <w:delText>16.3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EF1CAB" w14:textId="200F85F3" w:rsidR="009D3E0A" w:rsidRPr="00E95F39" w:rsidRDefault="009D3E0A" w:rsidP="009D3E0A">
            <w:pPr>
              <w:widowControl/>
              <w:autoSpaceDE/>
              <w:autoSpaceDN/>
              <w:adjustRightInd/>
              <w:jc w:val="center"/>
              <w:rPr>
                <w:bCs/>
                <w:color w:val="000000" w:themeColor="text1"/>
                <w:sz w:val="20"/>
                <w:szCs w:val="20"/>
              </w:rPr>
            </w:pPr>
            <w:ins w:id="2165" w:author="ERCOT" w:date="2023-10-26T12:38:00Z">
              <w:r w:rsidRPr="00E95F39">
                <w:rPr>
                  <w:color w:val="000000" w:themeColor="text1"/>
                  <w:sz w:val="20"/>
                  <w:szCs w:val="20"/>
                </w:rPr>
                <w:t>6.2</w:t>
              </w:r>
            </w:ins>
            <w:del w:id="2166" w:author="ERCOT" w:date="2023-10-26T12:38:00Z">
              <w:r w:rsidRPr="00E95F39" w:rsidDel="00473C81">
                <w:rPr>
                  <w:color w:val="000000" w:themeColor="text1"/>
                  <w:sz w:val="20"/>
                  <w:szCs w:val="20"/>
                </w:rPr>
                <w:delText>8.2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A2BA98F" w14:textId="223CB8F6" w:rsidR="009D3E0A" w:rsidRPr="00E95F39" w:rsidRDefault="009D3E0A" w:rsidP="009D3E0A">
            <w:pPr>
              <w:widowControl/>
              <w:autoSpaceDE/>
              <w:autoSpaceDN/>
              <w:adjustRightInd/>
              <w:jc w:val="center"/>
              <w:rPr>
                <w:bCs/>
                <w:color w:val="000000" w:themeColor="text1"/>
                <w:sz w:val="20"/>
                <w:szCs w:val="20"/>
              </w:rPr>
            </w:pPr>
            <w:ins w:id="2167" w:author="ERCOT" w:date="2023-10-26T12:38:00Z">
              <w:r w:rsidRPr="00E95F39">
                <w:rPr>
                  <w:color w:val="000000" w:themeColor="text1"/>
                  <w:sz w:val="20"/>
                  <w:szCs w:val="20"/>
                </w:rPr>
                <w:t>0.0</w:t>
              </w:r>
            </w:ins>
            <w:del w:id="216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81499D6" w14:textId="56B6A542" w:rsidR="009D3E0A" w:rsidRPr="00E95F39" w:rsidRDefault="009D3E0A" w:rsidP="009D3E0A">
            <w:pPr>
              <w:widowControl/>
              <w:autoSpaceDE/>
              <w:autoSpaceDN/>
              <w:adjustRightInd/>
              <w:jc w:val="center"/>
              <w:rPr>
                <w:bCs/>
                <w:color w:val="000000" w:themeColor="text1"/>
                <w:sz w:val="20"/>
                <w:szCs w:val="20"/>
              </w:rPr>
            </w:pPr>
            <w:ins w:id="2169" w:author="ERCOT" w:date="2023-10-26T12:38:00Z">
              <w:r w:rsidRPr="00E95F39">
                <w:rPr>
                  <w:color w:val="000000" w:themeColor="text1"/>
                  <w:sz w:val="20"/>
                  <w:szCs w:val="20"/>
                </w:rPr>
                <w:t>0.0</w:t>
              </w:r>
            </w:ins>
            <w:del w:id="217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695E53C6" w14:textId="5C75C56C" w:rsidR="009D3E0A" w:rsidRPr="00E95F39" w:rsidRDefault="009D3E0A" w:rsidP="009D3E0A">
            <w:pPr>
              <w:widowControl/>
              <w:autoSpaceDE/>
              <w:autoSpaceDN/>
              <w:adjustRightInd/>
              <w:jc w:val="center"/>
              <w:rPr>
                <w:bCs/>
                <w:color w:val="000000" w:themeColor="text1"/>
                <w:sz w:val="20"/>
                <w:szCs w:val="20"/>
              </w:rPr>
            </w:pPr>
            <w:ins w:id="2171" w:author="ERCOT" w:date="2023-10-26T12:38:00Z">
              <w:r w:rsidRPr="00E95F39">
                <w:rPr>
                  <w:color w:val="000000" w:themeColor="text1"/>
                  <w:sz w:val="20"/>
                  <w:szCs w:val="20"/>
                </w:rPr>
                <w:t>0.0</w:t>
              </w:r>
            </w:ins>
            <w:del w:id="2172" w:author="ERCOT" w:date="2023-10-26T12:38:00Z">
              <w:r w:rsidRPr="00E95F39" w:rsidDel="00473C81">
                <w:rPr>
                  <w:color w:val="000000" w:themeColor="text1"/>
                  <w:sz w:val="20"/>
                  <w:szCs w:val="20"/>
                </w:rPr>
                <w:delText>0.0</w:delText>
              </w:r>
            </w:del>
          </w:p>
        </w:tc>
      </w:tr>
      <w:tr w:rsidR="009D3E0A" w:rsidRPr="00ED4D8D" w14:paraId="466B3816"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5A52840" w14:textId="77777777" w:rsidR="009D3E0A" w:rsidRPr="0012615F" w:rsidRDefault="009D3E0A" w:rsidP="009D3E0A">
            <w:pPr>
              <w:widowControl/>
              <w:autoSpaceDE/>
              <w:autoSpaceDN/>
              <w:adjustRightInd/>
              <w:jc w:val="center"/>
              <w:rPr>
                <w:b/>
                <w:bCs/>
                <w:sz w:val="22"/>
                <w:szCs w:val="22"/>
              </w:rPr>
            </w:pPr>
            <w:r w:rsidRPr="0012615F">
              <w:rPr>
                <w:b/>
                <w:bCs/>
                <w:sz w:val="22"/>
                <w:szCs w:val="22"/>
              </w:rPr>
              <w:t>Aug.</w:t>
            </w:r>
          </w:p>
        </w:tc>
        <w:tc>
          <w:tcPr>
            <w:tcW w:w="190" w:type="pct"/>
            <w:tcBorders>
              <w:top w:val="single" w:sz="4" w:space="0" w:color="000000"/>
              <w:left w:val="single" w:sz="4" w:space="0" w:color="000000"/>
              <w:bottom w:val="single" w:sz="4" w:space="0" w:color="000000"/>
              <w:right w:val="single" w:sz="4" w:space="0" w:color="000000"/>
            </w:tcBorders>
            <w:vAlign w:val="center"/>
          </w:tcPr>
          <w:p w14:paraId="7C05CD41" w14:textId="4B2DCD50" w:rsidR="009D3E0A" w:rsidRPr="00E95F39" w:rsidRDefault="009D3E0A" w:rsidP="009D3E0A">
            <w:pPr>
              <w:widowControl/>
              <w:autoSpaceDE/>
              <w:autoSpaceDN/>
              <w:adjustRightInd/>
              <w:jc w:val="center"/>
              <w:rPr>
                <w:bCs/>
                <w:color w:val="000000" w:themeColor="text1"/>
                <w:sz w:val="20"/>
                <w:szCs w:val="20"/>
              </w:rPr>
            </w:pPr>
            <w:ins w:id="2173" w:author="ERCOT" w:date="2023-10-26T12:38:00Z">
              <w:r w:rsidRPr="00E95F39">
                <w:rPr>
                  <w:color w:val="000000" w:themeColor="text1"/>
                  <w:sz w:val="20"/>
                  <w:szCs w:val="20"/>
                </w:rPr>
                <w:t>0.0</w:t>
              </w:r>
            </w:ins>
            <w:del w:id="21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A024B0" w14:textId="6F140DE5" w:rsidR="009D3E0A" w:rsidRPr="00E95F39" w:rsidRDefault="009D3E0A" w:rsidP="009D3E0A">
            <w:pPr>
              <w:widowControl/>
              <w:autoSpaceDE/>
              <w:autoSpaceDN/>
              <w:adjustRightInd/>
              <w:jc w:val="center"/>
              <w:rPr>
                <w:bCs/>
                <w:color w:val="000000" w:themeColor="text1"/>
                <w:sz w:val="20"/>
                <w:szCs w:val="20"/>
              </w:rPr>
            </w:pPr>
            <w:ins w:id="2175" w:author="ERCOT" w:date="2023-10-26T12:38:00Z">
              <w:r w:rsidRPr="00E95F39">
                <w:rPr>
                  <w:color w:val="000000" w:themeColor="text1"/>
                  <w:sz w:val="20"/>
                  <w:szCs w:val="20"/>
                </w:rPr>
                <w:t>0.0</w:t>
              </w:r>
            </w:ins>
            <w:del w:id="2176"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BAC20F8" w14:textId="378463A1" w:rsidR="009D3E0A" w:rsidRPr="00E95F39" w:rsidRDefault="009D3E0A" w:rsidP="009D3E0A">
            <w:pPr>
              <w:widowControl/>
              <w:autoSpaceDE/>
              <w:autoSpaceDN/>
              <w:adjustRightInd/>
              <w:jc w:val="center"/>
              <w:rPr>
                <w:bCs/>
                <w:color w:val="000000" w:themeColor="text1"/>
                <w:sz w:val="20"/>
                <w:szCs w:val="20"/>
              </w:rPr>
            </w:pPr>
            <w:ins w:id="2177" w:author="ERCOT" w:date="2023-10-26T12:38:00Z">
              <w:r w:rsidRPr="00E95F39">
                <w:rPr>
                  <w:color w:val="000000" w:themeColor="text1"/>
                  <w:sz w:val="20"/>
                  <w:szCs w:val="20"/>
                </w:rPr>
                <w:t>0.0</w:t>
              </w:r>
            </w:ins>
            <w:del w:id="21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579AA4D" w14:textId="266AACA7" w:rsidR="009D3E0A" w:rsidRPr="00E95F39" w:rsidRDefault="009D3E0A" w:rsidP="009D3E0A">
            <w:pPr>
              <w:widowControl/>
              <w:autoSpaceDE/>
              <w:autoSpaceDN/>
              <w:adjustRightInd/>
              <w:jc w:val="center"/>
              <w:rPr>
                <w:bCs/>
                <w:color w:val="000000" w:themeColor="text1"/>
                <w:sz w:val="20"/>
                <w:szCs w:val="20"/>
              </w:rPr>
            </w:pPr>
            <w:ins w:id="2179" w:author="ERCOT" w:date="2023-10-26T12:38:00Z">
              <w:r w:rsidRPr="00E95F39">
                <w:rPr>
                  <w:color w:val="000000" w:themeColor="text1"/>
                  <w:sz w:val="20"/>
                  <w:szCs w:val="20"/>
                </w:rPr>
                <w:t>0.0</w:t>
              </w:r>
            </w:ins>
            <w:del w:id="21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7872E80" w14:textId="554A3F9F" w:rsidR="009D3E0A" w:rsidRPr="00E95F39" w:rsidRDefault="009D3E0A" w:rsidP="009D3E0A">
            <w:pPr>
              <w:widowControl/>
              <w:autoSpaceDE/>
              <w:autoSpaceDN/>
              <w:adjustRightInd/>
              <w:jc w:val="center"/>
              <w:rPr>
                <w:bCs/>
                <w:color w:val="000000" w:themeColor="text1"/>
                <w:sz w:val="20"/>
                <w:szCs w:val="20"/>
              </w:rPr>
            </w:pPr>
            <w:ins w:id="2181" w:author="ERCOT" w:date="2023-10-26T12:38:00Z">
              <w:r w:rsidRPr="00E95F39">
                <w:rPr>
                  <w:color w:val="000000" w:themeColor="text1"/>
                  <w:sz w:val="20"/>
                  <w:szCs w:val="20"/>
                </w:rPr>
                <w:t>0.0</w:t>
              </w:r>
            </w:ins>
            <w:del w:id="21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80FDF3B" w14:textId="35404F99" w:rsidR="009D3E0A" w:rsidRPr="00E95F39" w:rsidRDefault="009D3E0A" w:rsidP="009D3E0A">
            <w:pPr>
              <w:widowControl/>
              <w:autoSpaceDE/>
              <w:autoSpaceDN/>
              <w:adjustRightInd/>
              <w:jc w:val="center"/>
              <w:rPr>
                <w:bCs/>
                <w:color w:val="000000" w:themeColor="text1"/>
                <w:sz w:val="20"/>
                <w:szCs w:val="20"/>
              </w:rPr>
            </w:pPr>
            <w:ins w:id="2183" w:author="ERCOT" w:date="2023-10-26T12:38:00Z">
              <w:r w:rsidRPr="00E95F39">
                <w:rPr>
                  <w:color w:val="000000" w:themeColor="text1"/>
                  <w:sz w:val="20"/>
                  <w:szCs w:val="20"/>
                </w:rPr>
                <w:t>0.0</w:t>
              </w:r>
            </w:ins>
            <w:del w:id="218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3F3C881" w14:textId="7E0D7A38" w:rsidR="009D3E0A" w:rsidRPr="00E95F39" w:rsidRDefault="009D3E0A" w:rsidP="009D3E0A">
            <w:pPr>
              <w:widowControl/>
              <w:autoSpaceDE/>
              <w:autoSpaceDN/>
              <w:adjustRightInd/>
              <w:jc w:val="center"/>
              <w:rPr>
                <w:bCs/>
                <w:color w:val="000000" w:themeColor="text1"/>
                <w:sz w:val="20"/>
                <w:szCs w:val="20"/>
              </w:rPr>
            </w:pPr>
            <w:ins w:id="2185" w:author="ERCOT" w:date="2023-10-26T12:38:00Z">
              <w:r w:rsidRPr="00E95F39">
                <w:rPr>
                  <w:color w:val="000000" w:themeColor="text1"/>
                  <w:sz w:val="20"/>
                  <w:szCs w:val="20"/>
                </w:rPr>
                <w:t>0.0</w:t>
              </w:r>
            </w:ins>
            <w:del w:id="21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A5FD02F" w14:textId="0E6081E3" w:rsidR="009D3E0A" w:rsidRPr="00E95F39" w:rsidRDefault="009D3E0A" w:rsidP="009D3E0A">
            <w:pPr>
              <w:widowControl/>
              <w:autoSpaceDE/>
              <w:autoSpaceDN/>
              <w:adjustRightInd/>
              <w:jc w:val="center"/>
              <w:rPr>
                <w:bCs/>
                <w:color w:val="000000" w:themeColor="text1"/>
                <w:sz w:val="20"/>
                <w:szCs w:val="20"/>
              </w:rPr>
            </w:pPr>
            <w:ins w:id="2187" w:author="ERCOT" w:date="2023-10-26T12:38:00Z">
              <w:r w:rsidRPr="00E95F39">
                <w:rPr>
                  <w:color w:val="000000" w:themeColor="text1"/>
                  <w:sz w:val="20"/>
                  <w:szCs w:val="20"/>
                </w:rPr>
                <w:t>0.0</w:t>
              </w:r>
            </w:ins>
            <w:del w:id="218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8C27451" w14:textId="353E31BA" w:rsidR="009D3E0A" w:rsidRPr="00E95F39" w:rsidRDefault="009D3E0A" w:rsidP="009D3E0A">
            <w:pPr>
              <w:widowControl/>
              <w:autoSpaceDE/>
              <w:autoSpaceDN/>
              <w:adjustRightInd/>
              <w:jc w:val="center"/>
              <w:rPr>
                <w:bCs/>
                <w:color w:val="000000" w:themeColor="text1"/>
                <w:sz w:val="20"/>
                <w:szCs w:val="20"/>
              </w:rPr>
            </w:pPr>
            <w:ins w:id="2189" w:author="ERCOT" w:date="2023-10-26T12:38:00Z">
              <w:r w:rsidRPr="00E95F39">
                <w:rPr>
                  <w:color w:val="000000" w:themeColor="text1"/>
                  <w:sz w:val="20"/>
                  <w:szCs w:val="20"/>
                </w:rPr>
                <w:t>0.0</w:t>
              </w:r>
            </w:ins>
            <w:del w:id="219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6F507B7" w14:textId="4C5390D3" w:rsidR="009D3E0A" w:rsidRPr="00E95F39" w:rsidRDefault="009D3E0A" w:rsidP="009D3E0A">
            <w:pPr>
              <w:widowControl/>
              <w:autoSpaceDE/>
              <w:autoSpaceDN/>
              <w:adjustRightInd/>
              <w:jc w:val="center"/>
              <w:rPr>
                <w:bCs/>
                <w:color w:val="000000" w:themeColor="text1"/>
                <w:sz w:val="20"/>
                <w:szCs w:val="20"/>
              </w:rPr>
            </w:pPr>
            <w:ins w:id="2191" w:author="ERCOT" w:date="2023-10-26T12:38:00Z">
              <w:r w:rsidRPr="00E95F39">
                <w:rPr>
                  <w:color w:val="000000" w:themeColor="text1"/>
                  <w:sz w:val="20"/>
                  <w:szCs w:val="20"/>
                </w:rPr>
                <w:t>1.5</w:t>
              </w:r>
            </w:ins>
            <w:del w:id="2192" w:author="ERCOT" w:date="2023-10-26T12:38:00Z">
              <w:r w:rsidRPr="00E95F39" w:rsidDel="00473C81">
                <w:rPr>
                  <w:color w:val="000000" w:themeColor="text1"/>
                  <w:sz w:val="20"/>
                  <w:szCs w:val="20"/>
                </w:rPr>
                <w:delText>5.0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135CB7A" w14:textId="223184E3" w:rsidR="009D3E0A" w:rsidRPr="00E95F39" w:rsidRDefault="009D3E0A" w:rsidP="009D3E0A">
            <w:pPr>
              <w:widowControl/>
              <w:autoSpaceDE/>
              <w:autoSpaceDN/>
              <w:adjustRightInd/>
              <w:jc w:val="center"/>
              <w:rPr>
                <w:bCs/>
                <w:color w:val="000000" w:themeColor="text1"/>
                <w:sz w:val="20"/>
                <w:szCs w:val="20"/>
              </w:rPr>
            </w:pPr>
            <w:ins w:id="2193" w:author="ERCOT" w:date="2023-10-26T12:38:00Z">
              <w:r w:rsidRPr="00E95F39">
                <w:rPr>
                  <w:color w:val="000000" w:themeColor="text1"/>
                  <w:sz w:val="20"/>
                  <w:szCs w:val="20"/>
                </w:rPr>
                <w:t>4.1</w:t>
              </w:r>
            </w:ins>
            <w:del w:id="2194" w:author="ERCOT" w:date="2023-10-26T12:38:00Z">
              <w:r w:rsidRPr="00E95F39" w:rsidDel="00473C81">
                <w:rPr>
                  <w:color w:val="000000" w:themeColor="text1"/>
                  <w:sz w:val="20"/>
                  <w:szCs w:val="20"/>
                </w:rPr>
                <w:delText>5.8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7CBD28C" w14:textId="526DB742" w:rsidR="009D3E0A" w:rsidRPr="00E95F39" w:rsidRDefault="009D3E0A" w:rsidP="009D3E0A">
            <w:pPr>
              <w:widowControl/>
              <w:autoSpaceDE/>
              <w:autoSpaceDN/>
              <w:adjustRightInd/>
              <w:jc w:val="center"/>
              <w:rPr>
                <w:bCs/>
                <w:color w:val="000000" w:themeColor="text1"/>
                <w:sz w:val="20"/>
                <w:szCs w:val="20"/>
              </w:rPr>
            </w:pPr>
            <w:ins w:id="2195" w:author="ERCOT" w:date="2023-10-26T12:38:00Z">
              <w:r w:rsidRPr="00E95F39">
                <w:rPr>
                  <w:color w:val="000000" w:themeColor="text1"/>
                  <w:sz w:val="20"/>
                  <w:szCs w:val="20"/>
                </w:rPr>
                <w:t>4.7</w:t>
              </w:r>
            </w:ins>
            <w:del w:id="2196" w:author="ERCOT" w:date="2023-10-26T12:38:00Z">
              <w:r w:rsidRPr="00E95F39" w:rsidDel="00473C81">
                <w:rPr>
                  <w:color w:val="000000" w:themeColor="text1"/>
                  <w:sz w:val="20"/>
                  <w:szCs w:val="20"/>
                </w:rPr>
                <w:delText>7.8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1592CC8" w14:textId="15A8057C" w:rsidR="009D3E0A" w:rsidRPr="00E95F39" w:rsidRDefault="009D3E0A" w:rsidP="009D3E0A">
            <w:pPr>
              <w:widowControl/>
              <w:autoSpaceDE/>
              <w:autoSpaceDN/>
              <w:adjustRightInd/>
              <w:jc w:val="center"/>
              <w:rPr>
                <w:bCs/>
                <w:color w:val="000000" w:themeColor="text1"/>
                <w:sz w:val="20"/>
                <w:szCs w:val="20"/>
              </w:rPr>
            </w:pPr>
            <w:ins w:id="2197" w:author="ERCOT" w:date="2023-10-26T12:38:00Z">
              <w:r w:rsidRPr="00E95F39">
                <w:rPr>
                  <w:color w:val="000000" w:themeColor="text1"/>
                  <w:sz w:val="20"/>
                  <w:szCs w:val="20"/>
                </w:rPr>
                <w:t>5.7</w:t>
              </w:r>
            </w:ins>
            <w:del w:id="2198" w:author="ERCOT" w:date="2023-10-26T12:38:00Z">
              <w:r w:rsidRPr="00E95F39" w:rsidDel="00473C81">
                <w:rPr>
                  <w:color w:val="000000" w:themeColor="text1"/>
                  <w:sz w:val="20"/>
                  <w:szCs w:val="20"/>
                </w:rPr>
                <w:delText>9.6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517F264" w14:textId="655A325A" w:rsidR="009D3E0A" w:rsidRPr="00E95F39" w:rsidRDefault="009D3E0A" w:rsidP="009D3E0A">
            <w:pPr>
              <w:widowControl/>
              <w:autoSpaceDE/>
              <w:autoSpaceDN/>
              <w:adjustRightInd/>
              <w:jc w:val="center"/>
              <w:rPr>
                <w:bCs/>
                <w:color w:val="000000" w:themeColor="text1"/>
                <w:sz w:val="20"/>
                <w:szCs w:val="20"/>
              </w:rPr>
            </w:pPr>
            <w:ins w:id="2199" w:author="ERCOT" w:date="2023-10-26T12:38:00Z">
              <w:r w:rsidRPr="00E95F39">
                <w:rPr>
                  <w:color w:val="000000" w:themeColor="text1"/>
                  <w:sz w:val="20"/>
                  <w:szCs w:val="20"/>
                </w:rPr>
                <w:t>6.3</w:t>
              </w:r>
            </w:ins>
            <w:del w:id="2200" w:author="ERCOT" w:date="2023-10-26T12:38:00Z">
              <w:r w:rsidRPr="00E95F39" w:rsidDel="00473C81">
                <w:rPr>
                  <w:color w:val="000000" w:themeColor="text1"/>
                  <w:sz w:val="20"/>
                  <w:szCs w:val="20"/>
                </w:rPr>
                <w:delText>11.0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2BA9204" w14:textId="5A92BB7E" w:rsidR="009D3E0A" w:rsidRPr="00E95F39" w:rsidRDefault="009D3E0A" w:rsidP="009D3E0A">
            <w:pPr>
              <w:widowControl/>
              <w:autoSpaceDE/>
              <w:autoSpaceDN/>
              <w:adjustRightInd/>
              <w:jc w:val="center"/>
              <w:rPr>
                <w:bCs/>
                <w:color w:val="000000" w:themeColor="text1"/>
                <w:sz w:val="20"/>
                <w:szCs w:val="20"/>
              </w:rPr>
            </w:pPr>
            <w:ins w:id="2201" w:author="ERCOT" w:date="2023-10-26T12:38:00Z">
              <w:r w:rsidRPr="00E95F39">
                <w:rPr>
                  <w:color w:val="000000" w:themeColor="text1"/>
                  <w:sz w:val="20"/>
                  <w:szCs w:val="20"/>
                </w:rPr>
                <w:t>6.6</w:t>
              </w:r>
            </w:ins>
            <w:del w:id="2202" w:author="ERCOT" w:date="2023-10-26T12:38:00Z">
              <w:r w:rsidRPr="00E95F39" w:rsidDel="00473C81">
                <w:rPr>
                  <w:color w:val="000000" w:themeColor="text1"/>
                  <w:sz w:val="20"/>
                  <w:szCs w:val="20"/>
                </w:rPr>
                <w:delText>12.0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A8052F5" w14:textId="24C1D767" w:rsidR="009D3E0A" w:rsidRPr="00E95F39" w:rsidRDefault="009D3E0A" w:rsidP="009D3E0A">
            <w:pPr>
              <w:widowControl/>
              <w:autoSpaceDE/>
              <w:autoSpaceDN/>
              <w:adjustRightInd/>
              <w:jc w:val="center"/>
              <w:rPr>
                <w:bCs/>
                <w:color w:val="000000" w:themeColor="text1"/>
                <w:sz w:val="20"/>
                <w:szCs w:val="20"/>
              </w:rPr>
            </w:pPr>
            <w:ins w:id="2203" w:author="ERCOT" w:date="2023-10-26T12:38:00Z">
              <w:r w:rsidRPr="00E95F39">
                <w:rPr>
                  <w:color w:val="000000" w:themeColor="text1"/>
                  <w:sz w:val="20"/>
                  <w:szCs w:val="20"/>
                </w:rPr>
                <w:t>8.3</w:t>
              </w:r>
            </w:ins>
            <w:del w:id="2204" w:author="ERCOT" w:date="2023-10-26T12:38:00Z">
              <w:r w:rsidRPr="00E95F39" w:rsidDel="00473C81">
                <w:rPr>
                  <w:color w:val="000000" w:themeColor="text1"/>
                  <w:sz w:val="20"/>
                  <w:szCs w:val="20"/>
                </w:rPr>
                <w:delText>12.3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FB60FD" w14:textId="062EC007" w:rsidR="009D3E0A" w:rsidRPr="00E95F39" w:rsidRDefault="009D3E0A" w:rsidP="009D3E0A">
            <w:pPr>
              <w:widowControl/>
              <w:autoSpaceDE/>
              <w:autoSpaceDN/>
              <w:adjustRightInd/>
              <w:jc w:val="center"/>
              <w:rPr>
                <w:bCs/>
                <w:color w:val="000000" w:themeColor="text1"/>
                <w:sz w:val="20"/>
                <w:szCs w:val="20"/>
              </w:rPr>
            </w:pPr>
            <w:ins w:id="2205" w:author="ERCOT" w:date="2023-10-26T12:38:00Z">
              <w:r w:rsidRPr="00E95F39">
                <w:rPr>
                  <w:color w:val="000000" w:themeColor="text1"/>
                  <w:sz w:val="20"/>
                  <w:szCs w:val="20"/>
                </w:rPr>
                <w:t>8.9</w:t>
              </w:r>
            </w:ins>
            <w:del w:id="2206" w:author="ERCOT" w:date="2023-10-26T12:38:00Z">
              <w:r w:rsidRPr="00E95F39" w:rsidDel="00473C81">
                <w:rPr>
                  <w:color w:val="000000" w:themeColor="text1"/>
                  <w:sz w:val="20"/>
                  <w:szCs w:val="20"/>
                </w:rPr>
                <w:delText>11.3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1C4AE8A" w14:textId="158B8DD0" w:rsidR="009D3E0A" w:rsidRPr="00E95F39" w:rsidRDefault="009D3E0A" w:rsidP="009D3E0A">
            <w:pPr>
              <w:widowControl/>
              <w:autoSpaceDE/>
              <w:autoSpaceDN/>
              <w:adjustRightInd/>
              <w:jc w:val="center"/>
              <w:rPr>
                <w:bCs/>
                <w:color w:val="000000" w:themeColor="text1"/>
                <w:sz w:val="20"/>
                <w:szCs w:val="20"/>
              </w:rPr>
            </w:pPr>
            <w:ins w:id="2207" w:author="ERCOT" w:date="2023-10-26T12:38:00Z">
              <w:r w:rsidRPr="00E95F39">
                <w:rPr>
                  <w:color w:val="000000" w:themeColor="text1"/>
                  <w:sz w:val="20"/>
                  <w:szCs w:val="20"/>
                </w:rPr>
                <w:t>8.5</w:t>
              </w:r>
            </w:ins>
            <w:del w:id="2208" w:author="ERCOT" w:date="2023-10-26T12:38:00Z">
              <w:r w:rsidRPr="00E95F39" w:rsidDel="00473C81">
                <w:rPr>
                  <w:color w:val="000000" w:themeColor="text1"/>
                  <w:sz w:val="20"/>
                  <w:szCs w:val="20"/>
                </w:rPr>
                <w:delText>15.8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168BBCD" w14:textId="24B7074B" w:rsidR="009D3E0A" w:rsidRPr="00E95F39" w:rsidRDefault="009D3E0A" w:rsidP="009D3E0A">
            <w:pPr>
              <w:widowControl/>
              <w:autoSpaceDE/>
              <w:autoSpaceDN/>
              <w:adjustRightInd/>
              <w:jc w:val="center"/>
              <w:rPr>
                <w:bCs/>
                <w:color w:val="000000" w:themeColor="text1"/>
                <w:sz w:val="20"/>
                <w:szCs w:val="20"/>
              </w:rPr>
            </w:pPr>
            <w:ins w:id="2209" w:author="ERCOT" w:date="2023-10-26T12:38:00Z">
              <w:r w:rsidRPr="00E95F39">
                <w:rPr>
                  <w:color w:val="000000" w:themeColor="text1"/>
                  <w:sz w:val="20"/>
                  <w:szCs w:val="20"/>
                </w:rPr>
                <w:t>10.4</w:t>
              </w:r>
            </w:ins>
            <w:del w:id="2210" w:author="ERCOT" w:date="2023-10-26T12:38:00Z">
              <w:r w:rsidRPr="00E95F39" w:rsidDel="00473C81">
                <w:rPr>
                  <w:color w:val="000000" w:themeColor="text1"/>
                  <w:sz w:val="20"/>
                  <w:szCs w:val="20"/>
                </w:rPr>
                <w:delText>15.1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9F96EE2" w14:textId="3195E920" w:rsidR="009D3E0A" w:rsidRPr="00E95F39" w:rsidRDefault="009D3E0A" w:rsidP="009D3E0A">
            <w:pPr>
              <w:widowControl/>
              <w:autoSpaceDE/>
              <w:autoSpaceDN/>
              <w:adjustRightInd/>
              <w:jc w:val="center"/>
              <w:rPr>
                <w:bCs/>
                <w:color w:val="000000" w:themeColor="text1"/>
                <w:sz w:val="20"/>
                <w:szCs w:val="20"/>
              </w:rPr>
            </w:pPr>
            <w:ins w:id="2211" w:author="ERCOT" w:date="2023-10-26T12:38:00Z">
              <w:r w:rsidRPr="00E95F39">
                <w:rPr>
                  <w:color w:val="000000" w:themeColor="text1"/>
                  <w:sz w:val="20"/>
                  <w:szCs w:val="20"/>
                </w:rPr>
                <w:t>11.1</w:t>
              </w:r>
            </w:ins>
            <w:del w:id="2212" w:author="ERCOT" w:date="2023-10-26T12:38:00Z">
              <w:r w:rsidRPr="00E95F39" w:rsidDel="00473C81">
                <w:rPr>
                  <w:color w:val="000000" w:themeColor="text1"/>
                  <w:sz w:val="20"/>
                  <w:szCs w:val="20"/>
                </w:rPr>
                <w:delText>14.3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11F8B8D" w14:textId="7ED04AA7" w:rsidR="009D3E0A" w:rsidRPr="00E95F39" w:rsidRDefault="009D3E0A" w:rsidP="009D3E0A">
            <w:pPr>
              <w:widowControl/>
              <w:autoSpaceDE/>
              <w:autoSpaceDN/>
              <w:adjustRightInd/>
              <w:jc w:val="center"/>
              <w:rPr>
                <w:bCs/>
                <w:color w:val="000000" w:themeColor="text1"/>
                <w:sz w:val="20"/>
                <w:szCs w:val="20"/>
              </w:rPr>
            </w:pPr>
            <w:ins w:id="2213" w:author="ERCOT" w:date="2023-10-26T12:38:00Z">
              <w:r w:rsidRPr="00E95F39">
                <w:rPr>
                  <w:color w:val="000000" w:themeColor="text1"/>
                  <w:sz w:val="20"/>
                  <w:szCs w:val="20"/>
                </w:rPr>
                <w:t>3.3</w:t>
              </w:r>
            </w:ins>
            <w:del w:id="2214" w:author="ERCOT" w:date="2023-10-26T12:38:00Z">
              <w:r w:rsidRPr="00E95F39" w:rsidDel="00473C81">
                <w:rPr>
                  <w:color w:val="000000" w:themeColor="text1"/>
                  <w:sz w:val="20"/>
                  <w:szCs w:val="20"/>
                </w:rPr>
                <w:delText>3.2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2396396" w14:textId="2B33E301" w:rsidR="009D3E0A" w:rsidRPr="00E95F39" w:rsidRDefault="009D3E0A" w:rsidP="009D3E0A">
            <w:pPr>
              <w:widowControl/>
              <w:autoSpaceDE/>
              <w:autoSpaceDN/>
              <w:adjustRightInd/>
              <w:jc w:val="center"/>
              <w:rPr>
                <w:bCs/>
                <w:color w:val="000000" w:themeColor="text1"/>
                <w:sz w:val="20"/>
                <w:szCs w:val="20"/>
              </w:rPr>
            </w:pPr>
            <w:ins w:id="2215" w:author="ERCOT" w:date="2023-10-26T12:38:00Z">
              <w:r w:rsidRPr="00E95F39">
                <w:rPr>
                  <w:color w:val="000000" w:themeColor="text1"/>
                  <w:sz w:val="20"/>
                  <w:szCs w:val="20"/>
                </w:rPr>
                <w:t>0.0</w:t>
              </w:r>
            </w:ins>
            <w:del w:id="221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EAE3048" w14:textId="71C91297" w:rsidR="009D3E0A" w:rsidRPr="00E95F39" w:rsidRDefault="009D3E0A" w:rsidP="009D3E0A">
            <w:pPr>
              <w:widowControl/>
              <w:autoSpaceDE/>
              <w:autoSpaceDN/>
              <w:adjustRightInd/>
              <w:jc w:val="center"/>
              <w:rPr>
                <w:bCs/>
                <w:color w:val="000000" w:themeColor="text1"/>
                <w:sz w:val="20"/>
                <w:szCs w:val="20"/>
              </w:rPr>
            </w:pPr>
            <w:ins w:id="2217" w:author="ERCOT" w:date="2023-10-26T12:38:00Z">
              <w:r w:rsidRPr="00E95F39">
                <w:rPr>
                  <w:color w:val="000000" w:themeColor="text1"/>
                  <w:sz w:val="20"/>
                  <w:szCs w:val="20"/>
                </w:rPr>
                <w:t>0.0</w:t>
              </w:r>
            </w:ins>
            <w:del w:id="221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2B7F1C3E" w14:textId="74D6C0C6" w:rsidR="009D3E0A" w:rsidRPr="00E95F39" w:rsidRDefault="009D3E0A" w:rsidP="009D3E0A">
            <w:pPr>
              <w:widowControl/>
              <w:autoSpaceDE/>
              <w:autoSpaceDN/>
              <w:adjustRightInd/>
              <w:jc w:val="center"/>
              <w:rPr>
                <w:bCs/>
                <w:color w:val="000000" w:themeColor="text1"/>
                <w:sz w:val="20"/>
                <w:szCs w:val="20"/>
              </w:rPr>
            </w:pPr>
            <w:ins w:id="2219" w:author="ERCOT" w:date="2023-10-26T12:38:00Z">
              <w:r w:rsidRPr="00E95F39">
                <w:rPr>
                  <w:color w:val="000000" w:themeColor="text1"/>
                  <w:sz w:val="20"/>
                  <w:szCs w:val="20"/>
                </w:rPr>
                <w:t>0.0</w:t>
              </w:r>
            </w:ins>
            <w:del w:id="2220" w:author="ERCOT" w:date="2023-10-26T12:38:00Z">
              <w:r w:rsidRPr="00E95F39" w:rsidDel="00473C81">
                <w:rPr>
                  <w:color w:val="000000" w:themeColor="text1"/>
                  <w:sz w:val="20"/>
                  <w:szCs w:val="20"/>
                </w:rPr>
                <w:delText>0.0</w:delText>
              </w:r>
            </w:del>
          </w:p>
        </w:tc>
      </w:tr>
      <w:tr w:rsidR="009D3E0A" w:rsidRPr="00ED4D8D" w14:paraId="70DB4C6F"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A537B5C" w14:textId="77777777" w:rsidR="009D3E0A" w:rsidRPr="0012615F" w:rsidRDefault="009D3E0A" w:rsidP="009D3E0A">
            <w:pPr>
              <w:widowControl/>
              <w:autoSpaceDE/>
              <w:autoSpaceDN/>
              <w:adjustRightInd/>
              <w:jc w:val="center"/>
              <w:rPr>
                <w:b/>
                <w:bCs/>
                <w:sz w:val="22"/>
                <w:szCs w:val="22"/>
              </w:rPr>
            </w:pPr>
            <w:r w:rsidRPr="0012615F">
              <w:rPr>
                <w:b/>
                <w:bCs/>
                <w:sz w:val="22"/>
                <w:szCs w:val="22"/>
              </w:rPr>
              <w:t>Sep.</w:t>
            </w:r>
          </w:p>
        </w:tc>
        <w:tc>
          <w:tcPr>
            <w:tcW w:w="190" w:type="pct"/>
            <w:tcBorders>
              <w:top w:val="single" w:sz="4" w:space="0" w:color="000000"/>
              <w:left w:val="single" w:sz="4" w:space="0" w:color="000000"/>
              <w:bottom w:val="single" w:sz="4" w:space="0" w:color="000000"/>
              <w:right w:val="single" w:sz="4" w:space="0" w:color="000000"/>
            </w:tcBorders>
            <w:vAlign w:val="center"/>
          </w:tcPr>
          <w:p w14:paraId="0FB04A52" w14:textId="564393DC" w:rsidR="009D3E0A" w:rsidRPr="00E95F39" w:rsidRDefault="009D3E0A" w:rsidP="009D3E0A">
            <w:pPr>
              <w:widowControl/>
              <w:autoSpaceDE/>
              <w:autoSpaceDN/>
              <w:adjustRightInd/>
              <w:jc w:val="center"/>
              <w:rPr>
                <w:bCs/>
                <w:color w:val="000000" w:themeColor="text1"/>
                <w:sz w:val="20"/>
                <w:szCs w:val="20"/>
              </w:rPr>
            </w:pPr>
            <w:ins w:id="2221" w:author="ERCOT" w:date="2023-10-26T12:38:00Z">
              <w:r w:rsidRPr="00E95F39">
                <w:rPr>
                  <w:color w:val="000000" w:themeColor="text1"/>
                  <w:sz w:val="20"/>
                  <w:szCs w:val="20"/>
                </w:rPr>
                <w:t>0.0</w:t>
              </w:r>
            </w:ins>
            <w:del w:id="222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91FF3B8" w14:textId="16334271" w:rsidR="009D3E0A" w:rsidRPr="00E95F39" w:rsidRDefault="009D3E0A" w:rsidP="009D3E0A">
            <w:pPr>
              <w:widowControl/>
              <w:autoSpaceDE/>
              <w:autoSpaceDN/>
              <w:adjustRightInd/>
              <w:jc w:val="center"/>
              <w:rPr>
                <w:bCs/>
                <w:color w:val="000000" w:themeColor="text1"/>
                <w:sz w:val="20"/>
                <w:szCs w:val="20"/>
              </w:rPr>
            </w:pPr>
            <w:ins w:id="2223" w:author="ERCOT" w:date="2023-10-26T12:38:00Z">
              <w:r w:rsidRPr="00E95F39">
                <w:rPr>
                  <w:color w:val="000000" w:themeColor="text1"/>
                  <w:sz w:val="20"/>
                  <w:szCs w:val="20"/>
                </w:rPr>
                <w:t>0.0</w:t>
              </w:r>
            </w:ins>
            <w:del w:id="2224"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9D5C211" w14:textId="60EF216F" w:rsidR="009D3E0A" w:rsidRPr="00E95F39" w:rsidRDefault="009D3E0A" w:rsidP="009D3E0A">
            <w:pPr>
              <w:widowControl/>
              <w:autoSpaceDE/>
              <w:autoSpaceDN/>
              <w:adjustRightInd/>
              <w:jc w:val="center"/>
              <w:rPr>
                <w:bCs/>
                <w:color w:val="000000" w:themeColor="text1"/>
                <w:sz w:val="20"/>
                <w:szCs w:val="20"/>
              </w:rPr>
            </w:pPr>
            <w:ins w:id="2225" w:author="ERCOT" w:date="2023-10-26T12:38:00Z">
              <w:r w:rsidRPr="00E95F39">
                <w:rPr>
                  <w:color w:val="000000" w:themeColor="text1"/>
                  <w:sz w:val="20"/>
                  <w:szCs w:val="20"/>
                </w:rPr>
                <w:t>0.0</w:t>
              </w:r>
            </w:ins>
            <w:del w:id="22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882F97D" w14:textId="1F0F26BD" w:rsidR="009D3E0A" w:rsidRPr="00E95F39" w:rsidRDefault="009D3E0A" w:rsidP="009D3E0A">
            <w:pPr>
              <w:widowControl/>
              <w:autoSpaceDE/>
              <w:autoSpaceDN/>
              <w:adjustRightInd/>
              <w:jc w:val="center"/>
              <w:rPr>
                <w:bCs/>
                <w:color w:val="000000" w:themeColor="text1"/>
                <w:sz w:val="20"/>
                <w:szCs w:val="20"/>
              </w:rPr>
            </w:pPr>
            <w:ins w:id="2227" w:author="ERCOT" w:date="2023-10-26T12:38:00Z">
              <w:r w:rsidRPr="00E95F39">
                <w:rPr>
                  <w:color w:val="000000" w:themeColor="text1"/>
                  <w:sz w:val="20"/>
                  <w:szCs w:val="20"/>
                </w:rPr>
                <w:t>0.0</w:t>
              </w:r>
            </w:ins>
            <w:del w:id="222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3AA1F27" w14:textId="7C710D24" w:rsidR="009D3E0A" w:rsidRPr="00E95F39" w:rsidRDefault="009D3E0A" w:rsidP="009D3E0A">
            <w:pPr>
              <w:widowControl/>
              <w:autoSpaceDE/>
              <w:autoSpaceDN/>
              <w:adjustRightInd/>
              <w:jc w:val="center"/>
              <w:rPr>
                <w:bCs/>
                <w:color w:val="000000" w:themeColor="text1"/>
                <w:sz w:val="20"/>
                <w:szCs w:val="20"/>
              </w:rPr>
            </w:pPr>
            <w:ins w:id="2229" w:author="ERCOT" w:date="2023-10-26T12:38:00Z">
              <w:r w:rsidRPr="00E95F39">
                <w:rPr>
                  <w:color w:val="000000" w:themeColor="text1"/>
                  <w:sz w:val="20"/>
                  <w:szCs w:val="20"/>
                </w:rPr>
                <w:t>0.0</w:t>
              </w:r>
            </w:ins>
            <w:del w:id="22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07A06FD" w14:textId="09F843B8" w:rsidR="009D3E0A" w:rsidRPr="00E95F39" w:rsidRDefault="009D3E0A" w:rsidP="009D3E0A">
            <w:pPr>
              <w:widowControl/>
              <w:autoSpaceDE/>
              <w:autoSpaceDN/>
              <w:adjustRightInd/>
              <w:jc w:val="center"/>
              <w:rPr>
                <w:bCs/>
                <w:color w:val="000000" w:themeColor="text1"/>
                <w:sz w:val="20"/>
                <w:szCs w:val="20"/>
              </w:rPr>
            </w:pPr>
            <w:ins w:id="2231" w:author="ERCOT" w:date="2023-10-26T12:38:00Z">
              <w:r w:rsidRPr="00E95F39">
                <w:rPr>
                  <w:color w:val="000000" w:themeColor="text1"/>
                  <w:sz w:val="20"/>
                  <w:szCs w:val="20"/>
                </w:rPr>
                <w:t>0.0</w:t>
              </w:r>
            </w:ins>
            <w:del w:id="22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46B005D" w14:textId="0BA21A10" w:rsidR="009D3E0A" w:rsidRPr="00E95F39" w:rsidRDefault="009D3E0A" w:rsidP="009D3E0A">
            <w:pPr>
              <w:widowControl/>
              <w:autoSpaceDE/>
              <w:autoSpaceDN/>
              <w:adjustRightInd/>
              <w:jc w:val="center"/>
              <w:rPr>
                <w:bCs/>
                <w:color w:val="000000" w:themeColor="text1"/>
                <w:sz w:val="20"/>
                <w:szCs w:val="20"/>
              </w:rPr>
            </w:pPr>
            <w:ins w:id="2233" w:author="ERCOT" w:date="2023-10-26T12:38:00Z">
              <w:r w:rsidRPr="00E95F39">
                <w:rPr>
                  <w:color w:val="000000" w:themeColor="text1"/>
                  <w:sz w:val="20"/>
                  <w:szCs w:val="20"/>
                </w:rPr>
                <w:t>0.0</w:t>
              </w:r>
            </w:ins>
            <w:del w:id="223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F9AB34" w14:textId="62580C57" w:rsidR="009D3E0A" w:rsidRPr="00E95F39" w:rsidRDefault="009D3E0A" w:rsidP="009D3E0A">
            <w:pPr>
              <w:widowControl/>
              <w:autoSpaceDE/>
              <w:autoSpaceDN/>
              <w:adjustRightInd/>
              <w:jc w:val="center"/>
              <w:rPr>
                <w:bCs/>
                <w:color w:val="000000" w:themeColor="text1"/>
                <w:sz w:val="20"/>
                <w:szCs w:val="20"/>
              </w:rPr>
            </w:pPr>
            <w:ins w:id="2235" w:author="ERCOT" w:date="2023-10-26T12:38:00Z">
              <w:r w:rsidRPr="00E95F39">
                <w:rPr>
                  <w:color w:val="000000" w:themeColor="text1"/>
                  <w:sz w:val="20"/>
                  <w:szCs w:val="20"/>
                </w:rPr>
                <w:t>0.0</w:t>
              </w:r>
            </w:ins>
            <w:del w:id="223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029C54F" w14:textId="76FE2C8A" w:rsidR="009D3E0A" w:rsidRPr="00E95F39" w:rsidRDefault="009D3E0A" w:rsidP="009D3E0A">
            <w:pPr>
              <w:widowControl/>
              <w:autoSpaceDE/>
              <w:autoSpaceDN/>
              <w:adjustRightInd/>
              <w:jc w:val="center"/>
              <w:rPr>
                <w:bCs/>
                <w:color w:val="000000" w:themeColor="text1"/>
                <w:sz w:val="20"/>
                <w:szCs w:val="20"/>
              </w:rPr>
            </w:pPr>
            <w:ins w:id="2237" w:author="ERCOT" w:date="2023-10-26T12:38:00Z">
              <w:r w:rsidRPr="00E95F39">
                <w:rPr>
                  <w:color w:val="000000" w:themeColor="text1"/>
                  <w:sz w:val="20"/>
                  <w:szCs w:val="20"/>
                </w:rPr>
                <w:t>0.0</w:t>
              </w:r>
            </w:ins>
            <w:del w:id="223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D830BE3" w14:textId="5E61951F" w:rsidR="009D3E0A" w:rsidRPr="00E95F39" w:rsidRDefault="009D3E0A" w:rsidP="009D3E0A">
            <w:pPr>
              <w:widowControl/>
              <w:autoSpaceDE/>
              <w:autoSpaceDN/>
              <w:adjustRightInd/>
              <w:jc w:val="center"/>
              <w:rPr>
                <w:bCs/>
                <w:color w:val="000000" w:themeColor="text1"/>
                <w:sz w:val="20"/>
                <w:szCs w:val="20"/>
              </w:rPr>
            </w:pPr>
            <w:ins w:id="2239" w:author="ERCOT" w:date="2023-10-26T12:38:00Z">
              <w:r w:rsidRPr="00E95F39">
                <w:rPr>
                  <w:color w:val="000000" w:themeColor="text1"/>
                  <w:sz w:val="20"/>
                  <w:szCs w:val="20"/>
                </w:rPr>
                <w:t>0.8</w:t>
              </w:r>
            </w:ins>
            <w:del w:id="2240" w:author="ERCOT" w:date="2023-10-26T12:38:00Z">
              <w:r w:rsidRPr="00E95F39" w:rsidDel="00473C81">
                <w:rPr>
                  <w:color w:val="000000" w:themeColor="text1"/>
                  <w:sz w:val="20"/>
                  <w:szCs w:val="20"/>
                </w:rPr>
                <w:delText>3.4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76BF968" w14:textId="5E26461A" w:rsidR="009D3E0A" w:rsidRPr="00E95F39" w:rsidRDefault="009D3E0A" w:rsidP="009D3E0A">
            <w:pPr>
              <w:widowControl/>
              <w:autoSpaceDE/>
              <w:autoSpaceDN/>
              <w:adjustRightInd/>
              <w:jc w:val="center"/>
              <w:rPr>
                <w:bCs/>
                <w:color w:val="000000" w:themeColor="text1"/>
                <w:sz w:val="20"/>
                <w:szCs w:val="20"/>
              </w:rPr>
            </w:pPr>
            <w:ins w:id="2241" w:author="ERCOT" w:date="2023-10-26T12:38:00Z">
              <w:r w:rsidRPr="00E95F39">
                <w:rPr>
                  <w:color w:val="000000" w:themeColor="text1"/>
                  <w:sz w:val="20"/>
                  <w:szCs w:val="20"/>
                </w:rPr>
                <w:t>3.9</w:t>
              </w:r>
            </w:ins>
            <w:del w:id="2242" w:author="ERCOT" w:date="2023-10-26T12:38:00Z">
              <w:r w:rsidRPr="00E95F39" w:rsidDel="00473C81">
                <w:rPr>
                  <w:color w:val="000000" w:themeColor="text1"/>
                  <w:sz w:val="20"/>
                  <w:szCs w:val="20"/>
                </w:rPr>
                <w:delText>5.4</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44BC8E5" w14:textId="55D768F5" w:rsidR="009D3E0A" w:rsidRPr="00E95F39" w:rsidRDefault="009D3E0A" w:rsidP="009D3E0A">
            <w:pPr>
              <w:widowControl/>
              <w:autoSpaceDE/>
              <w:autoSpaceDN/>
              <w:adjustRightInd/>
              <w:jc w:val="center"/>
              <w:rPr>
                <w:bCs/>
                <w:color w:val="000000" w:themeColor="text1"/>
                <w:sz w:val="20"/>
                <w:szCs w:val="20"/>
              </w:rPr>
            </w:pPr>
            <w:ins w:id="2243" w:author="ERCOT" w:date="2023-10-26T12:38:00Z">
              <w:r w:rsidRPr="00E95F39">
                <w:rPr>
                  <w:color w:val="000000" w:themeColor="text1"/>
                  <w:sz w:val="20"/>
                  <w:szCs w:val="20"/>
                </w:rPr>
                <w:t>4.1</w:t>
              </w:r>
            </w:ins>
            <w:del w:id="2244" w:author="ERCOT" w:date="2023-10-26T12:38:00Z">
              <w:r w:rsidRPr="00E95F39" w:rsidDel="00473C81">
                <w:rPr>
                  <w:color w:val="000000" w:themeColor="text1"/>
                  <w:sz w:val="20"/>
                  <w:szCs w:val="20"/>
                </w:rPr>
                <w:delText>8.5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A66E948" w14:textId="5C91327C" w:rsidR="009D3E0A" w:rsidRPr="00E95F39" w:rsidRDefault="009D3E0A" w:rsidP="009D3E0A">
            <w:pPr>
              <w:widowControl/>
              <w:autoSpaceDE/>
              <w:autoSpaceDN/>
              <w:adjustRightInd/>
              <w:jc w:val="center"/>
              <w:rPr>
                <w:bCs/>
                <w:color w:val="000000" w:themeColor="text1"/>
                <w:sz w:val="20"/>
                <w:szCs w:val="20"/>
              </w:rPr>
            </w:pPr>
            <w:ins w:id="2245" w:author="ERCOT" w:date="2023-10-26T12:38:00Z">
              <w:r w:rsidRPr="00E95F39">
                <w:rPr>
                  <w:color w:val="000000" w:themeColor="text1"/>
                  <w:sz w:val="20"/>
                  <w:szCs w:val="20"/>
                </w:rPr>
                <w:t>5.2</w:t>
              </w:r>
            </w:ins>
            <w:del w:id="2246" w:author="ERCOT" w:date="2023-10-26T12:38:00Z">
              <w:r w:rsidRPr="00E95F39" w:rsidDel="00473C81">
                <w:rPr>
                  <w:color w:val="000000" w:themeColor="text1"/>
                  <w:sz w:val="20"/>
                  <w:szCs w:val="20"/>
                </w:rPr>
                <w:delText>9.3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910652B" w14:textId="5130A799" w:rsidR="009D3E0A" w:rsidRPr="00E95F39" w:rsidRDefault="009D3E0A" w:rsidP="009D3E0A">
            <w:pPr>
              <w:widowControl/>
              <w:autoSpaceDE/>
              <w:autoSpaceDN/>
              <w:adjustRightInd/>
              <w:jc w:val="center"/>
              <w:rPr>
                <w:bCs/>
                <w:color w:val="000000" w:themeColor="text1"/>
                <w:sz w:val="20"/>
                <w:szCs w:val="20"/>
              </w:rPr>
            </w:pPr>
            <w:ins w:id="2247" w:author="ERCOT" w:date="2023-10-26T12:38:00Z">
              <w:r w:rsidRPr="00E95F39">
                <w:rPr>
                  <w:color w:val="000000" w:themeColor="text1"/>
                  <w:sz w:val="20"/>
                  <w:szCs w:val="20"/>
                </w:rPr>
                <w:t>6.0</w:t>
              </w:r>
            </w:ins>
            <w:del w:id="2248" w:author="ERCOT" w:date="2023-10-26T12:38:00Z">
              <w:r w:rsidRPr="00E95F39" w:rsidDel="00473C81">
                <w:rPr>
                  <w:color w:val="000000" w:themeColor="text1"/>
                  <w:sz w:val="20"/>
                  <w:szCs w:val="20"/>
                </w:rPr>
                <w:delText>11.6</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505FFC1" w14:textId="0A01EC76" w:rsidR="009D3E0A" w:rsidRPr="00E95F39" w:rsidRDefault="009D3E0A" w:rsidP="009D3E0A">
            <w:pPr>
              <w:widowControl/>
              <w:autoSpaceDE/>
              <w:autoSpaceDN/>
              <w:adjustRightInd/>
              <w:jc w:val="center"/>
              <w:rPr>
                <w:bCs/>
                <w:color w:val="000000" w:themeColor="text1"/>
                <w:sz w:val="20"/>
                <w:szCs w:val="20"/>
              </w:rPr>
            </w:pPr>
            <w:ins w:id="2249" w:author="ERCOT" w:date="2023-10-26T12:38:00Z">
              <w:r w:rsidRPr="00E95F39">
                <w:rPr>
                  <w:color w:val="000000" w:themeColor="text1"/>
                  <w:sz w:val="20"/>
                  <w:szCs w:val="20"/>
                </w:rPr>
                <w:t>7.4</w:t>
              </w:r>
            </w:ins>
            <w:del w:id="2250" w:author="ERCOT" w:date="2023-10-26T12:38:00Z">
              <w:r w:rsidRPr="00E95F39" w:rsidDel="00473C81">
                <w:rPr>
                  <w:color w:val="000000" w:themeColor="text1"/>
                  <w:sz w:val="20"/>
                  <w:szCs w:val="20"/>
                </w:rPr>
                <w:delText>12.2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3186DA" w14:textId="54061547" w:rsidR="009D3E0A" w:rsidRPr="00E95F39" w:rsidRDefault="009D3E0A" w:rsidP="009D3E0A">
            <w:pPr>
              <w:widowControl/>
              <w:autoSpaceDE/>
              <w:autoSpaceDN/>
              <w:adjustRightInd/>
              <w:jc w:val="center"/>
              <w:rPr>
                <w:bCs/>
                <w:color w:val="000000" w:themeColor="text1"/>
                <w:sz w:val="20"/>
                <w:szCs w:val="20"/>
              </w:rPr>
            </w:pPr>
            <w:ins w:id="2251" w:author="ERCOT" w:date="2023-10-26T12:38:00Z">
              <w:r w:rsidRPr="00E95F39">
                <w:rPr>
                  <w:color w:val="000000" w:themeColor="text1"/>
                  <w:sz w:val="20"/>
                  <w:szCs w:val="20"/>
                </w:rPr>
                <w:t>6.9</w:t>
              </w:r>
            </w:ins>
            <w:del w:id="2252" w:author="ERCOT" w:date="2023-10-26T12:38:00Z">
              <w:r w:rsidRPr="00E95F39" w:rsidDel="00473C81">
                <w:rPr>
                  <w:color w:val="000000" w:themeColor="text1"/>
                  <w:sz w:val="20"/>
                  <w:szCs w:val="20"/>
                </w:rPr>
                <w:delText>12.3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10F16B6" w14:textId="0EFC101D" w:rsidR="009D3E0A" w:rsidRPr="00E95F39" w:rsidRDefault="009D3E0A" w:rsidP="009D3E0A">
            <w:pPr>
              <w:widowControl/>
              <w:autoSpaceDE/>
              <w:autoSpaceDN/>
              <w:adjustRightInd/>
              <w:jc w:val="center"/>
              <w:rPr>
                <w:bCs/>
                <w:color w:val="000000" w:themeColor="text1"/>
                <w:sz w:val="20"/>
                <w:szCs w:val="20"/>
              </w:rPr>
            </w:pPr>
            <w:ins w:id="2253" w:author="ERCOT" w:date="2023-10-26T12:38:00Z">
              <w:r w:rsidRPr="00E95F39">
                <w:rPr>
                  <w:color w:val="000000" w:themeColor="text1"/>
                  <w:sz w:val="20"/>
                  <w:szCs w:val="20"/>
                </w:rPr>
                <w:t>7.2</w:t>
              </w:r>
            </w:ins>
            <w:del w:id="2254" w:author="ERCOT" w:date="2023-10-26T12:38:00Z">
              <w:r w:rsidRPr="00E95F39" w:rsidDel="00473C81">
                <w:rPr>
                  <w:color w:val="000000" w:themeColor="text1"/>
                  <w:sz w:val="20"/>
                  <w:szCs w:val="20"/>
                </w:rPr>
                <w:delText>10.8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2AE722D4" w14:textId="472EC930" w:rsidR="009D3E0A" w:rsidRPr="00E95F39" w:rsidRDefault="009D3E0A" w:rsidP="009D3E0A">
            <w:pPr>
              <w:widowControl/>
              <w:autoSpaceDE/>
              <w:autoSpaceDN/>
              <w:adjustRightInd/>
              <w:jc w:val="center"/>
              <w:rPr>
                <w:bCs/>
                <w:color w:val="000000" w:themeColor="text1"/>
                <w:sz w:val="20"/>
                <w:szCs w:val="20"/>
              </w:rPr>
            </w:pPr>
            <w:ins w:id="2255" w:author="ERCOT" w:date="2023-10-26T12:38:00Z">
              <w:r w:rsidRPr="00E95F39">
                <w:rPr>
                  <w:color w:val="000000" w:themeColor="text1"/>
                  <w:sz w:val="20"/>
                  <w:szCs w:val="20"/>
                </w:rPr>
                <w:t>9.5</w:t>
              </w:r>
            </w:ins>
            <w:del w:id="2256" w:author="ERCOT" w:date="2023-10-26T12:38:00Z">
              <w:r w:rsidRPr="00E95F39" w:rsidDel="00473C81">
                <w:rPr>
                  <w:color w:val="000000" w:themeColor="text1"/>
                  <w:sz w:val="20"/>
                  <w:szCs w:val="20"/>
                </w:rPr>
                <w:delText>15.7</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002FE946" w14:textId="50CEBDB4" w:rsidR="009D3E0A" w:rsidRPr="00E95F39" w:rsidRDefault="009D3E0A" w:rsidP="009D3E0A">
            <w:pPr>
              <w:widowControl/>
              <w:autoSpaceDE/>
              <w:autoSpaceDN/>
              <w:adjustRightInd/>
              <w:jc w:val="center"/>
              <w:rPr>
                <w:bCs/>
                <w:color w:val="000000" w:themeColor="text1"/>
                <w:sz w:val="20"/>
                <w:szCs w:val="20"/>
              </w:rPr>
            </w:pPr>
            <w:ins w:id="2257" w:author="ERCOT" w:date="2023-10-26T12:38:00Z">
              <w:r w:rsidRPr="00E95F39">
                <w:rPr>
                  <w:color w:val="000000" w:themeColor="text1"/>
                  <w:sz w:val="20"/>
                  <w:szCs w:val="20"/>
                </w:rPr>
                <w:t>13.9</w:t>
              </w:r>
            </w:ins>
            <w:del w:id="2258" w:author="ERCOT" w:date="2023-10-26T12:38:00Z">
              <w:r w:rsidRPr="00E95F39" w:rsidDel="00473C81">
                <w:rPr>
                  <w:color w:val="000000" w:themeColor="text1"/>
                  <w:sz w:val="20"/>
                  <w:szCs w:val="20"/>
                </w:rPr>
                <w:delText>15.5</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914D621" w14:textId="7BD9D126" w:rsidR="009D3E0A" w:rsidRPr="00E95F39" w:rsidRDefault="009D3E0A" w:rsidP="009D3E0A">
            <w:pPr>
              <w:widowControl/>
              <w:autoSpaceDE/>
              <w:autoSpaceDN/>
              <w:adjustRightInd/>
              <w:jc w:val="center"/>
              <w:rPr>
                <w:bCs/>
                <w:color w:val="000000" w:themeColor="text1"/>
                <w:sz w:val="20"/>
                <w:szCs w:val="20"/>
              </w:rPr>
            </w:pPr>
            <w:ins w:id="2259" w:author="ERCOT" w:date="2023-10-26T12:38:00Z">
              <w:r w:rsidRPr="00E95F39">
                <w:rPr>
                  <w:color w:val="000000" w:themeColor="text1"/>
                  <w:sz w:val="20"/>
                  <w:szCs w:val="20"/>
                </w:rPr>
                <w:t>8.0</w:t>
              </w:r>
            </w:ins>
            <w:del w:id="2260" w:author="ERCOT" w:date="2023-10-26T12:38:00Z">
              <w:r w:rsidRPr="00E95F39" w:rsidDel="00473C81">
                <w:rPr>
                  <w:color w:val="000000" w:themeColor="text1"/>
                  <w:sz w:val="20"/>
                  <w:szCs w:val="20"/>
                </w:rPr>
                <w:delText>8.1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679691" w14:textId="344DD933" w:rsidR="009D3E0A" w:rsidRPr="00E95F39" w:rsidRDefault="009D3E0A" w:rsidP="009D3E0A">
            <w:pPr>
              <w:widowControl/>
              <w:autoSpaceDE/>
              <w:autoSpaceDN/>
              <w:adjustRightInd/>
              <w:jc w:val="center"/>
              <w:rPr>
                <w:bCs/>
                <w:color w:val="000000" w:themeColor="text1"/>
                <w:sz w:val="20"/>
                <w:szCs w:val="20"/>
              </w:rPr>
            </w:pPr>
            <w:ins w:id="2261" w:author="ERCOT" w:date="2023-10-26T12:38:00Z">
              <w:r w:rsidRPr="00E95F39">
                <w:rPr>
                  <w:color w:val="000000" w:themeColor="text1"/>
                  <w:sz w:val="20"/>
                  <w:szCs w:val="20"/>
                </w:rPr>
                <w:t>0.0</w:t>
              </w:r>
            </w:ins>
            <w:del w:id="2262" w:author="ERCOT" w:date="2023-10-26T12:38:00Z">
              <w:r w:rsidRPr="00E95F39" w:rsidDel="00473C81">
                <w:rPr>
                  <w:color w:val="000000" w:themeColor="text1"/>
                  <w:sz w:val="20"/>
                  <w:szCs w:val="20"/>
                </w:rPr>
                <w:delText>0.3</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4081418" w14:textId="698A3D60" w:rsidR="009D3E0A" w:rsidRPr="00E95F39" w:rsidRDefault="009D3E0A" w:rsidP="009D3E0A">
            <w:pPr>
              <w:widowControl/>
              <w:autoSpaceDE/>
              <w:autoSpaceDN/>
              <w:adjustRightInd/>
              <w:jc w:val="center"/>
              <w:rPr>
                <w:bCs/>
                <w:color w:val="000000" w:themeColor="text1"/>
                <w:sz w:val="20"/>
                <w:szCs w:val="20"/>
              </w:rPr>
            </w:pPr>
            <w:ins w:id="2263" w:author="ERCOT" w:date="2023-10-26T12:38:00Z">
              <w:r w:rsidRPr="00E95F39">
                <w:rPr>
                  <w:color w:val="000000" w:themeColor="text1"/>
                  <w:sz w:val="20"/>
                  <w:szCs w:val="20"/>
                </w:rPr>
                <w:t>0.0</w:t>
              </w:r>
            </w:ins>
            <w:del w:id="226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4F780E9" w14:textId="72538370" w:rsidR="009D3E0A" w:rsidRPr="00E95F39" w:rsidRDefault="009D3E0A" w:rsidP="009D3E0A">
            <w:pPr>
              <w:widowControl/>
              <w:autoSpaceDE/>
              <w:autoSpaceDN/>
              <w:adjustRightInd/>
              <w:jc w:val="center"/>
              <w:rPr>
                <w:bCs/>
                <w:color w:val="000000" w:themeColor="text1"/>
                <w:sz w:val="20"/>
                <w:szCs w:val="20"/>
              </w:rPr>
            </w:pPr>
            <w:ins w:id="2265" w:author="ERCOT" w:date="2023-10-26T12:38:00Z">
              <w:r w:rsidRPr="00E95F39">
                <w:rPr>
                  <w:color w:val="000000" w:themeColor="text1"/>
                  <w:sz w:val="20"/>
                  <w:szCs w:val="20"/>
                </w:rPr>
                <w:t>0.0</w:t>
              </w:r>
            </w:ins>
            <w:del w:id="226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66193A37" w14:textId="072214CA" w:rsidR="009D3E0A" w:rsidRPr="00E95F39" w:rsidRDefault="009D3E0A" w:rsidP="009D3E0A">
            <w:pPr>
              <w:widowControl/>
              <w:autoSpaceDE/>
              <w:autoSpaceDN/>
              <w:adjustRightInd/>
              <w:jc w:val="center"/>
              <w:rPr>
                <w:bCs/>
                <w:color w:val="000000" w:themeColor="text1"/>
                <w:sz w:val="20"/>
                <w:szCs w:val="20"/>
              </w:rPr>
            </w:pPr>
            <w:ins w:id="2267" w:author="ERCOT" w:date="2023-10-26T12:38:00Z">
              <w:r w:rsidRPr="00E95F39">
                <w:rPr>
                  <w:color w:val="000000" w:themeColor="text1"/>
                  <w:sz w:val="20"/>
                  <w:szCs w:val="20"/>
                </w:rPr>
                <w:t>0.0</w:t>
              </w:r>
            </w:ins>
            <w:del w:id="2268" w:author="ERCOT" w:date="2023-10-26T12:38:00Z">
              <w:r w:rsidRPr="00E95F39" w:rsidDel="00473C81">
                <w:rPr>
                  <w:color w:val="000000" w:themeColor="text1"/>
                  <w:sz w:val="20"/>
                  <w:szCs w:val="20"/>
                </w:rPr>
                <w:delText>0.0</w:delText>
              </w:r>
            </w:del>
          </w:p>
        </w:tc>
      </w:tr>
      <w:tr w:rsidR="009D3E0A" w:rsidRPr="00ED4D8D" w14:paraId="700AAE6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28103337" w14:textId="77777777" w:rsidR="009D3E0A" w:rsidRPr="0012615F" w:rsidRDefault="009D3E0A" w:rsidP="009D3E0A">
            <w:pPr>
              <w:widowControl/>
              <w:autoSpaceDE/>
              <w:autoSpaceDN/>
              <w:adjustRightInd/>
              <w:jc w:val="center"/>
              <w:rPr>
                <w:b/>
                <w:bCs/>
                <w:sz w:val="22"/>
                <w:szCs w:val="22"/>
              </w:rPr>
            </w:pPr>
            <w:r w:rsidRPr="0012615F">
              <w:rPr>
                <w:b/>
                <w:bCs/>
                <w:sz w:val="22"/>
                <w:szCs w:val="22"/>
              </w:rPr>
              <w:t>Oct.</w:t>
            </w:r>
          </w:p>
        </w:tc>
        <w:tc>
          <w:tcPr>
            <w:tcW w:w="190" w:type="pct"/>
            <w:tcBorders>
              <w:top w:val="single" w:sz="4" w:space="0" w:color="000000"/>
              <w:left w:val="single" w:sz="4" w:space="0" w:color="000000"/>
              <w:bottom w:val="single" w:sz="4" w:space="0" w:color="000000"/>
              <w:right w:val="single" w:sz="4" w:space="0" w:color="000000"/>
            </w:tcBorders>
            <w:vAlign w:val="center"/>
          </w:tcPr>
          <w:p w14:paraId="1089863F" w14:textId="07E643B2" w:rsidR="009D3E0A" w:rsidRPr="00E95F39" w:rsidRDefault="009D3E0A" w:rsidP="009D3E0A">
            <w:pPr>
              <w:widowControl/>
              <w:autoSpaceDE/>
              <w:autoSpaceDN/>
              <w:adjustRightInd/>
              <w:jc w:val="center"/>
              <w:rPr>
                <w:bCs/>
                <w:color w:val="000000" w:themeColor="text1"/>
                <w:sz w:val="20"/>
                <w:szCs w:val="20"/>
              </w:rPr>
            </w:pPr>
            <w:ins w:id="2269" w:author="ERCOT" w:date="2023-10-26T12:38:00Z">
              <w:r w:rsidRPr="00E95F39">
                <w:rPr>
                  <w:color w:val="000000" w:themeColor="text1"/>
                  <w:sz w:val="20"/>
                  <w:szCs w:val="20"/>
                </w:rPr>
                <w:t>0.0</w:t>
              </w:r>
            </w:ins>
            <w:del w:id="227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6EFDA62" w14:textId="7F2425CB" w:rsidR="009D3E0A" w:rsidRPr="00E95F39" w:rsidRDefault="009D3E0A" w:rsidP="009D3E0A">
            <w:pPr>
              <w:widowControl/>
              <w:autoSpaceDE/>
              <w:autoSpaceDN/>
              <w:adjustRightInd/>
              <w:jc w:val="center"/>
              <w:rPr>
                <w:bCs/>
                <w:color w:val="000000" w:themeColor="text1"/>
                <w:sz w:val="20"/>
                <w:szCs w:val="20"/>
              </w:rPr>
            </w:pPr>
            <w:ins w:id="2271" w:author="ERCOT" w:date="2023-10-26T12:38:00Z">
              <w:r w:rsidRPr="00E95F39">
                <w:rPr>
                  <w:color w:val="000000" w:themeColor="text1"/>
                  <w:sz w:val="20"/>
                  <w:szCs w:val="20"/>
                </w:rPr>
                <w:t>0.0</w:t>
              </w:r>
            </w:ins>
            <w:del w:id="2272"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A999D9F" w14:textId="07776007" w:rsidR="009D3E0A" w:rsidRPr="00E95F39" w:rsidRDefault="009D3E0A" w:rsidP="009D3E0A">
            <w:pPr>
              <w:widowControl/>
              <w:autoSpaceDE/>
              <w:autoSpaceDN/>
              <w:adjustRightInd/>
              <w:jc w:val="center"/>
              <w:rPr>
                <w:bCs/>
                <w:color w:val="000000" w:themeColor="text1"/>
                <w:sz w:val="20"/>
                <w:szCs w:val="20"/>
              </w:rPr>
            </w:pPr>
            <w:ins w:id="2273" w:author="ERCOT" w:date="2023-10-26T12:38:00Z">
              <w:r w:rsidRPr="00E95F39">
                <w:rPr>
                  <w:color w:val="000000" w:themeColor="text1"/>
                  <w:sz w:val="20"/>
                  <w:szCs w:val="20"/>
                </w:rPr>
                <w:t>0.0</w:t>
              </w:r>
            </w:ins>
            <w:del w:id="22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40A332" w14:textId="1971429E" w:rsidR="009D3E0A" w:rsidRPr="00E95F39" w:rsidRDefault="009D3E0A" w:rsidP="009D3E0A">
            <w:pPr>
              <w:widowControl/>
              <w:autoSpaceDE/>
              <w:autoSpaceDN/>
              <w:adjustRightInd/>
              <w:jc w:val="center"/>
              <w:rPr>
                <w:bCs/>
                <w:color w:val="000000" w:themeColor="text1"/>
                <w:sz w:val="20"/>
                <w:szCs w:val="20"/>
              </w:rPr>
            </w:pPr>
            <w:ins w:id="2275" w:author="ERCOT" w:date="2023-10-26T12:38:00Z">
              <w:r w:rsidRPr="00E95F39">
                <w:rPr>
                  <w:color w:val="000000" w:themeColor="text1"/>
                  <w:sz w:val="20"/>
                  <w:szCs w:val="20"/>
                </w:rPr>
                <w:t>0.0</w:t>
              </w:r>
            </w:ins>
            <w:del w:id="22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4C1851C" w14:textId="36F24B04" w:rsidR="009D3E0A" w:rsidRPr="00E95F39" w:rsidRDefault="009D3E0A" w:rsidP="009D3E0A">
            <w:pPr>
              <w:widowControl/>
              <w:autoSpaceDE/>
              <w:autoSpaceDN/>
              <w:adjustRightInd/>
              <w:jc w:val="center"/>
              <w:rPr>
                <w:bCs/>
                <w:color w:val="000000" w:themeColor="text1"/>
                <w:sz w:val="20"/>
                <w:szCs w:val="20"/>
              </w:rPr>
            </w:pPr>
            <w:ins w:id="2277" w:author="ERCOT" w:date="2023-10-26T12:38:00Z">
              <w:r w:rsidRPr="00E95F39">
                <w:rPr>
                  <w:color w:val="000000" w:themeColor="text1"/>
                  <w:sz w:val="20"/>
                  <w:szCs w:val="20"/>
                </w:rPr>
                <w:t>0.0</w:t>
              </w:r>
            </w:ins>
            <w:del w:id="22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1C7C1B" w14:textId="6918D3DF" w:rsidR="009D3E0A" w:rsidRPr="00E95F39" w:rsidRDefault="009D3E0A" w:rsidP="009D3E0A">
            <w:pPr>
              <w:widowControl/>
              <w:autoSpaceDE/>
              <w:autoSpaceDN/>
              <w:adjustRightInd/>
              <w:jc w:val="center"/>
              <w:rPr>
                <w:bCs/>
                <w:color w:val="000000" w:themeColor="text1"/>
                <w:sz w:val="20"/>
                <w:szCs w:val="20"/>
              </w:rPr>
            </w:pPr>
            <w:ins w:id="2279" w:author="ERCOT" w:date="2023-10-26T12:38:00Z">
              <w:r w:rsidRPr="00E95F39">
                <w:rPr>
                  <w:color w:val="000000" w:themeColor="text1"/>
                  <w:sz w:val="20"/>
                  <w:szCs w:val="20"/>
                </w:rPr>
                <w:t>0.0</w:t>
              </w:r>
            </w:ins>
            <w:del w:id="22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2D1F83E" w14:textId="22F086FA" w:rsidR="009D3E0A" w:rsidRPr="00E95F39" w:rsidRDefault="009D3E0A" w:rsidP="009D3E0A">
            <w:pPr>
              <w:widowControl/>
              <w:autoSpaceDE/>
              <w:autoSpaceDN/>
              <w:adjustRightInd/>
              <w:jc w:val="center"/>
              <w:rPr>
                <w:bCs/>
                <w:color w:val="000000" w:themeColor="text1"/>
                <w:sz w:val="20"/>
                <w:szCs w:val="20"/>
              </w:rPr>
            </w:pPr>
            <w:ins w:id="2281" w:author="ERCOT" w:date="2023-10-26T12:38:00Z">
              <w:r w:rsidRPr="00E95F39">
                <w:rPr>
                  <w:color w:val="000000" w:themeColor="text1"/>
                  <w:sz w:val="20"/>
                  <w:szCs w:val="20"/>
                </w:rPr>
                <w:t>0.0</w:t>
              </w:r>
            </w:ins>
            <w:del w:id="228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C2D3399" w14:textId="6AA529A8" w:rsidR="009D3E0A" w:rsidRPr="00E95F39" w:rsidRDefault="009D3E0A" w:rsidP="009D3E0A">
            <w:pPr>
              <w:widowControl/>
              <w:autoSpaceDE/>
              <w:autoSpaceDN/>
              <w:adjustRightInd/>
              <w:jc w:val="center"/>
              <w:rPr>
                <w:bCs/>
                <w:color w:val="000000" w:themeColor="text1"/>
                <w:sz w:val="20"/>
                <w:szCs w:val="20"/>
              </w:rPr>
            </w:pPr>
            <w:ins w:id="2283" w:author="ERCOT" w:date="2023-10-26T12:38:00Z">
              <w:r w:rsidRPr="00E95F39">
                <w:rPr>
                  <w:color w:val="000000" w:themeColor="text1"/>
                  <w:sz w:val="20"/>
                  <w:szCs w:val="20"/>
                </w:rPr>
                <w:t>0.0</w:t>
              </w:r>
            </w:ins>
            <w:del w:id="228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D213C97" w14:textId="6477A639" w:rsidR="009D3E0A" w:rsidRPr="00E95F39" w:rsidRDefault="009D3E0A" w:rsidP="009D3E0A">
            <w:pPr>
              <w:widowControl/>
              <w:autoSpaceDE/>
              <w:autoSpaceDN/>
              <w:adjustRightInd/>
              <w:jc w:val="center"/>
              <w:rPr>
                <w:bCs/>
                <w:color w:val="000000" w:themeColor="text1"/>
                <w:sz w:val="20"/>
                <w:szCs w:val="20"/>
              </w:rPr>
            </w:pPr>
            <w:ins w:id="2285" w:author="ERCOT" w:date="2023-10-26T12:38:00Z">
              <w:r w:rsidRPr="00E95F39">
                <w:rPr>
                  <w:color w:val="000000" w:themeColor="text1"/>
                  <w:sz w:val="20"/>
                  <w:szCs w:val="20"/>
                </w:rPr>
                <w:t>0.0</w:t>
              </w:r>
            </w:ins>
            <w:del w:id="228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F1E35B0" w14:textId="35269E04" w:rsidR="009D3E0A" w:rsidRPr="00E95F39" w:rsidRDefault="009D3E0A" w:rsidP="009D3E0A">
            <w:pPr>
              <w:widowControl/>
              <w:autoSpaceDE/>
              <w:autoSpaceDN/>
              <w:adjustRightInd/>
              <w:jc w:val="center"/>
              <w:rPr>
                <w:bCs/>
                <w:color w:val="000000" w:themeColor="text1"/>
                <w:sz w:val="20"/>
                <w:szCs w:val="20"/>
              </w:rPr>
            </w:pPr>
            <w:ins w:id="2287" w:author="ERCOT" w:date="2023-10-26T12:38:00Z">
              <w:r w:rsidRPr="00E95F39">
                <w:rPr>
                  <w:color w:val="000000" w:themeColor="text1"/>
                  <w:sz w:val="20"/>
                  <w:szCs w:val="20"/>
                </w:rPr>
                <w:t>1.1</w:t>
              </w:r>
            </w:ins>
            <w:del w:id="2288" w:author="ERCOT" w:date="2023-10-26T12:38:00Z">
              <w:r w:rsidRPr="00E95F39" w:rsidDel="00473C81">
                <w:rPr>
                  <w:color w:val="000000" w:themeColor="text1"/>
                  <w:sz w:val="20"/>
                  <w:szCs w:val="20"/>
                </w:rPr>
                <w:delText>3.8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4FE69B2" w14:textId="0E4700F2" w:rsidR="009D3E0A" w:rsidRPr="00E95F39" w:rsidRDefault="009D3E0A" w:rsidP="009D3E0A">
            <w:pPr>
              <w:widowControl/>
              <w:autoSpaceDE/>
              <w:autoSpaceDN/>
              <w:adjustRightInd/>
              <w:jc w:val="center"/>
              <w:rPr>
                <w:bCs/>
                <w:color w:val="000000" w:themeColor="text1"/>
                <w:sz w:val="20"/>
                <w:szCs w:val="20"/>
              </w:rPr>
            </w:pPr>
            <w:ins w:id="2289" w:author="ERCOT" w:date="2023-10-26T12:38:00Z">
              <w:r w:rsidRPr="00E95F39">
                <w:rPr>
                  <w:color w:val="000000" w:themeColor="text1"/>
                  <w:sz w:val="20"/>
                  <w:szCs w:val="20"/>
                </w:rPr>
                <w:t>4.3</w:t>
              </w:r>
            </w:ins>
            <w:del w:id="2290" w:author="ERCOT" w:date="2023-10-26T12:38:00Z">
              <w:r w:rsidRPr="00E95F39" w:rsidDel="00473C81">
                <w:rPr>
                  <w:color w:val="000000" w:themeColor="text1"/>
                  <w:sz w:val="20"/>
                  <w:szCs w:val="20"/>
                </w:rPr>
                <w:delText>7.0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2F299374" w14:textId="644846BA" w:rsidR="009D3E0A" w:rsidRPr="00E95F39" w:rsidRDefault="009D3E0A" w:rsidP="009D3E0A">
            <w:pPr>
              <w:widowControl/>
              <w:autoSpaceDE/>
              <w:autoSpaceDN/>
              <w:adjustRightInd/>
              <w:jc w:val="center"/>
              <w:rPr>
                <w:bCs/>
                <w:color w:val="000000" w:themeColor="text1"/>
                <w:sz w:val="20"/>
                <w:szCs w:val="20"/>
              </w:rPr>
            </w:pPr>
            <w:ins w:id="2291" w:author="ERCOT" w:date="2023-10-26T12:38:00Z">
              <w:r w:rsidRPr="00E95F39">
                <w:rPr>
                  <w:color w:val="000000" w:themeColor="text1"/>
                  <w:sz w:val="20"/>
                  <w:szCs w:val="20"/>
                </w:rPr>
                <w:t>5.9</w:t>
              </w:r>
            </w:ins>
            <w:del w:id="2292" w:author="ERCOT" w:date="2023-10-26T12:38:00Z">
              <w:r w:rsidRPr="00E95F39" w:rsidDel="00473C81">
                <w:rPr>
                  <w:color w:val="000000" w:themeColor="text1"/>
                  <w:sz w:val="20"/>
                  <w:szCs w:val="20"/>
                </w:rPr>
                <w:delText>7.3</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690A8F0C" w14:textId="59CA3649" w:rsidR="009D3E0A" w:rsidRPr="00E95F39" w:rsidRDefault="009D3E0A" w:rsidP="009D3E0A">
            <w:pPr>
              <w:widowControl/>
              <w:autoSpaceDE/>
              <w:autoSpaceDN/>
              <w:adjustRightInd/>
              <w:jc w:val="center"/>
              <w:rPr>
                <w:bCs/>
                <w:color w:val="000000" w:themeColor="text1"/>
                <w:sz w:val="20"/>
                <w:szCs w:val="20"/>
              </w:rPr>
            </w:pPr>
            <w:ins w:id="2293" w:author="ERCOT" w:date="2023-10-26T12:38:00Z">
              <w:r w:rsidRPr="00E95F39">
                <w:rPr>
                  <w:color w:val="000000" w:themeColor="text1"/>
                  <w:sz w:val="20"/>
                  <w:szCs w:val="20"/>
                </w:rPr>
                <w:t>6.2</w:t>
              </w:r>
            </w:ins>
            <w:del w:id="2294" w:author="ERCOT" w:date="2023-10-26T12:38:00Z">
              <w:r w:rsidRPr="00E95F39" w:rsidDel="00473C81">
                <w:rPr>
                  <w:color w:val="000000" w:themeColor="text1"/>
                  <w:sz w:val="20"/>
                  <w:szCs w:val="20"/>
                </w:rPr>
                <w:delText>6.0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51EAB41" w14:textId="1020AECB" w:rsidR="009D3E0A" w:rsidRPr="00E95F39" w:rsidRDefault="009D3E0A" w:rsidP="009D3E0A">
            <w:pPr>
              <w:widowControl/>
              <w:autoSpaceDE/>
              <w:autoSpaceDN/>
              <w:adjustRightInd/>
              <w:jc w:val="center"/>
              <w:rPr>
                <w:bCs/>
                <w:color w:val="000000" w:themeColor="text1"/>
                <w:sz w:val="20"/>
                <w:szCs w:val="20"/>
              </w:rPr>
            </w:pPr>
            <w:ins w:id="2295" w:author="ERCOT" w:date="2023-10-26T12:38:00Z">
              <w:r w:rsidRPr="00E95F39">
                <w:rPr>
                  <w:color w:val="000000" w:themeColor="text1"/>
                  <w:sz w:val="20"/>
                  <w:szCs w:val="20"/>
                </w:rPr>
                <w:t>5.9</w:t>
              </w:r>
            </w:ins>
            <w:del w:id="2296" w:author="ERCOT" w:date="2023-10-26T12:38:00Z">
              <w:r w:rsidRPr="00E95F39" w:rsidDel="00473C81">
                <w:rPr>
                  <w:color w:val="000000" w:themeColor="text1"/>
                  <w:sz w:val="20"/>
                  <w:szCs w:val="20"/>
                </w:rPr>
                <w:delText>6.2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49CCC09" w14:textId="7D2D553A" w:rsidR="009D3E0A" w:rsidRPr="00E95F39" w:rsidRDefault="009D3E0A" w:rsidP="009D3E0A">
            <w:pPr>
              <w:widowControl/>
              <w:autoSpaceDE/>
              <w:autoSpaceDN/>
              <w:adjustRightInd/>
              <w:jc w:val="center"/>
              <w:rPr>
                <w:bCs/>
                <w:color w:val="000000" w:themeColor="text1"/>
                <w:sz w:val="20"/>
                <w:szCs w:val="20"/>
              </w:rPr>
            </w:pPr>
            <w:ins w:id="2297" w:author="ERCOT" w:date="2023-10-26T12:38:00Z">
              <w:r w:rsidRPr="00E95F39">
                <w:rPr>
                  <w:color w:val="000000" w:themeColor="text1"/>
                  <w:sz w:val="20"/>
                  <w:szCs w:val="20"/>
                </w:rPr>
                <w:t>8.4</w:t>
              </w:r>
            </w:ins>
            <w:del w:id="2298" w:author="ERCOT" w:date="2023-10-26T12:38:00Z">
              <w:r w:rsidRPr="00E95F39" w:rsidDel="00473C81">
                <w:rPr>
                  <w:color w:val="000000" w:themeColor="text1"/>
                  <w:sz w:val="20"/>
                  <w:szCs w:val="20"/>
                </w:rPr>
                <w:delText>7.0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E4C2C91" w14:textId="56DC2A7D" w:rsidR="009D3E0A" w:rsidRPr="00E95F39" w:rsidRDefault="009D3E0A" w:rsidP="009D3E0A">
            <w:pPr>
              <w:widowControl/>
              <w:autoSpaceDE/>
              <w:autoSpaceDN/>
              <w:adjustRightInd/>
              <w:jc w:val="center"/>
              <w:rPr>
                <w:bCs/>
                <w:color w:val="000000" w:themeColor="text1"/>
                <w:sz w:val="20"/>
                <w:szCs w:val="20"/>
              </w:rPr>
            </w:pPr>
            <w:ins w:id="2299" w:author="ERCOT" w:date="2023-10-26T12:38:00Z">
              <w:r w:rsidRPr="00E95F39">
                <w:rPr>
                  <w:color w:val="000000" w:themeColor="text1"/>
                  <w:sz w:val="20"/>
                  <w:szCs w:val="20"/>
                </w:rPr>
                <w:t>9.9</w:t>
              </w:r>
            </w:ins>
            <w:del w:id="2300" w:author="ERCOT" w:date="2023-10-26T12:38:00Z">
              <w:r w:rsidRPr="00E95F39" w:rsidDel="00473C81">
                <w:rPr>
                  <w:color w:val="000000" w:themeColor="text1"/>
                  <w:sz w:val="20"/>
                  <w:szCs w:val="20"/>
                </w:rPr>
                <w:delText>12.2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B569277" w14:textId="38AF2DE1" w:rsidR="009D3E0A" w:rsidRPr="00E95F39" w:rsidRDefault="009D3E0A" w:rsidP="009D3E0A">
            <w:pPr>
              <w:widowControl/>
              <w:autoSpaceDE/>
              <w:autoSpaceDN/>
              <w:adjustRightInd/>
              <w:jc w:val="center"/>
              <w:rPr>
                <w:bCs/>
                <w:color w:val="000000" w:themeColor="text1"/>
                <w:sz w:val="20"/>
                <w:szCs w:val="20"/>
              </w:rPr>
            </w:pPr>
            <w:ins w:id="2301" w:author="ERCOT" w:date="2023-10-26T12:38:00Z">
              <w:r w:rsidRPr="00E95F39">
                <w:rPr>
                  <w:color w:val="000000" w:themeColor="text1"/>
                  <w:sz w:val="20"/>
                  <w:szCs w:val="20"/>
                </w:rPr>
                <w:t>11.5</w:t>
              </w:r>
            </w:ins>
            <w:del w:id="2302" w:author="ERCOT" w:date="2023-10-26T12:38:00Z">
              <w:r w:rsidRPr="00E95F39" w:rsidDel="00473C81">
                <w:rPr>
                  <w:color w:val="000000" w:themeColor="text1"/>
                  <w:sz w:val="20"/>
                  <w:szCs w:val="20"/>
                </w:rPr>
                <w:delText>13.0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333DA643" w14:textId="4ED5503D" w:rsidR="009D3E0A" w:rsidRPr="00E95F39" w:rsidRDefault="009D3E0A" w:rsidP="009D3E0A">
            <w:pPr>
              <w:widowControl/>
              <w:autoSpaceDE/>
              <w:autoSpaceDN/>
              <w:adjustRightInd/>
              <w:jc w:val="center"/>
              <w:rPr>
                <w:bCs/>
                <w:color w:val="000000" w:themeColor="text1"/>
                <w:sz w:val="20"/>
                <w:szCs w:val="20"/>
              </w:rPr>
            </w:pPr>
            <w:ins w:id="2303" w:author="ERCOT" w:date="2023-10-26T12:38:00Z">
              <w:r w:rsidRPr="00E95F39">
                <w:rPr>
                  <w:color w:val="000000" w:themeColor="text1"/>
                  <w:sz w:val="20"/>
                  <w:szCs w:val="20"/>
                </w:rPr>
                <w:t>14.3</w:t>
              </w:r>
            </w:ins>
            <w:del w:id="2304" w:author="ERCOT" w:date="2023-10-26T12:38:00Z">
              <w:r w:rsidRPr="00E95F39" w:rsidDel="00473C81">
                <w:rPr>
                  <w:color w:val="000000" w:themeColor="text1"/>
                  <w:sz w:val="20"/>
                  <w:szCs w:val="20"/>
                </w:rPr>
                <w:delText>15.0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5F2039AC" w14:textId="45921B75" w:rsidR="009D3E0A" w:rsidRPr="00E95F39" w:rsidRDefault="009D3E0A" w:rsidP="009D3E0A">
            <w:pPr>
              <w:widowControl/>
              <w:autoSpaceDE/>
              <w:autoSpaceDN/>
              <w:adjustRightInd/>
              <w:jc w:val="center"/>
              <w:rPr>
                <w:bCs/>
                <w:color w:val="000000" w:themeColor="text1"/>
                <w:sz w:val="20"/>
                <w:szCs w:val="20"/>
              </w:rPr>
            </w:pPr>
            <w:ins w:id="2305" w:author="ERCOT" w:date="2023-10-26T12:38:00Z">
              <w:r w:rsidRPr="00E95F39">
                <w:rPr>
                  <w:color w:val="000000" w:themeColor="text1"/>
                  <w:sz w:val="20"/>
                  <w:szCs w:val="20"/>
                </w:rPr>
                <w:t>14.0</w:t>
              </w:r>
            </w:ins>
            <w:del w:id="2306" w:author="ERCOT" w:date="2023-10-26T12:38:00Z">
              <w:r w:rsidRPr="00E95F39" w:rsidDel="00473C81">
                <w:rPr>
                  <w:color w:val="000000" w:themeColor="text1"/>
                  <w:sz w:val="20"/>
                  <w:szCs w:val="20"/>
                </w:rPr>
                <w:delText>12.8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2515373" w14:textId="1CC59294" w:rsidR="009D3E0A" w:rsidRPr="00E95F39" w:rsidRDefault="009D3E0A" w:rsidP="009D3E0A">
            <w:pPr>
              <w:widowControl/>
              <w:autoSpaceDE/>
              <w:autoSpaceDN/>
              <w:adjustRightInd/>
              <w:jc w:val="center"/>
              <w:rPr>
                <w:bCs/>
                <w:color w:val="000000" w:themeColor="text1"/>
                <w:sz w:val="20"/>
                <w:szCs w:val="20"/>
              </w:rPr>
            </w:pPr>
            <w:ins w:id="2307" w:author="ERCOT" w:date="2023-10-26T12:38:00Z">
              <w:r w:rsidRPr="00E95F39">
                <w:rPr>
                  <w:color w:val="000000" w:themeColor="text1"/>
                  <w:sz w:val="20"/>
                  <w:szCs w:val="20"/>
                </w:rPr>
                <w:t>0.8</w:t>
              </w:r>
            </w:ins>
            <w:del w:id="2308" w:author="ERCOT" w:date="2023-10-26T12:38:00Z">
              <w:r w:rsidRPr="00E95F39" w:rsidDel="00473C81">
                <w:rPr>
                  <w:color w:val="000000" w:themeColor="text1"/>
                  <w:sz w:val="20"/>
                  <w:szCs w:val="20"/>
                </w:rPr>
                <w:delText>1.9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4FB460F" w14:textId="09F6EE53" w:rsidR="009D3E0A" w:rsidRPr="00E95F39" w:rsidRDefault="009D3E0A" w:rsidP="009D3E0A">
            <w:pPr>
              <w:widowControl/>
              <w:autoSpaceDE/>
              <w:autoSpaceDN/>
              <w:adjustRightInd/>
              <w:jc w:val="center"/>
              <w:rPr>
                <w:bCs/>
                <w:color w:val="000000" w:themeColor="text1"/>
                <w:sz w:val="20"/>
                <w:szCs w:val="20"/>
              </w:rPr>
            </w:pPr>
            <w:ins w:id="2309" w:author="ERCOT" w:date="2023-10-26T12:38:00Z">
              <w:r w:rsidRPr="00E95F39">
                <w:rPr>
                  <w:color w:val="000000" w:themeColor="text1"/>
                  <w:sz w:val="20"/>
                  <w:szCs w:val="20"/>
                </w:rPr>
                <w:t>0.1</w:t>
              </w:r>
            </w:ins>
            <w:del w:id="231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6BB7ADA" w14:textId="5F68FA2B" w:rsidR="009D3E0A" w:rsidRPr="00E95F39" w:rsidRDefault="009D3E0A" w:rsidP="009D3E0A">
            <w:pPr>
              <w:widowControl/>
              <w:autoSpaceDE/>
              <w:autoSpaceDN/>
              <w:adjustRightInd/>
              <w:jc w:val="center"/>
              <w:rPr>
                <w:bCs/>
                <w:color w:val="000000" w:themeColor="text1"/>
                <w:sz w:val="20"/>
                <w:szCs w:val="20"/>
              </w:rPr>
            </w:pPr>
            <w:ins w:id="2311" w:author="ERCOT" w:date="2023-10-26T12:38:00Z">
              <w:r w:rsidRPr="00E95F39">
                <w:rPr>
                  <w:color w:val="000000" w:themeColor="text1"/>
                  <w:sz w:val="20"/>
                  <w:szCs w:val="20"/>
                </w:rPr>
                <w:t>0.0</w:t>
              </w:r>
            </w:ins>
            <w:del w:id="231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164C907" w14:textId="42BBF5F0" w:rsidR="009D3E0A" w:rsidRPr="00E95F39" w:rsidRDefault="009D3E0A" w:rsidP="009D3E0A">
            <w:pPr>
              <w:widowControl/>
              <w:autoSpaceDE/>
              <w:autoSpaceDN/>
              <w:adjustRightInd/>
              <w:jc w:val="center"/>
              <w:rPr>
                <w:bCs/>
                <w:color w:val="000000" w:themeColor="text1"/>
                <w:sz w:val="20"/>
                <w:szCs w:val="20"/>
              </w:rPr>
            </w:pPr>
            <w:ins w:id="2313" w:author="ERCOT" w:date="2023-10-26T12:38:00Z">
              <w:r w:rsidRPr="00E95F39">
                <w:rPr>
                  <w:color w:val="000000" w:themeColor="text1"/>
                  <w:sz w:val="20"/>
                  <w:szCs w:val="20"/>
                </w:rPr>
                <w:t>0.0</w:t>
              </w:r>
            </w:ins>
            <w:del w:id="231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1280BE21" w14:textId="2FFEFFCF" w:rsidR="009D3E0A" w:rsidRPr="00E95F39" w:rsidRDefault="009D3E0A" w:rsidP="009D3E0A">
            <w:pPr>
              <w:widowControl/>
              <w:autoSpaceDE/>
              <w:autoSpaceDN/>
              <w:adjustRightInd/>
              <w:jc w:val="center"/>
              <w:rPr>
                <w:bCs/>
                <w:color w:val="000000" w:themeColor="text1"/>
                <w:sz w:val="20"/>
                <w:szCs w:val="20"/>
              </w:rPr>
            </w:pPr>
            <w:ins w:id="2315" w:author="ERCOT" w:date="2023-10-26T12:38:00Z">
              <w:r w:rsidRPr="00E95F39">
                <w:rPr>
                  <w:color w:val="000000" w:themeColor="text1"/>
                  <w:sz w:val="20"/>
                  <w:szCs w:val="20"/>
                </w:rPr>
                <w:t>0.0</w:t>
              </w:r>
            </w:ins>
            <w:del w:id="2316" w:author="ERCOT" w:date="2023-10-26T12:38:00Z">
              <w:r w:rsidRPr="00E95F39" w:rsidDel="00473C81">
                <w:rPr>
                  <w:color w:val="000000" w:themeColor="text1"/>
                  <w:sz w:val="20"/>
                  <w:szCs w:val="20"/>
                </w:rPr>
                <w:delText>0.0</w:delText>
              </w:r>
            </w:del>
          </w:p>
        </w:tc>
      </w:tr>
      <w:tr w:rsidR="009D3E0A" w:rsidRPr="00ED4D8D" w14:paraId="54427B9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64D0EC5C" w14:textId="77777777" w:rsidR="009D3E0A" w:rsidRPr="0012615F" w:rsidRDefault="009D3E0A" w:rsidP="009D3E0A">
            <w:pPr>
              <w:widowControl/>
              <w:autoSpaceDE/>
              <w:autoSpaceDN/>
              <w:adjustRightInd/>
              <w:jc w:val="center"/>
              <w:rPr>
                <w:b/>
                <w:bCs/>
                <w:sz w:val="22"/>
                <w:szCs w:val="22"/>
              </w:rPr>
            </w:pPr>
            <w:r w:rsidRPr="0012615F">
              <w:rPr>
                <w:b/>
                <w:bCs/>
                <w:sz w:val="22"/>
                <w:szCs w:val="22"/>
              </w:rPr>
              <w:t>Nov.</w:t>
            </w:r>
          </w:p>
        </w:tc>
        <w:tc>
          <w:tcPr>
            <w:tcW w:w="190" w:type="pct"/>
            <w:tcBorders>
              <w:top w:val="single" w:sz="4" w:space="0" w:color="000000"/>
              <w:left w:val="single" w:sz="4" w:space="0" w:color="000000"/>
              <w:bottom w:val="single" w:sz="4" w:space="0" w:color="000000"/>
              <w:right w:val="single" w:sz="4" w:space="0" w:color="000000"/>
            </w:tcBorders>
            <w:vAlign w:val="center"/>
          </w:tcPr>
          <w:p w14:paraId="3E08664E" w14:textId="2F9A2AEB" w:rsidR="009D3E0A" w:rsidRPr="00E95F39" w:rsidRDefault="009D3E0A" w:rsidP="009D3E0A">
            <w:pPr>
              <w:widowControl/>
              <w:autoSpaceDE/>
              <w:autoSpaceDN/>
              <w:adjustRightInd/>
              <w:jc w:val="center"/>
              <w:rPr>
                <w:bCs/>
                <w:color w:val="000000" w:themeColor="text1"/>
                <w:sz w:val="20"/>
                <w:szCs w:val="20"/>
              </w:rPr>
            </w:pPr>
            <w:ins w:id="2317" w:author="ERCOT" w:date="2023-10-26T12:38:00Z">
              <w:r w:rsidRPr="00E95F39">
                <w:rPr>
                  <w:color w:val="000000" w:themeColor="text1"/>
                  <w:sz w:val="20"/>
                  <w:szCs w:val="20"/>
                </w:rPr>
                <w:t>0.0</w:t>
              </w:r>
            </w:ins>
            <w:del w:id="231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34992DA" w14:textId="23328668" w:rsidR="009D3E0A" w:rsidRPr="00E95F39" w:rsidRDefault="009D3E0A" w:rsidP="009D3E0A">
            <w:pPr>
              <w:widowControl/>
              <w:autoSpaceDE/>
              <w:autoSpaceDN/>
              <w:adjustRightInd/>
              <w:jc w:val="center"/>
              <w:rPr>
                <w:bCs/>
                <w:color w:val="000000" w:themeColor="text1"/>
                <w:sz w:val="20"/>
                <w:szCs w:val="20"/>
              </w:rPr>
            </w:pPr>
            <w:ins w:id="2319" w:author="ERCOT" w:date="2023-10-26T12:38:00Z">
              <w:r w:rsidRPr="00E95F39">
                <w:rPr>
                  <w:color w:val="000000" w:themeColor="text1"/>
                  <w:sz w:val="20"/>
                  <w:szCs w:val="20"/>
                </w:rPr>
                <w:t>0.0</w:t>
              </w:r>
            </w:ins>
            <w:del w:id="2320"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893B134" w14:textId="12DA78FC" w:rsidR="009D3E0A" w:rsidRPr="00E95F39" w:rsidRDefault="009D3E0A" w:rsidP="009D3E0A">
            <w:pPr>
              <w:widowControl/>
              <w:autoSpaceDE/>
              <w:autoSpaceDN/>
              <w:adjustRightInd/>
              <w:jc w:val="center"/>
              <w:rPr>
                <w:bCs/>
                <w:color w:val="000000" w:themeColor="text1"/>
                <w:sz w:val="20"/>
                <w:szCs w:val="20"/>
              </w:rPr>
            </w:pPr>
            <w:ins w:id="2321" w:author="ERCOT" w:date="2023-10-26T12:38:00Z">
              <w:r w:rsidRPr="00E95F39">
                <w:rPr>
                  <w:color w:val="000000" w:themeColor="text1"/>
                  <w:sz w:val="20"/>
                  <w:szCs w:val="20"/>
                </w:rPr>
                <w:t>0.0</w:t>
              </w:r>
            </w:ins>
            <w:del w:id="232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7501E2F7" w14:textId="1C12F4FF" w:rsidR="009D3E0A" w:rsidRPr="00E95F39" w:rsidRDefault="009D3E0A" w:rsidP="009D3E0A">
            <w:pPr>
              <w:widowControl/>
              <w:autoSpaceDE/>
              <w:autoSpaceDN/>
              <w:adjustRightInd/>
              <w:jc w:val="center"/>
              <w:rPr>
                <w:bCs/>
                <w:color w:val="000000" w:themeColor="text1"/>
                <w:sz w:val="20"/>
                <w:szCs w:val="20"/>
              </w:rPr>
            </w:pPr>
            <w:ins w:id="2323" w:author="ERCOT" w:date="2023-10-26T12:38:00Z">
              <w:r w:rsidRPr="00E95F39">
                <w:rPr>
                  <w:color w:val="000000" w:themeColor="text1"/>
                  <w:sz w:val="20"/>
                  <w:szCs w:val="20"/>
                </w:rPr>
                <w:t>0.0</w:t>
              </w:r>
            </w:ins>
            <w:del w:id="232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46D1E15" w14:textId="251D28FD" w:rsidR="009D3E0A" w:rsidRPr="00E95F39" w:rsidRDefault="009D3E0A" w:rsidP="009D3E0A">
            <w:pPr>
              <w:widowControl/>
              <w:autoSpaceDE/>
              <w:autoSpaceDN/>
              <w:adjustRightInd/>
              <w:jc w:val="center"/>
              <w:rPr>
                <w:bCs/>
                <w:color w:val="000000" w:themeColor="text1"/>
                <w:sz w:val="20"/>
                <w:szCs w:val="20"/>
              </w:rPr>
            </w:pPr>
            <w:ins w:id="2325" w:author="ERCOT" w:date="2023-10-26T12:38:00Z">
              <w:r w:rsidRPr="00E95F39">
                <w:rPr>
                  <w:color w:val="000000" w:themeColor="text1"/>
                  <w:sz w:val="20"/>
                  <w:szCs w:val="20"/>
                </w:rPr>
                <w:t>0.0</w:t>
              </w:r>
            </w:ins>
            <w:del w:id="232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4927EB50" w14:textId="02E870C0" w:rsidR="009D3E0A" w:rsidRPr="00E95F39" w:rsidRDefault="009D3E0A" w:rsidP="009D3E0A">
            <w:pPr>
              <w:widowControl/>
              <w:autoSpaceDE/>
              <w:autoSpaceDN/>
              <w:adjustRightInd/>
              <w:jc w:val="center"/>
              <w:rPr>
                <w:bCs/>
                <w:color w:val="000000" w:themeColor="text1"/>
                <w:sz w:val="20"/>
                <w:szCs w:val="20"/>
              </w:rPr>
            </w:pPr>
            <w:ins w:id="2327" w:author="ERCOT" w:date="2023-10-26T12:38:00Z">
              <w:r w:rsidRPr="00E95F39">
                <w:rPr>
                  <w:color w:val="000000" w:themeColor="text1"/>
                  <w:sz w:val="20"/>
                  <w:szCs w:val="20"/>
                </w:rPr>
                <w:t>0.0</w:t>
              </w:r>
            </w:ins>
            <w:del w:id="232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B7B342E" w14:textId="16CD6AE8" w:rsidR="009D3E0A" w:rsidRPr="00E95F39" w:rsidRDefault="009D3E0A" w:rsidP="009D3E0A">
            <w:pPr>
              <w:widowControl/>
              <w:autoSpaceDE/>
              <w:autoSpaceDN/>
              <w:adjustRightInd/>
              <w:jc w:val="center"/>
              <w:rPr>
                <w:bCs/>
                <w:color w:val="000000" w:themeColor="text1"/>
                <w:sz w:val="20"/>
                <w:szCs w:val="20"/>
              </w:rPr>
            </w:pPr>
            <w:ins w:id="2329" w:author="ERCOT" w:date="2023-10-26T12:38:00Z">
              <w:r w:rsidRPr="00E95F39">
                <w:rPr>
                  <w:color w:val="000000" w:themeColor="text1"/>
                  <w:sz w:val="20"/>
                  <w:szCs w:val="20"/>
                </w:rPr>
                <w:t>0.0</w:t>
              </w:r>
            </w:ins>
            <w:del w:id="233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08D9390" w14:textId="2F3FAF40" w:rsidR="009D3E0A" w:rsidRPr="00E95F39" w:rsidRDefault="009D3E0A" w:rsidP="009D3E0A">
            <w:pPr>
              <w:widowControl/>
              <w:autoSpaceDE/>
              <w:autoSpaceDN/>
              <w:adjustRightInd/>
              <w:jc w:val="center"/>
              <w:rPr>
                <w:bCs/>
                <w:color w:val="000000" w:themeColor="text1"/>
                <w:sz w:val="20"/>
                <w:szCs w:val="20"/>
              </w:rPr>
            </w:pPr>
            <w:ins w:id="2331" w:author="ERCOT" w:date="2023-10-26T12:38:00Z">
              <w:r w:rsidRPr="00E95F39">
                <w:rPr>
                  <w:color w:val="000000" w:themeColor="text1"/>
                  <w:sz w:val="20"/>
                  <w:szCs w:val="20"/>
                </w:rPr>
                <w:t>0.0</w:t>
              </w:r>
            </w:ins>
            <w:del w:id="233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262E6C3" w14:textId="707F2E15" w:rsidR="009D3E0A" w:rsidRPr="00E95F39" w:rsidRDefault="009D3E0A" w:rsidP="009D3E0A">
            <w:pPr>
              <w:widowControl/>
              <w:autoSpaceDE/>
              <w:autoSpaceDN/>
              <w:adjustRightInd/>
              <w:jc w:val="center"/>
              <w:rPr>
                <w:bCs/>
                <w:color w:val="000000" w:themeColor="text1"/>
                <w:sz w:val="20"/>
                <w:szCs w:val="20"/>
              </w:rPr>
            </w:pPr>
            <w:ins w:id="2333" w:author="ERCOT" w:date="2023-10-26T12:38:00Z">
              <w:r w:rsidRPr="00E95F39">
                <w:rPr>
                  <w:color w:val="000000" w:themeColor="text1"/>
                  <w:sz w:val="20"/>
                  <w:szCs w:val="20"/>
                </w:rPr>
                <w:t>1.4</w:t>
              </w:r>
            </w:ins>
            <w:del w:id="2334" w:author="ERCOT" w:date="2023-10-26T12:38:00Z">
              <w:r w:rsidRPr="00E95F39" w:rsidDel="00473C81">
                <w:rPr>
                  <w:color w:val="000000" w:themeColor="text1"/>
                  <w:sz w:val="20"/>
                  <w:szCs w:val="20"/>
                </w:rPr>
                <w:delText>1.8</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173B8C73" w14:textId="5FB8535E" w:rsidR="009D3E0A" w:rsidRPr="00E95F39" w:rsidRDefault="009D3E0A" w:rsidP="009D3E0A">
            <w:pPr>
              <w:widowControl/>
              <w:autoSpaceDE/>
              <w:autoSpaceDN/>
              <w:adjustRightInd/>
              <w:jc w:val="center"/>
              <w:rPr>
                <w:bCs/>
                <w:color w:val="000000" w:themeColor="text1"/>
                <w:sz w:val="20"/>
                <w:szCs w:val="20"/>
              </w:rPr>
            </w:pPr>
            <w:ins w:id="2335" w:author="ERCOT" w:date="2023-10-26T12:38:00Z">
              <w:r w:rsidRPr="00E95F39">
                <w:rPr>
                  <w:color w:val="000000" w:themeColor="text1"/>
                  <w:sz w:val="20"/>
                  <w:szCs w:val="20"/>
                </w:rPr>
                <w:t>4.7</w:t>
              </w:r>
            </w:ins>
            <w:del w:id="2336" w:author="ERCOT" w:date="2023-10-26T12:38:00Z">
              <w:r w:rsidRPr="00E95F39" w:rsidDel="00473C81">
                <w:rPr>
                  <w:color w:val="000000" w:themeColor="text1"/>
                  <w:sz w:val="20"/>
                  <w:szCs w:val="20"/>
                </w:rPr>
                <w:delText>5.9</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6287E7CD" w14:textId="1E86CD4C" w:rsidR="009D3E0A" w:rsidRPr="00E95F39" w:rsidRDefault="009D3E0A" w:rsidP="009D3E0A">
            <w:pPr>
              <w:widowControl/>
              <w:autoSpaceDE/>
              <w:autoSpaceDN/>
              <w:adjustRightInd/>
              <w:jc w:val="center"/>
              <w:rPr>
                <w:bCs/>
                <w:color w:val="000000" w:themeColor="text1"/>
                <w:sz w:val="20"/>
                <w:szCs w:val="20"/>
              </w:rPr>
            </w:pPr>
            <w:ins w:id="2337" w:author="ERCOT" w:date="2023-10-26T12:38:00Z">
              <w:r w:rsidRPr="00E95F39">
                <w:rPr>
                  <w:color w:val="000000" w:themeColor="text1"/>
                  <w:sz w:val="20"/>
                  <w:szCs w:val="20"/>
                </w:rPr>
                <w:t>5.6</w:t>
              </w:r>
            </w:ins>
            <w:del w:id="2338" w:author="ERCOT" w:date="2023-10-26T12:38:00Z">
              <w:r w:rsidRPr="00E95F39" w:rsidDel="00473C81">
                <w:rPr>
                  <w:color w:val="000000" w:themeColor="text1"/>
                  <w:sz w:val="20"/>
                  <w:szCs w:val="20"/>
                </w:rPr>
                <w:delText>5.5</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2D47D04" w14:textId="7AEB19CD" w:rsidR="009D3E0A" w:rsidRPr="00E95F39" w:rsidRDefault="009D3E0A" w:rsidP="009D3E0A">
            <w:pPr>
              <w:widowControl/>
              <w:autoSpaceDE/>
              <w:autoSpaceDN/>
              <w:adjustRightInd/>
              <w:jc w:val="center"/>
              <w:rPr>
                <w:bCs/>
                <w:color w:val="000000" w:themeColor="text1"/>
                <w:sz w:val="20"/>
                <w:szCs w:val="20"/>
              </w:rPr>
            </w:pPr>
            <w:ins w:id="2339" w:author="ERCOT" w:date="2023-10-26T12:38:00Z">
              <w:r w:rsidRPr="00E95F39">
                <w:rPr>
                  <w:color w:val="000000" w:themeColor="text1"/>
                  <w:sz w:val="20"/>
                  <w:szCs w:val="20"/>
                </w:rPr>
                <w:t>8.5</w:t>
              </w:r>
            </w:ins>
            <w:del w:id="2340" w:author="ERCOT" w:date="2023-10-26T12:38:00Z">
              <w:r w:rsidRPr="00E95F39" w:rsidDel="00473C81">
                <w:rPr>
                  <w:color w:val="000000" w:themeColor="text1"/>
                  <w:sz w:val="20"/>
                  <w:szCs w:val="20"/>
                </w:rPr>
                <w:delText>7.2</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7CCCB840" w14:textId="31E2DD7D" w:rsidR="009D3E0A" w:rsidRPr="00E95F39" w:rsidRDefault="009D3E0A" w:rsidP="009D3E0A">
            <w:pPr>
              <w:widowControl/>
              <w:autoSpaceDE/>
              <w:autoSpaceDN/>
              <w:adjustRightInd/>
              <w:jc w:val="center"/>
              <w:rPr>
                <w:bCs/>
                <w:color w:val="000000" w:themeColor="text1"/>
                <w:sz w:val="20"/>
                <w:szCs w:val="20"/>
              </w:rPr>
            </w:pPr>
            <w:ins w:id="2341" w:author="ERCOT" w:date="2023-10-26T12:38:00Z">
              <w:r w:rsidRPr="00E95F39">
                <w:rPr>
                  <w:color w:val="000000" w:themeColor="text1"/>
                  <w:sz w:val="20"/>
                  <w:szCs w:val="20"/>
                </w:rPr>
                <w:t>8.9</w:t>
              </w:r>
            </w:ins>
            <w:del w:id="2342" w:author="ERCOT" w:date="2023-10-26T12:38:00Z">
              <w:r w:rsidRPr="00E95F39" w:rsidDel="00473C81">
                <w:rPr>
                  <w:color w:val="000000" w:themeColor="text1"/>
                  <w:sz w:val="20"/>
                  <w:szCs w:val="20"/>
                </w:rPr>
                <w:delText>5.4</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4C5591F" w14:textId="320722A3" w:rsidR="009D3E0A" w:rsidRPr="00E95F39" w:rsidRDefault="009D3E0A" w:rsidP="009D3E0A">
            <w:pPr>
              <w:widowControl/>
              <w:autoSpaceDE/>
              <w:autoSpaceDN/>
              <w:adjustRightInd/>
              <w:jc w:val="center"/>
              <w:rPr>
                <w:bCs/>
                <w:color w:val="000000" w:themeColor="text1"/>
                <w:sz w:val="20"/>
                <w:szCs w:val="20"/>
              </w:rPr>
            </w:pPr>
            <w:ins w:id="2343" w:author="ERCOT" w:date="2023-10-26T12:38:00Z">
              <w:r w:rsidRPr="00E95F39">
                <w:rPr>
                  <w:color w:val="000000" w:themeColor="text1"/>
                  <w:sz w:val="20"/>
                  <w:szCs w:val="20"/>
                </w:rPr>
                <w:t>8.0</w:t>
              </w:r>
            </w:ins>
            <w:del w:id="2344" w:author="ERCOT" w:date="2023-10-26T12:38:00Z">
              <w:r w:rsidRPr="00E95F39" w:rsidDel="00473C81">
                <w:rPr>
                  <w:color w:val="000000" w:themeColor="text1"/>
                  <w:sz w:val="20"/>
                  <w:szCs w:val="20"/>
                </w:rPr>
                <w:delText>5.1</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1F8ED6D" w14:textId="6898561C" w:rsidR="009D3E0A" w:rsidRPr="00E95F39" w:rsidRDefault="009D3E0A" w:rsidP="009D3E0A">
            <w:pPr>
              <w:widowControl/>
              <w:autoSpaceDE/>
              <w:autoSpaceDN/>
              <w:adjustRightInd/>
              <w:jc w:val="center"/>
              <w:rPr>
                <w:bCs/>
                <w:color w:val="000000" w:themeColor="text1"/>
                <w:sz w:val="20"/>
                <w:szCs w:val="20"/>
              </w:rPr>
            </w:pPr>
            <w:ins w:id="2345" w:author="ERCOT" w:date="2023-10-26T12:38:00Z">
              <w:r w:rsidRPr="00E95F39">
                <w:rPr>
                  <w:color w:val="000000" w:themeColor="text1"/>
                  <w:sz w:val="20"/>
                  <w:szCs w:val="20"/>
                </w:rPr>
                <w:t>9.4</w:t>
              </w:r>
            </w:ins>
            <w:del w:id="2346" w:author="ERCOT" w:date="2023-10-26T12:38:00Z">
              <w:r w:rsidRPr="00E95F39" w:rsidDel="00473C81">
                <w:rPr>
                  <w:color w:val="000000" w:themeColor="text1"/>
                  <w:sz w:val="20"/>
                  <w:szCs w:val="20"/>
                </w:rPr>
                <w:delText>10.0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5B94F68" w14:textId="3E5E8A5E" w:rsidR="009D3E0A" w:rsidRPr="00E95F39" w:rsidRDefault="009D3E0A" w:rsidP="009D3E0A">
            <w:pPr>
              <w:widowControl/>
              <w:autoSpaceDE/>
              <w:autoSpaceDN/>
              <w:adjustRightInd/>
              <w:jc w:val="center"/>
              <w:rPr>
                <w:bCs/>
                <w:color w:val="000000" w:themeColor="text1"/>
                <w:sz w:val="20"/>
                <w:szCs w:val="20"/>
              </w:rPr>
            </w:pPr>
            <w:ins w:id="2347" w:author="ERCOT" w:date="2023-10-26T12:38:00Z">
              <w:r w:rsidRPr="00E95F39">
                <w:rPr>
                  <w:color w:val="000000" w:themeColor="text1"/>
                  <w:sz w:val="20"/>
                  <w:szCs w:val="20"/>
                </w:rPr>
                <w:t>11.0</w:t>
              </w:r>
            </w:ins>
            <w:del w:id="2348" w:author="ERCOT" w:date="2023-10-26T12:38:00Z">
              <w:r w:rsidRPr="00E95F39" w:rsidDel="00473C81">
                <w:rPr>
                  <w:color w:val="000000" w:themeColor="text1"/>
                  <w:sz w:val="20"/>
                  <w:szCs w:val="20"/>
                </w:rPr>
                <w:delText>8.2</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1281656" w14:textId="2C8C545A" w:rsidR="009D3E0A" w:rsidRPr="00E95F39" w:rsidRDefault="009D3E0A" w:rsidP="009D3E0A">
            <w:pPr>
              <w:widowControl/>
              <w:autoSpaceDE/>
              <w:autoSpaceDN/>
              <w:adjustRightInd/>
              <w:jc w:val="center"/>
              <w:rPr>
                <w:bCs/>
                <w:color w:val="000000" w:themeColor="text1"/>
                <w:sz w:val="20"/>
                <w:szCs w:val="20"/>
              </w:rPr>
            </w:pPr>
            <w:ins w:id="2349" w:author="ERCOT" w:date="2023-10-26T12:38:00Z">
              <w:r w:rsidRPr="00E95F39">
                <w:rPr>
                  <w:color w:val="000000" w:themeColor="text1"/>
                  <w:sz w:val="20"/>
                  <w:szCs w:val="20"/>
                </w:rPr>
                <w:t>14.3</w:t>
              </w:r>
            </w:ins>
            <w:del w:id="2350" w:author="ERCOT" w:date="2023-10-26T12:38:00Z">
              <w:r w:rsidRPr="00E95F39" w:rsidDel="00473C81">
                <w:rPr>
                  <w:color w:val="000000" w:themeColor="text1"/>
                  <w:sz w:val="20"/>
                  <w:szCs w:val="20"/>
                </w:rPr>
                <w:delText>18.1</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19ED94A5" w14:textId="1B4CBB18" w:rsidR="009D3E0A" w:rsidRPr="00E95F39" w:rsidRDefault="009D3E0A" w:rsidP="009D3E0A">
            <w:pPr>
              <w:widowControl/>
              <w:autoSpaceDE/>
              <w:autoSpaceDN/>
              <w:adjustRightInd/>
              <w:jc w:val="center"/>
              <w:rPr>
                <w:bCs/>
                <w:color w:val="000000" w:themeColor="text1"/>
                <w:sz w:val="20"/>
                <w:szCs w:val="20"/>
              </w:rPr>
            </w:pPr>
            <w:ins w:id="2351" w:author="ERCOT" w:date="2023-10-26T12:38:00Z">
              <w:r w:rsidRPr="00E95F39">
                <w:rPr>
                  <w:color w:val="000000" w:themeColor="text1"/>
                  <w:sz w:val="20"/>
                  <w:szCs w:val="20"/>
                </w:rPr>
                <w:t>8.8</w:t>
              </w:r>
            </w:ins>
            <w:del w:id="2352" w:author="ERCOT" w:date="2023-10-26T12:38:00Z">
              <w:r w:rsidRPr="00E95F39" w:rsidDel="00473C81">
                <w:rPr>
                  <w:color w:val="000000" w:themeColor="text1"/>
                  <w:sz w:val="20"/>
                  <w:szCs w:val="20"/>
                </w:rPr>
                <w:delText>8.8</w:delText>
              </w:r>
            </w:del>
          </w:p>
        </w:tc>
        <w:tc>
          <w:tcPr>
            <w:tcW w:w="226" w:type="pct"/>
            <w:tcBorders>
              <w:top w:val="single" w:sz="4" w:space="0" w:color="000000"/>
              <w:left w:val="single" w:sz="4" w:space="0" w:color="000000"/>
              <w:bottom w:val="single" w:sz="4" w:space="0" w:color="000000"/>
              <w:right w:val="single" w:sz="4" w:space="0" w:color="000000"/>
            </w:tcBorders>
            <w:vAlign w:val="center"/>
          </w:tcPr>
          <w:p w14:paraId="4A6C48A5" w14:textId="75819FBD" w:rsidR="009D3E0A" w:rsidRPr="00E95F39" w:rsidRDefault="009D3E0A" w:rsidP="009D3E0A">
            <w:pPr>
              <w:widowControl/>
              <w:autoSpaceDE/>
              <w:autoSpaceDN/>
              <w:adjustRightInd/>
              <w:jc w:val="center"/>
              <w:rPr>
                <w:bCs/>
                <w:color w:val="000000" w:themeColor="text1"/>
                <w:sz w:val="20"/>
                <w:szCs w:val="20"/>
              </w:rPr>
            </w:pPr>
            <w:ins w:id="2353" w:author="ERCOT" w:date="2023-10-26T12:38:00Z">
              <w:r w:rsidRPr="00E95F39">
                <w:rPr>
                  <w:color w:val="000000" w:themeColor="text1"/>
                  <w:sz w:val="20"/>
                  <w:szCs w:val="20"/>
                </w:rPr>
                <w:t>5.6</w:t>
              </w:r>
            </w:ins>
            <w:del w:id="235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372BBF74" w14:textId="3007424F" w:rsidR="009D3E0A" w:rsidRPr="00E95F39" w:rsidRDefault="009D3E0A" w:rsidP="009D3E0A">
            <w:pPr>
              <w:widowControl/>
              <w:autoSpaceDE/>
              <w:autoSpaceDN/>
              <w:adjustRightInd/>
              <w:jc w:val="center"/>
              <w:rPr>
                <w:bCs/>
                <w:color w:val="000000" w:themeColor="text1"/>
                <w:sz w:val="20"/>
                <w:szCs w:val="20"/>
              </w:rPr>
            </w:pPr>
            <w:ins w:id="2355" w:author="ERCOT" w:date="2023-10-26T12:38:00Z">
              <w:r w:rsidRPr="00E95F39">
                <w:rPr>
                  <w:color w:val="000000" w:themeColor="text1"/>
                  <w:sz w:val="20"/>
                  <w:szCs w:val="20"/>
                </w:rPr>
                <w:t>0.0</w:t>
              </w:r>
            </w:ins>
            <w:del w:id="235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245C92FE" w14:textId="6A9279BA" w:rsidR="009D3E0A" w:rsidRPr="00E95F39" w:rsidRDefault="009D3E0A" w:rsidP="009D3E0A">
            <w:pPr>
              <w:widowControl/>
              <w:autoSpaceDE/>
              <w:autoSpaceDN/>
              <w:adjustRightInd/>
              <w:jc w:val="center"/>
              <w:rPr>
                <w:bCs/>
                <w:color w:val="000000" w:themeColor="text1"/>
                <w:sz w:val="20"/>
                <w:szCs w:val="20"/>
              </w:rPr>
            </w:pPr>
            <w:ins w:id="2357" w:author="ERCOT" w:date="2023-10-26T12:38:00Z">
              <w:r w:rsidRPr="00E95F39">
                <w:rPr>
                  <w:color w:val="000000" w:themeColor="text1"/>
                  <w:sz w:val="20"/>
                  <w:szCs w:val="20"/>
                </w:rPr>
                <w:t>0.0</w:t>
              </w:r>
            </w:ins>
            <w:del w:id="235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0E7FE98D" w14:textId="20A76AC9" w:rsidR="009D3E0A" w:rsidRPr="00E95F39" w:rsidRDefault="009D3E0A" w:rsidP="009D3E0A">
            <w:pPr>
              <w:widowControl/>
              <w:autoSpaceDE/>
              <w:autoSpaceDN/>
              <w:adjustRightInd/>
              <w:jc w:val="center"/>
              <w:rPr>
                <w:bCs/>
                <w:color w:val="000000" w:themeColor="text1"/>
                <w:sz w:val="20"/>
                <w:szCs w:val="20"/>
              </w:rPr>
            </w:pPr>
            <w:ins w:id="2359" w:author="ERCOT" w:date="2023-10-26T12:38:00Z">
              <w:r w:rsidRPr="00E95F39">
                <w:rPr>
                  <w:color w:val="000000" w:themeColor="text1"/>
                  <w:sz w:val="20"/>
                  <w:szCs w:val="20"/>
                </w:rPr>
                <w:t>0.0</w:t>
              </w:r>
            </w:ins>
            <w:del w:id="236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4" w:space="0" w:color="000000"/>
            </w:tcBorders>
            <w:vAlign w:val="center"/>
          </w:tcPr>
          <w:p w14:paraId="5C2F8071" w14:textId="2B17D513" w:rsidR="009D3E0A" w:rsidRPr="00E95F39" w:rsidRDefault="009D3E0A" w:rsidP="009D3E0A">
            <w:pPr>
              <w:widowControl/>
              <w:autoSpaceDE/>
              <w:autoSpaceDN/>
              <w:adjustRightInd/>
              <w:jc w:val="center"/>
              <w:rPr>
                <w:bCs/>
                <w:color w:val="000000" w:themeColor="text1"/>
                <w:sz w:val="20"/>
                <w:szCs w:val="20"/>
              </w:rPr>
            </w:pPr>
            <w:ins w:id="2361" w:author="ERCOT" w:date="2023-10-26T12:38:00Z">
              <w:r w:rsidRPr="00E95F39">
                <w:rPr>
                  <w:color w:val="000000" w:themeColor="text1"/>
                  <w:sz w:val="20"/>
                  <w:szCs w:val="20"/>
                </w:rPr>
                <w:t>0.0</w:t>
              </w:r>
            </w:ins>
            <w:del w:id="236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4" w:space="0" w:color="000000"/>
              <w:right w:val="single" w:sz="8" w:space="0" w:color="000000"/>
            </w:tcBorders>
            <w:vAlign w:val="center"/>
          </w:tcPr>
          <w:p w14:paraId="255F4E10" w14:textId="185DC9F4" w:rsidR="009D3E0A" w:rsidRPr="00E95F39" w:rsidRDefault="009D3E0A" w:rsidP="009D3E0A">
            <w:pPr>
              <w:widowControl/>
              <w:autoSpaceDE/>
              <w:autoSpaceDN/>
              <w:adjustRightInd/>
              <w:jc w:val="center"/>
              <w:rPr>
                <w:bCs/>
                <w:color w:val="000000" w:themeColor="text1"/>
                <w:sz w:val="20"/>
                <w:szCs w:val="20"/>
              </w:rPr>
            </w:pPr>
            <w:ins w:id="2363" w:author="ERCOT" w:date="2023-10-26T12:38:00Z">
              <w:r w:rsidRPr="00E95F39">
                <w:rPr>
                  <w:color w:val="000000" w:themeColor="text1"/>
                  <w:sz w:val="20"/>
                  <w:szCs w:val="20"/>
                </w:rPr>
                <w:t>0.0</w:t>
              </w:r>
            </w:ins>
            <w:del w:id="2364" w:author="ERCOT" w:date="2023-10-26T12:38:00Z">
              <w:r w:rsidRPr="00E95F39" w:rsidDel="00473C81">
                <w:rPr>
                  <w:color w:val="000000" w:themeColor="text1"/>
                  <w:sz w:val="20"/>
                  <w:szCs w:val="20"/>
                </w:rPr>
                <w:delText>0.0</w:delText>
              </w:r>
            </w:del>
          </w:p>
        </w:tc>
      </w:tr>
      <w:tr w:rsidR="009D3E0A" w:rsidRPr="00ED4D8D" w14:paraId="6D2B5EA7" w14:textId="77777777" w:rsidTr="009D3E0A">
        <w:trPr>
          <w:trHeight w:val="555"/>
          <w:tblCellSpacing w:w="0" w:type="dxa"/>
        </w:trPr>
        <w:tc>
          <w:tcPr>
            <w:tcW w:w="260" w:type="pct"/>
            <w:tcBorders>
              <w:top w:val="single" w:sz="4" w:space="0" w:color="auto"/>
              <w:left w:val="single" w:sz="8" w:space="0" w:color="000000"/>
              <w:bottom w:val="single" w:sz="12" w:space="0" w:color="000000"/>
              <w:right w:val="single" w:sz="8" w:space="0" w:color="000000"/>
            </w:tcBorders>
            <w:vAlign w:val="center"/>
          </w:tcPr>
          <w:p w14:paraId="158BA659" w14:textId="77777777" w:rsidR="009D3E0A" w:rsidRPr="0012615F" w:rsidRDefault="009D3E0A" w:rsidP="009D3E0A">
            <w:pPr>
              <w:widowControl/>
              <w:autoSpaceDE/>
              <w:autoSpaceDN/>
              <w:adjustRightInd/>
              <w:jc w:val="center"/>
              <w:rPr>
                <w:b/>
                <w:bCs/>
                <w:sz w:val="22"/>
                <w:szCs w:val="22"/>
              </w:rPr>
            </w:pPr>
            <w:r w:rsidRPr="0012615F">
              <w:rPr>
                <w:b/>
                <w:bCs/>
                <w:sz w:val="22"/>
                <w:szCs w:val="22"/>
              </w:rPr>
              <w:t>Dec.</w:t>
            </w:r>
          </w:p>
        </w:tc>
        <w:tc>
          <w:tcPr>
            <w:tcW w:w="190" w:type="pct"/>
            <w:tcBorders>
              <w:top w:val="single" w:sz="4" w:space="0" w:color="000000"/>
              <w:left w:val="single" w:sz="4" w:space="0" w:color="000000"/>
              <w:bottom w:val="single" w:sz="8" w:space="0" w:color="000000"/>
              <w:right w:val="single" w:sz="4" w:space="0" w:color="000000"/>
            </w:tcBorders>
            <w:vAlign w:val="center"/>
          </w:tcPr>
          <w:p w14:paraId="2979660C" w14:textId="2635C61C" w:rsidR="009D3E0A" w:rsidRPr="00E95F39" w:rsidRDefault="009D3E0A" w:rsidP="009D3E0A">
            <w:pPr>
              <w:widowControl/>
              <w:autoSpaceDE/>
              <w:autoSpaceDN/>
              <w:adjustRightInd/>
              <w:jc w:val="center"/>
              <w:rPr>
                <w:bCs/>
                <w:color w:val="000000" w:themeColor="text1"/>
                <w:sz w:val="20"/>
                <w:szCs w:val="20"/>
              </w:rPr>
            </w:pPr>
            <w:ins w:id="2365" w:author="ERCOT" w:date="2023-10-26T12:38:00Z">
              <w:r w:rsidRPr="00E95F39">
                <w:rPr>
                  <w:color w:val="000000" w:themeColor="text1"/>
                  <w:sz w:val="20"/>
                  <w:szCs w:val="20"/>
                </w:rPr>
                <w:t>0.0</w:t>
              </w:r>
            </w:ins>
            <w:del w:id="236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314C994D" w14:textId="62EC1399" w:rsidR="009D3E0A" w:rsidRPr="00E95F39" w:rsidRDefault="009D3E0A" w:rsidP="009D3E0A">
            <w:pPr>
              <w:widowControl/>
              <w:autoSpaceDE/>
              <w:autoSpaceDN/>
              <w:adjustRightInd/>
              <w:jc w:val="center"/>
              <w:rPr>
                <w:bCs/>
                <w:color w:val="000000" w:themeColor="text1"/>
                <w:sz w:val="20"/>
                <w:szCs w:val="20"/>
              </w:rPr>
            </w:pPr>
            <w:ins w:id="2367" w:author="ERCOT" w:date="2023-10-26T12:38:00Z">
              <w:r w:rsidRPr="00E95F39">
                <w:rPr>
                  <w:color w:val="000000" w:themeColor="text1"/>
                  <w:sz w:val="20"/>
                  <w:szCs w:val="20"/>
                </w:rPr>
                <w:t>0.0</w:t>
              </w:r>
            </w:ins>
            <w:del w:id="2368" w:author="ERCOT" w:date="2023-10-26T12:38:00Z">
              <w:r w:rsidRPr="00E95F39" w:rsidDel="00473C81">
                <w:rPr>
                  <w:color w:val="000000" w:themeColor="text1"/>
                  <w:sz w:val="20"/>
                  <w:szCs w:val="20"/>
                </w:rPr>
                <w:delText>0.0</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62A1E8A0" w14:textId="6E77784F" w:rsidR="009D3E0A" w:rsidRPr="00E95F39" w:rsidRDefault="009D3E0A" w:rsidP="009D3E0A">
            <w:pPr>
              <w:widowControl/>
              <w:autoSpaceDE/>
              <w:autoSpaceDN/>
              <w:adjustRightInd/>
              <w:jc w:val="center"/>
              <w:rPr>
                <w:bCs/>
                <w:color w:val="000000" w:themeColor="text1"/>
                <w:sz w:val="20"/>
                <w:szCs w:val="20"/>
              </w:rPr>
            </w:pPr>
            <w:ins w:id="2369" w:author="ERCOT" w:date="2023-10-26T12:38:00Z">
              <w:r w:rsidRPr="00E95F39">
                <w:rPr>
                  <w:color w:val="000000" w:themeColor="text1"/>
                  <w:sz w:val="20"/>
                  <w:szCs w:val="20"/>
                </w:rPr>
                <w:t>0.0</w:t>
              </w:r>
            </w:ins>
            <w:del w:id="237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7866312A" w14:textId="1A58A5ED" w:rsidR="009D3E0A" w:rsidRPr="00E95F39" w:rsidRDefault="009D3E0A" w:rsidP="009D3E0A">
            <w:pPr>
              <w:widowControl/>
              <w:autoSpaceDE/>
              <w:autoSpaceDN/>
              <w:adjustRightInd/>
              <w:jc w:val="center"/>
              <w:rPr>
                <w:bCs/>
                <w:color w:val="000000" w:themeColor="text1"/>
                <w:sz w:val="20"/>
                <w:szCs w:val="20"/>
              </w:rPr>
            </w:pPr>
            <w:ins w:id="2371" w:author="ERCOT" w:date="2023-10-26T12:38:00Z">
              <w:r w:rsidRPr="00E95F39">
                <w:rPr>
                  <w:color w:val="000000" w:themeColor="text1"/>
                  <w:sz w:val="20"/>
                  <w:szCs w:val="20"/>
                </w:rPr>
                <w:t>0.0</w:t>
              </w:r>
            </w:ins>
            <w:del w:id="237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03791FCF" w14:textId="62748777" w:rsidR="009D3E0A" w:rsidRPr="00E95F39" w:rsidRDefault="009D3E0A" w:rsidP="009D3E0A">
            <w:pPr>
              <w:widowControl/>
              <w:autoSpaceDE/>
              <w:autoSpaceDN/>
              <w:adjustRightInd/>
              <w:jc w:val="center"/>
              <w:rPr>
                <w:bCs/>
                <w:color w:val="000000" w:themeColor="text1"/>
                <w:sz w:val="20"/>
                <w:szCs w:val="20"/>
              </w:rPr>
            </w:pPr>
            <w:ins w:id="2373" w:author="ERCOT" w:date="2023-10-26T12:38:00Z">
              <w:r w:rsidRPr="00E95F39">
                <w:rPr>
                  <w:color w:val="000000" w:themeColor="text1"/>
                  <w:sz w:val="20"/>
                  <w:szCs w:val="20"/>
                </w:rPr>
                <w:t>0.0</w:t>
              </w:r>
            </w:ins>
            <w:del w:id="237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58C5EBF0" w14:textId="1579E69F" w:rsidR="009D3E0A" w:rsidRPr="00E95F39" w:rsidRDefault="009D3E0A" w:rsidP="009D3E0A">
            <w:pPr>
              <w:widowControl/>
              <w:autoSpaceDE/>
              <w:autoSpaceDN/>
              <w:adjustRightInd/>
              <w:jc w:val="center"/>
              <w:rPr>
                <w:bCs/>
                <w:color w:val="000000" w:themeColor="text1"/>
                <w:sz w:val="20"/>
                <w:szCs w:val="20"/>
              </w:rPr>
            </w:pPr>
            <w:ins w:id="2375" w:author="ERCOT" w:date="2023-10-26T12:38:00Z">
              <w:r w:rsidRPr="00E95F39">
                <w:rPr>
                  <w:color w:val="000000" w:themeColor="text1"/>
                  <w:sz w:val="20"/>
                  <w:szCs w:val="20"/>
                </w:rPr>
                <w:t>0.0</w:t>
              </w:r>
            </w:ins>
            <w:del w:id="237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3BF948AE" w14:textId="5B893892" w:rsidR="009D3E0A" w:rsidRPr="00E95F39" w:rsidRDefault="009D3E0A" w:rsidP="009D3E0A">
            <w:pPr>
              <w:widowControl/>
              <w:autoSpaceDE/>
              <w:autoSpaceDN/>
              <w:adjustRightInd/>
              <w:jc w:val="center"/>
              <w:rPr>
                <w:bCs/>
                <w:color w:val="000000" w:themeColor="text1"/>
                <w:sz w:val="20"/>
                <w:szCs w:val="20"/>
              </w:rPr>
            </w:pPr>
            <w:ins w:id="2377" w:author="ERCOT" w:date="2023-10-26T12:38:00Z">
              <w:r w:rsidRPr="00E95F39">
                <w:rPr>
                  <w:color w:val="000000" w:themeColor="text1"/>
                  <w:sz w:val="20"/>
                  <w:szCs w:val="20"/>
                </w:rPr>
                <w:t>0.0</w:t>
              </w:r>
            </w:ins>
            <w:del w:id="237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656603AA" w14:textId="12A2A8B5" w:rsidR="009D3E0A" w:rsidRPr="00E95F39" w:rsidRDefault="009D3E0A" w:rsidP="009D3E0A">
            <w:pPr>
              <w:widowControl/>
              <w:autoSpaceDE/>
              <w:autoSpaceDN/>
              <w:adjustRightInd/>
              <w:jc w:val="center"/>
              <w:rPr>
                <w:bCs/>
                <w:color w:val="000000" w:themeColor="text1"/>
                <w:sz w:val="20"/>
                <w:szCs w:val="20"/>
              </w:rPr>
            </w:pPr>
            <w:ins w:id="2379" w:author="ERCOT" w:date="2023-10-26T12:38:00Z">
              <w:r w:rsidRPr="00E95F39">
                <w:rPr>
                  <w:color w:val="000000" w:themeColor="text1"/>
                  <w:sz w:val="20"/>
                  <w:szCs w:val="20"/>
                </w:rPr>
                <w:t>0.0</w:t>
              </w:r>
            </w:ins>
            <w:del w:id="238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15A78367" w14:textId="7149DBDA" w:rsidR="009D3E0A" w:rsidRPr="00E95F39" w:rsidRDefault="009D3E0A" w:rsidP="009D3E0A">
            <w:pPr>
              <w:widowControl/>
              <w:autoSpaceDE/>
              <w:autoSpaceDN/>
              <w:adjustRightInd/>
              <w:jc w:val="center"/>
              <w:rPr>
                <w:bCs/>
                <w:color w:val="000000" w:themeColor="text1"/>
                <w:sz w:val="20"/>
                <w:szCs w:val="20"/>
              </w:rPr>
            </w:pPr>
            <w:ins w:id="2381" w:author="ERCOT" w:date="2023-10-26T12:38:00Z">
              <w:r w:rsidRPr="00E95F39">
                <w:rPr>
                  <w:color w:val="000000" w:themeColor="text1"/>
                  <w:sz w:val="20"/>
                  <w:szCs w:val="20"/>
                </w:rPr>
                <w:t>0.0</w:t>
              </w:r>
            </w:ins>
            <w:del w:id="2382" w:author="ERCOT" w:date="2023-10-26T12:38:00Z">
              <w:r w:rsidRPr="00E95F39" w:rsidDel="00473C81">
                <w:rPr>
                  <w:color w:val="000000" w:themeColor="text1"/>
                  <w:sz w:val="20"/>
                  <w:szCs w:val="20"/>
                </w:rPr>
                <w:delText>0.2</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5668B672" w14:textId="215985E0" w:rsidR="009D3E0A" w:rsidRPr="00E95F39" w:rsidRDefault="009D3E0A" w:rsidP="009D3E0A">
            <w:pPr>
              <w:widowControl/>
              <w:autoSpaceDE/>
              <w:autoSpaceDN/>
              <w:adjustRightInd/>
              <w:jc w:val="center"/>
              <w:rPr>
                <w:bCs/>
                <w:color w:val="000000" w:themeColor="text1"/>
                <w:sz w:val="20"/>
                <w:szCs w:val="20"/>
              </w:rPr>
            </w:pPr>
            <w:ins w:id="2383" w:author="ERCOT" w:date="2023-10-26T12:38:00Z">
              <w:r w:rsidRPr="00E95F39">
                <w:rPr>
                  <w:color w:val="000000" w:themeColor="text1"/>
                  <w:sz w:val="20"/>
                  <w:szCs w:val="20"/>
                </w:rPr>
                <w:t>4.9</w:t>
              </w:r>
            </w:ins>
            <w:del w:id="2384" w:author="ERCOT" w:date="2023-10-26T12:38:00Z">
              <w:r w:rsidRPr="00E95F39" w:rsidDel="00473C81">
                <w:rPr>
                  <w:color w:val="000000" w:themeColor="text1"/>
                  <w:sz w:val="20"/>
                  <w:szCs w:val="20"/>
                </w:rPr>
                <w:delText>5.5</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0A2C1DD1" w14:textId="5C40AA56" w:rsidR="009D3E0A" w:rsidRPr="00E95F39" w:rsidRDefault="009D3E0A" w:rsidP="009D3E0A">
            <w:pPr>
              <w:widowControl/>
              <w:autoSpaceDE/>
              <w:autoSpaceDN/>
              <w:adjustRightInd/>
              <w:jc w:val="center"/>
              <w:rPr>
                <w:bCs/>
                <w:color w:val="000000" w:themeColor="text1"/>
                <w:sz w:val="20"/>
                <w:szCs w:val="20"/>
              </w:rPr>
            </w:pPr>
            <w:ins w:id="2385" w:author="ERCOT" w:date="2023-10-26T12:38:00Z">
              <w:r w:rsidRPr="00E95F39">
                <w:rPr>
                  <w:color w:val="000000" w:themeColor="text1"/>
                  <w:sz w:val="20"/>
                  <w:szCs w:val="20"/>
                </w:rPr>
                <w:t>6.1</w:t>
              </w:r>
            </w:ins>
            <w:del w:id="2386" w:author="ERCOT" w:date="2023-10-26T12:38:00Z">
              <w:r w:rsidRPr="00E95F39" w:rsidDel="00473C81">
                <w:rPr>
                  <w:color w:val="000000" w:themeColor="text1"/>
                  <w:sz w:val="20"/>
                  <w:szCs w:val="20"/>
                </w:rPr>
                <w:delText>8.1</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59808BB4" w14:textId="4C28DE7A" w:rsidR="009D3E0A" w:rsidRPr="00E95F39" w:rsidRDefault="009D3E0A" w:rsidP="009D3E0A">
            <w:pPr>
              <w:widowControl/>
              <w:autoSpaceDE/>
              <w:autoSpaceDN/>
              <w:adjustRightInd/>
              <w:jc w:val="center"/>
              <w:rPr>
                <w:bCs/>
                <w:color w:val="000000" w:themeColor="text1"/>
                <w:sz w:val="20"/>
                <w:szCs w:val="20"/>
              </w:rPr>
            </w:pPr>
            <w:ins w:id="2387" w:author="ERCOT" w:date="2023-10-26T12:38:00Z">
              <w:r w:rsidRPr="00E95F39">
                <w:rPr>
                  <w:color w:val="000000" w:themeColor="text1"/>
                  <w:sz w:val="20"/>
                  <w:szCs w:val="20"/>
                </w:rPr>
                <w:t>5.3</w:t>
              </w:r>
            </w:ins>
            <w:del w:id="2388" w:author="ERCOT" w:date="2023-10-26T12:38:00Z">
              <w:r w:rsidRPr="00E95F39" w:rsidDel="00473C81">
                <w:rPr>
                  <w:color w:val="000000" w:themeColor="text1"/>
                  <w:sz w:val="20"/>
                  <w:szCs w:val="20"/>
                </w:rPr>
                <w:delText>8.9</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337C5BBF" w14:textId="317E3B22" w:rsidR="009D3E0A" w:rsidRPr="00E95F39" w:rsidRDefault="009D3E0A" w:rsidP="009D3E0A">
            <w:pPr>
              <w:widowControl/>
              <w:autoSpaceDE/>
              <w:autoSpaceDN/>
              <w:adjustRightInd/>
              <w:jc w:val="center"/>
              <w:rPr>
                <w:bCs/>
                <w:color w:val="000000" w:themeColor="text1"/>
                <w:sz w:val="20"/>
                <w:szCs w:val="20"/>
              </w:rPr>
            </w:pPr>
            <w:ins w:id="2389" w:author="ERCOT" w:date="2023-10-26T12:38:00Z">
              <w:r w:rsidRPr="00E95F39">
                <w:rPr>
                  <w:color w:val="000000" w:themeColor="text1"/>
                  <w:sz w:val="20"/>
                  <w:szCs w:val="20"/>
                </w:rPr>
                <w:t>6.9</w:t>
              </w:r>
            </w:ins>
            <w:del w:id="2390" w:author="ERCOT" w:date="2023-10-26T12:38:00Z">
              <w:r w:rsidRPr="00E95F39" w:rsidDel="00473C81">
                <w:rPr>
                  <w:color w:val="000000" w:themeColor="text1"/>
                  <w:sz w:val="20"/>
                  <w:szCs w:val="20"/>
                </w:rPr>
                <w:delText>4.9</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44D882AE" w14:textId="2AA103F6" w:rsidR="009D3E0A" w:rsidRPr="00E95F39" w:rsidRDefault="009D3E0A" w:rsidP="009D3E0A">
            <w:pPr>
              <w:widowControl/>
              <w:autoSpaceDE/>
              <w:autoSpaceDN/>
              <w:adjustRightInd/>
              <w:jc w:val="center"/>
              <w:rPr>
                <w:bCs/>
                <w:color w:val="000000" w:themeColor="text1"/>
                <w:sz w:val="20"/>
                <w:szCs w:val="20"/>
              </w:rPr>
            </w:pPr>
            <w:ins w:id="2391" w:author="ERCOT" w:date="2023-10-26T12:38:00Z">
              <w:r w:rsidRPr="00E95F39">
                <w:rPr>
                  <w:color w:val="000000" w:themeColor="text1"/>
                  <w:sz w:val="20"/>
                  <w:szCs w:val="20"/>
                </w:rPr>
                <w:t>6.9</w:t>
              </w:r>
            </w:ins>
            <w:del w:id="2392" w:author="ERCOT" w:date="2023-10-26T12:38:00Z">
              <w:r w:rsidRPr="00E95F39" w:rsidDel="00473C81">
                <w:rPr>
                  <w:color w:val="000000" w:themeColor="text1"/>
                  <w:sz w:val="20"/>
                  <w:szCs w:val="20"/>
                </w:rPr>
                <w:delText>9.2</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411A3450" w14:textId="6EF3FB53" w:rsidR="009D3E0A" w:rsidRPr="00E95F39" w:rsidRDefault="009D3E0A" w:rsidP="009D3E0A">
            <w:pPr>
              <w:widowControl/>
              <w:autoSpaceDE/>
              <w:autoSpaceDN/>
              <w:adjustRightInd/>
              <w:jc w:val="center"/>
              <w:rPr>
                <w:bCs/>
                <w:color w:val="000000" w:themeColor="text1"/>
                <w:sz w:val="20"/>
                <w:szCs w:val="20"/>
              </w:rPr>
            </w:pPr>
            <w:ins w:id="2393" w:author="ERCOT" w:date="2023-10-26T12:38:00Z">
              <w:r w:rsidRPr="00E95F39">
                <w:rPr>
                  <w:color w:val="000000" w:themeColor="text1"/>
                  <w:sz w:val="20"/>
                  <w:szCs w:val="20"/>
                </w:rPr>
                <w:t>8.2</w:t>
              </w:r>
            </w:ins>
            <w:del w:id="2394" w:author="ERCOT" w:date="2023-10-26T12:38:00Z">
              <w:r w:rsidRPr="00E95F39" w:rsidDel="00473C81">
                <w:rPr>
                  <w:color w:val="000000" w:themeColor="text1"/>
                  <w:sz w:val="20"/>
                  <w:szCs w:val="20"/>
                </w:rPr>
                <w:delText>12.1</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2555B881" w14:textId="3A5354C6" w:rsidR="009D3E0A" w:rsidRPr="00E95F39" w:rsidRDefault="009D3E0A" w:rsidP="009D3E0A">
            <w:pPr>
              <w:widowControl/>
              <w:autoSpaceDE/>
              <w:autoSpaceDN/>
              <w:adjustRightInd/>
              <w:jc w:val="center"/>
              <w:rPr>
                <w:bCs/>
                <w:color w:val="000000" w:themeColor="text1"/>
                <w:sz w:val="20"/>
                <w:szCs w:val="20"/>
              </w:rPr>
            </w:pPr>
            <w:ins w:id="2395" w:author="ERCOT" w:date="2023-10-26T12:38:00Z">
              <w:r w:rsidRPr="00E95F39">
                <w:rPr>
                  <w:color w:val="000000" w:themeColor="text1"/>
                  <w:sz w:val="20"/>
                  <w:szCs w:val="20"/>
                </w:rPr>
                <w:t>10.1</w:t>
              </w:r>
            </w:ins>
            <w:del w:id="2396" w:author="ERCOT" w:date="2023-10-26T12:38:00Z">
              <w:r w:rsidRPr="00E95F39" w:rsidDel="00473C81">
                <w:rPr>
                  <w:color w:val="000000" w:themeColor="text1"/>
                  <w:sz w:val="20"/>
                  <w:szCs w:val="20"/>
                </w:rPr>
                <w:delText>15.9</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649405BA" w14:textId="4721ACD9" w:rsidR="009D3E0A" w:rsidRPr="00E95F39" w:rsidRDefault="009D3E0A" w:rsidP="009D3E0A">
            <w:pPr>
              <w:widowControl/>
              <w:autoSpaceDE/>
              <w:autoSpaceDN/>
              <w:adjustRightInd/>
              <w:jc w:val="center"/>
              <w:rPr>
                <w:bCs/>
                <w:color w:val="000000" w:themeColor="text1"/>
                <w:sz w:val="20"/>
                <w:szCs w:val="20"/>
              </w:rPr>
            </w:pPr>
            <w:ins w:id="2397" w:author="ERCOT" w:date="2023-10-26T12:38:00Z">
              <w:r w:rsidRPr="00E95F39">
                <w:rPr>
                  <w:color w:val="000000" w:themeColor="text1"/>
                  <w:sz w:val="20"/>
                  <w:szCs w:val="20"/>
                </w:rPr>
                <w:t>13.6</w:t>
              </w:r>
            </w:ins>
            <w:del w:id="2398" w:author="ERCOT" w:date="2023-10-26T12:38:00Z">
              <w:r w:rsidRPr="00E95F39" w:rsidDel="00473C81">
                <w:rPr>
                  <w:color w:val="000000" w:themeColor="text1"/>
                  <w:sz w:val="20"/>
                  <w:szCs w:val="20"/>
                </w:rPr>
                <w:delText>18.0</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1DAC9ABF" w14:textId="412F9C94" w:rsidR="009D3E0A" w:rsidRPr="00E95F39" w:rsidRDefault="009D3E0A" w:rsidP="009D3E0A">
            <w:pPr>
              <w:widowControl/>
              <w:autoSpaceDE/>
              <w:autoSpaceDN/>
              <w:adjustRightInd/>
              <w:jc w:val="center"/>
              <w:rPr>
                <w:bCs/>
                <w:color w:val="000000" w:themeColor="text1"/>
                <w:sz w:val="20"/>
                <w:szCs w:val="20"/>
              </w:rPr>
            </w:pPr>
            <w:ins w:id="2399" w:author="ERCOT" w:date="2023-10-26T12:38:00Z">
              <w:r w:rsidRPr="00E95F39">
                <w:rPr>
                  <w:color w:val="000000" w:themeColor="text1"/>
                  <w:sz w:val="20"/>
                  <w:szCs w:val="20"/>
                </w:rPr>
                <w:t>7.6</w:t>
              </w:r>
            </w:ins>
            <w:del w:id="2400" w:author="ERCOT" w:date="2023-10-26T12:38:00Z">
              <w:r w:rsidRPr="00E95F39" w:rsidDel="00473C81">
                <w:rPr>
                  <w:color w:val="000000" w:themeColor="text1"/>
                  <w:sz w:val="20"/>
                  <w:szCs w:val="20"/>
                </w:rPr>
                <w:delText>10.0</w:delText>
              </w:r>
            </w:del>
          </w:p>
        </w:tc>
        <w:tc>
          <w:tcPr>
            <w:tcW w:w="226" w:type="pct"/>
            <w:tcBorders>
              <w:top w:val="single" w:sz="4" w:space="0" w:color="000000"/>
              <w:left w:val="single" w:sz="4" w:space="0" w:color="000000"/>
              <w:bottom w:val="single" w:sz="8" w:space="0" w:color="000000"/>
              <w:right w:val="single" w:sz="4" w:space="0" w:color="000000"/>
            </w:tcBorders>
            <w:vAlign w:val="center"/>
          </w:tcPr>
          <w:p w14:paraId="01B953A1" w14:textId="60CBA61E" w:rsidR="009D3E0A" w:rsidRPr="00E95F39" w:rsidRDefault="009D3E0A" w:rsidP="009D3E0A">
            <w:pPr>
              <w:widowControl/>
              <w:autoSpaceDE/>
              <w:autoSpaceDN/>
              <w:adjustRightInd/>
              <w:jc w:val="center"/>
              <w:rPr>
                <w:bCs/>
                <w:color w:val="000000" w:themeColor="text1"/>
                <w:sz w:val="20"/>
                <w:szCs w:val="20"/>
              </w:rPr>
            </w:pPr>
            <w:ins w:id="2401" w:author="ERCOT" w:date="2023-10-26T12:38:00Z">
              <w:r w:rsidRPr="00E95F39">
                <w:rPr>
                  <w:color w:val="000000" w:themeColor="text1"/>
                  <w:sz w:val="20"/>
                  <w:szCs w:val="20"/>
                </w:rPr>
                <w:t>0.1</w:t>
              </w:r>
            </w:ins>
            <w:del w:id="2402"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3DC9EA7B" w14:textId="3C12779E" w:rsidR="009D3E0A" w:rsidRPr="00E95F39" w:rsidRDefault="009D3E0A" w:rsidP="009D3E0A">
            <w:pPr>
              <w:widowControl/>
              <w:autoSpaceDE/>
              <w:autoSpaceDN/>
              <w:adjustRightInd/>
              <w:jc w:val="center"/>
              <w:rPr>
                <w:bCs/>
                <w:color w:val="000000" w:themeColor="text1"/>
                <w:sz w:val="20"/>
                <w:szCs w:val="20"/>
              </w:rPr>
            </w:pPr>
            <w:ins w:id="2403" w:author="ERCOT" w:date="2023-10-26T12:38:00Z">
              <w:r w:rsidRPr="00E95F39">
                <w:rPr>
                  <w:color w:val="000000" w:themeColor="text1"/>
                  <w:sz w:val="20"/>
                  <w:szCs w:val="20"/>
                </w:rPr>
                <w:t>0.0</w:t>
              </w:r>
            </w:ins>
            <w:del w:id="2404"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063543DC" w14:textId="7A016158" w:rsidR="009D3E0A" w:rsidRPr="00E95F39" w:rsidRDefault="009D3E0A" w:rsidP="009D3E0A">
            <w:pPr>
              <w:widowControl/>
              <w:autoSpaceDE/>
              <w:autoSpaceDN/>
              <w:adjustRightInd/>
              <w:jc w:val="center"/>
              <w:rPr>
                <w:bCs/>
                <w:color w:val="000000" w:themeColor="text1"/>
                <w:sz w:val="20"/>
                <w:szCs w:val="20"/>
              </w:rPr>
            </w:pPr>
            <w:ins w:id="2405" w:author="ERCOT" w:date="2023-10-26T12:38:00Z">
              <w:r w:rsidRPr="00E95F39">
                <w:rPr>
                  <w:color w:val="000000" w:themeColor="text1"/>
                  <w:sz w:val="20"/>
                  <w:szCs w:val="20"/>
                </w:rPr>
                <w:t>0.0</w:t>
              </w:r>
            </w:ins>
            <w:del w:id="2406"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44790ADD" w14:textId="0529C595" w:rsidR="009D3E0A" w:rsidRPr="00E95F39" w:rsidRDefault="009D3E0A" w:rsidP="009D3E0A">
            <w:pPr>
              <w:widowControl/>
              <w:autoSpaceDE/>
              <w:autoSpaceDN/>
              <w:adjustRightInd/>
              <w:jc w:val="center"/>
              <w:rPr>
                <w:bCs/>
                <w:color w:val="000000" w:themeColor="text1"/>
                <w:sz w:val="20"/>
                <w:szCs w:val="20"/>
              </w:rPr>
            </w:pPr>
            <w:ins w:id="2407" w:author="ERCOT" w:date="2023-10-26T12:38:00Z">
              <w:r w:rsidRPr="00E95F39">
                <w:rPr>
                  <w:color w:val="000000" w:themeColor="text1"/>
                  <w:sz w:val="20"/>
                  <w:szCs w:val="20"/>
                </w:rPr>
                <w:t>0.0</w:t>
              </w:r>
            </w:ins>
            <w:del w:id="2408"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4" w:space="0" w:color="000000"/>
            </w:tcBorders>
            <w:vAlign w:val="center"/>
          </w:tcPr>
          <w:p w14:paraId="72A2A61C" w14:textId="067542E5" w:rsidR="009D3E0A" w:rsidRPr="00E95F39" w:rsidRDefault="009D3E0A" w:rsidP="009D3E0A">
            <w:pPr>
              <w:widowControl/>
              <w:autoSpaceDE/>
              <w:autoSpaceDN/>
              <w:adjustRightInd/>
              <w:jc w:val="center"/>
              <w:rPr>
                <w:bCs/>
                <w:color w:val="000000" w:themeColor="text1"/>
                <w:sz w:val="20"/>
                <w:szCs w:val="20"/>
              </w:rPr>
            </w:pPr>
            <w:ins w:id="2409" w:author="ERCOT" w:date="2023-10-26T12:38:00Z">
              <w:r w:rsidRPr="00E95F39">
                <w:rPr>
                  <w:color w:val="000000" w:themeColor="text1"/>
                  <w:sz w:val="20"/>
                  <w:szCs w:val="20"/>
                </w:rPr>
                <w:t>0.0</w:t>
              </w:r>
            </w:ins>
            <w:del w:id="2410" w:author="ERCOT" w:date="2023-10-26T12:38:00Z">
              <w:r w:rsidRPr="00E95F39" w:rsidDel="00473C81">
                <w:rPr>
                  <w:color w:val="000000" w:themeColor="text1"/>
                  <w:sz w:val="20"/>
                  <w:szCs w:val="20"/>
                </w:rPr>
                <w:delText>0.0</w:delText>
              </w:r>
            </w:del>
          </w:p>
        </w:tc>
        <w:tc>
          <w:tcPr>
            <w:tcW w:w="190" w:type="pct"/>
            <w:tcBorders>
              <w:top w:val="single" w:sz="4" w:space="0" w:color="000000"/>
              <w:left w:val="single" w:sz="4" w:space="0" w:color="000000"/>
              <w:bottom w:val="single" w:sz="8" w:space="0" w:color="000000"/>
              <w:right w:val="single" w:sz="8" w:space="0" w:color="000000"/>
            </w:tcBorders>
            <w:vAlign w:val="center"/>
          </w:tcPr>
          <w:p w14:paraId="64CB7A9A" w14:textId="55AC6E2A" w:rsidR="009D3E0A" w:rsidRPr="00E95F39" w:rsidRDefault="009D3E0A" w:rsidP="009D3E0A">
            <w:pPr>
              <w:widowControl/>
              <w:autoSpaceDE/>
              <w:autoSpaceDN/>
              <w:adjustRightInd/>
              <w:jc w:val="center"/>
              <w:rPr>
                <w:bCs/>
                <w:color w:val="000000" w:themeColor="text1"/>
                <w:sz w:val="20"/>
                <w:szCs w:val="20"/>
              </w:rPr>
            </w:pPr>
            <w:ins w:id="2411" w:author="ERCOT" w:date="2023-10-26T12:38:00Z">
              <w:r w:rsidRPr="00E95F39">
                <w:rPr>
                  <w:color w:val="000000" w:themeColor="text1"/>
                  <w:sz w:val="20"/>
                  <w:szCs w:val="20"/>
                </w:rPr>
                <w:t>0.0</w:t>
              </w:r>
            </w:ins>
            <w:del w:id="2412" w:author="ERCOT" w:date="2023-10-26T12:38:00Z">
              <w:r w:rsidRPr="00E95F39" w:rsidDel="00473C81">
                <w:rPr>
                  <w:color w:val="000000" w:themeColor="text1"/>
                  <w:sz w:val="20"/>
                  <w:szCs w:val="20"/>
                </w:rPr>
                <w:delText>0.0</w:delText>
              </w:r>
            </w:del>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A730CB" w:rsidRPr="00CC576E" w14:paraId="698F5E2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A730CB" w:rsidRPr="000357D1" w:rsidRDefault="00A730CB" w:rsidP="00A730CB">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30711D65" w14:textId="7148AA84" w:rsidR="00A730CB" w:rsidRPr="00E95F39" w:rsidRDefault="00A730CB" w:rsidP="00E95F39">
            <w:pPr>
              <w:widowControl/>
              <w:autoSpaceDE/>
              <w:autoSpaceDN/>
              <w:adjustRightInd/>
              <w:jc w:val="center"/>
              <w:rPr>
                <w:b/>
                <w:bCs/>
                <w:sz w:val="22"/>
                <w:szCs w:val="22"/>
              </w:rPr>
            </w:pPr>
            <w:ins w:id="2413" w:author="ERCOT" w:date="2023-10-26T12:39:00Z">
              <w:r w:rsidRPr="00E95F39">
                <w:rPr>
                  <w:sz w:val="22"/>
                  <w:szCs w:val="22"/>
                </w:rPr>
                <w:t>0.0</w:t>
              </w:r>
            </w:ins>
            <w:del w:id="2414"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E81672E" w14:textId="3F01CBE3" w:rsidR="00A730CB" w:rsidRPr="00E95F39" w:rsidRDefault="00A730CB" w:rsidP="00E95F39">
            <w:pPr>
              <w:widowControl/>
              <w:autoSpaceDE/>
              <w:autoSpaceDN/>
              <w:adjustRightInd/>
              <w:jc w:val="center"/>
              <w:rPr>
                <w:b/>
                <w:bCs/>
                <w:sz w:val="22"/>
                <w:szCs w:val="22"/>
              </w:rPr>
            </w:pPr>
            <w:ins w:id="2415" w:author="ERCOT" w:date="2023-10-26T12:39:00Z">
              <w:r w:rsidRPr="00E95F39">
                <w:rPr>
                  <w:sz w:val="22"/>
                  <w:szCs w:val="22"/>
                </w:rPr>
                <w:t>0.0</w:t>
              </w:r>
            </w:ins>
            <w:del w:id="241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605874" w14:textId="2D219020" w:rsidR="00A730CB" w:rsidRPr="00E95F39" w:rsidRDefault="00A730CB" w:rsidP="00E95F39">
            <w:pPr>
              <w:widowControl/>
              <w:autoSpaceDE/>
              <w:autoSpaceDN/>
              <w:adjustRightInd/>
              <w:jc w:val="center"/>
              <w:rPr>
                <w:b/>
                <w:bCs/>
                <w:sz w:val="22"/>
                <w:szCs w:val="22"/>
              </w:rPr>
            </w:pPr>
            <w:ins w:id="2417" w:author="ERCOT" w:date="2023-10-26T12:39:00Z">
              <w:r w:rsidRPr="00E95F39">
                <w:rPr>
                  <w:sz w:val="22"/>
                  <w:szCs w:val="22"/>
                </w:rPr>
                <w:t>0.0</w:t>
              </w:r>
            </w:ins>
            <w:del w:id="241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C2E4704" w14:textId="34A453EE" w:rsidR="00A730CB" w:rsidRPr="00E95F39" w:rsidRDefault="00A730CB" w:rsidP="00E95F39">
            <w:pPr>
              <w:widowControl/>
              <w:autoSpaceDE/>
              <w:autoSpaceDN/>
              <w:adjustRightInd/>
              <w:jc w:val="center"/>
              <w:rPr>
                <w:b/>
                <w:bCs/>
                <w:sz w:val="22"/>
                <w:szCs w:val="22"/>
              </w:rPr>
            </w:pPr>
            <w:ins w:id="2419" w:author="ERCOT" w:date="2023-10-26T12:39:00Z">
              <w:r w:rsidRPr="00E95F39">
                <w:rPr>
                  <w:sz w:val="22"/>
                  <w:szCs w:val="22"/>
                </w:rPr>
                <w:t>0.0</w:t>
              </w:r>
            </w:ins>
            <w:del w:id="242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6671502" w14:textId="427FBBF0" w:rsidR="00A730CB" w:rsidRPr="00E95F39" w:rsidRDefault="00A730CB" w:rsidP="00E95F39">
            <w:pPr>
              <w:widowControl/>
              <w:autoSpaceDE/>
              <w:autoSpaceDN/>
              <w:adjustRightInd/>
              <w:jc w:val="center"/>
              <w:rPr>
                <w:b/>
                <w:bCs/>
                <w:sz w:val="22"/>
                <w:szCs w:val="22"/>
              </w:rPr>
            </w:pPr>
            <w:ins w:id="2421" w:author="ERCOT" w:date="2023-10-26T12:39:00Z">
              <w:r w:rsidRPr="00E95F39">
                <w:rPr>
                  <w:sz w:val="22"/>
                  <w:szCs w:val="22"/>
                </w:rPr>
                <w:t>0.0</w:t>
              </w:r>
            </w:ins>
            <w:del w:id="242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B9DBC2E" w14:textId="43849A14" w:rsidR="00A730CB" w:rsidRPr="00E95F39" w:rsidRDefault="00A730CB" w:rsidP="00E95F39">
            <w:pPr>
              <w:widowControl/>
              <w:autoSpaceDE/>
              <w:autoSpaceDN/>
              <w:adjustRightInd/>
              <w:jc w:val="center"/>
              <w:rPr>
                <w:b/>
                <w:bCs/>
                <w:sz w:val="22"/>
                <w:szCs w:val="22"/>
              </w:rPr>
            </w:pPr>
            <w:ins w:id="2423" w:author="ERCOT" w:date="2023-10-26T12:39:00Z">
              <w:r w:rsidRPr="00E95F39">
                <w:rPr>
                  <w:sz w:val="22"/>
                  <w:szCs w:val="22"/>
                </w:rPr>
                <w:t>0.0</w:t>
              </w:r>
            </w:ins>
            <w:del w:id="242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48EB01" w14:textId="16427A3A" w:rsidR="00A730CB" w:rsidRPr="00E95F39" w:rsidRDefault="00A730CB" w:rsidP="00E95F39">
            <w:pPr>
              <w:widowControl/>
              <w:autoSpaceDE/>
              <w:autoSpaceDN/>
              <w:adjustRightInd/>
              <w:jc w:val="center"/>
              <w:rPr>
                <w:b/>
                <w:bCs/>
                <w:sz w:val="22"/>
                <w:szCs w:val="22"/>
              </w:rPr>
            </w:pPr>
            <w:ins w:id="2425" w:author="ERCOT" w:date="2023-10-26T12:39:00Z">
              <w:r w:rsidRPr="00E95F39">
                <w:rPr>
                  <w:sz w:val="22"/>
                  <w:szCs w:val="22"/>
                </w:rPr>
                <w:t>0.0</w:t>
              </w:r>
            </w:ins>
            <w:del w:id="242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16C6B57" w14:textId="37023C7E" w:rsidR="00A730CB" w:rsidRPr="00E95F39" w:rsidRDefault="00A730CB" w:rsidP="00E95F39">
            <w:pPr>
              <w:widowControl/>
              <w:autoSpaceDE/>
              <w:autoSpaceDN/>
              <w:adjustRightInd/>
              <w:jc w:val="center"/>
              <w:rPr>
                <w:b/>
                <w:bCs/>
                <w:sz w:val="22"/>
                <w:szCs w:val="22"/>
              </w:rPr>
            </w:pPr>
            <w:ins w:id="2427" w:author="ERCOT" w:date="2023-10-26T12:39:00Z">
              <w:r w:rsidRPr="00E95F39">
                <w:rPr>
                  <w:sz w:val="22"/>
                  <w:szCs w:val="22"/>
                </w:rPr>
                <w:t>2.8</w:t>
              </w:r>
            </w:ins>
            <w:del w:id="2428" w:author="ERCOT" w:date="2023-10-26T12:39:00Z">
              <w:r w:rsidRPr="00E95F39" w:rsidDel="0040323E">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75ECA9D" w14:textId="4504B485" w:rsidR="00A730CB" w:rsidRPr="00E95F39" w:rsidRDefault="00A730CB" w:rsidP="00E95F39">
            <w:pPr>
              <w:widowControl/>
              <w:autoSpaceDE/>
              <w:autoSpaceDN/>
              <w:adjustRightInd/>
              <w:jc w:val="center"/>
              <w:rPr>
                <w:b/>
                <w:bCs/>
                <w:sz w:val="22"/>
                <w:szCs w:val="22"/>
              </w:rPr>
            </w:pPr>
            <w:ins w:id="2429" w:author="ERCOT" w:date="2023-10-26T12:39:00Z">
              <w:r w:rsidRPr="00E95F39">
                <w:rPr>
                  <w:sz w:val="22"/>
                  <w:szCs w:val="22"/>
                </w:rPr>
                <w:t>17.2</w:t>
              </w:r>
            </w:ins>
            <w:del w:id="2430" w:author="ERCOT" w:date="2023-10-26T12:39:00Z">
              <w:r w:rsidRPr="00E95F39" w:rsidDel="0040323E">
                <w:rPr>
                  <w:sz w:val="22"/>
                  <w:szCs w:val="22"/>
                </w:rPr>
                <w:delText>15.6</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1A8FB2FE" w14:textId="48FBCF4F" w:rsidR="00A730CB" w:rsidRPr="00E95F39" w:rsidRDefault="00A730CB" w:rsidP="00E95F39">
            <w:pPr>
              <w:widowControl/>
              <w:autoSpaceDE/>
              <w:autoSpaceDN/>
              <w:adjustRightInd/>
              <w:jc w:val="center"/>
              <w:rPr>
                <w:b/>
                <w:bCs/>
                <w:sz w:val="22"/>
                <w:szCs w:val="22"/>
              </w:rPr>
            </w:pPr>
            <w:ins w:id="2431" w:author="ERCOT" w:date="2023-10-26T12:39:00Z">
              <w:r w:rsidRPr="00E95F39">
                <w:rPr>
                  <w:sz w:val="22"/>
                  <w:szCs w:val="22"/>
                </w:rPr>
                <w:t>11.1</w:t>
              </w:r>
            </w:ins>
            <w:del w:id="2432" w:author="ERCOT" w:date="2023-10-26T12:39:00Z">
              <w:r w:rsidRPr="00E95F39" w:rsidDel="0040323E">
                <w:rPr>
                  <w:sz w:val="22"/>
                  <w:szCs w:val="22"/>
                </w:rPr>
                <w:delText>22.4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D27878" w14:textId="4143D384" w:rsidR="00A730CB" w:rsidRPr="00E95F39" w:rsidRDefault="00A730CB" w:rsidP="00E95F39">
            <w:pPr>
              <w:widowControl/>
              <w:autoSpaceDE/>
              <w:autoSpaceDN/>
              <w:adjustRightInd/>
              <w:jc w:val="center"/>
              <w:rPr>
                <w:b/>
                <w:bCs/>
                <w:sz w:val="22"/>
                <w:szCs w:val="22"/>
              </w:rPr>
            </w:pPr>
            <w:ins w:id="2433" w:author="ERCOT" w:date="2023-10-26T12:39:00Z">
              <w:r w:rsidRPr="00E95F39">
                <w:rPr>
                  <w:sz w:val="22"/>
                  <w:szCs w:val="22"/>
                </w:rPr>
                <w:t>6.4</w:t>
              </w:r>
            </w:ins>
            <w:del w:id="2434" w:author="ERCOT" w:date="2023-10-26T12:39:00Z">
              <w:r w:rsidRPr="00E95F39" w:rsidDel="0040323E">
                <w:rPr>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643DEE" w14:textId="0B01F049" w:rsidR="00A730CB" w:rsidRPr="00E95F39" w:rsidRDefault="00A730CB" w:rsidP="00E95F39">
            <w:pPr>
              <w:widowControl/>
              <w:autoSpaceDE/>
              <w:autoSpaceDN/>
              <w:adjustRightInd/>
              <w:jc w:val="center"/>
              <w:rPr>
                <w:b/>
                <w:bCs/>
                <w:sz w:val="22"/>
                <w:szCs w:val="22"/>
              </w:rPr>
            </w:pPr>
            <w:ins w:id="2435" w:author="ERCOT" w:date="2023-10-26T12:39:00Z">
              <w:r w:rsidRPr="00E95F39">
                <w:rPr>
                  <w:sz w:val="22"/>
                  <w:szCs w:val="22"/>
                </w:rPr>
                <w:t>5.3</w:t>
              </w:r>
            </w:ins>
            <w:del w:id="2436" w:author="ERCOT" w:date="2023-10-26T12:39:00Z">
              <w:r w:rsidRPr="00E95F39" w:rsidDel="0040323E">
                <w:rPr>
                  <w:sz w:val="22"/>
                  <w:szCs w:val="22"/>
                </w:rPr>
                <w:delText>15.5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EA89EFE" w14:textId="17C1EE89" w:rsidR="00A730CB" w:rsidRPr="00E95F39" w:rsidRDefault="00A730CB" w:rsidP="00E95F39">
            <w:pPr>
              <w:widowControl/>
              <w:autoSpaceDE/>
              <w:autoSpaceDN/>
              <w:adjustRightInd/>
              <w:jc w:val="center"/>
              <w:rPr>
                <w:b/>
                <w:bCs/>
                <w:sz w:val="22"/>
                <w:szCs w:val="22"/>
              </w:rPr>
            </w:pPr>
            <w:ins w:id="2437" w:author="ERCOT" w:date="2023-10-26T12:39:00Z">
              <w:r w:rsidRPr="00E95F39">
                <w:rPr>
                  <w:sz w:val="22"/>
                  <w:szCs w:val="22"/>
                </w:rPr>
                <w:t>4.8</w:t>
              </w:r>
            </w:ins>
            <w:del w:id="2438" w:author="ERCOT" w:date="2023-10-26T12:39:00Z">
              <w:r w:rsidRPr="00E95F39" w:rsidDel="0040323E">
                <w:rPr>
                  <w:sz w:val="22"/>
                  <w:szCs w:val="22"/>
                </w:rPr>
                <w:delText>9.3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E82D58" w14:textId="4CDE78CC" w:rsidR="00A730CB" w:rsidRPr="00E95F39" w:rsidRDefault="00A730CB" w:rsidP="00E95F39">
            <w:pPr>
              <w:widowControl/>
              <w:autoSpaceDE/>
              <w:autoSpaceDN/>
              <w:adjustRightInd/>
              <w:jc w:val="center"/>
              <w:rPr>
                <w:b/>
                <w:bCs/>
                <w:sz w:val="22"/>
                <w:szCs w:val="22"/>
              </w:rPr>
            </w:pPr>
            <w:ins w:id="2439" w:author="ERCOT" w:date="2023-10-26T12:39:00Z">
              <w:r w:rsidRPr="00E95F39">
                <w:rPr>
                  <w:sz w:val="22"/>
                  <w:szCs w:val="22"/>
                </w:rPr>
                <w:t>7.0</w:t>
              </w:r>
            </w:ins>
            <w:del w:id="2440" w:author="ERCOT" w:date="2023-10-26T12:39:00Z">
              <w:r w:rsidRPr="00E95F39" w:rsidDel="0040323E">
                <w:rPr>
                  <w:sz w:val="22"/>
                  <w:szCs w:val="22"/>
                </w:rPr>
                <w:delText>10.6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207636" w14:textId="0D960D85" w:rsidR="00A730CB" w:rsidRPr="00E95F39" w:rsidRDefault="00A730CB" w:rsidP="00E95F39">
            <w:pPr>
              <w:widowControl/>
              <w:autoSpaceDE/>
              <w:autoSpaceDN/>
              <w:adjustRightInd/>
              <w:jc w:val="center"/>
              <w:rPr>
                <w:b/>
                <w:bCs/>
                <w:sz w:val="22"/>
                <w:szCs w:val="22"/>
              </w:rPr>
            </w:pPr>
            <w:ins w:id="2441" w:author="ERCOT" w:date="2023-10-26T12:39:00Z">
              <w:r w:rsidRPr="00E95F39">
                <w:rPr>
                  <w:sz w:val="22"/>
                  <w:szCs w:val="22"/>
                </w:rPr>
                <w:t>6.3</w:t>
              </w:r>
            </w:ins>
            <w:del w:id="2442" w:author="ERCOT" w:date="2023-10-26T12:39:00Z">
              <w:r w:rsidRPr="00E95F39" w:rsidDel="0040323E">
                <w:rPr>
                  <w:sz w:val="22"/>
                  <w:szCs w:val="22"/>
                </w:rPr>
                <w:delText>12.9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63EF86" w14:textId="76124FDC" w:rsidR="00A730CB" w:rsidRPr="00E95F39" w:rsidRDefault="00A730CB" w:rsidP="00E95F39">
            <w:pPr>
              <w:widowControl/>
              <w:autoSpaceDE/>
              <w:autoSpaceDN/>
              <w:adjustRightInd/>
              <w:jc w:val="center"/>
              <w:rPr>
                <w:b/>
                <w:bCs/>
                <w:sz w:val="22"/>
                <w:szCs w:val="22"/>
              </w:rPr>
            </w:pPr>
            <w:ins w:id="2443" w:author="ERCOT" w:date="2023-10-26T12:39:00Z">
              <w:r w:rsidRPr="00E95F39">
                <w:rPr>
                  <w:sz w:val="22"/>
                  <w:szCs w:val="22"/>
                </w:rPr>
                <w:t>5.1</w:t>
              </w:r>
            </w:ins>
            <w:del w:id="2444" w:author="ERCOT" w:date="2023-10-26T12:39:00Z">
              <w:r w:rsidRPr="00E95F39" w:rsidDel="0040323E">
                <w:rPr>
                  <w:sz w:val="22"/>
                  <w:szCs w:val="22"/>
                </w:rPr>
                <w:delText>12.6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BE8D5D4" w14:textId="76000B1D" w:rsidR="00A730CB" w:rsidRPr="00E95F39" w:rsidRDefault="00A730CB" w:rsidP="00E95F39">
            <w:pPr>
              <w:widowControl/>
              <w:autoSpaceDE/>
              <w:autoSpaceDN/>
              <w:adjustRightInd/>
              <w:jc w:val="center"/>
              <w:rPr>
                <w:b/>
                <w:bCs/>
                <w:sz w:val="22"/>
                <w:szCs w:val="22"/>
              </w:rPr>
            </w:pPr>
            <w:ins w:id="2445" w:author="ERCOT" w:date="2023-10-26T12:39:00Z">
              <w:r w:rsidRPr="00E95F39">
                <w:rPr>
                  <w:sz w:val="22"/>
                  <w:szCs w:val="22"/>
                </w:rPr>
                <w:t>2.7</w:t>
              </w:r>
            </w:ins>
            <w:del w:id="2446" w:author="ERCOT" w:date="2023-10-26T12:39:00Z">
              <w:r w:rsidRPr="00E95F39" w:rsidDel="0040323E">
                <w:rPr>
                  <w:sz w:val="22"/>
                  <w:szCs w:val="22"/>
                </w:rPr>
                <w:delText>8.9</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E5FD9F0" w14:textId="63524600" w:rsidR="00A730CB" w:rsidRPr="00E95F39" w:rsidRDefault="00A730CB" w:rsidP="00E95F39">
            <w:pPr>
              <w:widowControl/>
              <w:autoSpaceDE/>
              <w:autoSpaceDN/>
              <w:adjustRightInd/>
              <w:jc w:val="center"/>
              <w:rPr>
                <w:b/>
                <w:bCs/>
                <w:sz w:val="22"/>
                <w:szCs w:val="22"/>
              </w:rPr>
            </w:pPr>
            <w:ins w:id="2447" w:author="ERCOT" w:date="2023-10-26T12:39:00Z">
              <w:r w:rsidRPr="00E95F39">
                <w:rPr>
                  <w:sz w:val="22"/>
                  <w:szCs w:val="22"/>
                </w:rPr>
                <w:t>0.0</w:t>
              </w:r>
            </w:ins>
            <w:del w:id="2448" w:author="ERCOT" w:date="2023-10-26T12:39:00Z">
              <w:r w:rsidRPr="00E95F39" w:rsidDel="0040323E">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E38C7AB" w14:textId="4AF5CD89" w:rsidR="00A730CB" w:rsidRPr="00E95F39" w:rsidRDefault="00A730CB" w:rsidP="00E95F39">
            <w:pPr>
              <w:widowControl/>
              <w:autoSpaceDE/>
              <w:autoSpaceDN/>
              <w:adjustRightInd/>
              <w:jc w:val="center"/>
              <w:rPr>
                <w:b/>
                <w:bCs/>
                <w:sz w:val="22"/>
                <w:szCs w:val="22"/>
              </w:rPr>
            </w:pPr>
            <w:ins w:id="2449" w:author="ERCOT" w:date="2023-10-26T12:39:00Z">
              <w:r w:rsidRPr="00E95F39">
                <w:rPr>
                  <w:sz w:val="22"/>
                  <w:szCs w:val="22"/>
                </w:rPr>
                <w:t>0.0</w:t>
              </w:r>
            </w:ins>
            <w:del w:id="2450" w:author="ERCOT" w:date="2023-10-26T12:39:00Z">
              <w:r w:rsidRPr="00E95F39" w:rsidDel="0040323E">
                <w:rPr>
                  <w:sz w:val="22"/>
                  <w:szCs w:val="22"/>
                </w:rPr>
                <w:delText>-0.4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2350D226" w14:textId="30D92628" w:rsidR="00A730CB" w:rsidRPr="00E95F39" w:rsidRDefault="00A730CB" w:rsidP="00E95F39">
            <w:pPr>
              <w:widowControl/>
              <w:autoSpaceDE/>
              <w:autoSpaceDN/>
              <w:adjustRightInd/>
              <w:jc w:val="center"/>
              <w:rPr>
                <w:b/>
                <w:bCs/>
                <w:sz w:val="22"/>
                <w:szCs w:val="22"/>
              </w:rPr>
            </w:pPr>
            <w:ins w:id="2451" w:author="ERCOT" w:date="2023-10-26T12:39:00Z">
              <w:r w:rsidRPr="00E95F39">
                <w:rPr>
                  <w:sz w:val="22"/>
                  <w:szCs w:val="22"/>
                </w:rPr>
                <w:t>0.0</w:t>
              </w:r>
            </w:ins>
            <w:del w:id="2452"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6E9ACC46" w14:textId="3FA4FDCF" w:rsidR="00A730CB" w:rsidRPr="00E95F39" w:rsidRDefault="00A730CB" w:rsidP="00E95F39">
            <w:pPr>
              <w:widowControl/>
              <w:autoSpaceDE/>
              <w:autoSpaceDN/>
              <w:adjustRightInd/>
              <w:jc w:val="center"/>
              <w:rPr>
                <w:b/>
                <w:bCs/>
                <w:sz w:val="22"/>
                <w:szCs w:val="22"/>
              </w:rPr>
            </w:pPr>
            <w:ins w:id="2453" w:author="ERCOT" w:date="2023-10-26T12:39:00Z">
              <w:r w:rsidRPr="00E95F39">
                <w:rPr>
                  <w:sz w:val="22"/>
                  <w:szCs w:val="22"/>
                </w:rPr>
                <w:t>0.0</w:t>
              </w:r>
            </w:ins>
            <w:del w:id="2454"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39B9CC7" w14:textId="06F33EBD" w:rsidR="00A730CB" w:rsidRPr="00E95F39" w:rsidRDefault="00A730CB" w:rsidP="00E95F39">
            <w:pPr>
              <w:widowControl/>
              <w:autoSpaceDE/>
              <w:autoSpaceDN/>
              <w:adjustRightInd/>
              <w:jc w:val="center"/>
              <w:rPr>
                <w:b/>
                <w:bCs/>
                <w:sz w:val="22"/>
                <w:szCs w:val="22"/>
              </w:rPr>
            </w:pPr>
            <w:ins w:id="2455" w:author="ERCOT" w:date="2023-10-26T12:39:00Z">
              <w:r w:rsidRPr="00E95F39">
                <w:rPr>
                  <w:sz w:val="22"/>
                  <w:szCs w:val="22"/>
                </w:rPr>
                <w:t>0.0</w:t>
              </w:r>
            </w:ins>
            <w:del w:id="2456"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3DA682B" w14:textId="5E7ECB47" w:rsidR="00A730CB" w:rsidRPr="00E95F39" w:rsidRDefault="00A730CB" w:rsidP="00E95F39">
            <w:pPr>
              <w:widowControl/>
              <w:autoSpaceDE/>
              <w:autoSpaceDN/>
              <w:adjustRightInd/>
              <w:jc w:val="center"/>
              <w:rPr>
                <w:b/>
                <w:bCs/>
                <w:sz w:val="22"/>
                <w:szCs w:val="22"/>
              </w:rPr>
            </w:pPr>
            <w:ins w:id="2457" w:author="ERCOT" w:date="2023-10-26T12:39:00Z">
              <w:r w:rsidRPr="00E95F39">
                <w:rPr>
                  <w:sz w:val="22"/>
                  <w:szCs w:val="22"/>
                </w:rPr>
                <w:t>0.0</w:t>
              </w:r>
            </w:ins>
            <w:del w:id="2458"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CDB0659" w14:textId="34768431" w:rsidR="00A730CB" w:rsidRPr="00E95F39" w:rsidRDefault="00A730CB" w:rsidP="00E95F39">
            <w:pPr>
              <w:widowControl/>
              <w:autoSpaceDE/>
              <w:autoSpaceDN/>
              <w:adjustRightInd/>
              <w:jc w:val="center"/>
              <w:rPr>
                <w:b/>
                <w:bCs/>
                <w:sz w:val="22"/>
                <w:szCs w:val="22"/>
              </w:rPr>
            </w:pPr>
            <w:ins w:id="2459" w:author="ERCOT" w:date="2023-10-26T12:39:00Z">
              <w:r w:rsidRPr="00E95F39">
                <w:rPr>
                  <w:sz w:val="22"/>
                  <w:szCs w:val="22"/>
                </w:rPr>
                <w:t>0.0</w:t>
              </w:r>
            </w:ins>
            <w:del w:id="2460" w:author="ERCOT" w:date="2023-10-26T12:39:00Z">
              <w:r w:rsidRPr="00E95F39" w:rsidDel="0040323E">
                <w:rPr>
                  <w:sz w:val="22"/>
                  <w:szCs w:val="22"/>
                </w:rPr>
                <w:delText>0.0</w:delText>
              </w:r>
            </w:del>
          </w:p>
        </w:tc>
      </w:tr>
      <w:tr w:rsidR="00A730CB" w:rsidRPr="00CC576E" w14:paraId="660C64B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A730CB" w:rsidRPr="000357D1" w:rsidRDefault="00A730CB" w:rsidP="00A730CB">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2EBFF96C" w14:textId="1E064D75" w:rsidR="00A730CB" w:rsidRPr="00E95F39" w:rsidRDefault="00A730CB" w:rsidP="00E95F39">
            <w:pPr>
              <w:widowControl/>
              <w:autoSpaceDE/>
              <w:autoSpaceDN/>
              <w:adjustRightInd/>
              <w:jc w:val="center"/>
              <w:rPr>
                <w:b/>
                <w:bCs/>
                <w:sz w:val="22"/>
                <w:szCs w:val="22"/>
              </w:rPr>
            </w:pPr>
            <w:ins w:id="2461" w:author="ERCOT" w:date="2023-10-26T12:39:00Z">
              <w:r w:rsidRPr="00E95F39">
                <w:rPr>
                  <w:sz w:val="22"/>
                  <w:szCs w:val="22"/>
                </w:rPr>
                <w:t>0.0</w:t>
              </w:r>
            </w:ins>
            <w:del w:id="2462"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5D07276" w14:textId="22A96598" w:rsidR="00A730CB" w:rsidRPr="00E95F39" w:rsidRDefault="00A730CB" w:rsidP="00E95F39">
            <w:pPr>
              <w:widowControl/>
              <w:autoSpaceDE/>
              <w:autoSpaceDN/>
              <w:adjustRightInd/>
              <w:jc w:val="center"/>
              <w:rPr>
                <w:b/>
                <w:bCs/>
                <w:sz w:val="22"/>
                <w:szCs w:val="22"/>
              </w:rPr>
            </w:pPr>
            <w:ins w:id="2463" w:author="ERCOT" w:date="2023-10-26T12:39:00Z">
              <w:r w:rsidRPr="00E95F39">
                <w:rPr>
                  <w:sz w:val="22"/>
                  <w:szCs w:val="22"/>
                </w:rPr>
                <w:t>0.0</w:t>
              </w:r>
            </w:ins>
            <w:del w:id="246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8C3E49E" w14:textId="5EF70378" w:rsidR="00A730CB" w:rsidRPr="00E95F39" w:rsidRDefault="00A730CB" w:rsidP="00E95F39">
            <w:pPr>
              <w:widowControl/>
              <w:autoSpaceDE/>
              <w:autoSpaceDN/>
              <w:adjustRightInd/>
              <w:jc w:val="center"/>
              <w:rPr>
                <w:b/>
                <w:bCs/>
                <w:sz w:val="22"/>
                <w:szCs w:val="22"/>
              </w:rPr>
            </w:pPr>
            <w:ins w:id="2465" w:author="ERCOT" w:date="2023-10-26T12:39:00Z">
              <w:r w:rsidRPr="00E95F39">
                <w:rPr>
                  <w:sz w:val="22"/>
                  <w:szCs w:val="22"/>
                </w:rPr>
                <w:t>0.0</w:t>
              </w:r>
            </w:ins>
            <w:del w:id="246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2673BE" w14:textId="35FCCEA2" w:rsidR="00A730CB" w:rsidRPr="00E95F39" w:rsidRDefault="00A730CB" w:rsidP="00E95F39">
            <w:pPr>
              <w:widowControl/>
              <w:autoSpaceDE/>
              <w:autoSpaceDN/>
              <w:adjustRightInd/>
              <w:jc w:val="center"/>
              <w:rPr>
                <w:b/>
                <w:bCs/>
                <w:sz w:val="22"/>
                <w:szCs w:val="22"/>
              </w:rPr>
            </w:pPr>
            <w:ins w:id="2467" w:author="ERCOT" w:date="2023-10-26T12:39:00Z">
              <w:r w:rsidRPr="00E95F39">
                <w:rPr>
                  <w:sz w:val="22"/>
                  <w:szCs w:val="22"/>
                </w:rPr>
                <w:t>0.0</w:t>
              </w:r>
            </w:ins>
            <w:del w:id="246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32FAB0" w14:textId="2FCA6615" w:rsidR="00A730CB" w:rsidRPr="00E95F39" w:rsidRDefault="00A730CB" w:rsidP="00E95F39">
            <w:pPr>
              <w:widowControl/>
              <w:autoSpaceDE/>
              <w:autoSpaceDN/>
              <w:adjustRightInd/>
              <w:jc w:val="center"/>
              <w:rPr>
                <w:b/>
                <w:bCs/>
                <w:sz w:val="22"/>
                <w:szCs w:val="22"/>
              </w:rPr>
            </w:pPr>
            <w:ins w:id="2469" w:author="ERCOT" w:date="2023-10-26T12:39:00Z">
              <w:r w:rsidRPr="00E95F39">
                <w:rPr>
                  <w:sz w:val="22"/>
                  <w:szCs w:val="22"/>
                </w:rPr>
                <w:t>0.0</w:t>
              </w:r>
            </w:ins>
            <w:del w:id="247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2C83AC1" w14:textId="5CB5C9A0" w:rsidR="00A730CB" w:rsidRPr="00E95F39" w:rsidRDefault="00A730CB" w:rsidP="00E95F39">
            <w:pPr>
              <w:widowControl/>
              <w:autoSpaceDE/>
              <w:autoSpaceDN/>
              <w:adjustRightInd/>
              <w:jc w:val="center"/>
              <w:rPr>
                <w:b/>
                <w:bCs/>
                <w:sz w:val="22"/>
                <w:szCs w:val="22"/>
              </w:rPr>
            </w:pPr>
            <w:ins w:id="2471" w:author="ERCOT" w:date="2023-10-26T12:39:00Z">
              <w:r w:rsidRPr="00E95F39">
                <w:rPr>
                  <w:sz w:val="22"/>
                  <w:szCs w:val="22"/>
                </w:rPr>
                <w:t>0.0</w:t>
              </w:r>
            </w:ins>
            <w:del w:id="247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682F207" w14:textId="6A8230AC" w:rsidR="00A730CB" w:rsidRPr="00E95F39" w:rsidRDefault="00A730CB" w:rsidP="00E95F39">
            <w:pPr>
              <w:widowControl/>
              <w:autoSpaceDE/>
              <w:autoSpaceDN/>
              <w:adjustRightInd/>
              <w:jc w:val="center"/>
              <w:rPr>
                <w:b/>
                <w:bCs/>
                <w:sz w:val="22"/>
                <w:szCs w:val="22"/>
              </w:rPr>
            </w:pPr>
            <w:ins w:id="2473" w:author="ERCOT" w:date="2023-10-26T12:39:00Z">
              <w:r w:rsidRPr="00E95F39">
                <w:rPr>
                  <w:sz w:val="22"/>
                  <w:szCs w:val="22"/>
                </w:rPr>
                <w:t>0.0</w:t>
              </w:r>
            </w:ins>
            <w:del w:id="247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8BD04E" w14:textId="4609BDF7" w:rsidR="00A730CB" w:rsidRPr="00E95F39" w:rsidRDefault="00A730CB" w:rsidP="00E95F39">
            <w:pPr>
              <w:widowControl/>
              <w:autoSpaceDE/>
              <w:autoSpaceDN/>
              <w:adjustRightInd/>
              <w:jc w:val="center"/>
              <w:rPr>
                <w:b/>
                <w:bCs/>
                <w:sz w:val="22"/>
                <w:szCs w:val="22"/>
              </w:rPr>
            </w:pPr>
            <w:ins w:id="2475" w:author="ERCOT" w:date="2023-10-26T12:39:00Z">
              <w:r w:rsidRPr="00E95F39">
                <w:rPr>
                  <w:sz w:val="22"/>
                  <w:szCs w:val="22"/>
                </w:rPr>
                <w:t>11.1</w:t>
              </w:r>
            </w:ins>
            <w:del w:id="2476" w:author="ERCOT" w:date="2023-10-26T12:39:00Z">
              <w:r w:rsidRPr="00E95F39" w:rsidDel="0040323E">
                <w:rPr>
                  <w:sz w:val="22"/>
                  <w:szCs w:val="22"/>
                </w:rPr>
                <w:delText>3.0</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6C33168" w14:textId="13BB0689" w:rsidR="00A730CB" w:rsidRPr="00E95F39" w:rsidRDefault="00A730CB" w:rsidP="00E95F39">
            <w:pPr>
              <w:widowControl/>
              <w:autoSpaceDE/>
              <w:autoSpaceDN/>
              <w:adjustRightInd/>
              <w:jc w:val="center"/>
              <w:rPr>
                <w:b/>
                <w:bCs/>
                <w:sz w:val="22"/>
                <w:szCs w:val="22"/>
              </w:rPr>
            </w:pPr>
            <w:ins w:id="2477" w:author="ERCOT" w:date="2023-10-26T12:39:00Z">
              <w:r w:rsidRPr="00E95F39">
                <w:rPr>
                  <w:sz w:val="22"/>
                  <w:szCs w:val="22"/>
                </w:rPr>
                <w:t>19.7</w:t>
              </w:r>
            </w:ins>
            <w:del w:id="2478" w:author="ERCOT" w:date="2023-10-26T12:39:00Z">
              <w:r w:rsidRPr="00E95F39" w:rsidDel="0040323E">
                <w:rPr>
                  <w:sz w:val="22"/>
                  <w:szCs w:val="22"/>
                </w:rPr>
                <w:delText>21.2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94B19EF" w14:textId="6F2DB332" w:rsidR="00A730CB" w:rsidRPr="00E95F39" w:rsidRDefault="00A730CB" w:rsidP="00E95F39">
            <w:pPr>
              <w:widowControl/>
              <w:autoSpaceDE/>
              <w:autoSpaceDN/>
              <w:adjustRightInd/>
              <w:jc w:val="center"/>
              <w:rPr>
                <w:b/>
                <w:bCs/>
                <w:sz w:val="22"/>
                <w:szCs w:val="22"/>
              </w:rPr>
            </w:pPr>
            <w:ins w:id="2479" w:author="ERCOT" w:date="2023-10-26T12:39:00Z">
              <w:r w:rsidRPr="00E95F39">
                <w:rPr>
                  <w:sz w:val="22"/>
                  <w:szCs w:val="22"/>
                </w:rPr>
                <w:t>16.1</w:t>
              </w:r>
            </w:ins>
            <w:del w:id="2480" w:author="ERCOT" w:date="2023-10-26T12:39:00Z">
              <w:r w:rsidRPr="00E95F39" w:rsidDel="0040323E">
                <w:rPr>
                  <w:sz w:val="22"/>
                  <w:szCs w:val="22"/>
                </w:rPr>
                <w:delText>15.4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2E8D50" w14:textId="0F4F4FA9" w:rsidR="00A730CB" w:rsidRPr="00E95F39" w:rsidRDefault="00A730CB" w:rsidP="00E95F39">
            <w:pPr>
              <w:widowControl/>
              <w:autoSpaceDE/>
              <w:autoSpaceDN/>
              <w:adjustRightInd/>
              <w:jc w:val="center"/>
              <w:rPr>
                <w:b/>
                <w:bCs/>
                <w:sz w:val="22"/>
                <w:szCs w:val="22"/>
              </w:rPr>
            </w:pPr>
            <w:ins w:id="2481" w:author="ERCOT" w:date="2023-10-26T12:39:00Z">
              <w:r w:rsidRPr="00E95F39">
                <w:rPr>
                  <w:sz w:val="22"/>
                  <w:szCs w:val="22"/>
                </w:rPr>
                <w:t>8.6</w:t>
              </w:r>
            </w:ins>
            <w:del w:id="2482" w:author="ERCOT" w:date="2023-10-26T12:39:00Z">
              <w:r w:rsidRPr="00E95F39" w:rsidDel="0040323E">
                <w:rPr>
                  <w:sz w:val="22"/>
                  <w:szCs w:val="22"/>
                </w:rPr>
                <w:delText>13.3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F00557" w14:textId="20EA8CA4" w:rsidR="00A730CB" w:rsidRPr="00E95F39" w:rsidRDefault="00A730CB" w:rsidP="00E95F39">
            <w:pPr>
              <w:widowControl/>
              <w:autoSpaceDE/>
              <w:autoSpaceDN/>
              <w:adjustRightInd/>
              <w:jc w:val="center"/>
              <w:rPr>
                <w:b/>
                <w:bCs/>
                <w:sz w:val="22"/>
                <w:szCs w:val="22"/>
              </w:rPr>
            </w:pPr>
            <w:ins w:id="2483" w:author="ERCOT" w:date="2023-10-26T12:39:00Z">
              <w:r w:rsidRPr="00E95F39">
                <w:rPr>
                  <w:sz w:val="22"/>
                  <w:szCs w:val="22"/>
                </w:rPr>
                <w:t>8.6</w:t>
              </w:r>
            </w:ins>
            <w:del w:id="2484" w:author="ERCOT" w:date="2023-10-26T12:39:00Z">
              <w:r w:rsidRPr="00E95F39" w:rsidDel="0040323E">
                <w:rPr>
                  <w:sz w:val="22"/>
                  <w:szCs w:val="22"/>
                </w:rPr>
                <w:delText>11.8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00994D3" w14:textId="7A422CBB" w:rsidR="00A730CB" w:rsidRPr="00E95F39" w:rsidRDefault="00A730CB" w:rsidP="00E95F39">
            <w:pPr>
              <w:widowControl/>
              <w:autoSpaceDE/>
              <w:autoSpaceDN/>
              <w:adjustRightInd/>
              <w:jc w:val="center"/>
              <w:rPr>
                <w:b/>
                <w:bCs/>
                <w:sz w:val="22"/>
                <w:szCs w:val="22"/>
              </w:rPr>
            </w:pPr>
            <w:ins w:id="2485" w:author="ERCOT" w:date="2023-10-26T12:39:00Z">
              <w:r w:rsidRPr="00E95F39">
                <w:rPr>
                  <w:sz w:val="22"/>
                  <w:szCs w:val="22"/>
                </w:rPr>
                <w:t>8.4</w:t>
              </w:r>
            </w:ins>
            <w:del w:id="2486" w:author="ERCOT" w:date="2023-10-26T12:39:00Z">
              <w:r w:rsidRPr="00E95F39" w:rsidDel="0040323E">
                <w:rPr>
                  <w:sz w:val="22"/>
                  <w:szCs w:val="22"/>
                </w:rPr>
                <w:delText>13.6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9F41A9" w14:textId="3BFD4E15" w:rsidR="00A730CB" w:rsidRPr="00E95F39" w:rsidRDefault="00A730CB" w:rsidP="00E95F39">
            <w:pPr>
              <w:widowControl/>
              <w:autoSpaceDE/>
              <w:autoSpaceDN/>
              <w:adjustRightInd/>
              <w:jc w:val="center"/>
              <w:rPr>
                <w:b/>
                <w:bCs/>
                <w:sz w:val="22"/>
                <w:szCs w:val="22"/>
              </w:rPr>
            </w:pPr>
            <w:ins w:id="2487" w:author="ERCOT" w:date="2023-10-26T12:39:00Z">
              <w:r w:rsidRPr="00E95F39">
                <w:rPr>
                  <w:sz w:val="22"/>
                  <w:szCs w:val="22"/>
                </w:rPr>
                <w:t>7.9</w:t>
              </w:r>
            </w:ins>
            <w:del w:id="2488" w:author="ERCOT" w:date="2023-10-26T12:39:00Z">
              <w:r w:rsidRPr="00E95F39" w:rsidDel="0040323E">
                <w:rPr>
                  <w:sz w:val="22"/>
                  <w:szCs w:val="22"/>
                </w:rPr>
                <w:delText>13.1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AA6D685" w14:textId="1F464280" w:rsidR="00A730CB" w:rsidRPr="00E95F39" w:rsidRDefault="00A730CB" w:rsidP="00E95F39">
            <w:pPr>
              <w:widowControl/>
              <w:autoSpaceDE/>
              <w:autoSpaceDN/>
              <w:adjustRightInd/>
              <w:jc w:val="center"/>
              <w:rPr>
                <w:b/>
                <w:bCs/>
                <w:sz w:val="22"/>
                <w:szCs w:val="22"/>
              </w:rPr>
            </w:pPr>
            <w:ins w:id="2489" w:author="ERCOT" w:date="2023-10-26T12:39:00Z">
              <w:r w:rsidRPr="00E95F39">
                <w:rPr>
                  <w:sz w:val="22"/>
                  <w:szCs w:val="22"/>
                </w:rPr>
                <w:t>9.5</w:t>
              </w:r>
            </w:ins>
            <w:del w:id="2490" w:author="ERCOT" w:date="2023-10-26T12:39:00Z">
              <w:r w:rsidRPr="00E95F39" w:rsidDel="0040323E">
                <w:rPr>
                  <w:sz w:val="22"/>
                  <w:szCs w:val="22"/>
                </w:rPr>
                <w:delText>15.1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D809C42" w14:textId="5D4D0944" w:rsidR="00A730CB" w:rsidRPr="00E95F39" w:rsidRDefault="00A730CB" w:rsidP="00E95F39">
            <w:pPr>
              <w:widowControl/>
              <w:autoSpaceDE/>
              <w:autoSpaceDN/>
              <w:adjustRightInd/>
              <w:jc w:val="center"/>
              <w:rPr>
                <w:b/>
                <w:bCs/>
                <w:sz w:val="22"/>
                <w:szCs w:val="22"/>
              </w:rPr>
            </w:pPr>
            <w:ins w:id="2491" w:author="ERCOT" w:date="2023-10-26T12:39:00Z">
              <w:r w:rsidRPr="00E95F39">
                <w:rPr>
                  <w:sz w:val="22"/>
                  <w:szCs w:val="22"/>
                </w:rPr>
                <w:t>9.2</w:t>
              </w:r>
            </w:ins>
            <w:del w:id="2492" w:author="ERCOT" w:date="2023-10-26T12:39:00Z">
              <w:r w:rsidRPr="00E95F39" w:rsidDel="0040323E">
                <w:rPr>
                  <w:sz w:val="22"/>
                  <w:szCs w:val="22"/>
                </w:rPr>
                <w:delText>15.5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9F7780D" w14:textId="371A4DCA" w:rsidR="00A730CB" w:rsidRPr="00E95F39" w:rsidRDefault="00A730CB" w:rsidP="00E95F39">
            <w:pPr>
              <w:widowControl/>
              <w:autoSpaceDE/>
              <w:autoSpaceDN/>
              <w:adjustRightInd/>
              <w:jc w:val="center"/>
              <w:rPr>
                <w:b/>
                <w:bCs/>
                <w:sz w:val="22"/>
                <w:szCs w:val="22"/>
              </w:rPr>
            </w:pPr>
            <w:ins w:id="2493" w:author="ERCOT" w:date="2023-10-26T12:39:00Z">
              <w:r w:rsidRPr="00E95F39">
                <w:rPr>
                  <w:sz w:val="22"/>
                  <w:szCs w:val="22"/>
                </w:rPr>
                <w:t>8.5</w:t>
              </w:r>
            </w:ins>
            <w:del w:id="2494" w:author="ERCOT" w:date="2023-10-26T12:39:00Z">
              <w:r w:rsidRPr="00E95F39" w:rsidDel="0040323E">
                <w:rPr>
                  <w:sz w:val="22"/>
                  <w:szCs w:val="22"/>
                </w:rPr>
                <w:delText>17.4</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5C57008" w14:textId="7F32B2E5" w:rsidR="00A730CB" w:rsidRPr="00E95F39" w:rsidRDefault="00A730CB" w:rsidP="00E95F39">
            <w:pPr>
              <w:widowControl/>
              <w:autoSpaceDE/>
              <w:autoSpaceDN/>
              <w:adjustRightInd/>
              <w:jc w:val="center"/>
              <w:rPr>
                <w:b/>
                <w:bCs/>
                <w:sz w:val="22"/>
                <w:szCs w:val="22"/>
              </w:rPr>
            </w:pPr>
            <w:ins w:id="2495" w:author="ERCOT" w:date="2023-10-26T12:39:00Z">
              <w:r w:rsidRPr="00E95F39">
                <w:rPr>
                  <w:sz w:val="22"/>
                  <w:szCs w:val="22"/>
                </w:rPr>
                <w:t>1.9</w:t>
              </w:r>
            </w:ins>
            <w:del w:id="2496" w:author="ERCOT" w:date="2023-10-26T12:39:00Z">
              <w:r w:rsidRPr="00E95F39" w:rsidDel="0040323E">
                <w:rPr>
                  <w:sz w:val="22"/>
                  <w:szCs w:val="22"/>
                </w:rPr>
                <w:delText>5.0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02678634" w14:textId="1D7E4CF0" w:rsidR="00A730CB" w:rsidRPr="00E95F39" w:rsidRDefault="00A730CB" w:rsidP="00E95F39">
            <w:pPr>
              <w:widowControl/>
              <w:autoSpaceDE/>
              <w:autoSpaceDN/>
              <w:adjustRightInd/>
              <w:jc w:val="center"/>
              <w:rPr>
                <w:b/>
                <w:bCs/>
                <w:sz w:val="22"/>
                <w:szCs w:val="22"/>
              </w:rPr>
            </w:pPr>
            <w:ins w:id="2497" w:author="ERCOT" w:date="2023-10-26T12:39:00Z">
              <w:r w:rsidRPr="00E95F39">
                <w:rPr>
                  <w:sz w:val="22"/>
                  <w:szCs w:val="22"/>
                </w:rPr>
                <w:t>0.0</w:t>
              </w:r>
            </w:ins>
            <w:del w:id="2498" w:author="ERCOT" w:date="2023-10-26T12:39:00Z">
              <w:r w:rsidRPr="00E95F39" w:rsidDel="0040323E">
                <w:rPr>
                  <w:sz w:val="22"/>
                  <w:szCs w:val="22"/>
                </w:rPr>
                <w:delText>-0.5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8941B35" w14:textId="5215F9BE" w:rsidR="00A730CB" w:rsidRPr="00E95F39" w:rsidRDefault="00A730CB" w:rsidP="00E95F39">
            <w:pPr>
              <w:widowControl/>
              <w:autoSpaceDE/>
              <w:autoSpaceDN/>
              <w:adjustRightInd/>
              <w:jc w:val="center"/>
              <w:rPr>
                <w:b/>
                <w:bCs/>
                <w:sz w:val="22"/>
                <w:szCs w:val="22"/>
              </w:rPr>
            </w:pPr>
            <w:ins w:id="2499" w:author="ERCOT" w:date="2023-10-26T12:39:00Z">
              <w:r w:rsidRPr="00E95F39">
                <w:rPr>
                  <w:sz w:val="22"/>
                  <w:szCs w:val="22"/>
                </w:rPr>
                <w:t>0.0</w:t>
              </w:r>
            </w:ins>
            <w:del w:id="2500"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4E4A170" w14:textId="124C2E9A" w:rsidR="00A730CB" w:rsidRPr="00E95F39" w:rsidRDefault="00A730CB" w:rsidP="00E95F39">
            <w:pPr>
              <w:widowControl/>
              <w:autoSpaceDE/>
              <w:autoSpaceDN/>
              <w:adjustRightInd/>
              <w:jc w:val="center"/>
              <w:rPr>
                <w:b/>
                <w:bCs/>
                <w:sz w:val="22"/>
                <w:szCs w:val="22"/>
              </w:rPr>
            </w:pPr>
            <w:ins w:id="2501" w:author="ERCOT" w:date="2023-10-26T12:39:00Z">
              <w:r w:rsidRPr="00E95F39">
                <w:rPr>
                  <w:sz w:val="22"/>
                  <w:szCs w:val="22"/>
                </w:rPr>
                <w:t>0.0</w:t>
              </w:r>
            </w:ins>
            <w:del w:id="2502"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21226B9" w14:textId="353E4077" w:rsidR="00A730CB" w:rsidRPr="00E95F39" w:rsidRDefault="00A730CB" w:rsidP="00E95F39">
            <w:pPr>
              <w:widowControl/>
              <w:autoSpaceDE/>
              <w:autoSpaceDN/>
              <w:adjustRightInd/>
              <w:jc w:val="center"/>
              <w:rPr>
                <w:b/>
                <w:bCs/>
                <w:sz w:val="22"/>
                <w:szCs w:val="22"/>
              </w:rPr>
            </w:pPr>
            <w:ins w:id="2503" w:author="ERCOT" w:date="2023-10-26T12:39:00Z">
              <w:r w:rsidRPr="00E95F39">
                <w:rPr>
                  <w:sz w:val="22"/>
                  <w:szCs w:val="22"/>
                </w:rPr>
                <w:t>0.0</w:t>
              </w:r>
            </w:ins>
            <w:del w:id="2504"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D64434C" w14:textId="0726ED84" w:rsidR="00A730CB" w:rsidRPr="00E95F39" w:rsidRDefault="00A730CB" w:rsidP="00E95F39">
            <w:pPr>
              <w:widowControl/>
              <w:autoSpaceDE/>
              <w:autoSpaceDN/>
              <w:adjustRightInd/>
              <w:jc w:val="center"/>
              <w:rPr>
                <w:b/>
                <w:bCs/>
                <w:sz w:val="22"/>
                <w:szCs w:val="22"/>
              </w:rPr>
            </w:pPr>
            <w:ins w:id="2505" w:author="ERCOT" w:date="2023-10-26T12:39:00Z">
              <w:r w:rsidRPr="00E95F39">
                <w:rPr>
                  <w:sz w:val="22"/>
                  <w:szCs w:val="22"/>
                </w:rPr>
                <w:t>0.0</w:t>
              </w:r>
            </w:ins>
            <w:del w:id="2506"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6A76AE5F" w14:textId="75507628" w:rsidR="00A730CB" w:rsidRPr="00E95F39" w:rsidRDefault="00A730CB" w:rsidP="00E95F39">
            <w:pPr>
              <w:widowControl/>
              <w:autoSpaceDE/>
              <w:autoSpaceDN/>
              <w:adjustRightInd/>
              <w:jc w:val="center"/>
              <w:rPr>
                <w:b/>
                <w:bCs/>
                <w:sz w:val="22"/>
                <w:szCs w:val="22"/>
              </w:rPr>
            </w:pPr>
            <w:ins w:id="2507" w:author="ERCOT" w:date="2023-10-26T12:39:00Z">
              <w:r w:rsidRPr="00E95F39">
                <w:rPr>
                  <w:sz w:val="22"/>
                  <w:szCs w:val="22"/>
                </w:rPr>
                <w:t>0.0</w:t>
              </w:r>
            </w:ins>
            <w:del w:id="2508" w:author="ERCOT" w:date="2023-10-26T12:39:00Z">
              <w:r w:rsidRPr="00E95F39" w:rsidDel="0040323E">
                <w:rPr>
                  <w:sz w:val="22"/>
                  <w:szCs w:val="22"/>
                </w:rPr>
                <w:delText>0.0</w:delText>
              </w:r>
            </w:del>
          </w:p>
        </w:tc>
      </w:tr>
      <w:tr w:rsidR="00A730CB" w:rsidRPr="00CC576E" w14:paraId="2DF6717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A730CB" w:rsidRPr="000357D1" w:rsidRDefault="00A730CB" w:rsidP="00A730CB">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42656001" w14:textId="4E9DFA99" w:rsidR="00A730CB" w:rsidRPr="00E95F39" w:rsidRDefault="00A730CB" w:rsidP="00E95F39">
            <w:pPr>
              <w:widowControl/>
              <w:autoSpaceDE/>
              <w:autoSpaceDN/>
              <w:adjustRightInd/>
              <w:jc w:val="center"/>
              <w:rPr>
                <w:b/>
                <w:bCs/>
                <w:sz w:val="22"/>
                <w:szCs w:val="22"/>
              </w:rPr>
            </w:pPr>
            <w:ins w:id="2509" w:author="ERCOT" w:date="2023-10-26T12:39:00Z">
              <w:r w:rsidRPr="00E95F39">
                <w:rPr>
                  <w:sz w:val="22"/>
                  <w:szCs w:val="22"/>
                </w:rPr>
                <w:t>0.0</w:t>
              </w:r>
            </w:ins>
            <w:del w:id="2510"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620DB42" w14:textId="27CBBB36" w:rsidR="00A730CB" w:rsidRPr="00E95F39" w:rsidRDefault="00A730CB" w:rsidP="00E95F39">
            <w:pPr>
              <w:widowControl/>
              <w:autoSpaceDE/>
              <w:autoSpaceDN/>
              <w:adjustRightInd/>
              <w:jc w:val="center"/>
              <w:rPr>
                <w:b/>
                <w:bCs/>
                <w:sz w:val="22"/>
                <w:szCs w:val="22"/>
              </w:rPr>
            </w:pPr>
            <w:ins w:id="2511" w:author="ERCOT" w:date="2023-10-26T12:39:00Z">
              <w:r w:rsidRPr="00E95F39">
                <w:rPr>
                  <w:sz w:val="22"/>
                  <w:szCs w:val="22"/>
                </w:rPr>
                <w:t>0.0</w:t>
              </w:r>
            </w:ins>
            <w:del w:id="251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884518" w14:textId="3706C266" w:rsidR="00A730CB" w:rsidRPr="00E95F39" w:rsidRDefault="00A730CB" w:rsidP="00E95F39">
            <w:pPr>
              <w:widowControl/>
              <w:autoSpaceDE/>
              <w:autoSpaceDN/>
              <w:adjustRightInd/>
              <w:jc w:val="center"/>
              <w:rPr>
                <w:b/>
                <w:bCs/>
                <w:sz w:val="22"/>
                <w:szCs w:val="22"/>
              </w:rPr>
            </w:pPr>
            <w:ins w:id="2513" w:author="ERCOT" w:date="2023-10-26T12:39:00Z">
              <w:r w:rsidRPr="00E95F39">
                <w:rPr>
                  <w:sz w:val="22"/>
                  <w:szCs w:val="22"/>
                </w:rPr>
                <w:t>0.0</w:t>
              </w:r>
            </w:ins>
            <w:del w:id="251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CFACEC" w14:textId="0D8396D4" w:rsidR="00A730CB" w:rsidRPr="00E95F39" w:rsidRDefault="00A730CB" w:rsidP="00E95F39">
            <w:pPr>
              <w:widowControl/>
              <w:autoSpaceDE/>
              <w:autoSpaceDN/>
              <w:adjustRightInd/>
              <w:jc w:val="center"/>
              <w:rPr>
                <w:b/>
                <w:bCs/>
                <w:sz w:val="22"/>
                <w:szCs w:val="22"/>
              </w:rPr>
            </w:pPr>
            <w:ins w:id="2515" w:author="ERCOT" w:date="2023-10-26T12:39:00Z">
              <w:r w:rsidRPr="00E95F39">
                <w:rPr>
                  <w:sz w:val="22"/>
                  <w:szCs w:val="22"/>
                </w:rPr>
                <w:t>0.0</w:t>
              </w:r>
            </w:ins>
            <w:del w:id="251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298F4F" w14:textId="4131656B" w:rsidR="00A730CB" w:rsidRPr="00E95F39" w:rsidRDefault="00A730CB" w:rsidP="00E95F39">
            <w:pPr>
              <w:widowControl/>
              <w:autoSpaceDE/>
              <w:autoSpaceDN/>
              <w:adjustRightInd/>
              <w:jc w:val="center"/>
              <w:rPr>
                <w:b/>
                <w:bCs/>
                <w:sz w:val="22"/>
                <w:szCs w:val="22"/>
              </w:rPr>
            </w:pPr>
            <w:ins w:id="2517" w:author="ERCOT" w:date="2023-10-26T12:39:00Z">
              <w:r w:rsidRPr="00E95F39">
                <w:rPr>
                  <w:sz w:val="22"/>
                  <w:szCs w:val="22"/>
                </w:rPr>
                <w:t>0.0</w:t>
              </w:r>
            </w:ins>
            <w:del w:id="251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6B9EAA" w14:textId="40889EEB" w:rsidR="00A730CB" w:rsidRPr="00E95F39" w:rsidRDefault="00A730CB" w:rsidP="00E95F39">
            <w:pPr>
              <w:widowControl/>
              <w:autoSpaceDE/>
              <w:autoSpaceDN/>
              <w:adjustRightInd/>
              <w:jc w:val="center"/>
              <w:rPr>
                <w:b/>
                <w:bCs/>
                <w:sz w:val="22"/>
                <w:szCs w:val="22"/>
              </w:rPr>
            </w:pPr>
            <w:ins w:id="2519" w:author="ERCOT" w:date="2023-10-26T12:39:00Z">
              <w:r w:rsidRPr="00E95F39">
                <w:rPr>
                  <w:sz w:val="22"/>
                  <w:szCs w:val="22"/>
                </w:rPr>
                <w:t>0.0</w:t>
              </w:r>
            </w:ins>
            <w:del w:id="252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B2DF36" w14:textId="0887FDF5" w:rsidR="00A730CB" w:rsidRPr="00E95F39" w:rsidRDefault="00A730CB" w:rsidP="00E95F39">
            <w:pPr>
              <w:widowControl/>
              <w:autoSpaceDE/>
              <w:autoSpaceDN/>
              <w:adjustRightInd/>
              <w:jc w:val="center"/>
              <w:rPr>
                <w:b/>
                <w:bCs/>
                <w:sz w:val="22"/>
                <w:szCs w:val="22"/>
              </w:rPr>
            </w:pPr>
            <w:ins w:id="2521" w:author="ERCOT" w:date="2023-10-26T12:39:00Z">
              <w:r w:rsidRPr="00E95F39">
                <w:rPr>
                  <w:sz w:val="22"/>
                  <w:szCs w:val="22"/>
                </w:rPr>
                <w:t>0.0</w:t>
              </w:r>
            </w:ins>
            <w:del w:id="252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29F354" w14:textId="2BC81998" w:rsidR="00A730CB" w:rsidRPr="00E95F39" w:rsidRDefault="00A730CB" w:rsidP="00E95F39">
            <w:pPr>
              <w:widowControl/>
              <w:autoSpaceDE/>
              <w:autoSpaceDN/>
              <w:adjustRightInd/>
              <w:jc w:val="center"/>
              <w:rPr>
                <w:b/>
                <w:bCs/>
                <w:sz w:val="22"/>
                <w:szCs w:val="22"/>
              </w:rPr>
            </w:pPr>
            <w:ins w:id="2523" w:author="ERCOT" w:date="2023-10-26T12:39:00Z">
              <w:r w:rsidRPr="00E95F39">
                <w:rPr>
                  <w:sz w:val="22"/>
                  <w:szCs w:val="22"/>
                </w:rPr>
                <w:t>13.3</w:t>
              </w:r>
            </w:ins>
            <w:del w:id="2524" w:author="ERCOT" w:date="2023-10-26T12:39:00Z">
              <w:r w:rsidRPr="00E95F39" w:rsidDel="0040323E">
                <w:rPr>
                  <w:sz w:val="22"/>
                  <w:szCs w:val="22"/>
                </w:rPr>
                <w:delText>4.1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5A68E01D" w14:textId="7D7DC869" w:rsidR="00A730CB" w:rsidRPr="00E95F39" w:rsidRDefault="00A730CB" w:rsidP="00E95F39">
            <w:pPr>
              <w:widowControl/>
              <w:autoSpaceDE/>
              <w:autoSpaceDN/>
              <w:adjustRightInd/>
              <w:jc w:val="center"/>
              <w:rPr>
                <w:b/>
                <w:bCs/>
                <w:sz w:val="22"/>
                <w:szCs w:val="22"/>
              </w:rPr>
            </w:pPr>
            <w:ins w:id="2525" w:author="ERCOT" w:date="2023-10-26T12:39:00Z">
              <w:r w:rsidRPr="00E95F39">
                <w:rPr>
                  <w:sz w:val="22"/>
                  <w:szCs w:val="22"/>
                </w:rPr>
                <w:t>18.9</w:t>
              </w:r>
            </w:ins>
            <w:del w:id="2526" w:author="ERCOT" w:date="2023-10-26T12:39:00Z">
              <w:r w:rsidRPr="00E95F39" w:rsidDel="0040323E">
                <w:rPr>
                  <w:sz w:val="22"/>
                  <w:szCs w:val="22"/>
                </w:rPr>
                <w:delText>14.1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46AA975" w14:textId="526CB837" w:rsidR="00A730CB" w:rsidRPr="00E95F39" w:rsidRDefault="00A730CB" w:rsidP="00E95F39">
            <w:pPr>
              <w:widowControl/>
              <w:autoSpaceDE/>
              <w:autoSpaceDN/>
              <w:adjustRightInd/>
              <w:jc w:val="center"/>
              <w:rPr>
                <w:b/>
                <w:bCs/>
                <w:sz w:val="22"/>
                <w:szCs w:val="22"/>
              </w:rPr>
            </w:pPr>
            <w:ins w:id="2527" w:author="ERCOT" w:date="2023-10-26T12:39:00Z">
              <w:r w:rsidRPr="00E95F39">
                <w:rPr>
                  <w:sz w:val="22"/>
                  <w:szCs w:val="22"/>
                </w:rPr>
                <w:t>13.1</w:t>
              </w:r>
            </w:ins>
            <w:del w:id="2528" w:author="ERCOT" w:date="2023-10-26T12:39:00Z">
              <w:r w:rsidRPr="00E95F39" w:rsidDel="0040323E">
                <w:rPr>
                  <w:sz w:val="22"/>
                  <w:szCs w:val="22"/>
                </w:rPr>
                <w:delText>20.4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AF396B8" w14:textId="5A42911E" w:rsidR="00A730CB" w:rsidRPr="00E95F39" w:rsidRDefault="00A730CB" w:rsidP="00E95F39">
            <w:pPr>
              <w:widowControl/>
              <w:autoSpaceDE/>
              <w:autoSpaceDN/>
              <w:adjustRightInd/>
              <w:jc w:val="center"/>
              <w:rPr>
                <w:b/>
                <w:bCs/>
                <w:sz w:val="22"/>
                <w:szCs w:val="22"/>
              </w:rPr>
            </w:pPr>
            <w:ins w:id="2529" w:author="ERCOT" w:date="2023-10-26T12:39:00Z">
              <w:r w:rsidRPr="00E95F39">
                <w:rPr>
                  <w:sz w:val="22"/>
                  <w:szCs w:val="22"/>
                </w:rPr>
                <w:t>10.1</w:t>
              </w:r>
            </w:ins>
            <w:del w:id="2530" w:author="ERCOT" w:date="2023-10-26T12:39:00Z">
              <w:r w:rsidRPr="00E95F39" w:rsidDel="0040323E">
                <w:rPr>
                  <w:sz w:val="22"/>
                  <w:szCs w:val="22"/>
                </w:rPr>
                <w:delText>14.3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DE9C093" w14:textId="39212F71" w:rsidR="00A730CB" w:rsidRPr="00E95F39" w:rsidRDefault="00A730CB" w:rsidP="00E95F39">
            <w:pPr>
              <w:widowControl/>
              <w:autoSpaceDE/>
              <w:autoSpaceDN/>
              <w:adjustRightInd/>
              <w:jc w:val="center"/>
              <w:rPr>
                <w:b/>
                <w:bCs/>
                <w:sz w:val="22"/>
                <w:szCs w:val="22"/>
              </w:rPr>
            </w:pPr>
            <w:ins w:id="2531" w:author="ERCOT" w:date="2023-10-26T12:39:00Z">
              <w:r w:rsidRPr="00E95F39">
                <w:rPr>
                  <w:sz w:val="22"/>
                  <w:szCs w:val="22"/>
                </w:rPr>
                <w:t>11.4</w:t>
              </w:r>
            </w:ins>
            <w:del w:id="2532" w:author="ERCOT" w:date="2023-10-26T12:39:00Z">
              <w:r w:rsidRPr="00E95F39" w:rsidDel="0040323E">
                <w:rPr>
                  <w:sz w:val="22"/>
                  <w:szCs w:val="22"/>
                </w:rPr>
                <w:delText>14.7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B8D95ED" w14:textId="49A5CBB4" w:rsidR="00A730CB" w:rsidRPr="00E95F39" w:rsidRDefault="00A730CB" w:rsidP="00E95F39">
            <w:pPr>
              <w:widowControl/>
              <w:autoSpaceDE/>
              <w:autoSpaceDN/>
              <w:adjustRightInd/>
              <w:jc w:val="center"/>
              <w:rPr>
                <w:b/>
                <w:bCs/>
                <w:sz w:val="22"/>
                <w:szCs w:val="22"/>
              </w:rPr>
            </w:pPr>
            <w:ins w:id="2533" w:author="ERCOT" w:date="2023-10-26T12:39:00Z">
              <w:r w:rsidRPr="00E95F39">
                <w:rPr>
                  <w:sz w:val="22"/>
                  <w:szCs w:val="22"/>
                </w:rPr>
                <w:t>12.0</w:t>
              </w:r>
            </w:ins>
            <w:del w:id="2534" w:author="ERCOT" w:date="2023-10-26T12:39:00Z">
              <w:r w:rsidRPr="00E95F39" w:rsidDel="0040323E">
                <w:rPr>
                  <w:sz w:val="22"/>
                  <w:szCs w:val="22"/>
                </w:rPr>
                <w:delText>20.6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BD8CBA" w14:textId="0F66A491" w:rsidR="00A730CB" w:rsidRPr="00E95F39" w:rsidRDefault="00A730CB" w:rsidP="00E95F39">
            <w:pPr>
              <w:widowControl/>
              <w:autoSpaceDE/>
              <w:autoSpaceDN/>
              <w:adjustRightInd/>
              <w:jc w:val="center"/>
              <w:rPr>
                <w:b/>
                <w:bCs/>
                <w:sz w:val="22"/>
                <w:szCs w:val="22"/>
              </w:rPr>
            </w:pPr>
            <w:ins w:id="2535" w:author="ERCOT" w:date="2023-10-26T12:39:00Z">
              <w:r w:rsidRPr="00E95F39">
                <w:rPr>
                  <w:sz w:val="22"/>
                  <w:szCs w:val="22"/>
                </w:rPr>
                <w:t>12.9</w:t>
              </w:r>
            </w:ins>
            <w:del w:id="2536" w:author="ERCOT" w:date="2023-10-26T12:39:00Z">
              <w:r w:rsidRPr="00E95F39" w:rsidDel="0040323E">
                <w:rPr>
                  <w:sz w:val="22"/>
                  <w:szCs w:val="22"/>
                </w:rPr>
                <w:delText>13.2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FCC7711" w14:textId="5067C340" w:rsidR="00A730CB" w:rsidRPr="00E95F39" w:rsidRDefault="00A730CB" w:rsidP="00E95F39">
            <w:pPr>
              <w:widowControl/>
              <w:autoSpaceDE/>
              <w:autoSpaceDN/>
              <w:adjustRightInd/>
              <w:jc w:val="center"/>
              <w:rPr>
                <w:b/>
                <w:bCs/>
                <w:sz w:val="22"/>
                <w:szCs w:val="22"/>
              </w:rPr>
            </w:pPr>
            <w:ins w:id="2537" w:author="ERCOT" w:date="2023-10-26T12:39:00Z">
              <w:r w:rsidRPr="00E95F39">
                <w:rPr>
                  <w:sz w:val="22"/>
                  <w:szCs w:val="22"/>
                </w:rPr>
                <w:t>12.7</w:t>
              </w:r>
            </w:ins>
            <w:del w:id="2538" w:author="ERCOT" w:date="2023-10-26T12:39:00Z">
              <w:r w:rsidRPr="00E95F39" w:rsidDel="0040323E">
                <w:rPr>
                  <w:sz w:val="22"/>
                  <w:szCs w:val="22"/>
                </w:rPr>
                <w:delText>15.2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2008331" w14:textId="7FF97132" w:rsidR="00A730CB" w:rsidRPr="00E95F39" w:rsidRDefault="00A730CB" w:rsidP="00E95F39">
            <w:pPr>
              <w:widowControl/>
              <w:autoSpaceDE/>
              <w:autoSpaceDN/>
              <w:adjustRightInd/>
              <w:jc w:val="center"/>
              <w:rPr>
                <w:b/>
                <w:bCs/>
                <w:sz w:val="22"/>
                <w:szCs w:val="22"/>
              </w:rPr>
            </w:pPr>
            <w:ins w:id="2539" w:author="ERCOT" w:date="2023-10-26T12:39:00Z">
              <w:r w:rsidRPr="00E95F39">
                <w:rPr>
                  <w:sz w:val="22"/>
                  <w:szCs w:val="22"/>
                </w:rPr>
                <w:t>11.5</w:t>
              </w:r>
            </w:ins>
            <w:del w:id="2540" w:author="ERCOT" w:date="2023-10-26T12:39:00Z">
              <w:r w:rsidRPr="00E95F39" w:rsidDel="0040323E">
                <w:rPr>
                  <w:sz w:val="22"/>
                  <w:szCs w:val="22"/>
                </w:rPr>
                <w:delText>14.3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8B5DB98" w14:textId="702B1403" w:rsidR="00A730CB" w:rsidRPr="00E95F39" w:rsidRDefault="00A730CB" w:rsidP="00E95F39">
            <w:pPr>
              <w:widowControl/>
              <w:autoSpaceDE/>
              <w:autoSpaceDN/>
              <w:adjustRightInd/>
              <w:jc w:val="center"/>
              <w:rPr>
                <w:b/>
                <w:bCs/>
                <w:sz w:val="22"/>
                <w:szCs w:val="22"/>
              </w:rPr>
            </w:pPr>
            <w:ins w:id="2541" w:author="ERCOT" w:date="2023-10-26T12:39:00Z">
              <w:r w:rsidRPr="00E95F39">
                <w:rPr>
                  <w:sz w:val="22"/>
                  <w:szCs w:val="22"/>
                </w:rPr>
                <w:t>12.8</w:t>
              </w:r>
            </w:ins>
            <w:del w:id="2542" w:author="ERCOT" w:date="2023-10-26T12:39:00Z">
              <w:r w:rsidRPr="00E95F39" w:rsidDel="0040323E">
                <w:rPr>
                  <w:sz w:val="22"/>
                  <w:szCs w:val="22"/>
                </w:rPr>
                <w:delText>21.2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3B64C87" w14:textId="36AF8BEE" w:rsidR="00A730CB" w:rsidRPr="00E95F39" w:rsidRDefault="00A730CB" w:rsidP="00E95F39">
            <w:pPr>
              <w:widowControl/>
              <w:autoSpaceDE/>
              <w:autoSpaceDN/>
              <w:adjustRightInd/>
              <w:jc w:val="center"/>
              <w:rPr>
                <w:b/>
                <w:bCs/>
                <w:sz w:val="22"/>
                <w:szCs w:val="22"/>
              </w:rPr>
            </w:pPr>
            <w:ins w:id="2543" w:author="ERCOT" w:date="2023-10-26T12:39:00Z">
              <w:r w:rsidRPr="00E95F39">
                <w:rPr>
                  <w:sz w:val="22"/>
                  <w:szCs w:val="22"/>
                </w:rPr>
                <w:t>9.6</w:t>
              </w:r>
            </w:ins>
            <w:del w:id="2544" w:author="ERCOT" w:date="2023-10-26T12:39:00Z">
              <w:r w:rsidRPr="00E95F39" w:rsidDel="0040323E">
                <w:rPr>
                  <w:sz w:val="22"/>
                  <w:szCs w:val="22"/>
                </w:rPr>
                <w:delText>15.5</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3A2D00E" w14:textId="6F2502BC" w:rsidR="00A730CB" w:rsidRPr="00E95F39" w:rsidRDefault="00A730CB" w:rsidP="00E95F39">
            <w:pPr>
              <w:widowControl/>
              <w:autoSpaceDE/>
              <w:autoSpaceDN/>
              <w:adjustRightInd/>
              <w:jc w:val="center"/>
              <w:rPr>
                <w:b/>
                <w:bCs/>
                <w:sz w:val="22"/>
                <w:szCs w:val="22"/>
              </w:rPr>
            </w:pPr>
            <w:ins w:id="2545" w:author="ERCOT" w:date="2023-10-26T12:39:00Z">
              <w:r w:rsidRPr="00E95F39">
                <w:rPr>
                  <w:sz w:val="22"/>
                  <w:szCs w:val="22"/>
                </w:rPr>
                <w:t>2.8</w:t>
              </w:r>
            </w:ins>
            <w:del w:id="2546" w:author="ERCOT" w:date="2023-10-26T12:39:00Z">
              <w:r w:rsidRPr="00E95F39" w:rsidDel="0040323E">
                <w:rPr>
                  <w:sz w:val="22"/>
                  <w:szCs w:val="22"/>
                </w:rPr>
                <w:delText>7.7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8146A0D" w14:textId="28DAFD0C" w:rsidR="00A730CB" w:rsidRPr="00E95F39" w:rsidRDefault="00A730CB" w:rsidP="00E95F39">
            <w:pPr>
              <w:widowControl/>
              <w:autoSpaceDE/>
              <w:autoSpaceDN/>
              <w:adjustRightInd/>
              <w:jc w:val="center"/>
              <w:rPr>
                <w:b/>
                <w:bCs/>
                <w:sz w:val="22"/>
                <w:szCs w:val="22"/>
              </w:rPr>
            </w:pPr>
            <w:ins w:id="2547" w:author="ERCOT" w:date="2023-10-26T12:39:00Z">
              <w:r w:rsidRPr="00E95F39">
                <w:rPr>
                  <w:sz w:val="22"/>
                  <w:szCs w:val="22"/>
                </w:rPr>
                <w:t>0.0</w:t>
              </w:r>
            </w:ins>
            <w:del w:id="2548" w:author="ERCOT" w:date="2023-10-26T12:39:00Z">
              <w:r w:rsidRPr="00E95F39" w:rsidDel="0040323E">
                <w:rPr>
                  <w:sz w:val="22"/>
                  <w:szCs w:val="22"/>
                </w:rPr>
                <w:delText>0.8</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2353AB5" w14:textId="1BFE94A8" w:rsidR="00A730CB" w:rsidRPr="00E95F39" w:rsidRDefault="00A730CB" w:rsidP="00E95F39">
            <w:pPr>
              <w:widowControl/>
              <w:autoSpaceDE/>
              <w:autoSpaceDN/>
              <w:adjustRightInd/>
              <w:jc w:val="center"/>
              <w:rPr>
                <w:b/>
                <w:bCs/>
                <w:sz w:val="22"/>
                <w:szCs w:val="22"/>
              </w:rPr>
            </w:pPr>
            <w:ins w:id="2549" w:author="ERCOT" w:date="2023-10-26T12:39:00Z">
              <w:r w:rsidRPr="00E95F39">
                <w:rPr>
                  <w:sz w:val="22"/>
                  <w:szCs w:val="22"/>
                </w:rPr>
                <w:t>0.0</w:t>
              </w:r>
            </w:ins>
            <w:del w:id="2550" w:author="ERCOT" w:date="2023-10-26T12:39:00Z">
              <w:r w:rsidRPr="00E95F39" w:rsidDel="0040323E">
                <w:rPr>
                  <w:sz w:val="22"/>
                  <w:szCs w:val="22"/>
                </w:rPr>
                <w:delText>-0.5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F19FE42" w14:textId="71C75B35" w:rsidR="00A730CB" w:rsidRPr="00E95F39" w:rsidRDefault="00A730CB" w:rsidP="00E95F39">
            <w:pPr>
              <w:widowControl/>
              <w:autoSpaceDE/>
              <w:autoSpaceDN/>
              <w:adjustRightInd/>
              <w:jc w:val="center"/>
              <w:rPr>
                <w:b/>
                <w:bCs/>
                <w:sz w:val="22"/>
                <w:szCs w:val="22"/>
              </w:rPr>
            </w:pPr>
            <w:ins w:id="2551" w:author="ERCOT" w:date="2023-10-26T12:39:00Z">
              <w:r w:rsidRPr="00E95F39">
                <w:rPr>
                  <w:sz w:val="22"/>
                  <w:szCs w:val="22"/>
                </w:rPr>
                <w:t>0.0</w:t>
              </w:r>
            </w:ins>
            <w:del w:id="2552"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33BEEE9" w14:textId="71F6CB22" w:rsidR="00A730CB" w:rsidRPr="00E95F39" w:rsidRDefault="00A730CB" w:rsidP="00E95F39">
            <w:pPr>
              <w:widowControl/>
              <w:autoSpaceDE/>
              <w:autoSpaceDN/>
              <w:adjustRightInd/>
              <w:jc w:val="center"/>
              <w:rPr>
                <w:b/>
                <w:bCs/>
                <w:sz w:val="22"/>
                <w:szCs w:val="22"/>
              </w:rPr>
            </w:pPr>
            <w:ins w:id="2553" w:author="ERCOT" w:date="2023-10-26T12:39:00Z">
              <w:r w:rsidRPr="00E95F39">
                <w:rPr>
                  <w:sz w:val="22"/>
                  <w:szCs w:val="22"/>
                </w:rPr>
                <w:t>0.0</w:t>
              </w:r>
            </w:ins>
            <w:del w:id="2554"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6D493EAD" w14:textId="429EA321" w:rsidR="00A730CB" w:rsidRPr="00E95F39" w:rsidRDefault="00A730CB" w:rsidP="00E95F39">
            <w:pPr>
              <w:widowControl/>
              <w:autoSpaceDE/>
              <w:autoSpaceDN/>
              <w:adjustRightInd/>
              <w:jc w:val="center"/>
              <w:rPr>
                <w:b/>
                <w:bCs/>
                <w:sz w:val="22"/>
                <w:szCs w:val="22"/>
              </w:rPr>
            </w:pPr>
            <w:ins w:id="2555" w:author="ERCOT" w:date="2023-10-26T12:39:00Z">
              <w:r w:rsidRPr="00E95F39">
                <w:rPr>
                  <w:sz w:val="22"/>
                  <w:szCs w:val="22"/>
                </w:rPr>
                <w:t>0.0</w:t>
              </w:r>
            </w:ins>
            <w:del w:id="2556" w:author="ERCOT" w:date="2023-10-26T12:39:00Z">
              <w:r w:rsidRPr="00E95F39" w:rsidDel="0040323E">
                <w:rPr>
                  <w:sz w:val="22"/>
                  <w:szCs w:val="22"/>
                </w:rPr>
                <w:delText>0.0</w:delText>
              </w:r>
            </w:del>
          </w:p>
        </w:tc>
      </w:tr>
      <w:tr w:rsidR="00A730CB" w:rsidRPr="00CC576E" w14:paraId="48F5ECB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A730CB" w:rsidRPr="000357D1" w:rsidRDefault="00A730CB" w:rsidP="00A730CB">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B378B1E" w14:textId="20A15A0F" w:rsidR="00A730CB" w:rsidRPr="00E95F39" w:rsidRDefault="00A730CB" w:rsidP="00E95F39">
            <w:pPr>
              <w:widowControl/>
              <w:autoSpaceDE/>
              <w:autoSpaceDN/>
              <w:adjustRightInd/>
              <w:jc w:val="center"/>
              <w:rPr>
                <w:b/>
                <w:bCs/>
                <w:sz w:val="22"/>
                <w:szCs w:val="22"/>
              </w:rPr>
            </w:pPr>
            <w:ins w:id="2557" w:author="ERCOT" w:date="2023-10-26T12:39:00Z">
              <w:r w:rsidRPr="00E95F39">
                <w:rPr>
                  <w:sz w:val="22"/>
                  <w:szCs w:val="22"/>
                </w:rPr>
                <w:t>0.0</w:t>
              </w:r>
            </w:ins>
            <w:del w:id="2558"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CE0E260" w14:textId="0CC2BD3A" w:rsidR="00A730CB" w:rsidRPr="00E95F39" w:rsidRDefault="00A730CB" w:rsidP="00E95F39">
            <w:pPr>
              <w:widowControl/>
              <w:autoSpaceDE/>
              <w:autoSpaceDN/>
              <w:adjustRightInd/>
              <w:jc w:val="center"/>
              <w:rPr>
                <w:b/>
                <w:bCs/>
                <w:sz w:val="22"/>
                <w:szCs w:val="22"/>
              </w:rPr>
            </w:pPr>
            <w:ins w:id="2559" w:author="ERCOT" w:date="2023-10-26T12:39:00Z">
              <w:r w:rsidRPr="00E95F39">
                <w:rPr>
                  <w:sz w:val="22"/>
                  <w:szCs w:val="22"/>
                </w:rPr>
                <w:t>0.0</w:t>
              </w:r>
            </w:ins>
            <w:del w:id="256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596D0A" w14:textId="6F72FFE5" w:rsidR="00A730CB" w:rsidRPr="00E95F39" w:rsidRDefault="00A730CB" w:rsidP="00E95F39">
            <w:pPr>
              <w:widowControl/>
              <w:autoSpaceDE/>
              <w:autoSpaceDN/>
              <w:adjustRightInd/>
              <w:jc w:val="center"/>
              <w:rPr>
                <w:b/>
                <w:bCs/>
                <w:sz w:val="22"/>
                <w:szCs w:val="22"/>
              </w:rPr>
            </w:pPr>
            <w:ins w:id="2561" w:author="ERCOT" w:date="2023-10-26T12:39:00Z">
              <w:r w:rsidRPr="00E95F39">
                <w:rPr>
                  <w:sz w:val="22"/>
                  <w:szCs w:val="22"/>
                </w:rPr>
                <w:t>0.0</w:t>
              </w:r>
            </w:ins>
            <w:del w:id="256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B9159E" w14:textId="28500A57" w:rsidR="00A730CB" w:rsidRPr="00E95F39" w:rsidRDefault="00A730CB" w:rsidP="00E95F39">
            <w:pPr>
              <w:widowControl/>
              <w:autoSpaceDE/>
              <w:autoSpaceDN/>
              <w:adjustRightInd/>
              <w:jc w:val="center"/>
              <w:rPr>
                <w:b/>
                <w:bCs/>
                <w:sz w:val="22"/>
                <w:szCs w:val="22"/>
              </w:rPr>
            </w:pPr>
            <w:ins w:id="2563" w:author="ERCOT" w:date="2023-10-26T12:39:00Z">
              <w:r w:rsidRPr="00E95F39">
                <w:rPr>
                  <w:sz w:val="22"/>
                  <w:szCs w:val="22"/>
                </w:rPr>
                <w:t>0.0</w:t>
              </w:r>
            </w:ins>
            <w:del w:id="256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7F00F9" w14:textId="7EFB5D62" w:rsidR="00A730CB" w:rsidRPr="00E95F39" w:rsidRDefault="00A730CB" w:rsidP="00E95F39">
            <w:pPr>
              <w:widowControl/>
              <w:autoSpaceDE/>
              <w:autoSpaceDN/>
              <w:adjustRightInd/>
              <w:jc w:val="center"/>
              <w:rPr>
                <w:b/>
                <w:bCs/>
                <w:sz w:val="22"/>
                <w:szCs w:val="22"/>
              </w:rPr>
            </w:pPr>
            <w:ins w:id="2565" w:author="ERCOT" w:date="2023-10-26T12:39:00Z">
              <w:r w:rsidRPr="00E95F39">
                <w:rPr>
                  <w:sz w:val="22"/>
                  <w:szCs w:val="22"/>
                </w:rPr>
                <w:t>0.0</w:t>
              </w:r>
            </w:ins>
            <w:del w:id="256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55419A" w14:textId="3C7B0E84" w:rsidR="00A730CB" w:rsidRPr="00E95F39" w:rsidRDefault="00A730CB" w:rsidP="00E95F39">
            <w:pPr>
              <w:widowControl/>
              <w:autoSpaceDE/>
              <w:autoSpaceDN/>
              <w:adjustRightInd/>
              <w:jc w:val="center"/>
              <w:rPr>
                <w:b/>
                <w:bCs/>
                <w:sz w:val="22"/>
                <w:szCs w:val="22"/>
              </w:rPr>
            </w:pPr>
            <w:ins w:id="2567" w:author="ERCOT" w:date="2023-10-26T12:39:00Z">
              <w:r w:rsidRPr="00E95F39">
                <w:rPr>
                  <w:sz w:val="22"/>
                  <w:szCs w:val="22"/>
                </w:rPr>
                <w:t>0.0</w:t>
              </w:r>
            </w:ins>
            <w:del w:id="256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6C26F35" w14:textId="12678062" w:rsidR="00A730CB" w:rsidRPr="00E95F39" w:rsidRDefault="00A730CB" w:rsidP="00E95F39">
            <w:pPr>
              <w:widowControl/>
              <w:autoSpaceDE/>
              <w:autoSpaceDN/>
              <w:adjustRightInd/>
              <w:jc w:val="center"/>
              <w:rPr>
                <w:b/>
                <w:bCs/>
                <w:sz w:val="22"/>
                <w:szCs w:val="22"/>
              </w:rPr>
            </w:pPr>
            <w:ins w:id="2569" w:author="ERCOT" w:date="2023-10-26T12:39:00Z">
              <w:r w:rsidRPr="00E95F39">
                <w:rPr>
                  <w:sz w:val="22"/>
                  <w:szCs w:val="22"/>
                </w:rPr>
                <w:t>0.0</w:t>
              </w:r>
            </w:ins>
            <w:del w:id="257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C314249" w14:textId="62839BE9" w:rsidR="00A730CB" w:rsidRPr="00E95F39" w:rsidRDefault="00A730CB" w:rsidP="00E95F39">
            <w:pPr>
              <w:widowControl/>
              <w:autoSpaceDE/>
              <w:autoSpaceDN/>
              <w:adjustRightInd/>
              <w:jc w:val="center"/>
              <w:rPr>
                <w:b/>
                <w:bCs/>
                <w:sz w:val="22"/>
                <w:szCs w:val="22"/>
              </w:rPr>
            </w:pPr>
            <w:ins w:id="2571" w:author="ERCOT" w:date="2023-10-26T12:39:00Z">
              <w:r w:rsidRPr="00E95F39">
                <w:rPr>
                  <w:sz w:val="22"/>
                  <w:szCs w:val="22"/>
                </w:rPr>
                <w:t>8.4</w:t>
              </w:r>
            </w:ins>
            <w:del w:id="2572" w:author="ERCOT" w:date="2023-10-26T12:39:00Z">
              <w:r w:rsidRPr="00E95F39" w:rsidDel="0040323E">
                <w:rPr>
                  <w:sz w:val="22"/>
                  <w:szCs w:val="22"/>
                </w:rPr>
                <w:delText>5.5</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C8B214" w14:textId="3A526DD9" w:rsidR="00A730CB" w:rsidRPr="00E95F39" w:rsidRDefault="00A730CB" w:rsidP="00E95F39">
            <w:pPr>
              <w:widowControl/>
              <w:autoSpaceDE/>
              <w:autoSpaceDN/>
              <w:adjustRightInd/>
              <w:jc w:val="center"/>
              <w:rPr>
                <w:b/>
                <w:bCs/>
                <w:sz w:val="22"/>
                <w:szCs w:val="22"/>
              </w:rPr>
            </w:pPr>
            <w:ins w:id="2573" w:author="ERCOT" w:date="2023-10-26T12:39:00Z">
              <w:r w:rsidRPr="00E95F39">
                <w:rPr>
                  <w:sz w:val="22"/>
                  <w:szCs w:val="22"/>
                </w:rPr>
                <w:t>14.5</w:t>
              </w:r>
            </w:ins>
            <w:del w:id="2574" w:author="ERCOT" w:date="2023-10-26T12:39:00Z">
              <w:r w:rsidRPr="00E95F39" w:rsidDel="0040323E">
                <w:rPr>
                  <w:sz w:val="22"/>
                  <w:szCs w:val="22"/>
                </w:rPr>
                <w:delText>18.4</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36646EA6" w14:textId="2F560CB1" w:rsidR="00A730CB" w:rsidRPr="00E95F39" w:rsidRDefault="00A730CB" w:rsidP="00E95F39">
            <w:pPr>
              <w:widowControl/>
              <w:autoSpaceDE/>
              <w:autoSpaceDN/>
              <w:adjustRightInd/>
              <w:jc w:val="center"/>
              <w:rPr>
                <w:b/>
                <w:bCs/>
                <w:sz w:val="22"/>
                <w:szCs w:val="22"/>
              </w:rPr>
            </w:pPr>
            <w:ins w:id="2575" w:author="ERCOT" w:date="2023-10-26T12:39:00Z">
              <w:r w:rsidRPr="00E95F39">
                <w:rPr>
                  <w:sz w:val="22"/>
                  <w:szCs w:val="22"/>
                </w:rPr>
                <w:t>11.6</w:t>
              </w:r>
            </w:ins>
            <w:del w:id="2576" w:author="ERCOT" w:date="2023-10-26T12:39:00Z">
              <w:r w:rsidRPr="00E95F39" w:rsidDel="0040323E">
                <w:rPr>
                  <w:sz w:val="22"/>
                  <w:szCs w:val="22"/>
                </w:rPr>
                <w:delText>16.5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F5B7C9" w14:textId="73D81C18" w:rsidR="00A730CB" w:rsidRPr="00E95F39" w:rsidRDefault="00A730CB" w:rsidP="00E95F39">
            <w:pPr>
              <w:widowControl/>
              <w:autoSpaceDE/>
              <w:autoSpaceDN/>
              <w:adjustRightInd/>
              <w:jc w:val="center"/>
              <w:rPr>
                <w:b/>
                <w:bCs/>
                <w:sz w:val="22"/>
                <w:szCs w:val="22"/>
              </w:rPr>
            </w:pPr>
            <w:ins w:id="2577" w:author="ERCOT" w:date="2023-10-26T12:39:00Z">
              <w:r w:rsidRPr="00E95F39">
                <w:rPr>
                  <w:sz w:val="22"/>
                  <w:szCs w:val="22"/>
                </w:rPr>
                <w:t>11.2</w:t>
              </w:r>
            </w:ins>
            <w:del w:id="2578" w:author="ERCOT" w:date="2023-10-26T12:39:00Z">
              <w:r w:rsidRPr="00E95F39" w:rsidDel="0040323E">
                <w:rPr>
                  <w:sz w:val="22"/>
                  <w:szCs w:val="22"/>
                </w:rPr>
                <w:delText>13.7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E987FEB" w14:textId="4C60A0A3" w:rsidR="00A730CB" w:rsidRPr="00E95F39" w:rsidRDefault="00A730CB" w:rsidP="00E95F39">
            <w:pPr>
              <w:widowControl/>
              <w:autoSpaceDE/>
              <w:autoSpaceDN/>
              <w:adjustRightInd/>
              <w:jc w:val="center"/>
              <w:rPr>
                <w:b/>
                <w:bCs/>
                <w:sz w:val="22"/>
                <w:szCs w:val="22"/>
              </w:rPr>
            </w:pPr>
            <w:ins w:id="2579" w:author="ERCOT" w:date="2023-10-26T12:39:00Z">
              <w:r w:rsidRPr="00E95F39">
                <w:rPr>
                  <w:sz w:val="22"/>
                  <w:szCs w:val="22"/>
                </w:rPr>
                <w:t>10.6</w:t>
              </w:r>
            </w:ins>
            <w:del w:id="2580" w:author="ERCOT" w:date="2023-10-26T12:39:00Z">
              <w:r w:rsidRPr="00E95F39" w:rsidDel="0040323E">
                <w:rPr>
                  <w:sz w:val="22"/>
                  <w:szCs w:val="22"/>
                </w:rPr>
                <w:delText>13.5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705BC6" w14:textId="2D04C290" w:rsidR="00A730CB" w:rsidRPr="00E95F39" w:rsidRDefault="00A730CB" w:rsidP="00E95F39">
            <w:pPr>
              <w:widowControl/>
              <w:autoSpaceDE/>
              <w:autoSpaceDN/>
              <w:adjustRightInd/>
              <w:jc w:val="center"/>
              <w:rPr>
                <w:b/>
                <w:bCs/>
                <w:sz w:val="22"/>
                <w:szCs w:val="22"/>
              </w:rPr>
            </w:pPr>
            <w:ins w:id="2581" w:author="ERCOT" w:date="2023-10-26T12:39:00Z">
              <w:r w:rsidRPr="00E95F39">
                <w:rPr>
                  <w:sz w:val="22"/>
                  <w:szCs w:val="22"/>
                </w:rPr>
                <w:t>8.6</w:t>
              </w:r>
            </w:ins>
            <w:del w:id="2582" w:author="ERCOT" w:date="2023-10-26T12:39:00Z">
              <w:r w:rsidRPr="00E95F39" w:rsidDel="0040323E">
                <w:rPr>
                  <w:sz w:val="22"/>
                  <w:szCs w:val="22"/>
                </w:rPr>
                <w:delText>10.9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7D8914" w14:textId="2AB42ACD" w:rsidR="00A730CB" w:rsidRPr="00E95F39" w:rsidRDefault="00A730CB" w:rsidP="00E95F39">
            <w:pPr>
              <w:widowControl/>
              <w:autoSpaceDE/>
              <w:autoSpaceDN/>
              <w:adjustRightInd/>
              <w:jc w:val="center"/>
              <w:rPr>
                <w:b/>
                <w:bCs/>
                <w:sz w:val="22"/>
                <w:szCs w:val="22"/>
              </w:rPr>
            </w:pPr>
            <w:ins w:id="2583" w:author="ERCOT" w:date="2023-10-26T12:39:00Z">
              <w:r w:rsidRPr="00E95F39">
                <w:rPr>
                  <w:sz w:val="22"/>
                  <w:szCs w:val="22"/>
                </w:rPr>
                <w:t>8.5</w:t>
              </w:r>
            </w:ins>
            <w:del w:id="2584" w:author="ERCOT" w:date="2023-10-26T12:39:00Z">
              <w:r w:rsidRPr="00E95F39" w:rsidDel="0040323E">
                <w:rPr>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B00AF6A" w14:textId="5074C53A" w:rsidR="00A730CB" w:rsidRPr="00E95F39" w:rsidRDefault="00A730CB" w:rsidP="00E95F39">
            <w:pPr>
              <w:widowControl/>
              <w:autoSpaceDE/>
              <w:autoSpaceDN/>
              <w:adjustRightInd/>
              <w:jc w:val="center"/>
              <w:rPr>
                <w:b/>
                <w:bCs/>
                <w:sz w:val="22"/>
                <w:szCs w:val="22"/>
              </w:rPr>
            </w:pPr>
            <w:ins w:id="2585" w:author="ERCOT" w:date="2023-10-26T12:39:00Z">
              <w:r w:rsidRPr="00E95F39">
                <w:rPr>
                  <w:sz w:val="22"/>
                  <w:szCs w:val="22"/>
                </w:rPr>
                <w:t>11.2</w:t>
              </w:r>
            </w:ins>
            <w:del w:id="2586" w:author="ERCOT" w:date="2023-10-26T12:39:00Z">
              <w:r w:rsidRPr="00E95F39" w:rsidDel="0040323E">
                <w:rPr>
                  <w:sz w:val="22"/>
                  <w:szCs w:val="22"/>
                </w:rPr>
                <w:delText>11.2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456459A" w14:textId="02A1142C" w:rsidR="00A730CB" w:rsidRPr="00E95F39" w:rsidRDefault="00A730CB" w:rsidP="00E95F39">
            <w:pPr>
              <w:widowControl/>
              <w:autoSpaceDE/>
              <w:autoSpaceDN/>
              <w:adjustRightInd/>
              <w:jc w:val="center"/>
              <w:rPr>
                <w:b/>
                <w:bCs/>
                <w:sz w:val="22"/>
                <w:szCs w:val="22"/>
              </w:rPr>
            </w:pPr>
            <w:ins w:id="2587" w:author="ERCOT" w:date="2023-10-26T12:39:00Z">
              <w:r w:rsidRPr="00E95F39">
                <w:rPr>
                  <w:sz w:val="22"/>
                  <w:szCs w:val="22"/>
                </w:rPr>
                <w:t>12.0</w:t>
              </w:r>
            </w:ins>
            <w:del w:id="2588" w:author="ERCOT" w:date="2023-10-26T12:39:00Z">
              <w:r w:rsidRPr="00E95F39" w:rsidDel="0040323E">
                <w:rPr>
                  <w:sz w:val="22"/>
                  <w:szCs w:val="22"/>
                </w:rPr>
                <w:delText>11.8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B92BD1" w14:textId="351DE373" w:rsidR="00A730CB" w:rsidRPr="00E95F39" w:rsidRDefault="00A730CB" w:rsidP="00E95F39">
            <w:pPr>
              <w:widowControl/>
              <w:autoSpaceDE/>
              <w:autoSpaceDN/>
              <w:adjustRightInd/>
              <w:jc w:val="center"/>
              <w:rPr>
                <w:b/>
                <w:bCs/>
                <w:sz w:val="22"/>
                <w:szCs w:val="22"/>
              </w:rPr>
            </w:pPr>
            <w:ins w:id="2589" w:author="ERCOT" w:date="2023-10-26T12:39:00Z">
              <w:r w:rsidRPr="00E95F39">
                <w:rPr>
                  <w:sz w:val="22"/>
                  <w:szCs w:val="22"/>
                </w:rPr>
                <w:t>10.2</w:t>
              </w:r>
            </w:ins>
            <w:del w:id="2590" w:author="ERCOT" w:date="2023-10-26T12:39:00Z">
              <w:r w:rsidRPr="00E95F39" w:rsidDel="0040323E">
                <w:rPr>
                  <w:sz w:val="22"/>
                  <w:szCs w:val="22"/>
                </w:rPr>
                <w:delText>15.6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6D2C8F7" w14:textId="0D192844" w:rsidR="00A730CB" w:rsidRPr="00E95F39" w:rsidRDefault="00A730CB" w:rsidP="00E95F39">
            <w:pPr>
              <w:widowControl/>
              <w:autoSpaceDE/>
              <w:autoSpaceDN/>
              <w:adjustRightInd/>
              <w:jc w:val="center"/>
              <w:rPr>
                <w:b/>
                <w:bCs/>
                <w:sz w:val="22"/>
                <w:szCs w:val="22"/>
              </w:rPr>
            </w:pPr>
            <w:ins w:id="2591" w:author="ERCOT" w:date="2023-10-26T12:39:00Z">
              <w:r w:rsidRPr="00E95F39">
                <w:rPr>
                  <w:sz w:val="22"/>
                  <w:szCs w:val="22"/>
                </w:rPr>
                <w:t>10.7</w:t>
              </w:r>
            </w:ins>
            <w:del w:id="2592" w:author="ERCOT" w:date="2023-10-26T12:39:00Z">
              <w:r w:rsidRPr="00E95F39" w:rsidDel="0040323E">
                <w:rPr>
                  <w:sz w:val="22"/>
                  <w:szCs w:val="22"/>
                </w:rPr>
                <w:delText>13.3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F7495FA" w14:textId="0B347602" w:rsidR="00A730CB" w:rsidRPr="00E95F39" w:rsidRDefault="00A730CB" w:rsidP="00E95F39">
            <w:pPr>
              <w:widowControl/>
              <w:autoSpaceDE/>
              <w:autoSpaceDN/>
              <w:adjustRightInd/>
              <w:jc w:val="center"/>
              <w:rPr>
                <w:b/>
                <w:bCs/>
                <w:sz w:val="22"/>
                <w:szCs w:val="22"/>
              </w:rPr>
            </w:pPr>
            <w:ins w:id="2593" w:author="ERCOT" w:date="2023-10-26T12:39:00Z">
              <w:r w:rsidRPr="00E95F39">
                <w:rPr>
                  <w:sz w:val="22"/>
                  <w:szCs w:val="22"/>
                </w:rPr>
                <w:t>4.1</w:t>
              </w:r>
            </w:ins>
            <w:del w:id="2594" w:author="ERCOT" w:date="2023-10-26T12:39:00Z">
              <w:r w:rsidRPr="00E95F39" w:rsidDel="0040323E">
                <w:rPr>
                  <w:sz w:val="22"/>
                  <w:szCs w:val="22"/>
                </w:rPr>
                <w:delText>13.3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6AA8763" w14:textId="6E1682D2" w:rsidR="00A730CB" w:rsidRPr="00E95F39" w:rsidRDefault="00A730CB" w:rsidP="00E95F39">
            <w:pPr>
              <w:widowControl/>
              <w:autoSpaceDE/>
              <w:autoSpaceDN/>
              <w:adjustRightInd/>
              <w:jc w:val="center"/>
              <w:rPr>
                <w:b/>
                <w:bCs/>
                <w:sz w:val="22"/>
                <w:szCs w:val="22"/>
              </w:rPr>
            </w:pPr>
            <w:ins w:id="2595" w:author="ERCOT" w:date="2023-10-26T12:39:00Z">
              <w:r w:rsidRPr="00E95F39">
                <w:rPr>
                  <w:sz w:val="22"/>
                  <w:szCs w:val="22"/>
                </w:rPr>
                <w:t>0.0</w:t>
              </w:r>
            </w:ins>
            <w:del w:id="2596" w:author="ERCOT" w:date="2023-10-26T12:39:00Z">
              <w:r w:rsidRPr="00E95F39" w:rsidDel="0040323E">
                <w:rPr>
                  <w:sz w:val="22"/>
                  <w:szCs w:val="22"/>
                </w:rPr>
                <w:delText>-1.4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718CCA3" w14:textId="1B28924A" w:rsidR="00A730CB" w:rsidRPr="00E95F39" w:rsidRDefault="00A730CB" w:rsidP="00E95F39">
            <w:pPr>
              <w:widowControl/>
              <w:autoSpaceDE/>
              <w:autoSpaceDN/>
              <w:adjustRightInd/>
              <w:jc w:val="center"/>
              <w:rPr>
                <w:b/>
                <w:bCs/>
                <w:sz w:val="22"/>
                <w:szCs w:val="22"/>
              </w:rPr>
            </w:pPr>
            <w:ins w:id="2597" w:author="ERCOT" w:date="2023-10-26T12:39:00Z">
              <w:r w:rsidRPr="00E95F39">
                <w:rPr>
                  <w:sz w:val="22"/>
                  <w:szCs w:val="22"/>
                </w:rPr>
                <w:t>0.0</w:t>
              </w:r>
            </w:ins>
            <w:del w:id="2598"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D6F63BA" w14:textId="2F5F9F18" w:rsidR="00A730CB" w:rsidRPr="00E95F39" w:rsidRDefault="00A730CB" w:rsidP="00E95F39">
            <w:pPr>
              <w:widowControl/>
              <w:autoSpaceDE/>
              <w:autoSpaceDN/>
              <w:adjustRightInd/>
              <w:jc w:val="center"/>
              <w:rPr>
                <w:b/>
                <w:bCs/>
                <w:sz w:val="22"/>
                <w:szCs w:val="22"/>
              </w:rPr>
            </w:pPr>
            <w:ins w:id="2599" w:author="ERCOT" w:date="2023-10-26T12:39:00Z">
              <w:r w:rsidRPr="00E95F39">
                <w:rPr>
                  <w:sz w:val="22"/>
                  <w:szCs w:val="22"/>
                </w:rPr>
                <w:t>0.0</w:t>
              </w:r>
            </w:ins>
            <w:del w:id="2600"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551C098" w14:textId="4C730123" w:rsidR="00A730CB" w:rsidRPr="00E95F39" w:rsidRDefault="00A730CB" w:rsidP="00E95F39">
            <w:pPr>
              <w:widowControl/>
              <w:autoSpaceDE/>
              <w:autoSpaceDN/>
              <w:adjustRightInd/>
              <w:jc w:val="center"/>
              <w:rPr>
                <w:b/>
                <w:bCs/>
                <w:sz w:val="22"/>
                <w:szCs w:val="22"/>
              </w:rPr>
            </w:pPr>
            <w:ins w:id="2601" w:author="ERCOT" w:date="2023-10-26T12:39:00Z">
              <w:r w:rsidRPr="00E95F39">
                <w:rPr>
                  <w:sz w:val="22"/>
                  <w:szCs w:val="22"/>
                </w:rPr>
                <w:t>0.0</w:t>
              </w:r>
            </w:ins>
            <w:del w:id="2602"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6C5661E1" w14:textId="4FB4D596" w:rsidR="00A730CB" w:rsidRPr="00E95F39" w:rsidRDefault="00A730CB" w:rsidP="00E95F39">
            <w:pPr>
              <w:widowControl/>
              <w:autoSpaceDE/>
              <w:autoSpaceDN/>
              <w:adjustRightInd/>
              <w:jc w:val="center"/>
              <w:rPr>
                <w:b/>
                <w:bCs/>
                <w:sz w:val="22"/>
                <w:szCs w:val="22"/>
              </w:rPr>
            </w:pPr>
            <w:ins w:id="2603" w:author="ERCOT" w:date="2023-10-26T12:39:00Z">
              <w:r w:rsidRPr="00E95F39">
                <w:rPr>
                  <w:sz w:val="22"/>
                  <w:szCs w:val="22"/>
                </w:rPr>
                <w:t>0.0</w:t>
              </w:r>
            </w:ins>
            <w:del w:id="2604" w:author="ERCOT" w:date="2023-10-26T12:39:00Z">
              <w:r w:rsidRPr="00E95F39" w:rsidDel="0040323E">
                <w:rPr>
                  <w:sz w:val="22"/>
                  <w:szCs w:val="22"/>
                </w:rPr>
                <w:delText>0.0</w:delText>
              </w:r>
            </w:del>
          </w:p>
        </w:tc>
      </w:tr>
      <w:tr w:rsidR="00A730CB" w:rsidRPr="00CC576E" w14:paraId="2AB453C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A730CB" w:rsidRPr="000357D1" w:rsidRDefault="00A730CB" w:rsidP="00A730CB">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47582AFE" w14:textId="354A5F12" w:rsidR="00A730CB" w:rsidRPr="00E95F39" w:rsidRDefault="00A730CB" w:rsidP="00E95F39">
            <w:pPr>
              <w:widowControl/>
              <w:autoSpaceDE/>
              <w:autoSpaceDN/>
              <w:adjustRightInd/>
              <w:jc w:val="center"/>
              <w:rPr>
                <w:b/>
                <w:bCs/>
                <w:sz w:val="22"/>
                <w:szCs w:val="22"/>
              </w:rPr>
            </w:pPr>
            <w:ins w:id="2605" w:author="ERCOT" w:date="2023-10-26T12:39:00Z">
              <w:r w:rsidRPr="00E95F39">
                <w:rPr>
                  <w:sz w:val="22"/>
                  <w:szCs w:val="22"/>
                </w:rPr>
                <w:t>0.0</w:t>
              </w:r>
            </w:ins>
            <w:del w:id="2606"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C763FE5" w14:textId="5E5E95ED" w:rsidR="00A730CB" w:rsidRPr="00E95F39" w:rsidRDefault="00A730CB" w:rsidP="00E95F39">
            <w:pPr>
              <w:widowControl/>
              <w:autoSpaceDE/>
              <w:autoSpaceDN/>
              <w:adjustRightInd/>
              <w:jc w:val="center"/>
              <w:rPr>
                <w:b/>
                <w:bCs/>
                <w:sz w:val="22"/>
                <w:szCs w:val="22"/>
              </w:rPr>
            </w:pPr>
            <w:ins w:id="2607" w:author="ERCOT" w:date="2023-10-26T12:39:00Z">
              <w:r w:rsidRPr="00E95F39">
                <w:rPr>
                  <w:sz w:val="22"/>
                  <w:szCs w:val="22"/>
                </w:rPr>
                <w:t>0.0</w:t>
              </w:r>
            </w:ins>
            <w:del w:id="260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7E0410" w14:textId="448EEF63" w:rsidR="00A730CB" w:rsidRPr="00E95F39" w:rsidRDefault="00A730CB" w:rsidP="00E95F39">
            <w:pPr>
              <w:widowControl/>
              <w:autoSpaceDE/>
              <w:autoSpaceDN/>
              <w:adjustRightInd/>
              <w:jc w:val="center"/>
              <w:rPr>
                <w:b/>
                <w:bCs/>
                <w:sz w:val="22"/>
                <w:szCs w:val="22"/>
              </w:rPr>
            </w:pPr>
            <w:ins w:id="2609" w:author="ERCOT" w:date="2023-10-26T12:39:00Z">
              <w:r w:rsidRPr="00E95F39">
                <w:rPr>
                  <w:sz w:val="22"/>
                  <w:szCs w:val="22"/>
                </w:rPr>
                <w:t>0.0</w:t>
              </w:r>
            </w:ins>
            <w:del w:id="261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06ECBC8" w14:textId="3C8D62C0" w:rsidR="00A730CB" w:rsidRPr="00E95F39" w:rsidRDefault="00A730CB" w:rsidP="00E95F39">
            <w:pPr>
              <w:widowControl/>
              <w:autoSpaceDE/>
              <w:autoSpaceDN/>
              <w:adjustRightInd/>
              <w:jc w:val="center"/>
              <w:rPr>
                <w:b/>
                <w:bCs/>
                <w:sz w:val="22"/>
                <w:szCs w:val="22"/>
              </w:rPr>
            </w:pPr>
            <w:ins w:id="2611" w:author="ERCOT" w:date="2023-10-26T12:39:00Z">
              <w:r w:rsidRPr="00E95F39">
                <w:rPr>
                  <w:sz w:val="22"/>
                  <w:szCs w:val="22"/>
                </w:rPr>
                <w:t>0.0</w:t>
              </w:r>
            </w:ins>
            <w:del w:id="261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8C75C5" w14:textId="2E9785CA" w:rsidR="00A730CB" w:rsidRPr="00E95F39" w:rsidRDefault="00A730CB" w:rsidP="00E95F39">
            <w:pPr>
              <w:widowControl/>
              <w:autoSpaceDE/>
              <w:autoSpaceDN/>
              <w:adjustRightInd/>
              <w:jc w:val="center"/>
              <w:rPr>
                <w:b/>
                <w:bCs/>
                <w:sz w:val="22"/>
                <w:szCs w:val="22"/>
              </w:rPr>
            </w:pPr>
            <w:ins w:id="2613" w:author="ERCOT" w:date="2023-10-26T12:39:00Z">
              <w:r w:rsidRPr="00E95F39">
                <w:rPr>
                  <w:sz w:val="22"/>
                  <w:szCs w:val="22"/>
                </w:rPr>
                <w:t>0.0</w:t>
              </w:r>
            </w:ins>
            <w:del w:id="261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8EF6AA" w14:textId="0E3A041B" w:rsidR="00A730CB" w:rsidRPr="00E95F39" w:rsidRDefault="00A730CB" w:rsidP="00E95F39">
            <w:pPr>
              <w:widowControl/>
              <w:autoSpaceDE/>
              <w:autoSpaceDN/>
              <w:adjustRightInd/>
              <w:jc w:val="center"/>
              <w:rPr>
                <w:b/>
                <w:bCs/>
                <w:sz w:val="22"/>
                <w:szCs w:val="22"/>
              </w:rPr>
            </w:pPr>
            <w:ins w:id="2615" w:author="ERCOT" w:date="2023-10-26T12:39:00Z">
              <w:r w:rsidRPr="00E95F39">
                <w:rPr>
                  <w:sz w:val="22"/>
                  <w:szCs w:val="22"/>
                </w:rPr>
                <w:t>0.0</w:t>
              </w:r>
            </w:ins>
            <w:del w:id="261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99810A" w14:textId="69AF01B0" w:rsidR="00A730CB" w:rsidRPr="00E95F39" w:rsidRDefault="00A730CB" w:rsidP="00E95F39">
            <w:pPr>
              <w:widowControl/>
              <w:autoSpaceDE/>
              <w:autoSpaceDN/>
              <w:adjustRightInd/>
              <w:jc w:val="center"/>
              <w:rPr>
                <w:b/>
                <w:bCs/>
                <w:sz w:val="22"/>
                <w:szCs w:val="22"/>
              </w:rPr>
            </w:pPr>
            <w:ins w:id="2617" w:author="ERCOT" w:date="2023-10-26T12:39:00Z">
              <w:r w:rsidRPr="00E95F39">
                <w:rPr>
                  <w:sz w:val="22"/>
                  <w:szCs w:val="22"/>
                </w:rPr>
                <w:t>0.0</w:t>
              </w:r>
            </w:ins>
            <w:del w:id="261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F8600E" w14:textId="3C606FC9" w:rsidR="00A730CB" w:rsidRPr="00E95F39" w:rsidRDefault="00A730CB" w:rsidP="00E95F39">
            <w:pPr>
              <w:widowControl/>
              <w:autoSpaceDE/>
              <w:autoSpaceDN/>
              <w:adjustRightInd/>
              <w:jc w:val="center"/>
              <w:rPr>
                <w:b/>
                <w:bCs/>
                <w:sz w:val="22"/>
                <w:szCs w:val="22"/>
              </w:rPr>
            </w:pPr>
            <w:ins w:id="2619" w:author="ERCOT" w:date="2023-10-26T12:39:00Z">
              <w:r w:rsidRPr="00E95F39">
                <w:rPr>
                  <w:sz w:val="22"/>
                  <w:szCs w:val="22"/>
                </w:rPr>
                <w:t>10.8</w:t>
              </w:r>
            </w:ins>
            <w:del w:id="2620" w:author="ERCOT" w:date="2023-10-26T12:39:00Z">
              <w:r w:rsidRPr="00E95F39" w:rsidDel="0040323E">
                <w:rPr>
                  <w:sz w:val="22"/>
                  <w:szCs w:val="22"/>
                </w:rPr>
                <w:delText>13.7</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989EA01" w14:textId="470FF3E7" w:rsidR="00A730CB" w:rsidRPr="00E95F39" w:rsidRDefault="00A730CB" w:rsidP="00E95F39">
            <w:pPr>
              <w:widowControl/>
              <w:autoSpaceDE/>
              <w:autoSpaceDN/>
              <w:adjustRightInd/>
              <w:jc w:val="center"/>
              <w:rPr>
                <w:b/>
                <w:bCs/>
                <w:sz w:val="22"/>
                <w:szCs w:val="22"/>
              </w:rPr>
            </w:pPr>
            <w:ins w:id="2621" w:author="ERCOT" w:date="2023-10-26T12:39:00Z">
              <w:r w:rsidRPr="00E95F39">
                <w:rPr>
                  <w:sz w:val="22"/>
                  <w:szCs w:val="22"/>
                </w:rPr>
                <w:t>12.2</w:t>
              </w:r>
            </w:ins>
            <w:del w:id="2622" w:author="ERCOT" w:date="2023-10-26T12:39:00Z">
              <w:r w:rsidRPr="00E95F39" w:rsidDel="0040323E">
                <w:rPr>
                  <w:sz w:val="22"/>
                  <w:szCs w:val="22"/>
                </w:rPr>
                <w:delText>17.9</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AE2F803" w14:textId="64D9B756" w:rsidR="00A730CB" w:rsidRPr="00E95F39" w:rsidRDefault="00A730CB" w:rsidP="00E95F39">
            <w:pPr>
              <w:widowControl/>
              <w:autoSpaceDE/>
              <w:autoSpaceDN/>
              <w:adjustRightInd/>
              <w:jc w:val="center"/>
              <w:rPr>
                <w:b/>
                <w:bCs/>
                <w:sz w:val="22"/>
                <w:szCs w:val="22"/>
              </w:rPr>
            </w:pPr>
            <w:ins w:id="2623" w:author="ERCOT" w:date="2023-10-26T12:39:00Z">
              <w:r w:rsidRPr="00E95F39">
                <w:rPr>
                  <w:sz w:val="22"/>
                  <w:szCs w:val="22"/>
                </w:rPr>
                <w:t>8.7</w:t>
              </w:r>
            </w:ins>
            <w:del w:id="2624" w:author="ERCOT" w:date="2023-10-26T12:39:00Z">
              <w:r w:rsidRPr="00E95F39" w:rsidDel="0040323E">
                <w:rPr>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0516828" w14:textId="3EF290B5" w:rsidR="00A730CB" w:rsidRPr="00E95F39" w:rsidRDefault="00A730CB" w:rsidP="00E95F39">
            <w:pPr>
              <w:widowControl/>
              <w:autoSpaceDE/>
              <w:autoSpaceDN/>
              <w:adjustRightInd/>
              <w:jc w:val="center"/>
              <w:rPr>
                <w:b/>
                <w:bCs/>
                <w:sz w:val="22"/>
                <w:szCs w:val="22"/>
              </w:rPr>
            </w:pPr>
            <w:ins w:id="2625" w:author="ERCOT" w:date="2023-10-26T12:39:00Z">
              <w:r w:rsidRPr="00E95F39">
                <w:rPr>
                  <w:sz w:val="22"/>
                  <w:szCs w:val="22"/>
                </w:rPr>
                <w:t>9.0</w:t>
              </w:r>
            </w:ins>
            <w:del w:id="2626" w:author="ERCOT" w:date="2023-10-26T12:39:00Z">
              <w:r w:rsidRPr="00E95F39" w:rsidDel="0040323E">
                <w:rPr>
                  <w:sz w:val="22"/>
                  <w:szCs w:val="22"/>
                </w:rPr>
                <w:delText>10.6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156A92" w14:textId="585C5E26" w:rsidR="00A730CB" w:rsidRPr="00E95F39" w:rsidRDefault="00A730CB" w:rsidP="00E95F39">
            <w:pPr>
              <w:widowControl/>
              <w:autoSpaceDE/>
              <w:autoSpaceDN/>
              <w:adjustRightInd/>
              <w:jc w:val="center"/>
              <w:rPr>
                <w:b/>
                <w:bCs/>
                <w:sz w:val="22"/>
                <w:szCs w:val="22"/>
              </w:rPr>
            </w:pPr>
            <w:ins w:id="2627" w:author="ERCOT" w:date="2023-10-26T12:39:00Z">
              <w:r w:rsidRPr="00E95F39">
                <w:rPr>
                  <w:sz w:val="22"/>
                  <w:szCs w:val="22"/>
                </w:rPr>
                <w:t>8.8</w:t>
              </w:r>
            </w:ins>
            <w:del w:id="2628" w:author="ERCOT" w:date="2023-10-26T12:39:00Z">
              <w:r w:rsidRPr="00E95F39" w:rsidDel="0040323E">
                <w:rPr>
                  <w:sz w:val="22"/>
                  <w:szCs w:val="22"/>
                </w:rPr>
                <w:delText>12.6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A64B0B" w14:textId="669ACB29" w:rsidR="00A730CB" w:rsidRPr="00E95F39" w:rsidRDefault="00A730CB" w:rsidP="00E95F39">
            <w:pPr>
              <w:widowControl/>
              <w:autoSpaceDE/>
              <w:autoSpaceDN/>
              <w:adjustRightInd/>
              <w:jc w:val="center"/>
              <w:rPr>
                <w:b/>
                <w:bCs/>
                <w:sz w:val="22"/>
                <w:szCs w:val="22"/>
              </w:rPr>
            </w:pPr>
            <w:ins w:id="2629" w:author="ERCOT" w:date="2023-10-26T12:39:00Z">
              <w:r w:rsidRPr="00E95F39">
                <w:rPr>
                  <w:sz w:val="22"/>
                  <w:szCs w:val="22"/>
                </w:rPr>
                <w:t>7.2</w:t>
              </w:r>
            </w:ins>
            <w:del w:id="2630" w:author="ERCOT" w:date="2023-10-26T12:39:00Z">
              <w:r w:rsidRPr="00E95F39" w:rsidDel="0040323E">
                <w:rPr>
                  <w:sz w:val="22"/>
                  <w:szCs w:val="22"/>
                </w:rPr>
                <w:delText>12.9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99AB5A" w14:textId="13DD30EA" w:rsidR="00A730CB" w:rsidRPr="00E95F39" w:rsidRDefault="00A730CB" w:rsidP="00E95F39">
            <w:pPr>
              <w:widowControl/>
              <w:autoSpaceDE/>
              <w:autoSpaceDN/>
              <w:adjustRightInd/>
              <w:jc w:val="center"/>
              <w:rPr>
                <w:b/>
                <w:bCs/>
                <w:sz w:val="22"/>
                <w:szCs w:val="22"/>
              </w:rPr>
            </w:pPr>
            <w:ins w:id="2631" w:author="ERCOT" w:date="2023-10-26T12:39:00Z">
              <w:r w:rsidRPr="00E95F39">
                <w:rPr>
                  <w:sz w:val="22"/>
                  <w:szCs w:val="22"/>
                </w:rPr>
                <w:t>7.0</w:t>
              </w:r>
            </w:ins>
            <w:del w:id="2632" w:author="ERCOT" w:date="2023-10-26T12:39:00Z">
              <w:r w:rsidRPr="00E95F39" w:rsidDel="0040323E">
                <w:rPr>
                  <w:sz w:val="22"/>
                  <w:szCs w:val="22"/>
                </w:rPr>
                <w:delText>10.9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4F8B0A" w14:textId="482AC507" w:rsidR="00A730CB" w:rsidRPr="00E95F39" w:rsidRDefault="00A730CB" w:rsidP="00E95F39">
            <w:pPr>
              <w:widowControl/>
              <w:autoSpaceDE/>
              <w:autoSpaceDN/>
              <w:adjustRightInd/>
              <w:jc w:val="center"/>
              <w:rPr>
                <w:b/>
                <w:bCs/>
                <w:sz w:val="22"/>
                <w:szCs w:val="22"/>
              </w:rPr>
            </w:pPr>
            <w:ins w:id="2633" w:author="ERCOT" w:date="2023-10-26T12:39:00Z">
              <w:r w:rsidRPr="00E95F39">
                <w:rPr>
                  <w:sz w:val="22"/>
                  <w:szCs w:val="22"/>
                </w:rPr>
                <w:t>6.2</w:t>
              </w:r>
            </w:ins>
            <w:del w:id="2634" w:author="ERCOT" w:date="2023-10-26T12:39:00Z">
              <w:r w:rsidRPr="00E95F39" w:rsidDel="0040323E">
                <w:rPr>
                  <w:sz w:val="22"/>
                  <w:szCs w:val="22"/>
                </w:rPr>
                <w:delText>10.8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495D553" w14:textId="38D2EAF2" w:rsidR="00A730CB" w:rsidRPr="00E95F39" w:rsidRDefault="00A730CB" w:rsidP="00E95F39">
            <w:pPr>
              <w:widowControl/>
              <w:autoSpaceDE/>
              <w:autoSpaceDN/>
              <w:adjustRightInd/>
              <w:jc w:val="center"/>
              <w:rPr>
                <w:b/>
                <w:bCs/>
                <w:sz w:val="22"/>
                <w:szCs w:val="22"/>
              </w:rPr>
            </w:pPr>
            <w:ins w:id="2635" w:author="ERCOT" w:date="2023-10-26T12:39:00Z">
              <w:r w:rsidRPr="00E95F39">
                <w:rPr>
                  <w:sz w:val="22"/>
                  <w:szCs w:val="22"/>
                </w:rPr>
                <w:t>7.1</w:t>
              </w:r>
            </w:ins>
            <w:del w:id="2636" w:author="ERCOT" w:date="2023-10-26T12:39:00Z">
              <w:r w:rsidRPr="00E95F39" w:rsidDel="0040323E">
                <w:rPr>
                  <w:sz w:val="22"/>
                  <w:szCs w:val="22"/>
                </w:rPr>
                <w:delText>10.5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325B110" w14:textId="2E551BB0" w:rsidR="00A730CB" w:rsidRPr="00E95F39" w:rsidRDefault="00A730CB" w:rsidP="00E95F39">
            <w:pPr>
              <w:widowControl/>
              <w:autoSpaceDE/>
              <w:autoSpaceDN/>
              <w:adjustRightInd/>
              <w:jc w:val="center"/>
              <w:rPr>
                <w:b/>
                <w:bCs/>
                <w:sz w:val="22"/>
                <w:szCs w:val="22"/>
              </w:rPr>
            </w:pPr>
            <w:ins w:id="2637" w:author="ERCOT" w:date="2023-10-26T12:39:00Z">
              <w:r w:rsidRPr="00E95F39">
                <w:rPr>
                  <w:sz w:val="22"/>
                  <w:szCs w:val="22"/>
                </w:rPr>
                <w:t>6.0</w:t>
              </w:r>
            </w:ins>
            <w:del w:id="2638" w:author="ERCOT" w:date="2023-10-26T12:39:00Z">
              <w:r w:rsidRPr="00E95F39" w:rsidDel="0040323E">
                <w:rPr>
                  <w:sz w:val="22"/>
                  <w:szCs w:val="22"/>
                </w:rPr>
                <w:delText>9.7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8067979" w14:textId="21CA7832" w:rsidR="00A730CB" w:rsidRPr="00E95F39" w:rsidRDefault="00A730CB" w:rsidP="00E95F39">
            <w:pPr>
              <w:widowControl/>
              <w:autoSpaceDE/>
              <w:autoSpaceDN/>
              <w:adjustRightInd/>
              <w:jc w:val="center"/>
              <w:rPr>
                <w:b/>
                <w:bCs/>
                <w:sz w:val="22"/>
                <w:szCs w:val="22"/>
              </w:rPr>
            </w:pPr>
            <w:ins w:id="2639" w:author="ERCOT" w:date="2023-10-26T12:39:00Z">
              <w:r w:rsidRPr="00E95F39">
                <w:rPr>
                  <w:sz w:val="22"/>
                  <w:szCs w:val="22"/>
                </w:rPr>
                <w:t>5.6</w:t>
              </w:r>
            </w:ins>
            <w:del w:id="2640" w:author="ERCOT" w:date="2023-10-26T12:39:00Z">
              <w:r w:rsidRPr="00E95F39" w:rsidDel="0040323E">
                <w:rPr>
                  <w:sz w:val="22"/>
                  <w:szCs w:val="22"/>
                </w:rPr>
                <w:delText>9.8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B6ED573" w14:textId="7F7EBA23" w:rsidR="00A730CB" w:rsidRPr="00E95F39" w:rsidRDefault="00A730CB" w:rsidP="00E95F39">
            <w:pPr>
              <w:widowControl/>
              <w:autoSpaceDE/>
              <w:autoSpaceDN/>
              <w:adjustRightInd/>
              <w:jc w:val="center"/>
              <w:rPr>
                <w:b/>
                <w:bCs/>
                <w:sz w:val="22"/>
                <w:szCs w:val="22"/>
              </w:rPr>
            </w:pPr>
            <w:ins w:id="2641" w:author="ERCOT" w:date="2023-10-26T12:39:00Z">
              <w:r w:rsidRPr="00E95F39">
                <w:rPr>
                  <w:sz w:val="22"/>
                  <w:szCs w:val="22"/>
                </w:rPr>
                <w:t>2.3</w:t>
              </w:r>
            </w:ins>
            <w:del w:id="2642" w:author="ERCOT" w:date="2023-10-26T12:39:00Z">
              <w:r w:rsidRPr="00E95F39" w:rsidDel="0040323E">
                <w:rPr>
                  <w:sz w:val="22"/>
                  <w:szCs w:val="22"/>
                </w:rPr>
                <w:delText>9.3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5FF62FD" w14:textId="1604970D" w:rsidR="00A730CB" w:rsidRPr="00E95F39" w:rsidRDefault="00A730CB" w:rsidP="00E95F39">
            <w:pPr>
              <w:widowControl/>
              <w:autoSpaceDE/>
              <w:autoSpaceDN/>
              <w:adjustRightInd/>
              <w:jc w:val="center"/>
              <w:rPr>
                <w:b/>
                <w:bCs/>
                <w:sz w:val="22"/>
                <w:szCs w:val="22"/>
              </w:rPr>
            </w:pPr>
            <w:ins w:id="2643" w:author="ERCOT" w:date="2023-10-26T12:39:00Z">
              <w:r w:rsidRPr="00E95F39">
                <w:rPr>
                  <w:sz w:val="22"/>
                  <w:szCs w:val="22"/>
                </w:rPr>
                <w:t>0.0</w:t>
              </w:r>
            </w:ins>
            <w:del w:id="2644" w:author="ERCOT" w:date="2023-10-26T12:39:00Z">
              <w:r w:rsidRPr="00E95F39" w:rsidDel="0040323E">
                <w:rPr>
                  <w:sz w:val="22"/>
                  <w:szCs w:val="22"/>
                </w:rPr>
                <w:delText>-2.8</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1853EF4" w14:textId="74B85552" w:rsidR="00A730CB" w:rsidRPr="00E95F39" w:rsidRDefault="00A730CB" w:rsidP="00E95F39">
            <w:pPr>
              <w:widowControl/>
              <w:autoSpaceDE/>
              <w:autoSpaceDN/>
              <w:adjustRightInd/>
              <w:jc w:val="center"/>
              <w:rPr>
                <w:b/>
                <w:bCs/>
                <w:sz w:val="22"/>
                <w:szCs w:val="22"/>
              </w:rPr>
            </w:pPr>
            <w:ins w:id="2645" w:author="ERCOT" w:date="2023-10-26T12:39:00Z">
              <w:r w:rsidRPr="00E95F39">
                <w:rPr>
                  <w:sz w:val="22"/>
                  <w:szCs w:val="22"/>
                </w:rPr>
                <w:t>0.0</w:t>
              </w:r>
            </w:ins>
            <w:del w:id="2646" w:author="ERCOT" w:date="2023-10-26T12:39:00Z">
              <w:r w:rsidRPr="00E95F39" w:rsidDel="0040323E">
                <w:rPr>
                  <w:sz w:val="22"/>
                  <w:szCs w:val="22"/>
                </w:rPr>
                <w:delText>-1.4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FCCF593" w14:textId="5BB3F86F" w:rsidR="00A730CB" w:rsidRPr="00E95F39" w:rsidRDefault="00A730CB" w:rsidP="00E95F39">
            <w:pPr>
              <w:widowControl/>
              <w:autoSpaceDE/>
              <w:autoSpaceDN/>
              <w:adjustRightInd/>
              <w:jc w:val="center"/>
              <w:rPr>
                <w:b/>
                <w:bCs/>
                <w:sz w:val="22"/>
                <w:szCs w:val="22"/>
              </w:rPr>
            </w:pPr>
            <w:ins w:id="2647" w:author="ERCOT" w:date="2023-10-26T12:39:00Z">
              <w:r w:rsidRPr="00E95F39">
                <w:rPr>
                  <w:sz w:val="22"/>
                  <w:szCs w:val="22"/>
                </w:rPr>
                <w:t>0.0</w:t>
              </w:r>
            </w:ins>
            <w:del w:id="2648"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4F5E78F" w14:textId="3E0C649C" w:rsidR="00A730CB" w:rsidRPr="00E95F39" w:rsidRDefault="00A730CB" w:rsidP="00E95F39">
            <w:pPr>
              <w:widowControl/>
              <w:autoSpaceDE/>
              <w:autoSpaceDN/>
              <w:adjustRightInd/>
              <w:jc w:val="center"/>
              <w:rPr>
                <w:b/>
                <w:bCs/>
                <w:sz w:val="22"/>
                <w:szCs w:val="22"/>
              </w:rPr>
            </w:pPr>
            <w:ins w:id="2649" w:author="ERCOT" w:date="2023-10-26T12:39:00Z">
              <w:r w:rsidRPr="00E95F39">
                <w:rPr>
                  <w:sz w:val="22"/>
                  <w:szCs w:val="22"/>
                </w:rPr>
                <w:t>0.0</w:t>
              </w:r>
            </w:ins>
            <w:del w:id="2650"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8C14D03" w14:textId="4E5D8CD3" w:rsidR="00A730CB" w:rsidRPr="00E95F39" w:rsidRDefault="00A730CB" w:rsidP="00E95F39">
            <w:pPr>
              <w:widowControl/>
              <w:autoSpaceDE/>
              <w:autoSpaceDN/>
              <w:adjustRightInd/>
              <w:jc w:val="center"/>
              <w:rPr>
                <w:b/>
                <w:bCs/>
                <w:sz w:val="22"/>
                <w:szCs w:val="22"/>
              </w:rPr>
            </w:pPr>
            <w:ins w:id="2651" w:author="ERCOT" w:date="2023-10-26T12:39:00Z">
              <w:r w:rsidRPr="00E95F39">
                <w:rPr>
                  <w:sz w:val="22"/>
                  <w:szCs w:val="22"/>
                </w:rPr>
                <w:t>0.0</w:t>
              </w:r>
            </w:ins>
            <w:del w:id="2652" w:author="ERCOT" w:date="2023-10-26T12:39:00Z">
              <w:r w:rsidRPr="00E95F39" w:rsidDel="0040323E">
                <w:rPr>
                  <w:sz w:val="22"/>
                  <w:szCs w:val="22"/>
                </w:rPr>
                <w:delText>0.0</w:delText>
              </w:r>
            </w:del>
          </w:p>
        </w:tc>
      </w:tr>
      <w:tr w:rsidR="00A730CB" w:rsidRPr="00CC576E" w14:paraId="2491758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A730CB" w:rsidRPr="000357D1" w:rsidRDefault="00A730CB" w:rsidP="00A730CB">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7874B083" w14:textId="22F41445" w:rsidR="00A730CB" w:rsidRPr="00E95F39" w:rsidRDefault="00A730CB" w:rsidP="00E95F39">
            <w:pPr>
              <w:widowControl/>
              <w:autoSpaceDE/>
              <w:autoSpaceDN/>
              <w:adjustRightInd/>
              <w:jc w:val="center"/>
              <w:rPr>
                <w:b/>
                <w:bCs/>
                <w:sz w:val="22"/>
                <w:szCs w:val="22"/>
              </w:rPr>
            </w:pPr>
            <w:ins w:id="2653" w:author="ERCOT" w:date="2023-10-26T12:39:00Z">
              <w:r w:rsidRPr="00E95F39">
                <w:rPr>
                  <w:sz w:val="22"/>
                  <w:szCs w:val="22"/>
                </w:rPr>
                <w:t>0.0</w:t>
              </w:r>
            </w:ins>
            <w:del w:id="2654"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FA47EC3" w14:textId="72D648F4" w:rsidR="00A730CB" w:rsidRPr="00E95F39" w:rsidRDefault="00A730CB" w:rsidP="00E95F39">
            <w:pPr>
              <w:widowControl/>
              <w:autoSpaceDE/>
              <w:autoSpaceDN/>
              <w:adjustRightInd/>
              <w:jc w:val="center"/>
              <w:rPr>
                <w:b/>
                <w:bCs/>
                <w:sz w:val="22"/>
                <w:szCs w:val="22"/>
              </w:rPr>
            </w:pPr>
            <w:ins w:id="2655" w:author="ERCOT" w:date="2023-10-26T12:39:00Z">
              <w:r w:rsidRPr="00E95F39">
                <w:rPr>
                  <w:sz w:val="22"/>
                  <w:szCs w:val="22"/>
                </w:rPr>
                <w:t>0.0</w:t>
              </w:r>
            </w:ins>
            <w:del w:id="265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9FCB57" w14:textId="69CA6CAF" w:rsidR="00A730CB" w:rsidRPr="00E95F39" w:rsidRDefault="00A730CB" w:rsidP="00E95F39">
            <w:pPr>
              <w:widowControl/>
              <w:autoSpaceDE/>
              <w:autoSpaceDN/>
              <w:adjustRightInd/>
              <w:jc w:val="center"/>
              <w:rPr>
                <w:b/>
                <w:bCs/>
                <w:sz w:val="22"/>
                <w:szCs w:val="22"/>
              </w:rPr>
            </w:pPr>
            <w:ins w:id="2657" w:author="ERCOT" w:date="2023-10-26T12:39:00Z">
              <w:r w:rsidRPr="00E95F39">
                <w:rPr>
                  <w:sz w:val="22"/>
                  <w:szCs w:val="22"/>
                </w:rPr>
                <w:t>0.0</w:t>
              </w:r>
            </w:ins>
            <w:del w:id="265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48B3E8" w14:textId="5D74A887" w:rsidR="00A730CB" w:rsidRPr="00E95F39" w:rsidRDefault="00A730CB" w:rsidP="00E95F39">
            <w:pPr>
              <w:widowControl/>
              <w:autoSpaceDE/>
              <w:autoSpaceDN/>
              <w:adjustRightInd/>
              <w:jc w:val="center"/>
              <w:rPr>
                <w:b/>
                <w:bCs/>
                <w:sz w:val="22"/>
                <w:szCs w:val="22"/>
              </w:rPr>
            </w:pPr>
            <w:ins w:id="2659" w:author="ERCOT" w:date="2023-10-26T12:39:00Z">
              <w:r w:rsidRPr="00E95F39">
                <w:rPr>
                  <w:sz w:val="22"/>
                  <w:szCs w:val="22"/>
                </w:rPr>
                <w:t>0.0</w:t>
              </w:r>
            </w:ins>
            <w:del w:id="266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D2A82F4" w14:textId="3AD5D8BA" w:rsidR="00A730CB" w:rsidRPr="00E95F39" w:rsidRDefault="00A730CB" w:rsidP="00E95F39">
            <w:pPr>
              <w:widowControl/>
              <w:autoSpaceDE/>
              <w:autoSpaceDN/>
              <w:adjustRightInd/>
              <w:jc w:val="center"/>
              <w:rPr>
                <w:b/>
                <w:bCs/>
                <w:sz w:val="22"/>
                <w:szCs w:val="22"/>
              </w:rPr>
            </w:pPr>
            <w:ins w:id="2661" w:author="ERCOT" w:date="2023-10-26T12:39:00Z">
              <w:r w:rsidRPr="00E95F39">
                <w:rPr>
                  <w:sz w:val="22"/>
                  <w:szCs w:val="22"/>
                </w:rPr>
                <w:t>0.0</w:t>
              </w:r>
            </w:ins>
            <w:del w:id="266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2EEA2E8" w14:textId="3E0742F7" w:rsidR="00A730CB" w:rsidRPr="00E95F39" w:rsidRDefault="00A730CB" w:rsidP="00E95F39">
            <w:pPr>
              <w:widowControl/>
              <w:autoSpaceDE/>
              <w:autoSpaceDN/>
              <w:adjustRightInd/>
              <w:jc w:val="center"/>
              <w:rPr>
                <w:b/>
                <w:bCs/>
                <w:sz w:val="22"/>
                <w:szCs w:val="22"/>
              </w:rPr>
            </w:pPr>
            <w:ins w:id="2663" w:author="ERCOT" w:date="2023-10-26T12:39:00Z">
              <w:r w:rsidRPr="00E95F39">
                <w:rPr>
                  <w:sz w:val="22"/>
                  <w:szCs w:val="22"/>
                </w:rPr>
                <w:t>0.0</w:t>
              </w:r>
            </w:ins>
            <w:del w:id="266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EC7713" w14:textId="2F137DE1" w:rsidR="00A730CB" w:rsidRPr="00E95F39" w:rsidRDefault="00A730CB" w:rsidP="00E95F39">
            <w:pPr>
              <w:widowControl/>
              <w:autoSpaceDE/>
              <w:autoSpaceDN/>
              <w:adjustRightInd/>
              <w:jc w:val="center"/>
              <w:rPr>
                <w:b/>
                <w:bCs/>
                <w:sz w:val="22"/>
                <w:szCs w:val="22"/>
              </w:rPr>
            </w:pPr>
            <w:ins w:id="2665" w:author="ERCOT" w:date="2023-10-26T12:39:00Z">
              <w:r w:rsidRPr="00E95F39">
                <w:rPr>
                  <w:sz w:val="22"/>
                  <w:szCs w:val="22"/>
                </w:rPr>
                <w:t>0.0</w:t>
              </w:r>
            </w:ins>
            <w:del w:id="266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A0D0BF" w14:textId="7DCE581A" w:rsidR="00A730CB" w:rsidRPr="00E95F39" w:rsidRDefault="00A730CB" w:rsidP="00E95F39">
            <w:pPr>
              <w:widowControl/>
              <w:autoSpaceDE/>
              <w:autoSpaceDN/>
              <w:adjustRightInd/>
              <w:jc w:val="center"/>
              <w:rPr>
                <w:b/>
                <w:bCs/>
                <w:sz w:val="22"/>
                <w:szCs w:val="22"/>
              </w:rPr>
            </w:pPr>
            <w:ins w:id="2667" w:author="ERCOT" w:date="2023-10-26T12:39:00Z">
              <w:r w:rsidRPr="00E95F39">
                <w:rPr>
                  <w:sz w:val="22"/>
                  <w:szCs w:val="22"/>
                </w:rPr>
                <w:t>11.2</w:t>
              </w:r>
            </w:ins>
            <w:del w:id="2668" w:author="ERCOT" w:date="2023-10-26T12:39:00Z">
              <w:r w:rsidRPr="00E95F39" w:rsidDel="0040323E">
                <w:rPr>
                  <w:sz w:val="22"/>
                  <w:szCs w:val="22"/>
                </w:rPr>
                <w:delText>13.9</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574F5BE" w14:textId="38E01404" w:rsidR="00A730CB" w:rsidRPr="00E95F39" w:rsidRDefault="00A730CB" w:rsidP="00E95F39">
            <w:pPr>
              <w:widowControl/>
              <w:autoSpaceDE/>
              <w:autoSpaceDN/>
              <w:adjustRightInd/>
              <w:jc w:val="center"/>
              <w:rPr>
                <w:b/>
                <w:bCs/>
                <w:sz w:val="22"/>
                <w:szCs w:val="22"/>
              </w:rPr>
            </w:pPr>
            <w:ins w:id="2669" w:author="ERCOT" w:date="2023-10-26T12:39:00Z">
              <w:r w:rsidRPr="00E95F39">
                <w:rPr>
                  <w:sz w:val="22"/>
                  <w:szCs w:val="22"/>
                </w:rPr>
                <w:t>12.0</w:t>
              </w:r>
            </w:ins>
            <w:del w:id="2670" w:author="ERCOT" w:date="2023-10-26T12:39:00Z">
              <w:r w:rsidRPr="00E95F39" w:rsidDel="0040323E">
                <w:rPr>
                  <w:sz w:val="22"/>
                  <w:szCs w:val="22"/>
                </w:rPr>
                <w:delText>17.3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304695E" w14:textId="6D902EA5" w:rsidR="00A730CB" w:rsidRPr="00E95F39" w:rsidRDefault="00A730CB" w:rsidP="00E95F39">
            <w:pPr>
              <w:widowControl/>
              <w:autoSpaceDE/>
              <w:autoSpaceDN/>
              <w:adjustRightInd/>
              <w:jc w:val="center"/>
              <w:rPr>
                <w:b/>
                <w:bCs/>
                <w:sz w:val="22"/>
                <w:szCs w:val="22"/>
              </w:rPr>
            </w:pPr>
            <w:ins w:id="2671" w:author="ERCOT" w:date="2023-10-26T12:39:00Z">
              <w:r w:rsidRPr="00E95F39">
                <w:rPr>
                  <w:sz w:val="22"/>
                  <w:szCs w:val="22"/>
                </w:rPr>
                <w:t>7.7</w:t>
              </w:r>
            </w:ins>
            <w:del w:id="2672" w:author="ERCOT" w:date="2023-10-26T12:39:00Z">
              <w:r w:rsidRPr="00E95F39" w:rsidDel="0040323E">
                <w:rPr>
                  <w:sz w:val="22"/>
                  <w:szCs w:val="22"/>
                </w:rPr>
                <w:delText>12.0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4B11FD" w14:textId="58A76E8E" w:rsidR="00A730CB" w:rsidRPr="00E95F39" w:rsidRDefault="00A730CB" w:rsidP="00E95F39">
            <w:pPr>
              <w:widowControl/>
              <w:autoSpaceDE/>
              <w:autoSpaceDN/>
              <w:adjustRightInd/>
              <w:jc w:val="center"/>
              <w:rPr>
                <w:b/>
                <w:bCs/>
                <w:sz w:val="22"/>
                <w:szCs w:val="22"/>
              </w:rPr>
            </w:pPr>
            <w:ins w:id="2673" w:author="ERCOT" w:date="2023-10-26T12:39:00Z">
              <w:r w:rsidRPr="00E95F39">
                <w:rPr>
                  <w:sz w:val="22"/>
                  <w:szCs w:val="22"/>
                </w:rPr>
                <w:t>5.5</w:t>
              </w:r>
            </w:ins>
            <w:del w:id="2674" w:author="ERCOT" w:date="2023-10-26T12:39:00Z">
              <w:r w:rsidRPr="00E95F39" w:rsidDel="0040323E">
                <w:rPr>
                  <w:sz w:val="22"/>
                  <w:szCs w:val="22"/>
                </w:rPr>
                <w:delText>8.6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FE04C2" w14:textId="506AE9E6" w:rsidR="00A730CB" w:rsidRPr="00E95F39" w:rsidRDefault="00A730CB" w:rsidP="00E95F39">
            <w:pPr>
              <w:widowControl/>
              <w:autoSpaceDE/>
              <w:autoSpaceDN/>
              <w:adjustRightInd/>
              <w:jc w:val="center"/>
              <w:rPr>
                <w:b/>
                <w:bCs/>
                <w:sz w:val="22"/>
                <w:szCs w:val="22"/>
              </w:rPr>
            </w:pPr>
            <w:ins w:id="2675" w:author="ERCOT" w:date="2023-10-26T12:39:00Z">
              <w:r w:rsidRPr="00E95F39">
                <w:rPr>
                  <w:sz w:val="22"/>
                  <w:szCs w:val="22"/>
                </w:rPr>
                <w:t>4.0</w:t>
              </w:r>
            </w:ins>
            <w:del w:id="2676" w:author="ERCOT" w:date="2023-10-26T12:39:00Z">
              <w:r w:rsidRPr="00E95F39" w:rsidDel="0040323E">
                <w:rPr>
                  <w:sz w:val="22"/>
                  <w:szCs w:val="22"/>
                </w:rPr>
                <w:delText>7.9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109450A" w14:textId="6C285CC3" w:rsidR="00A730CB" w:rsidRPr="00E95F39" w:rsidRDefault="00A730CB" w:rsidP="00E95F39">
            <w:pPr>
              <w:widowControl/>
              <w:autoSpaceDE/>
              <w:autoSpaceDN/>
              <w:adjustRightInd/>
              <w:jc w:val="center"/>
              <w:rPr>
                <w:b/>
                <w:bCs/>
                <w:sz w:val="22"/>
                <w:szCs w:val="22"/>
              </w:rPr>
            </w:pPr>
            <w:ins w:id="2677" w:author="ERCOT" w:date="2023-10-26T12:39:00Z">
              <w:r w:rsidRPr="00E95F39">
                <w:rPr>
                  <w:sz w:val="22"/>
                  <w:szCs w:val="22"/>
                </w:rPr>
                <w:t>5.1</w:t>
              </w:r>
            </w:ins>
            <w:del w:id="2678" w:author="ERCOT" w:date="2023-10-26T12:39:00Z">
              <w:r w:rsidRPr="00E95F39" w:rsidDel="0040323E">
                <w:rPr>
                  <w:sz w:val="22"/>
                  <w:szCs w:val="22"/>
                </w:rPr>
                <w:delText>10.5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BAA842D" w14:textId="19BF4570" w:rsidR="00A730CB" w:rsidRPr="00E95F39" w:rsidRDefault="00A730CB" w:rsidP="00E95F39">
            <w:pPr>
              <w:widowControl/>
              <w:autoSpaceDE/>
              <w:autoSpaceDN/>
              <w:adjustRightInd/>
              <w:jc w:val="center"/>
              <w:rPr>
                <w:b/>
                <w:bCs/>
                <w:sz w:val="22"/>
                <w:szCs w:val="22"/>
              </w:rPr>
            </w:pPr>
            <w:ins w:id="2679" w:author="ERCOT" w:date="2023-10-26T12:39:00Z">
              <w:r w:rsidRPr="00E95F39">
                <w:rPr>
                  <w:sz w:val="22"/>
                  <w:szCs w:val="22"/>
                </w:rPr>
                <w:t>5.1</w:t>
              </w:r>
            </w:ins>
            <w:del w:id="2680" w:author="ERCOT" w:date="2023-10-26T12:39:00Z">
              <w:r w:rsidRPr="00E95F39" w:rsidDel="0040323E">
                <w:rPr>
                  <w:sz w:val="22"/>
                  <w:szCs w:val="22"/>
                </w:rPr>
                <w:delText>8.3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79D696C" w14:textId="3F0CE1E2" w:rsidR="00A730CB" w:rsidRPr="00E95F39" w:rsidRDefault="00A730CB" w:rsidP="00E95F39">
            <w:pPr>
              <w:widowControl/>
              <w:autoSpaceDE/>
              <w:autoSpaceDN/>
              <w:adjustRightInd/>
              <w:jc w:val="center"/>
              <w:rPr>
                <w:b/>
                <w:bCs/>
                <w:sz w:val="22"/>
                <w:szCs w:val="22"/>
              </w:rPr>
            </w:pPr>
            <w:ins w:id="2681" w:author="ERCOT" w:date="2023-10-26T12:39:00Z">
              <w:r w:rsidRPr="00E95F39">
                <w:rPr>
                  <w:sz w:val="22"/>
                  <w:szCs w:val="22"/>
                </w:rPr>
                <w:t>5.2</w:t>
              </w:r>
            </w:ins>
            <w:del w:id="2682" w:author="ERCOT" w:date="2023-10-26T12:39:00Z">
              <w:r w:rsidRPr="00E95F39" w:rsidDel="0040323E">
                <w:rPr>
                  <w:sz w:val="22"/>
                  <w:szCs w:val="22"/>
                </w:rPr>
                <w:delText>7.3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CE21B1D" w14:textId="4E7E5CD9" w:rsidR="00A730CB" w:rsidRPr="00E95F39" w:rsidRDefault="00A730CB" w:rsidP="00E95F39">
            <w:pPr>
              <w:widowControl/>
              <w:autoSpaceDE/>
              <w:autoSpaceDN/>
              <w:adjustRightInd/>
              <w:jc w:val="center"/>
              <w:rPr>
                <w:b/>
                <w:bCs/>
                <w:sz w:val="22"/>
                <w:szCs w:val="22"/>
              </w:rPr>
            </w:pPr>
            <w:ins w:id="2683" w:author="ERCOT" w:date="2023-10-26T12:39:00Z">
              <w:r w:rsidRPr="00E95F39">
                <w:rPr>
                  <w:sz w:val="22"/>
                  <w:szCs w:val="22"/>
                </w:rPr>
                <w:t>5.8</w:t>
              </w:r>
            </w:ins>
            <w:del w:id="2684" w:author="ERCOT" w:date="2023-10-26T12:39:00Z">
              <w:r w:rsidRPr="00E95F39" w:rsidDel="0040323E">
                <w:rPr>
                  <w:sz w:val="22"/>
                  <w:szCs w:val="22"/>
                </w:rPr>
                <w:delText>8.9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937214B" w14:textId="480DDF42" w:rsidR="00A730CB" w:rsidRPr="00E95F39" w:rsidRDefault="00A730CB" w:rsidP="00E95F39">
            <w:pPr>
              <w:widowControl/>
              <w:autoSpaceDE/>
              <w:autoSpaceDN/>
              <w:adjustRightInd/>
              <w:jc w:val="center"/>
              <w:rPr>
                <w:b/>
                <w:bCs/>
                <w:sz w:val="22"/>
                <w:szCs w:val="22"/>
              </w:rPr>
            </w:pPr>
            <w:ins w:id="2685" w:author="ERCOT" w:date="2023-10-26T12:39:00Z">
              <w:r w:rsidRPr="00E95F39">
                <w:rPr>
                  <w:sz w:val="22"/>
                  <w:szCs w:val="22"/>
                </w:rPr>
                <w:t>8.2</w:t>
              </w:r>
            </w:ins>
            <w:del w:id="2686" w:author="ERCOT" w:date="2023-10-26T12:39:00Z">
              <w:r w:rsidRPr="00E95F39" w:rsidDel="0040323E">
                <w:rPr>
                  <w:sz w:val="22"/>
                  <w:szCs w:val="22"/>
                </w:rPr>
                <w:delText>10.3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3051A75" w14:textId="01F8BB24" w:rsidR="00A730CB" w:rsidRPr="00E95F39" w:rsidRDefault="00A730CB" w:rsidP="00E95F39">
            <w:pPr>
              <w:widowControl/>
              <w:autoSpaceDE/>
              <w:autoSpaceDN/>
              <w:adjustRightInd/>
              <w:jc w:val="center"/>
              <w:rPr>
                <w:b/>
                <w:bCs/>
                <w:sz w:val="22"/>
                <w:szCs w:val="22"/>
              </w:rPr>
            </w:pPr>
            <w:ins w:id="2687" w:author="ERCOT" w:date="2023-10-26T12:39:00Z">
              <w:r w:rsidRPr="00E95F39">
                <w:rPr>
                  <w:sz w:val="22"/>
                  <w:szCs w:val="22"/>
                </w:rPr>
                <w:t>5.7</w:t>
              </w:r>
            </w:ins>
            <w:del w:id="2688" w:author="ERCOT" w:date="2023-10-26T12:39:00Z">
              <w:r w:rsidRPr="00E95F39" w:rsidDel="0040323E">
                <w:rPr>
                  <w:sz w:val="22"/>
                  <w:szCs w:val="22"/>
                </w:rPr>
                <w:delText>9.0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5D4B6AB" w14:textId="50F842C8" w:rsidR="00A730CB" w:rsidRPr="00E95F39" w:rsidRDefault="00A730CB" w:rsidP="00E95F39">
            <w:pPr>
              <w:widowControl/>
              <w:autoSpaceDE/>
              <w:autoSpaceDN/>
              <w:adjustRightInd/>
              <w:jc w:val="center"/>
              <w:rPr>
                <w:b/>
                <w:bCs/>
                <w:sz w:val="22"/>
                <w:szCs w:val="22"/>
              </w:rPr>
            </w:pPr>
            <w:ins w:id="2689" w:author="ERCOT" w:date="2023-10-26T12:39:00Z">
              <w:r w:rsidRPr="00E95F39">
                <w:rPr>
                  <w:sz w:val="22"/>
                  <w:szCs w:val="22"/>
                </w:rPr>
                <w:t>2.9</w:t>
              </w:r>
            </w:ins>
            <w:del w:id="2690" w:author="ERCOT" w:date="2023-10-26T12:39:00Z">
              <w:r w:rsidRPr="00E95F39" w:rsidDel="0040323E">
                <w:rPr>
                  <w:sz w:val="22"/>
                  <w:szCs w:val="22"/>
                </w:rPr>
                <w:delText>10.0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C70B8DA" w14:textId="6E26D9D1" w:rsidR="00A730CB" w:rsidRPr="00E95F39" w:rsidRDefault="00A730CB" w:rsidP="00E95F39">
            <w:pPr>
              <w:widowControl/>
              <w:autoSpaceDE/>
              <w:autoSpaceDN/>
              <w:adjustRightInd/>
              <w:jc w:val="center"/>
              <w:rPr>
                <w:b/>
                <w:bCs/>
                <w:sz w:val="22"/>
                <w:szCs w:val="22"/>
              </w:rPr>
            </w:pPr>
            <w:ins w:id="2691" w:author="ERCOT" w:date="2023-10-26T12:39:00Z">
              <w:r w:rsidRPr="00E95F39">
                <w:rPr>
                  <w:sz w:val="22"/>
                  <w:szCs w:val="22"/>
                </w:rPr>
                <w:t>0.0</w:t>
              </w:r>
            </w:ins>
            <w:del w:id="2692" w:author="ERCOT" w:date="2023-10-26T12:39:00Z">
              <w:r w:rsidRPr="00E95F39" w:rsidDel="0040323E">
                <w:rPr>
                  <w:sz w:val="22"/>
                  <w:szCs w:val="22"/>
                </w:rPr>
                <w:delText>-0.4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B708859" w14:textId="1C21BBF2" w:rsidR="00A730CB" w:rsidRPr="00E95F39" w:rsidRDefault="00A730CB" w:rsidP="00E95F39">
            <w:pPr>
              <w:widowControl/>
              <w:autoSpaceDE/>
              <w:autoSpaceDN/>
              <w:adjustRightInd/>
              <w:jc w:val="center"/>
              <w:rPr>
                <w:b/>
                <w:bCs/>
                <w:sz w:val="22"/>
                <w:szCs w:val="22"/>
              </w:rPr>
            </w:pPr>
            <w:ins w:id="2693" w:author="ERCOT" w:date="2023-10-26T12:39:00Z">
              <w:r w:rsidRPr="00E95F39">
                <w:rPr>
                  <w:sz w:val="22"/>
                  <w:szCs w:val="22"/>
                </w:rPr>
                <w:t>0.0</w:t>
              </w:r>
            </w:ins>
            <w:del w:id="2694" w:author="ERCOT" w:date="2023-10-26T12:39:00Z">
              <w:r w:rsidRPr="00E95F39" w:rsidDel="0040323E">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772B6943" w14:textId="47F14443" w:rsidR="00A730CB" w:rsidRPr="00E95F39" w:rsidRDefault="00A730CB" w:rsidP="00E95F39">
            <w:pPr>
              <w:widowControl/>
              <w:autoSpaceDE/>
              <w:autoSpaceDN/>
              <w:adjustRightInd/>
              <w:jc w:val="center"/>
              <w:rPr>
                <w:b/>
                <w:bCs/>
                <w:sz w:val="22"/>
                <w:szCs w:val="22"/>
              </w:rPr>
            </w:pPr>
            <w:ins w:id="2695" w:author="ERCOT" w:date="2023-10-26T12:39:00Z">
              <w:r w:rsidRPr="00E95F39">
                <w:rPr>
                  <w:sz w:val="22"/>
                  <w:szCs w:val="22"/>
                </w:rPr>
                <w:t>0.0</w:t>
              </w:r>
            </w:ins>
            <w:del w:id="2696"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772329D" w14:textId="2E15E2F2" w:rsidR="00A730CB" w:rsidRPr="00E95F39" w:rsidRDefault="00A730CB" w:rsidP="00E95F39">
            <w:pPr>
              <w:widowControl/>
              <w:autoSpaceDE/>
              <w:autoSpaceDN/>
              <w:adjustRightInd/>
              <w:jc w:val="center"/>
              <w:rPr>
                <w:b/>
                <w:bCs/>
                <w:sz w:val="22"/>
                <w:szCs w:val="22"/>
              </w:rPr>
            </w:pPr>
            <w:ins w:id="2697" w:author="ERCOT" w:date="2023-10-26T12:39:00Z">
              <w:r w:rsidRPr="00E95F39">
                <w:rPr>
                  <w:sz w:val="22"/>
                  <w:szCs w:val="22"/>
                </w:rPr>
                <w:t>0.0</w:t>
              </w:r>
            </w:ins>
            <w:del w:id="2698"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30C93DD" w14:textId="3BBC5442" w:rsidR="00A730CB" w:rsidRPr="00E95F39" w:rsidRDefault="00A730CB" w:rsidP="00E95F39">
            <w:pPr>
              <w:widowControl/>
              <w:autoSpaceDE/>
              <w:autoSpaceDN/>
              <w:adjustRightInd/>
              <w:jc w:val="center"/>
              <w:rPr>
                <w:b/>
                <w:bCs/>
                <w:sz w:val="22"/>
                <w:szCs w:val="22"/>
              </w:rPr>
            </w:pPr>
            <w:ins w:id="2699" w:author="ERCOT" w:date="2023-10-26T12:39:00Z">
              <w:r w:rsidRPr="00E95F39">
                <w:rPr>
                  <w:sz w:val="22"/>
                  <w:szCs w:val="22"/>
                </w:rPr>
                <w:t>0.0</w:t>
              </w:r>
            </w:ins>
            <w:del w:id="2700" w:author="ERCOT" w:date="2023-10-26T12:39:00Z">
              <w:r w:rsidRPr="00E95F39" w:rsidDel="0040323E">
                <w:rPr>
                  <w:sz w:val="22"/>
                  <w:szCs w:val="22"/>
                </w:rPr>
                <w:delText>0.0</w:delText>
              </w:r>
            </w:del>
          </w:p>
        </w:tc>
      </w:tr>
      <w:tr w:rsidR="00A730CB" w:rsidRPr="00CC576E" w14:paraId="27C5A1D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A730CB" w:rsidRPr="000357D1" w:rsidRDefault="00A730CB" w:rsidP="00A730CB">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44508A4F" w14:textId="70AF1177" w:rsidR="00A730CB" w:rsidRPr="00E95F39" w:rsidRDefault="00A730CB" w:rsidP="00E95F39">
            <w:pPr>
              <w:widowControl/>
              <w:autoSpaceDE/>
              <w:autoSpaceDN/>
              <w:adjustRightInd/>
              <w:jc w:val="center"/>
              <w:rPr>
                <w:b/>
                <w:bCs/>
                <w:sz w:val="22"/>
                <w:szCs w:val="22"/>
              </w:rPr>
            </w:pPr>
            <w:ins w:id="2701" w:author="ERCOT" w:date="2023-10-26T12:39:00Z">
              <w:r w:rsidRPr="00E95F39">
                <w:rPr>
                  <w:sz w:val="22"/>
                  <w:szCs w:val="22"/>
                </w:rPr>
                <w:t>0.0</w:t>
              </w:r>
            </w:ins>
            <w:del w:id="2702"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0D6C3DA" w14:textId="6D9A748E" w:rsidR="00A730CB" w:rsidRPr="00E95F39" w:rsidRDefault="00A730CB" w:rsidP="00E95F39">
            <w:pPr>
              <w:widowControl/>
              <w:autoSpaceDE/>
              <w:autoSpaceDN/>
              <w:adjustRightInd/>
              <w:jc w:val="center"/>
              <w:rPr>
                <w:b/>
                <w:bCs/>
                <w:sz w:val="22"/>
                <w:szCs w:val="22"/>
              </w:rPr>
            </w:pPr>
            <w:ins w:id="2703" w:author="ERCOT" w:date="2023-10-26T12:39:00Z">
              <w:r w:rsidRPr="00E95F39">
                <w:rPr>
                  <w:sz w:val="22"/>
                  <w:szCs w:val="22"/>
                </w:rPr>
                <w:t>0.0</w:t>
              </w:r>
            </w:ins>
            <w:del w:id="270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246327" w14:textId="2ACAC77B" w:rsidR="00A730CB" w:rsidRPr="00E95F39" w:rsidRDefault="00A730CB" w:rsidP="00E95F39">
            <w:pPr>
              <w:widowControl/>
              <w:autoSpaceDE/>
              <w:autoSpaceDN/>
              <w:adjustRightInd/>
              <w:jc w:val="center"/>
              <w:rPr>
                <w:b/>
                <w:bCs/>
                <w:sz w:val="22"/>
                <w:szCs w:val="22"/>
              </w:rPr>
            </w:pPr>
            <w:ins w:id="2705" w:author="ERCOT" w:date="2023-10-26T12:39:00Z">
              <w:r w:rsidRPr="00E95F39">
                <w:rPr>
                  <w:sz w:val="22"/>
                  <w:szCs w:val="22"/>
                </w:rPr>
                <w:t>0.0</w:t>
              </w:r>
            </w:ins>
            <w:del w:id="270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0FCAAA8" w14:textId="5D2A9D12" w:rsidR="00A730CB" w:rsidRPr="00E95F39" w:rsidRDefault="00A730CB" w:rsidP="00E95F39">
            <w:pPr>
              <w:widowControl/>
              <w:autoSpaceDE/>
              <w:autoSpaceDN/>
              <w:adjustRightInd/>
              <w:jc w:val="center"/>
              <w:rPr>
                <w:b/>
                <w:bCs/>
                <w:sz w:val="22"/>
                <w:szCs w:val="22"/>
              </w:rPr>
            </w:pPr>
            <w:ins w:id="2707" w:author="ERCOT" w:date="2023-10-26T12:39:00Z">
              <w:r w:rsidRPr="00E95F39">
                <w:rPr>
                  <w:sz w:val="22"/>
                  <w:szCs w:val="22"/>
                </w:rPr>
                <w:t>0.0</w:t>
              </w:r>
            </w:ins>
            <w:del w:id="270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2BC08F" w14:textId="01823267" w:rsidR="00A730CB" w:rsidRPr="00E95F39" w:rsidRDefault="00A730CB" w:rsidP="00E95F39">
            <w:pPr>
              <w:widowControl/>
              <w:autoSpaceDE/>
              <w:autoSpaceDN/>
              <w:adjustRightInd/>
              <w:jc w:val="center"/>
              <w:rPr>
                <w:b/>
                <w:bCs/>
                <w:sz w:val="22"/>
                <w:szCs w:val="22"/>
              </w:rPr>
            </w:pPr>
            <w:ins w:id="2709" w:author="ERCOT" w:date="2023-10-26T12:39:00Z">
              <w:r w:rsidRPr="00E95F39">
                <w:rPr>
                  <w:sz w:val="22"/>
                  <w:szCs w:val="22"/>
                </w:rPr>
                <w:t>0.0</w:t>
              </w:r>
            </w:ins>
            <w:del w:id="271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86D30B" w14:textId="3ABF7F96" w:rsidR="00A730CB" w:rsidRPr="00E95F39" w:rsidRDefault="00A730CB" w:rsidP="00E95F39">
            <w:pPr>
              <w:widowControl/>
              <w:autoSpaceDE/>
              <w:autoSpaceDN/>
              <w:adjustRightInd/>
              <w:jc w:val="center"/>
              <w:rPr>
                <w:b/>
                <w:bCs/>
                <w:sz w:val="22"/>
                <w:szCs w:val="22"/>
              </w:rPr>
            </w:pPr>
            <w:ins w:id="2711" w:author="ERCOT" w:date="2023-10-26T12:39:00Z">
              <w:r w:rsidRPr="00E95F39">
                <w:rPr>
                  <w:sz w:val="22"/>
                  <w:szCs w:val="22"/>
                </w:rPr>
                <w:t>0.0</w:t>
              </w:r>
            </w:ins>
            <w:del w:id="271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5AFD19" w14:textId="7476ECB9" w:rsidR="00A730CB" w:rsidRPr="00E95F39" w:rsidRDefault="00A730CB" w:rsidP="00E95F39">
            <w:pPr>
              <w:widowControl/>
              <w:autoSpaceDE/>
              <w:autoSpaceDN/>
              <w:adjustRightInd/>
              <w:jc w:val="center"/>
              <w:rPr>
                <w:b/>
                <w:bCs/>
                <w:sz w:val="22"/>
                <w:szCs w:val="22"/>
              </w:rPr>
            </w:pPr>
            <w:ins w:id="2713" w:author="ERCOT" w:date="2023-10-26T12:39:00Z">
              <w:r w:rsidRPr="00E95F39">
                <w:rPr>
                  <w:sz w:val="22"/>
                  <w:szCs w:val="22"/>
                </w:rPr>
                <w:t>0.0</w:t>
              </w:r>
            </w:ins>
            <w:del w:id="271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AC9973" w14:textId="5729C12F" w:rsidR="00A730CB" w:rsidRPr="00E95F39" w:rsidRDefault="00A730CB" w:rsidP="00E95F39">
            <w:pPr>
              <w:widowControl/>
              <w:autoSpaceDE/>
              <w:autoSpaceDN/>
              <w:adjustRightInd/>
              <w:jc w:val="center"/>
              <w:rPr>
                <w:b/>
                <w:bCs/>
                <w:sz w:val="22"/>
                <w:szCs w:val="22"/>
              </w:rPr>
            </w:pPr>
            <w:ins w:id="2715" w:author="ERCOT" w:date="2023-10-26T12:39:00Z">
              <w:r w:rsidRPr="00E95F39">
                <w:rPr>
                  <w:sz w:val="22"/>
                  <w:szCs w:val="22"/>
                </w:rPr>
                <w:t>10.9</w:t>
              </w:r>
            </w:ins>
            <w:del w:id="2716" w:author="ERCOT" w:date="2023-10-26T12:39:00Z">
              <w:r w:rsidRPr="00E95F39" w:rsidDel="0040323E">
                <w:rPr>
                  <w:sz w:val="22"/>
                  <w:szCs w:val="22"/>
                </w:rPr>
                <w:delText>8.8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D87A3DF" w14:textId="26482E09" w:rsidR="00A730CB" w:rsidRPr="00E95F39" w:rsidRDefault="00A730CB" w:rsidP="00E95F39">
            <w:pPr>
              <w:widowControl/>
              <w:autoSpaceDE/>
              <w:autoSpaceDN/>
              <w:adjustRightInd/>
              <w:jc w:val="center"/>
              <w:rPr>
                <w:b/>
                <w:bCs/>
                <w:sz w:val="22"/>
                <w:szCs w:val="22"/>
              </w:rPr>
            </w:pPr>
            <w:ins w:id="2717" w:author="ERCOT" w:date="2023-10-26T12:39:00Z">
              <w:r w:rsidRPr="00E95F39">
                <w:rPr>
                  <w:sz w:val="22"/>
                  <w:szCs w:val="22"/>
                </w:rPr>
                <w:t>11.4</w:t>
              </w:r>
            </w:ins>
            <w:del w:id="2718" w:author="ERCOT" w:date="2023-10-26T12:39:00Z">
              <w:r w:rsidRPr="00E95F39" w:rsidDel="0040323E">
                <w:rPr>
                  <w:sz w:val="22"/>
                  <w:szCs w:val="22"/>
                </w:rPr>
                <w:delText>16.5</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7A68CB5" w14:textId="34EF2E89" w:rsidR="00A730CB" w:rsidRPr="00E95F39" w:rsidRDefault="00A730CB" w:rsidP="00E95F39">
            <w:pPr>
              <w:widowControl/>
              <w:autoSpaceDE/>
              <w:autoSpaceDN/>
              <w:adjustRightInd/>
              <w:jc w:val="center"/>
              <w:rPr>
                <w:b/>
                <w:bCs/>
                <w:sz w:val="22"/>
                <w:szCs w:val="22"/>
              </w:rPr>
            </w:pPr>
            <w:ins w:id="2719" w:author="ERCOT" w:date="2023-10-26T12:39:00Z">
              <w:r w:rsidRPr="00E95F39">
                <w:rPr>
                  <w:sz w:val="22"/>
                  <w:szCs w:val="22"/>
                </w:rPr>
                <w:t>6.8</w:t>
              </w:r>
            </w:ins>
            <w:del w:id="2720" w:author="ERCOT" w:date="2023-10-26T12:39:00Z">
              <w:r w:rsidRPr="00E95F39" w:rsidDel="0040323E">
                <w:rPr>
                  <w:sz w:val="22"/>
                  <w:szCs w:val="22"/>
                </w:rPr>
                <w:delText>12.2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B70EEC5" w14:textId="5FC7E039" w:rsidR="00A730CB" w:rsidRPr="00E95F39" w:rsidRDefault="00A730CB" w:rsidP="00E95F39">
            <w:pPr>
              <w:widowControl/>
              <w:autoSpaceDE/>
              <w:autoSpaceDN/>
              <w:adjustRightInd/>
              <w:jc w:val="center"/>
              <w:rPr>
                <w:b/>
                <w:bCs/>
                <w:sz w:val="22"/>
                <w:szCs w:val="22"/>
              </w:rPr>
            </w:pPr>
            <w:ins w:id="2721" w:author="ERCOT" w:date="2023-10-26T12:39:00Z">
              <w:r w:rsidRPr="00E95F39">
                <w:rPr>
                  <w:sz w:val="22"/>
                  <w:szCs w:val="22"/>
                </w:rPr>
                <w:t>3.8</w:t>
              </w:r>
            </w:ins>
            <w:del w:id="2722" w:author="ERCOT" w:date="2023-10-26T12:39:00Z">
              <w:r w:rsidRPr="00E95F39" w:rsidDel="0040323E">
                <w:rPr>
                  <w:sz w:val="22"/>
                  <w:szCs w:val="22"/>
                </w:rPr>
                <w:delText>5.9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684CE70" w14:textId="06EAD40C" w:rsidR="00A730CB" w:rsidRPr="00E95F39" w:rsidRDefault="00A730CB" w:rsidP="00E95F39">
            <w:pPr>
              <w:widowControl/>
              <w:autoSpaceDE/>
              <w:autoSpaceDN/>
              <w:adjustRightInd/>
              <w:jc w:val="center"/>
              <w:rPr>
                <w:b/>
                <w:bCs/>
                <w:sz w:val="22"/>
                <w:szCs w:val="22"/>
              </w:rPr>
            </w:pPr>
            <w:ins w:id="2723" w:author="ERCOT" w:date="2023-10-26T12:39:00Z">
              <w:r w:rsidRPr="00E95F39">
                <w:rPr>
                  <w:sz w:val="22"/>
                  <w:szCs w:val="22"/>
                </w:rPr>
                <w:t>3.0</w:t>
              </w:r>
            </w:ins>
            <w:del w:id="2724" w:author="ERCOT" w:date="2023-10-26T12:39:00Z">
              <w:r w:rsidRPr="00E95F39" w:rsidDel="0040323E">
                <w:rPr>
                  <w:sz w:val="22"/>
                  <w:szCs w:val="22"/>
                </w:rPr>
                <w:delText>4.4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FF0747B" w14:textId="0F633817" w:rsidR="00A730CB" w:rsidRPr="00E95F39" w:rsidRDefault="00A730CB" w:rsidP="00E95F39">
            <w:pPr>
              <w:widowControl/>
              <w:autoSpaceDE/>
              <w:autoSpaceDN/>
              <w:adjustRightInd/>
              <w:jc w:val="center"/>
              <w:rPr>
                <w:b/>
                <w:bCs/>
                <w:sz w:val="22"/>
                <w:szCs w:val="22"/>
              </w:rPr>
            </w:pPr>
            <w:ins w:id="2725" w:author="ERCOT" w:date="2023-10-26T12:39:00Z">
              <w:r w:rsidRPr="00E95F39">
                <w:rPr>
                  <w:sz w:val="22"/>
                  <w:szCs w:val="22"/>
                </w:rPr>
                <w:t>3.5</w:t>
              </w:r>
            </w:ins>
            <w:del w:id="2726" w:author="ERCOT" w:date="2023-10-26T12:39:00Z">
              <w:r w:rsidRPr="00E95F39" w:rsidDel="0040323E">
                <w:rPr>
                  <w:sz w:val="22"/>
                  <w:szCs w:val="22"/>
                </w:rPr>
                <w:delText>4.7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6B16BB3" w14:textId="7317A26D" w:rsidR="00A730CB" w:rsidRPr="00E95F39" w:rsidRDefault="00A730CB" w:rsidP="00E95F39">
            <w:pPr>
              <w:widowControl/>
              <w:autoSpaceDE/>
              <w:autoSpaceDN/>
              <w:adjustRightInd/>
              <w:jc w:val="center"/>
              <w:rPr>
                <w:b/>
                <w:bCs/>
                <w:sz w:val="22"/>
                <w:szCs w:val="22"/>
              </w:rPr>
            </w:pPr>
            <w:ins w:id="2727" w:author="ERCOT" w:date="2023-10-26T12:39:00Z">
              <w:r w:rsidRPr="00E95F39">
                <w:rPr>
                  <w:sz w:val="22"/>
                  <w:szCs w:val="22"/>
                </w:rPr>
                <w:t>3.4</w:t>
              </w:r>
            </w:ins>
            <w:del w:id="2728" w:author="ERCOT" w:date="2023-10-26T12:39:00Z">
              <w:r w:rsidRPr="00E95F39" w:rsidDel="0040323E">
                <w:rPr>
                  <w:sz w:val="22"/>
                  <w:szCs w:val="22"/>
                </w:rPr>
                <w:delText>8.5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7D83C6" w14:textId="7D829E40" w:rsidR="00A730CB" w:rsidRPr="00E95F39" w:rsidRDefault="00A730CB" w:rsidP="00E95F39">
            <w:pPr>
              <w:widowControl/>
              <w:autoSpaceDE/>
              <w:autoSpaceDN/>
              <w:adjustRightInd/>
              <w:jc w:val="center"/>
              <w:rPr>
                <w:b/>
                <w:bCs/>
                <w:sz w:val="22"/>
                <w:szCs w:val="22"/>
              </w:rPr>
            </w:pPr>
            <w:ins w:id="2729" w:author="ERCOT" w:date="2023-10-26T12:39:00Z">
              <w:r w:rsidRPr="00E95F39">
                <w:rPr>
                  <w:sz w:val="22"/>
                  <w:szCs w:val="22"/>
                </w:rPr>
                <w:t>5.1</w:t>
              </w:r>
            </w:ins>
            <w:del w:id="2730" w:author="ERCOT" w:date="2023-10-26T12:39:00Z">
              <w:r w:rsidRPr="00E95F39" w:rsidDel="0040323E">
                <w:rPr>
                  <w:sz w:val="22"/>
                  <w:szCs w:val="22"/>
                </w:rPr>
                <w:delText>9.1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D35234A" w14:textId="291F1AD2" w:rsidR="00A730CB" w:rsidRPr="00E95F39" w:rsidRDefault="00A730CB" w:rsidP="00E95F39">
            <w:pPr>
              <w:widowControl/>
              <w:autoSpaceDE/>
              <w:autoSpaceDN/>
              <w:adjustRightInd/>
              <w:jc w:val="center"/>
              <w:rPr>
                <w:b/>
                <w:bCs/>
                <w:sz w:val="22"/>
                <w:szCs w:val="22"/>
              </w:rPr>
            </w:pPr>
            <w:ins w:id="2731" w:author="ERCOT" w:date="2023-10-26T12:39:00Z">
              <w:r w:rsidRPr="00E95F39">
                <w:rPr>
                  <w:sz w:val="22"/>
                  <w:szCs w:val="22"/>
                </w:rPr>
                <w:t>5.8</w:t>
              </w:r>
            </w:ins>
            <w:del w:id="2732" w:author="ERCOT" w:date="2023-10-26T12:39:00Z">
              <w:r w:rsidRPr="00E95F39" w:rsidDel="0040323E">
                <w:rPr>
                  <w:sz w:val="22"/>
                  <w:szCs w:val="22"/>
                </w:rPr>
                <w:delText>11.1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A979823" w14:textId="30CD3C00" w:rsidR="00A730CB" w:rsidRPr="00E95F39" w:rsidRDefault="00A730CB" w:rsidP="00E95F39">
            <w:pPr>
              <w:widowControl/>
              <w:autoSpaceDE/>
              <w:autoSpaceDN/>
              <w:adjustRightInd/>
              <w:jc w:val="center"/>
              <w:rPr>
                <w:b/>
                <w:bCs/>
                <w:sz w:val="22"/>
                <w:szCs w:val="22"/>
              </w:rPr>
            </w:pPr>
            <w:ins w:id="2733" w:author="ERCOT" w:date="2023-10-26T12:39:00Z">
              <w:r w:rsidRPr="00E95F39">
                <w:rPr>
                  <w:sz w:val="22"/>
                  <w:szCs w:val="22"/>
                </w:rPr>
                <w:t>6.1</w:t>
              </w:r>
            </w:ins>
            <w:del w:id="2734" w:author="ERCOT" w:date="2023-10-26T12:39:00Z">
              <w:r w:rsidRPr="00E95F39" w:rsidDel="0040323E">
                <w:rPr>
                  <w:sz w:val="22"/>
                  <w:szCs w:val="22"/>
                </w:rPr>
                <w:delText>8.7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4B450C7" w14:textId="727DCF44" w:rsidR="00A730CB" w:rsidRPr="00E95F39" w:rsidRDefault="00A730CB" w:rsidP="00E95F39">
            <w:pPr>
              <w:widowControl/>
              <w:autoSpaceDE/>
              <w:autoSpaceDN/>
              <w:adjustRightInd/>
              <w:jc w:val="center"/>
              <w:rPr>
                <w:b/>
                <w:bCs/>
                <w:sz w:val="22"/>
                <w:szCs w:val="22"/>
              </w:rPr>
            </w:pPr>
            <w:ins w:id="2735" w:author="ERCOT" w:date="2023-10-26T12:39:00Z">
              <w:r w:rsidRPr="00E95F39">
                <w:rPr>
                  <w:sz w:val="22"/>
                  <w:szCs w:val="22"/>
                </w:rPr>
                <w:t>6.4</w:t>
              </w:r>
            </w:ins>
            <w:del w:id="2736" w:author="ERCOT" w:date="2023-10-26T12:39:00Z">
              <w:r w:rsidRPr="00E95F39" w:rsidDel="0040323E">
                <w:rPr>
                  <w:sz w:val="22"/>
                  <w:szCs w:val="22"/>
                </w:rPr>
                <w:delText>12.8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48BC8DE" w14:textId="180C5300" w:rsidR="00A730CB" w:rsidRPr="00E95F39" w:rsidRDefault="00A730CB" w:rsidP="00E95F39">
            <w:pPr>
              <w:widowControl/>
              <w:autoSpaceDE/>
              <w:autoSpaceDN/>
              <w:adjustRightInd/>
              <w:jc w:val="center"/>
              <w:rPr>
                <w:b/>
                <w:bCs/>
                <w:sz w:val="22"/>
                <w:szCs w:val="22"/>
              </w:rPr>
            </w:pPr>
            <w:ins w:id="2737" w:author="ERCOT" w:date="2023-10-26T12:39:00Z">
              <w:r w:rsidRPr="00E95F39">
                <w:rPr>
                  <w:sz w:val="22"/>
                  <w:szCs w:val="22"/>
                </w:rPr>
                <w:t>1.7</w:t>
              </w:r>
            </w:ins>
            <w:del w:id="2738" w:author="ERCOT" w:date="2023-10-26T12:39:00Z">
              <w:r w:rsidRPr="00E95F39" w:rsidDel="0040323E">
                <w:rPr>
                  <w:sz w:val="22"/>
                  <w:szCs w:val="22"/>
                </w:rPr>
                <w:delText>7.8</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1A5E00A" w14:textId="38427781" w:rsidR="00A730CB" w:rsidRPr="00E95F39" w:rsidRDefault="00A730CB" w:rsidP="00E95F39">
            <w:pPr>
              <w:widowControl/>
              <w:autoSpaceDE/>
              <w:autoSpaceDN/>
              <w:adjustRightInd/>
              <w:jc w:val="center"/>
              <w:rPr>
                <w:b/>
                <w:bCs/>
                <w:sz w:val="22"/>
                <w:szCs w:val="22"/>
              </w:rPr>
            </w:pPr>
            <w:ins w:id="2739" w:author="ERCOT" w:date="2023-10-26T12:39:00Z">
              <w:r w:rsidRPr="00E95F39">
                <w:rPr>
                  <w:sz w:val="22"/>
                  <w:szCs w:val="22"/>
                </w:rPr>
                <w:t>0.0</w:t>
              </w:r>
            </w:ins>
            <w:del w:id="2740" w:author="ERCOT" w:date="2023-10-26T12:39:00Z">
              <w:r w:rsidRPr="00E95F39" w:rsidDel="0040323E">
                <w:rPr>
                  <w:sz w:val="22"/>
                  <w:szCs w:val="22"/>
                </w:rPr>
                <w:delText>-3.7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390AEFB" w14:textId="411EEDF0" w:rsidR="00A730CB" w:rsidRPr="00E95F39" w:rsidRDefault="00A730CB" w:rsidP="00E95F39">
            <w:pPr>
              <w:widowControl/>
              <w:autoSpaceDE/>
              <w:autoSpaceDN/>
              <w:adjustRightInd/>
              <w:jc w:val="center"/>
              <w:rPr>
                <w:b/>
                <w:bCs/>
                <w:sz w:val="22"/>
                <w:szCs w:val="22"/>
              </w:rPr>
            </w:pPr>
            <w:ins w:id="2741" w:author="ERCOT" w:date="2023-10-26T12:39:00Z">
              <w:r w:rsidRPr="00E95F39">
                <w:rPr>
                  <w:sz w:val="22"/>
                  <w:szCs w:val="22"/>
                </w:rPr>
                <w:t>0.0</w:t>
              </w:r>
            </w:ins>
            <w:del w:id="2742" w:author="ERCOT" w:date="2023-10-26T12:39:00Z">
              <w:r w:rsidRPr="00E95F39" w:rsidDel="0040323E">
                <w:rPr>
                  <w:sz w:val="22"/>
                  <w:szCs w:val="22"/>
                </w:rPr>
                <w:delText>-2.5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095BABD" w14:textId="02EE8D48" w:rsidR="00A730CB" w:rsidRPr="00E95F39" w:rsidRDefault="00A730CB" w:rsidP="00E95F39">
            <w:pPr>
              <w:widowControl/>
              <w:autoSpaceDE/>
              <w:autoSpaceDN/>
              <w:adjustRightInd/>
              <w:jc w:val="center"/>
              <w:rPr>
                <w:b/>
                <w:bCs/>
                <w:sz w:val="22"/>
                <w:szCs w:val="22"/>
              </w:rPr>
            </w:pPr>
            <w:ins w:id="2743" w:author="ERCOT" w:date="2023-10-26T12:39:00Z">
              <w:r w:rsidRPr="00E95F39">
                <w:rPr>
                  <w:sz w:val="22"/>
                  <w:szCs w:val="22"/>
                </w:rPr>
                <w:t>0.0</w:t>
              </w:r>
            </w:ins>
            <w:del w:id="2744"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2B299930" w14:textId="0CB2A143" w:rsidR="00A730CB" w:rsidRPr="00E95F39" w:rsidRDefault="00A730CB" w:rsidP="00E95F39">
            <w:pPr>
              <w:widowControl/>
              <w:autoSpaceDE/>
              <w:autoSpaceDN/>
              <w:adjustRightInd/>
              <w:jc w:val="center"/>
              <w:rPr>
                <w:b/>
                <w:bCs/>
                <w:sz w:val="22"/>
                <w:szCs w:val="22"/>
              </w:rPr>
            </w:pPr>
            <w:ins w:id="2745" w:author="ERCOT" w:date="2023-10-26T12:39:00Z">
              <w:r w:rsidRPr="00E95F39">
                <w:rPr>
                  <w:sz w:val="22"/>
                  <w:szCs w:val="22"/>
                </w:rPr>
                <w:t>0.0</w:t>
              </w:r>
            </w:ins>
            <w:del w:id="2746"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75E68693" w14:textId="4D7FD43B" w:rsidR="00A730CB" w:rsidRPr="00E95F39" w:rsidRDefault="00A730CB" w:rsidP="00E95F39">
            <w:pPr>
              <w:widowControl/>
              <w:autoSpaceDE/>
              <w:autoSpaceDN/>
              <w:adjustRightInd/>
              <w:jc w:val="center"/>
              <w:rPr>
                <w:b/>
                <w:bCs/>
                <w:sz w:val="22"/>
                <w:szCs w:val="22"/>
              </w:rPr>
            </w:pPr>
            <w:ins w:id="2747" w:author="ERCOT" w:date="2023-10-26T12:39:00Z">
              <w:r w:rsidRPr="00E95F39">
                <w:rPr>
                  <w:sz w:val="22"/>
                  <w:szCs w:val="22"/>
                </w:rPr>
                <w:t>0.0</w:t>
              </w:r>
            </w:ins>
            <w:del w:id="2748" w:author="ERCOT" w:date="2023-10-26T12:39:00Z">
              <w:r w:rsidRPr="00E95F39" w:rsidDel="0040323E">
                <w:rPr>
                  <w:sz w:val="22"/>
                  <w:szCs w:val="22"/>
                </w:rPr>
                <w:delText>0.0</w:delText>
              </w:r>
            </w:del>
          </w:p>
        </w:tc>
      </w:tr>
      <w:tr w:rsidR="00A730CB" w:rsidRPr="00CC576E" w14:paraId="59E4D7B1"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A730CB" w:rsidRPr="000357D1" w:rsidRDefault="00A730CB" w:rsidP="00A730CB">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542E3F4F" w14:textId="10B27E00" w:rsidR="00A730CB" w:rsidRPr="00E95F39" w:rsidRDefault="00A730CB" w:rsidP="00E95F39">
            <w:pPr>
              <w:widowControl/>
              <w:autoSpaceDE/>
              <w:autoSpaceDN/>
              <w:adjustRightInd/>
              <w:jc w:val="center"/>
              <w:rPr>
                <w:b/>
                <w:bCs/>
                <w:sz w:val="22"/>
                <w:szCs w:val="22"/>
              </w:rPr>
            </w:pPr>
            <w:ins w:id="2749" w:author="ERCOT" w:date="2023-10-26T12:39:00Z">
              <w:r w:rsidRPr="00E95F39">
                <w:rPr>
                  <w:sz w:val="22"/>
                  <w:szCs w:val="22"/>
                </w:rPr>
                <w:t>0.0</w:t>
              </w:r>
            </w:ins>
            <w:del w:id="2750"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D3F93FE" w14:textId="362E525B" w:rsidR="00A730CB" w:rsidRPr="00E95F39" w:rsidRDefault="00A730CB" w:rsidP="00E95F39">
            <w:pPr>
              <w:widowControl/>
              <w:autoSpaceDE/>
              <w:autoSpaceDN/>
              <w:adjustRightInd/>
              <w:jc w:val="center"/>
              <w:rPr>
                <w:b/>
                <w:bCs/>
                <w:sz w:val="22"/>
                <w:szCs w:val="22"/>
              </w:rPr>
            </w:pPr>
            <w:ins w:id="2751" w:author="ERCOT" w:date="2023-10-26T12:39:00Z">
              <w:r w:rsidRPr="00E95F39">
                <w:rPr>
                  <w:sz w:val="22"/>
                  <w:szCs w:val="22"/>
                </w:rPr>
                <w:t>0.0</w:t>
              </w:r>
            </w:ins>
            <w:del w:id="275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B1D2607" w14:textId="4BDCC5B6" w:rsidR="00A730CB" w:rsidRPr="00E95F39" w:rsidRDefault="00A730CB" w:rsidP="00E95F39">
            <w:pPr>
              <w:widowControl/>
              <w:autoSpaceDE/>
              <w:autoSpaceDN/>
              <w:adjustRightInd/>
              <w:jc w:val="center"/>
              <w:rPr>
                <w:b/>
                <w:bCs/>
                <w:sz w:val="22"/>
                <w:szCs w:val="22"/>
              </w:rPr>
            </w:pPr>
            <w:ins w:id="2753" w:author="ERCOT" w:date="2023-10-26T12:39:00Z">
              <w:r w:rsidRPr="00E95F39">
                <w:rPr>
                  <w:sz w:val="22"/>
                  <w:szCs w:val="22"/>
                </w:rPr>
                <w:t>0.0</w:t>
              </w:r>
            </w:ins>
            <w:del w:id="275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48C193" w14:textId="76433761" w:rsidR="00A730CB" w:rsidRPr="00E95F39" w:rsidRDefault="00A730CB" w:rsidP="00E95F39">
            <w:pPr>
              <w:widowControl/>
              <w:autoSpaceDE/>
              <w:autoSpaceDN/>
              <w:adjustRightInd/>
              <w:jc w:val="center"/>
              <w:rPr>
                <w:b/>
                <w:bCs/>
                <w:sz w:val="22"/>
                <w:szCs w:val="22"/>
              </w:rPr>
            </w:pPr>
            <w:ins w:id="2755" w:author="ERCOT" w:date="2023-10-26T12:39:00Z">
              <w:r w:rsidRPr="00E95F39">
                <w:rPr>
                  <w:sz w:val="22"/>
                  <w:szCs w:val="22"/>
                </w:rPr>
                <w:t>0.0</w:t>
              </w:r>
            </w:ins>
            <w:del w:id="275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36CE83" w14:textId="0D573A7E" w:rsidR="00A730CB" w:rsidRPr="00E95F39" w:rsidRDefault="00A730CB" w:rsidP="00E95F39">
            <w:pPr>
              <w:widowControl/>
              <w:autoSpaceDE/>
              <w:autoSpaceDN/>
              <w:adjustRightInd/>
              <w:jc w:val="center"/>
              <w:rPr>
                <w:b/>
                <w:bCs/>
                <w:sz w:val="22"/>
                <w:szCs w:val="22"/>
              </w:rPr>
            </w:pPr>
            <w:ins w:id="2757" w:author="ERCOT" w:date="2023-10-26T12:39:00Z">
              <w:r w:rsidRPr="00E95F39">
                <w:rPr>
                  <w:sz w:val="22"/>
                  <w:szCs w:val="22"/>
                </w:rPr>
                <w:t>0.0</w:t>
              </w:r>
            </w:ins>
            <w:del w:id="275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39D5493" w14:textId="4A63BAC7" w:rsidR="00A730CB" w:rsidRPr="00E95F39" w:rsidRDefault="00A730CB" w:rsidP="00E95F39">
            <w:pPr>
              <w:widowControl/>
              <w:autoSpaceDE/>
              <w:autoSpaceDN/>
              <w:adjustRightInd/>
              <w:jc w:val="center"/>
              <w:rPr>
                <w:b/>
                <w:bCs/>
                <w:sz w:val="22"/>
                <w:szCs w:val="22"/>
              </w:rPr>
            </w:pPr>
            <w:ins w:id="2759" w:author="ERCOT" w:date="2023-10-26T12:39:00Z">
              <w:r w:rsidRPr="00E95F39">
                <w:rPr>
                  <w:sz w:val="22"/>
                  <w:szCs w:val="22"/>
                </w:rPr>
                <w:t>0.0</w:t>
              </w:r>
            </w:ins>
            <w:del w:id="276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C27533" w14:textId="1BE4E51B" w:rsidR="00A730CB" w:rsidRPr="00E95F39" w:rsidRDefault="00A730CB" w:rsidP="00E95F39">
            <w:pPr>
              <w:widowControl/>
              <w:autoSpaceDE/>
              <w:autoSpaceDN/>
              <w:adjustRightInd/>
              <w:jc w:val="center"/>
              <w:rPr>
                <w:b/>
                <w:bCs/>
                <w:sz w:val="22"/>
                <w:szCs w:val="22"/>
              </w:rPr>
            </w:pPr>
            <w:ins w:id="2761" w:author="ERCOT" w:date="2023-10-26T12:39:00Z">
              <w:r w:rsidRPr="00E95F39">
                <w:rPr>
                  <w:sz w:val="22"/>
                  <w:szCs w:val="22"/>
                </w:rPr>
                <w:t>0.0</w:t>
              </w:r>
            </w:ins>
            <w:del w:id="276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01711A7" w14:textId="2E2FD116" w:rsidR="00A730CB" w:rsidRPr="00E95F39" w:rsidRDefault="00A730CB" w:rsidP="00E95F39">
            <w:pPr>
              <w:widowControl/>
              <w:autoSpaceDE/>
              <w:autoSpaceDN/>
              <w:adjustRightInd/>
              <w:jc w:val="center"/>
              <w:rPr>
                <w:b/>
                <w:bCs/>
                <w:sz w:val="22"/>
                <w:szCs w:val="22"/>
              </w:rPr>
            </w:pPr>
            <w:ins w:id="2763" w:author="ERCOT" w:date="2023-10-26T12:39:00Z">
              <w:r w:rsidRPr="00E95F39">
                <w:rPr>
                  <w:sz w:val="22"/>
                  <w:szCs w:val="22"/>
                </w:rPr>
                <w:t>8.4</w:t>
              </w:r>
            </w:ins>
            <w:del w:id="2764" w:author="ERCOT" w:date="2023-10-26T12:39:00Z">
              <w:r w:rsidRPr="00E95F39" w:rsidDel="0040323E">
                <w:rPr>
                  <w:sz w:val="22"/>
                  <w:szCs w:val="22"/>
                </w:rPr>
                <w:delText>6.7</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00CEB44" w14:textId="526F28EF" w:rsidR="00A730CB" w:rsidRPr="00E95F39" w:rsidRDefault="00A730CB" w:rsidP="00E95F39">
            <w:pPr>
              <w:widowControl/>
              <w:autoSpaceDE/>
              <w:autoSpaceDN/>
              <w:adjustRightInd/>
              <w:jc w:val="center"/>
              <w:rPr>
                <w:b/>
                <w:bCs/>
                <w:sz w:val="22"/>
                <w:szCs w:val="22"/>
              </w:rPr>
            </w:pPr>
            <w:ins w:id="2765" w:author="ERCOT" w:date="2023-10-26T12:39:00Z">
              <w:r w:rsidRPr="00E95F39">
                <w:rPr>
                  <w:sz w:val="22"/>
                  <w:szCs w:val="22"/>
                </w:rPr>
                <w:t>11.9</w:t>
              </w:r>
            </w:ins>
            <w:del w:id="2766" w:author="ERCOT" w:date="2023-10-26T12:39:00Z">
              <w:r w:rsidRPr="00E95F39" w:rsidDel="0040323E">
                <w:rPr>
                  <w:sz w:val="22"/>
                  <w:szCs w:val="22"/>
                </w:rPr>
                <w:delText>14.7</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AAA60FF" w14:textId="57A1ECA2" w:rsidR="00A730CB" w:rsidRPr="00E95F39" w:rsidRDefault="00A730CB" w:rsidP="00E95F39">
            <w:pPr>
              <w:widowControl/>
              <w:autoSpaceDE/>
              <w:autoSpaceDN/>
              <w:adjustRightInd/>
              <w:jc w:val="center"/>
              <w:rPr>
                <w:b/>
                <w:bCs/>
                <w:sz w:val="22"/>
                <w:szCs w:val="22"/>
              </w:rPr>
            </w:pPr>
            <w:ins w:id="2767" w:author="ERCOT" w:date="2023-10-26T12:39:00Z">
              <w:r w:rsidRPr="00E95F39">
                <w:rPr>
                  <w:sz w:val="22"/>
                  <w:szCs w:val="22"/>
                </w:rPr>
                <w:t>6.8</w:t>
              </w:r>
            </w:ins>
            <w:del w:id="2768" w:author="ERCOT" w:date="2023-10-26T12:39:00Z">
              <w:r w:rsidRPr="00E95F39" w:rsidDel="0040323E">
                <w:rPr>
                  <w:sz w:val="22"/>
                  <w:szCs w:val="22"/>
                </w:rPr>
                <w:delText>11.8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55819E8" w14:textId="6BB056B5" w:rsidR="00A730CB" w:rsidRPr="00E95F39" w:rsidRDefault="00A730CB" w:rsidP="00E95F39">
            <w:pPr>
              <w:widowControl/>
              <w:autoSpaceDE/>
              <w:autoSpaceDN/>
              <w:adjustRightInd/>
              <w:jc w:val="center"/>
              <w:rPr>
                <w:b/>
                <w:bCs/>
                <w:sz w:val="22"/>
                <w:szCs w:val="22"/>
              </w:rPr>
            </w:pPr>
            <w:ins w:id="2769" w:author="ERCOT" w:date="2023-10-26T12:39:00Z">
              <w:r w:rsidRPr="00E95F39">
                <w:rPr>
                  <w:sz w:val="22"/>
                  <w:szCs w:val="22"/>
                </w:rPr>
                <w:t>5.2</w:t>
              </w:r>
            </w:ins>
            <w:del w:id="2770" w:author="ERCOT" w:date="2023-10-26T12:39:00Z">
              <w:r w:rsidRPr="00E95F39" w:rsidDel="0040323E">
                <w:rPr>
                  <w:sz w:val="22"/>
                  <w:szCs w:val="22"/>
                </w:rPr>
                <w:delText>8.6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FE6E279" w14:textId="50CF7A1A" w:rsidR="00A730CB" w:rsidRPr="00E95F39" w:rsidRDefault="00A730CB" w:rsidP="00E95F39">
            <w:pPr>
              <w:widowControl/>
              <w:autoSpaceDE/>
              <w:autoSpaceDN/>
              <w:adjustRightInd/>
              <w:jc w:val="center"/>
              <w:rPr>
                <w:b/>
                <w:bCs/>
                <w:sz w:val="22"/>
                <w:szCs w:val="22"/>
              </w:rPr>
            </w:pPr>
            <w:ins w:id="2771" w:author="ERCOT" w:date="2023-10-26T12:39:00Z">
              <w:r w:rsidRPr="00E95F39">
                <w:rPr>
                  <w:sz w:val="22"/>
                  <w:szCs w:val="22"/>
                </w:rPr>
                <w:t>4.3</w:t>
              </w:r>
            </w:ins>
            <w:del w:id="2772" w:author="ERCOT" w:date="2023-10-26T12:39:00Z">
              <w:r w:rsidRPr="00E95F39" w:rsidDel="0040323E">
                <w:rPr>
                  <w:sz w:val="22"/>
                  <w:szCs w:val="22"/>
                </w:rPr>
                <w:delText>6.2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8B2C46" w14:textId="10B12404" w:rsidR="00A730CB" w:rsidRPr="00E95F39" w:rsidRDefault="00A730CB" w:rsidP="00E95F39">
            <w:pPr>
              <w:widowControl/>
              <w:autoSpaceDE/>
              <w:autoSpaceDN/>
              <w:adjustRightInd/>
              <w:jc w:val="center"/>
              <w:rPr>
                <w:b/>
                <w:bCs/>
                <w:sz w:val="22"/>
                <w:szCs w:val="22"/>
              </w:rPr>
            </w:pPr>
            <w:ins w:id="2773" w:author="ERCOT" w:date="2023-10-26T12:39:00Z">
              <w:r w:rsidRPr="00E95F39">
                <w:rPr>
                  <w:sz w:val="22"/>
                  <w:szCs w:val="22"/>
                </w:rPr>
                <w:t>4.0</w:t>
              </w:r>
            </w:ins>
            <w:del w:id="2774" w:author="ERCOT" w:date="2023-10-26T12:39:00Z">
              <w:r w:rsidRPr="00E95F39" w:rsidDel="0040323E">
                <w:rPr>
                  <w:sz w:val="22"/>
                  <w:szCs w:val="22"/>
                </w:rPr>
                <w:delText>6.6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2E5DFB" w14:textId="28972962" w:rsidR="00A730CB" w:rsidRPr="00E95F39" w:rsidRDefault="00A730CB" w:rsidP="00E95F39">
            <w:pPr>
              <w:widowControl/>
              <w:autoSpaceDE/>
              <w:autoSpaceDN/>
              <w:adjustRightInd/>
              <w:jc w:val="center"/>
              <w:rPr>
                <w:b/>
                <w:bCs/>
                <w:sz w:val="22"/>
                <w:szCs w:val="22"/>
              </w:rPr>
            </w:pPr>
            <w:ins w:id="2775" w:author="ERCOT" w:date="2023-10-26T12:39:00Z">
              <w:r w:rsidRPr="00E95F39">
                <w:rPr>
                  <w:sz w:val="22"/>
                  <w:szCs w:val="22"/>
                </w:rPr>
                <w:t>5.3</w:t>
              </w:r>
            </w:ins>
            <w:del w:id="2776" w:author="ERCOT" w:date="2023-10-26T12:39:00Z">
              <w:r w:rsidRPr="00E95F39" w:rsidDel="0040323E">
                <w:rPr>
                  <w:sz w:val="22"/>
                  <w:szCs w:val="22"/>
                </w:rPr>
                <w:delText>7.5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AD85D3F" w14:textId="160A5D86" w:rsidR="00A730CB" w:rsidRPr="00E95F39" w:rsidRDefault="00A730CB" w:rsidP="00E95F39">
            <w:pPr>
              <w:widowControl/>
              <w:autoSpaceDE/>
              <w:autoSpaceDN/>
              <w:adjustRightInd/>
              <w:jc w:val="center"/>
              <w:rPr>
                <w:b/>
                <w:bCs/>
                <w:sz w:val="22"/>
                <w:szCs w:val="22"/>
              </w:rPr>
            </w:pPr>
            <w:ins w:id="2777" w:author="ERCOT" w:date="2023-10-26T12:39:00Z">
              <w:r w:rsidRPr="00E95F39">
                <w:rPr>
                  <w:sz w:val="22"/>
                  <w:szCs w:val="22"/>
                </w:rPr>
                <w:t>5.2</w:t>
              </w:r>
            </w:ins>
            <w:del w:id="2778" w:author="ERCOT" w:date="2023-10-26T12:39:00Z">
              <w:r w:rsidRPr="00E95F39" w:rsidDel="0040323E">
                <w:rPr>
                  <w:sz w:val="22"/>
                  <w:szCs w:val="22"/>
                </w:rPr>
                <w:delText>7.3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97E056A" w14:textId="2CB3AEFB" w:rsidR="00A730CB" w:rsidRPr="00E95F39" w:rsidRDefault="00A730CB" w:rsidP="00E95F39">
            <w:pPr>
              <w:widowControl/>
              <w:autoSpaceDE/>
              <w:autoSpaceDN/>
              <w:adjustRightInd/>
              <w:jc w:val="center"/>
              <w:rPr>
                <w:b/>
                <w:bCs/>
                <w:sz w:val="22"/>
                <w:szCs w:val="22"/>
              </w:rPr>
            </w:pPr>
            <w:ins w:id="2779" w:author="ERCOT" w:date="2023-10-26T12:39:00Z">
              <w:r w:rsidRPr="00E95F39">
                <w:rPr>
                  <w:sz w:val="22"/>
                  <w:szCs w:val="22"/>
                </w:rPr>
                <w:t>5.8</w:t>
              </w:r>
            </w:ins>
            <w:del w:id="2780" w:author="ERCOT" w:date="2023-10-26T12:39:00Z">
              <w:r w:rsidRPr="00E95F39" w:rsidDel="0040323E">
                <w:rPr>
                  <w:sz w:val="22"/>
                  <w:szCs w:val="22"/>
                </w:rPr>
                <w:delText>9.8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2A290F2" w14:textId="07D3C7B0" w:rsidR="00A730CB" w:rsidRPr="00E95F39" w:rsidRDefault="00A730CB" w:rsidP="00E95F39">
            <w:pPr>
              <w:widowControl/>
              <w:autoSpaceDE/>
              <w:autoSpaceDN/>
              <w:adjustRightInd/>
              <w:jc w:val="center"/>
              <w:rPr>
                <w:b/>
                <w:bCs/>
                <w:sz w:val="22"/>
                <w:szCs w:val="22"/>
              </w:rPr>
            </w:pPr>
            <w:ins w:id="2781" w:author="ERCOT" w:date="2023-10-26T12:39:00Z">
              <w:r w:rsidRPr="00E95F39">
                <w:rPr>
                  <w:sz w:val="22"/>
                  <w:szCs w:val="22"/>
                </w:rPr>
                <w:t>5.6</w:t>
              </w:r>
            </w:ins>
            <w:del w:id="2782" w:author="ERCOT" w:date="2023-10-26T12:39:00Z">
              <w:r w:rsidRPr="00E95F39" w:rsidDel="0040323E">
                <w:rPr>
                  <w:sz w:val="22"/>
                  <w:szCs w:val="22"/>
                </w:rPr>
                <w:delText>11.6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19F5ACC" w14:textId="406676BF" w:rsidR="00A730CB" w:rsidRPr="00E95F39" w:rsidRDefault="00A730CB" w:rsidP="00E95F39">
            <w:pPr>
              <w:widowControl/>
              <w:autoSpaceDE/>
              <w:autoSpaceDN/>
              <w:adjustRightInd/>
              <w:jc w:val="center"/>
              <w:rPr>
                <w:b/>
                <w:bCs/>
                <w:sz w:val="22"/>
                <w:szCs w:val="22"/>
              </w:rPr>
            </w:pPr>
            <w:ins w:id="2783" w:author="ERCOT" w:date="2023-10-26T12:39:00Z">
              <w:r w:rsidRPr="00E95F39">
                <w:rPr>
                  <w:sz w:val="22"/>
                  <w:szCs w:val="22"/>
                </w:rPr>
                <w:t>4.5</w:t>
              </w:r>
            </w:ins>
            <w:del w:id="2784" w:author="ERCOT" w:date="2023-10-26T12:39:00Z">
              <w:r w:rsidRPr="00E95F39" w:rsidDel="0040323E">
                <w:rPr>
                  <w:sz w:val="22"/>
                  <w:szCs w:val="22"/>
                </w:rPr>
                <w:delText>8.7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96B1781" w14:textId="5E1DBB3A" w:rsidR="00A730CB" w:rsidRPr="00E95F39" w:rsidRDefault="00A730CB" w:rsidP="00E95F39">
            <w:pPr>
              <w:widowControl/>
              <w:autoSpaceDE/>
              <w:autoSpaceDN/>
              <w:adjustRightInd/>
              <w:jc w:val="center"/>
              <w:rPr>
                <w:b/>
                <w:bCs/>
                <w:sz w:val="22"/>
                <w:szCs w:val="22"/>
              </w:rPr>
            </w:pPr>
            <w:ins w:id="2785" w:author="ERCOT" w:date="2023-10-26T12:39:00Z">
              <w:r w:rsidRPr="00E95F39">
                <w:rPr>
                  <w:sz w:val="22"/>
                  <w:szCs w:val="22"/>
                </w:rPr>
                <w:t>1.8</w:t>
              </w:r>
            </w:ins>
            <w:del w:id="2786" w:author="ERCOT" w:date="2023-10-26T12:39:00Z">
              <w:r w:rsidRPr="00E95F39" w:rsidDel="0040323E">
                <w:rPr>
                  <w:sz w:val="22"/>
                  <w:szCs w:val="22"/>
                </w:rPr>
                <w:delText>2.5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C719012" w14:textId="04A8D182" w:rsidR="00A730CB" w:rsidRPr="00E95F39" w:rsidRDefault="00A730CB" w:rsidP="00E95F39">
            <w:pPr>
              <w:widowControl/>
              <w:autoSpaceDE/>
              <w:autoSpaceDN/>
              <w:adjustRightInd/>
              <w:jc w:val="center"/>
              <w:rPr>
                <w:b/>
                <w:bCs/>
                <w:sz w:val="22"/>
                <w:szCs w:val="22"/>
              </w:rPr>
            </w:pPr>
            <w:ins w:id="2787" w:author="ERCOT" w:date="2023-10-26T12:39:00Z">
              <w:r w:rsidRPr="00E95F39">
                <w:rPr>
                  <w:sz w:val="22"/>
                  <w:szCs w:val="22"/>
                </w:rPr>
                <w:t>0.0</w:t>
              </w:r>
            </w:ins>
            <w:del w:id="2788" w:author="ERCOT" w:date="2023-10-26T12:39:00Z">
              <w:r w:rsidRPr="00E95F39" w:rsidDel="0040323E">
                <w:rPr>
                  <w:sz w:val="22"/>
                  <w:szCs w:val="22"/>
                </w:rPr>
                <w:delText>-4.7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BB0E512" w14:textId="7401B707" w:rsidR="00A730CB" w:rsidRPr="00E95F39" w:rsidRDefault="00A730CB" w:rsidP="00E95F39">
            <w:pPr>
              <w:widowControl/>
              <w:autoSpaceDE/>
              <w:autoSpaceDN/>
              <w:adjustRightInd/>
              <w:jc w:val="center"/>
              <w:rPr>
                <w:b/>
                <w:bCs/>
                <w:sz w:val="22"/>
                <w:szCs w:val="22"/>
              </w:rPr>
            </w:pPr>
            <w:ins w:id="2789" w:author="ERCOT" w:date="2023-10-26T12:39:00Z">
              <w:r w:rsidRPr="00E95F39">
                <w:rPr>
                  <w:sz w:val="22"/>
                  <w:szCs w:val="22"/>
                </w:rPr>
                <w:t>0.0</w:t>
              </w:r>
            </w:ins>
            <w:del w:id="2790"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C50B7E9" w14:textId="67CA38C5" w:rsidR="00A730CB" w:rsidRPr="00E95F39" w:rsidRDefault="00A730CB" w:rsidP="00E95F39">
            <w:pPr>
              <w:widowControl/>
              <w:autoSpaceDE/>
              <w:autoSpaceDN/>
              <w:adjustRightInd/>
              <w:jc w:val="center"/>
              <w:rPr>
                <w:b/>
                <w:bCs/>
                <w:sz w:val="22"/>
                <w:szCs w:val="22"/>
              </w:rPr>
            </w:pPr>
            <w:ins w:id="2791" w:author="ERCOT" w:date="2023-10-26T12:39:00Z">
              <w:r w:rsidRPr="00E95F39">
                <w:rPr>
                  <w:sz w:val="22"/>
                  <w:szCs w:val="22"/>
                </w:rPr>
                <w:t>0.0</w:t>
              </w:r>
            </w:ins>
            <w:del w:id="2792"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FAC2D5B" w14:textId="56E3B4F5" w:rsidR="00A730CB" w:rsidRPr="00E95F39" w:rsidRDefault="00A730CB" w:rsidP="00E95F39">
            <w:pPr>
              <w:widowControl/>
              <w:autoSpaceDE/>
              <w:autoSpaceDN/>
              <w:adjustRightInd/>
              <w:jc w:val="center"/>
              <w:rPr>
                <w:b/>
                <w:bCs/>
                <w:sz w:val="22"/>
                <w:szCs w:val="22"/>
              </w:rPr>
            </w:pPr>
            <w:ins w:id="2793" w:author="ERCOT" w:date="2023-10-26T12:39:00Z">
              <w:r w:rsidRPr="00E95F39">
                <w:rPr>
                  <w:sz w:val="22"/>
                  <w:szCs w:val="22"/>
                </w:rPr>
                <w:t>0.0</w:t>
              </w:r>
            </w:ins>
            <w:del w:id="2794"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5B54A904" w14:textId="787FD109" w:rsidR="00A730CB" w:rsidRPr="00E95F39" w:rsidRDefault="00A730CB" w:rsidP="00E95F39">
            <w:pPr>
              <w:widowControl/>
              <w:autoSpaceDE/>
              <w:autoSpaceDN/>
              <w:adjustRightInd/>
              <w:jc w:val="center"/>
              <w:rPr>
                <w:b/>
                <w:bCs/>
                <w:sz w:val="22"/>
                <w:szCs w:val="22"/>
              </w:rPr>
            </w:pPr>
            <w:ins w:id="2795" w:author="ERCOT" w:date="2023-10-26T12:39:00Z">
              <w:r w:rsidRPr="00E95F39">
                <w:rPr>
                  <w:sz w:val="22"/>
                  <w:szCs w:val="22"/>
                </w:rPr>
                <w:t>0.0</w:t>
              </w:r>
            </w:ins>
            <w:del w:id="2796" w:author="ERCOT" w:date="2023-10-26T12:39:00Z">
              <w:r w:rsidRPr="00E95F39" w:rsidDel="0040323E">
                <w:rPr>
                  <w:sz w:val="22"/>
                  <w:szCs w:val="22"/>
                </w:rPr>
                <w:delText>0.0</w:delText>
              </w:r>
            </w:del>
          </w:p>
        </w:tc>
      </w:tr>
      <w:tr w:rsidR="00A730CB" w:rsidRPr="00CC576E" w14:paraId="66196B34"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A730CB" w:rsidRPr="000357D1" w:rsidRDefault="00A730CB" w:rsidP="00A730CB">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F36FA3" w14:textId="75D50880" w:rsidR="00A730CB" w:rsidRPr="00E95F39" w:rsidRDefault="00A730CB" w:rsidP="00E95F39">
            <w:pPr>
              <w:widowControl/>
              <w:autoSpaceDE/>
              <w:autoSpaceDN/>
              <w:adjustRightInd/>
              <w:jc w:val="center"/>
              <w:rPr>
                <w:b/>
                <w:bCs/>
                <w:sz w:val="22"/>
                <w:szCs w:val="22"/>
              </w:rPr>
            </w:pPr>
            <w:ins w:id="2797" w:author="ERCOT" w:date="2023-10-26T12:39:00Z">
              <w:r w:rsidRPr="00E95F39">
                <w:rPr>
                  <w:sz w:val="22"/>
                  <w:szCs w:val="22"/>
                </w:rPr>
                <w:t>0.0</w:t>
              </w:r>
            </w:ins>
            <w:del w:id="2798"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00E8B72" w14:textId="7C5F912C" w:rsidR="00A730CB" w:rsidRPr="00E95F39" w:rsidRDefault="00A730CB" w:rsidP="00E95F39">
            <w:pPr>
              <w:widowControl/>
              <w:autoSpaceDE/>
              <w:autoSpaceDN/>
              <w:adjustRightInd/>
              <w:jc w:val="center"/>
              <w:rPr>
                <w:b/>
                <w:bCs/>
                <w:sz w:val="22"/>
                <w:szCs w:val="22"/>
              </w:rPr>
            </w:pPr>
            <w:ins w:id="2799" w:author="ERCOT" w:date="2023-10-26T12:39:00Z">
              <w:r w:rsidRPr="00E95F39">
                <w:rPr>
                  <w:sz w:val="22"/>
                  <w:szCs w:val="22"/>
                </w:rPr>
                <w:t>0.0</w:t>
              </w:r>
            </w:ins>
            <w:del w:id="280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0855FB" w14:textId="3B3A5265" w:rsidR="00A730CB" w:rsidRPr="00E95F39" w:rsidRDefault="00A730CB" w:rsidP="00E95F39">
            <w:pPr>
              <w:widowControl/>
              <w:autoSpaceDE/>
              <w:autoSpaceDN/>
              <w:adjustRightInd/>
              <w:jc w:val="center"/>
              <w:rPr>
                <w:b/>
                <w:bCs/>
                <w:sz w:val="22"/>
                <w:szCs w:val="22"/>
              </w:rPr>
            </w:pPr>
            <w:ins w:id="2801" w:author="ERCOT" w:date="2023-10-26T12:39:00Z">
              <w:r w:rsidRPr="00E95F39">
                <w:rPr>
                  <w:sz w:val="22"/>
                  <w:szCs w:val="22"/>
                </w:rPr>
                <w:t>0.0</w:t>
              </w:r>
            </w:ins>
            <w:del w:id="280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D72F2F" w14:textId="557BC9F2" w:rsidR="00A730CB" w:rsidRPr="00E95F39" w:rsidRDefault="00A730CB" w:rsidP="00E95F39">
            <w:pPr>
              <w:widowControl/>
              <w:autoSpaceDE/>
              <w:autoSpaceDN/>
              <w:adjustRightInd/>
              <w:jc w:val="center"/>
              <w:rPr>
                <w:b/>
                <w:bCs/>
                <w:sz w:val="22"/>
                <w:szCs w:val="22"/>
              </w:rPr>
            </w:pPr>
            <w:ins w:id="2803" w:author="ERCOT" w:date="2023-10-26T12:39:00Z">
              <w:r w:rsidRPr="00E95F39">
                <w:rPr>
                  <w:sz w:val="22"/>
                  <w:szCs w:val="22"/>
                </w:rPr>
                <w:t>0.0</w:t>
              </w:r>
            </w:ins>
            <w:del w:id="280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D3A1656" w14:textId="3E835C2F" w:rsidR="00A730CB" w:rsidRPr="00E95F39" w:rsidRDefault="00A730CB" w:rsidP="00E95F39">
            <w:pPr>
              <w:widowControl/>
              <w:autoSpaceDE/>
              <w:autoSpaceDN/>
              <w:adjustRightInd/>
              <w:jc w:val="center"/>
              <w:rPr>
                <w:b/>
                <w:bCs/>
                <w:sz w:val="22"/>
                <w:szCs w:val="22"/>
              </w:rPr>
            </w:pPr>
            <w:ins w:id="2805" w:author="ERCOT" w:date="2023-10-26T12:39:00Z">
              <w:r w:rsidRPr="00E95F39">
                <w:rPr>
                  <w:sz w:val="22"/>
                  <w:szCs w:val="22"/>
                </w:rPr>
                <w:t>0.0</w:t>
              </w:r>
            </w:ins>
            <w:del w:id="280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877A940" w14:textId="17400A7A" w:rsidR="00A730CB" w:rsidRPr="00E95F39" w:rsidRDefault="00A730CB" w:rsidP="00E95F39">
            <w:pPr>
              <w:widowControl/>
              <w:autoSpaceDE/>
              <w:autoSpaceDN/>
              <w:adjustRightInd/>
              <w:jc w:val="center"/>
              <w:rPr>
                <w:b/>
                <w:bCs/>
                <w:sz w:val="22"/>
                <w:szCs w:val="22"/>
              </w:rPr>
            </w:pPr>
            <w:ins w:id="2807" w:author="ERCOT" w:date="2023-10-26T12:39:00Z">
              <w:r w:rsidRPr="00E95F39">
                <w:rPr>
                  <w:sz w:val="22"/>
                  <w:szCs w:val="22"/>
                </w:rPr>
                <w:t>0.0</w:t>
              </w:r>
            </w:ins>
            <w:del w:id="280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A4C515" w14:textId="11ADFADD" w:rsidR="00A730CB" w:rsidRPr="00E95F39" w:rsidRDefault="00A730CB" w:rsidP="00E95F39">
            <w:pPr>
              <w:widowControl/>
              <w:autoSpaceDE/>
              <w:autoSpaceDN/>
              <w:adjustRightInd/>
              <w:jc w:val="center"/>
              <w:rPr>
                <w:b/>
                <w:bCs/>
                <w:sz w:val="22"/>
                <w:szCs w:val="22"/>
              </w:rPr>
            </w:pPr>
            <w:ins w:id="2809" w:author="ERCOT" w:date="2023-10-26T12:39:00Z">
              <w:r w:rsidRPr="00E95F39">
                <w:rPr>
                  <w:sz w:val="22"/>
                  <w:szCs w:val="22"/>
                </w:rPr>
                <w:t>0.0</w:t>
              </w:r>
            </w:ins>
            <w:del w:id="281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9297F62" w14:textId="24029EDB" w:rsidR="00A730CB" w:rsidRPr="00E95F39" w:rsidRDefault="00A730CB" w:rsidP="00E95F39">
            <w:pPr>
              <w:widowControl/>
              <w:autoSpaceDE/>
              <w:autoSpaceDN/>
              <w:adjustRightInd/>
              <w:jc w:val="center"/>
              <w:rPr>
                <w:b/>
                <w:bCs/>
                <w:sz w:val="22"/>
                <w:szCs w:val="22"/>
              </w:rPr>
            </w:pPr>
            <w:ins w:id="2811" w:author="ERCOT" w:date="2023-10-26T12:39:00Z">
              <w:r w:rsidRPr="00E95F39">
                <w:rPr>
                  <w:sz w:val="22"/>
                  <w:szCs w:val="22"/>
                </w:rPr>
                <w:t>6.4</w:t>
              </w:r>
            </w:ins>
            <w:del w:id="2812" w:author="ERCOT" w:date="2023-10-26T12:39:00Z">
              <w:r w:rsidRPr="00E95F39" w:rsidDel="0040323E">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808BAC0" w14:textId="542EBCC0" w:rsidR="00A730CB" w:rsidRPr="00E95F39" w:rsidRDefault="00A730CB" w:rsidP="00E95F39">
            <w:pPr>
              <w:widowControl/>
              <w:autoSpaceDE/>
              <w:autoSpaceDN/>
              <w:adjustRightInd/>
              <w:jc w:val="center"/>
              <w:rPr>
                <w:b/>
                <w:bCs/>
                <w:sz w:val="22"/>
                <w:szCs w:val="22"/>
              </w:rPr>
            </w:pPr>
            <w:ins w:id="2813" w:author="ERCOT" w:date="2023-10-26T12:39:00Z">
              <w:r w:rsidRPr="00E95F39">
                <w:rPr>
                  <w:sz w:val="22"/>
                  <w:szCs w:val="22"/>
                </w:rPr>
                <w:t>15.5</w:t>
              </w:r>
            </w:ins>
            <w:del w:id="2814" w:author="ERCOT" w:date="2023-10-26T12:39:00Z">
              <w:r w:rsidRPr="00E95F39" w:rsidDel="0040323E">
                <w:rPr>
                  <w:sz w:val="22"/>
                  <w:szCs w:val="22"/>
                </w:rPr>
                <w:delText>13.2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11F1442D" w14:textId="0487CF76" w:rsidR="00A730CB" w:rsidRPr="00E95F39" w:rsidRDefault="00A730CB" w:rsidP="00E95F39">
            <w:pPr>
              <w:widowControl/>
              <w:autoSpaceDE/>
              <w:autoSpaceDN/>
              <w:adjustRightInd/>
              <w:jc w:val="center"/>
              <w:rPr>
                <w:b/>
                <w:bCs/>
                <w:sz w:val="22"/>
                <w:szCs w:val="22"/>
              </w:rPr>
            </w:pPr>
            <w:ins w:id="2815" w:author="ERCOT" w:date="2023-10-26T12:39:00Z">
              <w:r w:rsidRPr="00E95F39">
                <w:rPr>
                  <w:sz w:val="22"/>
                  <w:szCs w:val="22"/>
                </w:rPr>
                <w:t>8.5</w:t>
              </w:r>
            </w:ins>
            <w:del w:id="2816" w:author="ERCOT" w:date="2023-10-26T12:39:00Z">
              <w:r w:rsidRPr="00E95F39" w:rsidDel="0040323E">
                <w:rPr>
                  <w:sz w:val="22"/>
                  <w:szCs w:val="22"/>
                </w:rPr>
                <w:delText>10.9</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D11F74" w14:textId="3CB0D0CB" w:rsidR="00A730CB" w:rsidRPr="00E95F39" w:rsidRDefault="00A730CB" w:rsidP="00E95F39">
            <w:pPr>
              <w:widowControl/>
              <w:autoSpaceDE/>
              <w:autoSpaceDN/>
              <w:adjustRightInd/>
              <w:jc w:val="center"/>
              <w:rPr>
                <w:b/>
                <w:bCs/>
                <w:sz w:val="22"/>
                <w:szCs w:val="22"/>
              </w:rPr>
            </w:pPr>
            <w:ins w:id="2817" w:author="ERCOT" w:date="2023-10-26T12:39:00Z">
              <w:r w:rsidRPr="00E95F39">
                <w:rPr>
                  <w:sz w:val="22"/>
                  <w:szCs w:val="22"/>
                </w:rPr>
                <w:t>5.9</w:t>
              </w:r>
            </w:ins>
            <w:del w:id="2818" w:author="ERCOT" w:date="2023-10-26T12:39:00Z">
              <w:r w:rsidRPr="00E95F39" w:rsidDel="0040323E">
                <w:rPr>
                  <w:sz w:val="22"/>
                  <w:szCs w:val="22"/>
                </w:rPr>
                <w:delText>10.6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4B08C51" w14:textId="476E224D" w:rsidR="00A730CB" w:rsidRPr="00E95F39" w:rsidRDefault="00A730CB" w:rsidP="00E95F39">
            <w:pPr>
              <w:widowControl/>
              <w:autoSpaceDE/>
              <w:autoSpaceDN/>
              <w:adjustRightInd/>
              <w:jc w:val="center"/>
              <w:rPr>
                <w:b/>
                <w:bCs/>
                <w:sz w:val="22"/>
                <w:szCs w:val="22"/>
              </w:rPr>
            </w:pPr>
            <w:ins w:id="2819" w:author="ERCOT" w:date="2023-10-26T12:39:00Z">
              <w:r w:rsidRPr="00E95F39">
                <w:rPr>
                  <w:sz w:val="22"/>
                  <w:szCs w:val="22"/>
                </w:rPr>
                <w:t>3.6</w:t>
              </w:r>
            </w:ins>
            <w:del w:id="2820" w:author="ERCOT" w:date="2023-10-26T12:39:00Z">
              <w:r w:rsidRPr="00E95F39" w:rsidDel="0040323E">
                <w:rPr>
                  <w:sz w:val="22"/>
                  <w:szCs w:val="22"/>
                </w:rPr>
                <w:delText>8.4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403DDE9" w14:textId="5418E890" w:rsidR="00A730CB" w:rsidRPr="00E95F39" w:rsidRDefault="00A730CB" w:rsidP="00E95F39">
            <w:pPr>
              <w:widowControl/>
              <w:autoSpaceDE/>
              <w:autoSpaceDN/>
              <w:adjustRightInd/>
              <w:jc w:val="center"/>
              <w:rPr>
                <w:b/>
                <w:bCs/>
                <w:sz w:val="22"/>
                <w:szCs w:val="22"/>
              </w:rPr>
            </w:pPr>
            <w:ins w:id="2821" w:author="ERCOT" w:date="2023-10-26T12:39:00Z">
              <w:r w:rsidRPr="00E95F39">
                <w:rPr>
                  <w:sz w:val="22"/>
                  <w:szCs w:val="22"/>
                </w:rPr>
                <w:t>4.0</w:t>
              </w:r>
            </w:ins>
            <w:del w:id="2822" w:author="ERCOT" w:date="2023-10-26T12:39:00Z">
              <w:r w:rsidRPr="00E95F39" w:rsidDel="0040323E">
                <w:rPr>
                  <w:sz w:val="22"/>
                  <w:szCs w:val="22"/>
                </w:rPr>
                <w:delText>8.8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3650F5B" w14:textId="154BCD04" w:rsidR="00A730CB" w:rsidRPr="00E95F39" w:rsidRDefault="00A730CB" w:rsidP="00E95F39">
            <w:pPr>
              <w:widowControl/>
              <w:autoSpaceDE/>
              <w:autoSpaceDN/>
              <w:adjustRightInd/>
              <w:jc w:val="center"/>
              <w:rPr>
                <w:b/>
                <w:bCs/>
                <w:sz w:val="22"/>
                <w:szCs w:val="22"/>
              </w:rPr>
            </w:pPr>
            <w:ins w:id="2823" w:author="ERCOT" w:date="2023-10-26T12:39:00Z">
              <w:r w:rsidRPr="00E95F39">
                <w:rPr>
                  <w:sz w:val="22"/>
                  <w:szCs w:val="22"/>
                </w:rPr>
                <w:t>4.6</w:t>
              </w:r>
            </w:ins>
            <w:del w:id="2824" w:author="ERCOT" w:date="2023-10-26T12:39:00Z">
              <w:r w:rsidRPr="00E95F39" w:rsidDel="0040323E">
                <w:rPr>
                  <w:sz w:val="22"/>
                  <w:szCs w:val="22"/>
                </w:rPr>
                <w:delText>8.5</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70AFC7D" w14:textId="0BCDBA41" w:rsidR="00A730CB" w:rsidRPr="00E95F39" w:rsidRDefault="00A730CB" w:rsidP="00E95F39">
            <w:pPr>
              <w:widowControl/>
              <w:autoSpaceDE/>
              <w:autoSpaceDN/>
              <w:adjustRightInd/>
              <w:jc w:val="center"/>
              <w:rPr>
                <w:b/>
                <w:bCs/>
                <w:sz w:val="22"/>
                <w:szCs w:val="22"/>
              </w:rPr>
            </w:pPr>
            <w:ins w:id="2825" w:author="ERCOT" w:date="2023-10-26T12:39:00Z">
              <w:r w:rsidRPr="00E95F39">
                <w:rPr>
                  <w:sz w:val="22"/>
                  <w:szCs w:val="22"/>
                </w:rPr>
                <w:t>4.6</w:t>
              </w:r>
            </w:ins>
            <w:del w:id="2826" w:author="ERCOT" w:date="2023-10-26T12:39:00Z">
              <w:r w:rsidRPr="00E95F39" w:rsidDel="0040323E">
                <w:rPr>
                  <w:sz w:val="22"/>
                  <w:szCs w:val="22"/>
                </w:rPr>
                <w:delText>8.7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850680" w14:textId="3596C6DA" w:rsidR="00A730CB" w:rsidRPr="00E95F39" w:rsidRDefault="00A730CB" w:rsidP="00E95F39">
            <w:pPr>
              <w:widowControl/>
              <w:autoSpaceDE/>
              <w:autoSpaceDN/>
              <w:adjustRightInd/>
              <w:jc w:val="center"/>
              <w:rPr>
                <w:b/>
                <w:bCs/>
                <w:sz w:val="22"/>
                <w:szCs w:val="22"/>
              </w:rPr>
            </w:pPr>
            <w:ins w:id="2827" w:author="ERCOT" w:date="2023-10-26T12:39:00Z">
              <w:r w:rsidRPr="00E95F39">
                <w:rPr>
                  <w:sz w:val="22"/>
                  <w:szCs w:val="22"/>
                </w:rPr>
                <w:t>5.0</w:t>
              </w:r>
            </w:ins>
            <w:del w:id="2828" w:author="ERCOT" w:date="2023-10-26T12:39:00Z">
              <w:r w:rsidRPr="00E95F39" w:rsidDel="0040323E">
                <w:rPr>
                  <w:sz w:val="22"/>
                  <w:szCs w:val="22"/>
                </w:rPr>
                <w:delText>10.4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573417" w14:textId="5B3DE26C" w:rsidR="00A730CB" w:rsidRPr="00E95F39" w:rsidRDefault="00A730CB" w:rsidP="00E95F39">
            <w:pPr>
              <w:widowControl/>
              <w:autoSpaceDE/>
              <w:autoSpaceDN/>
              <w:adjustRightInd/>
              <w:jc w:val="center"/>
              <w:rPr>
                <w:b/>
                <w:bCs/>
                <w:sz w:val="22"/>
                <w:szCs w:val="22"/>
              </w:rPr>
            </w:pPr>
            <w:ins w:id="2829" w:author="ERCOT" w:date="2023-10-26T12:39:00Z">
              <w:r w:rsidRPr="00E95F39">
                <w:rPr>
                  <w:sz w:val="22"/>
                  <w:szCs w:val="22"/>
                </w:rPr>
                <w:t>5.6</w:t>
              </w:r>
            </w:ins>
            <w:del w:id="2830" w:author="ERCOT" w:date="2023-10-26T12:39:00Z">
              <w:r w:rsidRPr="00E95F39" w:rsidDel="0040323E">
                <w:rPr>
                  <w:sz w:val="22"/>
                  <w:szCs w:val="22"/>
                </w:rPr>
                <w:delText>7.6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1763D29" w14:textId="35F7DADA" w:rsidR="00A730CB" w:rsidRPr="00E95F39" w:rsidRDefault="00A730CB" w:rsidP="00E95F39">
            <w:pPr>
              <w:widowControl/>
              <w:autoSpaceDE/>
              <w:autoSpaceDN/>
              <w:adjustRightInd/>
              <w:jc w:val="center"/>
              <w:rPr>
                <w:b/>
                <w:bCs/>
                <w:sz w:val="22"/>
                <w:szCs w:val="22"/>
              </w:rPr>
            </w:pPr>
            <w:ins w:id="2831" w:author="ERCOT" w:date="2023-10-26T12:39:00Z">
              <w:r w:rsidRPr="00E95F39">
                <w:rPr>
                  <w:sz w:val="22"/>
                  <w:szCs w:val="22"/>
                </w:rPr>
                <w:t>3.3</w:t>
              </w:r>
            </w:ins>
            <w:del w:id="2832" w:author="ERCOT" w:date="2023-10-26T12:39:00Z">
              <w:r w:rsidRPr="00E95F39" w:rsidDel="0040323E">
                <w:rPr>
                  <w:sz w:val="22"/>
                  <w:szCs w:val="22"/>
                </w:rPr>
                <w:delText>9.0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0150976" w14:textId="3A77CD42" w:rsidR="00A730CB" w:rsidRPr="00E95F39" w:rsidRDefault="00A730CB" w:rsidP="00E95F39">
            <w:pPr>
              <w:widowControl/>
              <w:autoSpaceDE/>
              <w:autoSpaceDN/>
              <w:adjustRightInd/>
              <w:jc w:val="center"/>
              <w:rPr>
                <w:b/>
                <w:bCs/>
                <w:sz w:val="22"/>
                <w:szCs w:val="22"/>
              </w:rPr>
            </w:pPr>
            <w:ins w:id="2833" w:author="ERCOT" w:date="2023-10-26T12:39:00Z">
              <w:r w:rsidRPr="00E95F39">
                <w:rPr>
                  <w:sz w:val="22"/>
                  <w:szCs w:val="22"/>
                </w:rPr>
                <w:t>0.0</w:t>
              </w:r>
            </w:ins>
            <w:del w:id="2834" w:author="ERCOT" w:date="2023-10-26T12:39:00Z">
              <w:r w:rsidRPr="00E95F39" w:rsidDel="0040323E">
                <w:rPr>
                  <w:sz w:val="22"/>
                  <w:szCs w:val="22"/>
                </w:rPr>
                <w:delText>1.2</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218DD37" w14:textId="1DDAA49A" w:rsidR="00A730CB" w:rsidRPr="00E95F39" w:rsidRDefault="00A730CB" w:rsidP="00E95F39">
            <w:pPr>
              <w:widowControl/>
              <w:autoSpaceDE/>
              <w:autoSpaceDN/>
              <w:adjustRightInd/>
              <w:jc w:val="center"/>
              <w:rPr>
                <w:b/>
                <w:bCs/>
                <w:sz w:val="22"/>
                <w:szCs w:val="22"/>
              </w:rPr>
            </w:pPr>
            <w:ins w:id="2835" w:author="ERCOT" w:date="2023-10-26T12:39:00Z">
              <w:r w:rsidRPr="00E95F39">
                <w:rPr>
                  <w:sz w:val="22"/>
                  <w:szCs w:val="22"/>
                </w:rPr>
                <w:t>0.0</w:t>
              </w:r>
            </w:ins>
            <w:del w:id="2836" w:author="ERCOT" w:date="2023-10-26T12:39:00Z">
              <w:r w:rsidRPr="00E95F39" w:rsidDel="0040323E">
                <w:rPr>
                  <w:sz w:val="22"/>
                  <w:szCs w:val="22"/>
                </w:rPr>
                <w:delText>-1.1</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EEB6FA8" w14:textId="004ADA0E" w:rsidR="00A730CB" w:rsidRPr="00E95F39" w:rsidRDefault="00A730CB" w:rsidP="00E95F39">
            <w:pPr>
              <w:widowControl/>
              <w:autoSpaceDE/>
              <w:autoSpaceDN/>
              <w:adjustRightInd/>
              <w:jc w:val="center"/>
              <w:rPr>
                <w:b/>
                <w:bCs/>
                <w:sz w:val="22"/>
                <w:szCs w:val="22"/>
              </w:rPr>
            </w:pPr>
            <w:ins w:id="2837" w:author="ERCOT" w:date="2023-10-26T12:39:00Z">
              <w:r w:rsidRPr="00E95F39">
                <w:rPr>
                  <w:sz w:val="22"/>
                  <w:szCs w:val="22"/>
                </w:rPr>
                <w:t>0.0</w:t>
              </w:r>
            </w:ins>
            <w:del w:id="2838"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927505B" w14:textId="448D56FB" w:rsidR="00A730CB" w:rsidRPr="00E95F39" w:rsidRDefault="00A730CB" w:rsidP="00E95F39">
            <w:pPr>
              <w:widowControl/>
              <w:autoSpaceDE/>
              <w:autoSpaceDN/>
              <w:adjustRightInd/>
              <w:jc w:val="center"/>
              <w:rPr>
                <w:b/>
                <w:bCs/>
                <w:sz w:val="22"/>
                <w:szCs w:val="22"/>
              </w:rPr>
            </w:pPr>
            <w:ins w:id="2839" w:author="ERCOT" w:date="2023-10-26T12:39:00Z">
              <w:r w:rsidRPr="00E95F39">
                <w:rPr>
                  <w:sz w:val="22"/>
                  <w:szCs w:val="22"/>
                </w:rPr>
                <w:t>0.0</w:t>
              </w:r>
            </w:ins>
            <w:del w:id="2840"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442821D" w14:textId="4C9AFA59" w:rsidR="00A730CB" w:rsidRPr="00E95F39" w:rsidRDefault="00A730CB" w:rsidP="00E95F39">
            <w:pPr>
              <w:widowControl/>
              <w:autoSpaceDE/>
              <w:autoSpaceDN/>
              <w:adjustRightInd/>
              <w:jc w:val="center"/>
              <w:rPr>
                <w:b/>
                <w:bCs/>
                <w:sz w:val="22"/>
                <w:szCs w:val="22"/>
              </w:rPr>
            </w:pPr>
            <w:ins w:id="2841" w:author="ERCOT" w:date="2023-10-26T12:39:00Z">
              <w:r w:rsidRPr="00E95F39">
                <w:rPr>
                  <w:sz w:val="22"/>
                  <w:szCs w:val="22"/>
                </w:rPr>
                <w:t>0.0</w:t>
              </w:r>
            </w:ins>
            <w:del w:id="2842"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68637DA" w14:textId="6BE33012" w:rsidR="00A730CB" w:rsidRPr="00E95F39" w:rsidRDefault="00A730CB" w:rsidP="00E95F39">
            <w:pPr>
              <w:widowControl/>
              <w:autoSpaceDE/>
              <w:autoSpaceDN/>
              <w:adjustRightInd/>
              <w:jc w:val="center"/>
              <w:rPr>
                <w:b/>
                <w:bCs/>
                <w:sz w:val="22"/>
                <w:szCs w:val="22"/>
              </w:rPr>
            </w:pPr>
            <w:ins w:id="2843" w:author="ERCOT" w:date="2023-10-26T12:39:00Z">
              <w:r w:rsidRPr="00E95F39">
                <w:rPr>
                  <w:sz w:val="22"/>
                  <w:szCs w:val="22"/>
                </w:rPr>
                <w:t>0.0</w:t>
              </w:r>
            </w:ins>
            <w:del w:id="2844" w:author="ERCOT" w:date="2023-10-26T12:39:00Z">
              <w:r w:rsidRPr="00E95F39" w:rsidDel="0040323E">
                <w:rPr>
                  <w:sz w:val="22"/>
                  <w:szCs w:val="22"/>
                </w:rPr>
                <w:delText>0.0</w:delText>
              </w:r>
            </w:del>
          </w:p>
        </w:tc>
      </w:tr>
      <w:tr w:rsidR="00A730CB" w:rsidRPr="00ED4D8D" w14:paraId="23046A82"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A730CB" w:rsidRPr="000357D1" w:rsidRDefault="00A730CB" w:rsidP="00A730CB">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46A0BB56" w14:textId="001A52D0" w:rsidR="00A730CB" w:rsidRPr="00E95F39" w:rsidRDefault="00A730CB" w:rsidP="00E95F39">
            <w:pPr>
              <w:widowControl/>
              <w:autoSpaceDE/>
              <w:autoSpaceDN/>
              <w:adjustRightInd/>
              <w:jc w:val="center"/>
              <w:rPr>
                <w:b/>
                <w:bCs/>
                <w:sz w:val="22"/>
                <w:szCs w:val="22"/>
              </w:rPr>
            </w:pPr>
            <w:ins w:id="2845" w:author="ERCOT" w:date="2023-10-26T12:39:00Z">
              <w:r w:rsidRPr="00E95F39">
                <w:rPr>
                  <w:sz w:val="22"/>
                  <w:szCs w:val="22"/>
                </w:rPr>
                <w:t>0.0</w:t>
              </w:r>
            </w:ins>
            <w:del w:id="2846"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3FAB7C" w14:textId="30AB3B05" w:rsidR="00A730CB" w:rsidRPr="00E95F39" w:rsidRDefault="00A730CB" w:rsidP="00E95F39">
            <w:pPr>
              <w:widowControl/>
              <w:autoSpaceDE/>
              <w:autoSpaceDN/>
              <w:adjustRightInd/>
              <w:jc w:val="center"/>
              <w:rPr>
                <w:b/>
                <w:bCs/>
                <w:sz w:val="22"/>
                <w:szCs w:val="22"/>
              </w:rPr>
            </w:pPr>
            <w:ins w:id="2847" w:author="ERCOT" w:date="2023-10-26T12:39:00Z">
              <w:r w:rsidRPr="00E95F39">
                <w:rPr>
                  <w:sz w:val="22"/>
                  <w:szCs w:val="22"/>
                </w:rPr>
                <w:t>0.0</w:t>
              </w:r>
            </w:ins>
            <w:del w:id="284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A27455" w14:textId="180EFEC7" w:rsidR="00A730CB" w:rsidRPr="00E95F39" w:rsidRDefault="00A730CB" w:rsidP="00E95F39">
            <w:pPr>
              <w:widowControl/>
              <w:autoSpaceDE/>
              <w:autoSpaceDN/>
              <w:adjustRightInd/>
              <w:jc w:val="center"/>
              <w:rPr>
                <w:b/>
                <w:bCs/>
                <w:sz w:val="22"/>
                <w:szCs w:val="22"/>
              </w:rPr>
            </w:pPr>
            <w:ins w:id="2849" w:author="ERCOT" w:date="2023-10-26T12:39:00Z">
              <w:r w:rsidRPr="00E95F39">
                <w:rPr>
                  <w:sz w:val="22"/>
                  <w:szCs w:val="22"/>
                </w:rPr>
                <w:t>0.0</w:t>
              </w:r>
            </w:ins>
            <w:del w:id="285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55DB3D" w14:textId="41A75AAA" w:rsidR="00A730CB" w:rsidRPr="00E95F39" w:rsidRDefault="00A730CB" w:rsidP="00E95F39">
            <w:pPr>
              <w:widowControl/>
              <w:autoSpaceDE/>
              <w:autoSpaceDN/>
              <w:adjustRightInd/>
              <w:jc w:val="center"/>
              <w:rPr>
                <w:b/>
                <w:bCs/>
                <w:sz w:val="22"/>
                <w:szCs w:val="22"/>
              </w:rPr>
            </w:pPr>
            <w:ins w:id="2851" w:author="ERCOT" w:date="2023-10-26T12:39:00Z">
              <w:r w:rsidRPr="00E95F39">
                <w:rPr>
                  <w:sz w:val="22"/>
                  <w:szCs w:val="22"/>
                </w:rPr>
                <w:t>0.0</w:t>
              </w:r>
            </w:ins>
            <w:del w:id="285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7C87E63" w14:textId="678028A1" w:rsidR="00A730CB" w:rsidRPr="00E95F39" w:rsidRDefault="00A730CB" w:rsidP="00E95F39">
            <w:pPr>
              <w:widowControl/>
              <w:autoSpaceDE/>
              <w:autoSpaceDN/>
              <w:adjustRightInd/>
              <w:jc w:val="center"/>
              <w:rPr>
                <w:b/>
                <w:bCs/>
                <w:sz w:val="22"/>
                <w:szCs w:val="22"/>
              </w:rPr>
            </w:pPr>
            <w:ins w:id="2853" w:author="ERCOT" w:date="2023-10-26T12:39:00Z">
              <w:r w:rsidRPr="00E95F39">
                <w:rPr>
                  <w:sz w:val="22"/>
                  <w:szCs w:val="22"/>
                </w:rPr>
                <w:t>0.0</w:t>
              </w:r>
            </w:ins>
            <w:del w:id="285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A583E5" w14:textId="3396DF75" w:rsidR="00A730CB" w:rsidRPr="00E95F39" w:rsidRDefault="00A730CB" w:rsidP="00E95F39">
            <w:pPr>
              <w:widowControl/>
              <w:autoSpaceDE/>
              <w:autoSpaceDN/>
              <w:adjustRightInd/>
              <w:jc w:val="center"/>
              <w:rPr>
                <w:b/>
                <w:bCs/>
                <w:sz w:val="22"/>
                <w:szCs w:val="22"/>
              </w:rPr>
            </w:pPr>
            <w:ins w:id="2855" w:author="ERCOT" w:date="2023-10-26T12:39:00Z">
              <w:r w:rsidRPr="00E95F39">
                <w:rPr>
                  <w:sz w:val="22"/>
                  <w:szCs w:val="22"/>
                </w:rPr>
                <w:t>0.0</w:t>
              </w:r>
            </w:ins>
            <w:del w:id="285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C19933" w14:textId="3A3E0FDE" w:rsidR="00A730CB" w:rsidRPr="00E95F39" w:rsidRDefault="00A730CB" w:rsidP="00E95F39">
            <w:pPr>
              <w:widowControl/>
              <w:autoSpaceDE/>
              <w:autoSpaceDN/>
              <w:adjustRightInd/>
              <w:jc w:val="center"/>
              <w:rPr>
                <w:b/>
                <w:bCs/>
                <w:sz w:val="22"/>
                <w:szCs w:val="22"/>
              </w:rPr>
            </w:pPr>
            <w:ins w:id="2857" w:author="ERCOT" w:date="2023-10-26T12:39:00Z">
              <w:r w:rsidRPr="00E95F39">
                <w:rPr>
                  <w:sz w:val="22"/>
                  <w:szCs w:val="22"/>
                </w:rPr>
                <w:t>0.0</w:t>
              </w:r>
            </w:ins>
            <w:del w:id="285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F1EE510" w14:textId="11A8287F" w:rsidR="00A730CB" w:rsidRPr="00E95F39" w:rsidRDefault="00A730CB" w:rsidP="00E95F39">
            <w:pPr>
              <w:widowControl/>
              <w:autoSpaceDE/>
              <w:autoSpaceDN/>
              <w:adjustRightInd/>
              <w:jc w:val="center"/>
              <w:rPr>
                <w:b/>
                <w:bCs/>
                <w:sz w:val="22"/>
                <w:szCs w:val="22"/>
              </w:rPr>
            </w:pPr>
            <w:ins w:id="2859" w:author="ERCOT" w:date="2023-10-26T12:39:00Z">
              <w:r w:rsidRPr="00E95F39">
                <w:rPr>
                  <w:sz w:val="22"/>
                  <w:szCs w:val="22"/>
                </w:rPr>
                <w:t>2.0</w:t>
              </w:r>
            </w:ins>
            <w:del w:id="2860" w:author="ERCOT" w:date="2023-10-26T12:39:00Z">
              <w:r w:rsidRPr="00E95F39" w:rsidDel="0040323E">
                <w:rPr>
                  <w:sz w:val="22"/>
                  <w:szCs w:val="22"/>
                </w:rPr>
                <w:delText>0.2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F465EBF" w14:textId="0830165D" w:rsidR="00A730CB" w:rsidRPr="00E95F39" w:rsidRDefault="00A730CB" w:rsidP="00E95F39">
            <w:pPr>
              <w:widowControl/>
              <w:autoSpaceDE/>
              <w:autoSpaceDN/>
              <w:adjustRightInd/>
              <w:jc w:val="center"/>
              <w:rPr>
                <w:b/>
                <w:bCs/>
                <w:sz w:val="22"/>
                <w:szCs w:val="22"/>
              </w:rPr>
            </w:pPr>
            <w:ins w:id="2861" w:author="ERCOT" w:date="2023-10-26T12:39:00Z">
              <w:r w:rsidRPr="00E95F39">
                <w:rPr>
                  <w:sz w:val="22"/>
                  <w:szCs w:val="22"/>
                </w:rPr>
                <w:t>16.2</w:t>
              </w:r>
            </w:ins>
            <w:del w:id="2862" w:author="ERCOT" w:date="2023-10-26T12:39:00Z">
              <w:r w:rsidRPr="00E95F39" w:rsidDel="0040323E">
                <w:rPr>
                  <w:sz w:val="22"/>
                  <w:szCs w:val="22"/>
                </w:rPr>
                <w:delText>13.0</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9AD873F" w14:textId="3F995D27" w:rsidR="00A730CB" w:rsidRPr="00E95F39" w:rsidRDefault="00A730CB" w:rsidP="00E95F39">
            <w:pPr>
              <w:widowControl/>
              <w:autoSpaceDE/>
              <w:autoSpaceDN/>
              <w:adjustRightInd/>
              <w:jc w:val="center"/>
              <w:rPr>
                <w:b/>
                <w:bCs/>
                <w:sz w:val="22"/>
                <w:szCs w:val="22"/>
              </w:rPr>
            </w:pPr>
            <w:ins w:id="2863" w:author="ERCOT" w:date="2023-10-26T12:39:00Z">
              <w:r w:rsidRPr="00E95F39">
                <w:rPr>
                  <w:sz w:val="22"/>
                  <w:szCs w:val="22"/>
                </w:rPr>
                <w:t>12.5</w:t>
              </w:r>
            </w:ins>
            <w:del w:id="2864" w:author="ERCOT" w:date="2023-10-26T12:39:00Z">
              <w:r w:rsidRPr="00E95F39" w:rsidDel="0040323E">
                <w:rPr>
                  <w:sz w:val="22"/>
                  <w:szCs w:val="22"/>
                </w:rPr>
                <w:delText>13.7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12A6F20" w14:textId="4009B36C" w:rsidR="00A730CB" w:rsidRPr="00E95F39" w:rsidRDefault="00A730CB" w:rsidP="00E95F39">
            <w:pPr>
              <w:widowControl/>
              <w:autoSpaceDE/>
              <w:autoSpaceDN/>
              <w:adjustRightInd/>
              <w:jc w:val="center"/>
              <w:rPr>
                <w:b/>
                <w:bCs/>
                <w:sz w:val="22"/>
                <w:szCs w:val="22"/>
              </w:rPr>
            </w:pPr>
            <w:ins w:id="2865" w:author="ERCOT" w:date="2023-10-26T12:39:00Z">
              <w:r w:rsidRPr="00E95F39">
                <w:rPr>
                  <w:sz w:val="22"/>
                  <w:szCs w:val="22"/>
                </w:rPr>
                <w:t>8.1</w:t>
              </w:r>
            </w:ins>
            <w:del w:id="2866" w:author="ERCOT" w:date="2023-10-26T12:39:00Z">
              <w:r w:rsidRPr="00E95F39" w:rsidDel="0040323E">
                <w:rPr>
                  <w:sz w:val="22"/>
                  <w:szCs w:val="22"/>
                </w:rPr>
                <w:delText>6.5</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F60667" w14:textId="3F3E1707" w:rsidR="00A730CB" w:rsidRPr="00E95F39" w:rsidRDefault="00A730CB" w:rsidP="00E95F39">
            <w:pPr>
              <w:widowControl/>
              <w:autoSpaceDE/>
              <w:autoSpaceDN/>
              <w:adjustRightInd/>
              <w:jc w:val="center"/>
              <w:rPr>
                <w:b/>
                <w:bCs/>
                <w:sz w:val="22"/>
                <w:szCs w:val="22"/>
              </w:rPr>
            </w:pPr>
            <w:ins w:id="2867" w:author="ERCOT" w:date="2023-10-26T12:39:00Z">
              <w:r w:rsidRPr="00E95F39">
                <w:rPr>
                  <w:sz w:val="22"/>
                  <w:szCs w:val="22"/>
                </w:rPr>
                <w:t>6.1</w:t>
              </w:r>
            </w:ins>
            <w:del w:id="2868" w:author="ERCOT" w:date="2023-10-26T12:39:00Z">
              <w:r w:rsidRPr="00E95F39" w:rsidDel="0040323E">
                <w:rPr>
                  <w:sz w:val="22"/>
                  <w:szCs w:val="22"/>
                </w:rPr>
                <w:delText>9.2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06066D9" w14:textId="24D9775D" w:rsidR="00A730CB" w:rsidRPr="00E95F39" w:rsidRDefault="00A730CB" w:rsidP="00E95F39">
            <w:pPr>
              <w:widowControl/>
              <w:autoSpaceDE/>
              <w:autoSpaceDN/>
              <w:adjustRightInd/>
              <w:jc w:val="center"/>
              <w:rPr>
                <w:b/>
                <w:bCs/>
                <w:sz w:val="22"/>
                <w:szCs w:val="22"/>
              </w:rPr>
            </w:pPr>
            <w:ins w:id="2869" w:author="ERCOT" w:date="2023-10-26T12:39:00Z">
              <w:r w:rsidRPr="00E95F39">
                <w:rPr>
                  <w:sz w:val="22"/>
                  <w:szCs w:val="22"/>
                </w:rPr>
                <w:t>5.6</w:t>
              </w:r>
            </w:ins>
            <w:del w:id="2870" w:author="ERCOT" w:date="2023-10-26T12:39:00Z">
              <w:r w:rsidRPr="00E95F39" w:rsidDel="0040323E">
                <w:rPr>
                  <w:sz w:val="22"/>
                  <w:szCs w:val="22"/>
                </w:rPr>
                <w:delText>7.0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D566CF8" w14:textId="31524B2E" w:rsidR="00A730CB" w:rsidRPr="00E95F39" w:rsidRDefault="00A730CB" w:rsidP="00E95F39">
            <w:pPr>
              <w:widowControl/>
              <w:autoSpaceDE/>
              <w:autoSpaceDN/>
              <w:adjustRightInd/>
              <w:jc w:val="center"/>
              <w:rPr>
                <w:b/>
                <w:bCs/>
                <w:sz w:val="22"/>
                <w:szCs w:val="22"/>
              </w:rPr>
            </w:pPr>
            <w:ins w:id="2871" w:author="ERCOT" w:date="2023-10-26T12:39:00Z">
              <w:r w:rsidRPr="00E95F39">
                <w:rPr>
                  <w:sz w:val="22"/>
                  <w:szCs w:val="22"/>
                </w:rPr>
                <w:t>8.2</w:t>
              </w:r>
            </w:ins>
            <w:del w:id="2872" w:author="ERCOT" w:date="2023-10-26T12:39:00Z">
              <w:r w:rsidRPr="00E95F39" w:rsidDel="0040323E">
                <w:rPr>
                  <w:sz w:val="22"/>
                  <w:szCs w:val="22"/>
                </w:rPr>
                <w:delText>6.8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79F53A4" w14:textId="4C47C0E2" w:rsidR="00A730CB" w:rsidRPr="00E95F39" w:rsidRDefault="00A730CB" w:rsidP="00E95F39">
            <w:pPr>
              <w:widowControl/>
              <w:autoSpaceDE/>
              <w:autoSpaceDN/>
              <w:adjustRightInd/>
              <w:jc w:val="center"/>
              <w:rPr>
                <w:b/>
                <w:bCs/>
                <w:sz w:val="22"/>
                <w:szCs w:val="22"/>
              </w:rPr>
            </w:pPr>
            <w:ins w:id="2873" w:author="ERCOT" w:date="2023-10-26T12:39:00Z">
              <w:r w:rsidRPr="00E95F39">
                <w:rPr>
                  <w:sz w:val="22"/>
                  <w:szCs w:val="22"/>
                </w:rPr>
                <w:t>5.8</w:t>
              </w:r>
            </w:ins>
            <w:del w:id="2874" w:author="ERCOT" w:date="2023-10-26T12:39:00Z">
              <w:r w:rsidRPr="00E95F39" w:rsidDel="0040323E">
                <w:rPr>
                  <w:sz w:val="22"/>
                  <w:szCs w:val="22"/>
                </w:rPr>
                <w:delText>8.4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5883A3" w14:textId="05BFBD5E" w:rsidR="00A730CB" w:rsidRPr="00E95F39" w:rsidRDefault="00A730CB" w:rsidP="00E95F39">
            <w:pPr>
              <w:widowControl/>
              <w:autoSpaceDE/>
              <w:autoSpaceDN/>
              <w:adjustRightInd/>
              <w:jc w:val="center"/>
              <w:rPr>
                <w:b/>
                <w:bCs/>
                <w:sz w:val="22"/>
                <w:szCs w:val="22"/>
              </w:rPr>
            </w:pPr>
            <w:ins w:id="2875" w:author="ERCOT" w:date="2023-10-26T12:39:00Z">
              <w:r w:rsidRPr="00E95F39">
                <w:rPr>
                  <w:sz w:val="22"/>
                  <w:szCs w:val="22"/>
                </w:rPr>
                <w:t>5.5</w:t>
              </w:r>
            </w:ins>
            <w:del w:id="2876" w:author="ERCOT" w:date="2023-10-26T12:39:00Z">
              <w:r w:rsidRPr="00E95F39" w:rsidDel="0040323E">
                <w:rPr>
                  <w:sz w:val="22"/>
                  <w:szCs w:val="22"/>
                </w:rPr>
                <w:delText>9.0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BEBB83" w14:textId="02293D0B" w:rsidR="00A730CB" w:rsidRPr="00E95F39" w:rsidRDefault="00A730CB" w:rsidP="00E95F39">
            <w:pPr>
              <w:widowControl/>
              <w:autoSpaceDE/>
              <w:autoSpaceDN/>
              <w:adjustRightInd/>
              <w:jc w:val="center"/>
              <w:rPr>
                <w:b/>
                <w:bCs/>
                <w:sz w:val="22"/>
                <w:szCs w:val="22"/>
              </w:rPr>
            </w:pPr>
            <w:ins w:id="2877" w:author="ERCOT" w:date="2023-10-26T12:39:00Z">
              <w:r w:rsidRPr="00E95F39">
                <w:rPr>
                  <w:sz w:val="22"/>
                  <w:szCs w:val="22"/>
                </w:rPr>
                <w:t>6.2</w:t>
              </w:r>
            </w:ins>
            <w:del w:id="2878" w:author="ERCOT" w:date="2023-10-26T12:39:00Z">
              <w:r w:rsidRPr="00E95F39" w:rsidDel="0040323E">
                <w:rPr>
                  <w:sz w:val="22"/>
                  <w:szCs w:val="22"/>
                </w:rPr>
                <w:delText>10.1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C2C6C61" w14:textId="37FAED60" w:rsidR="00A730CB" w:rsidRPr="00E95F39" w:rsidRDefault="00A730CB" w:rsidP="00E95F39">
            <w:pPr>
              <w:widowControl/>
              <w:autoSpaceDE/>
              <w:autoSpaceDN/>
              <w:adjustRightInd/>
              <w:jc w:val="center"/>
              <w:rPr>
                <w:b/>
                <w:bCs/>
                <w:sz w:val="22"/>
                <w:szCs w:val="22"/>
              </w:rPr>
            </w:pPr>
            <w:ins w:id="2879" w:author="ERCOT" w:date="2023-10-26T12:39:00Z">
              <w:r w:rsidRPr="00E95F39">
                <w:rPr>
                  <w:sz w:val="22"/>
                  <w:szCs w:val="22"/>
                </w:rPr>
                <w:t>4.2</w:t>
              </w:r>
            </w:ins>
            <w:del w:id="2880" w:author="ERCOT" w:date="2023-10-26T12:39:00Z">
              <w:r w:rsidRPr="00E95F39" w:rsidDel="0040323E">
                <w:rPr>
                  <w:sz w:val="22"/>
                  <w:szCs w:val="22"/>
                </w:rPr>
                <w:delText>5.3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F468C45" w14:textId="03573AAA" w:rsidR="00A730CB" w:rsidRPr="00E95F39" w:rsidRDefault="00A730CB" w:rsidP="00E95F39">
            <w:pPr>
              <w:widowControl/>
              <w:autoSpaceDE/>
              <w:autoSpaceDN/>
              <w:adjustRightInd/>
              <w:jc w:val="center"/>
              <w:rPr>
                <w:b/>
                <w:bCs/>
                <w:sz w:val="22"/>
                <w:szCs w:val="22"/>
              </w:rPr>
            </w:pPr>
            <w:ins w:id="2881" w:author="ERCOT" w:date="2023-10-26T12:39:00Z">
              <w:r w:rsidRPr="00E95F39">
                <w:rPr>
                  <w:sz w:val="22"/>
                  <w:szCs w:val="22"/>
                </w:rPr>
                <w:t>0.0</w:t>
              </w:r>
            </w:ins>
            <w:del w:id="2882" w:author="ERCOT" w:date="2023-10-26T12:39:00Z">
              <w:r w:rsidRPr="00E95F39" w:rsidDel="0040323E">
                <w:rPr>
                  <w:sz w:val="22"/>
                  <w:szCs w:val="22"/>
                </w:rPr>
                <w:delText>-4.8</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0801467" w14:textId="6D9D5637" w:rsidR="00A730CB" w:rsidRPr="00E95F39" w:rsidRDefault="00A730CB" w:rsidP="00E95F39">
            <w:pPr>
              <w:widowControl/>
              <w:autoSpaceDE/>
              <w:autoSpaceDN/>
              <w:adjustRightInd/>
              <w:jc w:val="center"/>
              <w:rPr>
                <w:b/>
                <w:bCs/>
                <w:sz w:val="22"/>
                <w:szCs w:val="22"/>
              </w:rPr>
            </w:pPr>
            <w:ins w:id="2883" w:author="ERCOT" w:date="2023-10-26T12:39:00Z">
              <w:r w:rsidRPr="00E95F39">
                <w:rPr>
                  <w:sz w:val="22"/>
                  <w:szCs w:val="22"/>
                </w:rPr>
                <w:t>0.0</w:t>
              </w:r>
            </w:ins>
            <w:del w:id="2884" w:author="ERCOT" w:date="2023-10-26T12:39:00Z">
              <w:r w:rsidRPr="00E95F39" w:rsidDel="0040323E">
                <w:rPr>
                  <w:sz w:val="22"/>
                  <w:szCs w:val="22"/>
                </w:rPr>
                <w:delText>-0.2</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C9B6506" w14:textId="7C9E41E3" w:rsidR="00A730CB" w:rsidRPr="00E95F39" w:rsidRDefault="00A730CB" w:rsidP="00E95F39">
            <w:pPr>
              <w:widowControl/>
              <w:autoSpaceDE/>
              <w:autoSpaceDN/>
              <w:adjustRightInd/>
              <w:jc w:val="center"/>
              <w:rPr>
                <w:b/>
                <w:bCs/>
                <w:sz w:val="22"/>
                <w:szCs w:val="22"/>
              </w:rPr>
            </w:pPr>
            <w:ins w:id="2885" w:author="ERCOT" w:date="2023-10-26T12:39:00Z">
              <w:r w:rsidRPr="00E95F39">
                <w:rPr>
                  <w:sz w:val="22"/>
                  <w:szCs w:val="22"/>
                </w:rPr>
                <w:t>0.0</w:t>
              </w:r>
            </w:ins>
            <w:del w:id="2886"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07F541A" w14:textId="24C2FB6B" w:rsidR="00A730CB" w:rsidRPr="00E95F39" w:rsidRDefault="00A730CB" w:rsidP="00E95F39">
            <w:pPr>
              <w:widowControl/>
              <w:autoSpaceDE/>
              <w:autoSpaceDN/>
              <w:adjustRightInd/>
              <w:jc w:val="center"/>
              <w:rPr>
                <w:b/>
                <w:bCs/>
                <w:sz w:val="22"/>
                <w:szCs w:val="22"/>
              </w:rPr>
            </w:pPr>
            <w:ins w:id="2887" w:author="ERCOT" w:date="2023-10-26T12:39:00Z">
              <w:r w:rsidRPr="00E95F39">
                <w:rPr>
                  <w:sz w:val="22"/>
                  <w:szCs w:val="22"/>
                </w:rPr>
                <w:t>0.0</w:t>
              </w:r>
            </w:ins>
            <w:del w:id="2888"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FCA1068" w14:textId="4E991E57" w:rsidR="00A730CB" w:rsidRPr="00E95F39" w:rsidRDefault="00A730CB" w:rsidP="00E95F39">
            <w:pPr>
              <w:widowControl/>
              <w:autoSpaceDE/>
              <w:autoSpaceDN/>
              <w:adjustRightInd/>
              <w:jc w:val="center"/>
              <w:rPr>
                <w:b/>
                <w:bCs/>
                <w:sz w:val="22"/>
                <w:szCs w:val="22"/>
              </w:rPr>
            </w:pPr>
            <w:ins w:id="2889" w:author="ERCOT" w:date="2023-10-26T12:39:00Z">
              <w:r w:rsidRPr="00E95F39">
                <w:rPr>
                  <w:sz w:val="22"/>
                  <w:szCs w:val="22"/>
                </w:rPr>
                <w:t>0.0</w:t>
              </w:r>
            </w:ins>
            <w:del w:id="2890"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05E45102" w14:textId="6D6259EC" w:rsidR="00A730CB" w:rsidRPr="00E95F39" w:rsidRDefault="00A730CB" w:rsidP="00E95F39">
            <w:pPr>
              <w:widowControl/>
              <w:autoSpaceDE/>
              <w:autoSpaceDN/>
              <w:adjustRightInd/>
              <w:jc w:val="center"/>
              <w:rPr>
                <w:b/>
                <w:bCs/>
                <w:sz w:val="22"/>
                <w:szCs w:val="22"/>
              </w:rPr>
            </w:pPr>
            <w:ins w:id="2891" w:author="ERCOT" w:date="2023-10-26T12:39:00Z">
              <w:r w:rsidRPr="00E95F39">
                <w:rPr>
                  <w:sz w:val="22"/>
                  <w:szCs w:val="22"/>
                </w:rPr>
                <w:t>0.0</w:t>
              </w:r>
            </w:ins>
            <w:del w:id="2892" w:author="ERCOT" w:date="2023-10-26T12:39:00Z">
              <w:r w:rsidRPr="00E95F39" w:rsidDel="0040323E">
                <w:rPr>
                  <w:sz w:val="22"/>
                  <w:szCs w:val="22"/>
                </w:rPr>
                <w:delText>0.0</w:delText>
              </w:r>
            </w:del>
          </w:p>
        </w:tc>
      </w:tr>
      <w:tr w:rsidR="00A730CB" w:rsidRPr="00ED4D8D" w14:paraId="30578036"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A730CB" w:rsidRPr="000357D1" w:rsidRDefault="00A730CB" w:rsidP="00A730CB">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14D2CAA4" w14:textId="0B83B549" w:rsidR="00A730CB" w:rsidRPr="00E95F39" w:rsidRDefault="00A730CB" w:rsidP="00E95F39">
            <w:pPr>
              <w:widowControl/>
              <w:autoSpaceDE/>
              <w:autoSpaceDN/>
              <w:adjustRightInd/>
              <w:jc w:val="center"/>
              <w:rPr>
                <w:b/>
                <w:bCs/>
                <w:sz w:val="22"/>
                <w:szCs w:val="22"/>
              </w:rPr>
            </w:pPr>
            <w:ins w:id="2893" w:author="ERCOT" w:date="2023-10-26T12:39:00Z">
              <w:r w:rsidRPr="00E95F39">
                <w:rPr>
                  <w:sz w:val="22"/>
                  <w:szCs w:val="22"/>
                </w:rPr>
                <w:t>0.0</w:t>
              </w:r>
            </w:ins>
            <w:del w:id="2894"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5B4B663" w14:textId="45FCE835" w:rsidR="00A730CB" w:rsidRPr="00E95F39" w:rsidRDefault="00A730CB" w:rsidP="00E95F39">
            <w:pPr>
              <w:widowControl/>
              <w:autoSpaceDE/>
              <w:autoSpaceDN/>
              <w:adjustRightInd/>
              <w:jc w:val="center"/>
              <w:rPr>
                <w:b/>
                <w:bCs/>
                <w:sz w:val="22"/>
                <w:szCs w:val="22"/>
              </w:rPr>
            </w:pPr>
            <w:ins w:id="2895" w:author="ERCOT" w:date="2023-10-26T12:39:00Z">
              <w:r w:rsidRPr="00E95F39">
                <w:rPr>
                  <w:sz w:val="22"/>
                  <w:szCs w:val="22"/>
                </w:rPr>
                <w:t>0.0</w:t>
              </w:r>
            </w:ins>
            <w:del w:id="289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0C5F8BD" w14:textId="49DC99ED" w:rsidR="00A730CB" w:rsidRPr="00E95F39" w:rsidRDefault="00A730CB" w:rsidP="00E95F39">
            <w:pPr>
              <w:widowControl/>
              <w:autoSpaceDE/>
              <w:autoSpaceDN/>
              <w:adjustRightInd/>
              <w:jc w:val="center"/>
              <w:rPr>
                <w:b/>
                <w:bCs/>
                <w:sz w:val="22"/>
                <w:szCs w:val="22"/>
              </w:rPr>
            </w:pPr>
            <w:ins w:id="2897" w:author="ERCOT" w:date="2023-10-26T12:39:00Z">
              <w:r w:rsidRPr="00E95F39">
                <w:rPr>
                  <w:sz w:val="22"/>
                  <w:szCs w:val="22"/>
                </w:rPr>
                <w:t>0.0</w:t>
              </w:r>
            </w:ins>
            <w:del w:id="289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5E43F68" w14:textId="2C2CADB0" w:rsidR="00A730CB" w:rsidRPr="00E95F39" w:rsidRDefault="00A730CB" w:rsidP="00E95F39">
            <w:pPr>
              <w:widowControl/>
              <w:autoSpaceDE/>
              <w:autoSpaceDN/>
              <w:adjustRightInd/>
              <w:jc w:val="center"/>
              <w:rPr>
                <w:b/>
                <w:bCs/>
                <w:sz w:val="22"/>
                <w:szCs w:val="22"/>
              </w:rPr>
            </w:pPr>
            <w:ins w:id="2899" w:author="ERCOT" w:date="2023-10-26T12:39:00Z">
              <w:r w:rsidRPr="00E95F39">
                <w:rPr>
                  <w:sz w:val="22"/>
                  <w:szCs w:val="22"/>
                </w:rPr>
                <w:t>0.0</w:t>
              </w:r>
            </w:ins>
            <w:del w:id="290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0613CF8" w14:textId="06E70267" w:rsidR="00A730CB" w:rsidRPr="00E95F39" w:rsidRDefault="00A730CB" w:rsidP="00E95F39">
            <w:pPr>
              <w:widowControl/>
              <w:autoSpaceDE/>
              <w:autoSpaceDN/>
              <w:adjustRightInd/>
              <w:jc w:val="center"/>
              <w:rPr>
                <w:b/>
                <w:bCs/>
                <w:sz w:val="22"/>
                <w:szCs w:val="22"/>
              </w:rPr>
            </w:pPr>
            <w:ins w:id="2901" w:author="ERCOT" w:date="2023-10-26T12:39:00Z">
              <w:r w:rsidRPr="00E95F39">
                <w:rPr>
                  <w:sz w:val="22"/>
                  <w:szCs w:val="22"/>
                </w:rPr>
                <w:t>0.0</w:t>
              </w:r>
            </w:ins>
            <w:del w:id="290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D6CB4CE" w14:textId="17149174" w:rsidR="00A730CB" w:rsidRPr="00E95F39" w:rsidRDefault="00A730CB" w:rsidP="00E95F39">
            <w:pPr>
              <w:widowControl/>
              <w:autoSpaceDE/>
              <w:autoSpaceDN/>
              <w:adjustRightInd/>
              <w:jc w:val="center"/>
              <w:rPr>
                <w:b/>
                <w:bCs/>
                <w:sz w:val="22"/>
                <w:szCs w:val="22"/>
              </w:rPr>
            </w:pPr>
            <w:ins w:id="2903" w:author="ERCOT" w:date="2023-10-26T12:39:00Z">
              <w:r w:rsidRPr="00E95F39">
                <w:rPr>
                  <w:sz w:val="22"/>
                  <w:szCs w:val="22"/>
                </w:rPr>
                <w:t>0.0</w:t>
              </w:r>
            </w:ins>
            <w:del w:id="290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614450" w14:textId="6A2C3004" w:rsidR="00A730CB" w:rsidRPr="00E95F39" w:rsidRDefault="00A730CB" w:rsidP="00E95F39">
            <w:pPr>
              <w:widowControl/>
              <w:autoSpaceDE/>
              <w:autoSpaceDN/>
              <w:adjustRightInd/>
              <w:jc w:val="center"/>
              <w:rPr>
                <w:b/>
                <w:bCs/>
                <w:sz w:val="22"/>
                <w:szCs w:val="22"/>
              </w:rPr>
            </w:pPr>
            <w:ins w:id="2905" w:author="ERCOT" w:date="2023-10-26T12:39:00Z">
              <w:r w:rsidRPr="00E95F39">
                <w:rPr>
                  <w:sz w:val="22"/>
                  <w:szCs w:val="22"/>
                </w:rPr>
                <w:t>0.0</w:t>
              </w:r>
            </w:ins>
            <w:del w:id="290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486861C" w14:textId="3CE066E1" w:rsidR="00A730CB" w:rsidRPr="00E95F39" w:rsidRDefault="00A730CB" w:rsidP="00E95F39">
            <w:pPr>
              <w:widowControl/>
              <w:autoSpaceDE/>
              <w:autoSpaceDN/>
              <w:adjustRightInd/>
              <w:jc w:val="center"/>
              <w:rPr>
                <w:b/>
                <w:bCs/>
                <w:sz w:val="22"/>
                <w:szCs w:val="22"/>
              </w:rPr>
            </w:pPr>
            <w:ins w:id="2907" w:author="ERCOT" w:date="2023-10-26T12:39:00Z">
              <w:r w:rsidRPr="00E95F39">
                <w:rPr>
                  <w:sz w:val="22"/>
                  <w:szCs w:val="22"/>
                </w:rPr>
                <w:t>8.8</w:t>
              </w:r>
            </w:ins>
            <w:del w:id="2908" w:author="ERCOT" w:date="2023-10-26T12:39:00Z">
              <w:r w:rsidRPr="00E95F39" w:rsidDel="0040323E">
                <w:rPr>
                  <w:sz w:val="22"/>
                  <w:szCs w:val="22"/>
                </w:rPr>
                <w:delText>8.0</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7D399DE" w14:textId="774274BA" w:rsidR="00A730CB" w:rsidRPr="00E95F39" w:rsidRDefault="00A730CB" w:rsidP="00E95F39">
            <w:pPr>
              <w:widowControl/>
              <w:autoSpaceDE/>
              <w:autoSpaceDN/>
              <w:adjustRightInd/>
              <w:jc w:val="center"/>
              <w:rPr>
                <w:b/>
                <w:bCs/>
                <w:sz w:val="22"/>
                <w:szCs w:val="22"/>
              </w:rPr>
            </w:pPr>
            <w:ins w:id="2909" w:author="ERCOT" w:date="2023-10-26T12:39:00Z">
              <w:r w:rsidRPr="00E95F39">
                <w:rPr>
                  <w:sz w:val="22"/>
                  <w:szCs w:val="22"/>
                </w:rPr>
                <w:t>12.4</w:t>
              </w:r>
            </w:ins>
            <w:del w:id="2910" w:author="ERCOT" w:date="2023-10-26T12:39:00Z">
              <w:r w:rsidRPr="00E95F39" w:rsidDel="0040323E">
                <w:rPr>
                  <w:sz w:val="22"/>
                  <w:szCs w:val="22"/>
                </w:rPr>
                <w:delText>17.1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BC2AE3E" w14:textId="46A42F0F" w:rsidR="00A730CB" w:rsidRPr="00E95F39" w:rsidRDefault="00A730CB" w:rsidP="00E95F39">
            <w:pPr>
              <w:widowControl/>
              <w:autoSpaceDE/>
              <w:autoSpaceDN/>
              <w:adjustRightInd/>
              <w:jc w:val="center"/>
              <w:rPr>
                <w:b/>
                <w:bCs/>
                <w:sz w:val="22"/>
                <w:szCs w:val="22"/>
              </w:rPr>
            </w:pPr>
            <w:ins w:id="2911" w:author="ERCOT" w:date="2023-10-26T12:39:00Z">
              <w:r w:rsidRPr="00E95F39">
                <w:rPr>
                  <w:sz w:val="22"/>
                  <w:szCs w:val="22"/>
                </w:rPr>
                <w:t>10.5</w:t>
              </w:r>
            </w:ins>
            <w:del w:id="2912" w:author="ERCOT" w:date="2023-10-26T12:39:00Z">
              <w:r w:rsidRPr="00E95F39" w:rsidDel="0040323E">
                <w:rPr>
                  <w:sz w:val="22"/>
                  <w:szCs w:val="22"/>
                </w:rPr>
                <w:delText>9.8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A35D23" w14:textId="6C617EFE" w:rsidR="00A730CB" w:rsidRPr="00E95F39" w:rsidRDefault="00A730CB" w:rsidP="00E95F39">
            <w:pPr>
              <w:widowControl/>
              <w:autoSpaceDE/>
              <w:autoSpaceDN/>
              <w:adjustRightInd/>
              <w:jc w:val="center"/>
              <w:rPr>
                <w:b/>
                <w:bCs/>
                <w:sz w:val="22"/>
                <w:szCs w:val="22"/>
              </w:rPr>
            </w:pPr>
            <w:ins w:id="2913" w:author="ERCOT" w:date="2023-10-26T12:39:00Z">
              <w:r w:rsidRPr="00E95F39">
                <w:rPr>
                  <w:sz w:val="22"/>
                  <w:szCs w:val="22"/>
                </w:rPr>
                <w:t>8.3</w:t>
              </w:r>
            </w:ins>
            <w:del w:id="2914" w:author="ERCOT" w:date="2023-10-26T12:39:00Z">
              <w:r w:rsidRPr="00E95F39" w:rsidDel="0040323E">
                <w:rPr>
                  <w:sz w:val="22"/>
                  <w:szCs w:val="22"/>
                </w:rPr>
                <w:delText>6.0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438CEAC" w14:textId="21FD61C4" w:rsidR="00A730CB" w:rsidRPr="00E95F39" w:rsidRDefault="00A730CB" w:rsidP="00E95F39">
            <w:pPr>
              <w:widowControl/>
              <w:autoSpaceDE/>
              <w:autoSpaceDN/>
              <w:adjustRightInd/>
              <w:jc w:val="center"/>
              <w:rPr>
                <w:b/>
                <w:bCs/>
                <w:sz w:val="22"/>
                <w:szCs w:val="22"/>
              </w:rPr>
            </w:pPr>
            <w:ins w:id="2915" w:author="ERCOT" w:date="2023-10-26T12:39:00Z">
              <w:r w:rsidRPr="00E95F39">
                <w:rPr>
                  <w:sz w:val="22"/>
                  <w:szCs w:val="22"/>
                </w:rPr>
                <w:t>9.1</w:t>
              </w:r>
            </w:ins>
            <w:del w:id="2916" w:author="ERCOT" w:date="2023-10-26T12:39:00Z">
              <w:r w:rsidRPr="00E95F39" w:rsidDel="0040323E">
                <w:rPr>
                  <w:sz w:val="22"/>
                  <w:szCs w:val="22"/>
                </w:rPr>
                <w:delText>6.7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25D76D9" w14:textId="5B9D6A5C" w:rsidR="00A730CB" w:rsidRPr="00E95F39" w:rsidRDefault="00A730CB" w:rsidP="00E95F39">
            <w:pPr>
              <w:widowControl/>
              <w:autoSpaceDE/>
              <w:autoSpaceDN/>
              <w:adjustRightInd/>
              <w:jc w:val="center"/>
              <w:rPr>
                <w:b/>
                <w:bCs/>
                <w:sz w:val="22"/>
                <w:szCs w:val="22"/>
              </w:rPr>
            </w:pPr>
            <w:ins w:id="2917" w:author="ERCOT" w:date="2023-10-26T12:39:00Z">
              <w:r w:rsidRPr="00E95F39">
                <w:rPr>
                  <w:sz w:val="22"/>
                  <w:szCs w:val="22"/>
                </w:rPr>
                <w:t>8.7</w:t>
              </w:r>
            </w:ins>
            <w:del w:id="2918" w:author="ERCOT" w:date="2023-10-26T12:39:00Z">
              <w:r w:rsidRPr="00E95F39" w:rsidDel="0040323E">
                <w:rPr>
                  <w:sz w:val="22"/>
                  <w:szCs w:val="22"/>
                </w:rPr>
                <w:delText>7.7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A53EEB" w14:textId="24D30160" w:rsidR="00A730CB" w:rsidRPr="00E95F39" w:rsidRDefault="00A730CB" w:rsidP="00E95F39">
            <w:pPr>
              <w:widowControl/>
              <w:autoSpaceDE/>
              <w:autoSpaceDN/>
              <w:adjustRightInd/>
              <w:jc w:val="center"/>
              <w:rPr>
                <w:b/>
                <w:bCs/>
                <w:sz w:val="22"/>
                <w:szCs w:val="22"/>
              </w:rPr>
            </w:pPr>
            <w:ins w:id="2919" w:author="ERCOT" w:date="2023-10-26T12:39:00Z">
              <w:r w:rsidRPr="00E95F39">
                <w:rPr>
                  <w:sz w:val="22"/>
                  <w:szCs w:val="22"/>
                </w:rPr>
                <w:t>7.0</w:t>
              </w:r>
            </w:ins>
            <w:del w:id="2920" w:author="ERCOT" w:date="2023-10-26T12:39:00Z">
              <w:r w:rsidRPr="00E95F39" w:rsidDel="0040323E">
                <w:rPr>
                  <w:sz w:val="22"/>
                  <w:szCs w:val="22"/>
                </w:rPr>
                <w:delText>5.9</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C6BA046" w14:textId="6B758028" w:rsidR="00A730CB" w:rsidRPr="00E95F39" w:rsidRDefault="00A730CB" w:rsidP="00E95F39">
            <w:pPr>
              <w:widowControl/>
              <w:autoSpaceDE/>
              <w:autoSpaceDN/>
              <w:adjustRightInd/>
              <w:jc w:val="center"/>
              <w:rPr>
                <w:b/>
                <w:bCs/>
                <w:sz w:val="22"/>
                <w:szCs w:val="22"/>
              </w:rPr>
            </w:pPr>
            <w:ins w:id="2921" w:author="ERCOT" w:date="2023-10-26T12:39:00Z">
              <w:r w:rsidRPr="00E95F39">
                <w:rPr>
                  <w:sz w:val="22"/>
                  <w:szCs w:val="22"/>
                </w:rPr>
                <w:t>7.3</w:t>
              </w:r>
            </w:ins>
            <w:del w:id="2922" w:author="ERCOT" w:date="2023-10-26T12:39:00Z">
              <w:r w:rsidRPr="00E95F39" w:rsidDel="0040323E">
                <w:rPr>
                  <w:sz w:val="22"/>
                  <w:szCs w:val="22"/>
                </w:rPr>
                <w:delText>7.6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7F094A3" w14:textId="5DE72DAF" w:rsidR="00A730CB" w:rsidRPr="00E95F39" w:rsidRDefault="00A730CB" w:rsidP="00E95F39">
            <w:pPr>
              <w:widowControl/>
              <w:autoSpaceDE/>
              <w:autoSpaceDN/>
              <w:adjustRightInd/>
              <w:jc w:val="center"/>
              <w:rPr>
                <w:b/>
                <w:bCs/>
                <w:sz w:val="22"/>
                <w:szCs w:val="22"/>
              </w:rPr>
            </w:pPr>
            <w:ins w:id="2923" w:author="ERCOT" w:date="2023-10-26T12:39:00Z">
              <w:r w:rsidRPr="00E95F39">
                <w:rPr>
                  <w:sz w:val="22"/>
                  <w:szCs w:val="22"/>
                </w:rPr>
                <w:t>8.9</w:t>
              </w:r>
            </w:ins>
            <w:del w:id="2924" w:author="ERCOT" w:date="2023-10-26T12:39:00Z">
              <w:r w:rsidRPr="00E95F39" w:rsidDel="0040323E">
                <w:rPr>
                  <w:sz w:val="22"/>
                  <w:szCs w:val="22"/>
                </w:rPr>
                <w:delText>6.2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83311E" w14:textId="433A1DDF" w:rsidR="00A730CB" w:rsidRPr="00E95F39" w:rsidRDefault="00A730CB" w:rsidP="00E95F39">
            <w:pPr>
              <w:widowControl/>
              <w:autoSpaceDE/>
              <w:autoSpaceDN/>
              <w:adjustRightInd/>
              <w:jc w:val="center"/>
              <w:rPr>
                <w:b/>
                <w:bCs/>
                <w:sz w:val="22"/>
                <w:szCs w:val="22"/>
              </w:rPr>
            </w:pPr>
            <w:ins w:id="2925" w:author="ERCOT" w:date="2023-10-26T12:39:00Z">
              <w:r w:rsidRPr="00E95F39">
                <w:rPr>
                  <w:sz w:val="22"/>
                  <w:szCs w:val="22"/>
                </w:rPr>
                <w:t>3.7</w:t>
              </w:r>
            </w:ins>
            <w:del w:id="2926" w:author="ERCOT" w:date="2023-10-26T12:39:00Z">
              <w:r w:rsidRPr="00E95F39" w:rsidDel="0040323E">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3B002823" w14:textId="2D46088C" w:rsidR="00A730CB" w:rsidRPr="00E95F39" w:rsidRDefault="00A730CB" w:rsidP="00E95F39">
            <w:pPr>
              <w:widowControl/>
              <w:autoSpaceDE/>
              <w:autoSpaceDN/>
              <w:adjustRightInd/>
              <w:jc w:val="center"/>
              <w:rPr>
                <w:b/>
                <w:bCs/>
                <w:sz w:val="22"/>
                <w:szCs w:val="22"/>
              </w:rPr>
            </w:pPr>
            <w:ins w:id="2927" w:author="ERCOT" w:date="2023-10-26T12:39:00Z">
              <w:r w:rsidRPr="00E95F39">
                <w:rPr>
                  <w:sz w:val="22"/>
                  <w:szCs w:val="22"/>
                </w:rPr>
                <w:t>0.0</w:t>
              </w:r>
            </w:ins>
            <w:del w:id="2928" w:author="ERCOT" w:date="2023-10-26T12:39:00Z">
              <w:r w:rsidRPr="00E95F39" w:rsidDel="0040323E">
                <w:rPr>
                  <w:sz w:val="22"/>
                  <w:szCs w:val="22"/>
                </w:rPr>
                <w:delText>-1.4</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0109132" w14:textId="335DD5BE" w:rsidR="00A730CB" w:rsidRPr="00E95F39" w:rsidRDefault="00A730CB" w:rsidP="00E95F39">
            <w:pPr>
              <w:widowControl/>
              <w:autoSpaceDE/>
              <w:autoSpaceDN/>
              <w:adjustRightInd/>
              <w:jc w:val="center"/>
              <w:rPr>
                <w:b/>
                <w:bCs/>
                <w:sz w:val="22"/>
                <w:szCs w:val="22"/>
              </w:rPr>
            </w:pPr>
            <w:ins w:id="2929" w:author="ERCOT" w:date="2023-10-26T12:39:00Z">
              <w:r w:rsidRPr="00E95F39">
                <w:rPr>
                  <w:sz w:val="22"/>
                  <w:szCs w:val="22"/>
                </w:rPr>
                <w:t>0.0</w:t>
              </w:r>
            </w:ins>
            <w:del w:id="2930" w:author="ERCOT" w:date="2023-10-26T12:39:00Z">
              <w:r w:rsidRPr="00E95F39" w:rsidDel="0040323E">
                <w:rPr>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69EF3C4" w14:textId="22526B10" w:rsidR="00A730CB" w:rsidRPr="00E95F39" w:rsidRDefault="00A730CB" w:rsidP="00E95F39">
            <w:pPr>
              <w:widowControl/>
              <w:autoSpaceDE/>
              <w:autoSpaceDN/>
              <w:adjustRightInd/>
              <w:jc w:val="center"/>
              <w:rPr>
                <w:b/>
                <w:bCs/>
                <w:sz w:val="22"/>
                <w:szCs w:val="22"/>
              </w:rPr>
            </w:pPr>
            <w:ins w:id="2931" w:author="ERCOT" w:date="2023-10-26T12:39:00Z">
              <w:r w:rsidRPr="00E95F39">
                <w:rPr>
                  <w:sz w:val="22"/>
                  <w:szCs w:val="22"/>
                </w:rPr>
                <w:t>0.0</w:t>
              </w:r>
            </w:ins>
            <w:del w:id="2932"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AFAA6C7" w14:textId="4E9A3992" w:rsidR="00A730CB" w:rsidRPr="00E95F39" w:rsidRDefault="00A730CB" w:rsidP="00E95F39">
            <w:pPr>
              <w:widowControl/>
              <w:autoSpaceDE/>
              <w:autoSpaceDN/>
              <w:adjustRightInd/>
              <w:jc w:val="center"/>
              <w:rPr>
                <w:b/>
                <w:bCs/>
                <w:sz w:val="22"/>
                <w:szCs w:val="22"/>
              </w:rPr>
            </w:pPr>
            <w:ins w:id="2933" w:author="ERCOT" w:date="2023-10-26T12:39:00Z">
              <w:r w:rsidRPr="00E95F39">
                <w:rPr>
                  <w:sz w:val="22"/>
                  <w:szCs w:val="22"/>
                </w:rPr>
                <w:t>0.0</w:t>
              </w:r>
            </w:ins>
            <w:del w:id="2934"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7CDD14CE" w14:textId="39A7CFFF" w:rsidR="00A730CB" w:rsidRPr="00E95F39" w:rsidRDefault="00A730CB" w:rsidP="00E95F39">
            <w:pPr>
              <w:widowControl/>
              <w:autoSpaceDE/>
              <w:autoSpaceDN/>
              <w:adjustRightInd/>
              <w:jc w:val="center"/>
              <w:rPr>
                <w:b/>
                <w:bCs/>
                <w:sz w:val="22"/>
                <w:szCs w:val="22"/>
              </w:rPr>
            </w:pPr>
            <w:ins w:id="2935" w:author="ERCOT" w:date="2023-10-26T12:39:00Z">
              <w:r w:rsidRPr="00E95F39">
                <w:rPr>
                  <w:sz w:val="22"/>
                  <w:szCs w:val="22"/>
                </w:rPr>
                <w:t>0.0</w:t>
              </w:r>
            </w:ins>
            <w:del w:id="2936"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8740E0F" w14:textId="28C34676" w:rsidR="00A730CB" w:rsidRPr="00E95F39" w:rsidRDefault="00A730CB" w:rsidP="00E95F39">
            <w:pPr>
              <w:widowControl/>
              <w:autoSpaceDE/>
              <w:autoSpaceDN/>
              <w:adjustRightInd/>
              <w:jc w:val="center"/>
              <w:rPr>
                <w:b/>
                <w:bCs/>
                <w:sz w:val="22"/>
                <w:szCs w:val="22"/>
              </w:rPr>
            </w:pPr>
            <w:ins w:id="2937" w:author="ERCOT" w:date="2023-10-26T12:39:00Z">
              <w:r w:rsidRPr="00E95F39">
                <w:rPr>
                  <w:sz w:val="22"/>
                  <w:szCs w:val="22"/>
                </w:rPr>
                <w:t>0.0</w:t>
              </w:r>
            </w:ins>
            <w:del w:id="2938"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center"/>
          </w:tcPr>
          <w:p w14:paraId="274C2C98" w14:textId="6266DB52" w:rsidR="00A730CB" w:rsidRPr="00E95F39" w:rsidRDefault="00A730CB" w:rsidP="00E95F39">
            <w:pPr>
              <w:widowControl/>
              <w:autoSpaceDE/>
              <w:autoSpaceDN/>
              <w:adjustRightInd/>
              <w:jc w:val="center"/>
              <w:rPr>
                <w:b/>
                <w:bCs/>
                <w:sz w:val="22"/>
                <w:szCs w:val="22"/>
              </w:rPr>
            </w:pPr>
            <w:ins w:id="2939" w:author="ERCOT" w:date="2023-10-26T12:39:00Z">
              <w:r w:rsidRPr="00E95F39">
                <w:rPr>
                  <w:sz w:val="22"/>
                  <w:szCs w:val="22"/>
                </w:rPr>
                <w:t>0.0</w:t>
              </w:r>
            </w:ins>
            <w:del w:id="2940" w:author="ERCOT" w:date="2023-10-26T12:39:00Z">
              <w:r w:rsidRPr="00E95F39" w:rsidDel="0040323E">
                <w:rPr>
                  <w:sz w:val="22"/>
                  <w:szCs w:val="22"/>
                </w:rPr>
                <w:delText>0.0</w:delText>
              </w:r>
            </w:del>
          </w:p>
        </w:tc>
      </w:tr>
      <w:tr w:rsidR="00A730CB" w:rsidRPr="00ED4D8D" w14:paraId="050C86C2" w14:textId="77777777" w:rsidTr="00E95F39">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A730CB" w:rsidRPr="000357D1" w:rsidRDefault="00A730CB" w:rsidP="00A730CB">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1ADEB0C0" w14:textId="4AEBA27B" w:rsidR="00A730CB" w:rsidRPr="00E95F39" w:rsidRDefault="00A730CB" w:rsidP="00E95F39">
            <w:pPr>
              <w:widowControl/>
              <w:autoSpaceDE/>
              <w:autoSpaceDN/>
              <w:adjustRightInd/>
              <w:jc w:val="center"/>
              <w:rPr>
                <w:b/>
                <w:bCs/>
                <w:sz w:val="22"/>
                <w:szCs w:val="22"/>
              </w:rPr>
            </w:pPr>
            <w:ins w:id="2941" w:author="ERCOT" w:date="2023-10-26T12:39:00Z">
              <w:r w:rsidRPr="00E95F39">
                <w:rPr>
                  <w:sz w:val="22"/>
                  <w:szCs w:val="22"/>
                </w:rPr>
                <w:t>0.0</w:t>
              </w:r>
            </w:ins>
            <w:del w:id="2942" w:author="ERCOT" w:date="2023-10-26T12:39:00Z">
              <w:r w:rsidRPr="00E95F39" w:rsidDel="0040323E">
                <w:rPr>
                  <w:sz w:val="22"/>
                  <w:szCs w:val="22"/>
                </w:rPr>
                <w:delText>0.0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6C2F66D3" w14:textId="423D3B2E" w:rsidR="00A730CB" w:rsidRPr="00E95F39" w:rsidRDefault="00A730CB" w:rsidP="00E95F39">
            <w:pPr>
              <w:widowControl/>
              <w:autoSpaceDE/>
              <w:autoSpaceDN/>
              <w:adjustRightInd/>
              <w:jc w:val="center"/>
              <w:rPr>
                <w:b/>
                <w:bCs/>
                <w:sz w:val="22"/>
                <w:szCs w:val="22"/>
              </w:rPr>
            </w:pPr>
            <w:ins w:id="2943" w:author="ERCOT" w:date="2023-10-26T12:39:00Z">
              <w:r w:rsidRPr="00E95F39">
                <w:rPr>
                  <w:sz w:val="22"/>
                  <w:szCs w:val="22"/>
                </w:rPr>
                <w:t>0.0</w:t>
              </w:r>
            </w:ins>
            <w:del w:id="294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188ABE1" w14:textId="195E2055" w:rsidR="00A730CB" w:rsidRPr="00E95F39" w:rsidRDefault="00A730CB" w:rsidP="00E95F39">
            <w:pPr>
              <w:widowControl/>
              <w:autoSpaceDE/>
              <w:autoSpaceDN/>
              <w:adjustRightInd/>
              <w:jc w:val="center"/>
              <w:rPr>
                <w:b/>
                <w:bCs/>
                <w:sz w:val="22"/>
                <w:szCs w:val="22"/>
              </w:rPr>
            </w:pPr>
            <w:ins w:id="2945" w:author="ERCOT" w:date="2023-10-26T12:39:00Z">
              <w:r w:rsidRPr="00E95F39">
                <w:rPr>
                  <w:sz w:val="22"/>
                  <w:szCs w:val="22"/>
                </w:rPr>
                <w:t>0.0</w:t>
              </w:r>
            </w:ins>
            <w:del w:id="2946"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336C110" w14:textId="0245C752" w:rsidR="00A730CB" w:rsidRPr="00E95F39" w:rsidRDefault="00A730CB" w:rsidP="00E95F39">
            <w:pPr>
              <w:widowControl/>
              <w:autoSpaceDE/>
              <w:autoSpaceDN/>
              <w:adjustRightInd/>
              <w:jc w:val="center"/>
              <w:rPr>
                <w:b/>
                <w:bCs/>
                <w:sz w:val="22"/>
                <w:szCs w:val="22"/>
              </w:rPr>
            </w:pPr>
            <w:ins w:id="2947" w:author="ERCOT" w:date="2023-10-26T12:39:00Z">
              <w:r w:rsidRPr="00E95F39">
                <w:rPr>
                  <w:sz w:val="22"/>
                  <w:szCs w:val="22"/>
                </w:rPr>
                <w:t>0.0</w:t>
              </w:r>
            </w:ins>
            <w:del w:id="2948"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06995311" w14:textId="6F366152" w:rsidR="00A730CB" w:rsidRPr="00E95F39" w:rsidRDefault="00A730CB" w:rsidP="00E95F39">
            <w:pPr>
              <w:widowControl/>
              <w:autoSpaceDE/>
              <w:autoSpaceDN/>
              <w:adjustRightInd/>
              <w:jc w:val="center"/>
              <w:rPr>
                <w:b/>
                <w:bCs/>
                <w:sz w:val="22"/>
                <w:szCs w:val="22"/>
              </w:rPr>
            </w:pPr>
            <w:ins w:id="2949" w:author="ERCOT" w:date="2023-10-26T12:39:00Z">
              <w:r w:rsidRPr="00E95F39">
                <w:rPr>
                  <w:sz w:val="22"/>
                  <w:szCs w:val="22"/>
                </w:rPr>
                <w:t>0.0</w:t>
              </w:r>
            </w:ins>
            <w:del w:id="2950"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31454E5" w14:textId="0AEC2B93" w:rsidR="00A730CB" w:rsidRPr="00E95F39" w:rsidRDefault="00A730CB" w:rsidP="00E95F39">
            <w:pPr>
              <w:widowControl/>
              <w:autoSpaceDE/>
              <w:autoSpaceDN/>
              <w:adjustRightInd/>
              <w:jc w:val="center"/>
              <w:rPr>
                <w:b/>
                <w:bCs/>
                <w:sz w:val="22"/>
                <w:szCs w:val="22"/>
              </w:rPr>
            </w:pPr>
            <w:ins w:id="2951" w:author="ERCOT" w:date="2023-10-26T12:39:00Z">
              <w:r w:rsidRPr="00E95F39">
                <w:rPr>
                  <w:sz w:val="22"/>
                  <w:szCs w:val="22"/>
                </w:rPr>
                <w:t>0.0</w:t>
              </w:r>
            </w:ins>
            <w:del w:id="2952"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E09A4FD" w14:textId="203C1971" w:rsidR="00A730CB" w:rsidRPr="00E95F39" w:rsidRDefault="00A730CB" w:rsidP="00E95F39">
            <w:pPr>
              <w:widowControl/>
              <w:autoSpaceDE/>
              <w:autoSpaceDN/>
              <w:adjustRightInd/>
              <w:jc w:val="center"/>
              <w:rPr>
                <w:b/>
                <w:bCs/>
                <w:sz w:val="22"/>
                <w:szCs w:val="22"/>
              </w:rPr>
            </w:pPr>
            <w:ins w:id="2953" w:author="ERCOT" w:date="2023-10-26T12:39:00Z">
              <w:r w:rsidRPr="00E95F39">
                <w:rPr>
                  <w:sz w:val="22"/>
                  <w:szCs w:val="22"/>
                </w:rPr>
                <w:t>0.0</w:t>
              </w:r>
            </w:ins>
            <w:del w:id="2954" w:author="ERCOT" w:date="2023-10-26T12:39:00Z">
              <w:r w:rsidRPr="00E95F39" w:rsidDel="0040323E">
                <w:rPr>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530B68E8" w14:textId="321C4A9E" w:rsidR="00A730CB" w:rsidRPr="00E95F39" w:rsidRDefault="00A730CB" w:rsidP="00E95F39">
            <w:pPr>
              <w:widowControl/>
              <w:autoSpaceDE/>
              <w:autoSpaceDN/>
              <w:adjustRightInd/>
              <w:jc w:val="center"/>
              <w:rPr>
                <w:b/>
                <w:bCs/>
                <w:sz w:val="22"/>
                <w:szCs w:val="22"/>
              </w:rPr>
            </w:pPr>
            <w:ins w:id="2955" w:author="ERCOT" w:date="2023-10-26T12:39:00Z">
              <w:r w:rsidRPr="00E95F39">
                <w:rPr>
                  <w:sz w:val="22"/>
                  <w:szCs w:val="22"/>
                </w:rPr>
                <w:t>3.3</w:t>
              </w:r>
            </w:ins>
            <w:del w:id="2956" w:author="ERCOT" w:date="2023-10-26T12:39:00Z">
              <w:r w:rsidRPr="00E95F39" w:rsidDel="0040323E">
                <w:rPr>
                  <w:sz w:val="22"/>
                  <w:szCs w:val="22"/>
                </w:rPr>
                <w:delText>1.7</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77C474CE" w14:textId="5331C6DC" w:rsidR="00A730CB" w:rsidRPr="00E95F39" w:rsidRDefault="00A730CB" w:rsidP="00E95F39">
            <w:pPr>
              <w:widowControl/>
              <w:autoSpaceDE/>
              <w:autoSpaceDN/>
              <w:adjustRightInd/>
              <w:jc w:val="center"/>
              <w:rPr>
                <w:b/>
                <w:bCs/>
                <w:sz w:val="22"/>
                <w:szCs w:val="22"/>
              </w:rPr>
            </w:pPr>
            <w:ins w:id="2957" w:author="ERCOT" w:date="2023-10-26T12:39:00Z">
              <w:r w:rsidRPr="00E95F39">
                <w:rPr>
                  <w:sz w:val="22"/>
                  <w:szCs w:val="22"/>
                </w:rPr>
                <w:t>13.5</w:t>
              </w:r>
            </w:ins>
            <w:del w:id="2958" w:author="ERCOT" w:date="2023-10-26T12:39:00Z">
              <w:r w:rsidRPr="00E95F39" w:rsidDel="0040323E">
                <w:rPr>
                  <w:sz w:val="22"/>
                  <w:szCs w:val="22"/>
                </w:rPr>
                <w:delText>17.9</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46C1EB96" w14:textId="12F7E5F1" w:rsidR="00A730CB" w:rsidRPr="00E95F39" w:rsidRDefault="00A730CB" w:rsidP="00E95F39">
            <w:pPr>
              <w:widowControl/>
              <w:autoSpaceDE/>
              <w:autoSpaceDN/>
              <w:adjustRightInd/>
              <w:jc w:val="center"/>
              <w:rPr>
                <w:b/>
                <w:bCs/>
                <w:sz w:val="22"/>
                <w:szCs w:val="22"/>
              </w:rPr>
            </w:pPr>
            <w:ins w:id="2959" w:author="ERCOT" w:date="2023-10-26T12:39:00Z">
              <w:r w:rsidRPr="00E95F39">
                <w:rPr>
                  <w:sz w:val="22"/>
                  <w:szCs w:val="22"/>
                </w:rPr>
                <w:t>9.5</w:t>
              </w:r>
            </w:ins>
            <w:del w:id="2960" w:author="ERCOT" w:date="2023-10-26T12:39:00Z">
              <w:r w:rsidRPr="00E95F39" w:rsidDel="0040323E">
                <w:rPr>
                  <w:sz w:val="22"/>
                  <w:szCs w:val="22"/>
                </w:rPr>
                <w:delText>14.0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1877B0F0" w14:textId="7E21DC9C" w:rsidR="00A730CB" w:rsidRPr="00E95F39" w:rsidRDefault="00A730CB" w:rsidP="00E95F39">
            <w:pPr>
              <w:widowControl/>
              <w:autoSpaceDE/>
              <w:autoSpaceDN/>
              <w:adjustRightInd/>
              <w:jc w:val="center"/>
              <w:rPr>
                <w:b/>
                <w:bCs/>
                <w:sz w:val="22"/>
                <w:szCs w:val="22"/>
              </w:rPr>
            </w:pPr>
            <w:ins w:id="2961" w:author="ERCOT" w:date="2023-10-26T12:39:00Z">
              <w:r w:rsidRPr="00E95F39">
                <w:rPr>
                  <w:sz w:val="22"/>
                  <w:szCs w:val="22"/>
                </w:rPr>
                <w:t>6.6</w:t>
              </w:r>
            </w:ins>
            <w:del w:id="2962" w:author="ERCOT" w:date="2023-10-26T12:39:00Z">
              <w:r w:rsidRPr="00E95F39" w:rsidDel="0040323E">
                <w:rPr>
                  <w:sz w:val="22"/>
                  <w:szCs w:val="22"/>
                </w:rPr>
                <w:delText>6.5</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2CB99B0" w14:textId="079616EC" w:rsidR="00A730CB" w:rsidRPr="00E95F39" w:rsidRDefault="00A730CB" w:rsidP="00E95F39">
            <w:pPr>
              <w:widowControl/>
              <w:autoSpaceDE/>
              <w:autoSpaceDN/>
              <w:adjustRightInd/>
              <w:jc w:val="center"/>
              <w:rPr>
                <w:b/>
                <w:bCs/>
                <w:sz w:val="22"/>
                <w:szCs w:val="22"/>
              </w:rPr>
            </w:pPr>
            <w:ins w:id="2963" w:author="ERCOT" w:date="2023-10-26T12:39:00Z">
              <w:r w:rsidRPr="00E95F39">
                <w:rPr>
                  <w:sz w:val="22"/>
                  <w:szCs w:val="22"/>
                </w:rPr>
                <w:t>6.5</w:t>
              </w:r>
            </w:ins>
            <w:del w:id="2964" w:author="ERCOT" w:date="2023-10-26T12:39:00Z">
              <w:r w:rsidRPr="00E95F39" w:rsidDel="0040323E">
                <w:rPr>
                  <w:sz w:val="22"/>
                  <w:szCs w:val="22"/>
                </w:rPr>
                <w:delText>5.4</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17D3DF1D" w14:textId="4ACA606D" w:rsidR="00A730CB" w:rsidRPr="00E95F39" w:rsidRDefault="00A730CB" w:rsidP="00E95F39">
            <w:pPr>
              <w:widowControl/>
              <w:autoSpaceDE/>
              <w:autoSpaceDN/>
              <w:adjustRightInd/>
              <w:jc w:val="center"/>
              <w:rPr>
                <w:b/>
                <w:bCs/>
                <w:sz w:val="22"/>
                <w:szCs w:val="22"/>
              </w:rPr>
            </w:pPr>
            <w:ins w:id="2965" w:author="ERCOT" w:date="2023-10-26T12:39:00Z">
              <w:r w:rsidRPr="00E95F39">
                <w:rPr>
                  <w:sz w:val="22"/>
                  <w:szCs w:val="22"/>
                </w:rPr>
                <w:t>7.1</w:t>
              </w:r>
            </w:ins>
            <w:del w:id="2966" w:author="ERCOT" w:date="2023-10-26T12:39:00Z">
              <w:r w:rsidRPr="00E95F39" w:rsidDel="0040323E">
                <w:rPr>
                  <w:sz w:val="22"/>
                  <w:szCs w:val="22"/>
                </w:rPr>
                <w:delText>5.2</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6231DC6" w14:textId="0DE9B12B" w:rsidR="00A730CB" w:rsidRPr="00E95F39" w:rsidRDefault="00A730CB" w:rsidP="00E95F39">
            <w:pPr>
              <w:widowControl/>
              <w:autoSpaceDE/>
              <w:autoSpaceDN/>
              <w:adjustRightInd/>
              <w:jc w:val="center"/>
              <w:rPr>
                <w:b/>
                <w:bCs/>
                <w:sz w:val="22"/>
                <w:szCs w:val="22"/>
              </w:rPr>
            </w:pPr>
            <w:ins w:id="2967" w:author="ERCOT" w:date="2023-10-26T12:39:00Z">
              <w:r w:rsidRPr="00E95F39">
                <w:rPr>
                  <w:sz w:val="22"/>
                  <w:szCs w:val="22"/>
                </w:rPr>
                <w:t>6.6</w:t>
              </w:r>
            </w:ins>
            <w:del w:id="2968" w:author="ERCOT" w:date="2023-10-26T12:39:00Z">
              <w:r w:rsidRPr="00E95F39" w:rsidDel="0040323E">
                <w:rPr>
                  <w:sz w:val="22"/>
                  <w:szCs w:val="22"/>
                </w:rPr>
                <w:delText>7.9</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7C39FE48" w14:textId="4EF354FD" w:rsidR="00A730CB" w:rsidRPr="00E95F39" w:rsidRDefault="00A730CB" w:rsidP="00E95F39">
            <w:pPr>
              <w:widowControl/>
              <w:autoSpaceDE/>
              <w:autoSpaceDN/>
              <w:adjustRightInd/>
              <w:jc w:val="center"/>
              <w:rPr>
                <w:b/>
                <w:bCs/>
                <w:sz w:val="22"/>
                <w:szCs w:val="22"/>
              </w:rPr>
            </w:pPr>
            <w:ins w:id="2969" w:author="ERCOT" w:date="2023-10-26T12:39:00Z">
              <w:r w:rsidRPr="00E95F39">
                <w:rPr>
                  <w:sz w:val="22"/>
                  <w:szCs w:val="22"/>
                </w:rPr>
                <w:t>5.7</w:t>
              </w:r>
            </w:ins>
            <w:del w:id="2970" w:author="ERCOT" w:date="2023-10-26T12:39:00Z">
              <w:r w:rsidRPr="00E95F39" w:rsidDel="0040323E">
                <w:rPr>
                  <w:sz w:val="22"/>
                  <w:szCs w:val="22"/>
                </w:rPr>
                <w:delText>8.4</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7DD09B0" w14:textId="572F794C" w:rsidR="00A730CB" w:rsidRPr="00E95F39" w:rsidRDefault="00A730CB" w:rsidP="00E95F39">
            <w:pPr>
              <w:widowControl/>
              <w:autoSpaceDE/>
              <w:autoSpaceDN/>
              <w:adjustRightInd/>
              <w:jc w:val="center"/>
              <w:rPr>
                <w:b/>
                <w:bCs/>
                <w:sz w:val="22"/>
                <w:szCs w:val="22"/>
              </w:rPr>
            </w:pPr>
            <w:ins w:id="2971" w:author="ERCOT" w:date="2023-10-26T12:39:00Z">
              <w:r w:rsidRPr="00E95F39">
                <w:rPr>
                  <w:sz w:val="22"/>
                  <w:szCs w:val="22"/>
                </w:rPr>
                <w:t>6.1</w:t>
              </w:r>
            </w:ins>
            <w:del w:id="2972" w:author="ERCOT" w:date="2023-10-26T12:39:00Z">
              <w:r w:rsidRPr="00E95F39" w:rsidDel="0040323E">
                <w:rPr>
                  <w:sz w:val="22"/>
                  <w:szCs w:val="22"/>
                </w:rPr>
                <w:delText>8.9</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55C996C1" w14:textId="529842D4" w:rsidR="00A730CB" w:rsidRPr="00E95F39" w:rsidRDefault="00A730CB" w:rsidP="00E95F39">
            <w:pPr>
              <w:widowControl/>
              <w:autoSpaceDE/>
              <w:autoSpaceDN/>
              <w:adjustRightInd/>
              <w:jc w:val="center"/>
              <w:rPr>
                <w:b/>
                <w:bCs/>
                <w:sz w:val="22"/>
                <w:szCs w:val="22"/>
              </w:rPr>
            </w:pPr>
            <w:ins w:id="2973" w:author="ERCOT" w:date="2023-10-26T12:39:00Z">
              <w:r w:rsidRPr="00E95F39">
                <w:rPr>
                  <w:sz w:val="22"/>
                  <w:szCs w:val="22"/>
                </w:rPr>
                <w:t>1.3</w:t>
              </w:r>
            </w:ins>
            <w:del w:id="2974" w:author="ERCOT" w:date="2023-10-26T12:39:00Z">
              <w:r w:rsidRPr="00E95F39" w:rsidDel="0040323E">
                <w:rPr>
                  <w:sz w:val="22"/>
                  <w:szCs w:val="22"/>
                </w:rPr>
                <w:delText>3.4</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31A94095" w14:textId="1CA67E01" w:rsidR="00A730CB" w:rsidRPr="00E95F39" w:rsidRDefault="00A730CB" w:rsidP="00E95F39">
            <w:pPr>
              <w:widowControl/>
              <w:autoSpaceDE/>
              <w:autoSpaceDN/>
              <w:adjustRightInd/>
              <w:jc w:val="center"/>
              <w:rPr>
                <w:b/>
                <w:bCs/>
                <w:sz w:val="22"/>
                <w:szCs w:val="22"/>
              </w:rPr>
            </w:pPr>
            <w:ins w:id="2975" w:author="ERCOT" w:date="2023-10-26T12:39:00Z">
              <w:r w:rsidRPr="00E95F39">
                <w:rPr>
                  <w:sz w:val="22"/>
                  <w:szCs w:val="22"/>
                </w:rPr>
                <w:t>0.0</w:t>
              </w:r>
            </w:ins>
            <w:del w:id="2976" w:author="ERCOT" w:date="2023-10-26T12:39:00Z">
              <w:r w:rsidRPr="00E95F39" w:rsidDel="0040323E">
                <w:rPr>
                  <w:sz w:val="22"/>
                  <w:szCs w:val="22"/>
                </w:rPr>
                <w:delText>-0.6</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451F5F22" w14:textId="46E31DB4" w:rsidR="00A730CB" w:rsidRPr="00E95F39" w:rsidRDefault="00A730CB" w:rsidP="00E95F39">
            <w:pPr>
              <w:widowControl/>
              <w:autoSpaceDE/>
              <w:autoSpaceDN/>
              <w:adjustRightInd/>
              <w:jc w:val="center"/>
              <w:rPr>
                <w:b/>
                <w:bCs/>
                <w:sz w:val="22"/>
                <w:szCs w:val="22"/>
              </w:rPr>
            </w:pPr>
            <w:ins w:id="2977" w:author="ERCOT" w:date="2023-10-26T12:39:00Z">
              <w:r w:rsidRPr="00E95F39">
                <w:rPr>
                  <w:sz w:val="22"/>
                  <w:szCs w:val="22"/>
                </w:rPr>
                <w:t>0.0</w:t>
              </w:r>
            </w:ins>
            <w:del w:id="2978" w:author="ERCOT" w:date="2023-10-26T12:39:00Z">
              <w:r w:rsidRPr="00E95F39" w:rsidDel="0040323E">
                <w:rPr>
                  <w:sz w:val="22"/>
                  <w:szCs w:val="22"/>
                </w:rPr>
                <w:delText>0.0</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5F916E5F" w14:textId="58F35C9B" w:rsidR="00A730CB" w:rsidRPr="00E95F39" w:rsidRDefault="00A730CB" w:rsidP="00E95F39">
            <w:pPr>
              <w:widowControl/>
              <w:autoSpaceDE/>
              <w:autoSpaceDN/>
              <w:adjustRightInd/>
              <w:jc w:val="center"/>
              <w:rPr>
                <w:b/>
                <w:bCs/>
                <w:sz w:val="22"/>
                <w:szCs w:val="22"/>
              </w:rPr>
            </w:pPr>
            <w:ins w:id="2979" w:author="ERCOT" w:date="2023-10-26T12:39:00Z">
              <w:r w:rsidRPr="00E95F39">
                <w:rPr>
                  <w:sz w:val="22"/>
                  <w:szCs w:val="22"/>
                </w:rPr>
                <w:t>0.0</w:t>
              </w:r>
            </w:ins>
            <w:del w:id="2980" w:author="ERCOT" w:date="2023-10-26T12:39:00Z">
              <w:r w:rsidRPr="00E95F39" w:rsidDel="0040323E">
                <w:rPr>
                  <w:sz w:val="22"/>
                  <w:szCs w:val="22"/>
                </w:rPr>
                <w:delText>0.0</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6944163D" w14:textId="7966F4FD" w:rsidR="00A730CB" w:rsidRPr="00E95F39" w:rsidRDefault="00A730CB" w:rsidP="00E95F39">
            <w:pPr>
              <w:widowControl/>
              <w:autoSpaceDE/>
              <w:autoSpaceDN/>
              <w:adjustRightInd/>
              <w:jc w:val="center"/>
              <w:rPr>
                <w:b/>
                <w:bCs/>
                <w:sz w:val="22"/>
                <w:szCs w:val="22"/>
              </w:rPr>
            </w:pPr>
            <w:ins w:id="2981" w:author="ERCOT" w:date="2023-10-26T12:39:00Z">
              <w:r w:rsidRPr="00E95F39">
                <w:rPr>
                  <w:sz w:val="22"/>
                  <w:szCs w:val="22"/>
                </w:rPr>
                <w:t>0.0</w:t>
              </w:r>
            </w:ins>
            <w:del w:id="2982" w:author="ERCOT" w:date="2023-10-26T12:39:00Z">
              <w:r w:rsidRPr="00E95F39" w:rsidDel="0040323E">
                <w:rPr>
                  <w:sz w:val="22"/>
                  <w:szCs w:val="22"/>
                </w:rPr>
                <w:delText>0.0</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7416194B" w14:textId="6B068320" w:rsidR="00A730CB" w:rsidRPr="00E95F39" w:rsidRDefault="00A730CB" w:rsidP="00E95F39">
            <w:pPr>
              <w:widowControl/>
              <w:autoSpaceDE/>
              <w:autoSpaceDN/>
              <w:adjustRightInd/>
              <w:jc w:val="center"/>
              <w:rPr>
                <w:b/>
                <w:bCs/>
                <w:sz w:val="22"/>
                <w:szCs w:val="22"/>
              </w:rPr>
            </w:pPr>
            <w:ins w:id="2983" w:author="ERCOT" w:date="2023-10-26T12:39:00Z">
              <w:r w:rsidRPr="00E95F39">
                <w:rPr>
                  <w:sz w:val="22"/>
                  <w:szCs w:val="22"/>
                </w:rPr>
                <w:t>0.0</w:t>
              </w:r>
            </w:ins>
            <w:del w:id="2984" w:author="ERCOT" w:date="2023-10-26T12:39:00Z">
              <w:r w:rsidRPr="00E95F39" w:rsidDel="0040323E">
                <w:rPr>
                  <w:sz w:val="22"/>
                  <w:szCs w:val="22"/>
                </w:rPr>
                <w:delText>0.0</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0ED54B1C" w14:textId="25ED0F8B" w:rsidR="00A730CB" w:rsidRPr="00E95F39" w:rsidRDefault="00A730CB" w:rsidP="00E95F39">
            <w:pPr>
              <w:widowControl/>
              <w:autoSpaceDE/>
              <w:autoSpaceDN/>
              <w:adjustRightInd/>
              <w:jc w:val="center"/>
              <w:rPr>
                <w:b/>
                <w:bCs/>
                <w:sz w:val="22"/>
                <w:szCs w:val="22"/>
              </w:rPr>
            </w:pPr>
            <w:ins w:id="2985" w:author="ERCOT" w:date="2023-10-26T12:39:00Z">
              <w:r w:rsidRPr="00E95F39">
                <w:rPr>
                  <w:sz w:val="22"/>
                  <w:szCs w:val="22"/>
                </w:rPr>
                <w:t>0.0</w:t>
              </w:r>
            </w:ins>
            <w:del w:id="2986" w:author="ERCOT" w:date="2023-10-26T12:39:00Z">
              <w:r w:rsidRPr="00E95F39" w:rsidDel="0040323E">
                <w:rPr>
                  <w:sz w:val="22"/>
                  <w:szCs w:val="22"/>
                </w:rPr>
                <w:delText>0.0</w:delText>
              </w:r>
            </w:del>
          </w:p>
        </w:tc>
        <w:tc>
          <w:tcPr>
            <w:tcW w:w="206" w:type="pct"/>
            <w:tcBorders>
              <w:top w:val="single" w:sz="4" w:space="0" w:color="000000"/>
              <w:left w:val="single" w:sz="4" w:space="0" w:color="000000"/>
              <w:bottom w:val="single" w:sz="8" w:space="0" w:color="000000"/>
              <w:right w:val="single" w:sz="8" w:space="0" w:color="000000"/>
            </w:tcBorders>
            <w:vAlign w:val="center"/>
          </w:tcPr>
          <w:p w14:paraId="27AF2433" w14:textId="70DC833E" w:rsidR="00A730CB" w:rsidRPr="00E95F39" w:rsidRDefault="00A730CB" w:rsidP="00E95F39">
            <w:pPr>
              <w:widowControl/>
              <w:autoSpaceDE/>
              <w:autoSpaceDN/>
              <w:adjustRightInd/>
              <w:jc w:val="center"/>
              <w:rPr>
                <w:b/>
                <w:bCs/>
                <w:sz w:val="22"/>
                <w:szCs w:val="22"/>
              </w:rPr>
            </w:pPr>
            <w:ins w:id="2987" w:author="ERCOT" w:date="2023-10-26T12:39:00Z">
              <w:r w:rsidRPr="00E95F39">
                <w:rPr>
                  <w:sz w:val="22"/>
                  <w:szCs w:val="22"/>
                </w:rPr>
                <w:t>0.0</w:t>
              </w:r>
            </w:ins>
            <w:del w:id="2988" w:author="ERCOT" w:date="2023-10-26T12:39:00Z">
              <w:r w:rsidRPr="00E95F39" w:rsidDel="0040323E">
                <w:rPr>
                  <w:sz w:val="22"/>
                  <w:szCs w:val="22"/>
                </w:rPr>
                <w:delText>0.0</w:delText>
              </w:r>
            </w:del>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2989" w:name="_Toc342049963"/>
      <w:bookmarkStart w:id="2990" w:name="_Toc139626032"/>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2989"/>
      <w:bookmarkEnd w:id="2990"/>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2991" w:name="_Hlk87454449"/>
      <w:r>
        <w:t xml:space="preserve">ERCOT will post the monthly amounts for Non-Spin requirements </w:t>
      </w:r>
      <w:r w:rsidRPr="005C28BF">
        <w:t>for</w:t>
      </w:r>
      <w:r>
        <w:t xml:space="preserve"> the upcoming year on the MIS.</w:t>
      </w:r>
      <w:r w:rsidR="00F802A7">
        <w:t xml:space="preserve"> </w:t>
      </w:r>
      <w:bookmarkStart w:id="2992"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2992"/>
    </w:p>
    <w:bookmarkEnd w:id="2991"/>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lastRenderedPageBreak/>
        <w:t>Procedure</w:t>
      </w:r>
    </w:p>
    <w:p w14:paraId="4F2E739F" w14:textId="2F7DF345"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07CA1BC3" w:rsidR="005C06D5" w:rsidRDefault="00AE3B80" w:rsidP="00AE3B80">
      <w:pPr>
        <w:pStyle w:val="BodyTextNumbered"/>
        <w:ind w:left="0" w:firstLine="0"/>
        <w:jc w:val="both"/>
        <w:rPr>
          <w:iCs/>
        </w:rPr>
      </w:pPr>
      <w:r>
        <w:rPr>
          <w:iCs/>
        </w:rPr>
        <w:t xml:space="preserve">The risk of net load ramp is determined based on the change in net load over an hour divided by highest observed net load for the season.  </w:t>
      </w:r>
      <w:ins w:id="2993" w:author="ERCOT" w:date="2023-10-06T00:13:00Z">
        <w:r w:rsidR="00714F0F">
          <w:rPr>
            <w:iCs/>
          </w:rPr>
          <w:t>A fixed value of 68</w:t>
        </w:r>
        <w:r w:rsidR="00714F0F" w:rsidRPr="00787295">
          <w:rPr>
            <w:iCs/>
            <w:vertAlign w:val="superscript"/>
          </w:rPr>
          <w:t>th</w:t>
        </w:r>
        <w:r w:rsidR="00714F0F">
          <w:rPr>
            <w:iCs/>
          </w:rPr>
          <w:t xml:space="preserve"> percentile will be </w:t>
        </w:r>
      </w:ins>
      <w:ins w:id="2994" w:author="ERCOT" w:date="2023-10-06T00:14:00Z">
        <w:r w:rsidR="00714F0F">
          <w:rPr>
            <w:iCs/>
          </w:rPr>
          <w:t xml:space="preserve">assigned to </w:t>
        </w:r>
        <w:r w:rsidR="00000CB5">
          <w:rPr>
            <w:iCs/>
          </w:rPr>
          <w:t>HE23, HE24, HE01 and HE02</w:t>
        </w:r>
      </w:ins>
      <w:ins w:id="2995" w:author="ERCOT" w:date="2023-10-06T00:16:00Z">
        <w:r w:rsidR="00787295">
          <w:rPr>
            <w:iCs/>
          </w:rPr>
          <w:t xml:space="preserve"> to the net load forecast uncertainty calculated previously</w:t>
        </w:r>
      </w:ins>
      <w:ins w:id="2996" w:author="ERCOT" w:date="2023-10-06T00:14:00Z">
        <w:r w:rsidR="00000CB5">
          <w:rPr>
            <w:iCs/>
          </w:rPr>
          <w:t xml:space="preserve">. </w:t>
        </w:r>
      </w:ins>
      <w:ins w:id="2997" w:author="ERCOT" w:date="2023-10-06T00:17:00Z">
        <w:r w:rsidR="00787295">
          <w:rPr>
            <w:iCs/>
          </w:rPr>
          <w:t>In all seasons excluding Winter, a</w:t>
        </w:r>
      </w:ins>
      <w:ins w:id="2998" w:author="ERCOT" w:date="2023-10-06T00:15:00Z">
        <w:r w:rsidR="00E2671A">
          <w:rPr>
            <w:iCs/>
          </w:rPr>
          <w:t xml:space="preserve"> fixed value of 68</w:t>
        </w:r>
        <w:r w:rsidR="00E2671A" w:rsidRPr="00BC7D25">
          <w:rPr>
            <w:iCs/>
            <w:vertAlign w:val="superscript"/>
          </w:rPr>
          <w:t>th</w:t>
        </w:r>
        <w:r w:rsidR="00E2671A">
          <w:rPr>
            <w:iCs/>
          </w:rPr>
          <w:t xml:space="preserve"> percentile will also be assigned to HE03, HE04, HE05, HE06 </w:t>
        </w:r>
      </w:ins>
      <w:ins w:id="2999" w:author="ERCOT" w:date="2023-10-06T00:16:00Z">
        <w:r w:rsidR="00787295">
          <w:rPr>
            <w:iCs/>
          </w:rPr>
          <w:t>to the net load forecast uncertainty calculated previously</w:t>
        </w:r>
      </w:ins>
      <w:ins w:id="3000" w:author="ERCOT" w:date="2023-10-06T00:15:00Z">
        <w:r w:rsidR="00285156">
          <w:rPr>
            <w:iCs/>
          </w:rPr>
          <w:t>.</w:t>
        </w:r>
        <w:r w:rsidR="00E2671A">
          <w:rPr>
            <w:iCs/>
          </w:rPr>
          <w:t xml:space="preserve"> </w:t>
        </w:r>
        <w:r w:rsidR="00285156">
          <w:rPr>
            <w:iCs/>
          </w:rPr>
          <w:t>For the re</w:t>
        </w:r>
      </w:ins>
      <w:ins w:id="3001" w:author="ERCOT" w:date="2023-10-06T00:16:00Z">
        <w:r w:rsidR="00285156">
          <w:rPr>
            <w:iCs/>
          </w:rPr>
          <w:t>maining hours, a</w:t>
        </w:r>
      </w:ins>
      <w:del w:id="3002" w:author="ERCOT" w:date="2023-10-06T00:16:00Z">
        <w:r w:rsidDel="00285156">
          <w:rPr>
            <w:iCs/>
          </w:rPr>
          <w:delText>The</w:delText>
        </w:r>
      </w:del>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ins w:id="3003" w:author="ERCOT" w:date="2023-10-06T00:13:00Z">
        <w:r w:rsidR="00F64B1D">
          <w:rPr>
            <w:iCs/>
          </w:rPr>
          <w:t xml:space="preserve"> </w:t>
        </w:r>
      </w:ins>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w:t>
      </w:r>
      <w:r w:rsidR="001D65F6">
        <w:lastRenderedPageBreak/>
        <w:t xml:space="preserve">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3004"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611163" w:rsidRPr="00CC576E" w14:paraId="5E3CE4B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611163" w:rsidRPr="000357D1" w:rsidRDefault="00611163" w:rsidP="0061116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center"/>
          </w:tcPr>
          <w:p w14:paraId="31884546" w14:textId="46C90D89" w:rsidR="00611163" w:rsidRPr="00E95F39" w:rsidRDefault="00611163" w:rsidP="00E95F39">
            <w:pPr>
              <w:widowControl/>
              <w:autoSpaceDE/>
              <w:autoSpaceDN/>
              <w:adjustRightInd/>
              <w:jc w:val="center"/>
              <w:rPr>
                <w:b/>
                <w:bCs/>
                <w:sz w:val="22"/>
                <w:szCs w:val="22"/>
              </w:rPr>
            </w:pPr>
            <w:ins w:id="3005" w:author="ERCOT" w:date="2023-10-26T12:40:00Z">
              <w:r w:rsidRPr="00E95F39">
                <w:rPr>
                  <w:sz w:val="22"/>
                  <w:szCs w:val="22"/>
                </w:rPr>
                <w:t>27</w:t>
              </w:r>
            </w:ins>
            <w:del w:id="3006" w:author="ERCOT" w:date="2023-10-26T12:40:00Z">
              <w:r w:rsidRPr="00E95F39" w:rsidDel="00D6599C">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3D65995" w14:textId="1F836B54" w:rsidR="00611163" w:rsidRPr="00E95F39" w:rsidRDefault="00611163" w:rsidP="00E95F39">
            <w:pPr>
              <w:widowControl/>
              <w:autoSpaceDE/>
              <w:autoSpaceDN/>
              <w:adjustRightInd/>
              <w:jc w:val="center"/>
              <w:rPr>
                <w:b/>
                <w:bCs/>
                <w:sz w:val="22"/>
                <w:szCs w:val="22"/>
              </w:rPr>
            </w:pPr>
            <w:ins w:id="3007" w:author="ERCOT" w:date="2023-10-26T12:40:00Z">
              <w:r w:rsidRPr="00E95F39">
                <w:rPr>
                  <w:sz w:val="22"/>
                  <w:szCs w:val="22"/>
                </w:rPr>
                <w:t>27</w:t>
              </w:r>
            </w:ins>
            <w:del w:id="300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378A16" w14:textId="51EFB5B2" w:rsidR="00611163" w:rsidRPr="00E95F39" w:rsidRDefault="00611163" w:rsidP="00E95F39">
            <w:pPr>
              <w:widowControl/>
              <w:autoSpaceDE/>
              <w:autoSpaceDN/>
              <w:adjustRightInd/>
              <w:jc w:val="center"/>
              <w:rPr>
                <w:b/>
                <w:bCs/>
                <w:sz w:val="22"/>
                <w:szCs w:val="22"/>
              </w:rPr>
            </w:pPr>
            <w:ins w:id="3009" w:author="ERCOT" w:date="2023-10-26T12:40:00Z">
              <w:r w:rsidRPr="00E95F39">
                <w:rPr>
                  <w:sz w:val="22"/>
                  <w:szCs w:val="22"/>
                </w:rPr>
                <w:t>27</w:t>
              </w:r>
            </w:ins>
            <w:del w:id="301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B9497B" w14:textId="329A0A7B" w:rsidR="00611163" w:rsidRPr="00E95F39" w:rsidRDefault="00611163" w:rsidP="00E95F39">
            <w:pPr>
              <w:widowControl/>
              <w:autoSpaceDE/>
              <w:autoSpaceDN/>
              <w:adjustRightInd/>
              <w:jc w:val="center"/>
              <w:rPr>
                <w:b/>
                <w:bCs/>
                <w:sz w:val="22"/>
                <w:szCs w:val="22"/>
              </w:rPr>
            </w:pPr>
            <w:ins w:id="3011" w:author="ERCOT" w:date="2023-10-26T12:40:00Z">
              <w:r w:rsidRPr="00E95F39">
                <w:rPr>
                  <w:sz w:val="22"/>
                  <w:szCs w:val="22"/>
                </w:rPr>
                <w:t>27</w:t>
              </w:r>
            </w:ins>
            <w:del w:id="301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44C535" w14:textId="01E7065C" w:rsidR="00611163" w:rsidRPr="00E95F39" w:rsidRDefault="00611163" w:rsidP="00E95F39">
            <w:pPr>
              <w:widowControl/>
              <w:autoSpaceDE/>
              <w:autoSpaceDN/>
              <w:adjustRightInd/>
              <w:jc w:val="center"/>
              <w:rPr>
                <w:b/>
                <w:bCs/>
                <w:sz w:val="22"/>
                <w:szCs w:val="22"/>
              </w:rPr>
            </w:pPr>
            <w:ins w:id="3013" w:author="ERCOT" w:date="2023-10-26T12:40:00Z">
              <w:r w:rsidRPr="00E95F39">
                <w:rPr>
                  <w:sz w:val="22"/>
                  <w:szCs w:val="22"/>
                </w:rPr>
                <w:t>27</w:t>
              </w:r>
            </w:ins>
            <w:del w:id="301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4E4DB4" w14:textId="6983D12D" w:rsidR="00611163" w:rsidRPr="00E95F39" w:rsidRDefault="00611163" w:rsidP="00E95F39">
            <w:pPr>
              <w:widowControl/>
              <w:autoSpaceDE/>
              <w:autoSpaceDN/>
              <w:adjustRightInd/>
              <w:jc w:val="center"/>
              <w:rPr>
                <w:b/>
                <w:bCs/>
                <w:sz w:val="22"/>
                <w:szCs w:val="22"/>
              </w:rPr>
            </w:pPr>
            <w:ins w:id="3015" w:author="ERCOT" w:date="2023-10-26T12:40:00Z">
              <w:r w:rsidRPr="00E95F39">
                <w:rPr>
                  <w:sz w:val="22"/>
                  <w:szCs w:val="22"/>
                </w:rPr>
                <w:t>27</w:t>
              </w:r>
            </w:ins>
            <w:del w:id="301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507EF38" w14:textId="7599510F" w:rsidR="00611163" w:rsidRPr="00E95F39" w:rsidRDefault="00611163" w:rsidP="00E95F39">
            <w:pPr>
              <w:widowControl/>
              <w:autoSpaceDE/>
              <w:autoSpaceDN/>
              <w:adjustRightInd/>
              <w:jc w:val="center"/>
              <w:rPr>
                <w:b/>
                <w:bCs/>
                <w:sz w:val="22"/>
                <w:szCs w:val="22"/>
              </w:rPr>
            </w:pPr>
            <w:ins w:id="3017" w:author="ERCOT" w:date="2023-10-26T12:40:00Z">
              <w:r w:rsidRPr="00E95F39">
                <w:rPr>
                  <w:sz w:val="22"/>
                  <w:szCs w:val="22"/>
                </w:rPr>
                <w:t>29</w:t>
              </w:r>
            </w:ins>
            <w:del w:id="3018"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7128B5" w14:textId="27824807" w:rsidR="00611163" w:rsidRPr="00E95F39" w:rsidRDefault="00611163" w:rsidP="00E95F39">
            <w:pPr>
              <w:widowControl/>
              <w:autoSpaceDE/>
              <w:autoSpaceDN/>
              <w:adjustRightInd/>
              <w:jc w:val="center"/>
              <w:rPr>
                <w:b/>
                <w:bCs/>
                <w:sz w:val="22"/>
                <w:szCs w:val="22"/>
              </w:rPr>
            </w:pPr>
            <w:ins w:id="3019" w:author="ERCOT" w:date="2023-10-26T12:40:00Z">
              <w:r w:rsidRPr="00E95F39">
                <w:rPr>
                  <w:sz w:val="22"/>
                  <w:szCs w:val="22"/>
                </w:rPr>
                <w:t>29</w:t>
              </w:r>
            </w:ins>
            <w:del w:id="3020" w:author="ERCOT" w:date="2023-10-26T12:40:00Z">
              <w:r w:rsidRPr="00E95F39" w:rsidDel="00D6599C">
                <w:rPr>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C33A124" w14:textId="6A2F093F" w:rsidR="00611163" w:rsidRPr="00E95F39" w:rsidRDefault="00611163" w:rsidP="00E95F39">
            <w:pPr>
              <w:widowControl/>
              <w:autoSpaceDE/>
              <w:autoSpaceDN/>
              <w:adjustRightInd/>
              <w:jc w:val="center"/>
              <w:rPr>
                <w:b/>
                <w:bCs/>
                <w:sz w:val="22"/>
                <w:szCs w:val="22"/>
              </w:rPr>
            </w:pPr>
            <w:ins w:id="3021" w:author="ERCOT" w:date="2023-10-26T12:40:00Z">
              <w:r w:rsidRPr="00E95F39">
                <w:rPr>
                  <w:sz w:val="22"/>
                  <w:szCs w:val="22"/>
                </w:rPr>
                <w:t>29</w:t>
              </w:r>
            </w:ins>
            <w:del w:id="3022" w:author="ERCOT" w:date="2023-10-26T12:40:00Z">
              <w:r w:rsidRPr="00E95F39" w:rsidDel="00D6599C">
                <w:rPr>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3B99F73" w14:textId="161A8755" w:rsidR="00611163" w:rsidRPr="00E95F39" w:rsidRDefault="00611163" w:rsidP="00E95F39">
            <w:pPr>
              <w:widowControl/>
              <w:autoSpaceDE/>
              <w:autoSpaceDN/>
              <w:adjustRightInd/>
              <w:jc w:val="center"/>
              <w:rPr>
                <w:b/>
                <w:bCs/>
                <w:sz w:val="22"/>
                <w:szCs w:val="22"/>
              </w:rPr>
            </w:pPr>
            <w:ins w:id="3023" w:author="ERCOT" w:date="2023-10-26T12:40:00Z">
              <w:r w:rsidRPr="00E95F39">
                <w:rPr>
                  <w:sz w:val="22"/>
                  <w:szCs w:val="22"/>
                </w:rPr>
                <w:t>29</w:t>
              </w:r>
            </w:ins>
            <w:del w:id="3024"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26A931" w14:textId="65B8E9BC" w:rsidR="00611163" w:rsidRPr="00E95F39" w:rsidRDefault="00611163" w:rsidP="00E95F39">
            <w:pPr>
              <w:widowControl/>
              <w:autoSpaceDE/>
              <w:autoSpaceDN/>
              <w:adjustRightInd/>
              <w:jc w:val="center"/>
              <w:rPr>
                <w:b/>
                <w:bCs/>
                <w:sz w:val="22"/>
                <w:szCs w:val="22"/>
              </w:rPr>
            </w:pPr>
            <w:ins w:id="3025" w:author="ERCOT" w:date="2023-10-26T12:40:00Z">
              <w:r w:rsidRPr="00E95F39">
                <w:rPr>
                  <w:sz w:val="22"/>
                  <w:szCs w:val="22"/>
                </w:rPr>
                <w:t>22</w:t>
              </w:r>
            </w:ins>
            <w:del w:id="3026"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D3568EE" w14:textId="4B58B522" w:rsidR="00611163" w:rsidRPr="00E95F39" w:rsidRDefault="00611163" w:rsidP="00E95F39">
            <w:pPr>
              <w:widowControl/>
              <w:autoSpaceDE/>
              <w:autoSpaceDN/>
              <w:adjustRightInd/>
              <w:jc w:val="center"/>
              <w:rPr>
                <w:b/>
                <w:bCs/>
                <w:sz w:val="22"/>
                <w:szCs w:val="22"/>
              </w:rPr>
            </w:pPr>
            <w:ins w:id="3027" w:author="ERCOT" w:date="2023-10-26T12:40:00Z">
              <w:r w:rsidRPr="00E95F39">
                <w:rPr>
                  <w:sz w:val="22"/>
                  <w:szCs w:val="22"/>
                </w:rPr>
                <w:t>22</w:t>
              </w:r>
            </w:ins>
            <w:del w:id="3028"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5077225" w14:textId="4CD79B73" w:rsidR="00611163" w:rsidRPr="00E95F39" w:rsidRDefault="00611163" w:rsidP="00E95F39">
            <w:pPr>
              <w:widowControl/>
              <w:autoSpaceDE/>
              <w:autoSpaceDN/>
              <w:adjustRightInd/>
              <w:jc w:val="center"/>
              <w:rPr>
                <w:b/>
                <w:bCs/>
                <w:sz w:val="22"/>
                <w:szCs w:val="22"/>
              </w:rPr>
            </w:pPr>
            <w:ins w:id="3029" w:author="ERCOT" w:date="2023-10-26T12:40:00Z">
              <w:r w:rsidRPr="00E95F39">
                <w:rPr>
                  <w:sz w:val="22"/>
                  <w:szCs w:val="22"/>
                </w:rPr>
                <w:t>22</w:t>
              </w:r>
            </w:ins>
            <w:del w:id="3030"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B2AD6B" w14:textId="128922DA" w:rsidR="00611163" w:rsidRPr="00E95F39" w:rsidRDefault="00611163" w:rsidP="00E95F39">
            <w:pPr>
              <w:widowControl/>
              <w:autoSpaceDE/>
              <w:autoSpaceDN/>
              <w:adjustRightInd/>
              <w:jc w:val="center"/>
              <w:rPr>
                <w:b/>
                <w:bCs/>
                <w:sz w:val="22"/>
                <w:szCs w:val="22"/>
              </w:rPr>
            </w:pPr>
            <w:ins w:id="3031" w:author="ERCOT" w:date="2023-10-26T12:40:00Z">
              <w:r w:rsidRPr="00E95F39">
                <w:rPr>
                  <w:sz w:val="22"/>
                  <w:szCs w:val="22"/>
                </w:rPr>
                <w:t>22</w:t>
              </w:r>
            </w:ins>
            <w:del w:id="3032"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6B38949" w14:textId="60E569F2" w:rsidR="00611163" w:rsidRPr="00E95F39" w:rsidRDefault="00611163" w:rsidP="00E95F39">
            <w:pPr>
              <w:widowControl/>
              <w:autoSpaceDE/>
              <w:autoSpaceDN/>
              <w:adjustRightInd/>
              <w:jc w:val="center"/>
              <w:rPr>
                <w:b/>
                <w:bCs/>
                <w:sz w:val="22"/>
                <w:szCs w:val="22"/>
              </w:rPr>
            </w:pPr>
            <w:ins w:id="3033" w:author="ERCOT" w:date="2023-10-26T12:40:00Z">
              <w:r w:rsidRPr="00E95F39">
                <w:rPr>
                  <w:sz w:val="22"/>
                  <w:szCs w:val="22"/>
                </w:rPr>
                <w:t>23</w:t>
              </w:r>
            </w:ins>
            <w:del w:id="3034"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0A67DD3" w14:textId="14BC40B2" w:rsidR="00611163" w:rsidRPr="00E95F39" w:rsidRDefault="00611163" w:rsidP="00E95F39">
            <w:pPr>
              <w:widowControl/>
              <w:autoSpaceDE/>
              <w:autoSpaceDN/>
              <w:adjustRightInd/>
              <w:jc w:val="center"/>
              <w:rPr>
                <w:b/>
                <w:bCs/>
                <w:sz w:val="22"/>
                <w:szCs w:val="22"/>
              </w:rPr>
            </w:pPr>
            <w:ins w:id="3035" w:author="ERCOT" w:date="2023-10-26T12:40:00Z">
              <w:r w:rsidRPr="00E95F39">
                <w:rPr>
                  <w:sz w:val="22"/>
                  <w:szCs w:val="22"/>
                </w:rPr>
                <w:t>23</w:t>
              </w:r>
            </w:ins>
            <w:del w:id="3036"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E35EC5C" w14:textId="54FBC7BF" w:rsidR="00611163" w:rsidRPr="00E95F39" w:rsidRDefault="00611163" w:rsidP="00E95F39">
            <w:pPr>
              <w:widowControl/>
              <w:autoSpaceDE/>
              <w:autoSpaceDN/>
              <w:adjustRightInd/>
              <w:jc w:val="center"/>
              <w:rPr>
                <w:b/>
                <w:bCs/>
                <w:sz w:val="22"/>
                <w:szCs w:val="22"/>
              </w:rPr>
            </w:pPr>
            <w:ins w:id="3037" w:author="ERCOT" w:date="2023-10-26T12:40:00Z">
              <w:r w:rsidRPr="00E95F39">
                <w:rPr>
                  <w:sz w:val="22"/>
                  <w:szCs w:val="22"/>
                </w:rPr>
                <w:t>23</w:t>
              </w:r>
            </w:ins>
            <w:del w:id="3038" w:author="ERCOT" w:date="2023-10-26T12:40:00Z">
              <w:r w:rsidRPr="00E95F39" w:rsidDel="00D6599C">
                <w:rPr>
                  <w:sz w:val="22"/>
                  <w:szCs w:val="22"/>
                </w:rPr>
                <w:delText>27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5B93DB2" w14:textId="38BED3D3" w:rsidR="00611163" w:rsidRPr="00E95F39" w:rsidRDefault="00611163" w:rsidP="00E95F39">
            <w:pPr>
              <w:widowControl/>
              <w:autoSpaceDE/>
              <w:autoSpaceDN/>
              <w:adjustRightInd/>
              <w:jc w:val="center"/>
              <w:rPr>
                <w:b/>
                <w:bCs/>
                <w:sz w:val="22"/>
                <w:szCs w:val="22"/>
              </w:rPr>
            </w:pPr>
            <w:ins w:id="3039" w:author="ERCOT" w:date="2023-10-26T12:40:00Z">
              <w:r w:rsidRPr="00E95F39">
                <w:rPr>
                  <w:sz w:val="22"/>
                  <w:szCs w:val="22"/>
                </w:rPr>
                <w:t>23</w:t>
              </w:r>
            </w:ins>
            <w:del w:id="3040" w:author="ERCOT" w:date="2023-10-26T12:40:00Z">
              <w:r w:rsidRPr="00E95F39" w:rsidDel="00D6599C">
                <w:rPr>
                  <w:sz w:val="22"/>
                  <w:szCs w:val="22"/>
                </w:rPr>
                <w:delText>27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E8098F2" w14:textId="709AF77A" w:rsidR="00611163" w:rsidRPr="00E95F39" w:rsidRDefault="00611163" w:rsidP="00E95F39">
            <w:pPr>
              <w:widowControl/>
              <w:autoSpaceDE/>
              <w:autoSpaceDN/>
              <w:adjustRightInd/>
              <w:jc w:val="center"/>
              <w:rPr>
                <w:b/>
                <w:bCs/>
                <w:sz w:val="22"/>
                <w:szCs w:val="22"/>
              </w:rPr>
            </w:pPr>
            <w:ins w:id="3041" w:author="ERCOT" w:date="2023-10-26T12:40:00Z">
              <w:r w:rsidRPr="00E95F39">
                <w:rPr>
                  <w:sz w:val="22"/>
                  <w:szCs w:val="22"/>
                </w:rPr>
                <w:t>28</w:t>
              </w:r>
            </w:ins>
            <w:del w:id="3042" w:author="ERCOT" w:date="2023-10-26T12:40:00Z">
              <w:r w:rsidRPr="00E95F39" w:rsidDel="00D6599C">
                <w:rPr>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26788077" w14:textId="3454C784" w:rsidR="00611163" w:rsidRPr="00E95F39" w:rsidRDefault="00611163" w:rsidP="00E95F39">
            <w:pPr>
              <w:widowControl/>
              <w:autoSpaceDE/>
              <w:autoSpaceDN/>
              <w:adjustRightInd/>
              <w:jc w:val="center"/>
              <w:rPr>
                <w:b/>
                <w:bCs/>
                <w:sz w:val="22"/>
                <w:szCs w:val="22"/>
              </w:rPr>
            </w:pPr>
            <w:ins w:id="3043" w:author="ERCOT" w:date="2023-10-26T12:40:00Z">
              <w:r w:rsidRPr="00E95F39">
                <w:rPr>
                  <w:sz w:val="22"/>
                  <w:szCs w:val="22"/>
                </w:rPr>
                <w:t>28</w:t>
              </w:r>
            </w:ins>
            <w:del w:id="3044" w:author="ERCOT" w:date="2023-10-26T12:40:00Z">
              <w:r w:rsidRPr="00E95F39" w:rsidDel="00D6599C">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7E51524" w14:textId="71CEF74A" w:rsidR="00611163" w:rsidRPr="00E95F39" w:rsidRDefault="00611163" w:rsidP="00E95F39">
            <w:pPr>
              <w:widowControl/>
              <w:autoSpaceDE/>
              <w:autoSpaceDN/>
              <w:adjustRightInd/>
              <w:jc w:val="center"/>
              <w:rPr>
                <w:b/>
                <w:bCs/>
                <w:sz w:val="22"/>
                <w:szCs w:val="22"/>
              </w:rPr>
            </w:pPr>
            <w:ins w:id="3045" w:author="ERCOT" w:date="2023-10-26T12:40:00Z">
              <w:r w:rsidRPr="00E95F39">
                <w:rPr>
                  <w:sz w:val="22"/>
                  <w:szCs w:val="22"/>
                </w:rPr>
                <w:t>28</w:t>
              </w:r>
            </w:ins>
            <w:del w:id="3046" w:author="ERCOT" w:date="2023-10-26T12:40:00Z">
              <w:r w:rsidRPr="00E95F39" w:rsidDel="00D6599C">
                <w:rPr>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A6903F6" w14:textId="75F314DF" w:rsidR="00611163" w:rsidRPr="00E95F39" w:rsidRDefault="00611163" w:rsidP="00E95F39">
            <w:pPr>
              <w:widowControl/>
              <w:autoSpaceDE/>
              <w:autoSpaceDN/>
              <w:adjustRightInd/>
              <w:jc w:val="center"/>
              <w:rPr>
                <w:b/>
                <w:bCs/>
                <w:sz w:val="22"/>
                <w:szCs w:val="22"/>
              </w:rPr>
            </w:pPr>
            <w:ins w:id="3047" w:author="ERCOT" w:date="2023-10-26T12:40:00Z">
              <w:r w:rsidRPr="00E95F39">
                <w:rPr>
                  <w:sz w:val="22"/>
                  <w:szCs w:val="22"/>
                </w:rPr>
                <w:t>28</w:t>
              </w:r>
            </w:ins>
            <w:del w:id="3048" w:author="ERCOT" w:date="2023-10-26T12:40:00Z">
              <w:r w:rsidRPr="00E95F39" w:rsidDel="00D6599C">
                <w:rPr>
                  <w:sz w:val="22"/>
                  <w:szCs w:val="22"/>
                </w:rPr>
                <w:delText>35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9C9ADD7" w14:textId="5D9AB57B" w:rsidR="00611163" w:rsidRPr="00E95F39" w:rsidRDefault="00611163" w:rsidP="00E95F39">
            <w:pPr>
              <w:widowControl/>
              <w:autoSpaceDE/>
              <w:autoSpaceDN/>
              <w:adjustRightInd/>
              <w:jc w:val="center"/>
              <w:rPr>
                <w:b/>
                <w:bCs/>
                <w:sz w:val="22"/>
                <w:szCs w:val="22"/>
              </w:rPr>
            </w:pPr>
            <w:ins w:id="3049" w:author="ERCOT" w:date="2023-10-26T12:40:00Z">
              <w:r w:rsidRPr="00E95F39">
                <w:rPr>
                  <w:sz w:val="22"/>
                  <w:szCs w:val="22"/>
                </w:rPr>
                <w:t>27</w:t>
              </w:r>
            </w:ins>
            <w:del w:id="3050" w:author="ERCOT" w:date="2023-10-26T12:40:00Z">
              <w:r w:rsidRPr="00E95F39" w:rsidDel="00D6599C">
                <w:rPr>
                  <w:sz w:val="22"/>
                  <w:szCs w:val="22"/>
                </w:rPr>
                <w:delText>31</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691ED0CB" w14:textId="5CEDB857" w:rsidR="00611163" w:rsidRPr="00E95F39" w:rsidRDefault="00611163" w:rsidP="00E95F39">
            <w:pPr>
              <w:widowControl/>
              <w:autoSpaceDE/>
              <w:autoSpaceDN/>
              <w:adjustRightInd/>
              <w:jc w:val="center"/>
              <w:rPr>
                <w:b/>
                <w:bCs/>
                <w:sz w:val="22"/>
                <w:szCs w:val="22"/>
              </w:rPr>
            </w:pPr>
            <w:ins w:id="3051" w:author="ERCOT" w:date="2023-10-26T12:40:00Z">
              <w:r w:rsidRPr="00E95F39">
                <w:rPr>
                  <w:sz w:val="22"/>
                  <w:szCs w:val="22"/>
                </w:rPr>
                <w:t>27</w:t>
              </w:r>
            </w:ins>
            <w:del w:id="3052" w:author="ERCOT" w:date="2023-10-26T12:40:00Z">
              <w:r w:rsidRPr="00E95F39" w:rsidDel="00D6599C">
                <w:rPr>
                  <w:sz w:val="22"/>
                  <w:szCs w:val="22"/>
                </w:rPr>
                <w:delText>31</w:delText>
              </w:r>
            </w:del>
          </w:p>
        </w:tc>
      </w:tr>
      <w:tr w:rsidR="00611163" w:rsidRPr="00CC576E" w14:paraId="2A07D090"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611163" w:rsidRPr="000357D1" w:rsidRDefault="00611163" w:rsidP="0061116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center"/>
          </w:tcPr>
          <w:p w14:paraId="09C18B91" w14:textId="0BD72907" w:rsidR="00611163" w:rsidRPr="00E95F39" w:rsidRDefault="00611163" w:rsidP="00E95F39">
            <w:pPr>
              <w:widowControl/>
              <w:autoSpaceDE/>
              <w:autoSpaceDN/>
              <w:adjustRightInd/>
              <w:jc w:val="center"/>
              <w:rPr>
                <w:b/>
                <w:bCs/>
                <w:sz w:val="22"/>
                <w:szCs w:val="22"/>
              </w:rPr>
            </w:pPr>
            <w:ins w:id="3053" w:author="ERCOT" w:date="2023-10-26T12:40:00Z">
              <w:r w:rsidRPr="00E95F39">
                <w:rPr>
                  <w:sz w:val="22"/>
                  <w:szCs w:val="22"/>
                </w:rPr>
                <w:t>27</w:t>
              </w:r>
            </w:ins>
            <w:del w:id="3054" w:author="ERCOT" w:date="2023-10-26T12:40:00Z">
              <w:r w:rsidRPr="00E95F39" w:rsidDel="00D6599C">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113E07D" w14:textId="368C994F" w:rsidR="00611163" w:rsidRPr="00E95F39" w:rsidRDefault="00611163" w:rsidP="00E95F39">
            <w:pPr>
              <w:widowControl/>
              <w:autoSpaceDE/>
              <w:autoSpaceDN/>
              <w:adjustRightInd/>
              <w:jc w:val="center"/>
              <w:rPr>
                <w:b/>
                <w:bCs/>
                <w:sz w:val="22"/>
                <w:szCs w:val="22"/>
              </w:rPr>
            </w:pPr>
            <w:ins w:id="3055" w:author="ERCOT" w:date="2023-10-26T12:40:00Z">
              <w:r w:rsidRPr="00E95F39">
                <w:rPr>
                  <w:sz w:val="22"/>
                  <w:szCs w:val="22"/>
                </w:rPr>
                <w:t>27</w:t>
              </w:r>
            </w:ins>
            <w:del w:id="305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297F8B2" w14:textId="61E69B18" w:rsidR="00611163" w:rsidRPr="00E95F39" w:rsidRDefault="00611163" w:rsidP="00E95F39">
            <w:pPr>
              <w:widowControl/>
              <w:autoSpaceDE/>
              <w:autoSpaceDN/>
              <w:adjustRightInd/>
              <w:jc w:val="center"/>
              <w:rPr>
                <w:b/>
                <w:bCs/>
                <w:sz w:val="22"/>
                <w:szCs w:val="22"/>
              </w:rPr>
            </w:pPr>
            <w:ins w:id="3057" w:author="ERCOT" w:date="2023-10-26T12:40:00Z">
              <w:r w:rsidRPr="00E95F39">
                <w:rPr>
                  <w:sz w:val="22"/>
                  <w:szCs w:val="22"/>
                </w:rPr>
                <w:t>27</w:t>
              </w:r>
            </w:ins>
            <w:del w:id="305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B2CA3F9" w14:textId="252FF4FE" w:rsidR="00611163" w:rsidRPr="00E95F39" w:rsidRDefault="00611163" w:rsidP="00E95F39">
            <w:pPr>
              <w:widowControl/>
              <w:autoSpaceDE/>
              <w:autoSpaceDN/>
              <w:adjustRightInd/>
              <w:jc w:val="center"/>
              <w:rPr>
                <w:b/>
                <w:bCs/>
                <w:sz w:val="22"/>
                <w:szCs w:val="22"/>
              </w:rPr>
            </w:pPr>
            <w:ins w:id="3059" w:author="ERCOT" w:date="2023-10-26T12:40:00Z">
              <w:r w:rsidRPr="00E95F39">
                <w:rPr>
                  <w:sz w:val="22"/>
                  <w:szCs w:val="22"/>
                </w:rPr>
                <w:t>27</w:t>
              </w:r>
            </w:ins>
            <w:del w:id="306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9B6318" w14:textId="2F14375C" w:rsidR="00611163" w:rsidRPr="00E95F39" w:rsidRDefault="00611163" w:rsidP="00E95F39">
            <w:pPr>
              <w:widowControl/>
              <w:autoSpaceDE/>
              <w:autoSpaceDN/>
              <w:adjustRightInd/>
              <w:jc w:val="center"/>
              <w:rPr>
                <w:b/>
                <w:bCs/>
                <w:sz w:val="22"/>
                <w:szCs w:val="22"/>
              </w:rPr>
            </w:pPr>
            <w:ins w:id="3061" w:author="ERCOT" w:date="2023-10-26T12:40:00Z">
              <w:r w:rsidRPr="00E95F39">
                <w:rPr>
                  <w:sz w:val="22"/>
                  <w:szCs w:val="22"/>
                </w:rPr>
                <w:t>27</w:t>
              </w:r>
            </w:ins>
            <w:del w:id="306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356F2D" w14:textId="4FEF95DF" w:rsidR="00611163" w:rsidRPr="00E95F39" w:rsidRDefault="00611163" w:rsidP="00E95F39">
            <w:pPr>
              <w:widowControl/>
              <w:autoSpaceDE/>
              <w:autoSpaceDN/>
              <w:adjustRightInd/>
              <w:jc w:val="center"/>
              <w:rPr>
                <w:b/>
                <w:bCs/>
                <w:sz w:val="22"/>
                <w:szCs w:val="22"/>
              </w:rPr>
            </w:pPr>
            <w:ins w:id="3063" w:author="ERCOT" w:date="2023-10-26T12:40:00Z">
              <w:r w:rsidRPr="00E95F39">
                <w:rPr>
                  <w:sz w:val="22"/>
                  <w:szCs w:val="22"/>
                </w:rPr>
                <w:t>27</w:t>
              </w:r>
            </w:ins>
            <w:del w:id="306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F6FAEC" w14:textId="2890099A" w:rsidR="00611163" w:rsidRPr="00E95F39" w:rsidRDefault="00611163" w:rsidP="00E95F39">
            <w:pPr>
              <w:widowControl/>
              <w:autoSpaceDE/>
              <w:autoSpaceDN/>
              <w:adjustRightInd/>
              <w:jc w:val="center"/>
              <w:rPr>
                <w:b/>
                <w:bCs/>
                <w:sz w:val="22"/>
                <w:szCs w:val="22"/>
              </w:rPr>
            </w:pPr>
            <w:ins w:id="3065" w:author="ERCOT" w:date="2023-10-26T12:40:00Z">
              <w:r w:rsidRPr="00E95F39">
                <w:rPr>
                  <w:sz w:val="22"/>
                  <w:szCs w:val="22"/>
                </w:rPr>
                <w:t>29</w:t>
              </w:r>
            </w:ins>
            <w:del w:id="3066"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0506F3" w14:textId="2FEEDF8D" w:rsidR="00611163" w:rsidRPr="00E95F39" w:rsidRDefault="00611163" w:rsidP="00E95F39">
            <w:pPr>
              <w:widowControl/>
              <w:autoSpaceDE/>
              <w:autoSpaceDN/>
              <w:adjustRightInd/>
              <w:jc w:val="center"/>
              <w:rPr>
                <w:b/>
                <w:bCs/>
                <w:sz w:val="22"/>
                <w:szCs w:val="22"/>
              </w:rPr>
            </w:pPr>
            <w:ins w:id="3067" w:author="ERCOT" w:date="2023-10-26T12:40:00Z">
              <w:r w:rsidRPr="00E95F39">
                <w:rPr>
                  <w:sz w:val="22"/>
                  <w:szCs w:val="22"/>
                </w:rPr>
                <w:t>29</w:t>
              </w:r>
            </w:ins>
            <w:del w:id="3068" w:author="ERCOT" w:date="2023-10-26T12:40:00Z">
              <w:r w:rsidRPr="00E95F39" w:rsidDel="00D6599C">
                <w:rPr>
                  <w:sz w:val="22"/>
                  <w:szCs w:val="22"/>
                </w:rPr>
                <w:delText>33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BE8829A" w14:textId="5D91F7BC" w:rsidR="00611163" w:rsidRPr="00E95F39" w:rsidRDefault="00611163" w:rsidP="00E95F39">
            <w:pPr>
              <w:widowControl/>
              <w:autoSpaceDE/>
              <w:autoSpaceDN/>
              <w:adjustRightInd/>
              <w:jc w:val="center"/>
              <w:rPr>
                <w:b/>
                <w:bCs/>
                <w:sz w:val="22"/>
                <w:szCs w:val="22"/>
              </w:rPr>
            </w:pPr>
            <w:ins w:id="3069" w:author="ERCOT" w:date="2023-10-26T12:40:00Z">
              <w:r w:rsidRPr="00E95F39">
                <w:rPr>
                  <w:sz w:val="22"/>
                  <w:szCs w:val="22"/>
                </w:rPr>
                <w:t>29</w:t>
              </w:r>
            </w:ins>
            <w:del w:id="3070" w:author="ERCOT" w:date="2023-10-26T12:40:00Z">
              <w:r w:rsidRPr="00E95F39" w:rsidDel="00D6599C">
                <w:rPr>
                  <w:sz w:val="22"/>
                  <w:szCs w:val="22"/>
                </w:rPr>
                <w:delText>33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1E71E1E" w14:textId="1867F8A0" w:rsidR="00611163" w:rsidRPr="00E95F39" w:rsidRDefault="00611163" w:rsidP="00E95F39">
            <w:pPr>
              <w:widowControl/>
              <w:autoSpaceDE/>
              <w:autoSpaceDN/>
              <w:adjustRightInd/>
              <w:jc w:val="center"/>
              <w:rPr>
                <w:b/>
                <w:bCs/>
                <w:sz w:val="22"/>
                <w:szCs w:val="22"/>
              </w:rPr>
            </w:pPr>
            <w:ins w:id="3071" w:author="ERCOT" w:date="2023-10-26T12:40:00Z">
              <w:r w:rsidRPr="00E95F39">
                <w:rPr>
                  <w:sz w:val="22"/>
                  <w:szCs w:val="22"/>
                </w:rPr>
                <w:t>29</w:t>
              </w:r>
            </w:ins>
            <w:del w:id="3072"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A7B4C5F" w14:textId="5DCA2C03" w:rsidR="00611163" w:rsidRPr="00E95F39" w:rsidRDefault="00611163" w:rsidP="00E95F39">
            <w:pPr>
              <w:widowControl/>
              <w:autoSpaceDE/>
              <w:autoSpaceDN/>
              <w:adjustRightInd/>
              <w:jc w:val="center"/>
              <w:rPr>
                <w:b/>
                <w:bCs/>
                <w:sz w:val="22"/>
                <w:szCs w:val="22"/>
              </w:rPr>
            </w:pPr>
            <w:ins w:id="3073" w:author="ERCOT" w:date="2023-10-26T12:40:00Z">
              <w:r w:rsidRPr="00E95F39">
                <w:rPr>
                  <w:sz w:val="22"/>
                  <w:szCs w:val="22"/>
                </w:rPr>
                <w:t>22</w:t>
              </w:r>
            </w:ins>
            <w:del w:id="3074"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72DD2CB" w14:textId="238E183D" w:rsidR="00611163" w:rsidRPr="00E95F39" w:rsidRDefault="00611163" w:rsidP="00E95F39">
            <w:pPr>
              <w:widowControl/>
              <w:autoSpaceDE/>
              <w:autoSpaceDN/>
              <w:adjustRightInd/>
              <w:jc w:val="center"/>
              <w:rPr>
                <w:b/>
                <w:bCs/>
                <w:sz w:val="22"/>
                <w:szCs w:val="22"/>
              </w:rPr>
            </w:pPr>
            <w:ins w:id="3075" w:author="ERCOT" w:date="2023-10-26T12:40:00Z">
              <w:r w:rsidRPr="00E95F39">
                <w:rPr>
                  <w:sz w:val="22"/>
                  <w:szCs w:val="22"/>
                </w:rPr>
                <w:t>22</w:t>
              </w:r>
            </w:ins>
            <w:del w:id="3076"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FCA05E" w14:textId="6AE26AE7" w:rsidR="00611163" w:rsidRPr="00E95F39" w:rsidRDefault="00611163" w:rsidP="00E95F39">
            <w:pPr>
              <w:widowControl/>
              <w:autoSpaceDE/>
              <w:autoSpaceDN/>
              <w:adjustRightInd/>
              <w:jc w:val="center"/>
              <w:rPr>
                <w:b/>
                <w:bCs/>
                <w:sz w:val="22"/>
                <w:szCs w:val="22"/>
              </w:rPr>
            </w:pPr>
            <w:ins w:id="3077" w:author="ERCOT" w:date="2023-10-26T12:40:00Z">
              <w:r w:rsidRPr="00E95F39">
                <w:rPr>
                  <w:sz w:val="22"/>
                  <w:szCs w:val="22"/>
                </w:rPr>
                <w:t>22</w:t>
              </w:r>
            </w:ins>
            <w:del w:id="3078"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DA12231" w14:textId="322D4CCF" w:rsidR="00611163" w:rsidRPr="00E95F39" w:rsidRDefault="00611163" w:rsidP="00E95F39">
            <w:pPr>
              <w:widowControl/>
              <w:autoSpaceDE/>
              <w:autoSpaceDN/>
              <w:adjustRightInd/>
              <w:jc w:val="center"/>
              <w:rPr>
                <w:b/>
                <w:bCs/>
                <w:sz w:val="22"/>
                <w:szCs w:val="22"/>
              </w:rPr>
            </w:pPr>
            <w:ins w:id="3079" w:author="ERCOT" w:date="2023-10-26T12:40:00Z">
              <w:r w:rsidRPr="00E95F39">
                <w:rPr>
                  <w:sz w:val="22"/>
                  <w:szCs w:val="22"/>
                </w:rPr>
                <w:t>22</w:t>
              </w:r>
            </w:ins>
            <w:del w:id="3080"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9A9AF28" w14:textId="06F329C0" w:rsidR="00611163" w:rsidRPr="00E95F39" w:rsidRDefault="00611163" w:rsidP="00E95F39">
            <w:pPr>
              <w:widowControl/>
              <w:autoSpaceDE/>
              <w:autoSpaceDN/>
              <w:adjustRightInd/>
              <w:jc w:val="center"/>
              <w:rPr>
                <w:b/>
                <w:bCs/>
                <w:sz w:val="22"/>
                <w:szCs w:val="22"/>
              </w:rPr>
            </w:pPr>
            <w:ins w:id="3081" w:author="ERCOT" w:date="2023-10-26T12:40:00Z">
              <w:r w:rsidRPr="00E95F39">
                <w:rPr>
                  <w:sz w:val="22"/>
                  <w:szCs w:val="22"/>
                </w:rPr>
                <w:t>23</w:t>
              </w:r>
            </w:ins>
            <w:del w:id="3082"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DB16706" w14:textId="315293FF" w:rsidR="00611163" w:rsidRPr="00E95F39" w:rsidRDefault="00611163" w:rsidP="00E95F39">
            <w:pPr>
              <w:widowControl/>
              <w:autoSpaceDE/>
              <w:autoSpaceDN/>
              <w:adjustRightInd/>
              <w:jc w:val="center"/>
              <w:rPr>
                <w:b/>
                <w:bCs/>
                <w:sz w:val="22"/>
                <w:szCs w:val="22"/>
              </w:rPr>
            </w:pPr>
            <w:ins w:id="3083" w:author="ERCOT" w:date="2023-10-26T12:40:00Z">
              <w:r w:rsidRPr="00E95F39">
                <w:rPr>
                  <w:sz w:val="22"/>
                  <w:szCs w:val="22"/>
                </w:rPr>
                <w:t>23</w:t>
              </w:r>
            </w:ins>
            <w:del w:id="3084"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CA34AE" w14:textId="6A942117" w:rsidR="00611163" w:rsidRPr="00E95F39" w:rsidRDefault="00611163" w:rsidP="00E95F39">
            <w:pPr>
              <w:widowControl/>
              <w:autoSpaceDE/>
              <w:autoSpaceDN/>
              <w:adjustRightInd/>
              <w:jc w:val="center"/>
              <w:rPr>
                <w:b/>
                <w:bCs/>
                <w:sz w:val="22"/>
                <w:szCs w:val="22"/>
              </w:rPr>
            </w:pPr>
            <w:ins w:id="3085" w:author="ERCOT" w:date="2023-10-26T12:40:00Z">
              <w:r w:rsidRPr="00E95F39">
                <w:rPr>
                  <w:sz w:val="22"/>
                  <w:szCs w:val="22"/>
                </w:rPr>
                <w:t>23</w:t>
              </w:r>
            </w:ins>
            <w:del w:id="3086" w:author="ERCOT" w:date="2023-10-26T12:40:00Z">
              <w:r w:rsidRPr="00E95F39" w:rsidDel="00D6599C">
                <w:rPr>
                  <w:sz w:val="22"/>
                  <w:szCs w:val="22"/>
                </w:rPr>
                <w:delText>27</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D53FFCE" w14:textId="08820BD8" w:rsidR="00611163" w:rsidRPr="00E95F39" w:rsidRDefault="00611163" w:rsidP="00E95F39">
            <w:pPr>
              <w:widowControl/>
              <w:autoSpaceDE/>
              <w:autoSpaceDN/>
              <w:adjustRightInd/>
              <w:jc w:val="center"/>
              <w:rPr>
                <w:b/>
                <w:bCs/>
                <w:sz w:val="22"/>
                <w:szCs w:val="22"/>
              </w:rPr>
            </w:pPr>
            <w:ins w:id="3087" w:author="ERCOT" w:date="2023-10-26T12:40:00Z">
              <w:r w:rsidRPr="00E95F39">
                <w:rPr>
                  <w:sz w:val="22"/>
                  <w:szCs w:val="22"/>
                </w:rPr>
                <w:t>23</w:t>
              </w:r>
            </w:ins>
            <w:del w:id="3088" w:author="ERCOT" w:date="2023-10-26T12:40:00Z">
              <w:r w:rsidRPr="00E95F39" w:rsidDel="00D6599C">
                <w:rPr>
                  <w:sz w:val="22"/>
                  <w:szCs w:val="22"/>
                </w:rPr>
                <w:delText>27</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A8960C4" w14:textId="0FF109DB" w:rsidR="00611163" w:rsidRPr="00E95F39" w:rsidRDefault="00611163" w:rsidP="00E95F39">
            <w:pPr>
              <w:widowControl/>
              <w:autoSpaceDE/>
              <w:autoSpaceDN/>
              <w:adjustRightInd/>
              <w:jc w:val="center"/>
              <w:rPr>
                <w:b/>
                <w:bCs/>
                <w:sz w:val="22"/>
                <w:szCs w:val="22"/>
              </w:rPr>
            </w:pPr>
            <w:ins w:id="3089" w:author="ERCOT" w:date="2023-10-26T12:40:00Z">
              <w:r w:rsidRPr="00E95F39">
                <w:rPr>
                  <w:sz w:val="22"/>
                  <w:szCs w:val="22"/>
                </w:rPr>
                <w:t>28</w:t>
              </w:r>
            </w:ins>
            <w:del w:id="3090" w:author="ERCOT" w:date="2023-10-26T12:40:00Z">
              <w:r w:rsidRPr="00E95F39" w:rsidDel="00D6599C">
                <w:rPr>
                  <w:sz w:val="22"/>
                  <w:szCs w:val="22"/>
                </w:rPr>
                <w:delText>35</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35244BB" w14:textId="6E4B574A" w:rsidR="00611163" w:rsidRPr="00E95F39" w:rsidRDefault="00611163" w:rsidP="00E95F39">
            <w:pPr>
              <w:widowControl/>
              <w:autoSpaceDE/>
              <w:autoSpaceDN/>
              <w:adjustRightInd/>
              <w:jc w:val="center"/>
              <w:rPr>
                <w:b/>
                <w:bCs/>
                <w:sz w:val="22"/>
                <w:szCs w:val="22"/>
              </w:rPr>
            </w:pPr>
            <w:ins w:id="3091" w:author="ERCOT" w:date="2023-10-26T12:40:00Z">
              <w:r w:rsidRPr="00E95F39">
                <w:rPr>
                  <w:sz w:val="22"/>
                  <w:szCs w:val="22"/>
                </w:rPr>
                <w:t>28</w:t>
              </w:r>
            </w:ins>
            <w:del w:id="3092" w:author="ERCOT" w:date="2023-10-26T12:40:00Z">
              <w:r w:rsidRPr="00E95F39" w:rsidDel="00D6599C">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623616D" w14:textId="24D3E7D0" w:rsidR="00611163" w:rsidRPr="00E95F39" w:rsidRDefault="00611163" w:rsidP="00E95F39">
            <w:pPr>
              <w:widowControl/>
              <w:autoSpaceDE/>
              <w:autoSpaceDN/>
              <w:adjustRightInd/>
              <w:jc w:val="center"/>
              <w:rPr>
                <w:b/>
                <w:bCs/>
                <w:sz w:val="22"/>
                <w:szCs w:val="22"/>
              </w:rPr>
            </w:pPr>
            <w:ins w:id="3093" w:author="ERCOT" w:date="2023-10-26T12:40:00Z">
              <w:r w:rsidRPr="00E95F39">
                <w:rPr>
                  <w:sz w:val="22"/>
                  <w:szCs w:val="22"/>
                </w:rPr>
                <w:t>28</w:t>
              </w:r>
            </w:ins>
            <w:del w:id="3094" w:author="ERCOT" w:date="2023-10-26T12:40:00Z">
              <w:r w:rsidRPr="00E95F39" w:rsidDel="00D6599C">
                <w:rPr>
                  <w:sz w:val="22"/>
                  <w:szCs w:val="22"/>
                </w:rPr>
                <w:delText>35</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65D3B84" w14:textId="36AC9DA3" w:rsidR="00611163" w:rsidRPr="00E95F39" w:rsidRDefault="00611163" w:rsidP="00E95F39">
            <w:pPr>
              <w:widowControl/>
              <w:autoSpaceDE/>
              <w:autoSpaceDN/>
              <w:adjustRightInd/>
              <w:jc w:val="center"/>
              <w:rPr>
                <w:b/>
                <w:bCs/>
                <w:sz w:val="22"/>
                <w:szCs w:val="22"/>
              </w:rPr>
            </w:pPr>
            <w:ins w:id="3095" w:author="ERCOT" w:date="2023-10-26T12:40:00Z">
              <w:r w:rsidRPr="00E95F39">
                <w:rPr>
                  <w:sz w:val="22"/>
                  <w:szCs w:val="22"/>
                </w:rPr>
                <w:t>28</w:t>
              </w:r>
            </w:ins>
            <w:del w:id="3096" w:author="ERCOT" w:date="2023-10-26T12:40:00Z">
              <w:r w:rsidRPr="00E95F39" w:rsidDel="00D6599C">
                <w:rPr>
                  <w:sz w:val="22"/>
                  <w:szCs w:val="22"/>
                </w:rPr>
                <w:delText>35</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1C0E1CE" w14:textId="7D2FE1D0" w:rsidR="00611163" w:rsidRPr="00E95F39" w:rsidRDefault="00611163" w:rsidP="00E95F39">
            <w:pPr>
              <w:widowControl/>
              <w:autoSpaceDE/>
              <w:autoSpaceDN/>
              <w:adjustRightInd/>
              <w:jc w:val="center"/>
              <w:rPr>
                <w:b/>
                <w:bCs/>
                <w:sz w:val="22"/>
                <w:szCs w:val="22"/>
              </w:rPr>
            </w:pPr>
            <w:ins w:id="3097" w:author="ERCOT" w:date="2023-10-26T12:40:00Z">
              <w:r w:rsidRPr="00E95F39">
                <w:rPr>
                  <w:sz w:val="22"/>
                  <w:szCs w:val="22"/>
                </w:rPr>
                <w:t>27</w:t>
              </w:r>
            </w:ins>
            <w:del w:id="3098" w:author="ERCOT" w:date="2023-10-26T12:40:00Z">
              <w:r w:rsidRPr="00E95F39" w:rsidDel="00D6599C">
                <w:rPr>
                  <w:sz w:val="22"/>
                  <w:szCs w:val="22"/>
                </w:rPr>
                <w:delText>31</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FA36288" w14:textId="08051EB7" w:rsidR="00611163" w:rsidRPr="00E95F39" w:rsidRDefault="00611163" w:rsidP="00E95F39">
            <w:pPr>
              <w:widowControl/>
              <w:autoSpaceDE/>
              <w:autoSpaceDN/>
              <w:adjustRightInd/>
              <w:jc w:val="center"/>
              <w:rPr>
                <w:b/>
                <w:bCs/>
                <w:sz w:val="22"/>
                <w:szCs w:val="22"/>
              </w:rPr>
            </w:pPr>
            <w:ins w:id="3099" w:author="ERCOT" w:date="2023-10-26T12:40:00Z">
              <w:r w:rsidRPr="00E95F39">
                <w:rPr>
                  <w:sz w:val="22"/>
                  <w:szCs w:val="22"/>
                </w:rPr>
                <w:t>27</w:t>
              </w:r>
            </w:ins>
            <w:del w:id="3100" w:author="ERCOT" w:date="2023-10-26T12:40:00Z">
              <w:r w:rsidRPr="00E95F39" w:rsidDel="00D6599C">
                <w:rPr>
                  <w:sz w:val="22"/>
                  <w:szCs w:val="22"/>
                </w:rPr>
                <w:delText>31</w:delText>
              </w:r>
            </w:del>
          </w:p>
        </w:tc>
      </w:tr>
      <w:tr w:rsidR="00611163" w:rsidRPr="00CC576E" w14:paraId="40C4A862"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611163" w:rsidRPr="000357D1" w:rsidRDefault="00611163" w:rsidP="0061116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center"/>
          </w:tcPr>
          <w:p w14:paraId="073AA42D" w14:textId="659FD61C" w:rsidR="00611163" w:rsidRPr="00E95F39" w:rsidRDefault="00611163" w:rsidP="00E95F39">
            <w:pPr>
              <w:widowControl/>
              <w:autoSpaceDE/>
              <w:autoSpaceDN/>
              <w:adjustRightInd/>
              <w:jc w:val="center"/>
              <w:rPr>
                <w:b/>
                <w:bCs/>
                <w:sz w:val="22"/>
                <w:szCs w:val="22"/>
              </w:rPr>
            </w:pPr>
            <w:ins w:id="3101" w:author="ERCOT" w:date="2023-10-26T12:40:00Z">
              <w:r w:rsidRPr="00E95F39">
                <w:rPr>
                  <w:sz w:val="22"/>
                  <w:szCs w:val="22"/>
                </w:rPr>
                <w:t>29</w:t>
              </w:r>
            </w:ins>
            <w:del w:id="3102" w:author="ERCOT" w:date="2023-10-26T12:40:00Z">
              <w:r w:rsidRPr="00E95F39" w:rsidDel="00D6599C">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B90928" w14:textId="7015E925" w:rsidR="00611163" w:rsidRPr="00E95F39" w:rsidRDefault="00611163" w:rsidP="00E95F39">
            <w:pPr>
              <w:widowControl/>
              <w:autoSpaceDE/>
              <w:autoSpaceDN/>
              <w:adjustRightInd/>
              <w:jc w:val="center"/>
              <w:rPr>
                <w:b/>
                <w:bCs/>
                <w:sz w:val="22"/>
                <w:szCs w:val="22"/>
              </w:rPr>
            </w:pPr>
            <w:ins w:id="3103" w:author="ERCOT" w:date="2023-10-26T12:40:00Z">
              <w:r w:rsidRPr="00E95F39">
                <w:rPr>
                  <w:sz w:val="22"/>
                  <w:szCs w:val="22"/>
                </w:rPr>
                <w:t>29</w:t>
              </w:r>
            </w:ins>
            <w:del w:id="3104" w:author="ERCOT" w:date="2023-10-26T12:40:00Z">
              <w:r w:rsidRPr="00E95F39" w:rsidDel="00D6599C">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8A12B92" w14:textId="3339443E" w:rsidR="00611163" w:rsidRPr="00E95F39" w:rsidRDefault="00611163" w:rsidP="00E95F39">
            <w:pPr>
              <w:widowControl/>
              <w:autoSpaceDE/>
              <w:autoSpaceDN/>
              <w:adjustRightInd/>
              <w:jc w:val="center"/>
              <w:rPr>
                <w:b/>
                <w:bCs/>
                <w:sz w:val="22"/>
                <w:szCs w:val="22"/>
              </w:rPr>
            </w:pPr>
            <w:ins w:id="3105" w:author="ERCOT" w:date="2023-10-26T12:40:00Z">
              <w:r w:rsidRPr="00E95F39">
                <w:rPr>
                  <w:sz w:val="22"/>
                  <w:szCs w:val="22"/>
                </w:rPr>
                <w:t>31</w:t>
              </w:r>
            </w:ins>
            <w:del w:id="3106"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114ECA" w14:textId="7682DB23" w:rsidR="00611163" w:rsidRPr="00E95F39" w:rsidRDefault="00611163" w:rsidP="00E95F39">
            <w:pPr>
              <w:widowControl/>
              <w:autoSpaceDE/>
              <w:autoSpaceDN/>
              <w:adjustRightInd/>
              <w:jc w:val="center"/>
              <w:rPr>
                <w:b/>
                <w:bCs/>
                <w:sz w:val="22"/>
                <w:szCs w:val="22"/>
              </w:rPr>
            </w:pPr>
            <w:ins w:id="3107" w:author="ERCOT" w:date="2023-10-26T12:40:00Z">
              <w:r w:rsidRPr="00E95F39">
                <w:rPr>
                  <w:sz w:val="22"/>
                  <w:szCs w:val="22"/>
                </w:rPr>
                <w:t>31</w:t>
              </w:r>
            </w:ins>
            <w:del w:id="3108"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08718E" w14:textId="2FE80AC8" w:rsidR="00611163" w:rsidRPr="00E95F39" w:rsidRDefault="00611163" w:rsidP="00E95F39">
            <w:pPr>
              <w:widowControl/>
              <w:autoSpaceDE/>
              <w:autoSpaceDN/>
              <w:adjustRightInd/>
              <w:jc w:val="center"/>
              <w:rPr>
                <w:b/>
                <w:bCs/>
                <w:sz w:val="22"/>
                <w:szCs w:val="22"/>
              </w:rPr>
            </w:pPr>
            <w:ins w:id="3109" w:author="ERCOT" w:date="2023-10-26T12:40:00Z">
              <w:r w:rsidRPr="00E95F39">
                <w:rPr>
                  <w:sz w:val="22"/>
                  <w:szCs w:val="22"/>
                </w:rPr>
                <w:t>31</w:t>
              </w:r>
            </w:ins>
            <w:del w:id="3110"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F903B6" w14:textId="366C2952" w:rsidR="00611163" w:rsidRPr="00E95F39" w:rsidRDefault="00611163" w:rsidP="00E95F39">
            <w:pPr>
              <w:widowControl/>
              <w:autoSpaceDE/>
              <w:autoSpaceDN/>
              <w:adjustRightInd/>
              <w:jc w:val="center"/>
              <w:rPr>
                <w:b/>
                <w:bCs/>
                <w:sz w:val="22"/>
                <w:szCs w:val="22"/>
              </w:rPr>
            </w:pPr>
            <w:ins w:id="3111" w:author="ERCOT" w:date="2023-10-26T12:40:00Z">
              <w:r w:rsidRPr="00E95F39">
                <w:rPr>
                  <w:sz w:val="22"/>
                  <w:szCs w:val="22"/>
                </w:rPr>
                <w:t>31</w:t>
              </w:r>
            </w:ins>
            <w:del w:id="3112"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1066FD" w14:textId="5814B7E7" w:rsidR="00611163" w:rsidRPr="00E95F39" w:rsidRDefault="00611163" w:rsidP="00E95F39">
            <w:pPr>
              <w:widowControl/>
              <w:autoSpaceDE/>
              <w:autoSpaceDN/>
              <w:adjustRightInd/>
              <w:jc w:val="center"/>
              <w:rPr>
                <w:b/>
                <w:bCs/>
                <w:sz w:val="22"/>
                <w:szCs w:val="22"/>
              </w:rPr>
            </w:pPr>
            <w:ins w:id="3113" w:author="ERCOT" w:date="2023-10-26T12:40:00Z">
              <w:r w:rsidRPr="00E95F39">
                <w:rPr>
                  <w:sz w:val="22"/>
                  <w:szCs w:val="22"/>
                </w:rPr>
                <w:t>30</w:t>
              </w:r>
            </w:ins>
            <w:del w:id="3114"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4BB3C8" w14:textId="0770201D" w:rsidR="00611163" w:rsidRPr="00E95F39" w:rsidRDefault="00611163" w:rsidP="00E95F39">
            <w:pPr>
              <w:widowControl/>
              <w:autoSpaceDE/>
              <w:autoSpaceDN/>
              <w:adjustRightInd/>
              <w:jc w:val="center"/>
              <w:rPr>
                <w:b/>
                <w:bCs/>
                <w:sz w:val="22"/>
                <w:szCs w:val="22"/>
              </w:rPr>
            </w:pPr>
            <w:ins w:id="3115" w:author="ERCOT" w:date="2023-10-26T12:40:00Z">
              <w:r w:rsidRPr="00E95F39">
                <w:rPr>
                  <w:sz w:val="22"/>
                  <w:szCs w:val="22"/>
                </w:rPr>
                <w:t>30</w:t>
              </w:r>
            </w:ins>
            <w:del w:id="3116" w:author="ERCOT" w:date="2023-10-26T12:40:00Z">
              <w:r w:rsidRPr="00E95F39" w:rsidDel="00D6599C">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A3CB828" w14:textId="753A1192" w:rsidR="00611163" w:rsidRPr="00E95F39" w:rsidRDefault="00611163" w:rsidP="00E95F39">
            <w:pPr>
              <w:widowControl/>
              <w:autoSpaceDE/>
              <w:autoSpaceDN/>
              <w:adjustRightInd/>
              <w:jc w:val="center"/>
              <w:rPr>
                <w:b/>
                <w:bCs/>
                <w:sz w:val="22"/>
                <w:szCs w:val="22"/>
              </w:rPr>
            </w:pPr>
            <w:ins w:id="3117" w:author="ERCOT" w:date="2023-10-26T12:40:00Z">
              <w:r w:rsidRPr="00E95F39">
                <w:rPr>
                  <w:sz w:val="22"/>
                  <w:szCs w:val="22"/>
                </w:rPr>
                <w:t>30</w:t>
              </w:r>
            </w:ins>
            <w:del w:id="3118" w:author="ERCOT" w:date="2023-10-26T12:40:00Z">
              <w:r w:rsidRPr="00E95F39" w:rsidDel="00D6599C">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671885C" w14:textId="3C073560" w:rsidR="00611163" w:rsidRPr="00E95F39" w:rsidRDefault="00611163" w:rsidP="00E95F39">
            <w:pPr>
              <w:widowControl/>
              <w:autoSpaceDE/>
              <w:autoSpaceDN/>
              <w:adjustRightInd/>
              <w:jc w:val="center"/>
              <w:rPr>
                <w:b/>
                <w:bCs/>
                <w:sz w:val="22"/>
                <w:szCs w:val="22"/>
              </w:rPr>
            </w:pPr>
            <w:ins w:id="3119" w:author="ERCOT" w:date="2023-10-26T12:40:00Z">
              <w:r w:rsidRPr="00E95F39">
                <w:rPr>
                  <w:sz w:val="22"/>
                  <w:szCs w:val="22"/>
                </w:rPr>
                <w:t>30</w:t>
              </w:r>
            </w:ins>
            <w:del w:id="3120"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C891A3C" w14:textId="7C4BD7D5" w:rsidR="00611163" w:rsidRPr="00E95F39" w:rsidRDefault="00611163" w:rsidP="00E95F39">
            <w:pPr>
              <w:widowControl/>
              <w:autoSpaceDE/>
              <w:autoSpaceDN/>
              <w:adjustRightInd/>
              <w:jc w:val="center"/>
              <w:rPr>
                <w:b/>
                <w:bCs/>
                <w:sz w:val="22"/>
                <w:szCs w:val="22"/>
              </w:rPr>
            </w:pPr>
            <w:ins w:id="3121" w:author="ERCOT" w:date="2023-10-26T12:40:00Z">
              <w:r w:rsidRPr="00E95F39">
                <w:rPr>
                  <w:sz w:val="22"/>
                  <w:szCs w:val="22"/>
                </w:rPr>
                <w:t>25</w:t>
              </w:r>
            </w:ins>
            <w:del w:id="312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2C06523" w14:textId="22BD1DF7" w:rsidR="00611163" w:rsidRPr="00E95F39" w:rsidRDefault="00611163" w:rsidP="00E95F39">
            <w:pPr>
              <w:widowControl/>
              <w:autoSpaceDE/>
              <w:autoSpaceDN/>
              <w:adjustRightInd/>
              <w:jc w:val="center"/>
              <w:rPr>
                <w:b/>
                <w:bCs/>
                <w:sz w:val="22"/>
                <w:szCs w:val="22"/>
              </w:rPr>
            </w:pPr>
            <w:ins w:id="3123" w:author="ERCOT" w:date="2023-10-26T12:40:00Z">
              <w:r w:rsidRPr="00E95F39">
                <w:rPr>
                  <w:sz w:val="22"/>
                  <w:szCs w:val="22"/>
                </w:rPr>
                <w:t>25</w:t>
              </w:r>
            </w:ins>
            <w:del w:id="3124"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F4B46C" w14:textId="685ABE95" w:rsidR="00611163" w:rsidRPr="00E95F39" w:rsidRDefault="00611163" w:rsidP="00E95F39">
            <w:pPr>
              <w:widowControl/>
              <w:autoSpaceDE/>
              <w:autoSpaceDN/>
              <w:adjustRightInd/>
              <w:jc w:val="center"/>
              <w:rPr>
                <w:b/>
                <w:bCs/>
                <w:sz w:val="22"/>
                <w:szCs w:val="22"/>
              </w:rPr>
            </w:pPr>
            <w:ins w:id="3125" w:author="ERCOT" w:date="2023-10-26T12:40:00Z">
              <w:r w:rsidRPr="00E95F39">
                <w:rPr>
                  <w:sz w:val="22"/>
                  <w:szCs w:val="22"/>
                </w:rPr>
                <w:t>25</w:t>
              </w:r>
            </w:ins>
            <w:del w:id="312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BA82BA" w14:textId="63C9ED9C" w:rsidR="00611163" w:rsidRPr="00E95F39" w:rsidRDefault="00611163" w:rsidP="00E95F39">
            <w:pPr>
              <w:widowControl/>
              <w:autoSpaceDE/>
              <w:autoSpaceDN/>
              <w:adjustRightInd/>
              <w:jc w:val="center"/>
              <w:rPr>
                <w:b/>
                <w:bCs/>
                <w:sz w:val="22"/>
                <w:szCs w:val="22"/>
              </w:rPr>
            </w:pPr>
            <w:ins w:id="3127" w:author="ERCOT" w:date="2023-10-26T12:40:00Z">
              <w:r w:rsidRPr="00E95F39">
                <w:rPr>
                  <w:sz w:val="22"/>
                  <w:szCs w:val="22"/>
                </w:rPr>
                <w:t>25</w:t>
              </w:r>
            </w:ins>
            <w:del w:id="3128"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D35FE32" w14:textId="1D3DA2A7" w:rsidR="00611163" w:rsidRPr="00E95F39" w:rsidRDefault="00611163" w:rsidP="00E95F39">
            <w:pPr>
              <w:widowControl/>
              <w:autoSpaceDE/>
              <w:autoSpaceDN/>
              <w:adjustRightInd/>
              <w:jc w:val="center"/>
              <w:rPr>
                <w:b/>
                <w:bCs/>
                <w:sz w:val="22"/>
                <w:szCs w:val="22"/>
              </w:rPr>
            </w:pPr>
            <w:ins w:id="3129" w:author="ERCOT" w:date="2023-10-26T12:40:00Z">
              <w:r w:rsidRPr="00E95F39">
                <w:rPr>
                  <w:sz w:val="22"/>
                  <w:szCs w:val="22"/>
                </w:rPr>
                <w:t>26</w:t>
              </w:r>
            </w:ins>
            <w:del w:id="3130"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B65C232" w14:textId="69F5EC59" w:rsidR="00611163" w:rsidRPr="00E95F39" w:rsidRDefault="00611163" w:rsidP="00E95F39">
            <w:pPr>
              <w:widowControl/>
              <w:autoSpaceDE/>
              <w:autoSpaceDN/>
              <w:adjustRightInd/>
              <w:jc w:val="center"/>
              <w:rPr>
                <w:b/>
                <w:bCs/>
                <w:sz w:val="22"/>
                <w:szCs w:val="22"/>
              </w:rPr>
            </w:pPr>
            <w:ins w:id="3131" w:author="ERCOT" w:date="2023-10-26T12:40:00Z">
              <w:r w:rsidRPr="00E95F39">
                <w:rPr>
                  <w:sz w:val="22"/>
                  <w:szCs w:val="22"/>
                </w:rPr>
                <w:t>26</w:t>
              </w:r>
            </w:ins>
            <w:del w:id="3132"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9D7BFB9" w14:textId="2CF4DB0E" w:rsidR="00611163" w:rsidRPr="00E95F39" w:rsidRDefault="00611163" w:rsidP="00E95F39">
            <w:pPr>
              <w:widowControl/>
              <w:autoSpaceDE/>
              <w:autoSpaceDN/>
              <w:adjustRightInd/>
              <w:jc w:val="center"/>
              <w:rPr>
                <w:b/>
                <w:bCs/>
                <w:sz w:val="22"/>
                <w:szCs w:val="22"/>
              </w:rPr>
            </w:pPr>
            <w:ins w:id="3133" w:author="ERCOT" w:date="2023-10-26T12:40:00Z">
              <w:r w:rsidRPr="00E95F39">
                <w:rPr>
                  <w:sz w:val="22"/>
                  <w:szCs w:val="22"/>
                </w:rPr>
                <w:t>26</w:t>
              </w:r>
            </w:ins>
            <w:del w:id="3134" w:author="ERCOT" w:date="2023-10-26T12:40:00Z">
              <w:r w:rsidRPr="00E95F39" w:rsidDel="00D6599C">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4E2E197" w14:textId="19C1E917" w:rsidR="00611163" w:rsidRPr="00E95F39" w:rsidRDefault="00611163" w:rsidP="00E95F39">
            <w:pPr>
              <w:widowControl/>
              <w:autoSpaceDE/>
              <w:autoSpaceDN/>
              <w:adjustRightInd/>
              <w:jc w:val="center"/>
              <w:rPr>
                <w:b/>
                <w:bCs/>
                <w:sz w:val="22"/>
                <w:szCs w:val="22"/>
              </w:rPr>
            </w:pPr>
            <w:ins w:id="3135" w:author="ERCOT" w:date="2023-10-26T12:40:00Z">
              <w:r w:rsidRPr="00E95F39">
                <w:rPr>
                  <w:sz w:val="22"/>
                  <w:szCs w:val="22"/>
                </w:rPr>
                <w:t>26</w:t>
              </w:r>
            </w:ins>
            <w:del w:id="3136" w:author="ERCOT" w:date="2023-10-26T12:40:00Z">
              <w:r w:rsidRPr="00E95F39" w:rsidDel="00D6599C">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EF53F57" w14:textId="0F685812" w:rsidR="00611163" w:rsidRPr="00E95F39" w:rsidRDefault="00611163" w:rsidP="00E95F39">
            <w:pPr>
              <w:widowControl/>
              <w:autoSpaceDE/>
              <w:autoSpaceDN/>
              <w:adjustRightInd/>
              <w:jc w:val="center"/>
              <w:rPr>
                <w:b/>
                <w:bCs/>
                <w:sz w:val="22"/>
                <w:szCs w:val="22"/>
              </w:rPr>
            </w:pPr>
            <w:ins w:id="3137" w:author="ERCOT" w:date="2023-10-26T12:40:00Z">
              <w:r w:rsidRPr="00E95F39">
                <w:rPr>
                  <w:sz w:val="22"/>
                  <w:szCs w:val="22"/>
                </w:rPr>
                <w:t>29</w:t>
              </w:r>
            </w:ins>
            <w:del w:id="3138" w:author="ERCOT" w:date="2023-10-26T12:40:00Z">
              <w:r w:rsidRPr="00E95F39" w:rsidDel="00D6599C">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18BAC25" w14:textId="03C284B7" w:rsidR="00611163" w:rsidRPr="00E95F39" w:rsidRDefault="00611163" w:rsidP="00E95F39">
            <w:pPr>
              <w:widowControl/>
              <w:autoSpaceDE/>
              <w:autoSpaceDN/>
              <w:adjustRightInd/>
              <w:jc w:val="center"/>
              <w:rPr>
                <w:b/>
                <w:bCs/>
                <w:sz w:val="22"/>
                <w:szCs w:val="22"/>
              </w:rPr>
            </w:pPr>
            <w:ins w:id="3139" w:author="ERCOT" w:date="2023-10-26T12:40:00Z">
              <w:r w:rsidRPr="00E95F39">
                <w:rPr>
                  <w:sz w:val="22"/>
                  <w:szCs w:val="22"/>
                </w:rPr>
                <w:t>29</w:t>
              </w:r>
            </w:ins>
            <w:del w:id="3140" w:author="ERCOT" w:date="2023-10-26T12:40:00Z">
              <w:r w:rsidRPr="00E95F39" w:rsidDel="00D6599C">
                <w:rPr>
                  <w:sz w:val="22"/>
                  <w:szCs w:val="22"/>
                </w:rPr>
                <w:delText>34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657E27B" w14:textId="76AF4524" w:rsidR="00611163" w:rsidRPr="00E95F39" w:rsidRDefault="00611163" w:rsidP="00E95F39">
            <w:pPr>
              <w:widowControl/>
              <w:autoSpaceDE/>
              <w:autoSpaceDN/>
              <w:adjustRightInd/>
              <w:jc w:val="center"/>
              <w:rPr>
                <w:b/>
                <w:bCs/>
                <w:sz w:val="22"/>
                <w:szCs w:val="22"/>
              </w:rPr>
            </w:pPr>
            <w:ins w:id="3141" w:author="ERCOT" w:date="2023-10-26T12:40:00Z">
              <w:r w:rsidRPr="00E95F39">
                <w:rPr>
                  <w:sz w:val="22"/>
                  <w:szCs w:val="22"/>
                </w:rPr>
                <w:t>29</w:t>
              </w:r>
            </w:ins>
            <w:del w:id="3142" w:author="ERCOT" w:date="2023-10-26T12:40:00Z">
              <w:r w:rsidRPr="00E95F39" w:rsidDel="00D6599C">
                <w:rPr>
                  <w:sz w:val="22"/>
                  <w:szCs w:val="22"/>
                </w:rPr>
                <w:delText>34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49856C3" w14:textId="3B4A05CD" w:rsidR="00611163" w:rsidRPr="00E95F39" w:rsidRDefault="00611163" w:rsidP="00E95F39">
            <w:pPr>
              <w:widowControl/>
              <w:autoSpaceDE/>
              <w:autoSpaceDN/>
              <w:adjustRightInd/>
              <w:jc w:val="center"/>
              <w:rPr>
                <w:b/>
                <w:bCs/>
                <w:sz w:val="22"/>
                <w:szCs w:val="22"/>
              </w:rPr>
            </w:pPr>
            <w:ins w:id="3143" w:author="ERCOT" w:date="2023-10-26T12:40:00Z">
              <w:r w:rsidRPr="00E95F39">
                <w:rPr>
                  <w:sz w:val="22"/>
                  <w:szCs w:val="22"/>
                </w:rPr>
                <w:t>29</w:t>
              </w:r>
            </w:ins>
            <w:del w:id="3144" w:author="ERCOT" w:date="2023-10-26T12:40:00Z">
              <w:r w:rsidRPr="00E95F39" w:rsidDel="00D6599C">
                <w:rPr>
                  <w:sz w:val="22"/>
                  <w:szCs w:val="22"/>
                </w:rPr>
                <w:delText>34</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34534A8" w14:textId="5FB5623E" w:rsidR="00611163" w:rsidRPr="00E95F39" w:rsidRDefault="00611163" w:rsidP="00E95F39">
            <w:pPr>
              <w:widowControl/>
              <w:autoSpaceDE/>
              <w:autoSpaceDN/>
              <w:adjustRightInd/>
              <w:jc w:val="center"/>
              <w:rPr>
                <w:b/>
                <w:bCs/>
                <w:sz w:val="22"/>
                <w:szCs w:val="22"/>
              </w:rPr>
            </w:pPr>
            <w:ins w:id="3145" w:author="ERCOT" w:date="2023-10-26T12:40:00Z">
              <w:r w:rsidRPr="00E95F39">
                <w:rPr>
                  <w:sz w:val="22"/>
                  <w:szCs w:val="22"/>
                </w:rPr>
                <w:t>29</w:t>
              </w:r>
            </w:ins>
            <w:del w:id="3146" w:author="ERCOT" w:date="2023-10-26T12:40:00Z">
              <w:r w:rsidRPr="00E95F39" w:rsidDel="00D6599C">
                <w:rPr>
                  <w:sz w:val="22"/>
                  <w:szCs w:val="22"/>
                </w:rPr>
                <w:delText>34</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101E541" w14:textId="68C321A3" w:rsidR="00611163" w:rsidRPr="00E95F39" w:rsidRDefault="00611163" w:rsidP="00E95F39">
            <w:pPr>
              <w:widowControl/>
              <w:autoSpaceDE/>
              <w:autoSpaceDN/>
              <w:adjustRightInd/>
              <w:jc w:val="center"/>
              <w:rPr>
                <w:b/>
                <w:bCs/>
                <w:sz w:val="22"/>
                <w:szCs w:val="22"/>
              </w:rPr>
            </w:pPr>
            <w:ins w:id="3147" w:author="ERCOT" w:date="2023-10-26T12:40:00Z">
              <w:r w:rsidRPr="00E95F39">
                <w:rPr>
                  <w:sz w:val="22"/>
                  <w:szCs w:val="22"/>
                </w:rPr>
                <w:t>29</w:t>
              </w:r>
            </w:ins>
            <w:del w:id="3148" w:author="ERCOT" w:date="2023-10-26T12:40:00Z">
              <w:r w:rsidRPr="00E95F39" w:rsidDel="00D6599C">
                <w:rPr>
                  <w:sz w:val="22"/>
                  <w:szCs w:val="22"/>
                </w:rPr>
                <w:delText>34</w:delText>
              </w:r>
            </w:del>
          </w:p>
        </w:tc>
      </w:tr>
      <w:tr w:rsidR="00611163" w:rsidRPr="00CC576E" w14:paraId="2E81DE5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611163" w:rsidRPr="000357D1" w:rsidRDefault="00611163" w:rsidP="0061116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center"/>
          </w:tcPr>
          <w:p w14:paraId="6D269636" w14:textId="7098B48A" w:rsidR="00611163" w:rsidRPr="00E95F39" w:rsidRDefault="00611163" w:rsidP="00E95F39">
            <w:pPr>
              <w:widowControl/>
              <w:autoSpaceDE/>
              <w:autoSpaceDN/>
              <w:adjustRightInd/>
              <w:jc w:val="center"/>
              <w:rPr>
                <w:b/>
                <w:bCs/>
                <w:sz w:val="22"/>
                <w:szCs w:val="22"/>
              </w:rPr>
            </w:pPr>
            <w:ins w:id="3149" w:author="ERCOT" w:date="2023-10-26T12:40:00Z">
              <w:r w:rsidRPr="00E95F39">
                <w:rPr>
                  <w:sz w:val="22"/>
                  <w:szCs w:val="22"/>
                </w:rPr>
                <w:t>29</w:t>
              </w:r>
            </w:ins>
            <w:del w:id="3150" w:author="ERCOT" w:date="2023-10-26T12:40:00Z">
              <w:r w:rsidRPr="00E95F39" w:rsidDel="00D6599C">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C5D7B4B" w14:textId="64163FE4" w:rsidR="00611163" w:rsidRPr="00E95F39" w:rsidRDefault="00611163" w:rsidP="00E95F39">
            <w:pPr>
              <w:widowControl/>
              <w:autoSpaceDE/>
              <w:autoSpaceDN/>
              <w:adjustRightInd/>
              <w:jc w:val="center"/>
              <w:rPr>
                <w:b/>
                <w:bCs/>
                <w:sz w:val="22"/>
                <w:szCs w:val="22"/>
              </w:rPr>
            </w:pPr>
            <w:ins w:id="3151" w:author="ERCOT" w:date="2023-10-26T12:40:00Z">
              <w:r w:rsidRPr="00E95F39">
                <w:rPr>
                  <w:sz w:val="22"/>
                  <w:szCs w:val="22"/>
                </w:rPr>
                <w:t>29</w:t>
              </w:r>
            </w:ins>
            <w:del w:id="3152" w:author="ERCOT" w:date="2023-10-26T12:40:00Z">
              <w:r w:rsidRPr="00E95F39" w:rsidDel="00D6599C">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94FD8D2" w14:textId="7AFDE392" w:rsidR="00611163" w:rsidRPr="00E95F39" w:rsidRDefault="00611163" w:rsidP="00E95F39">
            <w:pPr>
              <w:widowControl/>
              <w:autoSpaceDE/>
              <w:autoSpaceDN/>
              <w:adjustRightInd/>
              <w:jc w:val="center"/>
              <w:rPr>
                <w:b/>
                <w:bCs/>
                <w:sz w:val="22"/>
                <w:szCs w:val="22"/>
              </w:rPr>
            </w:pPr>
            <w:ins w:id="3153" w:author="ERCOT" w:date="2023-10-26T12:40:00Z">
              <w:r w:rsidRPr="00E95F39">
                <w:rPr>
                  <w:sz w:val="22"/>
                  <w:szCs w:val="22"/>
                </w:rPr>
                <w:t>31</w:t>
              </w:r>
            </w:ins>
            <w:del w:id="3154"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3DAB68" w14:textId="0352717C" w:rsidR="00611163" w:rsidRPr="00E95F39" w:rsidRDefault="00611163" w:rsidP="00E95F39">
            <w:pPr>
              <w:widowControl/>
              <w:autoSpaceDE/>
              <w:autoSpaceDN/>
              <w:adjustRightInd/>
              <w:jc w:val="center"/>
              <w:rPr>
                <w:b/>
                <w:bCs/>
                <w:sz w:val="22"/>
                <w:szCs w:val="22"/>
              </w:rPr>
            </w:pPr>
            <w:ins w:id="3155" w:author="ERCOT" w:date="2023-10-26T12:40:00Z">
              <w:r w:rsidRPr="00E95F39">
                <w:rPr>
                  <w:sz w:val="22"/>
                  <w:szCs w:val="22"/>
                </w:rPr>
                <w:t>31</w:t>
              </w:r>
            </w:ins>
            <w:del w:id="3156"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E59AB0" w14:textId="60CED8F1" w:rsidR="00611163" w:rsidRPr="00E95F39" w:rsidRDefault="00611163" w:rsidP="00E95F39">
            <w:pPr>
              <w:widowControl/>
              <w:autoSpaceDE/>
              <w:autoSpaceDN/>
              <w:adjustRightInd/>
              <w:jc w:val="center"/>
              <w:rPr>
                <w:b/>
                <w:bCs/>
                <w:sz w:val="22"/>
                <w:szCs w:val="22"/>
              </w:rPr>
            </w:pPr>
            <w:ins w:id="3157" w:author="ERCOT" w:date="2023-10-26T12:40:00Z">
              <w:r w:rsidRPr="00E95F39">
                <w:rPr>
                  <w:sz w:val="22"/>
                  <w:szCs w:val="22"/>
                </w:rPr>
                <w:t>31</w:t>
              </w:r>
            </w:ins>
            <w:del w:id="3158"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6C069C" w14:textId="219117EE" w:rsidR="00611163" w:rsidRPr="00E95F39" w:rsidRDefault="00611163" w:rsidP="00E95F39">
            <w:pPr>
              <w:widowControl/>
              <w:autoSpaceDE/>
              <w:autoSpaceDN/>
              <w:adjustRightInd/>
              <w:jc w:val="center"/>
              <w:rPr>
                <w:b/>
                <w:bCs/>
                <w:sz w:val="22"/>
                <w:szCs w:val="22"/>
              </w:rPr>
            </w:pPr>
            <w:ins w:id="3159" w:author="ERCOT" w:date="2023-10-26T12:40:00Z">
              <w:r w:rsidRPr="00E95F39">
                <w:rPr>
                  <w:sz w:val="22"/>
                  <w:szCs w:val="22"/>
                </w:rPr>
                <w:t>31</w:t>
              </w:r>
            </w:ins>
            <w:del w:id="3160"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D46831C" w14:textId="4BF51B2B" w:rsidR="00611163" w:rsidRPr="00E95F39" w:rsidRDefault="00611163" w:rsidP="00E95F39">
            <w:pPr>
              <w:widowControl/>
              <w:autoSpaceDE/>
              <w:autoSpaceDN/>
              <w:adjustRightInd/>
              <w:jc w:val="center"/>
              <w:rPr>
                <w:b/>
                <w:bCs/>
                <w:sz w:val="22"/>
                <w:szCs w:val="22"/>
              </w:rPr>
            </w:pPr>
            <w:ins w:id="3161" w:author="ERCOT" w:date="2023-10-26T12:40:00Z">
              <w:r w:rsidRPr="00E95F39">
                <w:rPr>
                  <w:sz w:val="22"/>
                  <w:szCs w:val="22"/>
                </w:rPr>
                <w:t>30</w:t>
              </w:r>
            </w:ins>
            <w:del w:id="3162"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520AD5A" w14:textId="0D252136" w:rsidR="00611163" w:rsidRPr="00E95F39" w:rsidRDefault="00611163" w:rsidP="00E95F39">
            <w:pPr>
              <w:widowControl/>
              <w:autoSpaceDE/>
              <w:autoSpaceDN/>
              <w:adjustRightInd/>
              <w:jc w:val="center"/>
              <w:rPr>
                <w:b/>
                <w:bCs/>
                <w:sz w:val="22"/>
                <w:szCs w:val="22"/>
              </w:rPr>
            </w:pPr>
            <w:ins w:id="3163" w:author="ERCOT" w:date="2023-10-26T12:40:00Z">
              <w:r w:rsidRPr="00E95F39">
                <w:rPr>
                  <w:sz w:val="22"/>
                  <w:szCs w:val="22"/>
                </w:rPr>
                <w:t>30</w:t>
              </w:r>
            </w:ins>
            <w:del w:id="3164" w:author="ERCOT" w:date="2023-10-26T12:40:00Z">
              <w:r w:rsidRPr="00E95F39" w:rsidDel="00D6599C">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1A729E9" w14:textId="65ADEB13" w:rsidR="00611163" w:rsidRPr="00E95F39" w:rsidRDefault="00611163" w:rsidP="00E95F39">
            <w:pPr>
              <w:widowControl/>
              <w:autoSpaceDE/>
              <w:autoSpaceDN/>
              <w:adjustRightInd/>
              <w:jc w:val="center"/>
              <w:rPr>
                <w:b/>
                <w:bCs/>
                <w:sz w:val="22"/>
                <w:szCs w:val="22"/>
              </w:rPr>
            </w:pPr>
            <w:ins w:id="3165" w:author="ERCOT" w:date="2023-10-26T12:40:00Z">
              <w:r w:rsidRPr="00E95F39">
                <w:rPr>
                  <w:sz w:val="22"/>
                  <w:szCs w:val="22"/>
                </w:rPr>
                <w:t>30</w:t>
              </w:r>
            </w:ins>
            <w:del w:id="3166" w:author="ERCOT" w:date="2023-10-26T12:40:00Z">
              <w:r w:rsidRPr="00E95F39" w:rsidDel="00D6599C">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34FFD624" w14:textId="573E21B5" w:rsidR="00611163" w:rsidRPr="00E95F39" w:rsidRDefault="00611163" w:rsidP="00E95F39">
            <w:pPr>
              <w:widowControl/>
              <w:autoSpaceDE/>
              <w:autoSpaceDN/>
              <w:adjustRightInd/>
              <w:jc w:val="center"/>
              <w:rPr>
                <w:b/>
                <w:bCs/>
                <w:sz w:val="22"/>
                <w:szCs w:val="22"/>
              </w:rPr>
            </w:pPr>
            <w:ins w:id="3167" w:author="ERCOT" w:date="2023-10-26T12:40:00Z">
              <w:r w:rsidRPr="00E95F39">
                <w:rPr>
                  <w:sz w:val="22"/>
                  <w:szCs w:val="22"/>
                </w:rPr>
                <w:t>30</w:t>
              </w:r>
            </w:ins>
            <w:del w:id="3168"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C6FEB7" w14:textId="68F146C7" w:rsidR="00611163" w:rsidRPr="00E95F39" w:rsidRDefault="00611163" w:rsidP="00E95F39">
            <w:pPr>
              <w:widowControl/>
              <w:autoSpaceDE/>
              <w:autoSpaceDN/>
              <w:adjustRightInd/>
              <w:jc w:val="center"/>
              <w:rPr>
                <w:b/>
                <w:bCs/>
                <w:sz w:val="22"/>
                <w:szCs w:val="22"/>
              </w:rPr>
            </w:pPr>
            <w:ins w:id="3169" w:author="ERCOT" w:date="2023-10-26T12:40:00Z">
              <w:r w:rsidRPr="00E95F39">
                <w:rPr>
                  <w:sz w:val="22"/>
                  <w:szCs w:val="22"/>
                </w:rPr>
                <w:t>25</w:t>
              </w:r>
            </w:ins>
            <w:del w:id="317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2691F0" w14:textId="15205800" w:rsidR="00611163" w:rsidRPr="00E95F39" w:rsidRDefault="00611163" w:rsidP="00E95F39">
            <w:pPr>
              <w:widowControl/>
              <w:autoSpaceDE/>
              <w:autoSpaceDN/>
              <w:adjustRightInd/>
              <w:jc w:val="center"/>
              <w:rPr>
                <w:b/>
                <w:bCs/>
                <w:sz w:val="22"/>
                <w:szCs w:val="22"/>
              </w:rPr>
            </w:pPr>
            <w:ins w:id="3171" w:author="ERCOT" w:date="2023-10-26T12:40:00Z">
              <w:r w:rsidRPr="00E95F39">
                <w:rPr>
                  <w:sz w:val="22"/>
                  <w:szCs w:val="22"/>
                </w:rPr>
                <w:t>25</w:t>
              </w:r>
            </w:ins>
            <w:del w:id="3172"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8B98DC3" w14:textId="737418EB" w:rsidR="00611163" w:rsidRPr="00E95F39" w:rsidRDefault="00611163" w:rsidP="00E95F39">
            <w:pPr>
              <w:widowControl/>
              <w:autoSpaceDE/>
              <w:autoSpaceDN/>
              <w:adjustRightInd/>
              <w:jc w:val="center"/>
              <w:rPr>
                <w:b/>
                <w:bCs/>
                <w:sz w:val="22"/>
                <w:szCs w:val="22"/>
              </w:rPr>
            </w:pPr>
            <w:ins w:id="3173" w:author="ERCOT" w:date="2023-10-26T12:40:00Z">
              <w:r w:rsidRPr="00E95F39">
                <w:rPr>
                  <w:sz w:val="22"/>
                  <w:szCs w:val="22"/>
                </w:rPr>
                <w:t>25</w:t>
              </w:r>
            </w:ins>
            <w:del w:id="317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180490E" w14:textId="63EF9758" w:rsidR="00611163" w:rsidRPr="00E95F39" w:rsidRDefault="00611163" w:rsidP="00E95F39">
            <w:pPr>
              <w:widowControl/>
              <w:autoSpaceDE/>
              <w:autoSpaceDN/>
              <w:adjustRightInd/>
              <w:jc w:val="center"/>
              <w:rPr>
                <w:b/>
                <w:bCs/>
                <w:sz w:val="22"/>
                <w:szCs w:val="22"/>
              </w:rPr>
            </w:pPr>
            <w:ins w:id="3175" w:author="ERCOT" w:date="2023-10-26T12:40:00Z">
              <w:r w:rsidRPr="00E95F39">
                <w:rPr>
                  <w:sz w:val="22"/>
                  <w:szCs w:val="22"/>
                </w:rPr>
                <w:t>25</w:t>
              </w:r>
            </w:ins>
            <w:del w:id="3176"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17F8868" w14:textId="53D787A3" w:rsidR="00611163" w:rsidRPr="00E95F39" w:rsidRDefault="00611163" w:rsidP="00E95F39">
            <w:pPr>
              <w:widowControl/>
              <w:autoSpaceDE/>
              <w:autoSpaceDN/>
              <w:adjustRightInd/>
              <w:jc w:val="center"/>
              <w:rPr>
                <w:b/>
                <w:bCs/>
                <w:sz w:val="22"/>
                <w:szCs w:val="22"/>
              </w:rPr>
            </w:pPr>
            <w:ins w:id="3177" w:author="ERCOT" w:date="2023-10-26T12:40:00Z">
              <w:r w:rsidRPr="00E95F39">
                <w:rPr>
                  <w:sz w:val="22"/>
                  <w:szCs w:val="22"/>
                </w:rPr>
                <w:t>26</w:t>
              </w:r>
            </w:ins>
            <w:del w:id="3178"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4A0F451" w14:textId="2DC82096" w:rsidR="00611163" w:rsidRPr="00E95F39" w:rsidRDefault="00611163" w:rsidP="00E95F39">
            <w:pPr>
              <w:widowControl/>
              <w:autoSpaceDE/>
              <w:autoSpaceDN/>
              <w:adjustRightInd/>
              <w:jc w:val="center"/>
              <w:rPr>
                <w:b/>
                <w:bCs/>
                <w:sz w:val="22"/>
                <w:szCs w:val="22"/>
              </w:rPr>
            </w:pPr>
            <w:ins w:id="3179" w:author="ERCOT" w:date="2023-10-26T12:40:00Z">
              <w:r w:rsidRPr="00E95F39">
                <w:rPr>
                  <w:sz w:val="22"/>
                  <w:szCs w:val="22"/>
                </w:rPr>
                <w:t>26</w:t>
              </w:r>
            </w:ins>
            <w:del w:id="3180"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DC9AF0D" w14:textId="42BBA581" w:rsidR="00611163" w:rsidRPr="00E95F39" w:rsidRDefault="00611163" w:rsidP="00E95F39">
            <w:pPr>
              <w:widowControl/>
              <w:autoSpaceDE/>
              <w:autoSpaceDN/>
              <w:adjustRightInd/>
              <w:jc w:val="center"/>
              <w:rPr>
                <w:b/>
                <w:bCs/>
                <w:sz w:val="22"/>
                <w:szCs w:val="22"/>
              </w:rPr>
            </w:pPr>
            <w:ins w:id="3181" w:author="ERCOT" w:date="2023-10-26T12:40:00Z">
              <w:r w:rsidRPr="00E95F39">
                <w:rPr>
                  <w:sz w:val="22"/>
                  <w:szCs w:val="22"/>
                </w:rPr>
                <w:t>26</w:t>
              </w:r>
            </w:ins>
            <w:del w:id="3182" w:author="ERCOT" w:date="2023-10-26T12:40:00Z">
              <w:r w:rsidRPr="00E95F39" w:rsidDel="00D6599C">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D4D6794" w14:textId="479DF95F" w:rsidR="00611163" w:rsidRPr="00E95F39" w:rsidRDefault="00611163" w:rsidP="00E95F39">
            <w:pPr>
              <w:widowControl/>
              <w:autoSpaceDE/>
              <w:autoSpaceDN/>
              <w:adjustRightInd/>
              <w:jc w:val="center"/>
              <w:rPr>
                <w:b/>
                <w:bCs/>
                <w:sz w:val="22"/>
                <w:szCs w:val="22"/>
              </w:rPr>
            </w:pPr>
            <w:ins w:id="3183" w:author="ERCOT" w:date="2023-10-26T12:40:00Z">
              <w:r w:rsidRPr="00E95F39">
                <w:rPr>
                  <w:sz w:val="22"/>
                  <w:szCs w:val="22"/>
                </w:rPr>
                <w:t>26</w:t>
              </w:r>
            </w:ins>
            <w:del w:id="3184" w:author="ERCOT" w:date="2023-10-26T12:40:00Z">
              <w:r w:rsidRPr="00E95F39" w:rsidDel="00D6599C">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D8B7B4C" w14:textId="1AED9A90" w:rsidR="00611163" w:rsidRPr="00E95F39" w:rsidRDefault="00611163" w:rsidP="00E95F39">
            <w:pPr>
              <w:widowControl/>
              <w:autoSpaceDE/>
              <w:autoSpaceDN/>
              <w:adjustRightInd/>
              <w:jc w:val="center"/>
              <w:rPr>
                <w:b/>
                <w:bCs/>
                <w:sz w:val="22"/>
                <w:szCs w:val="22"/>
              </w:rPr>
            </w:pPr>
            <w:ins w:id="3185" w:author="ERCOT" w:date="2023-10-26T12:40:00Z">
              <w:r w:rsidRPr="00E95F39">
                <w:rPr>
                  <w:sz w:val="22"/>
                  <w:szCs w:val="22"/>
                </w:rPr>
                <w:t>29</w:t>
              </w:r>
            </w:ins>
            <w:del w:id="3186" w:author="ERCOT" w:date="2023-10-26T12:40:00Z">
              <w:r w:rsidRPr="00E95F39" w:rsidDel="00D6599C">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B05E70D" w14:textId="02184FAE" w:rsidR="00611163" w:rsidRPr="00E95F39" w:rsidRDefault="00611163" w:rsidP="00E95F39">
            <w:pPr>
              <w:widowControl/>
              <w:autoSpaceDE/>
              <w:autoSpaceDN/>
              <w:adjustRightInd/>
              <w:jc w:val="center"/>
              <w:rPr>
                <w:b/>
                <w:bCs/>
                <w:sz w:val="22"/>
                <w:szCs w:val="22"/>
              </w:rPr>
            </w:pPr>
            <w:ins w:id="3187" w:author="ERCOT" w:date="2023-10-26T12:40:00Z">
              <w:r w:rsidRPr="00E95F39">
                <w:rPr>
                  <w:sz w:val="22"/>
                  <w:szCs w:val="22"/>
                </w:rPr>
                <w:t>29</w:t>
              </w:r>
            </w:ins>
            <w:del w:id="3188" w:author="ERCOT" w:date="2023-10-26T12:40:00Z">
              <w:r w:rsidRPr="00E95F39" w:rsidDel="00D6599C">
                <w:rPr>
                  <w:sz w:val="22"/>
                  <w:szCs w:val="22"/>
                </w:rPr>
                <w:delText>34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C7DD2C3" w14:textId="420466DF" w:rsidR="00611163" w:rsidRPr="00E95F39" w:rsidRDefault="00611163" w:rsidP="00E95F39">
            <w:pPr>
              <w:widowControl/>
              <w:autoSpaceDE/>
              <w:autoSpaceDN/>
              <w:adjustRightInd/>
              <w:jc w:val="center"/>
              <w:rPr>
                <w:b/>
                <w:bCs/>
                <w:sz w:val="22"/>
                <w:szCs w:val="22"/>
              </w:rPr>
            </w:pPr>
            <w:ins w:id="3189" w:author="ERCOT" w:date="2023-10-26T12:40:00Z">
              <w:r w:rsidRPr="00E95F39">
                <w:rPr>
                  <w:sz w:val="22"/>
                  <w:szCs w:val="22"/>
                </w:rPr>
                <w:t>29</w:t>
              </w:r>
            </w:ins>
            <w:del w:id="3190" w:author="ERCOT" w:date="2023-10-26T12:40:00Z">
              <w:r w:rsidRPr="00E95F39" w:rsidDel="00D6599C">
                <w:rPr>
                  <w:sz w:val="22"/>
                  <w:szCs w:val="22"/>
                </w:rPr>
                <w:delText>34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720B5230" w14:textId="06B6D3CE" w:rsidR="00611163" w:rsidRPr="00E95F39" w:rsidRDefault="00611163" w:rsidP="00E95F39">
            <w:pPr>
              <w:widowControl/>
              <w:autoSpaceDE/>
              <w:autoSpaceDN/>
              <w:adjustRightInd/>
              <w:jc w:val="center"/>
              <w:rPr>
                <w:b/>
                <w:bCs/>
                <w:sz w:val="22"/>
                <w:szCs w:val="22"/>
              </w:rPr>
            </w:pPr>
            <w:ins w:id="3191" w:author="ERCOT" w:date="2023-10-26T12:40:00Z">
              <w:r w:rsidRPr="00E95F39">
                <w:rPr>
                  <w:sz w:val="22"/>
                  <w:szCs w:val="22"/>
                </w:rPr>
                <w:t>29</w:t>
              </w:r>
            </w:ins>
            <w:del w:id="3192" w:author="ERCOT" w:date="2023-10-26T12:40:00Z">
              <w:r w:rsidRPr="00E95F39" w:rsidDel="00D6599C">
                <w:rPr>
                  <w:sz w:val="22"/>
                  <w:szCs w:val="22"/>
                </w:rPr>
                <w:delText>34</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75CE2FD" w14:textId="1C5ED595" w:rsidR="00611163" w:rsidRPr="00E95F39" w:rsidRDefault="00611163" w:rsidP="00E95F39">
            <w:pPr>
              <w:widowControl/>
              <w:autoSpaceDE/>
              <w:autoSpaceDN/>
              <w:adjustRightInd/>
              <w:jc w:val="center"/>
              <w:rPr>
                <w:b/>
                <w:bCs/>
                <w:sz w:val="22"/>
                <w:szCs w:val="22"/>
              </w:rPr>
            </w:pPr>
            <w:ins w:id="3193" w:author="ERCOT" w:date="2023-10-26T12:40:00Z">
              <w:r w:rsidRPr="00E95F39">
                <w:rPr>
                  <w:sz w:val="22"/>
                  <w:szCs w:val="22"/>
                </w:rPr>
                <w:t>29</w:t>
              </w:r>
            </w:ins>
            <w:del w:id="3194" w:author="ERCOT" w:date="2023-10-26T12:40:00Z">
              <w:r w:rsidRPr="00E95F39" w:rsidDel="00D6599C">
                <w:rPr>
                  <w:sz w:val="22"/>
                  <w:szCs w:val="22"/>
                </w:rPr>
                <w:delText>34</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17CDEF4" w14:textId="63499E2E" w:rsidR="00611163" w:rsidRPr="00E95F39" w:rsidRDefault="00611163" w:rsidP="00E95F39">
            <w:pPr>
              <w:widowControl/>
              <w:autoSpaceDE/>
              <w:autoSpaceDN/>
              <w:adjustRightInd/>
              <w:jc w:val="center"/>
              <w:rPr>
                <w:b/>
                <w:bCs/>
                <w:sz w:val="22"/>
                <w:szCs w:val="22"/>
              </w:rPr>
            </w:pPr>
            <w:ins w:id="3195" w:author="ERCOT" w:date="2023-10-26T12:40:00Z">
              <w:r w:rsidRPr="00E95F39">
                <w:rPr>
                  <w:sz w:val="22"/>
                  <w:szCs w:val="22"/>
                </w:rPr>
                <w:t>29</w:t>
              </w:r>
            </w:ins>
            <w:del w:id="3196" w:author="ERCOT" w:date="2023-10-26T12:40:00Z">
              <w:r w:rsidRPr="00E95F39" w:rsidDel="00D6599C">
                <w:rPr>
                  <w:sz w:val="22"/>
                  <w:szCs w:val="22"/>
                </w:rPr>
                <w:delText>34</w:delText>
              </w:r>
            </w:del>
          </w:p>
        </w:tc>
      </w:tr>
      <w:tr w:rsidR="00611163" w:rsidRPr="00CC576E" w14:paraId="507EB44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611163" w:rsidRPr="000357D1" w:rsidRDefault="00611163" w:rsidP="0061116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center"/>
          </w:tcPr>
          <w:p w14:paraId="64E09F18" w14:textId="11B572B9" w:rsidR="00611163" w:rsidRPr="00E95F39" w:rsidRDefault="00611163" w:rsidP="00E95F39">
            <w:pPr>
              <w:widowControl/>
              <w:autoSpaceDE/>
              <w:autoSpaceDN/>
              <w:adjustRightInd/>
              <w:jc w:val="center"/>
              <w:rPr>
                <w:b/>
                <w:bCs/>
                <w:sz w:val="22"/>
                <w:szCs w:val="22"/>
              </w:rPr>
            </w:pPr>
            <w:ins w:id="3197" w:author="ERCOT" w:date="2023-10-26T12:40:00Z">
              <w:r w:rsidRPr="00E95F39">
                <w:rPr>
                  <w:sz w:val="22"/>
                  <w:szCs w:val="22"/>
                </w:rPr>
                <w:t>29</w:t>
              </w:r>
            </w:ins>
            <w:del w:id="3198" w:author="ERCOT" w:date="2023-10-26T12:40:00Z">
              <w:r w:rsidRPr="00E95F39" w:rsidDel="00D6599C">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8444A77" w14:textId="64D1F9FC" w:rsidR="00611163" w:rsidRPr="00E95F39" w:rsidRDefault="00611163" w:rsidP="00E95F39">
            <w:pPr>
              <w:widowControl/>
              <w:autoSpaceDE/>
              <w:autoSpaceDN/>
              <w:adjustRightInd/>
              <w:jc w:val="center"/>
              <w:rPr>
                <w:b/>
                <w:bCs/>
                <w:sz w:val="22"/>
                <w:szCs w:val="22"/>
              </w:rPr>
            </w:pPr>
            <w:ins w:id="3199" w:author="ERCOT" w:date="2023-10-26T12:40:00Z">
              <w:r w:rsidRPr="00E95F39">
                <w:rPr>
                  <w:sz w:val="22"/>
                  <w:szCs w:val="22"/>
                </w:rPr>
                <w:t>29</w:t>
              </w:r>
            </w:ins>
            <w:del w:id="3200" w:author="ERCOT" w:date="2023-10-26T12:40:00Z">
              <w:r w:rsidRPr="00E95F39" w:rsidDel="00D6599C">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E97C8B" w14:textId="764A1CF1" w:rsidR="00611163" w:rsidRPr="00E95F39" w:rsidRDefault="00611163" w:rsidP="00E95F39">
            <w:pPr>
              <w:widowControl/>
              <w:autoSpaceDE/>
              <w:autoSpaceDN/>
              <w:adjustRightInd/>
              <w:jc w:val="center"/>
              <w:rPr>
                <w:b/>
                <w:bCs/>
                <w:sz w:val="22"/>
                <w:szCs w:val="22"/>
              </w:rPr>
            </w:pPr>
            <w:ins w:id="3201" w:author="ERCOT" w:date="2023-10-26T12:40:00Z">
              <w:r w:rsidRPr="00E95F39">
                <w:rPr>
                  <w:sz w:val="22"/>
                  <w:szCs w:val="22"/>
                </w:rPr>
                <w:t>31</w:t>
              </w:r>
            </w:ins>
            <w:del w:id="3202"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E5B94A6" w14:textId="4006100D" w:rsidR="00611163" w:rsidRPr="00E95F39" w:rsidRDefault="00611163" w:rsidP="00E95F39">
            <w:pPr>
              <w:widowControl/>
              <w:autoSpaceDE/>
              <w:autoSpaceDN/>
              <w:adjustRightInd/>
              <w:jc w:val="center"/>
              <w:rPr>
                <w:b/>
                <w:bCs/>
                <w:sz w:val="22"/>
                <w:szCs w:val="22"/>
              </w:rPr>
            </w:pPr>
            <w:ins w:id="3203" w:author="ERCOT" w:date="2023-10-26T12:40:00Z">
              <w:r w:rsidRPr="00E95F39">
                <w:rPr>
                  <w:sz w:val="22"/>
                  <w:szCs w:val="22"/>
                </w:rPr>
                <w:t>31</w:t>
              </w:r>
            </w:ins>
            <w:del w:id="3204"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A6267F8" w14:textId="5117E994" w:rsidR="00611163" w:rsidRPr="00E95F39" w:rsidRDefault="00611163" w:rsidP="00E95F39">
            <w:pPr>
              <w:widowControl/>
              <w:autoSpaceDE/>
              <w:autoSpaceDN/>
              <w:adjustRightInd/>
              <w:jc w:val="center"/>
              <w:rPr>
                <w:b/>
                <w:bCs/>
                <w:sz w:val="22"/>
                <w:szCs w:val="22"/>
              </w:rPr>
            </w:pPr>
            <w:ins w:id="3205" w:author="ERCOT" w:date="2023-10-26T12:40:00Z">
              <w:r w:rsidRPr="00E95F39">
                <w:rPr>
                  <w:sz w:val="22"/>
                  <w:szCs w:val="22"/>
                </w:rPr>
                <w:t>31</w:t>
              </w:r>
            </w:ins>
            <w:del w:id="3206"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3B4964" w14:textId="53BB2797" w:rsidR="00611163" w:rsidRPr="00E95F39" w:rsidRDefault="00611163" w:rsidP="00E95F39">
            <w:pPr>
              <w:widowControl/>
              <w:autoSpaceDE/>
              <w:autoSpaceDN/>
              <w:adjustRightInd/>
              <w:jc w:val="center"/>
              <w:rPr>
                <w:b/>
                <w:bCs/>
                <w:sz w:val="22"/>
                <w:szCs w:val="22"/>
              </w:rPr>
            </w:pPr>
            <w:ins w:id="3207" w:author="ERCOT" w:date="2023-10-26T12:40:00Z">
              <w:r w:rsidRPr="00E95F39">
                <w:rPr>
                  <w:sz w:val="22"/>
                  <w:szCs w:val="22"/>
                </w:rPr>
                <w:t>31</w:t>
              </w:r>
            </w:ins>
            <w:del w:id="3208" w:author="ERCOT" w:date="2023-10-26T12:40:00Z">
              <w:r w:rsidRPr="00E95F39" w:rsidDel="00D6599C">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97B794B" w14:textId="41B7A33C" w:rsidR="00611163" w:rsidRPr="00E95F39" w:rsidRDefault="00611163" w:rsidP="00E95F39">
            <w:pPr>
              <w:widowControl/>
              <w:autoSpaceDE/>
              <w:autoSpaceDN/>
              <w:adjustRightInd/>
              <w:jc w:val="center"/>
              <w:rPr>
                <w:b/>
                <w:bCs/>
                <w:sz w:val="22"/>
                <w:szCs w:val="22"/>
              </w:rPr>
            </w:pPr>
            <w:ins w:id="3209" w:author="ERCOT" w:date="2023-10-26T12:40:00Z">
              <w:r w:rsidRPr="00E95F39">
                <w:rPr>
                  <w:sz w:val="22"/>
                  <w:szCs w:val="22"/>
                </w:rPr>
                <w:t>30</w:t>
              </w:r>
            </w:ins>
            <w:del w:id="3210"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E8DE61" w14:textId="7B925D37" w:rsidR="00611163" w:rsidRPr="00E95F39" w:rsidRDefault="00611163" w:rsidP="00E95F39">
            <w:pPr>
              <w:widowControl/>
              <w:autoSpaceDE/>
              <w:autoSpaceDN/>
              <w:adjustRightInd/>
              <w:jc w:val="center"/>
              <w:rPr>
                <w:b/>
                <w:bCs/>
                <w:sz w:val="22"/>
                <w:szCs w:val="22"/>
              </w:rPr>
            </w:pPr>
            <w:ins w:id="3211" w:author="ERCOT" w:date="2023-10-26T12:40:00Z">
              <w:r w:rsidRPr="00E95F39">
                <w:rPr>
                  <w:sz w:val="22"/>
                  <w:szCs w:val="22"/>
                </w:rPr>
                <w:t>30</w:t>
              </w:r>
            </w:ins>
            <w:del w:id="3212" w:author="ERCOT" w:date="2023-10-26T12:40:00Z">
              <w:r w:rsidRPr="00E95F39" w:rsidDel="00D6599C">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60A8088D" w14:textId="127931E5" w:rsidR="00611163" w:rsidRPr="00E95F39" w:rsidRDefault="00611163" w:rsidP="00E95F39">
            <w:pPr>
              <w:widowControl/>
              <w:autoSpaceDE/>
              <w:autoSpaceDN/>
              <w:adjustRightInd/>
              <w:jc w:val="center"/>
              <w:rPr>
                <w:b/>
                <w:bCs/>
                <w:sz w:val="22"/>
                <w:szCs w:val="22"/>
              </w:rPr>
            </w:pPr>
            <w:ins w:id="3213" w:author="ERCOT" w:date="2023-10-26T12:40:00Z">
              <w:r w:rsidRPr="00E95F39">
                <w:rPr>
                  <w:sz w:val="22"/>
                  <w:szCs w:val="22"/>
                </w:rPr>
                <w:t>30</w:t>
              </w:r>
            </w:ins>
            <w:del w:id="3214" w:author="ERCOT" w:date="2023-10-26T12:40:00Z">
              <w:r w:rsidRPr="00E95F39" w:rsidDel="00D6599C">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95CF6D8" w14:textId="7E3309C8" w:rsidR="00611163" w:rsidRPr="00E95F39" w:rsidRDefault="00611163" w:rsidP="00E95F39">
            <w:pPr>
              <w:widowControl/>
              <w:autoSpaceDE/>
              <w:autoSpaceDN/>
              <w:adjustRightInd/>
              <w:jc w:val="center"/>
              <w:rPr>
                <w:b/>
                <w:bCs/>
                <w:sz w:val="22"/>
                <w:szCs w:val="22"/>
              </w:rPr>
            </w:pPr>
            <w:ins w:id="3215" w:author="ERCOT" w:date="2023-10-26T12:40:00Z">
              <w:r w:rsidRPr="00E95F39">
                <w:rPr>
                  <w:sz w:val="22"/>
                  <w:szCs w:val="22"/>
                </w:rPr>
                <w:t>30</w:t>
              </w:r>
            </w:ins>
            <w:del w:id="3216" w:author="ERCOT" w:date="2023-10-26T12:40:00Z">
              <w:r w:rsidRPr="00E95F39" w:rsidDel="00D6599C">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768C57" w14:textId="56004AB4" w:rsidR="00611163" w:rsidRPr="00E95F39" w:rsidRDefault="00611163" w:rsidP="00E95F39">
            <w:pPr>
              <w:widowControl/>
              <w:autoSpaceDE/>
              <w:autoSpaceDN/>
              <w:adjustRightInd/>
              <w:jc w:val="center"/>
              <w:rPr>
                <w:b/>
                <w:bCs/>
                <w:sz w:val="22"/>
                <w:szCs w:val="22"/>
              </w:rPr>
            </w:pPr>
            <w:ins w:id="3217" w:author="ERCOT" w:date="2023-10-26T12:40:00Z">
              <w:r w:rsidRPr="00E95F39">
                <w:rPr>
                  <w:sz w:val="22"/>
                  <w:szCs w:val="22"/>
                </w:rPr>
                <w:t>25</w:t>
              </w:r>
            </w:ins>
            <w:del w:id="321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F2D792" w14:textId="573C6D44" w:rsidR="00611163" w:rsidRPr="00E95F39" w:rsidRDefault="00611163" w:rsidP="00E95F39">
            <w:pPr>
              <w:widowControl/>
              <w:autoSpaceDE/>
              <w:autoSpaceDN/>
              <w:adjustRightInd/>
              <w:jc w:val="center"/>
              <w:rPr>
                <w:b/>
                <w:bCs/>
                <w:sz w:val="22"/>
                <w:szCs w:val="22"/>
              </w:rPr>
            </w:pPr>
            <w:ins w:id="3219" w:author="ERCOT" w:date="2023-10-26T12:40:00Z">
              <w:r w:rsidRPr="00E95F39">
                <w:rPr>
                  <w:sz w:val="22"/>
                  <w:szCs w:val="22"/>
                </w:rPr>
                <w:t>25</w:t>
              </w:r>
            </w:ins>
            <w:del w:id="3220"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344E086" w14:textId="4C17BAF8" w:rsidR="00611163" w:rsidRPr="00E95F39" w:rsidRDefault="00611163" w:rsidP="00E95F39">
            <w:pPr>
              <w:widowControl/>
              <w:autoSpaceDE/>
              <w:autoSpaceDN/>
              <w:adjustRightInd/>
              <w:jc w:val="center"/>
              <w:rPr>
                <w:b/>
                <w:bCs/>
                <w:sz w:val="22"/>
                <w:szCs w:val="22"/>
              </w:rPr>
            </w:pPr>
            <w:ins w:id="3221" w:author="ERCOT" w:date="2023-10-26T12:40:00Z">
              <w:r w:rsidRPr="00E95F39">
                <w:rPr>
                  <w:sz w:val="22"/>
                  <w:szCs w:val="22"/>
                </w:rPr>
                <w:t>25</w:t>
              </w:r>
            </w:ins>
            <w:del w:id="322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466180D" w14:textId="72AF58C2" w:rsidR="00611163" w:rsidRPr="00E95F39" w:rsidRDefault="00611163" w:rsidP="00E95F39">
            <w:pPr>
              <w:widowControl/>
              <w:autoSpaceDE/>
              <w:autoSpaceDN/>
              <w:adjustRightInd/>
              <w:jc w:val="center"/>
              <w:rPr>
                <w:b/>
                <w:bCs/>
                <w:sz w:val="22"/>
                <w:szCs w:val="22"/>
              </w:rPr>
            </w:pPr>
            <w:ins w:id="3223" w:author="ERCOT" w:date="2023-10-26T12:40:00Z">
              <w:r w:rsidRPr="00E95F39">
                <w:rPr>
                  <w:sz w:val="22"/>
                  <w:szCs w:val="22"/>
                </w:rPr>
                <w:t>25</w:t>
              </w:r>
            </w:ins>
            <w:del w:id="3224"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B55402" w14:textId="6029E219" w:rsidR="00611163" w:rsidRPr="00E95F39" w:rsidRDefault="00611163" w:rsidP="00E95F39">
            <w:pPr>
              <w:widowControl/>
              <w:autoSpaceDE/>
              <w:autoSpaceDN/>
              <w:adjustRightInd/>
              <w:jc w:val="center"/>
              <w:rPr>
                <w:b/>
                <w:bCs/>
                <w:sz w:val="22"/>
                <w:szCs w:val="22"/>
              </w:rPr>
            </w:pPr>
            <w:ins w:id="3225" w:author="ERCOT" w:date="2023-10-26T12:40:00Z">
              <w:r w:rsidRPr="00E95F39">
                <w:rPr>
                  <w:sz w:val="22"/>
                  <w:szCs w:val="22"/>
                </w:rPr>
                <w:t>26</w:t>
              </w:r>
            </w:ins>
            <w:del w:id="3226"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664C4C8" w14:textId="7197F880" w:rsidR="00611163" w:rsidRPr="00E95F39" w:rsidRDefault="00611163" w:rsidP="00E95F39">
            <w:pPr>
              <w:widowControl/>
              <w:autoSpaceDE/>
              <w:autoSpaceDN/>
              <w:adjustRightInd/>
              <w:jc w:val="center"/>
              <w:rPr>
                <w:b/>
                <w:bCs/>
                <w:sz w:val="22"/>
                <w:szCs w:val="22"/>
              </w:rPr>
            </w:pPr>
            <w:ins w:id="3227" w:author="ERCOT" w:date="2023-10-26T12:40:00Z">
              <w:r w:rsidRPr="00E95F39">
                <w:rPr>
                  <w:sz w:val="22"/>
                  <w:szCs w:val="22"/>
                </w:rPr>
                <w:t>26</w:t>
              </w:r>
            </w:ins>
            <w:del w:id="3228" w:author="ERCOT" w:date="2023-10-26T12:40:00Z">
              <w:r w:rsidRPr="00E95F39" w:rsidDel="00D6599C">
                <w:rPr>
                  <w:sz w:val="22"/>
                  <w:szCs w:val="22"/>
                </w:rPr>
                <w:delText>28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2DE0512" w14:textId="22B24BA2" w:rsidR="00611163" w:rsidRPr="00E95F39" w:rsidRDefault="00611163" w:rsidP="00E95F39">
            <w:pPr>
              <w:widowControl/>
              <w:autoSpaceDE/>
              <w:autoSpaceDN/>
              <w:adjustRightInd/>
              <w:jc w:val="center"/>
              <w:rPr>
                <w:b/>
                <w:bCs/>
                <w:sz w:val="22"/>
                <w:szCs w:val="22"/>
              </w:rPr>
            </w:pPr>
            <w:ins w:id="3229" w:author="ERCOT" w:date="2023-10-26T12:40:00Z">
              <w:r w:rsidRPr="00E95F39">
                <w:rPr>
                  <w:sz w:val="22"/>
                  <w:szCs w:val="22"/>
                </w:rPr>
                <w:t>26</w:t>
              </w:r>
            </w:ins>
            <w:del w:id="3230" w:author="ERCOT" w:date="2023-10-26T12:40:00Z">
              <w:r w:rsidRPr="00E95F39" w:rsidDel="00D6599C">
                <w:rPr>
                  <w:sz w:val="22"/>
                  <w:szCs w:val="22"/>
                </w:rPr>
                <w:delText>28</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A756A44" w14:textId="48F49DB4" w:rsidR="00611163" w:rsidRPr="00E95F39" w:rsidRDefault="00611163" w:rsidP="00E95F39">
            <w:pPr>
              <w:widowControl/>
              <w:autoSpaceDE/>
              <w:autoSpaceDN/>
              <w:adjustRightInd/>
              <w:jc w:val="center"/>
              <w:rPr>
                <w:b/>
                <w:bCs/>
                <w:sz w:val="22"/>
                <w:szCs w:val="22"/>
              </w:rPr>
            </w:pPr>
            <w:ins w:id="3231" w:author="ERCOT" w:date="2023-10-26T12:40:00Z">
              <w:r w:rsidRPr="00E95F39">
                <w:rPr>
                  <w:sz w:val="22"/>
                  <w:szCs w:val="22"/>
                </w:rPr>
                <w:t>26</w:t>
              </w:r>
            </w:ins>
            <w:del w:id="3232" w:author="ERCOT" w:date="2023-10-26T12:40:00Z">
              <w:r w:rsidRPr="00E95F39" w:rsidDel="00D6599C">
                <w:rPr>
                  <w:sz w:val="22"/>
                  <w:szCs w:val="22"/>
                </w:rPr>
                <w:delText>28</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57A8DBE" w14:textId="673EB96D" w:rsidR="00611163" w:rsidRPr="00E95F39" w:rsidRDefault="00611163" w:rsidP="00E95F39">
            <w:pPr>
              <w:widowControl/>
              <w:autoSpaceDE/>
              <w:autoSpaceDN/>
              <w:adjustRightInd/>
              <w:jc w:val="center"/>
              <w:rPr>
                <w:b/>
                <w:bCs/>
                <w:sz w:val="22"/>
                <w:szCs w:val="22"/>
              </w:rPr>
            </w:pPr>
            <w:ins w:id="3233" w:author="ERCOT" w:date="2023-10-26T12:40:00Z">
              <w:r w:rsidRPr="00E95F39">
                <w:rPr>
                  <w:sz w:val="22"/>
                  <w:szCs w:val="22"/>
                </w:rPr>
                <w:t>29</w:t>
              </w:r>
            </w:ins>
            <w:del w:id="3234" w:author="ERCOT" w:date="2023-10-26T12:40:00Z">
              <w:r w:rsidRPr="00E95F39" w:rsidDel="00D6599C">
                <w:rPr>
                  <w:sz w:val="22"/>
                  <w:szCs w:val="22"/>
                </w:rPr>
                <w:delText>34</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99C801A" w14:textId="3545AC25" w:rsidR="00611163" w:rsidRPr="00E95F39" w:rsidRDefault="00611163" w:rsidP="00E95F39">
            <w:pPr>
              <w:widowControl/>
              <w:autoSpaceDE/>
              <w:autoSpaceDN/>
              <w:adjustRightInd/>
              <w:jc w:val="center"/>
              <w:rPr>
                <w:b/>
                <w:bCs/>
                <w:sz w:val="22"/>
                <w:szCs w:val="22"/>
              </w:rPr>
            </w:pPr>
            <w:ins w:id="3235" w:author="ERCOT" w:date="2023-10-26T12:40:00Z">
              <w:r w:rsidRPr="00E95F39">
                <w:rPr>
                  <w:sz w:val="22"/>
                  <w:szCs w:val="22"/>
                </w:rPr>
                <w:t>29</w:t>
              </w:r>
            </w:ins>
            <w:del w:id="3236" w:author="ERCOT" w:date="2023-10-26T12:40:00Z">
              <w:r w:rsidRPr="00E95F39" w:rsidDel="00D6599C">
                <w:rPr>
                  <w:sz w:val="22"/>
                  <w:szCs w:val="22"/>
                </w:rPr>
                <w:delText>34</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3EB2343" w14:textId="4368D958" w:rsidR="00611163" w:rsidRPr="00E95F39" w:rsidRDefault="00611163" w:rsidP="00E95F39">
            <w:pPr>
              <w:widowControl/>
              <w:autoSpaceDE/>
              <w:autoSpaceDN/>
              <w:adjustRightInd/>
              <w:jc w:val="center"/>
              <w:rPr>
                <w:b/>
                <w:bCs/>
                <w:sz w:val="22"/>
                <w:szCs w:val="22"/>
              </w:rPr>
            </w:pPr>
            <w:ins w:id="3237" w:author="ERCOT" w:date="2023-10-26T12:40:00Z">
              <w:r w:rsidRPr="00E95F39">
                <w:rPr>
                  <w:sz w:val="22"/>
                  <w:szCs w:val="22"/>
                </w:rPr>
                <w:t>29</w:t>
              </w:r>
            </w:ins>
            <w:del w:id="3238" w:author="ERCOT" w:date="2023-10-26T12:40:00Z">
              <w:r w:rsidRPr="00E95F39" w:rsidDel="00D6599C">
                <w:rPr>
                  <w:sz w:val="22"/>
                  <w:szCs w:val="22"/>
                </w:rPr>
                <w:delText>34</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EB49590" w14:textId="0FE5A133" w:rsidR="00611163" w:rsidRPr="00E95F39" w:rsidRDefault="00611163" w:rsidP="00E95F39">
            <w:pPr>
              <w:widowControl/>
              <w:autoSpaceDE/>
              <w:autoSpaceDN/>
              <w:adjustRightInd/>
              <w:jc w:val="center"/>
              <w:rPr>
                <w:b/>
                <w:bCs/>
                <w:sz w:val="22"/>
                <w:szCs w:val="22"/>
              </w:rPr>
            </w:pPr>
            <w:ins w:id="3239" w:author="ERCOT" w:date="2023-10-26T12:40:00Z">
              <w:r w:rsidRPr="00E95F39">
                <w:rPr>
                  <w:sz w:val="22"/>
                  <w:szCs w:val="22"/>
                </w:rPr>
                <w:t>29</w:t>
              </w:r>
            </w:ins>
            <w:del w:id="3240" w:author="ERCOT" w:date="2023-10-26T12:40:00Z">
              <w:r w:rsidRPr="00E95F39" w:rsidDel="00D6599C">
                <w:rPr>
                  <w:sz w:val="22"/>
                  <w:szCs w:val="22"/>
                </w:rPr>
                <w:delText>34</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0DA6F15" w14:textId="18A9590A" w:rsidR="00611163" w:rsidRPr="00E95F39" w:rsidRDefault="00611163" w:rsidP="00E95F39">
            <w:pPr>
              <w:widowControl/>
              <w:autoSpaceDE/>
              <w:autoSpaceDN/>
              <w:adjustRightInd/>
              <w:jc w:val="center"/>
              <w:rPr>
                <w:b/>
                <w:bCs/>
                <w:sz w:val="22"/>
                <w:szCs w:val="22"/>
              </w:rPr>
            </w:pPr>
            <w:ins w:id="3241" w:author="ERCOT" w:date="2023-10-26T12:40:00Z">
              <w:r w:rsidRPr="00E95F39">
                <w:rPr>
                  <w:sz w:val="22"/>
                  <w:szCs w:val="22"/>
                </w:rPr>
                <w:t>29</w:t>
              </w:r>
            </w:ins>
            <w:del w:id="3242" w:author="ERCOT" w:date="2023-10-26T12:40:00Z">
              <w:r w:rsidRPr="00E95F39" w:rsidDel="00D6599C">
                <w:rPr>
                  <w:sz w:val="22"/>
                  <w:szCs w:val="22"/>
                </w:rPr>
                <w:delText>34</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16E45432" w14:textId="556BEC5C" w:rsidR="00611163" w:rsidRPr="00E95F39" w:rsidRDefault="00611163" w:rsidP="00E95F39">
            <w:pPr>
              <w:widowControl/>
              <w:autoSpaceDE/>
              <w:autoSpaceDN/>
              <w:adjustRightInd/>
              <w:jc w:val="center"/>
              <w:rPr>
                <w:b/>
                <w:bCs/>
                <w:sz w:val="22"/>
                <w:szCs w:val="22"/>
              </w:rPr>
            </w:pPr>
            <w:ins w:id="3243" w:author="ERCOT" w:date="2023-10-26T12:40:00Z">
              <w:r w:rsidRPr="00E95F39">
                <w:rPr>
                  <w:sz w:val="22"/>
                  <w:szCs w:val="22"/>
                </w:rPr>
                <w:t>29</w:t>
              </w:r>
            </w:ins>
            <w:del w:id="3244" w:author="ERCOT" w:date="2023-10-26T12:40:00Z">
              <w:r w:rsidRPr="00E95F39" w:rsidDel="00D6599C">
                <w:rPr>
                  <w:sz w:val="22"/>
                  <w:szCs w:val="22"/>
                </w:rPr>
                <w:delText>34</w:delText>
              </w:r>
            </w:del>
          </w:p>
        </w:tc>
      </w:tr>
      <w:tr w:rsidR="00611163" w:rsidRPr="00CC576E" w14:paraId="7D25F88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611163" w:rsidRPr="000357D1" w:rsidRDefault="00611163" w:rsidP="0061116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center"/>
          </w:tcPr>
          <w:p w14:paraId="0DD3CC9C" w14:textId="3D558356" w:rsidR="00611163" w:rsidRPr="00E95F39" w:rsidRDefault="00611163" w:rsidP="00E95F39">
            <w:pPr>
              <w:widowControl/>
              <w:autoSpaceDE/>
              <w:autoSpaceDN/>
              <w:adjustRightInd/>
              <w:jc w:val="center"/>
              <w:rPr>
                <w:b/>
                <w:bCs/>
                <w:sz w:val="22"/>
                <w:szCs w:val="22"/>
              </w:rPr>
            </w:pPr>
            <w:ins w:id="3245" w:author="ERCOT" w:date="2023-10-26T12:40:00Z">
              <w:r w:rsidRPr="00E95F39">
                <w:rPr>
                  <w:sz w:val="22"/>
                  <w:szCs w:val="22"/>
                </w:rPr>
                <w:t>27</w:t>
              </w:r>
            </w:ins>
            <w:del w:id="3246" w:author="ERCOT" w:date="2023-10-26T12:40:00Z">
              <w:r w:rsidRPr="00E95F39" w:rsidDel="00D6599C">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15D4428" w14:textId="4C527B4D" w:rsidR="00611163" w:rsidRPr="00E95F39" w:rsidRDefault="00611163" w:rsidP="00E95F39">
            <w:pPr>
              <w:widowControl/>
              <w:autoSpaceDE/>
              <w:autoSpaceDN/>
              <w:adjustRightInd/>
              <w:jc w:val="center"/>
              <w:rPr>
                <w:b/>
                <w:bCs/>
                <w:sz w:val="22"/>
                <w:szCs w:val="22"/>
              </w:rPr>
            </w:pPr>
            <w:ins w:id="3247" w:author="ERCOT" w:date="2023-10-26T12:40:00Z">
              <w:r w:rsidRPr="00E95F39">
                <w:rPr>
                  <w:sz w:val="22"/>
                  <w:szCs w:val="22"/>
                </w:rPr>
                <w:t>27</w:t>
              </w:r>
            </w:ins>
            <w:del w:id="3248"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20C70F2" w14:textId="283A4803" w:rsidR="00611163" w:rsidRPr="00E95F39" w:rsidRDefault="00611163" w:rsidP="00E95F39">
            <w:pPr>
              <w:widowControl/>
              <w:autoSpaceDE/>
              <w:autoSpaceDN/>
              <w:adjustRightInd/>
              <w:jc w:val="center"/>
              <w:rPr>
                <w:b/>
                <w:bCs/>
                <w:sz w:val="22"/>
                <w:szCs w:val="22"/>
              </w:rPr>
            </w:pPr>
            <w:ins w:id="3249" w:author="ERCOT" w:date="2023-10-26T12:40:00Z">
              <w:r w:rsidRPr="00E95F39">
                <w:rPr>
                  <w:sz w:val="22"/>
                  <w:szCs w:val="22"/>
                </w:rPr>
                <w:t>26</w:t>
              </w:r>
            </w:ins>
            <w:del w:id="325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55D984" w14:textId="3B1B3872" w:rsidR="00611163" w:rsidRPr="00E95F39" w:rsidRDefault="00611163" w:rsidP="00E95F39">
            <w:pPr>
              <w:widowControl/>
              <w:autoSpaceDE/>
              <w:autoSpaceDN/>
              <w:adjustRightInd/>
              <w:jc w:val="center"/>
              <w:rPr>
                <w:b/>
                <w:bCs/>
                <w:sz w:val="22"/>
                <w:szCs w:val="22"/>
              </w:rPr>
            </w:pPr>
            <w:ins w:id="3251" w:author="ERCOT" w:date="2023-10-26T12:40:00Z">
              <w:r w:rsidRPr="00E95F39">
                <w:rPr>
                  <w:sz w:val="22"/>
                  <w:szCs w:val="22"/>
                </w:rPr>
                <w:t>26</w:t>
              </w:r>
            </w:ins>
            <w:del w:id="325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286827B" w14:textId="30358E21" w:rsidR="00611163" w:rsidRPr="00E95F39" w:rsidRDefault="00611163" w:rsidP="00E95F39">
            <w:pPr>
              <w:widowControl/>
              <w:autoSpaceDE/>
              <w:autoSpaceDN/>
              <w:adjustRightInd/>
              <w:jc w:val="center"/>
              <w:rPr>
                <w:b/>
                <w:bCs/>
                <w:sz w:val="22"/>
                <w:szCs w:val="22"/>
              </w:rPr>
            </w:pPr>
            <w:ins w:id="3253" w:author="ERCOT" w:date="2023-10-26T12:40:00Z">
              <w:r w:rsidRPr="00E95F39">
                <w:rPr>
                  <w:sz w:val="22"/>
                  <w:szCs w:val="22"/>
                </w:rPr>
                <w:t>26</w:t>
              </w:r>
            </w:ins>
            <w:del w:id="325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488751" w14:textId="6A06DAED" w:rsidR="00611163" w:rsidRPr="00E95F39" w:rsidRDefault="00611163" w:rsidP="00E95F39">
            <w:pPr>
              <w:widowControl/>
              <w:autoSpaceDE/>
              <w:autoSpaceDN/>
              <w:adjustRightInd/>
              <w:jc w:val="center"/>
              <w:rPr>
                <w:b/>
                <w:bCs/>
                <w:sz w:val="22"/>
                <w:szCs w:val="22"/>
              </w:rPr>
            </w:pPr>
            <w:ins w:id="3255" w:author="ERCOT" w:date="2023-10-26T12:40:00Z">
              <w:r w:rsidRPr="00E95F39">
                <w:rPr>
                  <w:sz w:val="22"/>
                  <w:szCs w:val="22"/>
                </w:rPr>
                <w:t>26</w:t>
              </w:r>
            </w:ins>
            <w:del w:id="325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27C1813" w14:textId="23A93963" w:rsidR="00611163" w:rsidRPr="00E95F39" w:rsidRDefault="00611163" w:rsidP="00E95F39">
            <w:pPr>
              <w:widowControl/>
              <w:autoSpaceDE/>
              <w:autoSpaceDN/>
              <w:adjustRightInd/>
              <w:jc w:val="center"/>
              <w:rPr>
                <w:b/>
                <w:bCs/>
                <w:sz w:val="22"/>
                <w:szCs w:val="22"/>
              </w:rPr>
            </w:pPr>
            <w:ins w:id="3257" w:author="ERCOT" w:date="2023-10-26T12:40:00Z">
              <w:r w:rsidRPr="00E95F39">
                <w:rPr>
                  <w:sz w:val="22"/>
                  <w:szCs w:val="22"/>
                </w:rPr>
                <w:t>26</w:t>
              </w:r>
            </w:ins>
            <w:del w:id="325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DB46F17" w14:textId="04D99383" w:rsidR="00611163" w:rsidRPr="00E95F39" w:rsidRDefault="00611163" w:rsidP="00E95F39">
            <w:pPr>
              <w:widowControl/>
              <w:autoSpaceDE/>
              <w:autoSpaceDN/>
              <w:adjustRightInd/>
              <w:jc w:val="center"/>
              <w:rPr>
                <w:b/>
                <w:bCs/>
                <w:sz w:val="22"/>
                <w:szCs w:val="22"/>
              </w:rPr>
            </w:pPr>
            <w:ins w:id="3259" w:author="ERCOT" w:date="2023-10-26T12:40:00Z">
              <w:r w:rsidRPr="00E95F39">
                <w:rPr>
                  <w:sz w:val="22"/>
                  <w:szCs w:val="22"/>
                </w:rPr>
                <w:t>26</w:t>
              </w:r>
            </w:ins>
            <w:del w:id="3260" w:author="ERCOT" w:date="2023-10-26T12:40:00Z">
              <w:r w:rsidRPr="00E95F39" w:rsidDel="00D6599C">
                <w:rPr>
                  <w:sz w:val="22"/>
                  <w:szCs w:val="22"/>
                </w:rPr>
                <w:delText>31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E168531" w14:textId="625CCC1A" w:rsidR="00611163" w:rsidRPr="00E95F39" w:rsidRDefault="00611163" w:rsidP="00E95F39">
            <w:pPr>
              <w:widowControl/>
              <w:autoSpaceDE/>
              <w:autoSpaceDN/>
              <w:adjustRightInd/>
              <w:jc w:val="center"/>
              <w:rPr>
                <w:b/>
                <w:bCs/>
                <w:sz w:val="22"/>
                <w:szCs w:val="22"/>
              </w:rPr>
            </w:pPr>
            <w:ins w:id="3261" w:author="ERCOT" w:date="2023-10-26T12:40:00Z">
              <w:r w:rsidRPr="00E95F39">
                <w:rPr>
                  <w:sz w:val="22"/>
                  <w:szCs w:val="22"/>
                </w:rPr>
                <w:t>26</w:t>
              </w:r>
            </w:ins>
            <w:del w:id="3262" w:author="ERCOT" w:date="2023-10-26T12:40:00Z">
              <w:r w:rsidRPr="00E95F39" w:rsidDel="00D6599C">
                <w:rPr>
                  <w:sz w:val="22"/>
                  <w:szCs w:val="22"/>
                </w:rPr>
                <w:delText>31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1009FB6" w14:textId="5F9D3E91" w:rsidR="00611163" w:rsidRPr="00E95F39" w:rsidRDefault="00611163" w:rsidP="00E95F39">
            <w:pPr>
              <w:widowControl/>
              <w:autoSpaceDE/>
              <w:autoSpaceDN/>
              <w:adjustRightInd/>
              <w:jc w:val="center"/>
              <w:rPr>
                <w:b/>
                <w:bCs/>
                <w:sz w:val="22"/>
                <w:szCs w:val="22"/>
              </w:rPr>
            </w:pPr>
            <w:ins w:id="3263" w:author="ERCOT" w:date="2023-10-26T12:40:00Z">
              <w:r w:rsidRPr="00E95F39">
                <w:rPr>
                  <w:sz w:val="22"/>
                  <w:szCs w:val="22"/>
                </w:rPr>
                <w:t>26</w:t>
              </w:r>
            </w:ins>
            <w:del w:id="326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FFBED25" w14:textId="06E0A93A" w:rsidR="00611163" w:rsidRPr="00E95F39" w:rsidRDefault="00611163" w:rsidP="00E95F39">
            <w:pPr>
              <w:widowControl/>
              <w:autoSpaceDE/>
              <w:autoSpaceDN/>
              <w:adjustRightInd/>
              <w:jc w:val="center"/>
              <w:rPr>
                <w:b/>
                <w:bCs/>
                <w:sz w:val="22"/>
                <w:szCs w:val="22"/>
              </w:rPr>
            </w:pPr>
            <w:ins w:id="3265" w:author="ERCOT" w:date="2023-10-26T12:40:00Z">
              <w:r w:rsidRPr="00E95F39">
                <w:rPr>
                  <w:sz w:val="22"/>
                  <w:szCs w:val="22"/>
                </w:rPr>
                <w:t>19</w:t>
              </w:r>
            </w:ins>
            <w:del w:id="3266"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EC59117" w14:textId="7B4A361C" w:rsidR="00611163" w:rsidRPr="00E95F39" w:rsidRDefault="00611163" w:rsidP="00E95F39">
            <w:pPr>
              <w:widowControl/>
              <w:autoSpaceDE/>
              <w:autoSpaceDN/>
              <w:adjustRightInd/>
              <w:jc w:val="center"/>
              <w:rPr>
                <w:b/>
                <w:bCs/>
                <w:sz w:val="22"/>
                <w:szCs w:val="22"/>
              </w:rPr>
            </w:pPr>
            <w:ins w:id="3267" w:author="ERCOT" w:date="2023-10-26T12:40:00Z">
              <w:r w:rsidRPr="00E95F39">
                <w:rPr>
                  <w:sz w:val="22"/>
                  <w:szCs w:val="22"/>
                </w:rPr>
                <w:t>19</w:t>
              </w:r>
            </w:ins>
            <w:del w:id="3268"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C5BE15E" w14:textId="602AB623" w:rsidR="00611163" w:rsidRPr="00E95F39" w:rsidRDefault="00611163" w:rsidP="00E95F39">
            <w:pPr>
              <w:widowControl/>
              <w:autoSpaceDE/>
              <w:autoSpaceDN/>
              <w:adjustRightInd/>
              <w:jc w:val="center"/>
              <w:rPr>
                <w:b/>
                <w:bCs/>
                <w:sz w:val="22"/>
                <w:szCs w:val="22"/>
              </w:rPr>
            </w:pPr>
            <w:ins w:id="3269" w:author="ERCOT" w:date="2023-10-26T12:40:00Z">
              <w:r w:rsidRPr="00E95F39">
                <w:rPr>
                  <w:sz w:val="22"/>
                  <w:szCs w:val="22"/>
                </w:rPr>
                <w:t>19</w:t>
              </w:r>
            </w:ins>
            <w:del w:id="3270"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E1ADF5" w14:textId="74F7CE13" w:rsidR="00611163" w:rsidRPr="00E95F39" w:rsidRDefault="00611163" w:rsidP="00E95F39">
            <w:pPr>
              <w:widowControl/>
              <w:autoSpaceDE/>
              <w:autoSpaceDN/>
              <w:adjustRightInd/>
              <w:jc w:val="center"/>
              <w:rPr>
                <w:b/>
                <w:bCs/>
                <w:sz w:val="22"/>
                <w:szCs w:val="22"/>
              </w:rPr>
            </w:pPr>
            <w:ins w:id="3271" w:author="ERCOT" w:date="2023-10-26T12:40:00Z">
              <w:r w:rsidRPr="00E95F39">
                <w:rPr>
                  <w:sz w:val="22"/>
                  <w:szCs w:val="22"/>
                </w:rPr>
                <w:t>19</w:t>
              </w:r>
            </w:ins>
            <w:del w:id="3272"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BDB95E7" w14:textId="42037AC5" w:rsidR="00611163" w:rsidRPr="00E95F39" w:rsidRDefault="00611163" w:rsidP="00E95F39">
            <w:pPr>
              <w:widowControl/>
              <w:autoSpaceDE/>
              <w:autoSpaceDN/>
              <w:adjustRightInd/>
              <w:jc w:val="center"/>
              <w:rPr>
                <w:b/>
                <w:bCs/>
                <w:sz w:val="22"/>
                <w:szCs w:val="22"/>
              </w:rPr>
            </w:pPr>
            <w:ins w:id="3273" w:author="ERCOT" w:date="2023-10-26T12:40:00Z">
              <w:r w:rsidRPr="00E95F39">
                <w:rPr>
                  <w:sz w:val="22"/>
                  <w:szCs w:val="22"/>
                </w:rPr>
                <w:t>21</w:t>
              </w:r>
            </w:ins>
            <w:del w:id="3274"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212892C" w14:textId="30114CD3" w:rsidR="00611163" w:rsidRPr="00E95F39" w:rsidRDefault="00611163" w:rsidP="00E95F39">
            <w:pPr>
              <w:widowControl/>
              <w:autoSpaceDE/>
              <w:autoSpaceDN/>
              <w:adjustRightInd/>
              <w:jc w:val="center"/>
              <w:rPr>
                <w:b/>
                <w:bCs/>
                <w:sz w:val="22"/>
                <w:szCs w:val="22"/>
              </w:rPr>
            </w:pPr>
            <w:ins w:id="3275" w:author="ERCOT" w:date="2023-10-26T12:40:00Z">
              <w:r w:rsidRPr="00E95F39">
                <w:rPr>
                  <w:sz w:val="22"/>
                  <w:szCs w:val="22"/>
                </w:rPr>
                <w:t>21</w:t>
              </w:r>
            </w:ins>
            <w:del w:id="3276"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25370D" w14:textId="48C56E98" w:rsidR="00611163" w:rsidRPr="00E95F39" w:rsidRDefault="00611163" w:rsidP="00E95F39">
            <w:pPr>
              <w:widowControl/>
              <w:autoSpaceDE/>
              <w:autoSpaceDN/>
              <w:adjustRightInd/>
              <w:jc w:val="center"/>
              <w:rPr>
                <w:b/>
                <w:bCs/>
                <w:sz w:val="22"/>
                <w:szCs w:val="22"/>
              </w:rPr>
            </w:pPr>
            <w:ins w:id="3277" w:author="ERCOT" w:date="2023-10-26T12:40:00Z">
              <w:r w:rsidRPr="00E95F39">
                <w:rPr>
                  <w:sz w:val="22"/>
                  <w:szCs w:val="22"/>
                </w:rPr>
                <w:t>21</w:t>
              </w:r>
            </w:ins>
            <w:del w:id="3278" w:author="ERCOT" w:date="2023-10-26T12:40:00Z">
              <w:r w:rsidRPr="00E95F39" w:rsidDel="00D6599C">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ABDADF0" w14:textId="395EFDC4" w:rsidR="00611163" w:rsidRPr="00E95F39" w:rsidRDefault="00611163" w:rsidP="00E95F39">
            <w:pPr>
              <w:widowControl/>
              <w:autoSpaceDE/>
              <w:autoSpaceDN/>
              <w:adjustRightInd/>
              <w:jc w:val="center"/>
              <w:rPr>
                <w:b/>
                <w:bCs/>
                <w:sz w:val="22"/>
                <w:szCs w:val="22"/>
              </w:rPr>
            </w:pPr>
            <w:ins w:id="3279" w:author="ERCOT" w:date="2023-10-26T12:40:00Z">
              <w:r w:rsidRPr="00E95F39">
                <w:rPr>
                  <w:sz w:val="22"/>
                  <w:szCs w:val="22"/>
                </w:rPr>
                <w:t>21</w:t>
              </w:r>
            </w:ins>
            <w:del w:id="3280" w:author="ERCOT" w:date="2023-10-26T12:40:00Z">
              <w:r w:rsidRPr="00E95F39" w:rsidDel="00D6599C">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49C69D37" w14:textId="2D97AD67" w:rsidR="00611163" w:rsidRPr="00E95F39" w:rsidRDefault="00611163" w:rsidP="00E95F39">
            <w:pPr>
              <w:widowControl/>
              <w:autoSpaceDE/>
              <w:autoSpaceDN/>
              <w:adjustRightInd/>
              <w:jc w:val="center"/>
              <w:rPr>
                <w:b/>
                <w:bCs/>
                <w:sz w:val="22"/>
                <w:szCs w:val="22"/>
              </w:rPr>
            </w:pPr>
            <w:ins w:id="3281" w:author="ERCOT" w:date="2023-10-26T12:40:00Z">
              <w:r w:rsidRPr="00E95F39">
                <w:rPr>
                  <w:sz w:val="22"/>
                  <w:szCs w:val="22"/>
                </w:rPr>
                <w:t>28</w:t>
              </w:r>
            </w:ins>
            <w:del w:id="3282" w:author="ERCOT" w:date="2023-10-26T12:40:00Z">
              <w:r w:rsidRPr="00E95F39" w:rsidDel="00D6599C">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38A1654" w14:textId="7DCFD481" w:rsidR="00611163" w:rsidRPr="00E95F39" w:rsidRDefault="00611163" w:rsidP="00E95F39">
            <w:pPr>
              <w:widowControl/>
              <w:autoSpaceDE/>
              <w:autoSpaceDN/>
              <w:adjustRightInd/>
              <w:jc w:val="center"/>
              <w:rPr>
                <w:b/>
                <w:bCs/>
                <w:sz w:val="22"/>
                <w:szCs w:val="22"/>
              </w:rPr>
            </w:pPr>
            <w:ins w:id="3283" w:author="ERCOT" w:date="2023-10-26T12:40:00Z">
              <w:r w:rsidRPr="00E95F39">
                <w:rPr>
                  <w:sz w:val="22"/>
                  <w:szCs w:val="22"/>
                </w:rPr>
                <w:t>28</w:t>
              </w:r>
            </w:ins>
            <w:del w:id="3284" w:author="ERCOT" w:date="2023-10-26T12:40:00Z">
              <w:r w:rsidRPr="00E95F39" w:rsidDel="00D6599C">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3877C11" w14:textId="23D62D1A" w:rsidR="00611163" w:rsidRPr="00E95F39" w:rsidRDefault="00611163" w:rsidP="00E95F39">
            <w:pPr>
              <w:widowControl/>
              <w:autoSpaceDE/>
              <w:autoSpaceDN/>
              <w:adjustRightInd/>
              <w:jc w:val="center"/>
              <w:rPr>
                <w:b/>
                <w:bCs/>
                <w:sz w:val="22"/>
                <w:szCs w:val="22"/>
              </w:rPr>
            </w:pPr>
            <w:ins w:id="3285" w:author="ERCOT" w:date="2023-10-26T12:40:00Z">
              <w:r w:rsidRPr="00E95F39">
                <w:rPr>
                  <w:sz w:val="22"/>
                  <w:szCs w:val="22"/>
                </w:rPr>
                <w:t>28</w:t>
              </w:r>
            </w:ins>
            <w:del w:id="3286" w:author="ERCOT" w:date="2023-10-26T12:40:00Z">
              <w:r w:rsidRPr="00E95F39" w:rsidDel="00D6599C">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FAF7310" w14:textId="40BBA7C5" w:rsidR="00611163" w:rsidRPr="00E95F39" w:rsidRDefault="00611163" w:rsidP="00E95F39">
            <w:pPr>
              <w:widowControl/>
              <w:autoSpaceDE/>
              <w:autoSpaceDN/>
              <w:adjustRightInd/>
              <w:jc w:val="center"/>
              <w:rPr>
                <w:b/>
                <w:bCs/>
                <w:sz w:val="22"/>
                <w:szCs w:val="22"/>
              </w:rPr>
            </w:pPr>
            <w:ins w:id="3287" w:author="ERCOT" w:date="2023-10-26T12:40:00Z">
              <w:r w:rsidRPr="00E95F39">
                <w:rPr>
                  <w:sz w:val="22"/>
                  <w:szCs w:val="22"/>
                </w:rPr>
                <w:t>28</w:t>
              </w:r>
            </w:ins>
            <w:del w:id="3288" w:author="ERCOT" w:date="2023-10-26T12:40:00Z">
              <w:r w:rsidRPr="00E95F39" w:rsidDel="00D6599C">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8DE1350" w14:textId="3BC5D7BC" w:rsidR="00611163" w:rsidRPr="00E95F39" w:rsidRDefault="00611163" w:rsidP="00E95F39">
            <w:pPr>
              <w:widowControl/>
              <w:autoSpaceDE/>
              <w:autoSpaceDN/>
              <w:adjustRightInd/>
              <w:jc w:val="center"/>
              <w:rPr>
                <w:b/>
                <w:bCs/>
                <w:sz w:val="22"/>
                <w:szCs w:val="22"/>
              </w:rPr>
            </w:pPr>
            <w:ins w:id="3289" w:author="ERCOT" w:date="2023-10-26T12:40:00Z">
              <w:r w:rsidRPr="00E95F39">
                <w:rPr>
                  <w:sz w:val="22"/>
                  <w:szCs w:val="22"/>
                </w:rPr>
                <w:t>27</w:t>
              </w:r>
            </w:ins>
            <w:del w:id="3290" w:author="ERCOT" w:date="2023-10-26T12:40:00Z">
              <w:r w:rsidRPr="00E95F39" w:rsidDel="00D6599C">
                <w:rPr>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A97D07D" w14:textId="78807B47" w:rsidR="00611163" w:rsidRPr="00E95F39" w:rsidRDefault="00611163" w:rsidP="00E95F39">
            <w:pPr>
              <w:widowControl/>
              <w:autoSpaceDE/>
              <w:autoSpaceDN/>
              <w:adjustRightInd/>
              <w:jc w:val="center"/>
              <w:rPr>
                <w:b/>
                <w:bCs/>
                <w:sz w:val="22"/>
                <w:szCs w:val="22"/>
              </w:rPr>
            </w:pPr>
            <w:ins w:id="3291" w:author="ERCOT" w:date="2023-10-26T12:40:00Z">
              <w:r w:rsidRPr="00E95F39">
                <w:rPr>
                  <w:sz w:val="22"/>
                  <w:szCs w:val="22"/>
                </w:rPr>
                <w:t>27</w:t>
              </w:r>
            </w:ins>
            <w:del w:id="3292" w:author="ERCOT" w:date="2023-10-26T12:40:00Z">
              <w:r w:rsidRPr="00E95F39" w:rsidDel="00D6599C">
                <w:rPr>
                  <w:sz w:val="22"/>
                  <w:szCs w:val="22"/>
                </w:rPr>
                <w:delText>33</w:delText>
              </w:r>
            </w:del>
          </w:p>
        </w:tc>
      </w:tr>
      <w:tr w:rsidR="00611163" w:rsidRPr="00CC576E" w14:paraId="4E645D1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611163" w:rsidRPr="000357D1" w:rsidRDefault="00611163" w:rsidP="0061116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center"/>
          </w:tcPr>
          <w:p w14:paraId="22D31B7A" w14:textId="316015BF" w:rsidR="00611163" w:rsidRPr="00E95F39" w:rsidRDefault="00611163" w:rsidP="00E95F39">
            <w:pPr>
              <w:widowControl/>
              <w:autoSpaceDE/>
              <w:autoSpaceDN/>
              <w:adjustRightInd/>
              <w:jc w:val="center"/>
              <w:rPr>
                <w:b/>
                <w:bCs/>
                <w:sz w:val="22"/>
                <w:szCs w:val="22"/>
              </w:rPr>
            </w:pPr>
            <w:ins w:id="3293" w:author="ERCOT" w:date="2023-10-26T12:40:00Z">
              <w:r w:rsidRPr="00E95F39">
                <w:rPr>
                  <w:sz w:val="22"/>
                  <w:szCs w:val="22"/>
                </w:rPr>
                <w:t>27</w:t>
              </w:r>
            </w:ins>
            <w:del w:id="3294" w:author="ERCOT" w:date="2023-10-26T12:40:00Z">
              <w:r w:rsidRPr="00E95F39" w:rsidDel="00D6599C">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7D1CCAC" w14:textId="7FDA3711" w:rsidR="00611163" w:rsidRPr="00E95F39" w:rsidRDefault="00611163" w:rsidP="00E95F39">
            <w:pPr>
              <w:widowControl/>
              <w:autoSpaceDE/>
              <w:autoSpaceDN/>
              <w:adjustRightInd/>
              <w:jc w:val="center"/>
              <w:rPr>
                <w:b/>
                <w:bCs/>
                <w:sz w:val="22"/>
                <w:szCs w:val="22"/>
              </w:rPr>
            </w:pPr>
            <w:ins w:id="3295" w:author="ERCOT" w:date="2023-10-26T12:40:00Z">
              <w:r w:rsidRPr="00E95F39">
                <w:rPr>
                  <w:sz w:val="22"/>
                  <w:szCs w:val="22"/>
                </w:rPr>
                <w:t>27</w:t>
              </w:r>
            </w:ins>
            <w:del w:id="3296"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A5A28C" w14:textId="44066B28" w:rsidR="00611163" w:rsidRPr="00E95F39" w:rsidRDefault="00611163" w:rsidP="00E95F39">
            <w:pPr>
              <w:widowControl/>
              <w:autoSpaceDE/>
              <w:autoSpaceDN/>
              <w:adjustRightInd/>
              <w:jc w:val="center"/>
              <w:rPr>
                <w:b/>
                <w:bCs/>
                <w:sz w:val="22"/>
                <w:szCs w:val="22"/>
              </w:rPr>
            </w:pPr>
            <w:ins w:id="3297" w:author="ERCOT" w:date="2023-10-26T12:40:00Z">
              <w:r w:rsidRPr="00E95F39">
                <w:rPr>
                  <w:sz w:val="22"/>
                  <w:szCs w:val="22"/>
                </w:rPr>
                <w:t>26</w:t>
              </w:r>
            </w:ins>
            <w:del w:id="329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59BA4F" w14:textId="3ABE6A25" w:rsidR="00611163" w:rsidRPr="00E95F39" w:rsidRDefault="00611163" w:rsidP="00E95F39">
            <w:pPr>
              <w:widowControl/>
              <w:autoSpaceDE/>
              <w:autoSpaceDN/>
              <w:adjustRightInd/>
              <w:jc w:val="center"/>
              <w:rPr>
                <w:b/>
                <w:bCs/>
                <w:sz w:val="22"/>
                <w:szCs w:val="22"/>
              </w:rPr>
            </w:pPr>
            <w:ins w:id="3299" w:author="ERCOT" w:date="2023-10-26T12:40:00Z">
              <w:r w:rsidRPr="00E95F39">
                <w:rPr>
                  <w:sz w:val="22"/>
                  <w:szCs w:val="22"/>
                </w:rPr>
                <w:t>26</w:t>
              </w:r>
            </w:ins>
            <w:del w:id="330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C4D66A7" w14:textId="76B8391E" w:rsidR="00611163" w:rsidRPr="00E95F39" w:rsidRDefault="00611163" w:rsidP="00E95F39">
            <w:pPr>
              <w:widowControl/>
              <w:autoSpaceDE/>
              <w:autoSpaceDN/>
              <w:adjustRightInd/>
              <w:jc w:val="center"/>
              <w:rPr>
                <w:b/>
                <w:bCs/>
                <w:sz w:val="22"/>
                <w:szCs w:val="22"/>
              </w:rPr>
            </w:pPr>
            <w:ins w:id="3301" w:author="ERCOT" w:date="2023-10-26T12:40:00Z">
              <w:r w:rsidRPr="00E95F39">
                <w:rPr>
                  <w:sz w:val="22"/>
                  <w:szCs w:val="22"/>
                </w:rPr>
                <w:t>26</w:t>
              </w:r>
            </w:ins>
            <w:del w:id="330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067FB8C" w14:textId="46B53593" w:rsidR="00611163" w:rsidRPr="00E95F39" w:rsidRDefault="00611163" w:rsidP="00E95F39">
            <w:pPr>
              <w:widowControl/>
              <w:autoSpaceDE/>
              <w:autoSpaceDN/>
              <w:adjustRightInd/>
              <w:jc w:val="center"/>
              <w:rPr>
                <w:b/>
                <w:bCs/>
                <w:sz w:val="22"/>
                <w:szCs w:val="22"/>
              </w:rPr>
            </w:pPr>
            <w:ins w:id="3303" w:author="ERCOT" w:date="2023-10-26T12:40:00Z">
              <w:r w:rsidRPr="00E95F39">
                <w:rPr>
                  <w:sz w:val="22"/>
                  <w:szCs w:val="22"/>
                </w:rPr>
                <w:t>26</w:t>
              </w:r>
            </w:ins>
            <w:del w:id="330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029EC66" w14:textId="7C0B10A2" w:rsidR="00611163" w:rsidRPr="00E95F39" w:rsidRDefault="00611163" w:rsidP="00E95F39">
            <w:pPr>
              <w:widowControl/>
              <w:autoSpaceDE/>
              <w:autoSpaceDN/>
              <w:adjustRightInd/>
              <w:jc w:val="center"/>
              <w:rPr>
                <w:b/>
                <w:bCs/>
                <w:sz w:val="22"/>
                <w:szCs w:val="22"/>
              </w:rPr>
            </w:pPr>
            <w:ins w:id="3305" w:author="ERCOT" w:date="2023-10-26T12:40:00Z">
              <w:r w:rsidRPr="00E95F39">
                <w:rPr>
                  <w:sz w:val="22"/>
                  <w:szCs w:val="22"/>
                </w:rPr>
                <w:t>26</w:t>
              </w:r>
            </w:ins>
            <w:del w:id="330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35EC3EC" w14:textId="7C02CF87" w:rsidR="00611163" w:rsidRPr="00E95F39" w:rsidRDefault="00611163" w:rsidP="00E95F39">
            <w:pPr>
              <w:widowControl/>
              <w:autoSpaceDE/>
              <w:autoSpaceDN/>
              <w:adjustRightInd/>
              <w:jc w:val="center"/>
              <w:rPr>
                <w:b/>
                <w:bCs/>
                <w:sz w:val="22"/>
                <w:szCs w:val="22"/>
              </w:rPr>
            </w:pPr>
            <w:ins w:id="3307" w:author="ERCOT" w:date="2023-10-26T12:40:00Z">
              <w:r w:rsidRPr="00E95F39">
                <w:rPr>
                  <w:sz w:val="22"/>
                  <w:szCs w:val="22"/>
                </w:rPr>
                <w:t>26</w:t>
              </w:r>
            </w:ins>
            <w:del w:id="3308" w:author="ERCOT" w:date="2023-10-26T12:40:00Z">
              <w:r w:rsidRPr="00E95F39" w:rsidDel="00D6599C">
                <w:rPr>
                  <w:sz w:val="22"/>
                  <w:szCs w:val="22"/>
                </w:rPr>
                <w:delText>31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58F05CE" w14:textId="45236D88" w:rsidR="00611163" w:rsidRPr="00E95F39" w:rsidRDefault="00611163" w:rsidP="00E95F39">
            <w:pPr>
              <w:widowControl/>
              <w:autoSpaceDE/>
              <w:autoSpaceDN/>
              <w:adjustRightInd/>
              <w:jc w:val="center"/>
              <w:rPr>
                <w:b/>
                <w:bCs/>
                <w:sz w:val="22"/>
                <w:szCs w:val="22"/>
              </w:rPr>
            </w:pPr>
            <w:ins w:id="3309" w:author="ERCOT" w:date="2023-10-26T12:40:00Z">
              <w:r w:rsidRPr="00E95F39">
                <w:rPr>
                  <w:sz w:val="22"/>
                  <w:szCs w:val="22"/>
                </w:rPr>
                <w:t>26</w:t>
              </w:r>
            </w:ins>
            <w:del w:id="3310" w:author="ERCOT" w:date="2023-10-26T12:40:00Z">
              <w:r w:rsidRPr="00E95F39" w:rsidDel="00D6599C">
                <w:rPr>
                  <w:sz w:val="22"/>
                  <w:szCs w:val="22"/>
                </w:rPr>
                <w:delText>31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ADE9E35" w14:textId="262BFDF8" w:rsidR="00611163" w:rsidRPr="00E95F39" w:rsidRDefault="00611163" w:rsidP="00E95F39">
            <w:pPr>
              <w:widowControl/>
              <w:autoSpaceDE/>
              <w:autoSpaceDN/>
              <w:adjustRightInd/>
              <w:jc w:val="center"/>
              <w:rPr>
                <w:b/>
                <w:bCs/>
                <w:sz w:val="22"/>
                <w:szCs w:val="22"/>
              </w:rPr>
            </w:pPr>
            <w:ins w:id="3311" w:author="ERCOT" w:date="2023-10-26T12:40:00Z">
              <w:r w:rsidRPr="00E95F39">
                <w:rPr>
                  <w:sz w:val="22"/>
                  <w:szCs w:val="22"/>
                </w:rPr>
                <w:t>26</w:t>
              </w:r>
            </w:ins>
            <w:del w:id="331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682029" w14:textId="1ADEC401" w:rsidR="00611163" w:rsidRPr="00E95F39" w:rsidRDefault="00611163" w:rsidP="00E95F39">
            <w:pPr>
              <w:widowControl/>
              <w:autoSpaceDE/>
              <w:autoSpaceDN/>
              <w:adjustRightInd/>
              <w:jc w:val="center"/>
              <w:rPr>
                <w:b/>
                <w:bCs/>
                <w:sz w:val="22"/>
                <w:szCs w:val="22"/>
              </w:rPr>
            </w:pPr>
            <w:ins w:id="3313" w:author="ERCOT" w:date="2023-10-26T12:40:00Z">
              <w:r w:rsidRPr="00E95F39">
                <w:rPr>
                  <w:sz w:val="22"/>
                  <w:szCs w:val="22"/>
                </w:rPr>
                <w:t>19</w:t>
              </w:r>
            </w:ins>
            <w:del w:id="3314"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A6949E" w14:textId="2378C4F8" w:rsidR="00611163" w:rsidRPr="00E95F39" w:rsidRDefault="00611163" w:rsidP="00E95F39">
            <w:pPr>
              <w:widowControl/>
              <w:autoSpaceDE/>
              <w:autoSpaceDN/>
              <w:adjustRightInd/>
              <w:jc w:val="center"/>
              <w:rPr>
                <w:b/>
                <w:bCs/>
                <w:sz w:val="22"/>
                <w:szCs w:val="22"/>
              </w:rPr>
            </w:pPr>
            <w:ins w:id="3315" w:author="ERCOT" w:date="2023-10-26T12:40:00Z">
              <w:r w:rsidRPr="00E95F39">
                <w:rPr>
                  <w:sz w:val="22"/>
                  <w:szCs w:val="22"/>
                </w:rPr>
                <w:t>19</w:t>
              </w:r>
            </w:ins>
            <w:del w:id="3316"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3A0556D" w14:textId="253CF58D" w:rsidR="00611163" w:rsidRPr="00E95F39" w:rsidRDefault="00611163" w:rsidP="00E95F39">
            <w:pPr>
              <w:widowControl/>
              <w:autoSpaceDE/>
              <w:autoSpaceDN/>
              <w:adjustRightInd/>
              <w:jc w:val="center"/>
              <w:rPr>
                <w:b/>
                <w:bCs/>
                <w:sz w:val="22"/>
                <w:szCs w:val="22"/>
              </w:rPr>
            </w:pPr>
            <w:ins w:id="3317" w:author="ERCOT" w:date="2023-10-26T12:40:00Z">
              <w:r w:rsidRPr="00E95F39">
                <w:rPr>
                  <w:sz w:val="22"/>
                  <w:szCs w:val="22"/>
                </w:rPr>
                <w:t>19</w:t>
              </w:r>
            </w:ins>
            <w:del w:id="3318"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FA233E" w14:textId="0A38C58F" w:rsidR="00611163" w:rsidRPr="00E95F39" w:rsidRDefault="00611163" w:rsidP="00E95F39">
            <w:pPr>
              <w:widowControl/>
              <w:autoSpaceDE/>
              <w:autoSpaceDN/>
              <w:adjustRightInd/>
              <w:jc w:val="center"/>
              <w:rPr>
                <w:b/>
                <w:bCs/>
                <w:sz w:val="22"/>
                <w:szCs w:val="22"/>
              </w:rPr>
            </w:pPr>
            <w:ins w:id="3319" w:author="ERCOT" w:date="2023-10-26T12:40:00Z">
              <w:r w:rsidRPr="00E95F39">
                <w:rPr>
                  <w:sz w:val="22"/>
                  <w:szCs w:val="22"/>
                </w:rPr>
                <w:t>19</w:t>
              </w:r>
            </w:ins>
            <w:del w:id="3320"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F26EA0C" w14:textId="70BDA4AA" w:rsidR="00611163" w:rsidRPr="00E95F39" w:rsidRDefault="00611163" w:rsidP="00E95F39">
            <w:pPr>
              <w:widowControl/>
              <w:autoSpaceDE/>
              <w:autoSpaceDN/>
              <w:adjustRightInd/>
              <w:jc w:val="center"/>
              <w:rPr>
                <w:b/>
                <w:bCs/>
                <w:sz w:val="22"/>
                <w:szCs w:val="22"/>
              </w:rPr>
            </w:pPr>
            <w:ins w:id="3321" w:author="ERCOT" w:date="2023-10-26T12:40:00Z">
              <w:r w:rsidRPr="00E95F39">
                <w:rPr>
                  <w:sz w:val="22"/>
                  <w:szCs w:val="22"/>
                </w:rPr>
                <w:t>21</w:t>
              </w:r>
            </w:ins>
            <w:del w:id="3322"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2EDB71B" w14:textId="11B0E164" w:rsidR="00611163" w:rsidRPr="00E95F39" w:rsidRDefault="00611163" w:rsidP="00E95F39">
            <w:pPr>
              <w:widowControl/>
              <w:autoSpaceDE/>
              <w:autoSpaceDN/>
              <w:adjustRightInd/>
              <w:jc w:val="center"/>
              <w:rPr>
                <w:b/>
                <w:bCs/>
                <w:sz w:val="22"/>
                <w:szCs w:val="22"/>
              </w:rPr>
            </w:pPr>
            <w:ins w:id="3323" w:author="ERCOT" w:date="2023-10-26T12:40:00Z">
              <w:r w:rsidRPr="00E95F39">
                <w:rPr>
                  <w:sz w:val="22"/>
                  <w:szCs w:val="22"/>
                </w:rPr>
                <w:t>21</w:t>
              </w:r>
            </w:ins>
            <w:del w:id="3324"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4968477" w14:textId="6C8D65D6" w:rsidR="00611163" w:rsidRPr="00E95F39" w:rsidRDefault="00611163" w:rsidP="00E95F39">
            <w:pPr>
              <w:widowControl/>
              <w:autoSpaceDE/>
              <w:autoSpaceDN/>
              <w:adjustRightInd/>
              <w:jc w:val="center"/>
              <w:rPr>
                <w:b/>
                <w:bCs/>
                <w:sz w:val="22"/>
                <w:szCs w:val="22"/>
              </w:rPr>
            </w:pPr>
            <w:ins w:id="3325" w:author="ERCOT" w:date="2023-10-26T12:40:00Z">
              <w:r w:rsidRPr="00E95F39">
                <w:rPr>
                  <w:sz w:val="22"/>
                  <w:szCs w:val="22"/>
                </w:rPr>
                <w:t>21</w:t>
              </w:r>
            </w:ins>
            <w:del w:id="3326" w:author="ERCOT" w:date="2023-10-26T12:40:00Z">
              <w:r w:rsidRPr="00E95F39" w:rsidDel="00D6599C">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3D64943C" w14:textId="23EAF841" w:rsidR="00611163" w:rsidRPr="00E95F39" w:rsidRDefault="00611163" w:rsidP="00E95F39">
            <w:pPr>
              <w:widowControl/>
              <w:autoSpaceDE/>
              <w:autoSpaceDN/>
              <w:adjustRightInd/>
              <w:jc w:val="center"/>
              <w:rPr>
                <w:b/>
                <w:bCs/>
                <w:sz w:val="22"/>
                <w:szCs w:val="22"/>
              </w:rPr>
            </w:pPr>
            <w:ins w:id="3327" w:author="ERCOT" w:date="2023-10-26T12:40:00Z">
              <w:r w:rsidRPr="00E95F39">
                <w:rPr>
                  <w:sz w:val="22"/>
                  <w:szCs w:val="22"/>
                </w:rPr>
                <w:t>21</w:t>
              </w:r>
            </w:ins>
            <w:del w:id="3328" w:author="ERCOT" w:date="2023-10-26T12:40:00Z">
              <w:r w:rsidRPr="00E95F39" w:rsidDel="00D6599C">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69794D1" w14:textId="7CA31CBD" w:rsidR="00611163" w:rsidRPr="00E95F39" w:rsidRDefault="00611163" w:rsidP="00E95F39">
            <w:pPr>
              <w:widowControl/>
              <w:autoSpaceDE/>
              <w:autoSpaceDN/>
              <w:adjustRightInd/>
              <w:jc w:val="center"/>
              <w:rPr>
                <w:b/>
                <w:bCs/>
                <w:sz w:val="22"/>
                <w:szCs w:val="22"/>
              </w:rPr>
            </w:pPr>
            <w:ins w:id="3329" w:author="ERCOT" w:date="2023-10-26T12:40:00Z">
              <w:r w:rsidRPr="00E95F39">
                <w:rPr>
                  <w:sz w:val="22"/>
                  <w:szCs w:val="22"/>
                </w:rPr>
                <w:t>28</w:t>
              </w:r>
            </w:ins>
            <w:del w:id="3330" w:author="ERCOT" w:date="2023-10-26T12:40:00Z">
              <w:r w:rsidRPr="00E95F39" w:rsidDel="00D6599C">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034F9A9" w14:textId="45DAA450" w:rsidR="00611163" w:rsidRPr="00E95F39" w:rsidRDefault="00611163" w:rsidP="00E95F39">
            <w:pPr>
              <w:widowControl/>
              <w:autoSpaceDE/>
              <w:autoSpaceDN/>
              <w:adjustRightInd/>
              <w:jc w:val="center"/>
              <w:rPr>
                <w:b/>
                <w:bCs/>
                <w:sz w:val="22"/>
                <w:szCs w:val="22"/>
              </w:rPr>
            </w:pPr>
            <w:ins w:id="3331" w:author="ERCOT" w:date="2023-10-26T12:40:00Z">
              <w:r w:rsidRPr="00E95F39">
                <w:rPr>
                  <w:sz w:val="22"/>
                  <w:szCs w:val="22"/>
                </w:rPr>
                <w:t>28</w:t>
              </w:r>
            </w:ins>
            <w:del w:id="3332" w:author="ERCOT" w:date="2023-10-26T12:40:00Z">
              <w:r w:rsidRPr="00E95F39" w:rsidDel="00D6599C">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5B5A72CD" w14:textId="42369769" w:rsidR="00611163" w:rsidRPr="00E95F39" w:rsidRDefault="00611163" w:rsidP="00E95F39">
            <w:pPr>
              <w:widowControl/>
              <w:autoSpaceDE/>
              <w:autoSpaceDN/>
              <w:adjustRightInd/>
              <w:jc w:val="center"/>
              <w:rPr>
                <w:b/>
                <w:bCs/>
                <w:sz w:val="22"/>
                <w:szCs w:val="22"/>
              </w:rPr>
            </w:pPr>
            <w:ins w:id="3333" w:author="ERCOT" w:date="2023-10-26T12:40:00Z">
              <w:r w:rsidRPr="00E95F39">
                <w:rPr>
                  <w:sz w:val="22"/>
                  <w:szCs w:val="22"/>
                </w:rPr>
                <w:t>28</w:t>
              </w:r>
            </w:ins>
            <w:del w:id="3334" w:author="ERCOT" w:date="2023-10-26T12:40:00Z">
              <w:r w:rsidRPr="00E95F39" w:rsidDel="00D6599C">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7F31B55" w14:textId="250790DC" w:rsidR="00611163" w:rsidRPr="00E95F39" w:rsidRDefault="00611163" w:rsidP="00E95F39">
            <w:pPr>
              <w:widowControl/>
              <w:autoSpaceDE/>
              <w:autoSpaceDN/>
              <w:adjustRightInd/>
              <w:jc w:val="center"/>
              <w:rPr>
                <w:b/>
                <w:bCs/>
                <w:sz w:val="22"/>
                <w:szCs w:val="22"/>
              </w:rPr>
            </w:pPr>
            <w:ins w:id="3335" w:author="ERCOT" w:date="2023-10-26T12:40:00Z">
              <w:r w:rsidRPr="00E95F39">
                <w:rPr>
                  <w:sz w:val="22"/>
                  <w:szCs w:val="22"/>
                </w:rPr>
                <w:t>28</w:t>
              </w:r>
            </w:ins>
            <w:del w:id="3336" w:author="ERCOT" w:date="2023-10-26T12:40:00Z">
              <w:r w:rsidRPr="00E95F39" w:rsidDel="00D6599C">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046C6533" w14:textId="5E1B1E46" w:rsidR="00611163" w:rsidRPr="00E95F39" w:rsidRDefault="00611163" w:rsidP="00E95F39">
            <w:pPr>
              <w:widowControl/>
              <w:autoSpaceDE/>
              <w:autoSpaceDN/>
              <w:adjustRightInd/>
              <w:jc w:val="center"/>
              <w:rPr>
                <w:b/>
                <w:bCs/>
                <w:sz w:val="22"/>
                <w:szCs w:val="22"/>
              </w:rPr>
            </w:pPr>
            <w:ins w:id="3337" w:author="ERCOT" w:date="2023-10-26T12:40:00Z">
              <w:r w:rsidRPr="00E95F39">
                <w:rPr>
                  <w:sz w:val="22"/>
                  <w:szCs w:val="22"/>
                </w:rPr>
                <w:t>27</w:t>
              </w:r>
            </w:ins>
            <w:del w:id="3338" w:author="ERCOT" w:date="2023-10-26T12:40:00Z">
              <w:r w:rsidRPr="00E95F39" w:rsidDel="00D6599C">
                <w:rPr>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D72F66C" w14:textId="335118B9" w:rsidR="00611163" w:rsidRPr="00E95F39" w:rsidRDefault="00611163" w:rsidP="00E95F39">
            <w:pPr>
              <w:widowControl/>
              <w:autoSpaceDE/>
              <w:autoSpaceDN/>
              <w:adjustRightInd/>
              <w:jc w:val="center"/>
              <w:rPr>
                <w:b/>
                <w:bCs/>
                <w:sz w:val="22"/>
                <w:szCs w:val="22"/>
              </w:rPr>
            </w:pPr>
            <w:ins w:id="3339" w:author="ERCOT" w:date="2023-10-26T12:40:00Z">
              <w:r w:rsidRPr="00E95F39">
                <w:rPr>
                  <w:sz w:val="22"/>
                  <w:szCs w:val="22"/>
                </w:rPr>
                <w:t>27</w:t>
              </w:r>
            </w:ins>
            <w:del w:id="3340" w:author="ERCOT" w:date="2023-10-26T12:40:00Z">
              <w:r w:rsidRPr="00E95F39" w:rsidDel="00D6599C">
                <w:rPr>
                  <w:sz w:val="22"/>
                  <w:szCs w:val="22"/>
                </w:rPr>
                <w:delText>33</w:delText>
              </w:r>
            </w:del>
          </w:p>
        </w:tc>
      </w:tr>
      <w:tr w:rsidR="00611163" w:rsidRPr="00CC576E" w14:paraId="01DE674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611163" w:rsidRPr="000357D1" w:rsidRDefault="00611163" w:rsidP="0061116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center"/>
          </w:tcPr>
          <w:p w14:paraId="7E5A7E55" w14:textId="0ECB6B00" w:rsidR="00611163" w:rsidRPr="00E95F39" w:rsidRDefault="00611163" w:rsidP="00E95F39">
            <w:pPr>
              <w:widowControl/>
              <w:autoSpaceDE/>
              <w:autoSpaceDN/>
              <w:adjustRightInd/>
              <w:jc w:val="center"/>
              <w:rPr>
                <w:b/>
                <w:bCs/>
                <w:sz w:val="22"/>
                <w:szCs w:val="22"/>
              </w:rPr>
            </w:pPr>
            <w:ins w:id="3341" w:author="ERCOT" w:date="2023-10-26T12:40:00Z">
              <w:r w:rsidRPr="00E95F39">
                <w:rPr>
                  <w:sz w:val="22"/>
                  <w:szCs w:val="22"/>
                </w:rPr>
                <w:t>27</w:t>
              </w:r>
            </w:ins>
            <w:del w:id="3342" w:author="ERCOT" w:date="2023-10-26T12:40:00Z">
              <w:r w:rsidRPr="00E95F39" w:rsidDel="00D6599C">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0AD6C00" w14:textId="75683CEF" w:rsidR="00611163" w:rsidRPr="00E95F39" w:rsidRDefault="00611163" w:rsidP="00E95F39">
            <w:pPr>
              <w:widowControl/>
              <w:autoSpaceDE/>
              <w:autoSpaceDN/>
              <w:adjustRightInd/>
              <w:jc w:val="center"/>
              <w:rPr>
                <w:b/>
                <w:bCs/>
                <w:sz w:val="22"/>
                <w:szCs w:val="22"/>
              </w:rPr>
            </w:pPr>
            <w:ins w:id="3343" w:author="ERCOT" w:date="2023-10-26T12:40:00Z">
              <w:r w:rsidRPr="00E95F39">
                <w:rPr>
                  <w:sz w:val="22"/>
                  <w:szCs w:val="22"/>
                </w:rPr>
                <w:t>27</w:t>
              </w:r>
            </w:ins>
            <w:del w:id="3344"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8153635" w14:textId="1F58054C" w:rsidR="00611163" w:rsidRPr="00E95F39" w:rsidRDefault="00611163" w:rsidP="00E95F39">
            <w:pPr>
              <w:widowControl/>
              <w:autoSpaceDE/>
              <w:autoSpaceDN/>
              <w:adjustRightInd/>
              <w:jc w:val="center"/>
              <w:rPr>
                <w:b/>
                <w:bCs/>
                <w:sz w:val="22"/>
                <w:szCs w:val="22"/>
              </w:rPr>
            </w:pPr>
            <w:ins w:id="3345" w:author="ERCOT" w:date="2023-10-26T12:40:00Z">
              <w:r w:rsidRPr="00E95F39">
                <w:rPr>
                  <w:sz w:val="22"/>
                  <w:szCs w:val="22"/>
                </w:rPr>
                <w:t>26</w:t>
              </w:r>
            </w:ins>
            <w:del w:id="334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CD72FB" w14:textId="598E7F96" w:rsidR="00611163" w:rsidRPr="00E95F39" w:rsidRDefault="00611163" w:rsidP="00E95F39">
            <w:pPr>
              <w:widowControl/>
              <w:autoSpaceDE/>
              <w:autoSpaceDN/>
              <w:adjustRightInd/>
              <w:jc w:val="center"/>
              <w:rPr>
                <w:b/>
                <w:bCs/>
                <w:sz w:val="22"/>
                <w:szCs w:val="22"/>
              </w:rPr>
            </w:pPr>
            <w:ins w:id="3347" w:author="ERCOT" w:date="2023-10-26T12:40:00Z">
              <w:r w:rsidRPr="00E95F39">
                <w:rPr>
                  <w:sz w:val="22"/>
                  <w:szCs w:val="22"/>
                </w:rPr>
                <w:t>26</w:t>
              </w:r>
            </w:ins>
            <w:del w:id="334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4C0FE53" w14:textId="7AB2AD8E" w:rsidR="00611163" w:rsidRPr="00E95F39" w:rsidRDefault="00611163" w:rsidP="00E95F39">
            <w:pPr>
              <w:widowControl/>
              <w:autoSpaceDE/>
              <w:autoSpaceDN/>
              <w:adjustRightInd/>
              <w:jc w:val="center"/>
              <w:rPr>
                <w:b/>
                <w:bCs/>
                <w:sz w:val="22"/>
                <w:szCs w:val="22"/>
              </w:rPr>
            </w:pPr>
            <w:ins w:id="3349" w:author="ERCOT" w:date="2023-10-26T12:40:00Z">
              <w:r w:rsidRPr="00E95F39">
                <w:rPr>
                  <w:sz w:val="22"/>
                  <w:szCs w:val="22"/>
                </w:rPr>
                <w:t>26</w:t>
              </w:r>
            </w:ins>
            <w:del w:id="335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E9626F" w14:textId="6200421F" w:rsidR="00611163" w:rsidRPr="00E95F39" w:rsidRDefault="00611163" w:rsidP="00E95F39">
            <w:pPr>
              <w:widowControl/>
              <w:autoSpaceDE/>
              <w:autoSpaceDN/>
              <w:adjustRightInd/>
              <w:jc w:val="center"/>
              <w:rPr>
                <w:b/>
                <w:bCs/>
                <w:sz w:val="22"/>
                <w:szCs w:val="22"/>
              </w:rPr>
            </w:pPr>
            <w:ins w:id="3351" w:author="ERCOT" w:date="2023-10-26T12:40:00Z">
              <w:r w:rsidRPr="00E95F39">
                <w:rPr>
                  <w:sz w:val="22"/>
                  <w:szCs w:val="22"/>
                </w:rPr>
                <w:t>26</w:t>
              </w:r>
            </w:ins>
            <w:del w:id="335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6722393" w14:textId="6F0A9460" w:rsidR="00611163" w:rsidRPr="00E95F39" w:rsidRDefault="00611163" w:rsidP="00E95F39">
            <w:pPr>
              <w:widowControl/>
              <w:autoSpaceDE/>
              <w:autoSpaceDN/>
              <w:adjustRightInd/>
              <w:jc w:val="center"/>
              <w:rPr>
                <w:b/>
                <w:bCs/>
                <w:sz w:val="22"/>
                <w:szCs w:val="22"/>
              </w:rPr>
            </w:pPr>
            <w:ins w:id="3353" w:author="ERCOT" w:date="2023-10-26T12:40:00Z">
              <w:r w:rsidRPr="00E95F39">
                <w:rPr>
                  <w:sz w:val="22"/>
                  <w:szCs w:val="22"/>
                </w:rPr>
                <w:t>26</w:t>
              </w:r>
            </w:ins>
            <w:del w:id="335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3CBA3C9" w14:textId="6D7DF07F" w:rsidR="00611163" w:rsidRPr="00E95F39" w:rsidRDefault="00611163" w:rsidP="00E95F39">
            <w:pPr>
              <w:widowControl/>
              <w:autoSpaceDE/>
              <w:autoSpaceDN/>
              <w:adjustRightInd/>
              <w:jc w:val="center"/>
              <w:rPr>
                <w:b/>
                <w:bCs/>
                <w:sz w:val="22"/>
                <w:szCs w:val="22"/>
              </w:rPr>
            </w:pPr>
            <w:ins w:id="3355" w:author="ERCOT" w:date="2023-10-26T12:40:00Z">
              <w:r w:rsidRPr="00E95F39">
                <w:rPr>
                  <w:sz w:val="22"/>
                  <w:szCs w:val="22"/>
                </w:rPr>
                <w:t>26</w:t>
              </w:r>
            </w:ins>
            <w:del w:id="3356" w:author="ERCOT" w:date="2023-10-26T12:40:00Z">
              <w:r w:rsidRPr="00E95F39" w:rsidDel="00D6599C">
                <w:rPr>
                  <w:sz w:val="22"/>
                  <w:szCs w:val="22"/>
                </w:rPr>
                <w:delText>31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657005C" w14:textId="3962CEE7" w:rsidR="00611163" w:rsidRPr="00E95F39" w:rsidRDefault="00611163" w:rsidP="00E95F39">
            <w:pPr>
              <w:widowControl/>
              <w:autoSpaceDE/>
              <w:autoSpaceDN/>
              <w:adjustRightInd/>
              <w:jc w:val="center"/>
              <w:rPr>
                <w:b/>
                <w:bCs/>
                <w:sz w:val="22"/>
                <w:szCs w:val="22"/>
              </w:rPr>
            </w:pPr>
            <w:ins w:id="3357" w:author="ERCOT" w:date="2023-10-26T12:40:00Z">
              <w:r w:rsidRPr="00E95F39">
                <w:rPr>
                  <w:sz w:val="22"/>
                  <w:szCs w:val="22"/>
                </w:rPr>
                <w:t>26</w:t>
              </w:r>
            </w:ins>
            <w:del w:id="3358" w:author="ERCOT" w:date="2023-10-26T12:40:00Z">
              <w:r w:rsidRPr="00E95F39" w:rsidDel="00D6599C">
                <w:rPr>
                  <w:sz w:val="22"/>
                  <w:szCs w:val="22"/>
                </w:rPr>
                <w:delText>31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2B56E96" w14:textId="3763182E" w:rsidR="00611163" w:rsidRPr="00E95F39" w:rsidRDefault="00611163" w:rsidP="00E95F39">
            <w:pPr>
              <w:widowControl/>
              <w:autoSpaceDE/>
              <w:autoSpaceDN/>
              <w:adjustRightInd/>
              <w:jc w:val="center"/>
              <w:rPr>
                <w:b/>
                <w:bCs/>
                <w:sz w:val="22"/>
                <w:szCs w:val="22"/>
              </w:rPr>
            </w:pPr>
            <w:ins w:id="3359" w:author="ERCOT" w:date="2023-10-26T12:40:00Z">
              <w:r w:rsidRPr="00E95F39">
                <w:rPr>
                  <w:sz w:val="22"/>
                  <w:szCs w:val="22"/>
                </w:rPr>
                <w:t>26</w:t>
              </w:r>
            </w:ins>
            <w:del w:id="336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5604DEE" w14:textId="69CED602" w:rsidR="00611163" w:rsidRPr="00E95F39" w:rsidRDefault="00611163" w:rsidP="00E95F39">
            <w:pPr>
              <w:widowControl/>
              <w:autoSpaceDE/>
              <w:autoSpaceDN/>
              <w:adjustRightInd/>
              <w:jc w:val="center"/>
              <w:rPr>
                <w:b/>
                <w:bCs/>
                <w:sz w:val="22"/>
                <w:szCs w:val="22"/>
              </w:rPr>
            </w:pPr>
            <w:ins w:id="3361" w:author="ERCOT" w:date="2023-10-26T12:40:00Z">
              <w:r w:rsidRPr="00E95F39">
                <w:rPr>
                  <w:sz w:val="22"/>
                  <w:szCs w:val="22"/>
                </w:rPr>
                <w:t>19</w:t>
              </w:r>
            </w:ins>
            <w:del w:id="3362"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A9A6A58" w14:textId="58A8AA08" w:rsidR="00611163" w:rsidRPr="00E95F39" w:rsidRDefault="00611163" w:rsidP="00E95F39">
            <w:pPr>
              <w:widowControl/>
              <w:autoSpaceDE/>
              <w:autoSpaceDN/>
              <w:adjustRightInd/>
              <w:jc w:val="center"/>
              <w:rPr>
                <w:b/>
                <w:bCs/>
                <w:sz w:val="22"/>
                <w:szCs w:val="22"/>
              </w:rPr>
            </w:pPr>
            <w:ins w:id="3363" w:author="ERCOT" w:date="2023-10-26T12:40:00Z">
              <w:r w:rsidRPr="00E95F39">
                <w:rPr>
                  <w:sz w:val="22"/>
                  <w:szCs w:val="22"/>
                </w:rPr>
                <w:t>19</w:t>
              </w:r>
            </w:ins>
            <w:del w:id="3364"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0EE855E" w14:textId="7C3D8F97" w:rsidR="00611163" w:rsidRPr="00E95F39" w:rsidRDefault="00611163" w:rsidP="00E95F39">
            <w:pPr>
              <w:widowControl/>
              <w:autoSpaceDE/>
              <w:autoSpaceDN/>
              <w:adjustRightInd/>
              <w:jc w:val="center"/>
              <w:rPr>
                <w:b/>
                <w:bCs/>
                <w:sz w:val="22"/>
                <w:szCs w:val="22"/>
              </w:rPr>
            </w:pPr>
            <w:ins w:id="3365" w:author="ERCOT" w:date="2023-10-26T12:40:00Z">
              <w:r w:rsidRPr="00E95F39">
                <w:rPr>
                  <w:sz w:val="22"/>
                  <w:szCs w:val="22"/>
                </w:rPr>
                <w:t>19</w:t>
              </w:r>
            </w:ins>
            <w:del w:id="3366" w:author="ERCOT" w:date="2023-10-26T12:40:00Z">
              <w:r w:rsidRPr="00E95F39" w:rsidDel="00D6599C">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7F20FE" w14:textId="7141D005" w:rsidR="00611163" w:rsidRPr="00E95F39" w:rsidRDefault="00611163" w:rsidP="00E95F39">
            <w:pPr>
              <w:widowControl/>
              <w:autoSpaceDE/>
              <w:autoSpaceDN/>
              <w:adjustRightInd/>
              <w:jc w:val="center"/>
              <w:rPr>
                <w:b/>
                <w:bCs/>
                <w:sz w:val="22"/>
                <w:szCs w:val="22"/>
              </w:rPr>
            </w:pPr>
            <w:ins w:id="3367" w:author="ERCOT" w:date="2023-10-26T12:40:00Z">
              <w:r w:rsidRPr="00E95F39">
                <w:rPr>
                  <w:sz w:val="22"/>
                  <w:szCs w:val="22"/>
                </w:rPr>
                <w:t>19</w:t>
              </w:r>
            </w:ins>
            <w:del w:id="3368" w:author="ERCOT" w:date="2023-10-26T12:40:00Z">
              <w:r w:rsidRPr="00E95F39" w:rsidDel="00D6599C">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D2192CD" w14:textId="2C0DCA0C" w:rsidR="00611163" w:rsidRPr="00E95F39" w:rsidRDefault="00611163" w:rsidP="00E95F39">
            <w:pPr>
              <w:widowControl/>
              <w:autoSpaceDE/>
              <w:autoSpaceDN/>
              <w:adjustRightInd/>
              <w:jc w:val="center"/>
              <w:rPr>
                <w:b/>
                <w:bCs/>
                <w:sz w:val="22"/>
                <w:szCs w:val="22"/>
              </w:rPr>
            </w:pPr>
            <w:ins w:id="3369" w:author="ERCOT" w:date="2023-10-26T12:40:00Z">
              <w:r w:rsidRPr="00E95F39">
                <w:rPr>
                  <w:sz w:val="22"/>
                  <w:szCs w:val="22"/>
                </w:rPr>
                <w:t>21</w:t>
              </w:r>
            </w:ins>
            <w:del w:id="3370"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C09C8AC" w14:textId="132C2A4D" w:rsidR="00611163" w:rsidRPr="00E95F39" w:rsidRDefault="00611163" w:rsidP="00E95F39">
            <w:pPr>
              <w:widowControl/>
              <w:autoSpaceDE/>
              <w:autoSpaceDN/>
              <w:adjustRightInd/>
              <w:jc w:val="center"/>
              <w:rPr>
                <w:b/>
                <w:bCs/>
                <w:sz w:val="22"/>
                <w:szCs w:val="22"/>
              </w:rPr>
            </w:pPr>
            <w:ins w:id="3371" w:author="ERCOT" w:date="2023-10-26T12:40:00Z">
              <w:r w:rsidRPr="00E95F39">
                <w:rPr>
                  <w:sz w:val="22"/>
                  <w:szCs w:val="22"/>
                </w:rPr>
                <w:t>21</w:t>
              </w:r>
            </w:ins>
            <w:del w:id="3372"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E642E3F" w14:textId="0E386775" w:rsidR="00611163" w:rsidRPr="00E95F39" w:rsidRDefault="00611163" w:rsidP="00E95F39">
            <w:pPr>
              <w:widowControl/>
              <w:autoSpaceDE/>
              <w:autoSpaceDN/>
              <w:adjustRightInd/>
              <w:jc w:val="center"/>
              <w:rPr>
                <w:b/>
                <w:bCs/>
                <w:sz w:val="22"/>
                <w:szCs w:val="22"/>
              </w:rPr>
            </w:pPr>
            <w:ins w:id="3373" w:author="ERCOT" w:date="2023-10-26T12:40:00Z">
              <w:r w:rsidRPr="00E95F39">
                <w:rPr>
                  <w:sz w:val="22"/>
                  <w:szCs w:val="22"/>
                </w:rPr>
                <w:t>21</w:t>
              </w:r>
            </w:ins>
            <w:del w:id="3374" w:author="ERCOT" w:date="2023-10-26T12:40:00Z">
              <w:r w:rsidRPr="00E95F39" w:rsidDel="00D6599C">
                <w:rPr>
                  <w:sz w:val="22"/>
                  <w:szCs w:val="22"/>
                </w:rPr>
                <w:delText>21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144F16D5" w14:textId="18E4E120" w:rsidR="00611163" w:rsidRPr="00E95F39" w:rsidRDefault="00611163" w:rsidP="00E95F39">
            <w:pPr>
              <w:widowControl/>
              <w:autoSpaceDE/>
              <w:autoSpaceDN/>
              <w:adjustRightInd/>
              <w:jc w:val="center"/>
              <w:rPr>
                <w:b/>
                <w:bCs/>
                <w:sz w:val="22"/>
                <w:szCs w:val="22"/>
              </w:rPr>
            </w:pPr>
            <w:ins w:id="3375" w:author="ERCOT" w:date="2023-10-26T12:40:00Z">
              <w:r w:rsidRPr="00E95F39">
                <w:rPr>
                  <w:sz w:val="22"/>
                  <w:szCs w:val="22"/>
                </w:rPr>
                <w:t>21</w:t>
              </w:r>
            </w:ins>
            <w:del w:id="3376" w:author="ERCOT" w:date="2023-10-26T12:40:00Z">
              <w:r w:rsidRPr="00E95F39" w:rsidDel="00D6599C">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392BAB3E" w14:textId="71283FCF" w:rsidR="00611163" w:rsidRPr="00E95F39" w:rsidRDefault="00611163" w:rsidP="00E95F39">
            <w:pPr>
              <w:widowControl/>
              <w:autoSpaceDE/>
              <w:autoSpaceDN/>
              <w:adjustRightInd/>
              <w:jc w:val="center"/>
              <w:rPr>
                <w:b/>
                <w:bCs/>
                <w:sz w:val="22"/>
                <w:szCs w:val="22"/>
              </w:rPr>
            </w:pPr>
            <w:ins w:id="3377" w:author="ERCOT" w:date="2023-10-26T12:40:00Z">
              <w:r w:rsidRPr="00E95F39">
                <w:rPr>
                  <w:sz w:val="22"/>
                  <w:szCs w:val="22"/>
                </w:rPr>
                <w:t>28</w:t>
              </w:r>
            </w:ins>
            <w:del w:id="3378" w:author="ERCOT" w:date="2023-10-26T12:40:00Z">
              <w:r w:rsidRPr="00E95F39" w:rsidDel="00D6599C">
                <w:rPr>
                  <w:sz w:val="22"/>
                  <w:szCs w:val="22"/>
                </w:rPr>
                <w:delText>29</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5B553666" w14:textId="11033F9E" w:rsidR="00611163" w:rsidRPr="00E95F39" w:rsidRDefault="00611163" w:rsidP="00E95F39">
            <w:pPr>
              <w:widowControl/>
              <w:autoSpaceDE/>
              <w:autoSpaceDN/>
              <w:adjustRightInd/>
              <w:jc w:val="center"/>
              <w:rPr>
                <w:b/>
                <w:bCs/>
                <w:sz w:val="22"/>
                <w:szCs w:val="22"/>
              </w:rPr>
            </w:pPr>
            <w:ins w:id="3379" w:author="ERCOT" w:date="2023-10-26T12:40:00Z">
              <w:r w:rsidRPr="00E95F39">
                <w:rPr>
                  <w:sz w:val="22"/>
                  <w:szCs w:val="22"/>
                </w:rPr>
                <w:t>28</w:t>
              </w:r>
            </w:ins>
            <w:del w:id="3380" w:author="ERCOT" w:date="2023-10-26T12:40:00Z">
              <w:r w:rsidRPr="00E95F39" w:rsidDel="00D6599C">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6F14CED4" w14:textId="1F55DE51" w:rsidR="00611163" w:rsidRPr="00E95F39" w:rsidRDefault="00611163" w:rsidP="00E95F39">
            <w:pPr>
              <w:widowControl/>
              <w:autoSpaceDE/>
              <w:autoSpaceDN/>
              <w:adjustRightInd/>
              <w:jc w:val="center"/>
              <w:rPr>
                <w:b/>
                <w:bCs/>
                <w:sz w:val="22"/>
                <w:szCs w:val="22"/>
              </w:rPr>
            </w:pPr>
            <w:ins w:id="3381" w:author="ERCOT" w:date="2023-10-26T12:40:00Z">
              <w:r w:rsidRPr="00E95F39">
                <w:rPr>
                  <w:sz w:val="22"/>
                  <w:szCs w:val="22"/>
                </w:rPr>
                <w:t>28</w:t>
              </w:r>
            </w:ins>
            <w:del w:id="3382" w:author="ERCOT" w:date="2023-10-26T12:40:00Z">
              <w:r w:rsidRPr="00E95F39" w:rsidDel="00D6599C">
                <w:rPr>
                  <w:sz w:val="22"/>
                  <w:szCs w:val="22"/>
                </w:rPr>
                <w:delText>29</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C4F8AD0" w14:textId="475B3849" w:rsidR="00611163" w:rsidRPr="00E95F39" w:rsidRDefault="00611163" w:rsidP="00E95F39">
            <w:pPr>
              <w:widowControl/>
              <w:autoSpaceDE/>
              <w:autoSpaceDN/>
              <w:adjustRightInd/>
              <w:jc w:val="center"/>
              <w:rPr>
                <w:b/>
                <w:bCs/>
                <w:sz w:val="22"/>
                <w:szCs w:val="22"/>
              </w:rPr>
            </w:pPr>
            <w:ins w:id="3383" w:author="ERCOT" w:date="2023-10-26T12:40:00Z">
              <w:r w:rsidRPr="00E95F39">
                <w:rPr>
                  <w:sz w:val="22"/>
                  <w:szCs w:val="22"/>
                </w:rPr>
                <w:t>28</w:t>
              </w:r>
            </w:ins>
            <w:del w:id="3384" w:author="ERCOT" w:date="2023-10-26T12:40:00Z">
              <w:r w:rsidRPr="00E95F39" w:rsidDel="00D6599C">
                <w:rPr>
                  <w:sz w:val="22"/>
                  <w:szCs w:val="22"/>
                </w:rPr>
                <w:delText>29</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628D0156" w14:textId="1FC0AB78" w:rsidR="00611163" w:rsidRPr="00E95F39" w:rsidRDefault="00611163" w:rsidP="00E95F39">
            <w:pPr>
              <w:widowControl/>
              <w:autoSpaceDE/>
              <w:autoSpaceDN/>
              <w:adjustRightInd/>
              <w:jc w:val="center"/>
              <w:rPr>
                <w:b/>
                <w:bCs/>
                <w:sz w:val="22"/>
                <w:szCs w:val="22"/>
              </w:rPr>
            </w:pPr>
            <w:ins w:id="3385" w:author="ERCOT" w:date="2023-10-26T12:40:00Z">
              <w:r w:rsidRPr="00E95F39">
                <w:rPr>
                  <w:sz w:val="22"/>
                  <w:szCs w:val="22"/>
                </w:rPr>
                <w:t>27</w:t>
              </w:r>
            </w:ins>
            <w:del w:id="3386" w:author="ERCOT" w:date="2023-10-26T12:40:00Z">
              <w:r w:rsidRPr="00E95F39" w:rsidDel="00D6599C">
                <w:rPr>
                  <w:sz w:val="22"/>
                  <w:szCs w:val="22"/>
                </w:rPr>
                <w:delText>33</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56792DC9" w14:textId="47FE9451" w:rsidR="00611163" w:rsidRPr="00E95F39" w:rsidRDefault="00611163" w:rsidP="00E95F39">
            <w:pPr>
              <w:widowControl/>
              <w:autoSpaceDE/>
              <w:autoSpaceDN/>
              <w:adjustRightInd/>
              <w:jc w:val="center"/>
              <w:rPr>
                <w:b/>
                <w:bCs/>
                <w:sz w:val="22"/>
                <w:szCs w:val="22"/>
              </w:rPr>
            </w:pPr>
            <w:ins w:id="3387" w:author="ERCOT" w:date="2023-10-26T12:40:00Z">
              <w:r w:rsidRPr="00E95F39">
                <w:rPr>
                  <w:sz w:val="22"/>
                  <w:szCs w:val="22"/>
                </w:rPr>
                <w:t>27</w:t>
              </w:r>
            </w:ins>
            <w:del w:id="3388" w:author="ERCOT" w:date="2023-10-26T12:40:00Z">
              <w:r w:rsidRPr="00E95F39" w:rsidDel="00D6599C">
                <w:rPr>
                  <w:sz w:val="22"/>
                  <w:szCs w:val="22"/>
                </w:rPr>
                <w:delText>33</w:delText>
              </w:r>
            </w:del>
          </w:p>
        </w:tc>
      </w:tr>
      <w:tr w:rsidR="00611163" w:rsidRPr="00CC576E" w14:paraId="2CC3FF6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611163" w:rsidRPr="000357D1" w:rsidRDefault="00611163" w:rsidP="0061116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center"/>
          </w:tcPr>
          <w:p w14:paraId="01A08B58" w14:textId="11D31D5E" w:rsidR="00611163" w:rsidRPr="00E95F39" w:rsidRDefault="00611163" w:rsidP="00E95F39">
            <w:pPr>
              <w:widowControl/>
              <w:autoSpaceDE/>
              <w:autoSpaceDN/>
              <w:adjustRightInd/>
              <w:jc w:val="center"/>
              <w:rPr>
                <w:b/>
                <w:bCs/>
                <w:sz w:val="22"/>
                <w:szCs w:val="22"/>
              </w:rPr>
            </w:pPr>
            <w:ins w:id="3389" w:author="ERCOT" w:date="2023-10-26T12:40:00Z">
              <w:r w:rsidRPr="00E95F39">
                <w:rPr>
                  <w:sz w:val="22"/>
                  <w:szCs w:val="22"/>
                </w:rPr>
                <w:t>21</w:t>
              </w:r>
            </w:ins>
            <w:del w:id="3390"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70E65E5" w14:textId="6A5C8741" w:rsidR="00611163" w:rsidRPr="00E95F39" w:rsidRDefault="00611163" w:rsidP="00E95F39">
            <w:pPr>
              <w:widowControl/>
              <w:autoSpaceDE/>
              <w:autoSpaceDN/>
              <w:adjustRightInd/>
              <w:jc w:val="center"/>
              <w:rPr>
                <w:b/>
                <w:bCs/>
                <w:sz w:val="22"/>
                <w:szCs w:val="22"/>
              </w:rPr>
            </w:pPr>
            <w:ins w:id="3391" w:author="ERCOT" w:date="2023-10-26T12:40:00Z">
              <w:r w:rsidRPr="00E95F39">
                <w:rPr>
                  <w:sz w:val="22"/>
                  <w:szCs w:val="22"/>
                </w:rPr>
                <w:t>21</w:t>
              </w:r>
            </w:ins>
            <w:del w:id="339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E67BB23" w14:textId="5AE26D39" w:rsidR="00611163" w:rsidRPr="00E95F39" w:rsidRDefault="00611163" w:rsidP="00E95F39">
            <w:pPr>
              <w:widowControl/>
              <w:autoSpaceDE/>
              <w:autoSpaceDN/>
              <w:adjustRightInd/>
              <w:jc w:val="center"/>
              <w:rPr>
                <w:b/>
                <w:bCs/>
                <w:sz w:val="22"/>
                <w:szCs w:val="22"/>
              </w:rPr>
            </w:pPr>
            <w:ins w:id="3393" w:author="ERCOT" w:date="2023-10-26T12:40:00Z">
              <w:r w:rsidRPr="00E95F39">
                <w:rPr>
                  <w:sz w:val="22"/>
                  <w:szCs w:val="22"/>
                </w:rPr>
                <w:t>21</w:t>
              </w:r>
            </w:ins>
            <w:del w:id="339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C8314DA" w14:textId="778CBAB4" w:rsidR="00611163" w:rsidRPr="00E95F39" w:rsidRDefault="00611163" w:rsidP="00E95F39">
            <w:pPr>
              <w:widowControl/>
              <w:autoSpaceDE/>
              <w:autoSpaceDN/>
              <w:adjustRightInd/>
              <w:jc w:val="center"/>
              <w:rPr>
                <w:b/>
                <w:bCs/>
                <w:sz w:val="22"/>
                <w:szCs w:val="22"/>
              </w:rPr>
            </w:pPr>
            <w:ins w:id="3395" w:author="ERCOT" w:date="2023-10-26T12:40:00Z">
              <w:r w:rsidRPr="00E95F39">
                <w:rPr>
                  <w:sz w:val="22"/>
                  <w:szCs w:val="22"/>
                </w:rPr>
                <w:t>21</w:t>
              </w:r>
            </w:ins>
            <w:del w:id="339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C3DD57" w14:textId="6C53074C" w:rsidR="00611163" w:rsidRPr="00E95F39" w:rsidRDefault="00611163" w:rsidP="00E95F39">
            <w:pPr>
              <w:widowControl/>
              <w:autoSpaceDE/>
              <w:autoSpaceDN/>
              <w:adjustRightInd/>
              <w:jc w:val="center"/>
              <w:rPr>
                <w:b/>
                <w:bCs/>
                <w:sz w:val="22"/>
                <w:szCs w:val="22"/>
              </w:rPr>
            </w:pPr>
            <w:ins w:id="3397" w:author="ERCOT" w:date="2023-10-26T12:40:00Z">
              <w:r w:rsidRPr="00E95F39">
                <w:rPr>
                  <w:sz w:val="22"/>
                  <w:szCs w:val="22"/>
                </w:rPr>
                <w:t>21</w:t>
              </w:r>
            </w:ins>
            <w:del w:id="339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0F2D0C" w14:textId="21245532" w:rsidR="00611163" w:rsidRPr="00E95F39" w:rsidRDefault="00611163" w:rsidP="00E95F39">
            <w:pPr>
              <w:widowControl/>
              <w:autoSpaceDE/>
              <w:autoSpaceDN/>
              <w:adjustRightInd/>
              <w:jc w:val="center"/>
              <w:rPr>
                <w:b/>
                <w:bCs/>
                <w:sz w:val="22"/>
                <w:szCs w:val="22"/>
              </w:rPr>
            </w:pPr>
            <w:ins w:id="3399" w:author="ERCOT" w:date="2023-10-26T12:40:00Z">
              <w:r w:rsidRPr="00E95F39">
                <w:rPr>
                  <w:sz w:val="22"/>
                  <w:szCs w:val="22"/>
                </w:rPr>
                <w:t>21</w:t>
              </w:r>
            </w:ins>
            <w:del w:id="340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3FE20D" w14:textId="35D7BA6E" w:rsidR="00611163" w:rsidRPr="00E95F39" w:rsidRDefault="00611163" w:rsidP="00E95F39">
            <w:pPr>
              <w:widowControl/>
              <w:autoSpaceDE/>
              <w:autoSpaceDN/>
              <w:adjustRightInd/>
              <w:jc w:val="center"/>
              <w:rPr>
                <w:b/>
                <w:bCs/>
                <w:sz w:val="22"/>
                <w:szCs w:val="22"/>
              </w:rPr>
            </w:pPr>
            <w:ins w:id="3401" w:author="ERCOT" w:date="2023-10-26T12:40:00Z">
              <w:r w:rsidRPr="00E95F39">
                <w:rPr>
                  <w:sz w:val="22"/>
                  <w:szCs w:val="22"/>
                </w:rPr>
                <w:t>22</w:t>
              </w:r>
            </w:ins>
            <w:del w:id="3402"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ECFEB82" w14:textId="1E612973" w:rsidR="00611163" w:rsidRPr="00E95F39" w:rsidRDefault="00611163" w:rsidP="00E95F39">
            <w:pPr>
              <w:widowControl/>
              <w:autoSpaceDE/>
              <w:autoSpaceDN/>
              <w:adjustRightInd/>
              <w:jc w:val="center"/>
              <w:rPr>
                <w:b/>
                <w:bCs/>
                <w:sz w:val="22"/>
                <w:szCs w:val="22"/>
              </w:rPr>
            </w:pPr>
            <w:ins w:id="3403" w:author="ERCOT" w:date="2023-10-26T12:40:00Z">
              <w:r w:rsidRPr="00E95F39">
                <w:rPr>
                  <w:sz w:val="22"/>
                  <w:szCs w:val="22"/>
                </w:rPr>
                <w:t>22</w:t>
              </w:r>
            </w:ins>
            <w:del w:id="3404" w:author="ERCOT" w:date="2023-10-26T12:40:00Z">
              <w:r w:rsidRPr="00E95F39" w:rsidDel="00D6599C">
                <w:rPr>
                  <w:sz w:val="22"/>
                  <w:szCs w:val="22"/>
                </w:rPr>
                <w:delText>28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98AAB73" w14:textId="17E6BAC6" w:rsidR="00611163" w:rsidRPr="00E95F39" w:rsidRDefault="00611163" w:rsidP="00E95F39">
            <w:pPr>
              <w:widowControl/>
              <w:autoSpaceDE/>
              <w:autoSpaceDN/>
              <w:adjustRightInd/>
              <w:jc w:val="center"/>
              <w:rPr>
                <w:b/>
                <w:bCs/>
                <w:sz w:val="22"/>
                <w:szCs w:val="22"/>
              </w:rPr>
            </w:pPr>
            <w:ins w:id="3405" w:author="ERCOT" w:date="2023-10-26T12:40:00Z">
              <w:r w:rsidRPr="00E95F39">
                <w:rPr>
                  <w:sz w:val="22"/>
                  <w:szCs w:val="22"/>
                </w:rPr>
                <w:t>22</w:t>
              </w:r>
            </w:ins>
            <w:del w:id="3406" w:author="ERCOT" w:date="2023-10-26T12:40:00Z">
              <w:r w:rsidRPr="00E95F39" w:rsidDel="00D6599C">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7E030B8" w14:textId="2557117B" w:rsidR="00611163" w:rsidRPr="00E95F39" w:rsidRDefault="00611163" w:rsidP="00E95F39">
            <w:pPr>
              <w:widowControl/>
              <w:autoSpaceDE/>
              <w:autoSpaceDN/>
              <w:adjustRightInd/>
              <w:jc w:val="center"/>
              <w:rPr>
                <w:b/>
                <w:bCs/>
                <w:sz w:val="22"/>
                <w:szCs w:val="22"/>
              </w:rPr>
            </w:pPr>
            <w:ins w:id="3407" w:author="ERCOT" w:date="2023-10-26T12:40:00Z">
              <w:r w:rsidRPr="00E95F39">
                <w:rPr>
                  <w:sz w:val="22"/>
                  <w:szCs w:val="22"/>
                </w:rPr>
                <w:t>22</w:t>
              </w:r>
            </w:ins>
            <w:del w:id="3408"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EB9E9CC" w14:textId="5F51674B" w:rsidR="00611163" w:rsidRPr="00E95F39" w:rsidRDefault="00611163" w:rsidP="00E95F39">
            <w:pPr>
              <w:widowControl/>
              <w:autoSpaceDE/>
              <w:autoSpaceDN/>
              <w:adjustRightInd/>
              <w:jc w:val="center"/>
              <w:rPr>
                <w:b/>
                <w:bCs/>
                <w:sz w:val="22"/>
                <w:szCs w:val="22"/>
              </w:rPr>
            </w:pPr>
            <w:ins w:id="3409" w:author="ERCOT" w:date="2023-10-26T12:40:00Z">
              <w:r w:rsidRPr="00E95F39">
                <w:rPr>
                  <w:sz w:val="22"/>
                  <w:szCs w:val="22"/>
                </w:rPr>
                <w:t>17</w:t>
              </w:r>
            </w:ins>
            <w:del w:id="3410"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4B009D" w14:textId="522ED522" w:rsidR="00611163" w:rsidRPr="00E95F39" w:rsidRDefault="00611163" w:rsidP="00E95F39">
            <w:pPr>
              <w:widowControl/>
              <w:autoSpaceDE/>
              <w:autoSpaceDN/>
              <w:adjustRightInd/>
              <w:jc w:val="center"/>
              <w:rPr>
                <w:b/>
                <w:bCs/>
                <w:sz w:val="22"/>
                <w:szCs w:val="22"/>
              </w:rPr>
            </w:pPr>
            <w:ins w:id="3411" w:author="ERCOT" w:date="2023-10-26T12:40:00Z">
              <w:r w:rsidRPr="00E95F39">
                <w:rPr>
                  <w:sz w:val="22"/>
                  <w:szCs w:val="22"/>
                </w:rPr>
                <w:t>17</w:t>
              </w:r>
            </w:ins>
            <w:del w:id="3412"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1636825" w14:textId="214E9C2C" w:rsidR="00611163" w:rsidRPr="00E95F39" w:rsidRDefault="00611163" w:rsidP="00E95F39">
            <w:pPr>
              <w:widowControl/>
              <w:autoSpaceDE/>
              <w:autoSpaceDN/>
              <w:adjustRightInd/>
              <w:jc w:val="center"/>
              <w:rPr>
                <w:b/>
                <w:bCs/>
                <w:sz w:val="22"/>
                <w:szCs w:val="22"/>
              </w:rPr>
            </w:pPr>
            <w:ins w:id="3413" w:author="ERCOT" w:date="2023-10-26T12:40:00Z">
              <w:r w:rsidRPr="00E95F39">
                <w:rPr>
                  <w:sz w:val="22"/>
                  <w:szCs w:val="22"/>
                </w:rPr>
                <w:t>17</w:t>
              </w:r>
            </w:ins>
            <w:del w:id="3414"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D9F1680" w14:textId="62DC5364" w:rsidR="00611163" w:rsidRPr="00E95F39" w:rsidRDefault="00611163" w:rsidP="00E95F39">
            <w:pPr>
              <w:widowControl/>
              <w:autoSpaceDE/>
              <w:autoSpaceDN/>
              <w:adjustRightInd/>
              <w:jc w:val="center"/>
              <w:rPr>
                <w:b/>
                <w:bCs/>
                <w:sz w:val="22"/>
                <w:szCs w:val="22"/>
              </w:rPr>
            </w:pPr>
            <w:ins w:id="3415" w:author="ERCOT" w:date="2023-10-26T12:40:00Z">
              <w:r w:rsidRPr="00E95F39">
                <w:rPr>
                  <w:sz w:val="22"/>
                  <w:szCs w:val="22"/>
                </w:rPr>
                <w:t>17</w:t>
              </w:r>
            </w:ins>
            <w:del w:id="3416"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2F1C24" w14:textId="4C7CFDAE" w:rsidR="00611163" w:rsidRPr="00E95F39" w:rsidRDefault="00611163" w:rsidP="00E95F39">
            <w:pPr>
              <w:widowControl/>
              <w:autoSpaceDE/>
              <w:autoSpaceDN/>
              <w:adjustRightInd/>
              <w:jc w:val="center"/>
              <w:rPr>
                <w:b/>
                <w:bCs/>
                <w:sz w:val="22"/>
                <w:szCs w:val="22"/>
              </w:rPr>
            </w:pPr>
            <w:ins w:id="3417" w:author="ERCOT" w:date="2023-10-26T12:40:00Z">
              <w:r w:rsidRPr="00E95F39">
                <w:rPr>
                  <w:sz w:val="22"/>
                  <w:szCs w:val="22"/>
                </w:rPr>
                <w:t>21</w:t>
              </w:r>
            </w:ins>
            <w:del w:id="3418"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95783CB" w14:textId="566F2C5A" w:rsidR="00611163" w:rsidRPr="00E95F39" w:rsidRDefault="00611163" w:rsidP="00E95F39">
            <w:pPr>
              <w:widowControl/>
              <w:autoSpaceDE/>
              <w:autoSpaceDN/>
              <w:adjustRightInd/>
              <w:jc w:val="center"/>
              <w:rPr>
                <w:b/>
                <w:bCs/>
                <w:sz w:val="22"/>
                <w:szCs w:val="22"/>
              </w:rPr>
            </w:pPr>
            <w:ins w:id="3419" w:author="ERCOT" w:date="2023-10-26T12:40:00Z">
              <w:r w:rsidRPr="00E95F39">
                <w:rPr>
                  <w:sz w:val="22"/>
                  <w:szCs w:val="22"/>
                </w:rPr>
                <w:t>21</w:t>
              </w:r>
            </w:ins>
            <w:del w:id="3420"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D67E01B" w14:textId="22BD521D" w:rsidR="00611163" w:rsidRPr="00E95F39" w:rsidRDefault="00611163" w:rsidP="00E95F39">
            <w:pPr>
              <w:widowControl/>
              <w:autoSpaceDE/>
              <w:autoSpaceDN/>
              <w:adjustRightInd/>
              <w:jc w:val="center"/>
              <w:rPr>
                <w:b/>
                <w:bCs/>
                <w:sz w:val="22"/>
                <w:szCs w:val="22"/>
              </w:rPr>
            </w:pPr>
            <w:ins w:id="3421" w:author="ERCOT" w:date="2023-10-26T12:40:00Z">
              <w:r w:rsidRPr="00E95F39">
                <w:rPr>
                  <w:sz w:val="22"/>
                  <w:szCs w:val="22"/>
                </w:rPr>
                <w:t>21</w:t>
              </w:r>
            </w:ins>
            <w:del w:id="3422" w:author="ERCOT" w:date="2023-10-26T12:40:00Z">
              <w:r w:rsidRPr="00E95F39" w:rsidDel="00D6599C">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50D5216" w14:textId="359FF273" w:rsidR="00611163" w:rsidRPr="00E95F39" w:rsidRDefault="00611163" w:rsidP="00E95F39">
            <w:pPr>
              <w:widowControl/>
              <w:autoSpaceDE/>
              <w:autoSpaceDN/>
              <w:adjustRightInd/>
              <w:jc w:val="center"/>
              <w:rPr>
                <w:b/>
                <w:bCs/>
                <w:sz w:val="22"/>
                <w:szCs w:val="22"/>
              </w:rPr>
            </w:pPr>
            <w:ins w:id="3423" w:author="ERCOT" w:date="2023-10-26T12:40:00Z">
              <w:r w:rsidRPr="00E95F39">
                <w:rPr>
                  <w:sz w:val="22"/>
                  <w:szCs w:val="22"/>
                </w:rPr>
                <w:t>21</w:t>
              </w:r>
            </w:ins>
            <w:del w:id="3424" w:author="ERCOT" w:date="2023-10-26T12:40:00Z">
              <w:r w:rsidRPr="00E95F39" w:rsidDel="00D6599C">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B12ED96" w14:textId="2AFBFBBC" w:rsidR="00611163" w:rsidRPr="00E95F39" w:rsidRDefault="00611163" w:rsidP="00E95F39">
            <w:pPr>
              <w:widowControl/>
              <w:autoSpaceDE/>
              <w:autoSpaceDN/>
              <w:adjustRightInd/>
              <w:jc w:val="center"/>
              <w:rPr>
                <w:b/>
                <w:bCs/>
                <w:sz w:val="22"/>
                <w:szCs w:val="22"/>
              </w:rPr>
            </w:pPr>
            <w:ins w:id="3425" w:author="ERCOT" w:date="2023-10-26T12:40:00Z">
              <w:r w:rsidRPr="00E95F39">
                <w:rPr>
                  <w:sz w:val="22"/>
                  <w:szCs w:val="22"/>
                </w:rPr>
                <w:t>22</w:t>
              </w:r>
            </w:ins>
            <w:del w:id="3426" w:author="ERCOT" w:date="2023-10-26T12:40:00Z">
              <w:r w:rsidRPr="00E95F39" w:rsidDel="00D6599C">
                <w:rPr>
                  <w:sz w:val="22"/>
                  <w:szCs w:val="22"/>
                </w:rPr>
                <w:delText>27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103153EF" w14:textId="1B6F03A0" w:rsidR="00611163" w:rsidRPr="00E95F39" w:rsidRDefault="00611163" w:rsidP="00E95F39">
            <w:pPr>
              <w:widowControl/>
              <w:autoSpaceDE/>
              <w:autoSpaceDN/>
              <w:adjustRightInd/>
              <w:jc w:val="center"/>
              <w:rPr>
                <w:b/>
                <w:bCs/>
                <w:sz w:val="22"/>
                <w:szCs w:val="22"/>
              </w:rPr>
            </w:pPr>
            <w:ins w:id="3427" w:author="ERCOT" w:date="2023-10-26T12:40:00Z">
              <w:r w:rsidRPr="00E95F39">
                <w:rPr>
                  <w:sz w:val="22"/>
                  <w:szCs w:val="22"/>
                </w:rPr>
                <w:t>22</w:t>
              </w:r>
            </w:ins>
            <w:del w:id="3428" w:author="ERCOT" w:date="2023-10-26T12:40:00Z">
              <w:r w:rsidRPr="00E95F39" w:rsidDel="00D6599C">
                <w:rPr>
                  <w:sz w:val="22"/>
                  <w:szCs w:val="22"/>
                </w:rPr>
                <w:delText>27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F6DB364" w14:textId="264B70B2" w:rsidR="00611163" w:rsidRPr="00E95F39" w:rsidRDefault="00611163" w:rsidP="00E95F39">
            <w:pPr>
              <w:widowControl/>
              <w:autoSpaceDE/>
              <w:autoSpaceDN/>
              <w:adjustRightInd/>
              <w:jc w:val="center"/>
              <w:rPr>
                <w:b/>
                <w:bCs/>
                <w:sz w:val="22"/>
                <w:szCs w:val="22"/>
              </w:rPr>
            </w:pPr>
            <w:ins w:id="3429" w:author="ERCOT" w:date="2023-10-26T12:40:00Z">
              <w:r w:rsidRPr="00E95F39">
                <w:rPr>
                  <w:sz w:val="22"/>
                  <w:szCs w:val="22"/>
                </w:rPr>
                <w:t>22</w:t>
              </w:r>
            </w:ins>
            <w:del w:id="3430" w:author="ERCOT" w:date="2023-10-26T12:40:00Z">
              <w:r w:rsidRPr="00E95F39" w:rsidDel="00D6599C">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3E87ECAD" w14:textId="26DB009A" w:rsidR="00611163" w:rsidRPr="00E95F39" w:rsidRDefault="00611163" w:rsidP="00E95F39">
            <w:pPr>
              <w:widowControl/>
              <w:autoSpaceDE/>
              <w:autoSpaceDN/>
              <w:adjustRightInd/>
              <w:jc w:val="center"/>
              <w:rPr>
                <w:b/>
                <w:bCs/>
                <w:sz w:val="22"/>
                <w:szCs w:val="22"/>
              </w:rPr>
            </w:pPr>
            <w:ins w:id="3431" w:author="ERCOT" w:date="2023-10-26T12:40:00Z">
              <w:r w:rsidRPr="00E95F39">
                <w:rPr>
                  <w:sz w:val="22"/>
                  <w:szCs w:val="22"/>
                </w:rPr>
                <w:t>22</w:t>
              </w:r>
            </w:ins>
            <w:del w:id="3432" w:author="ERCOT" w:date="2023-10-26T12:40:00Z">
              <w:r w:rsidRPr="00E95F39" w:rsidDel="00D6599C">
                <w:rPr>
                  <w:sz w:val="22"/>
                  <w:szCs w:val="22"/>
                </w:rPr>
                <w:delText>27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F8F9185" w14:textId="7951181E" w:rsidR="00611163" w:rsidRPr="00E95F39" w:rsidRDefault="00611163" w:rsidP="00E95F39">
            <w:pPr>
              <w:widowControl/>
              <w:autoSpaceDE/>
              <w:autoSpaceDN/>
              <w:adjustRightInd/>
              <w:jc w:val="center"/>
              <w:rPr>
                <w:b/>
                <w:bCs/>
                <w:sz w:val="22"/>
                <w:szCs w:val="22"/>
              </w:rPr>
            </w:pPr>
            <w:ins w:id="3433" w:author="ERCOT" w:date="2023-10-26T12:40:00Z">
              <w:r w:rsidRPr="00E95F39">
                <w:rPr>
                  <w:sz w:val="22"/>
                  <w:szCs w:val="22"/>
                </w:rPr>
                <w:t>21</w:t>
              </w:r>
            </w:ins>
            <w:del w:id="3434" w:author="ERCOT" w:date="2023-10-26T12:40:00Z">
              <w:r w:rsidRPr="00E95F39" w:rsidDel="00D6599C">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1CE9201" w14:textId="0E176FE3" w:rsidR="00611163" w:rsidRPr="00E95F39" w:rsidRDefault="00611163" w:rsidP="00E95F39">
            <w:pPr>
              <w:widowControl/>
              <w:autoSpaceDE/>
              <w:autoSpaceDN/>
              <w:adjustRightInd/>
              <w:jc w:val="center"/>
              <w:rPr>
                <w:b/>
                <w:bCs/>
                <w:sz w:val="22"/>
                <w:szCs w:val="22"/>
              </w:rPr>
            </w:pPr>
            <w:ins w:id="3435" w:author="ERCOT" w:date="2023-10-26T12:40:00Z">
              <w:r w:rsidRPr="00E95F39">
                <w:rPr>
                  <w:sz w:val="22"/>
                  <w:szCs w:val="22"/>
                </w:rPr>
                <w:t>21</w:t>
              </w:r>
            </w:ins>
            <w:del w:id="3436" w:author="ERCOT" w:date="2023-10-26T12:40:00Z">
              <w:r w:rsidRPr="00E95F39" w:rsidDel="00D6599C">
                <w:rPr>
                  <w:sz w:val="22"/>
                  <w:szCs w:val="22"/>
                </w:rPr>
                <w:delText>27</w:delText>
              </w:r>
            </w:del>
          </w:p>
        </w:tc>
      </w:tr>
      <w:tr w:rsidR="00611163" w:rsidRPr="00CC576E" w14:paraId="176DAD3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611163" w:rsidRPr="000357D1" w:rsidRDefault="00611163" w:rsidP="0061116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center"/>
          </w:tcPr>
          <w:p w14:paraId="50796372" w14:textId="1864B475" w:rsidR="00611163" w:rsidRPr="00E95F39" w:rsidRDefault="00611163" w:rsidP="00E95F39">
            <w:pPr>
              <w:widowControl/>
              <w:autoSpaceDE/>
              <w:autoSpaceDN/>
              <w:adjustRightInd/>
              <w:jc w:val="center"/>
              <w:rPr>
                <w:b/>
                <w:bCs/>
                <w:sz w:val="22"/>
                <w:szCs w:val="22"/>
              </w:rPr>
            </w:pPr>
            <w:ins w:id="3437" w:author="ERCOT" w:date="2023-10-26T12:40:00Z">
              <w:r w:rsidRPr="00E95F39">
                <w:rPr>
                  <w:sz w:val="22"/>
                  <w:szCs w:val="22"/>
                </w:rPr>
                <w:t>21</w:t>
              </w:r>
            </w:ins>
            <w:del w:id="3438"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BE8F17E" w14:textId="41C4E53D" w:rsidR="00611163" w:rsidRPr="00E95F39" w:rsidRDefault="00611163" w:rsidP="00E95F39">
            <w:pPr>
              <w:widowControl/>
              <w:autoSpaceDE/>
              <w:autoSpaceDN/>
              <w:adjustRightInd/>
              <w:jc w:val="center"/>
              <w:rPr>
                <w:b/>
                <w:bCs/>
                <w:sz w:val="22"/>
                <w:szCs w:val="22"/>
              </w:rPr>
            </w:pPr>
            <w:ins w:id="3439" w:author="ERCOT" w:date="2023-10-26T12:40:00Z">
              <w:r w:rsidRPr="00E95F39">
                <w:rPr>
                  <w:sz w:val="22"/>
                  <w:szCs w:val="22"/>
                </w:rPr>
                <w:t>21</w:t>
              </w:r>
            </w:ins>
            <w:del w:id="344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28549E4" w14:textId="10FC8976" w:rsidR="00611163" w:rsidRPr="00E95F39" w:rsidRDefault="00611163" w:rsidP="00E95F39">
            <w:pPr>
              <w:widowControl/>
              <w:autoSpaceDE/>
              <w:autoSpaceDN/>
              <w:adjustRightInd/>
              <w:jc w:val="center"/>
              <w:rPr>
                <w:b/>
                <w:bCs/>
                <w:sz w:val="22"/>
                <w:szCs w:val="22"/>
              </w:rPr>
            </w:pPr>
            <w:ins w:id="3441" w:author="ERCOT" w:date="2023-10-26T12:40:00Z">
              <w:r w:rsidRPr="00E95F39">
                <w:rPr>
                  <w:sz w:val="22"/>
                  <w:szCs w:val="22"/>
                </w:rPr>
                <w:t>21</w:t>
              </w:r>
            </w:ins>
            <w:del w:id="344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E705E83" w14:textId="75E58F18" w:rsidR="00611163" w:rsidRPr="00E95F39" w:rsidRDefault="00611163" w:rsidP="00E95F39">
            <w:pPr>
              <w:widowControl/>
              <w:autoSpaceDE/>
              <w:autoSpaceDN/>
              <w:adjustRightInd/>
              <w:jc w:val="center"/>
              <w:rPr>
                <w:b/>
                <w:bCs/>
                <w:sz w:val="22"/>
                <w:szCs w:val="22"/>
              </w:rPr>
            </w:pPr>
            <w:ins w:id="3443" w:author="ERCOT" w:date="2023-10-26T12:40:00Z">
              <w:r w:rsidRPr="00E95F39">
                <w:rPr>
                  <w:sz w:val="22"/>
                  <w:szCs w:val="22"/>
                </w:rPr>
                <w:t>21</w:t>
              </w:r>
            </w:ins>
            <w:del w:id="344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7E68149" w14:textId="23C2CC9E" w:rsidR="00611163" w:rsidRPr="00E95F39" w:rsidRDefault="00611163" w:rsidP="00E95F39">
            <w:pPr>
              <w:widowControl/>
              <w:autoSpaceDE/>
              <w:autoSpaceDN/>
              <w:adjustRightInd/>
              <w:jc w:val="center"/>
              <w:rPr>
                <w:b/>
                <w:bCs/>
                <w:sz w:val="22"/>
                <w:szCs w:val="22"/>
              </w:rPr>
            </w:pPr>
            <w:ins w:id="3445" w:author="ERCOT" w:date="2023-10-26T12:40:00Z">
              <w:r w:rsidRPr="00E95F39">
                <w:rPr>
                  <w:sz w:val="22"/>
                  <w:szCs w:val="22"/>
                </w:rPr>
                <w:t>21</w:t>
              </w:r>
            </w:ins>
            <w:del w:id="344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0FAA21D" w14:textId="7A74F508" w:rsidR="00611163" w:rsidRPr="00E95F39" w:rsidRDefault="00611163" w:rsidP="00E95F39">
            <w:pPr>
              <w:widowControl/>
              <w:autoSpaceDE/>
              <w:autoSpaceDN/>
              <w:adjustRightInd/>
              <w:jc w:val="center"/>
              <w:rPr>
                <w:b/>
                <w:bCs/>
                <w:sz w:val="22"/>
                <w:szCs w:val="22"/>
              </w:rPr>
            </w:pPr>
            <w:ins w:id="3447" w:author="ERCOT" w:date="2023-10-26T12:40:00Z">
              <w:r w:rsidRPr="00E95F39">
                <w:rPr>
                  <w:sz w:val="22"/>
                  <w:szCs w:val="22"/>
                </w:rPr>
                <w:t>21</w:t>
              </w:r>
            </w:ins>
            <w:del w:id="344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2A0F25" w14:textId="54BA7C42" w:rsidR="00611163" w:rsidRPr="00E95F39" w:rsidRDefault="00611163" w:rsidP="00E95F39">
            <w:pPr>
              <w:widowControl/>
              <w:autoSpaceDE/>
              <w:autoSpaceDN/>
              <w:adjustRightInd/>
              <w:jc w:val="center"/>
              <w:rPr>
                <w:b/>
                <w:bCs/>
                <w:sz w:val="22"/>
                <w:szCs w:val="22"/>
              </w:rPr>
            </w:pPr>
            <w:ins w:id="3449" w:author="ERCOT" w:date="2023-10-26T12:40:00Z">
              <w:r w:rsidRPr="00E95F39">
                <w:rPr>
                  <w:sz w:val="22"/>
                  <w:szCs w:val="22"/>
                </w:rPr>
                <w:t>22</w:t>
              </w:r>
            </w:ins>
            <w:del w:id="3450"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93EBC2" w14:textId="0DEF4083" w:rsidR="00611163" w:rsidRPr="00E95F39" w:rsidRDefault="00611163" w:rsidP="00E95F39">
            <w:pPr>
              <w:widowControl/>
              <w:autoSpaceDE/>
              <w:autoSpaceDN/>
              <w:adjustRightInd/>
              <w:jc w:val="center"/>
              <w:rPr>
                <w:b/>
                <w:bCs/>
                <w:sz w:val="22"/>
                <w:szCs w:val="22"/>
              </w:rPr>
            </w:pPr>
            <w:ins w:id="3451" w:author="ERCOT" w:date="2023-10-26T12:40:00Z">
              <w:r w:rsidRPr="00E95F39">
                <w:rPr>
                  <w:sz w:val="22"/>
                  <w:szCs w:val="22"/>
                </w:rPr>
                <w:t>22</w:t>
              </w:r>
            </w:ins>
            <w:del w:id="3452" w:author="ERCOT" w:date="2023-10-26T12:40:00Z">
              <w:r w:rsidRPr="00E95F39" w:rsidDel="00D6599C">
                <w:rPr>
                  <w:sz w:val="22"/>
                  <w:szCs w:val="22"/>
                </w:rPr>
                <w:delText>28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7C87234" w14:textId="13B9938B" w:rsidR="00611163" w:rsidRPr="00E95F39" w:rsidRDefault="00611163" w:rsidP="00E95F39">
            <w:pPr>
              <w:widowControl/>
              <w:autoSpaceDE/>
              <w:autoSpaceDN/>
              <w:adjustRightInd/>
              <w:jc w:val="center"/>
              <w:rPr>
                <w:b/>
                <w:bCs/>
                <w:sz w:val="22"/>
                <w:szCs w:val="22"/>
              </w:rPr>
            </w:pPr>
            <w:ins w:id="3453" w:author="ERCOT" w:date="2023-10-26T12:40:00Z">
              <w:r w:rsidRPr="00E95F39">
                <w:rPr>
                  <w:sz w:val="22"/>
                  <w:szCs w:val="22"/>
                </w:rPr>
                <w:t>22</w:t>
              </w:r>
            </w:ins>
            <w:del w:id="3454" w:author="ERCOT" w:date="2023-10-26T12:40:00Z">
              <w:r w:rsidRPr="00E95F39" w:rsidDel="00D6599C">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FD210FA" w14:textId="1CA84C7E" w:rsidR="00611163" w:rsidRPr="00E95F39" w:rsidRDefault="00611163" w:rsidP="00E95F39">
            <w:pPr>
              <w:widowControl/>
              <w:autoSpaceDE/>
              <w:autoSpaceDN/>
              <w:adjustRightInd/>
              <w:jc w:val="center"/>
              <w:rPr>
                <w:b/>
                <w:bCs/>
                <w:sz w:val="22"/>
                <w:szCs w:val="22"/>
              </w:rPr>
            </w:pPr>
            <w:ins w:id="3455" w:author="ERCOT" w:date="2023-10-26T12:40:00Z">
              <w:r w:rsidRPr="00E95F39">
                <w:rPr>
                  <w:sz w:val="22"/>
                  <w:szCs w:val="22"/>
                </w:rPr>
                <w:t>22</w:t>
              </w:r>
            </w:ins>
            <w:del w:id="3456"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E229B9" w14:textId="1BC4A0B7" w:rsidR="00611163" w:rsidRPr="00E95F39" w:rsidRDefault="00611163" w:rsidP="00E95F39">
            <w:pPr>
              <w:widowControl/>
              <w:autoSpaceDE/>
              <w:autoSpaceDN/>
              <w:adjustRightInd/>
              <w:jc w:val="center"/>
              <w:rPr>
                <w:b/>
                <w:bCs/>
                <w:sz w:val="22"/>
                <w:szCs w:val="22"/>
              </w:rPr>
            </w:pPr>
            <w:ins w:id="3457" w:author="ERCOT" w:date="2023-10-26T12:40:00Z">
              <w:r w:rsidRPr="00E95F39">
                <w:rPr>
                  <w:sz w:val="22"/>
                  <w:szCs w:val="22"/>
                </w:rPr>
                <w:t>17</w:t>
              </w:r>
            </w:ins>
            <w:del w:id="3458"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767956B" w14:textId="470852D8" w:rsidR="00611163" w:rsidRPr="00E95F39" w:rsidRDefault="00611163" w:rsidP="00E95F39">
            <w:pPr>
              <w:widowControl/>
              <w:autoSpaceDE/>
              <w:autoSpaceDN/>
              <w:adjustRightInd/>
              <w:jc w:val="center"/>
              <w:rPr>
                <w:b/>
                <w:bCs/>
                <w:sz w:val="22"/>
                <w:szCs w:val="22"/>
              </w:rPr>
            </w:pPr>
            <w:ins w:id="3459" w:author="ERCOT" w:date="2023-10-26T12:40:00Z">
              <w:r w:rsidRPr="00E95F39">
                <w:rPr>
                  <w:sz w:val="22"/>
                  <w:szCs w:val="22"/>
                </w:rPr>
                <w:t>17</w:t>
              </w:r>
            </w:ins>
            <w:del w:id="3460"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BDC0355" w14:textId="4AFF0A51" w:rsidR="00611163" w:rsidRPr="00E95F39" w:rsidRDefault="00611163" w:rsidP="00E95F39">
            <w:pPr>
              <w:widowControl/>
              <w:autoSpaceDE/>
              <w:autoSpaceDN/>
              <w:adjustRightInd/>
              <w:jc w:val="center"/>
              <w:rPr>
                <w:b/>
                <w:bCs/>
                <w:sz w:val="22"/>
                <w:szCs w:val="22"/>
              </w:rPr>
            </w:pPr>
            <w:ins w:id="3461" w:author="ERCOT" w:date="2023-10-26T12:40:00Z">
              <w:r w:rsidRPr="00E95F39">
                <w:rPr>
                  <w:sz w:val="22"/>
                  <w:szCs w:val="22"/>
                </w:rPr>
                <w:t>17</w:t>
              </w:r>
            </w:ins>
            <w:del w:id="3462"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78CF6F" w14:textId="4B6544DB" w:rsidR="00611163" w:rsidRPr="00E95F39" w:rsidRDefault="00611163" w:rsidP="00E95F39">
            <w:pPr>
              <w:widowControl/>
              <w:autoSpaceDE/>
              <w:autoSpaceDN/>
              <w:adjustRightInd/>
              <w:jc w:val="center"/>
              <w:rPr>
                <w:b/>
                <w:bCs/>
                <w:sz w:val="22"/>
                <w:szCs w:val="22"/>
              </w:rPr>
            </w:pPr>
            <w:ins w:id="3463" w:author="ERCOT" w:date="2023-10-26T12:40:00Z">
              <w:r w:rsidRPr="00E95F39">
                <w:rPr>
                  <w:sz w:val="22"/>
                  <w:szCs w:val="22"/>
                </w:rPr>
                <w:t>17</w:t>
              </w:r>
            </w:ins>
            <w:del w:id="3464"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BAC365" w14:textId="7701B8BC" w:rsidR="00611163" w:rsidRPr="00E95F39" w:rsidRDefault="00611163" w:rsidP="00E95F39">
            <w:pPr>
              <w:widowControl/>
              <w:autoSpaceDE/>
              <w:autoSpaceDN/>
              <w:adjustRightInd/>
              <w:jc w:val="center"/>
              <w:rPr>
                <w:b/>
                <w:bCs/>
                <w:sz w:val="22"/>
                <w:szCs w:val="22"/>
              </w:rPr>
            </w:pPr>
            <w:ins w:id="3465" w:author="ERCOT" w:date="2023-10-26T12:40:00Z">
              <w:r w:rsidRPr="00E95F39">
                <w:rPr>
                  <w:sz w:val="22"/>
                  <w:szCs w:val="22"/>
                </w:rPr>
                <w:t>21</w:t>
              </w:r>
            </w:ins>
            <w:del w:id="3466"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AE6CD16" w14:textId="145562A9" w:rsidR="00611163" w:rsidRPr="00E95F39" w:rsidRDefault="00611163" w:rsidP="00E95F39">
            <w:pPr>
              <w:widowControl/>
              <w:autoSpaceDE/>
              <w:autoSpaceDN/>
              <w:adjustRightInd/>
              <w:jc w:val="center"/>
              <w:rPr>
                <w:b/>
                <w:bCs/>
                <w:sz w:val="22"/>
                <w:szCs w:val="22"/>
              </w:rPr>
            </w:pPr>
            <w:ins w:id="3467" w:author="ERCOT" w:date="2023-10-26T12:40:00Z">
              <w:r w:rsidRPr="00E95F39">
                <w:rPr>
                  <w:sz w:val="22"/>
                  <w:szCs w:val="22"/>
                </w:rPr>
                <w:t>21</w:t>
              </w:r>
            </w:ins>
            <w:del w:id="3468"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356A533" w14:textId="3E7F5791" w:rsidR="00611163" w:rsidRPr="00E95F39" w:rsidRDefault="00611163" w:rsidP="00E95F39">
            <w:pPr>
              <w:widowControl/>
              <w:autoSpaceDE/>
              <w:autoSpaceDN/>
              <w:adjustRightInd/>
              <w:jc w:val="center"/>
              <w:rPr>
                <w:b/>
                <w:bCs/>
                <w:sz w:val="22"/>
                <w:szCs w:val="22"/>
              </w:rPr>
            </w:pPr>
            <w:ins w:id="3469" w:author="ERCOT" w:date="2023-10-26T12:40:00Z">
              <w:r w:rsidRPr="00E95F39">
                <w:rPr>
                  <w:sz w:val="22"/>
                  <w:szCs w:val="22"/>
                </w:rPr>
                <w:t>21</w:t>
              </w:r>
            </w:ins>
            <w:del w:id="3470" w:author="ERCOT" w:date="2023-10-26T12:40:00Z">
              <w:r w:rsidRPr="00E95F39" w:rsidDel="00D6599C">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E0C7810" w14:textId="17C78227" w:rsidR="00611163" w:rsidRPr="00E95F39" w:rsidRDefault="00611163" w:rsidP="00E95F39">
            <w:pPr>
              <w:widowControl/>
              <w:autoSpaceDE/>
              <w:autoSpaceDN/>
              <w:adjustRightInd/>
              <w:jc w:val="center"/>
              <w:rPr>
                <w:b/>
                <w:bCs/>
                <w:sz w:val="22"/>
                <w:szCs w:val="22"/>
              </w:rPr>
            </w:pPr>
            <w:ins w:id="3471" w:author="ERCOT" w:date="2023-10-26T12:40:00Z">
              <w:r w:rsidRPr="00E95F39">
                <w:rPr>
                  <w:sz w:val="22"/>
                  <w:szCs w:val="22"/>
                </w:rPr>
                <w:t>21</w:t>
              </w:r>
            </w:ins>
            <w:del w:id="3472" w:author="ERCOT" w:date="2023-10-26T12:40:00Z">
              <w:r w:rsidRPr="00E95F39" w:rsidDel="00D6599C">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0F66ABD2" w14:textId="27C9A99B" w:rsidR="00611163" w:rsidRPr="00E95F39" w:rsidRDefault="00611163" w:rsidP="00E95F39">
            <w:pPr>
              <w:widowControl/>
              <w:autoSpaceDE/>
              <w:autoSpaceDN/>
              <w:adjustRightInd/>
              <w:jc w:val="center"/>
              <w:rPr>
                <w:b/>
                <w:bCs/>
                <w:sz w:val="22"/>
                <w:szCs w:val="22"/>
              </w:rPr>
            </w:pPr>
            <w:ins w:id="3473" w:author="ERCOT" w:date="2023-10-26T12:40:00Z">
              <w:r w:rsidRPr="00E95F39">
                <w:rPr>
                  <w:sz w:val="22"/>
                  <w:szCs w:val="22"/>
                </w:rPr>
                <w:t>22</w:t>
              </w:r>
            </w:ins>
            <w:del w:id="3474" w:author="ERCOT" w:date="2023-10-26T12:40:00Z">
              <w:r w:rsidRPr="00E95F39" w:rsidDel="00D6599C">
                <w:rPr>
                  <w:sz w:val="22"/>
                  <w:szCs w:val="22"/>
                </w:rPr>
                <w:delText>27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0DA5EFE" w14:textId="03A30DA2" w:rsidR="00611163" w:rsidRPr="00E95F39" w:rsidRDefault="00611163" w:rsidP="00E95F39">
            <w:pPr>
              <w:widowControl/>
              <w:autoSpaceDE/>
              <w:autoSpaceDN/>
              <w:adjustRightInd/>
              <w:jc w:val="center"/>
              <w:rPr>
                <w:b/>
                <w:bCs/>
                <w:sz w:val="22"/>
                <w:szCs w:val="22"/>
              </w:rPr>
            </w:pPr>
            <w:ins w:id="3475" w:author="ERCOT" w:date="2023-10-26T12:40:00Z">
              <w:r w:rsidRPr="00E95F39">
                <w:rPr>
                  <w:sz w:val="22"/>
                  <w:szCs w:val="22"/>
                </w:rPr>
                <w:t>22</w:t>
              </w:r>
            </w:ins>
            <w:del w:id="3476" w:author="ERCOT" w:date="2023-10-26T12:40:00Z">
              <w:r w:rsidRPr="00E95F39" w:rsidDel="00D6599C">
                <w:rPr>
                  <w:sz w:val="22"/>
                  <w:szCs w:val="22"/>
                </w:rPr>
                <w:delText>27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47B2FF6" w14:textId="641165E0" w:rsidR="00611163" w:rsidRPr="00E95F39" w:rsidRDefault="00611163" w:rsidP="00E95F39">
            <w:pPr>
              <w:widowControl/>
              <w:autoSpaceDE/>
              <w:autoSpaceDN/>
              <w:adjustRightInd/>
              <w:jc w:val="center"/>
              <w:rPr>
                <w:b/>
                <w:bCs/>
                <w:sz w:val="22"/>
                <w:szCs w:val="22"/>
              </w:rPr>
            </w:pPr>
            <w:ins w:id="3477" w:author="ERCOT" w:date="2023-10-26T12:40:00Z">
              <w:r w:rsidRPr="00E95F39">
                <w:rPr>
                  <w:sz w:val="22"/>
                  <w:szCs w:val="22"/>
                </w:rPr>
                <w:t>22</w:t>
              </w:r>
            </w:ins>
            <w:del w:id="3478" w:author="ERCOT" w:date="2023-10-26T12:40:00Z">
              <w:r w:rsidRPr="00E95F39" w:rsidDel="00D6599C">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4EBA33F" w14:textId="2482EAD8" w:rsidR="00611163" w:rsidRPr="00E95F39" w:rsidRDefault="00611163" w:rsidP="00E95F39">
            <w:pPr>
              <w:widowControl/>
              <w:autoSpaceDE/>
              <w:autoSpaceDN/>
              <w:adjustRightInd/>
              <w:jc w:val="center"/>
              <w:rPr>
                <w:b/>
                <w:bCs/>
                <w:sz w:val="22"/>
                <w:szCs w:val="22"/>
              </w:rPr>
            </w:pPr>
            <w:ins w:id="3479" w:author="ERCOT" w:date="2023-10-26T12:40:00Z">
              <w:r w:rsidRPr="00E95F39">
                <w:rPr>
                  <w:sz w:val="22"/>
                  <w:szCs w:val="22"/>
                </w:rPr>
                <w:t>22</w:t>
              </w:r>
            </w:ins>
            <w:del w:id="3480" w:author="ERCOT" w:date="2023-10-26T12:40:00Z">
              <w:r w:rsidRPr="00E95F39" w:rsidDel="00D6599C">
                <w:rPr>
                  <w:sz w:val="22"/>
                  <w:szCs w:val="22"/>
                </w:rPr>
                <w:delText>27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5EE2682C" w14:textId="12C47B09" w:rsidR="00611163" w:rsidRPr="00E95F39" w:rsidRDefault="00611163" w:rsidP="00E95F39">
            <w:pPr>
              <w:widowControl/>
              <w:autoSpaceDE/>
              <w:autoSpaceDN/>
              <w:adjustRightInd/>
              <w:jc w:val="center"/>
              <w:rPr>
                <w:b/>
                <w:bCs/>
                <w:sz w:val="22"/>
                <w:szCs w:val="22"/>
              </w:rPr>
            </w:pPr>
            <w:ins w:id="3481" w:author="ERCOT" w:date="2023-10-26T12:40:00Z">
              <w:r w:rsidRPr="00E95F39">
                <w:rPr>
                  <w:sz w:val="22"/>
                  <w:szCs w:val="22"/>
                </w:rPr>
                <w:t>21</w:t>
              </w:r>
            </w:ins>
            <w:del w:id="3482" w:author="ERCOT" w:date="2023-10-26T12:40:00Z">
              <w:r w:rsidRPr="00E95F39" w:rsidDel="00D6599C">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EC35A58" w14:textId="192471C3" w:rsidR="00611163" w:rsidRPr="00E95F39" w:rsidRDefault="00611163" w:rsidP="00E95F39">
            <w:pPr>
              <w:widowControl/>
              <w:autoSpaceDE/>
              <w:autoSpaceDN/>
              <w:adjustRightInd/>
              <w:jc w:val="center"/>
              <w:rPr>
                <w:b/>
                <w:bCs/>
                <w:sz w:val="22"/>
                <w:szCs w:val="22"/>
              </w:rPr>
            </w:pPr>
            <w:ins w:id="3483" w:author="ERCOT" w:date="2023-10-26T12:40:00Z">
              <w:r w:rsidRPr="00E95F39">
                <w:rPr>
                  <w:sz w:val="22"/>
                  <w:szCs w:val="22"/>
                </w:rPr>
                <w:t>21</w:t>
              </w:r>
            </w:ins>
            <w:del w:id="3484" w:author="ERCOT" w:date="2023-10-26T12:40:00Z">
              <w:r w:rsidRPr="00E95F39" w:rsidDel="00D6599C">
                <w:rPr>
                  <w:sz w:val="22"/>
                  <w:szCs w:val="22"/>
                </w:rPr>
                <w:delText>27</w:delText>
              </w:r>
            </w:del>
          </w:p>
        </w:tc>
      </w:tr>
      <w:tr w:rsidR="00611163" w:rsidRPr="00CC576E" w14:paraId="089A211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611163" w:rsidRPr="000357D1" w:rsidRDefault="00611163" w:rsidP="0061116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center"/>
          </w:tcPr>
          <w:p w14:paraId="69732CB8" w14:textId="297346EC" w:rsidR="00611163" w:rsidRPr="00E95F39" w:rsidRDefault="00611163" w:rsidP="00E95F39">
            <w:pPr>
              <w:widowControl/>
              <w:autoSpaceDE/>
              <w:autoSpaceDN/>
              <w:adjustRightInd/>
              <w:jc w:val="center"/>
              <w:rPr>
                <w:b/>
                <w:bCs/>
                <w:sz w:val="22"/>
                <w:szCs w:val="22"/>
              </w:rPr>
            </w:pPr>
            <w:ins w:id="3485" w:author="ERCOT" w:date="2023-10-26T12:40:00Z">
              <w:r w:rsidRPr="00E95F39">
                <w:rPr>
                  <w:sz w:val="22"/>
                  <w:szCs w:val="22"/>
                </w:rPr>
                <w:t>21</w:t>
              </w:r>
            </w:ins>
            <w:del w:id="3486"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287871C" w14:textId="02AD9957" w:rsidR="00611163" w:rsidRPr="00E95F39" w:rsidRDefault="00611163" w:rsidP="00E95F39">
            <w:pPr>
              <w:widowControl/>
              <w:autoSpaceDE/>
              <w:autoSpaceDN/>
              <w:adjustRightInd/>
              <w:jc w:val="center"/>
              <w:rPr>
                <w:b/>
                <w:bCs/>
                <w:sz w:val="22"/>
                <w:szCs w:val="22"/>
              </w:rPr>
            </w:pPr>
            <w:ins w:id="3487" w:author="ERCOT" w:date="2023-10-26T12:40:00Z">
              <w:r w:rsidRPr="00E95F39">
                <w:rPr>
                  <w:sz w:val="22"/>
                  <w:szCs w:val="22"/>
                </w:rPr>
                <w:t>21</w:t>
              </w:r>
            </w:ins>
            <w:del w:id="3488"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456DEBE" w14:textId="2ECB578C" w:rsidR="00611163" w:rsidRPr="00E95F39" w:rsidRDefault="00611163" w:rsidP="00E95F39">
            <w:pPr>
              <w:widowControl/>
              <w:autoSpaceDE/>
              <w:autoSpaceDN/>
              <w:adjustRightInd/>
              <w:jc w:val="center"/>
              <w:rPr>
                <w:b/>
                <w:bCs/>
                <w:sz w:val="22"/>
                <w:szCs w:val="22"/>
              </w:rPr>
            </w:pPr>
            <w:ins w:id="3489" w:author="ERCOT" w:date="2023-10-26T12:40:00Z">
              <w:r w:rsidRPr="00E95F39">
                <w:rPr>
                  <w:sz w:val="22"/>
                  <w:szCs w:val="22"/>
                </w:rPr>
                <w:t>21</w:t>
              </w:r>
            </w:ins>
            <w:del w:id="3490"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ABE0E4" w14:textId="422AD36E" w:rsidR="00611163" w:rsidRPr="00E95F39" w:rsidRDefault="00611163" w:rsidP="00E95F39">
            <w:pPr>
              <w:widowControl/>
              <w:autoSpaceDE/>
              <w:autoSpaceDN/>
              <w:adjustRightInd/>
              <w:jc w:val="center"/>
              <w:rPr>
                <w:b/>
                <w:bCs/>
                <w:sz w:val="22"/>
                <w:szCs w:val="22"/>
              </w:rPr>
            </w:pPr>
            <w:ins w:id="3491" w:author="ERCOT" w:date="2023-10-26T12:40:00Z">
              <w:r w:rsidRPr="00E95F39">
                <w:rPr>
                  <w:sz w:val="22"/>
                  <w:szCs w:val="22"/>
                </w:rPr>
                <w:t>21</w:t>
              </w:r>
            </w:ins>
            <w:del w:id="3492"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3DF4858" w14:textId="506498C9" w:rsidR="00611163" w:rsidRPr="00E95F39" w:rsidRDefault="00611163" w:rsidP="00E95F39">
            <w:pPr>
              <w:widowControl/>
              <w:autoSpaceDE/>
              <w:autoSpaceDN/>
              <w:adjustRightInd/>
              <w:jc w:val="center"/>
              <w:rPr>
                <w:b/>
                <w:bCs/>
                <w:sz w:val="22"/>
                <w:szCs w:val="22"/>
              </w:rPr>
            </w:pPr>
            <w:ins w:id="3493" w:author="ERCOT" w:date="2023-10-26T12:40:00Z">
              <w:r w:rsidRPr="00E95F39">
                <w:rPr>
                  <w:sz w:val="22"/>
                  <w:szCs w:val="22"/>
                </w:rPr>
                <w:t>21</w:t>
              </w:r>
            </w:ins>
            <w:del w:id="3494"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E736AF" w14:textId="29485181" w:rsidR="00611163" w:rsidRPr="00E95F39" w:rsidRDefault="00611163" w:rsidP="00E95F39">
            <w:pPr>
              <w:widowControl/>
              <w:autoSpaceDE/>
              <w:autoSpaceDN/>
              <w:adjustRightInd/>
              <w:jc w:val="center"/>
              <w:rPr>
                <w:b/>
                <w:bCs/>
                <w:sz w:val="22"/>
                <w:szCs w:val="22"/>
              </w:rPr>
            </w:pPr>
            <w:ins w:id="3495" w:author="ERCOT" w:date="2023-10-26T12:40:00Z">
              <w:r w:rsidRPr="00E95F39">
                <w:rPr>
                  <w:sz w:val="22"/>
                  <w:szCs w:val="22"/>
                </w:rPr>
                <w:t>21</w:t>
              </w:r>
            </w:ins>
            <w:del w:id="3496" w:author="ERCOT" w:date="2023-10-26T12:40:00Z">
              <w:r w:rsidRPr="00E95F39" w:rsidDel="00D6599C">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C297B77" w14:textId="77752EC0" w:rsidR="00611163" w:rsidRPr="00E95F39" w:rsidRDefault="00611163" w:rsidP="00E95F39">
            <w:pPr>
              <w:widowControl/>
              <w:autoSpaceDE/>
              <w:autoSpaceDN/>
              <w:adjustRightInd/>
              <w:jc w:val="center"/>
              <w:rPr>
                <w:b/>
                <w:bCs/>
                <w:sz w:val="22"/>
                <w:szCs w:val="22"/>
              </w:rPr>
            </w:pPr>
            <w:ins w:id="3497" w:author="ERCOT" w:date="2023-10-26T12:40:00Z">
              <w:r w:rsidRPr="00E95F39">
                <w:rPr>
                  <w:sz w:val="22"/>
                  <w:szCs w:val="22"/>
                </w:rPr>
                <w:t>22</w:t>
              </w:r>
            </w:ins>
            <w:del w:id="3498"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725E4B" w14:textId="4D95C5BF" w:rsidR="00611163" w:rsidRPr="00E95F39" w:rsidRDefault="00611163" w:rsidP="00E95F39">
            <w:pPr>
              <w:widowControl/>
              <w:autoSpaceDE/>
              <w:autoSpaceDN/>
              <w:adjustRightInd/>
              <w:jc w:val="center"/>
              <w:rPr>
                <w:b/>
                <w:bCs/>
                <w:sz w:val="22"/>
                <w:szCs w:val="22"/>
              </w:rPr>
            </w:pPr>
            <w:ins w:id="3499" w:author="ERCOT" w:date="2023-10-26T12:40:00Z">
              <w:r w:rsidRPr="00E95F39">
                <w:rPr>
                  <w:sz w:val="22"/>
                  <w:szCs w:val="22"/>
                </w:rPr>
                <w:t>22</w:t>
              </w:r>
            </w:ins>
            <w:del w:id="3500" w:author="ERCOT" w:date="2023-10-26T12:40:00Z">
              <w:r w:rsidRPr="00E95F39" w:rsidDel="00D6599C">
                <w:rPr>
                  <w:sz w:val="22"/>
                  <w:szCs w:val="22"/>
                </w:rPr>
                <w:delText>28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349849D3" w14:textId="1C07E382" w:rsidR="00611163" w:rsidRPr="00E95F39" w:rsidRDefault="00611163" w:rsidP="00E95F39">
            <w:pPr>
              <w:widowControl/>
              <w:autoSpaceDE/>
              <w:autoSpaceDN/>
              <w:adjustRightInd/>
              <w:jc w:val="center"/>
              <w:rPr>
                <w:b/>
                <w:bCs/>
                <w:sz w:val="22"/>
                <w:szCs w:val="22"/>
              </w:rPr>
            </w:pPr>
            <w:ins w:id="3501" w:author="ERCOT" w:date="2023-10-26T12:40:00Z">
              <w:r w:rsidRPr="00E95F39">
                <w:rPr>
                  <w:sz w:val="22"/>
                  <w:szCs w:val="22"/>
                </w:rPr>
                <w:t>22</w:t>
              </w:r>
            </w:ins>
            <w:del w:id="3502" w:author="ERCOT" w:date="2023-10-26T12:40:00Z">
              <w:r w:rsidRPr="00E95F39" w:rsidDel="00D6599C">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154F0C1" w14:textId="70A542D7" w:rsidR="00611163" w:rsidRPr="00E95F39" w:rsidRDefault="00611163" w:rsidP="00E95F39">
            <w:pPr>
              <w:widowControl/>
              <w:autoSpaceDE/>
              <w:autoSpaceDN/>
              <w:adjustRightInd/>
              <w:jc w:val="center"/>
              <w:rPr>
                <w:b/>
                <w:bCs/>
                <w:sz w:val="22"/>
                <w:szCs w:val="22"/>
              </w:rPr>
            </w:pPr>
            <w:ins w:id="3503" w:author="ERCOT" w:date="2023-10-26T12:40:00Z">
              <w:r w:rsidRPr="00E95F39">
                <w:rPr>
                  <w:sz w:val="22"/>
                  <w:szCs w:val="22"/>
                </w:rPr>
                <w:t>22</w:t>
              </w:r>
            </w:ins>
            <w:del w:id="3504" w:author="ERCOT" w:date="2023-10-26T12:40:00Z">
              <w:r w:rsidRPr="00E95F39" w:rsidDel="00D6599C">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2A4F26E" w14:textId="62900F99" w:rsidR="00611163" w:rsidRPr="00E95F39" w:rsidRDefault="00611163" w:rsidP="00E95F39">
            <w:pPr>
              <w:widowControl/>
              <w:autoSpaceDE/>
              <w:autoSpaceDN/>
              <w:adjustRightInd/>
              <w:jc w:val="center"/>
              <w:rPr>
                <w:b/>
                <w:bCs/>
                <w:sz w:val="22"/>
                <w:szCs w:val="22"/>
              </w:rPr>
            </w:pPr>
            <w:ins w:id="3505" w:author="ERCOT" w:date="2023-10-26T12:40:00Z">
              <w:r w:rsidRPr="00E95F39">
                <w:rPr>
                  <w:sz w:val="22"/>
                  <w:szCs w:val="22"/>
                </w:rPr>
                <w:t>17</w:t>
              </w:r>
            </w:ins>
            <w:del w:id="3506"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CF54964" w14:textId="3A783D7F" w:rsidR="00611163" w:rsidRPr="00E95F39" w:rsidRDefault="00611163" w:rsidP="00E95F39">
            <w:pPr>
              <w:widowControl/>
              <w:autoSpaceDE/>
              <w:autoSpaceDN/>
              <w:adjustRightInd/>
              <w:jc w:val="center"/>
              <w:rPr>
                <w:b/>
                <w:bCs/>
                <w:sz w:val="22"/>
                <w:szCs w:val="22"/>
              </w:rPr>
            </w:pPr>
            <w:ins w:id="3507" w:author="ERCOT" w:date="2023-10-26T12:40:00Z">
              <w:r w:rsidRPr="00E95F39">
                <w:rPr>
                  <w:sz w:val="22"/>
                  <w:szCs w:val="22"/>
                </w:rPr>
                <w:t>17</w:t>
              </w:r>
            </w:ins>
            <w:del w:id="3508"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90D5C96" w14:textId="5F732373" w:rsidR="00611163" w:rsidRPr="00E95F39" w:rsidRDefault="00611163" w:rsidP="00E95F39">
            <w:pPr>
              <w:widowControl/>
              <w:autoSpaceDE/>
              <w:autoSpaceDN/>
              <w:adjustRightInd/>
              <w:jc w:val="center"/>
              <w:rPr>
                <w:b/>
                <w:bCs/>
                <w:sz w:val="22"/>
                <w:szCs w:val="22"/>
              </w:rPr>
            </w:pPr>
            <w:ins w:id="3509" w:author="ERCOT" w:date="2023-10-26T12:40:00Z">
              <w:r w:rsidRPr="00E95F39">
                <w:rPr>
                  <w:sz w:val="22"/>
                  <w:szCs w:val="22"/>
                </w:rPr>
                <w:t>17</w:t>
              </w:r>
            </w:ins>
            <w:del w:id="3510" w:author="ERCOT" w:date="2023-10-26T12:40:00Z">
              <w:r w:rsidRPr="00E95F39" w:rsidDel="00D6599C">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0A5EFD7" w14:textId="7F924B58" w:rsidR="00611163" w:rsidRPr="00E95F39" w:rsidRDefault="00611163" w:rsidP="00E95F39">
            <w:pPr>
              <w:widowControl/>
              <w:autoSpaceDE/>
              <w:autoSpaceDN/>
              <w:adjustRightInd/>
              <w:jc w:val="center"/>
              <w:rPr>
                <w:b/>
                <w:bCs/>
                <w:sz w:val="22"/>
                <w:szCs w:val="22"/>
              </w:rPr>
            </w:pPr>
            <w:ins w:id="3511" w:author="ERCOT" w:date="2023-10-26T12:40:00Z">
              <w:r w:rsidRPr="00E95F39">
                <w:rPr>
                  <w:sz w:val="22"/>
                  <w:szCs w:val="22"/>
                </w:rPr>
                <w:t>17</w:t>
              </w:r>
            </w:ins>
            <w:del w:id="3512" w:author="ERCOT" w:date="2023-10-26T12:40:00Z">
              <w:r w:rsidRPr="00E95F39" w:rsidDel="00D6599C">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8EEBCA2" w14:textId="78F545A7" w:rsidR="00611163" w:rsidRPr="00E95F39" w:rsidRDefault="00611163" w:rsidP="00E95F39">
            <w:pPr>
              <w:widowControl/>
              <w:autoSpaceDE/>
              <w:autoSpaceDN/>
              <w:adjustRightInd/>
              <w:jc w:val="center"/>
              <w:rPr>
                <w:b/>
                <w:bCs/>
                <w:sz w:val="22"/>
                <w:szCs w:val="22"/>
              </w:rPr>
            </w:pPr>
            <w:ins w:id="3513" w:author="ERCOT" w:date="2023-10-26T12:40:00Z">
              <w:r w:rsidRPr="00E95F39">
                <w:rPr>
                  <w:sz w:val="22"/>
                  <w:szCs w:val="22"/>
                </w:rPr>
                <w:t>21</w:t>
              </w:r>
            </w:ins>
            <w:del w:id="3514"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9C76F2B" w14:textId="251BAFB0" w:rsidR="00611163" w:rsidRPr="00E95F39" w:rsidRDefault="00611163" w:rsidP="00E95F39">
            <w:pPr>
              <w:widowControl/>
              <w:autoSpaceDE/>
              <w:autoSpaceDN/>
              <w:adjustRightInd/>
              <w:jc w:val="center"/>
              <w:rPr>
                <w:b/>
                <w:bCs/>
                <w:sz w:val="22"/>
                <w:szCs w:val="22"/>
              </w:rPr>
            </w:pPr>
            <w:ins w:id="3515" w:author="ERCOT" w:date="2023-10-26T12:40:00Z">
              <w:r w:rsidRPr="00E95F39">
                <w:rPr>
                  <w:sz w:val="22"/>
                  <w:szCs w:val="22"/>
                </w:rPr>
                <w:t>21</w:t>
              </w:r>
            </w:ins>
            <w:del w:id="3516" w:author="ERCOT" w:date="2023-10-26T12:40:00Z">
              <w:r w:rsidRPr="00E95F39" w:rsidDel="00D6599C">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3006FB4" w14:textId="6C6E5B61" w:rsidR="00611163" w:rsidRPr="00E95F39" w:rsidRDefault="00611163" w:rsidP="00E95F39">
            <w:pPr>
              <w:widowControl/>
              <w:autoSpaceDE/>
              <w:autoSpaceDN/>
              <w:adjustRightInd/>
              <w:jc w:val="center"/>
              <w:rPr>
                <w:b/>
                <w:bCs/>
                <w:sz w:val="22"/>
                <w:szCs w:val="22"/>
              </w:rPr>
            </w:pPr>
            <w:ins w:id="3517" w:author="ERCOT" w:date="2023-10-26T12:40:00Z">
              <w:r w:rsidRPr="00E95F39">
                <w:rPr>
                  <w:sz w:val="22"/>
                  <w:szCs w:val="22"/>
                </w:rPr>
                <w:t>21</w:t>
              </w:r>
            </w:ins>
            <w:del w:id="3518" w:author="ERCOT" w:date="2023-10-26T12:40:00Z">
              <w:r w:rsidRPr="00E95F39" w:rsidDel="00D6599C">
                <w:rPr>
                  <w:sz w:val="22"/>
                  <w:szCs w:val="22"/>
                </w:rPr>
                <w:delText>23</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2CA373E" w14:textId="09EA4894" w:rsidR="00611163" w:rsidRPr="00E95F39" w:rsidRDefault="00611163" w:rsidP="00E95F39">
            <w:pPr>
              <w:widowControl/>
              <w:autoSpaceDE/>
              <w:autoSpaceDN/>
              <w:adjustRightInd/>
              <w:jc w:val="center"/>
              <w:rPr>
                <w:b/>
                <w:bCs/>
                <w:sz w:val="22"/>
                <w:szCs w:val="22"/>
              </w:rPr>
            </w:pPr>
            <w:ins w:id="3519" w:author="ERCOT" w:date="2023-10-26T12:40:00Z">
              <w:r w:rsidRPr="00E95F39">
                <w:rPr>
                  <w:sz w:val="22"/>
                  <w:szCs w:val="22"/>
                </w:rPr>
                <w:t>21</w:t>
              </w:r>
            </w:ins>
            <w:del w:id="3520" w:author="ERCOT" w:date="2023-10-26T12:40:00Z">
              <w:r w:rsidRPr="00E95F39" w:rsidDel="00D6599C">
                <w:rPr>
                  <w:sz w:val="22"/>
                  <w:szCs w:val="22"/>
                </w:rPr>
                <w:delText>23</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2B5F9C0" w14:textId="1DD7AEF6" w:rsidR="00611163" w:rsidRPr="00E95F39" w:rsidRDefault="00611163" w:rsidP="00E95F39">
            <w:pPr>
              <w:widowControl/>
              <w:autoSpaceDE/>
              <w:autoSpaceDN/>
              <w:adjustRightInd/>
              <w:jc w:val="center"/>
              <w:rPr>
                <w:b/>
                <w:bCs/>
                <w:sz w:val="22"/>
                <w:szCs w:val="22"/>
              </w:rPr>
            </w:pPr>
            <w:ins w:id="3521" w:author="ERCOT" w:date="2023-10-26T12:40:00Z">
              <w:r w:rsidRPr="00E95F39">
                <w:rPr>
                  <w:sz w:val="22"/>
                  <w:szCs w:val="22"/>
                </w:rPr>
                <w:t>22</w:t>
              </w:r>
            </w:ins>
            <w:del w:id="3522" w:author="ERCOT" w:date="2023-10-26T12:40:00Z">
              <w:r w:rsidRPr="00E95F39" w:rsidDel="00D6599C">
                <w:rPr>
                  <w:sz w:val="22"/>
                  <w:szCs w:val="22"/>
                </w:rPr>
                <w:delText>27</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A3B0562" w14:textId="5835E645" w:rsidR="00611163" w:rsidRPr="00E95F39" w:rsidRDefault="00611163" w:rsidP="00E95F39">
            <w:pPr>
              <w:widowControl/>
              <w:autoSpaceDE/>
              <w:autoSpaceDN/>
              <w:adjustRightInd/>
              <w:jc w:val="center"/>
              <w:rPr>
                <w:b/>
                <w:bCs/>
                <w:sz w:val="22"/>
                <w:szCs w:val="22"/>
              </w:rPr>
            </w:pPr>
            <w:ins w:id="3523" w:author="ERCOT" w:date="2023-10-26T12:40:00Z">
              <w:r w:rsidRPr="00E95F39">
                <w:rPr>
                  <w:sz w:val="22"/>
                  <w:szCs w:val="22"/>
                </w:rPr>
                <w:t>22</w:t>
              </w:r>
            </w:ins>
            <w:del w:id="3524" w:author="ERCOT" w:date="2023-10-26T12:40:00Z">
              <w:r w:rsidRPr="00E95F39" w:rsidDel="00D6599C">
                <w:rPr>
                  <w:sz w:val="22"/>
                  <w:szCs w:val="22"/>
                </w:rPr>
                <w:delText>27</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54A47CA" w14:textId="0E39F529" w:rsidR="00611163" w:rsidRPr="00E95F39" w:rsidRDefault="00611163" w:rsidP="00E95F39">
            <w:pPr>
              <w:widowControl/>
              <w:autoSpaceDE/>
              <w:autoSpaceDN/>
              <w:adjustRightInd/>
              <w:jc w:val="center"/>
              <w:rPr>
                <w:b/>
                <w:bCs/>
                <w:sz w:val="22"/>
                <w:szCs w:val="22"/>
              </w:rPr>
            </w:pPr>
            <w:ins w:id="3525" w:author="ERCOT" w:date="2023-10-26T12:40:00Z">
              <w:r w:rsidRPr="00E95F39">
                <w:rPr>
                  <w:sz w:val="22"/>
                  <w:szCs w:val="22"/>
                </w:rPr>
                <w:t>22</w:t>
              </w:r>
            </w:ins>
            <w:del w:id="3526" w:author="ERCOT" w:date="2023-10-26T12:40:00Z">
              <w:r w:rsidRPr="00E95F39" w:rsidDel="00D6599C">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0DB0B2EE" w14:textId="7C0732F5" w:rsidR="00611163" w:rsidRPr="00E95F39" w:rsidRDefault="00611163" w:rsidP="00E95F39">
            <w:pPr>
              <w:widowControl/>
              <w:autoSpaceDE/>
              <w:autoSpaceDN/>
              <w:adjustRightInd/>
              <w:jc w:val="center"/>
              <w:rPr>
                <w:b/>
                <w:bCs/>
                <w:sz w:val="22"/>
                <w:szCs w:val="22"/>
              </w:rPr>
            </w:pPr>
            <w:ins w:id="3527" w:author="ERCOT" w:date="2023-10-26T12:40:00Z">
              <w:r w:rsidRPr="00E95F39">
                <w:rPr>
                  <w:sz w:val="22"/>
                  <w:szCs w:val="22"/>
                </w:rPr>
                <w:t>22</w:t>
              </w:r>
            </w:ins>
            <w:del w:id="3528" w:author="ERCOT" w:date="2023-10-26T12:40:00Z">
              <w:r w:rsidRPr="00E95F39" w:rsidDel="00D6599C">
                <w:rPr>
                  <w:sz w:val="22"/>
                  <w:szCs w:val="22"/>
                </w:rPr>
                <w:delText>27</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ECCFDD2" w14:textId="5D6879CB" w:rsidR="00611163" w:rsidRPr="00E95F39" w:rsidRDefault="00611163" w:rsidP="00E95F39">
            <w:pPr>
              <w:widowControl/>
              <w:autoSpaceDE/>
              <w:autoSpaceDN/>
              <w:adjustRightInd/>
              <w:jc w:val="center"/>
              <w:rPr>
                <w:b/>
                <w:bCs/>
                <w:sz w:val="22"/>
                <w:szCs w:val="22"/>
              </w:rPr>
            </w:pPr>
            <w:ins w:id="3529" w:author="ERCOT" w:date="2023-10-26T12:40:00Z">
              <w:r w:rsidRPr="00E95F39">
                <w:rPr>
                  <w:sz w:val="22"/>
                  <w:szCs w:val="22"/>
                </w:rPr>
                <w:t>21</w:t>
              </w:r>
            </w:ins>
            <w:del w:id="3530" w:author="ERCOT" w:date="2023-10-26T12:40:00Z">
              <w:r w:rsidRPr="00E95F39" w:rsidDel="00D6599C">
                <w:rPr>
                  <w:sz w:val="22"/>
                  <w:szCs w:val="22"/>
                </w:rPr>
                <w:delText>27</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9324552" w14:textId="25897D43" w:rsidR="00611163" w:rsidRPr="00E95F39" w:rsidRDefault="00611163" w:rsidP="00E95F39">
            <w:pPr>
              <w:widowControl/>
              <w:autoSpaceDE/>
              <w:autoSpaceDN/>
              <w:adjustRightInd/>
              <w:jc w:val="center"/>
              <w:rPr>
                <w:b/>
                <w:bCs/>
                <w:sz w:val="22"/>
                <w:szCs w:val="22"/>
              </w:rPr>
            </w:pPr>
            <w:ins w:id="3531" w:author="ERCOT" w:date="2023-10-26T12:40:00Z">
              <w:r w:rsidRPr="00E95F39">
                <w:rPr>
                  <w:sz w:val="22"/>
                  <w:szCs w:val="22"/>
                </w:rPr>
                <w:t>21</w:t>
              </w:r>
            </w:ins>
            <w:del w:id="3532" w:author="ERCOT" w:date="2023-10-26T12:40:00Z">
              <w:r w:rsidRPr="00E95F39" w:rsidDel="00D6599C">
                <w:rPr>
                  <w:sz w:val="22"/>
                  <w:szCs w:val="22"/>
                </w:rPr>
                <w:delText>27</w:delText>
              </w:r>
            </w:del>
          </w:p>
        </w:tc>
      </w:tr>
      <w:tr w:rsidR="00611163" w:rsidRPr="00CC576E" w14:paraId="131E25D6" w14:textId="77777777" w:rsidTr="00E95F39">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611163" w:rsidRPr="000357D1" w:rsidRDefault="00611163" w:rsidP="0061116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center"/>
          </w:tcPr>
          <w:p w14:paraId="6B17C6D2" w14:textId="1114C1F4" w:rsidR="00611163" w:rsidRPr="00E95F39" w:rsidRDefault="00611163" w:rsidP="00E95F39">
            <w:pPr>
              <w:widowControl/>
              <w:autoSpaceDE/>
              <w:autoSpaceDN/>
              <w:adjustRightInd/>
              <w:jc w:val="center"/>
              <w:rPr>
                <w:b/>
                <w:bCs/>
                <w:sz w:val="22"/>
                <w:szCs w:val="22"/>
              </w:rPr>
            </w:pPr>
            <w:ins w:id="3533" w:author="ERCOT" w:date="2023-10-26T12:40:00Z">
              <w:r w:rsidRPr="00E95F39">
                <w:rPr>
                  <w:sz w:val="22"/>
                  <w:szCs w:val="22"/>
                </w:rPr>
                <w:t>27</w:t>
              </w:r>
            </w:ins>
            <w:del w:id="3534" w:author="ERCOT" w:date="2023-10-26T12:40:00Z">
              <w:r w:rsidRPr="00E95F39" w:rsidDel="00D6599C">
                <w:rPr>
                  <w:sz w:val="22"/>
                  <w:szCs w:val="22"/>
                </w:rPr>
                <w:delText>31</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0A3345D4" w14:textId="06C92E39" w:rsidR="00611163" w:rsidRPr="00E95F39" w:rsidRDefault="00611163" w:rsidP="00E95F39">
            <w:pPr>
              <w:widowControl/>
              <w:autoSpaceDE/>
              <w:autoSpaceDN/>
              <w:adjustRightInd/>
              <w:jc w:val="center"/>
              <w:rPr>
                <w:b/>
                <w:bCs/>
                <w:sz w:val="22"/>
                <w:szCs w:val="22"/>
              </w:rPr>
            </w:pPr>
            <w:ins w:id="3535" w:author="ERCOT" w:date="2023-10-26T12:40:00Z">
              <w:r w:rsidRPr="00E95F39">
                <w:rPr>
                  <w:sz w:val="22"/>
                  <w:szCs w:val="22"/>
                </w:rPr>
                <w:t>27</w:t>
              </w:r>
            </w:ins>
            <w:del w:id="3536"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6C0A79E7" w14:textId="4330002C" w:rsidR="00611163" w:rsidRPr="00E95F39" w:rsidRDefault="00611163" w:rsidP="00E95F39">
            <w:pPr>
              <w:widowControl/>
              <w:autoSpaceDE/>
              <w:autoSpaceDN/>
              <w:adjustRightInd/>
              <w:jc w:val="center"/>
              <w:rPr>
                <w:b/>
                <w:bCs/>
                <w:sz w:val="22"/>
                <w:szCs w:val="22"/>
              </w:rPr>
            </w:pPr>
            <w:ins w:id="3537" w:author="ERCOT" w:date="2023-10-26T12:40:00Z">
              <w:r w:rsidRPr="00E95F39">
                <w:rPr>
                  <w:sz w:val="22"/>
                  <w:szCs w:val="22"/>
                </w:rPr>
                <w:t>27</w:t>
              </w:r>
            </w:ins>
            <w:del w:id="3538"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68F39358" w14:textId="053C771F" w:rsidR="00611163" w:rsidRPr="00E95F39" w:rsidRDefault="00611163" w:rsidP="00E95F39">
            <w:pPr>
              <w:widowControl/>
              <w:autoSpaceDE/>
              <w:autoSpaceDN/>
              <w:adjustRightInd/>
              <w:jc w:val="center"/>
              <w:rPr>
                <w:b/>
                <w:bCs/>
                <w:sz w:val="22"/>
                <w:szCs w:val="22"/>
              </w:rPr>
            </w:pPr>
            <w:ins w:id="3539" w:author="ERCOT" w:date="2023-10-26T12:40:00Z">
              <w:r w:rsidRPr="00E95F39">
                <w:rPr>
                  <w:sz w:val="22"/>
                  <w:szCs w:val="22"/>
                </w:rPr>
                <w:t>27</w:t>
              </w:r>
            </w:ins>
            <w:del w:id="3540"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63687DB2" w14:textId="0BE35675" w:rsidR="00611163" w:rsidRPr="00E95F39" w:rsidRDefault="00611163" w:rsidP="00E95F39">
            <w:pPr>
              <w:widowControl/>
              <w:autoSpaceDE/>
              <w:autoSpaceDN/>
              <w:adjustRightInd/>
              <w:jc w:val="center"/>
              <w:rPr>
                <w:b/>
                <w:bCs/>
                <w:sz w:val="22"/>
                <w:szCs w:val="22"/>
              </w:rPr>
            </w:pPr>
            <w:ins w:id="3541" w:author="ERCOT" w:date="2023-10-26T12:40:00Z">
              <w:r w:rsidRPr="00E95F39">
                <w:rPr>
                  <w:sz w:val="22"/>
                  <w:szCs w:val="22"/>
                </w:rPr>
                <w:t>27</w:t>
              </w:r>
            </w:ins>
            <w:del w:id="3542"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AAAF0A1" w14:textId="4939D4DA" w:rsidR="00611163" w:rsidRPr="00E95F39" w:rsidRDefault="00611163" w:rsidP="00E95F39">
            <w:pPr>
              <w:widowControl/>
              <w:autoSpaceDE/>
              <w:autoSpaceDN/>
              <w:adjustRightInd/>
              <w:jc w:val="center"/>
              <w:rPr>
                <w:b/>
                <w:bCs/>
                <w:sz w:val="22"/>
                <w:szCs w:val="22"/>
              </w:rPr>
            </w:pPr>
            <w:ins w:id="3543" w:author="ERCOT" w:date="2023-10-26T12:40:00Z">
              <w:r w:rsidRPr="00E95F39">
                <w:rPr>
                  <w:sz w:val="22"/>
                  <w:szCs w:val="22"/>
                </w:rPr>
                <w:t>27</w:t>
              </w:r>
            </w:ins>
            <w:del w:id="3544" w:author="ERCOT" w:date="2023-10-26T12:40:00Z">
              <w:r w:rsidRPr="00E95F39" w:rsidDel="00D6599C">
                <w:rPr>
                  <w:sz w:val="22"/>
                  <w:szCs w:val="22"/>
                </w:rPr>
                <w:delText>31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ADE1798" w14:textId="1B490D07" w:rsidR="00611163" w:rsidRPr="00E95F39" w:rsidRDefault="00611163" w:rsidP="00E95F39">
            <w:pPr>
              <w:widowControl/>
              <w:autoSpaceDE/>
              <w:autoSpaceDN/>
              <w:adjustRightInd/>
              <w:jc w:val="center"/>
              <w:rPr>
                <w:b/>
                <w:bCs/>
                <w:sz w:val="22"/>
                <w:szCs w:val="22"/>
              </w:rPr>
            </w:pPr>
            <w:ins w:id="3545" w:author="ERCOT" w:date="2023-10-26T12:40:00Z">
              <w:r w:rsidRPr="00E95F39">
                <w:rPr>
                  <w:sz w:val="22"/>
                  <w:szCs w:val="22"/>
                </w:rPr>
                <w:t>29</w:t>
              </w:r>
            </w:ins>
            <w:del w:id="3546"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53C0A85" w14:textId="07698787" w:rsidR="00611163" w:rsidRPr="00E95F39" w:rsidRDefault="00611163" w:rsidP="00E95F39">
            <w:pPr>
              <w:widowControl/>
              <w:autoSpaceDE/>
              <w:autoSpaceDN/>
              <w:adjustRightInd/>
              <w:jc w:val="center"/>
              <w:rPr>
                <w:b/>
                <w:bCs/>
                <w:sz w:val="22"/>
                <w:szCs w:val="22"/>
              </w:rPr>
            </w:pPr>
            <w:ins w:id="3547" w:author="ERCOT" w:date="2023-10-26T12:40:00Z">
              <w:r w:rsidRPr="00E95F39">
                <w:rPr>
                  <w:sz w:val="22"/>
                  <w:szCs w:val="22"/>
                </w:rPr>
                <w:t>29</w:t>
              </w:r>
            </w:ins>
            <w:del w:id="3548" w:author="ERCOT" w:date="2023-10-26T12:40:00Z">
              <w:r w:rsidRPr="00E95F39" w:rsidDel="00D6599C">
                <w:rPr>
                  <w:sz w:val="22"/>
                  <w:szCs w:val="22"/>
                </w:rPr>
                <w:delText>33</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2B6C642A" w14:textId="4C10FF13" w:rsidR="00611163" w:rsidRPr="00E95F39" w:rsidRDefault="00611163" w:rsidP="00E95F39">
            <w:pPr>
              <w:widowControl/>
              <w:autoSpaceDE/>
              <w:autoSpaceDN/>
              <w:adjustRightInd/>
              <w:jc w:val="center"/>
              <w:rPr>
                <w:b/>
                <w:bCs/>
                <w:sz w:val="22"/>
                <w:szCs w:val="22"/>
              </w:rPr>
            </w:pPr>
            <w:ins w:id="3549" w:author="ERCOT" w:date="2023-10-26T12:40:00Z">
              <w:r w:rsidRPr="00E95F39">
                <w:rPr>
                  <w:sz w:val="22"/>
                  <w:szCs w:val="22"/>
                </w:rPr>
                <w:t>29</w:t>
              </w:r>
            </w:ins>
            <w:del w:id="3550" w:author="ERCOT" w:date="2023-10-26T12:40:00Z">
              <w:r w:rsidRPr="00E95F39" w:rsidDel="00D6599C">
                <w:rPr>
                  <w:sz w:val="22"/>
                  <w:szCs w:val="22"/>
                </w:rPr>
                <w:delText>33</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784B5C8C" w14:textId="4D009362" w:rsidR="00611163" w:rsidRPr="00E95F39" w:rsidRDefault="00611163" w:rsidP="00E95F39">
            <w:pPr>
              <w:widowControl/>
              <w:autoSpaceDE/>
              <w:autoSpaceDN/>
              <w:adjustRightInd/>
              <w:jc w:val="center"/>
              <w:rPr>
                <w:b/>
                <w:bCs/>
                <w:sz w:val="22"/>
                <w:szCs w:val="22"/>
              </w:rPr>
            </w:pPr>
            <w:ins w:id="3551" w:author="ERCOT" w:date="2023-10-26T12:40:00Z">
              <w:r w:rsidRPr="00E95F39">
                <w:rPr>
                  <w:sz w:val="22"/>
                  <w:szCs w:val="22"/>
                </w:rPr>
                <w:t>29</w:t>
              </w:r>
            </w:ins>
            <w:del w:id="3552" w:author="ERCOT" w:date="2023-10-26T12:40:00Z">
              <w:r w:rsidRPr="00E95F39" w:rsidDel="00D6599C">
                <w:rPr>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E2A5706" w14:textId="183E3E6F" w:rsidR="00611163" w:rsidRPr="00E95F39" w:rsidRDefault="00611163" w:rsidP="00E95F39">
            <w:pPr>
              <w:widowControl/>
              <w:autoSpaceDE/>
              <w:autoSpaceDN/>
              <w:adjustRightInd/>
              <w:jc w:val="center"/>
              <w:rPr>
                <w:b/>
                <w:bCs/>
                <w:sz w:val="22"/>
                <w:szCs w:val="22"/>
              </w:rPr>
            </w:pPr>
            <w:ins w:id="3553" w:author="ERCOT" w:date="2023-10-26T12:40:00Z">
              <w:r w:rsidRPr="00E95F39">
                <w:rPr>
                  <w:sz w:val="22"/>
                  <w:szCs w:val="22"/>
                </w:rPr>
                <w:t>22</w:t>
              </w:r>
            </w:ins>
            <w:del w:id="3554"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39597E3C" w14:textId="103E0051" w:rsidR="00611163" w:rsidRPr="00E95F39" w:rsidRDefault="00611163" w:rsidP="00E95F39">
            <w:pPr>
              <w:widowControl/>
              <w:autoSpaceDE/>
              <w:autoSpaceDN/>
              <w:adjustRightInd/>
              <w:jc w:val="center"/>
              <w:rPr>
                <w:b/>
                <w:bCs/>
                <w:sz w:val="22"/>
                <w:szCs w:val="22"/>
              </w:rPr>
            </w:pPr>
            <w:ins w:id="3555" w:author="ERCOT" w:date="2023-10-26T12:40:00Z">
              <w:r w:rsidRPr="00E95F39">
                <w:rPr>
                  <w:sz w:val="22"/>
                  <w:szCs w:val="22"/>
                </w:rPr>
                <w:t>22</w:t>
              </w:r>
            </w:ins>
            <w:del w:id="3556"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394CA3C8" w14:textId="2BBDD589" w:rsidR="00611163" w:rsidRPr="00E95F39" w:rsidRDefault="00611163" w:rsidP="00E95F39">
            <w:pPr>
              <w:widowControl/>
              <w:autoSpaceDE/>
              <w:autoSpaceDN/>
              <w:adjustRightInd/>
              <w:jc w:val="center"/>
              <w:rPr>
                <w:b/>
                <w:bCs/>
                <w:sz w:val="22"/>
                <w:szCs w:val="22"/>
              </w:rPr>
            </w:pPr>
            <w:ins w:id="3557" w:author="ERCOT" w:date="2023-10-26T12:40:00Z">
              <w:r w:rsidRPr="00E95F39">
                <w:rPr>
                  <w:sz w:val="22"/>
                  <w:szCs w:val="22"/>
                </w:rPr>
                <w:t>22</w:t>
              </w:r>
            </w:ins>
            <w:del w:id="3558" w:author="ERCOT" w:date="2023-10-26T12:40:00Z">
              <w:r w:rsidRPr="00E95F39" w:rsidDel="00D6599C">
                <w:rPr>
                  <w:sz w:val="22"/>
                  <w:szCs w:val="22"/>
                </w:rPr>
                <w:delText>26</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4C33FD48" w14:textId="54032BD3" w:rsidR="00611163" w:rsidRPr="00E95F39" w:rsidRDefault="00611163" w:rsidP="00E95F39">
            <w:pPr>
              <w:widowControl/>
              <w:autoSpaceDE/>
              <w:autoSpaceDN/>
              <w:adjustRightInd/>
              <w:jc w:val="center"/>
              <w:rPr>
                <w:b/>
                <w:bCs/>
                <w:sz w:val="22"/>
                <w:szCs w:val="22"/>
              </w:rPr>
            </w:pPr>
            <w:ins w:id="3559" w:author="ERCOT" w:date="2023-10-26T12:40:00Z">
              <w:r w:rsidRPr="00E95F39">
                <w:rPr>
                  <w:sz w:val="22"/>
                  <w:szCs w:val="22"/>
                </w:rPr>
                <w:t>22</w:t>
              </w:r>
            </w:ins>
            <w:del w:id="3560" w:author="ERCOT" w:date="2023-10-26T12:40:00Z">
              <w:r w:rsidRPr="00E95F39" w:rsidDel="00D6599C">
                <w:rPr>
                  <w:sz w:val="22"/>
                  <w:szCs w:val="22"/>
                </w:rPr>
                <w:delText>26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018893E5" w14:textId="79892974" w:rsidR="00611163" w:rsidRPr="00E95F39" w:rsidRDefault="00611163" w:rsidP="00E95F39">
            <w:pPr>
              <w:widowControl/>
              <w:autoSpaceDE/>
              <w:autoSpaceDN/>
              <w:adjustRightInd/>
              <w:jc w:val="center"/>
              <w:rPr>
                <w:b/>
                <w:bCs/>
                <w:sz w:val="22"/>
                <w:szCs w:val="22"/>
              </w:rPr>
            </w:pPr>
            <w:ins w:id="3561" w:author="ERCOT" w:date="2023-10-26T12:40:00Z">
              <w:r w:rsidRPr="00E95F39">
                <w:rPr>
                  <w:sz w:val="22"/>
                  <w:szCs w:val="22"/>
                </w:rPr>
                <w:t>23</w:t>
              </w:r>
            </w:ins>
            <w:del w:id="3562"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6F9E5868" w14:textId="402CBB21" w:rsidR="00611163" w:rsidRPr="00E95F39" w:rsidRDefault="00611163" w:rsidP="00E95F39">
            <w:pPr>
              <w:widowControl/>
              <w:autoSpaceDE/>
              <w:autoSpaceDN/>
              <w:adjustRightInd/>
              <w:jc w:val="center"/>
              <w:rPr>
                <w:b/>
                <w:bCs/>
                <w:sz w:val="22"/>
                <w:szCs w:val="22"/>
              </w:rPr>
            </w:pPr>
            <w:ins w:id="3563" w:author="ERCOT" w:date="2023-10-26T12:40:00Z">
              <w:r w:rsidRPr="00E95F39">
                <w:rPr>
                  <w:sz w:val="22"/>
                  <w:szCs w:val="22"/>
                </w:rPr>
                <w:t>23</w:t>
              </w:r>
            </w:ins>
            <w:del w:id="3564" w:author="ERCOT" w:date="2023-10-26T12:40:00Z">
              <w:r w:rsidRPr="00E95F39" w:rsidDel="00D6599C">
                <w:rPr>
                  <w:sz w:val="22"/>
                  <w:szCs w:val="22"/>
                </w:rPr>
                <w:delText>27</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28B29208" w14:textId="006C65CA" w:rsidR="00611163" w:rsidRPr="00E95F39" w:rsidRDefault="00611163" w:rsidP="00E95F39">
            <w:pPr>
              <w:widowControl/>
              <w:autoSpaceDE/>
              <w:autoSpaceDN/>
              <w:adjustRightInd/>
              <w:jc w:val="center"/>
              <w:rPr>
                <w:b/>
                <w:bCs/>
                <w:sz w:val="22"/>
                <w:szCs w:val="22"/>
              </w:rPr>
            </w:pPr>
            <w:ins w:id="3565" w:author="ERCOT" w:date="2023-10-26T12:40:00Z">
              <w:r w:rsidRPr="00E95F39">
                <w:rPr>
                  <w:sz w:val="22"/>
                  <w:szCs w:val="22"/>
                </w:rPr>
                <w:t>23</w:t>
              </w:r>
            </w:ins>
            <w:del w:id="3566" w:author="ERCOT" w:date="2023-10-26T12:40:00Z">
              <w:r w:rsidRPr="00E95F39" w:rsidDel="00D6599C">
                <w:rPr>
                  <w:sz w:val="22"/>
                  <w:szCs w:val="22"/>
                </w:rPr>
                <w:delText>27</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659912D9" w14:textId="122F041F" w:rsidR="00611163" w:rsidRPr="00E95F39" w:rsidRDefault="00611163" w:rsidP="00E95F39">
            <w:pPr>
              <w:widowControl/>
              <w:autoSpaceDE/>
              <w:autoSpaceDN/>
              <w:adjustRightInd/>
              <w:jc w:val="center"/>
              <w:rPr>
                <w:b/>
                <w:bCs/>
                <w:sz w:val="22"/>
                <w:szCs w:val="22"/>
              </w:rPr>
            </w:pPr>
            <w:ins w:id="3567" w:author="ERCOT" w:date="2023-10-26T12:40:00Z">
              <w:r w:rsidRPr="00E95F39">
                <w:rPr>
                  <w:sz w:val="22"/>
                  <w:szCs w:val="22"/>
                </w:rPr>
                <w:t>23</w:t>
              </w:r>
            </w:ins>
            <w:del w:id="3568" w:author="ERCOT" w:date="2023-10-26T12:40:00Z">
              <w:r w:rsidRPr="00E95F39" w:rsidDel="00D6599C">
                <w:rPr>
                  <w:sz w:val="22"/>
                  <w:szCs w:val="22"/>
                </w:rPr>
                <w:delText>27</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3C74F5C9" w14:textId="7FC29988" w:rsidR="00611163" w:rsidRPr="00E95F39" w:rsidRDefault="00611163" w:rsidP="00E95F39">
            <w:pPr>
              <w:widowControl/>
              <w:autoSpaceDE/>
              <w:autoSpaceDN/>
              <w:adjustRightInd/>
              <w:jc w:val="center"/>
              <w:rPr>
                <w:b/>
                <w:bCs/>
                <w:sz w:val="22"/>
                <w:szCs w:val="22"/>
              </w:rPr>
            </w:pPr>
            <w:ins w:id="3569" w:author="ERCOT" w:date="2023-10-26T12:40:00Z">
              <w:r w:rsidRPr="00E95F39">
                <w:rPr>
                  <w:sz w:val="22"/>
                  <w:szCs w:val="22"/>
                </w:rPr>
                <w:t>28</w:t>
              </w:r>
            </w:ins>
            <w:del w:id="3570" w:author="ERCOT" w:date="2023-10-26T12:40:00Z">
              <w:r w:rsidRPr="00E95F39" w:rsidDel="00D6599C">
                <w:rPr>
                  <w:sz w:val="22"/>
                  <w:szCs w:val="22"/>
                </w:rPr>
                <w:delText>35</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6E05E986" w14:textId="0B0AE033" w:rsidR="00611163" w:rsidRPr="00E95F39" w:rsidRDefault="00611163" w:rsidP="00E95F39">
            <w:pPr>
              <w:widowControl/>
              <w:autoSpaceDE/>
              <w:autoSpaceDN/>
              <w:adjustRightInd/>
              <w:jc w:val="center"/>
              <w:rPr>
                <w:b/>
                <w:bCs/>
                <w:sz w:val="22"/>
                <w:szCs w:val="22"/>
              </w:rPr>
            </w:pPr>
            <w:ins w:id="3571" w:author="ERCOT" w:date="2023-10-26T12:40:00Z">
              <w:r w:rsidRPr="00E95F39">
                <w:rPr>
                  <w:sz w:val="22"/>
                  <w:szCs w:val="22"/>
                </w:rPr>
                <w:t>28</w:t>
              </w:r>
            </w:ins>
            <w:del w:id="3572" w:author="ERCOT" w:date="2023-10-26T12:40:00Z">
              <w:r w:rsidRPr="00E95F39" w:rsidDel="00D6599C">
                <w:rPr>
                  <w:sz w:val="22"/>
                  <w:szCs w:val="22"/>
                </w:rPr>
                <w:delText>35</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73DC9AC9" w14:textId="4B001DCD" w:rsidR="00611163" w:rsidRPr="00E95F39" w:rsidRDefault="00611163" w:rsidP="00E95F39">
            <w:pPr>
              <w:widowControl/>
              <w:autoSpaceDE/>
              <w:autoSpaceDN/>
              <w:adjustRightInd/>
              <w:jc w:val="center"/>
              <w:rPr>
                <w:b/>
                <w:bCs/>
                <w:sz w:val="22"/>
                <w:szCs w:val="22"/>
              </w:rPr>
            </w:pPr>
            <w:ins w:id="3573" w:author="ERCOT" w:date="2023-10-26T12:40:00Z">
              <w:r w:rsidRPr="00E95F39">
                <w:rPr>
                  <w:sz w:val="22"/>
                  <w:szCs w:val="22"/>
                </w:rPr>
                <w:t>28</w:t>
              </w:r>
            </w:ins>
            <w:del w:id="3574" w:author="ERCOT" w:date="2023-10-26T12:40:00Z">
              <w:r w:rsidRPr="00E95F39" w:rsidDel="00D6599C">
                <w:rPr>
                  <w:sz w:val="22"/>
                  <w:szCs w:val="22"/>
                </w:rPr>
                <w:delText>35</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712AFA71" w14:textId="0C2FC837" w:rsidR="00611163" w:rsidRPr="00E95F39" w:rsidRDefault="00611163" w:rsidP="00E95F39">
            <w:pPr>
              <w:widowControl/>
              <w:autoSpaceDE/>
              <w:autoSpaceDN/>
              <w:adjustRightInd/>
              <w:jc w:val="center"/>
              <w:rPr>
                <w:b/>
                <w:bCs/>
                <w:sz w:val="22"/>
                <w:szCs w:val="22"/>
              </w:rPr>
            </w:pPr>
            <w:ins w:id="3575" w:author="ERCOT" w:date="2023-10-26T12:40:00Z">
              <w:r w:rsidRPr="00E95F39">
                <w:rPr>
                  <w:sz w:val="22"/>
                  <w:szCs w:val="22"/>
                </w:rPr>
                <w:t>28</w:t>
              </w:r>
            </w:ins>
            <w:del w:id="3576" w:author="ERCOT" w:date="2023-10-26T12:40:00Z">
              <w:r w:rsidRPr="00E95F39" w:rsidDel="00D6599C">
                <w:rPr>
                  <w:sz w:val="22"/>
                  <w:szCs w:val="22"/>
                </w:rPr>
                <w:delText>35</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18D6B0C6" w14:textId="1BE2E3BE" w:rsidR="00611163" w:rsidRPr="00E95F39" w:rsidRDefault="00611163" w:rsidP="00E95F39">
            <w:pPr>
              <w:widowControl/>
              <w:autoSpaceDE/>
              <w:autoSpaceDN/>
              <w:adjustRightInd/>
              <w:jc w:val="center"/>
              <w:rPr>
                <w:b/>
                <w:bCs/>
                <w:sz w:val="22"/>
                <w:szCs w:val="22"/>
              </w:rPr>
            </w:pPr>
            <w:ins w:id="3577" w:author="ERCOT" w:date="2023-10-26T12:40:00Z">
              <w:r w:rsidRPr="00E95F39">
                <w:rPr>
                  <w:sz w:val="22"/>
                  <w:szCs w:val="22"/>
                </w:rPr>
                <w:t>27</w:t>
              </w:r>
            </w:ins>
            <w:del w:id="3578" w:author="ERCOT" w:date="2023-10-26T12:40:00Z">
              <w:r w:rsidRPr="00E95F39" w:rsidDel="00D6599C">
                <w:rPr>
                  <w:sz w:val="22"/>
                  <w:szCs w:val="22"/>
                </w:rPr>
                <w:delText>31</w:delText>
              </w:r>
            </w:del>
          </w:p>
        </w:tc>
        <w:tc>
          <w:tcPr>
            <w:tcW w:w="205" w:type="pct"/>
            <w:tcBorders>
              <w:top w:val="single" w:sz="4" w:space="0" w:color="000000"/>
              <w:left w:val="single" w:sz="4" w:space="0" w:color="000000"/>
              <w:bottom w:val="single" w:sz="8" w:space="0" w:color="000000"/>
              <w:right w:val="single" w:sz="8" w:space="0" w:color="000000"/>
            </w:tcBorders>
            <w:vAlign w:val="center"/>
          </w:tcPr>
          <w:p w14:paraId="7F4848CF" w14:textId="59BCD2A5" w:rsidR="00611163" w:rsidRPr="00E95F39" w:rsidRDefault="00611163" w:rsidP="00E95F39">
            <w:pPr>
              <w:widowControl/>
              <w:autoSpaceDE/>
              <w:autoSpaceDN/>
              <w:adjustRightInd/>
              <w:jc w:val="center"/>
              <w:rPr>
                <w:b/>
                <w:bCs/>
                <w:sz w:val="22"/>
                <w:szCs w:val="22"/>
              </w:rPr>
            </w:pPr>
            <w:ins w:id="3579" w:author="ERCOT" w:date="2023-10-26T12:40:00Z">
              <w:r w:rsidRPr="00E95F39">
                <w:rPr>
                  <w:sz w:val="22"/>
                  <w:szCs w:val="22"/>
                </w:rPr>
                <w:t>27</w:t>
              </w:r>
            </w:ins>
            <w:del w:id="3580" w:author="ERCOT" w:date="2023-10-26T12:40:00Z">
              <w:r w:rsidRPr="00E95F39" w:rsidDel="00D6599C">
                <w:rPr>
                  <w:sz w:val="22"/>
                  <w:szCs w:val="22"/>
                </w:rPr>
                <w:delText>31</w:delText>
              </w:r>
            </w:del>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4059C1" w:rsidRPr="00ED4D8D" w14:paraId="03A8E79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4059C1" w:rsidRPr="00ED4D8D" w:rsidRDefault="004059C1" w:rsidP="004059C1">
            <w:pPr>
              <w:widowControl/>
              <w:autoSpaceDE/>
              <w:autoSpaceDN/>
              <w:adjustRightInd/>
              <w:jc w:val="center"/>
              <w:rPr>
                <w:sz w:val="22"/>
                <w:szCs w:val="22"/>
              </w:rPr>
            </w:pPr>
            <w:r w:rsidRPr="00ED4D8D">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center"/>
          </w:tcPr>
          <w:p w14:paraId="140A293D" w14:textId="5ECA9079" w:rsidR="004059C1" w:rsidRPr="00E95F39" w:rsidRDefault="004059C1" w:rsidP="00E95F39">
            <w:pPr>
              <w:widowControl/>
              <w:autoSpaceDE/>
              <w:autoSpaceDN/>
              <w:adjustRightInd/>
              <w:jc w:val="center"/>
              <w:rPr>
                <w:b/>
                <w:bCs/>
                <w:sz w:val="22"/>
                <w:szCs w:val="22"/>
              </w:rPr>
            </w:pPr>
            <w:ins w:id="3581" w:author="ERCOT" w:date="2023-10-26T12:41:00Z">
              <w:r w:rsidRPr="00E95F39">
                <w:rPr>
                  <w:sz w:val="22"/>
                  <w:szCs w:val="22"/>
                </w:rPr>
                <w:t>0</w:t>
              </w:r>
            </w:ins>
            <w:del w:id="3582"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4DCC015" w14:textId="7CB28D1C" w:rsidR="004059C1" w:rsidRPr="00E95F39" w:rsidRDefault="004059C1" w:rsidP="00E95F39">
            <w:pPr>
              <w:widowControl/>
              <w:autoSpaceDE/>
              <w:autoSpaceDN/>
              <w:adjustRightInd/>
              <w:jc w:val="center"/>
              <w:rPr>
                <w:b/>
                <w:bCs/>
                <w:sz w:val="22"/>
                <w:szCs w:val="22"/>
              </w:rPr>
            </w:pPr>
            <w:ins w:id="3583" w:author="ERCOT" w:date="2023-10-26T12:41:00Z">
              <w:r w:rsidRPr="00E95F39">
                <w:rPr>
                  <w:sz w:val="22"/>
                  <w:szCs w:val="22"/>
                </w:rPr>
                <w:t>0</w:t>
              </w:r>
            </w:ins>
            <w:del w:id="358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C1C4F1" w14:textId="67A91ABB" w:rsidR="004059C1" w:rsidRPr="00E95F39" w:rsidRDefault="004059C1" w:rsidP="00E95F39">
            <w:pPr>
              <w:widowControl/>
              <w:autoSpaceDE/>
              <w:autoSpaceDN/>
              <w:adjustRightInd/>
              <w:jc w:val="center"/>
              <w:rPr>
                <w:b/>
                <w:bCs/>
                <w:sz w:val="22"/>
                <w:szCs w:val="22"/>
              </w:rPr>
            </w:pPr>
            <w:ins w:id="3585" w:author="ERCOT" w:date="2023-10-26T12:41:00Z">
              <w:r w:rsidRPr="00E95F39">
                <w:rPr>
                  <w:sz w:val="22"/>
                  <w:szCs w:val="22"/>
                </w:rPr>
                <w:t>0</w:t>
              </w:r>
            </w:ins>
            <w:del w:id="358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AD06D3" w14:textId="2F2B670A" w:rsidR="004059C1" w:rsidRPr="00E95F39" w:rsidRDefault="004059C1" w:rsidP="00E95F39">
            <w:pPr>
              <w:widowControl/>
              <w:autoSpaceDE/>
              <w:autoSpaceDN/>
              <w:adjustRightInd/>
              <w:jc w:val="center"/>
              <w:rPr>
                <w:b/>
                <w:bCs/>
                <w:sz w:val="22"/>
                <w:szCs w:val="22"/>
              </w:rPr>
            </w:pPr>
            <w:ins w:id="3587" w:author="ERCOT" w:date="2023-10-26T12:41:00Z">
              <w:r w:rsidRPr="00E95F39">
                <w:rPr>
                  <w:sz w:val="22"/>
                  <w:szCs w:val="22"/>
                </w:rPr>
                <w:t>0</w:t>
              </w:r>
            </w:ins>
            <w:del w:id="358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7EBAC1C" w14:textId="7A7CAC3A" w:rsidR="004059C1" w:rsidRPr="00E95F39" w:rsidRDefault="004059C1" w:rsidP="00E95F39">
            <w:pPr>
              <w:widowControl/>
              <w:autoSpaceDE/>
              <w:autoSpaceDN/>
              <w:adjustRightInd/>
              <w:jc w:val="center"/>
              <w:rPr>
                <w:b/>
                <w:bCs/>
                <w:sz w:val="22"/>
                <w:szCs w:val="22"/>
              </w:rPr>
            </w:pPr>
            <w:ins w:id="3589" w:author="ERCOT" w:date="2023-10-26T12:41:00Z">
              <w:r w:rsidRPr="00E95F39">
                <w:rPr>
                  <w:sz w:val="22"/>
                  <w:szCs w:val="22"/>
                </w:rPr>
                <w:t>0</w:t>
              </w:r>
            </w:ins>
            <w:del w:id="359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3697BF" w14:textId="3199F0BB" w:rsidR="004059C1" w:rsidRPr="00E95F39" w:rsidRDefault="004059C1" w:rsidP="00E95F39">
            <w:pPr>
              <w:widowControl/>
              <w:autoSpaceDE/>
              <w:autoSpaceDN/>
              <w:adjustRightInd/>
              <w:jc w:val="center"/>
              <w:rPr>
                <w:b/>
                <w:bCs/>
                <w:sz w:val="22"/>
                <w:szCs w:val="22"/>
              </w:rPr>
            </w:pPr>
            <w:ins w:id="3591" w:author="ERCOT" w:date="2023-10-26T12:41:00Z">
              <w:r w:rsidRPr="00E95F39">
                <w:rPr>
                  <w:sz w:val="22"/>
                  <w:szCs w:val="22"/>
                </w:rPr>
                <w:t>0</w:t>
              </w:r>
            </w:ins>
            <w:del w:id="359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6851AD" w14:textId="32059249" w:rsidR="004059C1" w:rsidRPr="00E95F39" w:rsidRDefault="004059C1" w:rsidP="00E95F39">
            <w:pPr>
              <w:widowControl/>
              <w:autoSpaceDE/>
              <w:autoSpaceDN/>
              <w:adjustRightInd/>
              <w:jc w:val="center"/>
              <w:rPr>
                <w:b/>
                <w:bCs/>
                <w:sz w:val="22"/>
                <w:szCs w:val="22"/>
              </w:rPr>
            </w:pPr>
            <w:ins w:id="3593" w:author="ERCOT" w:date="2023-10-26T12:41:00Z">
              <w:r w:rsidRPr="00E95F39">
                <w:rPr>
                  <w:sz w:val="22"/>
                  <w:szCs w:val="22"/>
                </w:rPr>
                <w:t>3</w:t>
              </w:r>
            </w:ins>
            <w:del w:id="3594"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124B23" w14:textId="485E07B4" w:rsidR="004059C1" w:rsidRPr="00E95F39" w:rsidRDefault="004059C1" w:rsidP="00E95F39">
            <w:pPr>
              <w:widowControl/>
              <w:autoSpaceDE/>
              <w:autoSpaceDN/>
              <w:adjustRightInd/>
              <w:jc w:val="center"/>
              <w:rPr>
                <w:b/>
                <w:bCs/>
                <w:sz w:val="22"/>
                <w:szCs w:val="22"/>
              </w:rPr>
            </w:pPr>
            <w:ins w:id="3595" w:author="ERCOT" w:date="2023-10-26T12:41:00Z">
              <w:r w:rsidRPr="00E95F39">
                <w:rPr>
                  <w:sz w:val="22"/>
                  <w:szCs w:val="22"/>
                </w:rPr>
                <w:t>3</w:t>
              </w:r>
            </w:ins>
            <w:del w:id="3596" w:author="ERCOT" w:date="2023-10-26T12:41:00Z">
              <w:r w:rsidRPr="00E95F39" w:rsidDel="00EF7EA0">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5D97022" w14:textId="563FE1BA" w:rsidR="004059C1" w:rsidRPr="00E95F39" w:rsidRDefault="004059C1" w:rsidP="00E95F39">
            <w:pPr>
              <w:widowControl/>
              <w:autoSpaceDE/>
              <w:autoSpaceDN/>
              <w:adjustRightInd/>
              <w:jc w:val="center"/>
              <w:rPr>
                <w:b/>
                <w:bCs/>
                <w:sz w:val="22"/>
                <w:szCs w:val="22"/>
              </w:rPr>
            </w:pPr>
            <w:ins w:id="3597" w:author="ERCOT" w:date="2023-10-26T12:41:00Z">
              <w:r w:rsidRPr="00E95F39">
                <w:rPr>
                  <w:sz w:val="22"/>
                  <w:szCs w:val="22"/>
                </w:rPr>
                <w:t>3</w:t>
              </w:r>
            </w:ins>
            <w:del w:id="3598" w:author="ERCOT" w:date="2023-10-26T12:41:00Z">
              <w:r w:rsidRPr="00E95F39" w:rsidDel="00EF7EA0">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51AF89D7" w14:textId="47430D8E" w:rsidR="004059C1" w:rsidRPr="00E95F39" w:rsidRDefault="004059C1" w:rsidP="00E95F39">
            <w:pPr>
              <w:widowControl/>
              <w:autoSpaceDE/>
              <w:autoSpaceDN/>
              <w:adjustRightInd/>
              <w:jc w:val="center"/>
              <w:rPr>
                <w:b/>
                <w:bCs/>
                <w:sz w:val="22"/>
                <w:szCs w:val="22"/>
              </w:rPr>
            </w:pPr>
            <w:ins w:id="3599" w:author="ERCOT" w:date="2023-10-26T12:41:00Z">
              <w:r w:rsidRPr="00E95F39">
                <w:rPr>
                  <w:sz w:val="22"/>
                  <w:szCs w:val="22"/>
                </w:rPr>
                <w:t>3</w:t>
              </w:r>
            </w:ins>
            <w:del w:id="3600"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647CD81" w14:textId="2DCCE31A" w:rsidR="004059C1" w:rsidRPr="00E95F39" w:rsidRDefault="004059C1" w:rsidP="00E95F39">
            <w:pPr>
              <w:widowControl/>
              <w:autoSpaceDE/>
              <w:autoSpaceDN/>
              <w:adjustRightInd/>
              <w:jc w:val="center"/>
              <w:rPr>
                <w:b/>
                <w:bCs/>
                <w:sz w:val="22"/>
                <w:szCs w:val="22"/>
              </w:rPr>
            </w:pPr>
            <w:ins w:id="3601" w:author="ERCOT" w:date="2023-10-26T12:41:00Z">
              <w:r w:rsidRPr="00E95F39">
                <w:rPr>
                  <w:sz w:val="22"/>
                  <w:szCs w:val="22"/>
                </w:rPr>
                <w:t>37</w:t>
              </w:r>
            </w:ins>
            <w:del w:id="3602"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BA3A3E2" w14:textId="7E22980F" w:rsidR="004059C1" w:rsidRPr="00E95F39" w:rsidRDefault="004059C1" w:rsidP="00E95F39">
            <w:pPr>
              <w:widowControl/>
              <w:autoSpaceDE/>
              <w:autoSpaceDN/>
              <w:adjustRightInd/>
              <w:jc w:val="center"/>
              <w:rPr>
                <w:b/>
                <w:bCs/>
                <w:sz w:val="22"/>
                <w:szCs w:val="22"/>
              </w:rPr>
            </w:pPr>
            <w:ins w:id="3603" w:author="ERCOT" w:date="2023-10-26T12:41:00Z">
              <w:r w:rsidRPr="00E95F39">
                <w:rPr>
                  <w:sz w:val="22"/>
                  <w:szCs w:val="22"/>
                </w:rPr>
                <w:t>37</w:t>
              </w:r>
            </w:ins>
            <w:del w:id="3604"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FD2DCA8" w14:textId="2AEFFB82" w:rsidR="004059C1" w:rsidRPr="00E95F39" w:rsidRDefault="004059C1" w:rsidP="00E95F39">
            <w:pPr>
              <w:widowControl/>
              <w:autoSpaceDE/>
              <w:autoSpaceDN/>
              <w:adjustRightInd/>
              <w:jc w:val="center"/>
              <w:rPr>
                <w:b/>
                <w:bCs/>
                <w:sz w:val="22"/>
                <w:szCs w:val="22"/>
              </w:rPr>
            </w:pPr>
            <w:ins w:id="3605" w:author="ERCOT" w:date="2023-10-26T12:41:00Z">
              <w:r w:rsidRPr="00E95F39">
                <w:rPr>
                  <w:sz w:val="22"/>
                  <w:szCs w:val="22"/>
                </w:rPr>
                <w:t>37</w:t>
              </w:r>
            </w:ins>
            <w:del w:id="3606"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76804C8" w14:textId="671C54E5" w:rsidR="004059C1" w:rsidRPr="00E95F39" w:rsidRDefault="004059C1" w:rsidP="00E95F39">
            <w:pPr>
              <w:widowControl/>
              <w:autoSpaceDE/>
              <w:autoSpaceDN/>
              <w:adjustRightInd/>
              <w:jc w:val="center"/>
              <w:rPr>
                <w:b/>
                <w:bCs/>
                <w:sz w:val="22"/>
                <w:szCs w:val="22"/>
              </w:rPr>
            </w:pPr>
            <w:ins w:id="3607" w:author="ERCOT" w:date="2023-10-26T12:41:00Z">
              <w:r w:rsidRPr="00E95F39">
                <w:rPr>
                  <w:sz w:val="22"/>
                  <w:szCs w:val="22"/>
                </w:rPr>
                <w:t>37</w:t>
              </w:r>
            </w:ins>
            <w:del w:id="3608"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C8C27ED" w14:textId="076730FC" w:rsidR="004059C1" w:rsidRPr="00E95F39" w:rsidRDefault="004059C1" w:rsidP="00E95F39">
            <w:pPr>
              <w:widowControl/>
              <w:autoSpaceDE/>
              <w:autoSpaceDN/>
              <w:adjustRightInd/>
              <w:jc w:val="center"/>
              <w:rPr>
                <w:b/>
                <w:bCs/>
                <w:sz w:val="22"/>
                <w:szCs w:val="22"/>
              </w:rPr>
            </w:pPr>
            <w:ins w:id="3609" w:author="ERCOT" w:date="2023-10-26T12:41:00Z">
              <w:r w:rsidRPr="00E95F39">
                <w:rPr>
                  <w:sz w:val="22"/>
                  <w:szCs w:val="22"/>
                </w:rPr>
                <w:t>31</w:t>
              </w:r>
            </w:ins>
            <w:del w:id="3610"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7E47C92" w14:textId="4B6FE119" w:rsidR="004059C1" w:rsidRPr="00E95F39" w:rsidRDefault="004059C1" w:rsidP="00E95F39">
            <w:pPr>
              <w:widowControl/>
              <w:autoSpaceDE/>
              <w:autoSpaceDN/>
              <w:adjustRightInd/>
              <w:jc w:val="center"/>
              <w:rPr>
                <w:b/>
                <w:bCs/>
                <w:sz w:val="22"/>
                <w:szCs w:val="22"/>
              </w:rPr>
            </w:pPr>
            <w:ins w:id="3611" w:author="ERCOT" w:date="2023-10-26T12:41:00Z">
              <w:r w:rsidRPr="00E95F39">
                <w:rPr>
                  <w:sz w:val="22"/>
                  <w:szCs w:val="22"/>
                </w:rPr>
                <w:t>31</w:t>
              </w:r>
            </w:ins>
            <w:del w:id="3612"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38BE633" w14:textId="197433A4" w:rsidR="004059C1" w:rsidRPr="00E95F39" w:rsidRDefault="004059C1" w:rsidP="00E95F39">
            <w:pPr>
              <w:widowControl/>
              <w:autoSpaceDE/>
              <w:autoSpaceDN/>
              <w:adjustRightInd/>
              <w:jc w:val="center"/>
              <w:rPr>
                <w:b/>
                <w:bCs/>
                <w:sz w:val="22"/>
                <w:szCs w:val="22"/>
              </w:rPr>
            </w:pPr>
            <w:ins w:id="3613" w:author="ERCOT" w:date="2023-10-26T12:41:00Z">
              <w:r w:rsidRPr="00E95F39">
                <w:rPr>
                  <w:sz w:val="22"/>
                  <w:szCs w:val="22"/>
                </w:rPr>
                <w:t>31</w:t>
              </w:r>
            </w:ins>
            <w:del w:id="3614" w:author="ERCOT" w:date="2023-10-26T12:41:00Z">
              <w:r w:rsidRPr="00E95F39" w:rsidDel="00EF7EA0">
                <w:rPr>
                  <w:sz w:val="22"/>
                  <w:szCs w:val="22"/>
                </w:rPr>
                <w:delText>36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90B015A" w14:textId="56E67424" w:rsidR="004059C1" w:rsidRPr="00E95F39" w:rsidRDefault="004059C1" w:rsidP="00E95F39">
            <w:pPr>
              <w:widowControl/>
              <w:autoSpaceDE/>
              <w:autoSpaceDN/>
              <w:adjustRightInd/>
              <w:jc w:val="center"/>
              <w:rPr>
                <w:b/>
                <w:bCs/>
                <w:sz w:val="22"/>
                <w:szCs w:val="22"/>
              </w:rPr>
            </w:pPr>
            <w:ins w:id="3615" w:author="ERCOT" w:date="2023-10-26T12:41:00Z">
              <w:r w:rsidRPr="00E95F39">
                <w:rPr>
                  <w:sz w:val="22"/>
                  <w:szCs w:val="22"/>
                </w:rPr>
                <w:t>31</w:t>
              </w:r>
            </w:ins>
            <w:del w:id="3616" w:author="ERCOT" w:date="2023-10-26T12:41:00Z">
              <w:r w:rsidRPr="00E95F39" w:rsidDel="00EF7EA0">
                <w:rPr>
                  <w:sz w:val="22"/>
                  <w:szCs w:val="22"/>
                </w:rPr>
                <w:delText>36</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63FB6D4" w14:textId="102F47D5" w:rsidR="004059C1" w:rsidRPr="00E95F39" w:rsidRDefault="004059C1" w:rsidP="00E95F39">
            <w:pPr>
              <w:widowControl/>
              <w:autoSpaceDE/>
              <w:autoSpaceDN/>
              <w:adjustRightInd/>
              <w:jc w:val="center"/>
              <w:rPr>
                <w:b/>
                <w:bCs/>
                <w:sz w:val="22"/>
                <w:szCs w:val="22"/>
              </w:rPr>
            </w:pPr>
            <w:ins w:id="3617" w:author="ERCOT" w:date="2023-10-26T12:41:00Z">
              <w:r w:rsidRPr="00E95F39">
                <w:rPr>
                  <w:sz w:val="22"/>
                  <w:szCs w:val="22"/>
                </w:rPr>
                <w:t>0</w:t>
              </w:r>
            </w:ins>
            <w:del w:id="3618"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555DAC1" w14:textId="2F2A2AB0" w:rsidR="004059C1" w:rsidRPr="00E95F39" w:rsidRDefault="004059C1" w:rsidP="00E95F39">
            <w:pPr>
              <w:widowControl/>
              <w:autoSpaceDE/>
              <w:autoSpaceDN/>
              <w:adjustRightInd/>
              <w:jc w:val="center"/>
              <w:rPr>
                <w:b/>
                <w:bCs/>
                <w:sz w:val="22"/>
                <w:szCs w:val="22"/>
              </w:rPr>
            </w:pPr>
            <w:ins w:id="3619" w:author="ERCOT" w:date="2023-10-26T12:41:00Z">
              <w:r w:rsidRPr="00E95F39">
                <w:rPr>
                  <w:sz w:val="22"/>
                  <w:szCs w:val="22"/>
                </w:rPr>
                <w:t>0</w:t>
              </w:r>
            </w:ins>
            <w:del w:id="3620"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39B5DBA1" w14:textId="4A287C87" w:rsidR="004059C1" w:rsidRPr="00E95F39" w:rsidRDefault="004059C1" w:rsidP="00E95F39">
            <w:pPr>
              <w:widowControl/>
              <w:autoSpaceDE/>
              <w:autoSpaceDN/>
              <w:adjustRightInd/>
              <w:jc w:val="center"/>
              <w:rPr>
                <w:b/>
                <w:bCs/>
                <w:sz w:val="22"/>
                <w:szCs w:val="22"/>
              </w:rPr>
            </w:pPr>
            <w:ins w:id="3621" w:author="ERCOT" w:date="2023-10-26T12:41:00Z">
              <w:r w:rsidRPr="00E95F39">
                <w:rPr>
                  <w:sz w:val="22"/>
                  <w:szCs w:val="22"/>
                </w:rPr>
                <w:t>0</w:t>
              </w:r>
            </w:ins>
            <w:del w:id="3622"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0B78E33" w14:textId="7F219F8C" w:rsidR="004059C1" w:rsidRPr="00E95F39" w:rsidRDefault="004059C1" w:rsidP="00E95F39">
            <w:pPr>
              <w:widowControl/>
              <w:autoSpaceDE/>
              <w:autoSpaceDN/>
              <w:adjustRightInd/>
              <w:jc w:val="center"/>
              <w:rPr>
                <w:b/>
                <w:bCs/>
                <w:sz w:val="22"/>
                <w:szCs w:val="22"/>
              </w:rPr>
            </w:pPr>
            <w:ins w:id="3623" w:author="ERCOT" w:date="2023-10-26T12:41:00Z">
              <w:r w:rsidRPr="00E95F39">
                <w:rPr>
                  <w:sz w:val="22"/>
                  <w:szCs w:val="22"/>
                </w:rPr>
                <w:t>0</w:t>
              </w:r>
            </w:ins>
            <w:del w:id="3624"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6CD704C7" w14:textId="46FC375A" w:rsidR="004059C1" w:rsidRPr="00E95F39" w:rsidRDefault="004059C1" w:rsidP="00E95F39">
            <w:pPr>
              <w:widowControl/>
              <w:autoSpaceDE/>
              <w:autoSpaceDN/>
              <w:adjustRightInd/>
              <w:jc w:val="center"/>
              <w:rPr>
                <w:b/>
                <w:bCs/>
                <w:sz w:val="22"/>
                <w:szCs w:val="22"/>
              </w:rPr>
            </w:pPr>
            <w:ins w:id="3625" w:author="ERCOT" w:date="2023-10-26T12:41:00Z">
              <w:r w:rsidRPr="00E95F39">
                <w:rPr>
                  <w:sz w:val="22"/>
                  <w:szCs w:val="22"/>
                </w:rPr>
                <w:t>0</w:t>
              </w:r>
            </w:ins>
            <w:del w:id="3626"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FDF46B9" w14:textId="562CE589" w:rsidR="004059C1" w:rsidRPr="00E95F39" w:rsidRDefault="004059C1" w:rsidP="00E95F39">
            <w:pPr>
              <w:widowControl/>
              <w:autoSpaceDE/>
              <w:autoSpaceDN/>
              <w:adjustRightInd/>
              <w:jc w:val="center"/>
              <w:rPr>
                <w:b/>
                <w:bCs/>
                <w:sz w:val="22"/>
                <w:szCs w:val="22"/>
              </w:rPr>
            </w:pPr>
            <w:ins w:id="3627" w:author="ERCOT" w:date="2023-10-26T12:41:00Z">
              <w:r w:rsidRPr="00E95F39">
                <w:rPr>
                  <w:sz w:val="22"/>
                  <w:szCs w:val="22"/>
                </w:rPr>
                <w:t>0</w:t>
              </w:r>
            </w:ins>
            <w:del w:id="3628" w:author="ERCOT" w:date="2023-10-26T12:41:00Z">
              <w:r w:rsidRPr="00E95F39" w:rsidDel="00EF7EA0">
                <w:rPr>
                  <w:sz w:val="22"/>
                  <w:szCs w:val="22"/>
                </w:rPr>
                <w:delText>0</w:delText>
              </w:r>
            </w:del>
          </w:p>
        </w:tc>
      </w:tr>
      <w:tr w:rsidR="004059C1" w:rsidRPr="00ED4D8D" w14:paraId="1515B76C"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4059C1" w:rsidRPr="00ED4D8D" w:rsidRDefault="004059C1" w:rsidP="004059C1">
            <w:pPr>
              <w:widowControl/>
              <w:autoSpaceDE/>
              <w:autoSpaceDN/>
              <w:adjustRightInd/>
              <w:jc w:val="center"/>
              <w:rPr>
                <w:sz w:val="22"/>
                <w:szCs w:val="22"/>
              </w:rPr>
            </w:pPr>
            <w:r w:rsidRPr="00ED4D8D">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center"/>
          </w:tcPr>
          <w:p w14:paraId="09BB9879" w14:textId="15570CB3" w:rsidR="004059C1" w:rsidRPr="00E95F39" w:rsidRDefault="004059C1" w:rsidP="00E95F39">
            <w:pPr>
              <w:widowControl/>
              <w:autoSpaceDE/>
              <w:autoSpaceDN/>
              <w:adjustRightInd/>
              <w:jc w:val="center"/>
              <w:rPr>
                <w:b/>
                <w:bCs/>
                <w:sz w:val="22"/>
                <w:szCs w:val="22"/>
              </w:rPr>
            </w:pPr>
            <w:ins w:id="3629" w:author="ERCOT" w:date="2023-10-26T12:41:00Z">
              <w:r w:rsidRPr="00E95F39">
                <w:rPr>
                  <w:sz w:val="22"/>
                  <w:szCs w:val="22"/>
                </w:rPr>
                <w:t>0</w:t>
              </w:r>
            </w:ins>
            <w:del w:id="3630"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CD51BE5" w14:textId="4F85E12E" w:rsidR="004059C1" w:rsidRPr="00E95F39" w:rsidRDefault="004059C1" w:rsidP="00E95F39">
            <w:pPr>
              <w:widowControl/>
              <w:autoSpaceDE/>
              <w:autoSpaceDN/>
              <w:adjustRightInd/>
              <w:jc w:val="center"/>
              <w:rPr>
                <w:b/>
                <w:bCs/>
                <w:sz w:val="22"/>
                <w:szCs w:val="22"/>
              </w:rPr>
            </w:pPr>
            <w:ins w:id="3631" w:author="ERCOT" w:date="2023-10-26T12:41:00Z">
              <w:r w:rsidRPr="00E95F39">
                <w:rPr>
                  <w:sz w:val="22"/>
                  <w:szCs w:val="22"/>
                </w:rPr>
                <w:t>0</w:t>
              </w:r>
            </w:ins>
            <w:del w:id="363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69C0B08" w14:textId="08C1DF1C" w:rsidR="004059C1" w:rsidRPr="00E95F39" w:rsidRDefault="004059C1" w:rsidP="00E95F39">
            <w:pPr>
              <w:widowControl/>
              <w:autoSpaceDE/>
              <w:autoSpaceDN/>
              <w:adjustRightInd/>
              <w:jc w:val="center"/>
              <w:rPr>
                <w:b/>
                <w:bCs/>
                <w:sz w:val="22"/>
                <w:szCs w:val="22"/>
              </w:rPr>
            </w:pPr>
            <w:ins w:id="3633" w:author="ERCOT" w:date="2023-10-26T12:41:00Z">
              <w:r w:rsidRPr="00E95F39">
                <w:rPr>
                  <w:sz w:val="22"/>
                  <w:szCs w:val="22"/>
                </w:rPr>
                <w:t>0</w:t>
              </w:r>
            </w:ins>
            <w:del w:id="363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B5FFD5B" w14:textId="55A913E6" w:rsidR="004059C1" w:rsidRPr="00E95F39" w:rsidRDefault="004059C1" w:rsidP="00E95F39">
            <w:pPr>
              <w:widowControl/>
              <w:autoSpaceDE/>
              <w:autoSpaceDN/>
              <w:adjustRightInd/>
              <w:jc w:val="center"/>
              <w:rPr>
                <w:b/>
                <w:bCs/>
                <w:sz w:val="22"/>
                <w:szCs w:val="22"/>
              </w:rPr>
            </w:pPr>
            <w:ins w:id="3635" w:author="ERCOT" w:date="2023-10-26T12:41:00Z">
              <w:r w:rsidRPr="00E95F39">
                <w:rPr>
                  <w:sz w:val="22"/>
                  <w:szCs w:val="22"/>
                </w:rPr>
                <w:t>0</w:t>
              </w:r>
            </w:ins>
            <w:del w:id="363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C8788E4" w14:textId="42C0305F" w:rsidR="004059C1" w:rsidRPr="00E95F39" w:rsidRDefault="004059C1" w:rsidP="00E95F39">
            <w:pPr>
              <w:widowControl/>
              <w:autoSpaceDE/>
              <w:autoSpaceDN/>
              <w:adjustRightInd/>
              <w:jc w:val="center"/>
              <w:rPr>
                <w:b/>
                <w:bCs/>
                <w:sz w:val="22"/>
                <w:szCs w:val="22"/>
              </w:rPr>
            </w:pPr>
            <w:ins w:id="3637" w:author="ERCOT" w:date="2023-10-26T12:41:00Z">
              <w:r w:rsidRPr="00E95F39">
                <w:rPr>
                  <w:sz w:val="22"/>
                  <w:szCs w:val="22"/>
                </w:rPr>
                <w:t>0</w:t>
              </w:r>
            </w:ins>
            <w:del w:id="363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69B5DFB" w14:textId="175F874A" w:rsidR="004059C1" w:rsidRPr="00E95F39" w:rsidRDefault="004059C1" w:rsidP="00E95F39">
            <w:pPr>
              <w:widowControl/>
              <w:autoSpaceDE/>
              <w:autoSpaceDN/>
              <w:adjustRightInd/>
              <w:jc w:val="center"/>
              <w:rPr>
                <w:b/>
                <w:bCs/>
                <w:sz w:val="22"/>
                <w:szCs w:val="22"/>
              </w:rPr>
            </w:pPr>
            <w:ins w:id="3639" w:author="ERCOT" w:date="2023-10-26T12:41:00Z">
              <w:r w:rsidRPr="00E95F39">
                <w:rPr>
                  <w:sz w:val="22"/>
                  <w:szCs w:val="22"/>
                </w:rPr>
                <w:t>0</w:t>
              </w:r>
            </w:ins>
            <w:del w:id="364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1714723" w14:textId="17273C69" w:rsidR="004059C1" w:rsidRPr="00E95F39" w:rsidRDefault="004059C1" w:rsidP="00E95F39">
            <w:pPr>
              <w:widowControl/>
              <w:autoSpaceDE/>
              <w:autoSpaceDN/>
              <w:adjustRightInd/>
              <w:jc w:val="center"/>
              <w:rPr>
                <w:b/>
                <w:bCs/>
                <w:sz w:val="22"/>
                <w:szCs w:val="22"/>
              </w:rPr>
            </w:pPr>
            <w:ins w:id="3641" w:author="ERCOT" w:date="2023-10-26T12:41:00Z">
              <w:r w:rsidRPr="00E95F39">
                <w:rPr>
                  <w:sz w:val="22"/>
                  <w:szCs w:val="22"/>
                </w:rPr>
                <w:t>3</w:t>
              </w:r>
            </w:ins>
            <w:del w:id="3642"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C30B91" w14:textId="19E70814" w:rsidR="004059C1" w:rsidRPr="00E95F39" w:rsidRDefault="004059C1" w:rsidP="00E95F39">
            <w:pPr>
              <w:widowControl/>
              <w:autoSpaceDE/>
              <w:autoSpaceDN/>
              <w:adjustRightInd/>
              <w:jc w:val="center"/>
              <w:rPr>
                <w:b/>
                <w:bCs/>
                <w:sz w:val="22"/>
                <w:szCs w:val="22"/>
              </w:rPr>
            </w:pPr>
            <w:ins w:id="3643" w:author="ERCOT" w:date="2023-10-26T12:41:00Z">
              <w:r w:rsidRPr="00E95F39">
                <w:rPr>
                  <w:sz w:val="22"/>
                  <w:szCs w:val="22"/>
                </w:rPr>
                <w:t>3</w:t>
              </w:r>
            </w:ins>
            <w:del w:id="3644" w:author="ERCOT" w:date="2023-10-26T12:41:00Z">
              <w:r w:rsidRPr="00E95F39" w:rsidDel="00EF7EA0">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529F8B46" w14:textId="24681342" w:rsidR="004059C1" w:rsidRPr="00E95F39" w:rsidRDefault="004059C1" w:rsidP="00E95F39">
            <w:pPr>
              <w:widowControl/>
              <w:autoSpaceDE/>
              <w:autoSpaceDN/>
              <w:adjustRightInd/>
              <w:jc w:val="center"/>
              <w:rPr>
                <w:b/>
                <w:bCs/>
                <w:sz w:val="22"/>
                <w:szCs w:val="22"/>
              </w:rPr>
            </w:pPr>
            <w:ins w:id="3645" w:author="ERCOT" w:date="2023-10-26T12:41:00Z">
              <w:r w:rsidRPr="00E95F39">
                <w:rPr>
                  <w:sz w:val="22"/>
                  <w:szCs w:val="22"/>
                </w:rPr>
                <w:t>3</w:t>
              </w:r>
            </w:ins>
            <w:del w:id="3646" w:author="ERCOT" w:date="2023-10-26T12:41:00Z">
              <w:r w:rsidRPr="00E95F39" w:rsidDel="00EF7EA0">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DAECEDA" w14:textId="6652901C" w:rsidR="004059C1" w:rsidRPr="00E95F39" w:rsidRDefault="004059C1" w:rsidP="00E95F39">
            <w:pPr>
              <w:widowControl/>
              <w:autoSpaceDE/>
              <w:autoSpaceDN/>
              <w:adjustRightInd/>
              <w:jc w:val="center"/>
              <w:rPr>
                <w:b/>
                <w:bCs/>
                <w:sz w:val="22"/>
                <w:szCs w:val="22"/>
              </w:rPr>
            </w:pPr>
            <w:ins w:id="3647" w:author="ERCOT" w:date="2023-10-26T12:41:00Z">
              <w:r w:rsidRPr="00E95F39">
                <w:rPr>
                  <w:sz w:val="22"/>
                  <w:szCs w:val="22"/>
                </w:rPr>
                <w:t>3</w:t>
              </w:r>
            </w:ins>
            <w:del w:id="3648"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42538B" w14:textId="3884D313" w:rsidR="004059C1" w:rsidRPr="00E95F39" w:rsidRDefault="004059C1" w:rsidP="00E95F39">
            <w:pPr>
              <w:widowControl/>
              <w:autoSpaceDE/>
              <w:autoSpaceDN/>
              <w:adjustRightInd/>
              <w:jc w:val="center"/>
              <w:rPr>
                <w:b/>
                <w:bCs/>
                <w:sz w:val="22"/>
                <w:szCs w:val="22"/>
              </w:rPr>
            </w:pPr>
            <w:ins w:id="3649" w:author="ERCOT" w:date="2023-10-26T12:41:00Z">
              <w:r w:rsidRPr="00E95F39">
                <w:rPr>
                  <w:sz w:val="22"/>
                  <w:szCs w:val="22"/>
                </w:rPr>
                <w:t>37</w:t>
              </w:r>
            </w:ins>
            <w:del w:id="3650"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98BC6DF" w14:textId="1FE6D061" w:rsidR="004059C1" w:rsidRPr="00E95F39" w:rsidRDefault="004059C1" w:rsidP="00E95F39">
            <w:pPr>
              <w:widowControl/>
              <w:autoSpaceDE/>
              <w:autoSpaceDN/>
              <w:adjustRightInd/>
              <w:jc w:val="center"/>
              <w:rPr>
                <w:b/>
                <w:bCs/>
                <w:sz w:val="22"/>
                <w:szCs w:val="22"/>
              </w:rPr>
            </w:pPr>
            <w:ins w:id="3651" w:author="ERCOT" w:date="2023-10-26T12:41:00Z">
              <w:r w:rsidRPr="00E95F39">
                <w:rPr>
                  <w:sz w:val="22"/>
                  <w:szCs w:val="22"/>
                </w:rPr>
                <w:t>37</w:t>
              </w:r>
            </w:ins>
            <w:del w:id="3652"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2594EE1" w14:textId="279B0228" w:rsidR="004059C1" w:rsidRPr="00E95F39" w:rsidRDefault="004059C1" w:rsidP="00E95F39">
            <w:pPr>
              <w:widowControl/>
              <w:autoSpaceDE/>
              <w:autoSpaceDN/>
              <w:adjustRightInd/>
              <w:jc w:val="center"/>
              <w:rPr>
                <w:b/>
                <w:bCs/>
                <w:sz w:val="22"/>
                <w:szCs w:val="22"/>
              </w:rPr>
            </w:pPr>
            <w:ins w:id="3653" w:author="ERCOT" w:date="2023-10-26T12:41:00Z">
              <w:r w:rsidRPr="00E95F39">
                <w:rPr>
                  <w:sz w:val="22"/>
                  <w:szCs w:val="22"/>
                </w:rPr>
                <w:t>37</w:t>
              </w:r>
            </w:ins>
            <w:del w:id="3654"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733B693" w14:textId="412FBAD8" w:rsidR="004059C1" w:rsidRPr="00E95F39" w:rsidRDefault="004059C1" w:rsidP="00E95F39">
            <w:pPr>
              <w:widowControl/>
              <w:autoSpaceDE/>
              <w:autoSpaceDN/>
              <w:adjustRightInd/>
              <w:jc w:val="center"/>
              <w:rPr>
                <w:b/>
                <w:bCs/>
                <w:sz w:val="22"/>
                <w:szCs w:val="22"/>
              </w:rPr>
            </w:pPr>
            <w:ins w:id="3655" w:author="ERCOT" w:date="2023-10-26T12:41:00Z">
              <w:r w:rsidRPr="00E95F39">
                <w:rPr>
                  <w:sz w:val="22"/>
                  <w:szCs w:val="22"/>
                </w:rPr>
                <w:t>37</w:t>
              </w:r>
            </w:ins>
            <w:del w:id="3656"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5EFFF05" w14:textId="60596494" w:rsidR="004059C1" w:rsidRPr="00E95F39" w:rsidRDefault="004059C1" w:rsidP="00E95F39">
            <w:pPr>
              <w:widowControl/>
              <w:autoSpaceDE/>
              <w:autoSpaceDN/>
              <w:adjustRightInd/>
              <w:jc w:val="center"/>
              <w:rPr>
                <w:b/>
                <w:bCs/>
                <w:sz w:val="22"/>
                <w:szCs w:val="22"/>
              </w:rPr>
            </w:pPr>
            <w:ins w:id="3657" w:author="ERCOT" w:date="2023-10-26T12:41:00Z">
              <w:r w:rsidRPr="00E95F39">
                <w:rPr>
                  <w:sz w:val="22"/>
                  <w:szCs w:val="22"/>
                </w:rPr>
                <w:t>31</w:t>
              </w:r>
            </w:ins>
            <w:del w:id="3658"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3173695" w14:textId="6B10794C" w:rsidR="004059C1" w:rsidRPr="00E95F39" w:rsidRDefault="004059C1" w:rsidP="00E95F39">
            <w:pPr>
              <w:widowControl/>
              <w:autoSpaceDE/>
              <w:autoSpaceDN/>
              <w:adjustRightInd/>
              <w:jc w:val="center"/>
              <w:rPr>
                <w:b/>
                <w:bCs/>
                <w:sz w:val="22"/>
                <w:szCs w:val="22"/>
              </w:rPr>
            </w:pPr>
            <w:ins w:id="3659" w:author="ERCOT" w:date="2023-10-26T12:41:00Z">
              <w:r w:rsidRPr="00E95F39">
                <w:rPr>
                  <w:sz w:val="22"/>
                  <w:szCs w:val="22"/>
                </w:rPr>
                <w:t>31</w:t>
              </w:r>
            </w:ins>
            <w:del w:id="3660"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C95F52D" w14:textId="0FA5306B" w:rsidR="004059C1" w:rsidRPr="00E95F39" w:rsidRDefault="004059C1" w:rsidP="00E95F39">
            <w:pPr>
              <w:widowControl/>
              <w:autoSpaceDE/>
              <w:autoSpaceDN/>
              <w:adjustRightInd/>
              <w:jc w:val="center"/>
              <w:rPr>
                <w:b/>
                <w:bCs/>
                <w:sz w:val="22"/>
                <w:szCs w:val="22"/>
              </w:rPr>
            </w:pPr>
            <w:ins w:id="3661" w:author="ERCOT" w:date="2023-10-26T12:41:00Z">
              <w:r w:rsidRPr="00E95F39">
                <w:rPr>
                  <w:sz w:val="22"/>
                  <w:szCs w:val="22"/>
                </w:rPr>
                <w:t>31</w:t>
              </w:r>
            </w:ins>
            <w:del w:id="3662" w:author="ERCOT" w:date="2023-10-26T12:41:00Z">
              <w:r w:rsidRPr="00E95F39" w:rsidDel="00EF7EA0">
                <w:rPr>
                  <w:sz w:val="22"/>
                  <w:szCs w:val="22"/>
                </w:rPr>
                <w:delText>36</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7FEBB3B5" w14:textId="4475B0F0" w:rsidR="004059C1" w:rsidRPr="00E95F39" w:rsidRDefault="004059C1" w:rsidP="00E95F39">
            <w:pPr>
              <w:widowControl/>
              <w:autoSpaceDE/>
              <w:autoSpaceDN/>
              <w:adjustRightInd/>
              <w:jc w:val="center"/>
              <w:rPr>
                <w:b/>
                <w:bCs/>
                <w:sz w:val="22"/>
                <w:szCs w:val="22"/>
              </w:rPr>
            </w:pPr>
            <w:ins w:id="3663" w:author="ERCOT" w:date="2023-10-26T12:41:00Z">
              <w:r w:rsidRPr="00E95F39">
                <w:rPr>
                  <w:sz w:val="22"/>
                  <w:szCs w:val="22"/>
                </w:rPr>
                <w:t>31</w:t>
              </w:r>
            </w:ins>
            <w:del w:id="3664" w:author="ERCOT" w:date="2023-10-26T12:41:00Z">
              <w:r w:rsidRPr="00E95F39" w:rsidDel="00EF7EA0">
                <w:rPr>
                  <w:sz w:val="22"/>
                  <w:szCs w:val="22"/>
                </w:rPr>
                <w:delText>36</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05A2A55" w14:textId="2C9A4D10" w:rsidR="004059C1" w:rsidRPr="00E95F39" w:rsidRDefault="004059C1" w:rsidP="00E95F39">
            <w:pPr>
              <w:widowControl/>
              <w:autoSpaceDE/>
              <w:autoSpaceDN/>
              <w:adjustRightInd/>
              <w:jc w:val="center"/>
              <w:rPr>
                <w:b/>
                <w:bCs/>
                <w:sz w:val="22"/>
                <w:szCs w:val="22"/>
              </w:rPr>
            </w:pPr>
            <w:ins w:id="3665" w:author="ERCOT" w:date="2023-10-26T12:41:00Z">
              <w:r w:rsidRPr="00E95F39">
                <w:rPr>
                  <w:sz w:val="22"/>
                  <w:szCs w:val="22"/>
                </w:rPr>
                <w:t>0</w:t>
              </w:r>
            </w:ins>
            <w:del w:id="3666"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E16B0DB" w14:textId="14F53CC2" w:rsidR="004059C1" w:rsidRPr="00E95F39" w:rsidRDefault="004059C1" w:rsidP="00E95F39">
            <w:pPr>
              <w:widowControl/>
              <w:autoSpaceDE/>
              <w:autoSpaceDN/>
              <w:adjustRightInd/>
              <w:jc w:val="center"/>
              <w:rPr>
                <w:b/>
                <w:bCs/>
                <w:sz w:val="22"/>
                <w:szCs w:val="22"/>
              </w:rPr>
            </w:pPr>
            <w:ins w:id="3667" w:author="ERCOT" w:date="2023-10-26T12:41:00Z">
              <w:r w:rsidRPr="00E95F39">
                <w:rPr>
                  <w:sz w:val="22"/>
                  <w:szCs w:val="22"/>
                </w:rPr>
                <w:t>0</w:t>
              </w:r>
            </w:ins>
            <w:del w:id="3668"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78BA150" w14:textId="742EBB65" w:rsidR="004059C1" w:rsidRPr="00E95F39" w:rsidRDefault="004059C1" w:rsidP="00E95F39">
            <w:pPr>
              <w:widowControl/>
              <w:autoSpaceDE/>
              <w:autoSpaceDN/>
              <w:adjustRightInd/>
              <w:jc w:val="center"/>
              <w:rPr>
                <w:b/>
                <w:bCs/>
                <w:sz w:val="22"/>
                <w:szCs w:val="22"/>
              </w:rPr>
            </w:pPr>
            <w:ins w:id="3669" w:author="ERCOT" w:date="2023-10-26T12:41:00Z">
              <w:r w:rsidRPr="00E95F39">
                <w:rPr>
                  <w:sz w:val="22"/>
                  <w:szCs w:val="22"/>
                </w:rPr>
                <w:t>0</w:t>
              </w:r>
            </w:ins>
            <w:del w:id="3670"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2B87FA9" w14:textId="5C02F4AA" w:rsidR="004059C1" w:rsidRPr="00E95F39" w:rsidRDefault="004059C1" w:rsidP="00E95F39">
            <w:pPr>
              <w:widowControl/>
              <w:autoSpaceDE/>
              <w:autoSpaceDN/>
              <w:adjustRightInd/>
              <w:jc w:val="center"/>
              <w:rPr>
                <w:b/>
                <w:bCs/>
                <w:sz w:val="22"/>
                <w:szCs w:val="22"/>
              </w:rPr>
            </w:pPr>
            <w:ins w:id="3671" w:author="ERCOT" w:date="2023-10-26T12:41:00Z">
              <w:r w:rsidRPr="00E95F39">
                <w:rPr>
                  <w:sz w:val="22"/>
                  <w:szCs w:val="22"/>
                </w:rPr>
                <w:t>0</w:t>
              </w:r>
            </w:ins>
            <w:del w:id="3672"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B064B24" w14:textId="24BCED61" w:rsidR="004059C1" w:rsidRPr="00E95F39" w:rsidRDefault="004059C1" w:rsidP="00E95F39">
            <w:pPr>
              <w:widowControl/>
              <w:autoSpaceDE/>
              <w:autoSpaceDN/>
              <w:adjustRightInd/>
              <w:jc w:val="center"/>
              <w:rPr>
                <w:b/>
                <w:bCs/>
                <w:sz w:val="22"/>
                <w:szCs w:val="22"/>
              </w:rPr>
            </w:pPr>
            <w:ins w:id="3673" w:author="ERCOT" w:date="2023-10-26T12:41:00Z">
              <w:r w:rsidRPr="00E95F39">
                <w:rPr>
                  <w:sz w:val="22"/>
                  <w:szCs w:val="22"/>
                </w:rPr>
                <w:t>0</w:t>
              </w:r>
            </w:ins>
            <w:del w:id="3674"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7B7D6842" w14:textId="29602FD2" w:rsidR="004059C1" w:rsidRPr="00E95F39" w:rsidRDefault="004059C1" w:rsidP="00E95F39">
            <w:pPr>
              <w:widowControl/>
              <w:autoSpaceDE/>
              <w:autoSpaceDN/>
              <w:adjustRightInd/>
              <w:jc w:val="center"/>
              <w:rPr>
                <w:b/>
                <w:bCs/>
                <w:sz w:val="22"/>
                <w:szCs w:val="22"/>
              </w:rPr>
            </w:pPr>
            <w:ins w:id="3675" w:author="ERCOT" w:date="2023-10-26T12:41:00Z">
              <w:r w:rsidRPr="00E95F39">
                <w:rPr>
                  <w:sz w:val="22"/>
                  <w:szCs w:val="22"/>
                </w:rPr>
                <w:t>0</w:t>
              </w:r>
            </w:ins>
            <w:del w:id="3676" w:author="ERCOT" w:date="2023-10-26T12:41:00Z">
              <w:r w:rsidRPr="00E95F39" w:rsidDel="00EF7EA0">
                <w:rPr>
                  <w:sz w:val="22"/>
                  <w:szCs w:val="22"/>
                </w:rPr>
                <w:delText>0</w:delText>
              </w:r>
            </w:del>
          </w:p>
        </w:tc>
      </w:tr>
      <w:tr w:rsidR="004059C1" w:rsidRPr="00ED4D8D" w14:paraId="15962FE9"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4059C1" w:rsidRPr="00ED4D8D" w:rsidRDefault="004059C1" w:rsidP="004059C1">
            <w:pPr>
              <w:widowControl/>
              <w:autoSpaceDE/>
              <w:autoSpaceDN/>
              <w:adjustRightInd/>
              <w:jc w:val="center"/>
              <w:rPr>
                <w:sz w:val="22"/>
                <w:szCs w:val="22"/>
              </w:rPr>
            </w:pPr>
            <w:r w:rsidRPr="00ED4D8D">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center"/>
          </w:tcPr>
          <w:p w14:paraId="5D8D9E76" w14:textId="1CAC8A64" w:rsidR="004059C1" w:rsidRPr="00E95F39" w:rsidRDefault="004059C1" w:rsidP="00E95F39">
            <w:pPr>
              <w:widowControl/>
              <w:autoSpaceDE/>
              <w:autoSpaceDN/>
              <w:adjustRightInd/>
              <w:jc w:val="center"/>
              <w:rPr>
                <w:b/>
                <w:bCs/>
                <w:sz w:val="22"/>
                <w:szCs w:val="22"/>
              </w:rPr>
            </w:pPr>
            <w:ins w:id="3677" w:author="ERCOT" w:date="2023-10-26T12:41:00Z">
              <w:r w:rsidRPr="00E95F39">
                <w:rPr>
                  <w:sz w:val="22"/>
                  <w:szCs w:val="22"/>
                </w:rPr>
                <w:t>0</w:t>
              </w:r>
            </w:ins>
            <w:del w:id="3678"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D04F0CF" w14:textId="6BC25B2D" w:rsidR="004059C1" w:rsidRPr="00E95F39" w:rsidRDefault="004059C1" w:rsidP="00E95F39">
            <w:pPr>
              <w:widowControl/>
              <w:autoSpaceDE/>
              <w:autoSpaceDN/>
              <w:adjustRightInd/>
              <w:jc w:val="center"/>
              <w:rPr>
                <w:b/>
                <w:bCs/>
                <w:sz w:val="22"/>
                <w:szCs w:val="22"/>
              </w:rPr>
            </w:pPr>
            <w:ins w:id="3679" w:author="ERCOT" w:date="2023-10-26T12:41:00Z">
              <w:r w:rsidRPr="00E95F39">
                <w:rPr>
                  <w:sz w:val="22"/>
                  <w:szCs w:val="22"/>
                </w:rPr>
                <w:t>0</w:t>
              </w:r>
            </w:ins>
            <w:del w:id="368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96E3CE" w14:textId="5D9AE859" w:rsidR="004059C1" w:rsidRPr="00E95F39" w:rsidRDefault="004059C1" w:rsidP="00E95F39">
            <w:pPr>
              <w:widowControl/>
              <w:autoSpaceDE/>
              <w:autoSpaceDN/>
              <w:adjustRightInd/>
              <w:jc w:val="center"/>
              <w:rPr>
                <w:b/>
                <w:bCs/>
                <w:sz w:val="22"/>
                <w:szCs w:val="22"/>
              </w:rPr>
            </w:pPr>
            <w:ins w:id="3681" w:author="ERCOT" w:date="2023-10-26T12:41:00Z">
              <w:r w:rsidRPr="00E95F39">
                <w:rPr>
                  <w:sz w:val="22"/>
                  <w:szCs w:val="22"/>
                </w:rPr>
                <w:t>0</w:t>
              </w:r>
            </w:ins>
            <w:del w:id="368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AE2EEC" w14:textId="4B8D96EC" w:rsidR="004059C1" w:rsidRPr="00E95F39" w:rsidRDefault="004059C1" w:rsidP="00E95F39">
            <w:pPr>
              <w:widowControl/>
              <w:autoSpaceDE/>
              <w:autoSpaceDN/>
              <w:adjustRightInd/>
              <w:jc w:val="center"/>
              <w:rPr>
                <w:b/>
                <w:bCs/>
                <w:sz w:val="22"/>
                <w:szCs w:val="22"/>
              </w:rPr>
            </w:pPr>
            <w:ins w:id="3683" w:author="ERCOT" w:date="2023-10-26T12:41:00Z">
              <w:r w:rsidRPr="00E95F39">
                <w:rPr>
                  <w:sz w:val="22"/>
                  <w:szCs w:val="22"/>
                </w:rPr>
                <w:t>0</w:t>
              </w:r>
            </w:ins>
            <w:del w:id="368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4B12D0" w14:textId="6823F549" w:rsidR="004059C1" w:rsidRPr="00E95F39" w:rsidRDefault="004059C1" w:rsidP="00E95F39">
            <w:pPr>
              <w:widowControl/>
              <w:autoSpaceDE/>
              <w:autoSpaceDN/>
              <w:adjustRightInd/>
              <w:jc w:val="center"/>
              <w:rPr>
                <w:b/>
                <w:bCs/>
                <w:sz w:val="22"/>
                <w:szCs w:val="22"/>
              </w:rPr>
            </w:pPr>
            <w:ins w:id="3685" w:author="ERCOT" w:date="2023-10-26T12:41:00Z">
              <w:r w:rsidRPr="00E95F39">
                <w:rPr>
                  <w:sz w:val="22"/>
                  <w:szCs w:val="22"/>
                </w:rPr>
                <w:t>0</w:t>
              </w:r>
            </w:ins>
            <w:del w:id="368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01D91CD" w14:textId="1BAB36FA" w:rsidR="004059C1" w:rsidRPr="00E95F39" w:rsidRDefault="004059C1" w:rsidP="00E95F39">
            <w:pPr>
              <w:widowControl/>
              <w:autoSpaceDE/>
              <w:autoSpaceDN/>
              <w:adjustRightInd/>
              <w:jc w:val="center"/>
              <w:rPr>
                <w:b/>
                <w:bCs/>
                <w:sz w:val="22"/>
                <w:szCs w:val="22"/>
              </w:rPr>
            </w:pPr>
            <w:ins w:id="3687" w:author="ERCOT" w:date="2023-10-26T12:41:00Z">
              <w:r w:rsidRPr="00E95F39">
                <w:rPr>
                  <w:sz w:val="22"/>
                  <w:szCs w:val="22"/>
                </w:rPr>
                <w:t>0</w:t>
              </w:r>
            </w:ins>
            <w:del w:id="368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96F2FF3" w14:textId="5A34ADA2" w:rsidR="004059C1" w:rsidRPr="00E95F39" w:rsidRDefault="004059C1" w:rsidP="00E95F39">
            <w:pPr>
              <w:widowControl/>
              <w:autoSpaceDE/>
              <w:autoSpaceDN/>
              <w:adjustRightInd/>
              <w:jc w:val="center"/>
              <w:rPr>
                <w:b/>
                <w:bCs/>
                <w:sz w:val="22"/>
                <w:szCs w:val="22"/>
              </w:rPr>
            </w:pPr>
            <w:ins w:id="3689" w:author="ERCOT" w:date="2023-10-26T12:41:00Z">
              <w:r w:rsidRPr="00E95F39">
                <w:rPr>
                  <w:sz w:val="22"/>
                  <w:szCs w:val="22"/>
                </w:rPr>
                <w:t>7</w:t>
              </w:r>
            </w:ins>
            <w:del w:id="3690"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98F6C3F" w14:textId="446A6D9F" w:rsidR="004059C1" w:rsidRPr="00E95F39" w:rsidRDefault="004059C1" w:rsidP="00E95F39">
            <w:pPr>
              <w:widowControl/>
              <w:autoSpaceDE/>
              <w:autoSpaceDN/>
              <w:adjustRightInd/>
              <w:jc w:val="center"/>
              <w:rPr>
                <w:b/>
                <w:bCs/>
                <w:sz w:val="22"/>
                <w:szCs w:val="22"/>
              </w:rPr>
            </w:pPr>
            <w:ins w:id="3691" w:author="ERCOT" w:date="2023-10-26T12:41:00Z">
              <w:r w:rsidRPr="00E95F39">
                <w:rPr>
                  <w:sz w:val="22"/>
                  <w:szCs w:val="22"/>
                </w:rPr>
                <w:t>7</w:t>
              </w:r>
            </w:ins>
            <w:del w:id="3692" w:author="ERCOT" w:date="2023-10-26T12:41:00Z">
              <w:r w:rsidRPr="00E95F39" w:rsidDel="00EF7EA0">
                <w:rPr>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E38872D" w14:textId="0372D30C" w:rsidR="004059C1" w:rsidRPr="00E95F39" w:rsidRDefault="004059C1" w:rsidP="00E95F39">
            <w:pPr>
              <w:widowControl/>
              <w:autoSpaceDE/>
              <w:autoSpaceDN/>
              <w:adjustRightInd/>
              <w:jc w:val="center"/>
              <w:rPr>
                <w:b/>
                <w:bCs/>
                <w:sz w:val="22"/>
                <w:szCs w:val="22"/>
              </w:rPr>
            </w:pPr>
            <w:ins w:id="3693" w:author="ERCOT" w:date="2023-10-26T12:41:00Z">
              <w:r w:rsidRPr="00E95F39">
                <w:rPr>
                  <w:sz w:val="22"/>
                  <w:szCs w:val="22"/>
                </w:rPr>
                <w:t>7</w:t>
              </w:r>
            </w:ins>
            <w:del w:id="3694" w:author="ERCOT" w:date="2023-10-26T12:41:00Z">
              <w:r w:rsidRPr="00E95F39" w:rsidDel="00EF7EA0">
                <w:rPr>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9A69E77" w14:textId="7EC0CB55" w:rsidR="004059C1" w:rsidRPr="00E95F39" w:rsidRDefault="004059C1" w:rsidP="00E95F39">
            <w:pPr>
              <w:widowControl/>
              <w:autoSpaceDE/>
              <w:autoSpaceDN/>
              <w:adjustRightInd/>
              <w:jc w:val="center"/>
              <w:rPr>
                <w:b/>
                <w:bCs/>
                <w:sz w:val="22"/>
                <w:szCs w:val="22"/>
              </w:rPr>
            </w:pPr>
            <w:ins w:id="3695" w:author="ERCOT" w:date="2023-10-26T12:41:00Z">
              <w:r w:rsidRPr="00E95F39">
                <w:rPr>
                  <w:sz w:val="22"/>
                  <w:szCs w:val="22"/>
                </w:rPr>
                <w:t>7</w:t>
              </w:r>
            </w:ins>
            <w:del w:id="3696"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81A2242" w14:textId="155CE750" w:rsidR="004059C1" w:rsidRPr="00E95F39" w:rsidRDefault="004059C1" w:rsidP="00E95F39">
            <w:pPr>
              <w:widowControl/>
              <w:autoSpaceDE/>
              <w:autoSpaceDN/>
              <w:adjustRightInd/>
              <w:jc w:val="center"/>
              <w:rPr>
                <w:b/>
                <w:bCs/>
                <w:sz w:val="22"/>
                <w:szCs w:val="22"/>
              </w:rPr>
            </w:pPr>
            <w:ins w:id="3697" w:author="ERCOT" w:date="2023-10-26T12:41:00Z">
              <w:r w:rsidRPr="00E95F39">
                <w:rPr>
                  <w:sz w:val="22"/>
                  <w:szCs w:val="22"/>
                </w:rPr>
                <w:t>44</w:t>
              </w:r>
            </w:ins>
            <w:del w:id="3698"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A10E73" w14:textId="548A59B9" w:rsidR="004059C1" w:rsidRPr="00E95F39" w:rsidRDefault="004059C1" w:rsidP="00E95F39">
            <w:pPr>
              <w:widowControl/>
              <w:autoSpaceDE/>
              <w:autoSpaceDN/>
              <w:adjustRightInd/>
              <w:jc w:val="center"/>
              <w:rPr>
                <w:b/>
                <w:bCs/>
                <w:sz w:val="22"/>
                <w:szCs w:val="22"/>
              </w:rPr>
            </w:pPr>
            <w:ins w:id="3699" w:author="ERCOT" w:date="2023-10-26T12:41:00Z">
              <w:r w:rsidRPr="00E95F39">
                <w:rPr>
                  <w:sz w:val="22"/>
                  <w:szCs w:val="22"/>
                </w:rPr>
                <w:t>44</w:t>
              </w:r>
            </w:ins>
            <w:del w:id="3700"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6B42EC4" w14:textId="6CB32658" w:rsidR="004059C1" w:rsidRPr="00E95F39" w:rsidRDefault="004059C1" w:rsidP="00E95F39">
            <w:pPr>
              <w:widowControl/>
              <w:autoSpaceDE/>
              <w:autoSpaceDN/>
              <w:adjustRightInd/>
              <w:jc w:val="center"/>
              <w:rPr>
                <w:b/>
                <w:bCs/>
                <w:sz w:val="22"/>
                <w:szCs w:val="22"/>
              </w:rPr>
            </w:pPr>
            <w:ins w:id="3701" w:author="ERCOT" w:date="2023-10-26T12:41:00Z">
              <w:r w:rsidRPr="00E95F39">
                <w:rPr>
                  <w:sz w:val="22"/>
                  <w:szCs w:val="22"/>
                </w:rPr>
                <w:t>44</w:t>
              </w:r>
            </w:ins>
            <w:del w:id="3702"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72D8A3" w14:textId="4A87E5A9" w:rsidR="004059C1" w:rsidRPr="00E95F39" w:rsidRDefault="004059C1" w:rsidP="00E95F39">
            <w:pPr>
              <w:widowControl/>
              <w:autoSpaceDE/>
              <w:autoSpaceDN/>
              <w:adjustRightInd/>
              <w:jc w:val="center"/>
              <w:rPr>
                <w:b/>
                <w:bCs/>
                <w:sz w:val="22"/>
                <w:szCs w:val="22"/>
              </w:rPr>
            </w:pPr>
            <w:ins w:id="3703" w:author="ERCOT" w:date="2023-10-26T12:41:00Z">
              <w:r w:rsidRPr="00E95F39">
                <w:rPr>
                  <w:sz w:val="22"/>
                  <w:szCs w:val="22"/>
                </w:rPr>
                <w:t>44</w:t>
              </w:r>
            </w:ins>
            <w:del w:id="3704"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5EDD156" w14:textId="594E73F9" w:rsidR="004059C1" w:rsidRPr="00E95F39" w:rsidRDefault="004059C1" w:rsidP="00E95F39">
            <w:pPr>
              <w:widowControl/>
              <w:autoSpaceDE/>
              <w:autoSpaceDN/>
              <w:adjustRightInd/>
              <w:jc w:val="center"/>
              <w:rPr>
                <w:b/>
                <w:bCs/>
                <w:sz w:val="22"/>
                <w:szCs w:val="22"/>
              </w:rPr>
            </w:pPr>
            <w:ins w:id="3705" w:author="ERCOT" w:date="2023-10-26T12:41:00Z">
              <w:r w:rsidRPr="00E95F39">
                <w:rPr>
                  <w:sz w:val="22"/>
                  <w:szCs w:val="22"/>
                </w:rPr>
                <w:t>48</w:t>
              </w:r>
            </w:ins>
            <w:del w:id="3706"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84AE34" w14:textId="4601174A" w:rsidR="004059C1" w:rsidRPr="00E95F39" w:rsidRDefault="004059C1" w:rsidP="00E95F39">
            <w:pPr>
              <w:widowControl/>
              <w:autoSpaceDE/>
              <w:autoSpaceDN/>
              <w:adjustRightInd/>
              <w:jc w:val="center"/>
              <w:rPr>
                <w:b/>
                <w:bCs/>
                <w:sz w:val="22"/>
                <w:szCs w:val="22"/>
              </w:rPr>
            </w:pPr>
            <w:ins w:id="3707" w:author="ERCOT" w:date="2023-10-26T12:41:00Z">
              <w:r w:rsidRPr="00E95F39">
                <w:rPr>
                  <w:sz w:val="22"/>
                  <w:szCs w:val="22"/>
                </w:rPr>
                <w:t>48</w:t>
              </w:r>
            </w:ins>
            <w:del w:id="3708"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01BD230" w14:textId="6D7EF351" w:rsidR="004059C1" w:rsidRPr="00E95F39" w:rsidRDefault="004059C1" w:rsidP="00E95F39">
            <w:pPr>
              <w:widowControl/>
              <w:autoSpaceDE/>
              <w:autoSpaceDN/>
              <w:adjustRightInd/>
              <w:jc w:val="center"/>
              <w:rPr>
                <w:b/>
                <w:bCs/>
                <w:sz w:val="22"/>
                <w:szCs w:val="22"/>
              </w:rPr>
            </w:pPr>
            <w:ins w:id="3709" w:author="ERCOT" w:date="2023-10-26T12:41:00Z">
              <w:r w:rsidRPr="00E95F39">
                <w:rPr>
                  <w:sz w:val="22"/>
                  <w:szCs w:val="22"/>
                </w:rPr>
                <w:t>48</w:t>
              </w:r>
            </w:ins>
            <w:del w:id="3710" w:author="ERCOT" w:date="2023-10-26T12:41:00Z">
              <w:r w:rsidRPr="00E95F39" w:rsidDel="00EF7EA0">
                <w:rPr>
                  <w:sz w:val="22"/>
                  <w:szCs w:val="22"/>
                </w:rPr>
                <w:delText>61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65B585A" w14:textId="2C925F6A" w:rsidR="004059C1" w:rsidRPr="00E95F39" w:rsidRDefault="004059C1" w:rsidP="00E95F39">
            <w:pPr>
              <w:widowControl/>
              <w:autoSpaceDE/>
              <w:autoSpaceDN/>
              <w:adjustRightInd/>
              <w:jc w:val="center"/>
              <w:rPr>
                <w:b/>
                <w:bCs/>
                <w:sz w:val="22"/>
                <w:szCs w:val="22"/>
              </w:rPr>
            </w:pPr>
            <w:ins w:id="3711" w:author="ERCOT" w:date="2023-10-26T12:41:00Z">
              <w:r w:rsidRPr="00E95F39">
                <w:rPr>
                  <w:sz w:val="22"/>
                  <w:szCs w:val="22"/>
                </w:rPr>
                <w:t>48</w:t>
              </w:r>
            </w:ins>
            <w:del w:id="3712" w:author="ERCOT" w:date="2023-10-26T12:41:00Z">
              <w:r w:rsidRPr="00E95F39" w:rsidDel="00EF7EA0">
                <w:rPr>
                  <w:sz w:val="22"/>
                  <w:szCs w:val="22"/>
                </w:rPr>
                <w:delText>61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9593129" w14:textId="24ADD71B" w:rsidR="004059C1" w:rsidRPr="00E95F39" w:rsidRDefault="004059C1" w:rsidP="00E95F39">
            <w:pPr>
              <w:widowControl/>
              <w:autoSpaceDE/>
              <w:autoSpaceDN/>
              <w:adjustRightInd/>
              <w:jc w:val="center"/>
              <w:rPr>
                <w:b/>
                <w:bCs/>
                <w:sz w:val="22"/>
                <w:szCs w:val="22"/>
              </w:rPr>
            </w:pPr>
            <w:ins w:id="3713" w:author="ERCOT" w:date="2023-10-26T12:41:00Z">
              <w:r w:rsidRPr="00E95F39">
                <w:rPr>
                  <w:sz w:val="22"/>
                  <w:szCs w:val="22"/>
                </w:rPr>
                <w:t>2</w:t>
              </w:r>
            </w:ins>
            <w:del w:id="3714" w:author="ERCOT" w:date="2023-10-26T12:41:00Z">
              <w:r w:rsidRPr="00E95F39" w:rsidDel="00EF7EA0">
                <w:rPr>
                  <w:sz w:val="22"/>
                  <w:szCs w:val="22"/>
                </w:rPr>
                <w:delText>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DBFE222" w14:textId="7D4F2B31" w:rsidR="004059C1" w:rsidRPr="00E95F39" w:rsidRDefault="004059C1" w:rsidP="00E95F39">
            <w:pPr>
              <w:widowControl/>
              <w:autoSpaceDE/>
              <w:autoSpaceDN/>
              <w:adjustRightInd/>
              <w:jc w:val="center"/>
              <w:rPr>
                <w:b/>
                <w:bCs/>
                <w:sz w:val="22"/>
                <w:szCs w:val="22"/>
              </w:rPr>
            </w:pPr>
            <w:ins w:id="3715" w:author="ERCOT" w:date="2023-10-26T12:41:00Z">
              <w:r w:rsidRPr="00E95F39">
                <w:rPr>
                  <w:sz w:val="22"/>
                  <w:szCs w:val="22"/>
                </w:rPr>
                <w:t>2</w:t>
              </w:r>
            </w:ins>
            <w:del w:id="3716" w:author="ERCOT" w:date="2023-10-26T12:41:00Z">
              <w:r w:rsidRPr="00E95F39" w:rsidDel="00EF7EA0">
                <w:rPr>
                  <w:sz w:val="22"/>
                  <w:szCs w:val="22"/>
                </w:rPr>
                <w:delText>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5533672" w14:textId="6109D773" w:rsidR="004059C1" w:rsidRPr="00E95F39" w:rsidRDefault="004059C1" w:rsidP="00E95F39">
            <w:pPr>
              <w:widowControl/>
              <w:autoSpaceDE/>
              <w:autoSpaceDN/>
              <w:adjustRightInd/>
              <w:jc w:val="center"/>
              <w:rPr>
                <w:b/>
                <w:bCs/>
                <w:sz w:val="22"/>
                <w:szCs w:val="22"/>
              </w:rPr>
            </w:pPr>
            <w:ins w:id="3717" w:author="ERCOT" w:date="2023-10-26T12:41:00Z">
              <w:r w:rsidRPr="00E95F39">
                <w:rPr>
                  <w:sz w:val="22"/>
                  <w:szCs w:val="22"/>
                </w:rPr>
                <w:t>2</w:t>
              </w:r>
            </w:ins>
            <w:del w:id="3718" w:author="ERCOT" w:date="2023-10-26T12:41:00Z">
              <w:r w:rsidRPr="00E95F39" w:rsidDel="00EF7EA0">
                <w:rPr>
                  <w:sz w:val="22"/>
                  <w:szCs w:val="22"/>
                </w:rPr>
                <w:delText>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45CBC9C" w14:textId="4ECC53B6" w:rsidR="004059C1" w:rsidRPr="00E95F39" w:rsidRDefault="004059C1" w:rsidP="00E95F39">
            <w:pPr>
              <w:widowControl/>
              <w:autoSpaceDE/>
              <w:autoSpaceDN/>
              <w:adjustRightInd/>
              <w:jc w:val="center"/>
              <w:rPr>
                <w:b/>
                <w:bCs/>
                <w:sz w:val="22"/>
                <w:szCs w:val="22"/>
              </w:rPr>
            </w:pPr>
            <w:ins w:id="3719" w:author="ERCOT" w:date="2023-10-26T12:41:00Z">
              <w:r w:rsidRPr="00E95F39">
                <w:rPr>
                  <w:sz w:val="22"/>
                  <w:szCs w:val="22"/>
                </w:rPr>
                <w:t>2</w:t>
              </w:r>
            </w:ins>
            <w:del w:id="3720" w:author="ERCOT" w:date="2023-10-26T12:41:00Z">
              <w:r w:rsidRPr="00E95F39" w:rsidDel="00EF7EA0">
                <w:rPr>
                  <w:sz w:val="22"/>
                  <w:szCs w:val="22"/>
                </w:rPr>
                <w:delText>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4BC76A0" w14:textId="103E6BC2" w:rsidR="004059C1" w:rsidRPr="00E95F39" w:rsidRDefault="004059C1" w:rsidP="00E95F39">
            <w:pPr>
              <w:widowControl/>
              <w:autoSpaceDE/>
              <w:autoSpaceDN/>
              <w:adjustRightInd/>
              <w:jc w:val="center"/>
              <w:rPr>
                <w:b/>
                <w:bCs/>
                <w:sz w:val="22"/>
                <w:szCs w:val="22"/>
              </w:rPr>
            </w:pPr>
            <w:ins w:id="3721" w:author="ERCOT" w:date="2023-10-26T12:41:00Z">
              <w:r w:rsidRPr="00E95F39">
                <w:rPr>
                  <w:sz w:val="22"/>
                  <w:szCs w:val="22"/>
                </w:rPr>
                <w:t>0</w:t>
              </w:r>
            </w:ins>
            <w:del w:id="3722"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D1FBCAF" w14:textId="5A79F555" w:rsidR="004059C1" w:rsidRPr="00E95F39" w:rsidRDefault="004059C1" w:rsidP="00E95F39">
            <w:pPr>
              <w:widowControl/>
              <w:autoSpaceDE/>
              <w:autoSpaceDN/>
              <w:adjustRightInd/>
              <w:jc w:val="center"/>
              <w:rPr>
                <w:b/>
                <w:bCs/>
                <w:sz w:val="22"/>
                <w:szCs w:val="22"/>
              </w:rPr>
            </w:pPr>
            <w:ins w:id="3723" w:author="ERCOT" w:date="2023-10-26T12:41:00Z">
              <w:r w:rsidRPr="00E95F39">
                <w:rPr>
                  <w:sz w:val="22"/>
                  <w:szCs w:val="22"/>
                </w:rPr>
                <w:t>0</w:t>
              </w:r>
            </w:ins>
            <w:del w:id="3724" w:author="ERCOT" w:date="2023-10-26T12:41:00Z">
              <w:r w:rsidRPr="00E95F39" w:rsidDel="00EF7EA0">
                <w:rPr>
                  <w:sz w:val="22"/>
                  <w:szCs w:val="22"/>
                </w:rPr>
                <w:delText>0</w:delText>
              </w:r>
            </w:del>
          </w:p>
        </w:tc>
      </w:tr>
      <w:tr w:rsidR="004059C1" w:rsidRPr="00ED4D8D" w14:paraId="3D4D2C8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4059C1" w:rsidRPr="00ED4D8D" w:rsidRDefault="004059C1" w:rsidP="004059C1">
            <w:pPr>
              <w:widowControl/>
              <w:autoSpaceDE/>
              <w:autoSpaceDN/>
              <w:adjustRightInd/>
              <w:jc w:val="center"/>
              <w:rPr>
                <w:sz w:val="22"/>
                <w:szCs w:val="22"/>
              </w:rPr>
            </w:pPr>
            <w:r w:rsidRPr="00ED4D8D">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center"/>
          </w:tcPr>
          <w:p w14:paraId="750A7A6B" w14:textId="21C6F813" w:rsidR="004059C1" w:rsidRPr="00E95F39" w:rsidRDefault="004059C1" w:rsidP="00E95F39">
            <w:pPr>
              <w:widowControl/>
              <w:autoSpaceDE/>
              <w:autoSpaceDN/>
              <w:adjustRightInd/>
              <w:jc w:val="center"/>
              <w:rPr>
                <w:b/>
                <w:bCs/>
                <w:sz w:val="22"/>
                <w:szCs w:val="22"/>
              </w:rPr>
            </w:pPr>
            <w:ins w:id="3725" w:author="ERCOT" w:date="2023-10-26T12:41:00Z">
              <w:r w:rsidRPr="00E95F39">
                <w:rPr>
                  <w:sz w:val="22"/>
                  <w:szCs w:val="22"/>
                </w:rPr>
                <w:t>0</w:t>
              </w:r>
            </w:ins>
            <w:del w:id="3726"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E07481E" w14:textId="3224800A" w:rsidR="004059C1" w:rsidRPr="00E95F39" w:rsidRDefault="004059C1" w:rsidP="00E95F39">
            <w:pPr>
              <w:widowControl/>
              <w:autoSpaceDE/>
              <w:autoSpaceDN/>
              <w:adjustRightInd/>
              <w:jc w:val="center"/>
              <w:rPr>
                <w:b/>
                <w:bCs/>
                <w:sz w:val="22"/>
                <w:szCs w:val="22"/>
              </w:rPr>
            </w:pPr>
            <w:ins w:id="3727" w:author="ERCOT" w:date="2023-10-26T12:41:00Z">
              <w:r w:rsidRPr="00E95F39">
                <w:rPr>
                  <w:sz w:val="22"/>
                  <w:szCs w:val="22"/>
                </w:rPr>
                <w:t>0</w:t>
              </w:r>
            </w:ins>
            <w:del w:id="372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8667A71" w14:textId="5F9A40D0" w:rsidR="004059C1" w:rsidRPr="00E95F39" w:rsidRDefault="004059C1" w:rsidP="00E95F39">
            <w:pPr>
              <w:widowControl/>
              <w:autoSpaceDE/>
              <w:autoSpaceDN/>
              <w:adjustRightInd/>
              <w:jc w:val="center"/>
              <w:rPr>
                <w:b/>
                <w:bCs/>
                <w:sz w:val="22"/>
                <w:szCs w:val="22"/>
              </w:rPr>
            </w:pPr>
            <w:ins w:id="3729" w:author="ERCOT" w:date="2023-10-26T12:41:00Z">
              <w:r w:rsidRPr="00E95F39">
                <w:rPr>
                  <w:sz w:val="22"/>
                  <w:szCs w:val="22"/>
                </w:rPr>
                <w:t>0</w:t>
              </w:r>
            </w:ins>
            <w:del w:id="373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E742F32" w14:textId="34A46D0C" w:rsidR="004059C1" w:rsidRPr="00E95F39" w:rsidRDefault="004059C1" w:rsidP="00E95F39">
            <w:pPr>
              <w:widowControl/>
              <w:autoSpaceDE/>
              <w:autoSpaceDN/>
              <w:adjustRightInd/>
              <w:jc w:val="center"/>
              <w:rPr>
                <w:b/>
                <w:bCs/>
                <w:sz w:val="22"/>
                <w:szCs w:val="22"/>
              </w:rPr>
            </w:pPr>
            <w:ins w:id="3731" w:author="ERCOT" w:date="2023-10-26T12:41:00Z">
              <w:r w:rsidRPr="00E95F39">
                <w:rPr>
                  <w:sz w:val="22"/>
                  <w:szCs w:val="22"/>
                </w:rPr>
                <w:t>0</w:t>
              </w:r>
            </w:ins>
            <w:del w:id="373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A436B75" w14:textId="27754686" w:rsidR="004059C1" w:rsidRPr="00E95F39" w:rsidRDefault="004059C1" w:rsidP="00E95F39">
            <w:pPr>
              <w:widowControl/>
              <w:autoSpaceDE/>
              <w:autoSpaceDN/>
              <w:adjustRightInd/>
              <w:jc w:val="center"/>
              <w:rPr>
                <w:b/>
                <w:bCs/>
                <w:sz w:val="22"/>
                <w:szCs w:val="22"/>
              </w:rPr>
            </w:pPr>
            <w:ins w:id="3733" w:author="ERCOT" w:date="2023-10-26T12:41:00Z">
              <w:r w:rsidRPr="00E95F39">
                <w:rPr>
                  <w:sz w:val="22"/>
                  <w:szCs w:val="22"/>
                </w:rPr>
                <w:t>0</w:t>
              </w:r>
            </w:ins>
            <w:del w:id="373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77E1642" w14:textId="1DBB0AB7" w:rsidR="004059C1" w:rsidRPr="00E95F39" w:rsidRDefault="004059C1" w:rsidP="00E95F39">
            <w:pPr>
              <w:widowControl/>
              <w:autoSpaceDE/>
              <w:autoSpaceDN/>
              <w:adjustRightInd/>
              <w:jc w:val="center"/>
              <w:rPr>
                <w:b/>
                <w:bCs/>
                <w:sz w:val="22"/>
                <w:szCs w:val="22"/>
              </w:rPr>
            </w:pPr>
            <w:ins w:id="3735" w:author="ERCOT" w:date="2023-10-26T12:41:00Z">
              <w:r w:rsidRPr="00E95F39">
                <w:rPr>
                  <w:sz w:val="22"/>
                  <w:szCs w:val="22"/>
                </w:rPr>
                <w:t>0</w:t>
              </w:r>
            </w:ins>
            <w:del w:id="373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B28C901" w14:textId="521CFFDB" w:rsidR="004059C1" w:rsidRPr="00E95F39" w:rsidRDefault="004059C1" w:rsidP="00E95F39">
            <w:pPr>
              <w:widowControl/>
              <w:autoSpaceDE/>
              <w:autoSpaceDN/>
              <w:adjustRightInd/>
              <w:jc w:val="center"/>
              <w:rPr>
                <w:b/>
                <w:bCs/>
                <w:sz w:val="22"/>
                <w:szCs w:val="22"/>
              </w:rPr>
            </w:pPr>
            <w:ins w:id="3737" w:author="ERCOT" w:date="2023-10-26T12:41:00Z">
              <w:r w:rsidRPr="00E95F39">
                <w:rPr>
                  <w:sz w:val="22"/>
                  <w:szCs w:val="22"/>
                </w:rPr>
                <w:t>7</w:t>
              </w:r>
            </w:ins>
            <w:del w:id="3738"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6B3FBD7" w14:textId="64FF8682" w:rsidR="004059C1" w:rsidRPr="00E95F39" w:rsidRDefault="004059C1" w:rsidP="00E95F39">
            <w:pPr>
              <w:widowControl/>
              <w:autoSpaceDE/>
              <w:autoSpaceDN/>
              <w:adjustRightInd/>
              <w:jc w:val="center"/>
              <w:rPr>
                <w:b/>
                <w:bCs/>
                <w:sz w:val="22"/>
                <w:szCs w:val="22"/>
              </w:rPr>
            </w:pPr>
            <w:ins w:id="3739" w:author="ERCOT" w:date="2023-10-26T12:41:00Z">
              <w:r w:rsidRPr="00E95F39">
                <w:rPr>
                  <w:sz w:val="22"/>
                  <w:szCs w:val="22"/>
                </w:rPr>
                <w:t>7</w:t>
              </w:r>
            </w:ins>
            <w:del w:id="3740" w:author="ERCOT" w:date="2023-10-26T12:41:00Z">
              <w:r w:rsidRPr="00E95F39" w:rsidDel="00EF7EA0">
                <w:rPr>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41D11DBA" w14:textId="31DD339D" w:rsidR="004059C1" w:rsidRPr="00E95F39" w:rsidRDefault="004059C1" w:rsidP="00E95F39">
            <w:pPr>
              <w:widowControl/>
              <w:autoSpaceDE/>
              <w:autoSpaceDN/>
              <w:adjustRightInd/>
              <w:jc w:val="center"/>
              <w:rPr>
                <w:b/>
                <w:bCs/>
                <w:sz w:val="22"/>
                <w:szCs w:val="22"/>
              </w:rPr>
            </w:pPr>
            <w:ins w:id="3741" w:author="ERCOT" w:date="2023-10-26T12:41:00Z">
              <w:r w:rsidRPr="00E95F39">
                <w:rPr>
                  <w:sz w:val="22"/>
                  <w:szCs w:val="22"/>
                </w:rPr>
                <w:t>7</w:t>
              </w:r>
            </w:ins>
            <w:del w:id="3742" w:author="ERCOT" w:date="2023-10-26T12:41:00Z">
              <w:r w:rsidRPr="00E95F39" w:rsidDel="00EF7EA0">
                <w:rPr>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0E6E525F" w14:textId="5C6A170B" w:rsidR="004059C1" w:rsidRPr="00E95F39" w:rsidRDefault="004059C1" w:rsidP="00E95F39">
            <w:pPr>
              <w:widowControl/>
              <w:autoSpaceDE/>
              <w:autoSpaceDN/>
              <w:adjustRightInd/>
              <w:jc w:val="center"/>
              <w:rPr>
                <w:b/>
                <w:bCs/>
                <w:sz w:val="22"/>
                <w:szCs w:val="22"/>
              </w:rPr>
            </w:pPr>
            <w:ins w:id="3743" w:author="ERCOT" w:date="2023-10-26T12:41:00Z">
              <w:r w:rsidRPr="00E95F39">
                <w:rPr>
                  <w:sz w:val="22"/>
                  <w:szCs w:val="22"/>
                </w:rPr>
                <w:t>7</w:t>
              </w:r>
            </w:ins>
            <w:del w:id="3744"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95ACC45" w14:textId="21CE72B3" w:rsidR="004059C1" w:rsidRPr="00E95F39" w:rsidRDefault="004059C1" w:rsidP="00E95F39">
            <w:pPr>
              <w:widowControl/>
              <w:autoSpaceDE/>
              <w:autoSpaceDN/>
              <w:adjustRightInd/>
              <w:jc w:val="center"/>
              <w:rPr>
                <w:b/>
                <w:bCs/>
                <w:sz w:val="22"/>
                <w:szCs w:val="22"/>
              </w:rPr>
            </w:pPr>
            <w:ins w:id="3745" w:author="ERCOT" w:date="2023-10-26T12:41:00Z">
              <w:r w:rsidRPr="00E95F39">
                <w:rPr>
                  <w:sz w:val="22"/>
                  <w:szCs w:val="22"/>
                </w:rPr>
                <w:t>44</w:t>
              </w:r>
            </w:ins>
            <w:del w:id="3746"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B5B5106" w14:textId="5DDA25E8" w:rsidR="004059C1" w:rsidRPr="00E95F39" w:rsidRDefault="004059C1" w:rsidP="00E95F39">
            <w:pPr>
              <w:widowControl/>
              <w:autoSpaceDE/>
              <w:autoSpaceDN/>
              <w:adjustRightInd/>
              <w:jc w:val="center"/>
              <w:rPr>
                <w:b/>
                <w:bCs/>
                <w:sz w:val="22"/>
                <w:szCs w:val="22"/>
              </w:rPr>
            </w:pPr>
            <w:ins w:id="3747" w:author="ERCOT" w:date="2023-10-26T12:41:00Z">
              <w:r w:rsidRPr="00E95F39">
                <w:rPr>
                  <w:sz w:val="22"/>
                  <w:szCs w:val="22"/>
                </w:rPr>
                <w:t>44</w:t>
              </w:r>
            </w:ins>
            <w:del w:id="3748"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9404AD8" w14:textId="68D9825C" w:rsidR="004059C1" w:rsidRPr="00E95F39" w:rsidRDefault="004059C1" w:rsidP="00E95F39">
            <w:pPr>
              <w:widowControl/>
              <w:autoSpaceDE/>
              <w:autoSpaceDN/>
              <w:adjustRightInd/>
              <w:jc w:val="center"/>
              <w:rPr>
                <w:b/>
                <w:bCs/>
                <w:sz w:val="22"/>
                <w:szCs w:val="22"/>
              </w:rPr>
            </w:pPr>
            <w:ins w:id="3749" w:author="ERCOT" w:date="2023-10-26T12:41:00Z">
              <w:r w:rsidRPr="00E95F39">
                <w:rPr>
                  <w:sz w:val="22"/>
                  <w:szCs w:val="22"/>
                </w:rPr>
                <w:t>44</w:t>
              </w:r>
            </w:ins>
            <w:del w:id="3750"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283F718" w14:textId="4E639D40" w:rsidR="004059C1" w:rsidRPr="00E95F39" w:rsidRDefault="004059C1" w:rsidP="00E95F39">
            <w:pPr>
              <w:widowControl/>
              <w:autoSpaceDE/>
              <w:autoSpaceDN/>
              <w:adjustRightInd/>
              <w:jc w:val="center"/>
              <w:rPr>
                <w:b/>
                <w:bCs/>
                <w:sz w:val="22"/>
                <w:szCs w:val="22"/>
              </w:rPr>
            </w:pPr>
            <w:ins w:id="3751" w:author="ERCOT" w:date="2023-10-26T12:41:00Z">
              <w:r w:rsidRPr="00E95F39">
                <w:rPr>
                  <w:sz w:val="22"/>
                  <w:szCs w:val="22"/>
                </w:rPr>
                <w:t>44</w:t>
              </w:r>
            </w:ins>
            <w:del w:id="3752"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AB1728" w14:textId="044171D2" w:rsidR="004059C1" w:rsidRPr="00E95F39" w:rsidRDefault="004059C1" w:rsidP="00E95F39">
            <w:pPr>
              <w:widowControl/>
              <w:autoSpaceDE/>
              <w:autoSpaceDN/>
              <w:adjustRightInd/>
              <w:jc w:val="center"/>
              <w:rPr>
                <w:b/>
                <w:bCs/>
                <w:sz w:val="22"/>
                <w:szCs w:val="22"/>
              </w:rPr>
            </w:pPr>
            <w:ins w:id="3753" w:author="ERCOT" w:date="2023-10-26T12:41:00Z">
              <w:r w:rsidRPr="00E95F39">
                <w:rPr>
                  <w:sz w:val="22"/>
                  <w:szCs w:val="22"/>
                </w:rPr>
                <w:t>48</w:t>
              </w:r>
            </w:ins>
            <w:del w:id="3754"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DA41F4A" w14:textId="7EE24ED2" w:rsidR="004059C1" w:rsidRPr="00E95F39" w:rsidRDefault="004059C1" w:rsidP="00E95F39">
            <w:pPr>
              <w:widowControl/>
              <w:autoSpaceDE/>
              <w:autoSpaceDN/>
              <w:adjustRightInd/>
              <w:jc w:val="center"/>
              <w:rPr>
                <w:b/>
                <w:bCs/>
                <w:sz w:val="22"/>
                <w:szCs w:val="22"/>
              </w:rPr>
            </w:pPr>
            <w:ins w:id="3755" w:author="ERCOT" w:date="2023-10-26T12:41:00Z">
              <w:r w:rsidRPr="00E95F39">
                <w:rPr>
                  <w:sz w:val="22"/>
                  <w:szCs w:val="22"/>
                </w:rPr>
                <w:t>48</w:t>
              </w:r>
            </w:ins>
            <w:del w:id="3756"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C5137D9" w14:textId="78F50E2C" w:rsidR="004059C1" w:rsidRPr="00E95F39" w:rsidRDefault="004059C1" w:rsidP="00E95F39">
            <w:pPr>
              <w:widowControl/>
              <w:autoSpaceDE/>
              <w:autoSpaceDN/>
              <w:adjustRightInd/>
              <w:jc w:val="center"/>
              <w:rPr>
                <w:b/>
                <w:bCs/>
                <w:sz w:val="22"/>
                <w:szCs w:val="22"/>
              </w:rPr>
            </w:pPr>
            <w:ins w:id="3757" w:author="ERCOT" w:date="2023-10-26T12:41:00Z">
              <w:r w:rsidRPr="00E95F39">
                <w:rPr>
                  <w:sz w:val="22"/>
                  <w:szCs w:val="22"/>
                </w:rPr>
                <w:t>48</w:t>
              </w:r>
            </w:ins>
            <w:del w:id="3758" w:author="ERCOT" w:date="2023-10-26T12:41:00Z">
              <w:r w:rsidRPr="00E95F39" w:rsidDel="00EF7EA0">
                <w:rPr>
                  <w:sz w:val="22"/>
                  <w:szCs w:val="22"/>
                </w:rPr>
                <w:delText>61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2D82AC5" w14:textId="2FB6D6CE" w:rsidR="004059C1" w:rsidRPr="00E95F39" w:rsidRDefault="004059C1" w:rsidP="00E95F39">
            <w:pPr>
              <w:widowControl/>
              <w:autoSpaceDE/>
              <w:autoSpaceDN/>
              <w:adjustRightInd/>
              <w:jc w:val="center"/>
              <w:rPr>
                <w:b/>
                <w:bCs/>
                <w:sz w:val="22"/>
                <w:szCs w:val="22"/>
              </w:rPr>
            </w:pPr>
            <w:ins w:id="3759" w:author="ERCOT" w:date="2023-10-26T12:41:00Z">
              <w:r w:rsidRPr="00E95F39">
                <w:rPr>
                  <w:sz w:val="22"/>
                  <w:szCs w:val="22"/>
                </w:rPr>
                <w:t>48</w:t>
              </w:r>
            </w:ins>
            <w:del w:id="3760" w:author="ERCOT" w:date="2023-10-26T12:41:00Z">
              <w:r w:rsidRPr="00E95F39" w:rsidDel="00EF7EA0">
                <w:rPr>
                  <w:sz w:val="22"/>
                  <w:szCs w:val="22"/>
                </w:rPr>
                <w:delText>61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9ED7E1D" w14:textId="0FF0CA0C" w:rsidR="004059C1" w:rsidRPr="00E95F39" w:rsidRDefault="004059C1" w:rsidP="00E95F39">
            <w:pPr>
              <w:widowControl/>
              <w:autoSpaceDE/>
              <w:autoSpaceDN/>
              <w:adjustRightInd/>
              <w:jc w:val="center"/>
              <w:rPr>
                <w:b/>
                <w:bCs/>
                <w:sz w:val="22"/>
                <w:szCs w:val="22"/>
              </w:rPr>
            </w:pPr>
            <w:ins w:id="3761" w:author="ERCOT" w:date="2023-10-26T12:41:00Z">
              <w:r w:rsidRPr="00E95F39">
                <w:rPr>
                  <w:sz w:val="22"/>
                  <w:szCs w:val="22"/>
                </w:rPr>
                <w:t>2</w:t>
              </w:r>
            </w:ins>
            <w:del w:id="3762" w:author="ERCOT" w:date="2023-10-26T12:41:00Z">
              <w:r w:rsidRPr="00E95F39" w:rsidDel="00EF7EA0">
                <w:rPr>
                  <w:sz w:val="22"/>
                  <w:szCs w:val="22"/>
                </w:rPr>
                <w:delText>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070C015F" w14:textId="14566D9C" w:rsidR="004059C1" w:rsidRPr="00E95F39" w:rsidRDefault="004059C1" w:rsidP="00E95F39">
            <w:pPr>
              <w:widowControl/>
              <w:autoSpaceDE/>
              <w:autoSpaceDN/>
              <w:adjustRightInd/>
              <w:jc w:val="center"/>
              <w:rPr>
                <w:b/>
                <w:bCs/>
                <w:sz w:val="22"/>
                <w:szCs w:val="22"/>
              </w:rPr>
            </w:pPr>
            <w:ins w:id="3763" w:author="ERCOT" w:date="2023-10-26T12:41:00Z">
              <w:r w:rsidRPr="00E95F39">
                <w:rPr>
                  <w:sz w:val="22"/>
                  <w:szCs w:val="22"/>
                </w:rPr>
                <w:t>2</w:t>
              </w:r>
            </w:ins>
            <w:del w:id="3764" w:author="ERCOT" w:date="2023-10-26T12:41:00Z">
              <w:r w:rsidRPr="00E95F39" w:rsidDel="00EF7EA0">
                <w:rPr>
                  <w:sz w:val="22"/>
                  <w:szCs w:val="22"/>
                </w:rPr>
                <w:delText>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29D3D06" w14:textId="6B29E018" w:rsidR="004059C1" w:rsidRPr="00E95F39" w:rsidRDefault="004059C1" w:rsidP="00E95F39">
            <w:pPr>
              <w:widowControl/>
              <w:autoSpaceDE/>
              <w:autoSpaceDN/>
              <w:adjustRightInd/>
              <w:jc w:val="center"/>
              <w:rPr>
                <w:b/>
                <w:bCs/>
                <w:sz w:val="22"/>
                <w:szCs w:val="22"/>
              </w:rPr>
            </w:pPr>
            <w:ins w:id="3765" w:author="ERCOT" w:date="2023-10-26T12:41:00Z">
              <w:r w:rsidRPr="00E95F39">
                <w:rPr>
                  <w:sz w:val="22"/>
                  <w:szCs w:val="22"/>
                </w:rPr>
                <w:t>2</w:t>
              </w:r>
            </w:ins>
            <w:del w:id="3766" w:author="ERCOT" w:date="2023-10-26T12:41:00Z">
              <w:r w:rsidRPr="00E95F39" w:rsidDel="00EF7EA0">
                <w:rPr>
                  <w:sz w:val="22"/>
                  <w:szCs w:val="22"/>
                </w:rPr>
                <w:delText>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53B1322" w14:textId="150287BE" w:rsidR="004059C1" w:rsidRPr="00E95F39" w:rsidRDefault="004059C1" w:rsidP="00E95F39">
            <w:pPr>
              <w:widowControl/>
              <w:autoSpaceDE/>
              <w:autoSpaceDN/>
              <w:adjustRightInd/>
              <w:jc w:val="center"/>
              <w:rPr>
                <w:b/>
                <w:bCs/>
                <w:sz w:val="22"/>
                <w:szCs w:val="22"/>
              </w:rPr>
            </w:pPr>
            <w:ins w:id="3767" w:author="ERCOT" w:date="2023-10-26T12:41:00Z">
              <w:r w:rsidRPr="00E95F39">
                <w:rPr>
                  <w:sz w:val="22"/>
                  <w:szCs w:val="22"/>
                </w:rPr>
                <w:t>2</w:t>
              </w:r>
            </w:ins>
            <w:del w:id="3768" w:author="ERCOT" w:date="2023-10-26T12:41:00Z">
              <w:r w:rsidRPr="00E95F39" w:rsidDel="00EF7EA0">
                <w:rPr>
                  <w:sz w:val="22"/>
                  <w:szCs w:val="22"/>
                </w:rPr>
                <w:delText>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659ADE3" w14:textId="2D7A41B2" w:rsidR="004059C1" w:rsidRPr="00E95F39" w:rsidRDefault="004059C1" w:rsidP="00E95F39">
            <w:pPr>
              <w:widowControl/>
              <w:autoSpaceDE/>
              <w:autoSpaceDN/>
              <w:adjustRightInd/>
              <w:jc w:val="center"/>
              <w:rPr>
                <w:b/>
                <w:bCs/>
                <w:sz w:val="22"/>
                <w:szCs w:val="22"/>
              </w:rPr>
            </w:pPr>
            <w:ins w:id="3769" w:author="ERCOT" w:date="2023-10-26T12:41:00Z">
              <w:r w:rsidRPr="00E95F39">
                <w:rPr>
                  <w:sz w:val="22"/>
                  <w:szCs w:val="22"/>
                </w:rPr>
                <w:t>0</w:t>
              </w:r>
            </w:ins>
            <w:del w:id="3770"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0970893A" w14:textId="4B5A090B" w:rsidR="004059C1" w:rsidRPr="00E95F39" w:rsidRDefault="004059C1" w:rsidP="00E95F39">
            <w:pPr>
              <w:widowControl/>
              <w:autoSpaceDE/>
              <w:autoSpaceDN/>
              <w:adjustRightInd/>
              <w:jc w:val="center"/>
              <w:rPr>
                <w:b/>
                <w:bCs/>
                <w:sz w:val="22"/>
                <w:szCs w:val="22"/>
              </w:rPr>
            </w:pPr>
            <w:ins w:id="3771" w:author="ERCOT" w:date="2023-10-26T12:41:00Z">
              <w:r w:rsidRPr="00E95F39">
                <w:rPr>
                  <w:sz w:val="22"/>
                  <w:szCs w:val="22"/>
                </w:rPr>
                <w:t>0</w:t>
              </w:r>
            </w:ins>
            <w:del w:id="3772" w:author="ERCOT" w:date="2023-10-26T12:41:00Z">
              <w:r w:rsidRPr="00E95F39" w:rsidDel="00EF7EA0">
                <w:rPr>
                  <w:sz w:val="22"/>
                  <w:szCs w:val="22"/>
                </w:rPr>
                <w:delText>0</w:delText>
              </w:r>
            </w:del>
          </w:p>
        </w:tc>
      </w:tr>
      <w:tr w:rsidR="004059C1" w:rsidRPr="00ED4D8D" w14:paraId="26726B8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4059C1" w:rsidRPr="00ED4D8D" w:rsidRDefault="004059C1" w:rsidP="004059C1">
            <w:pPr>
              <w:widowControl/>
              <w:autoSpaceDE/>
              <w:autoSpaceDN/>
              <w:adjustRightInd/>
              <w:jc w:val="center"/>
              <w:rPr>
                <w:sz w:val="22"/>
                <w:szCs w:val="22"/>
              </w:rPr>
            </w:pPr>
            <w:r w:rsidRPr="00ED4D8D">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center"/>
          </w:tcPr>
          <w:p w14:paraId="658B136C" w14:textId="72C8D312" w:rsidR="004059C1" w:rsidRPr="00E95F39" w:rsidRDefault="004059C1" w:rsidP="00E95F39">
            <w:pPr>
              <w:widowControl/>
              <w:autoSpaceDE/>
              <w:autoSpaceDN/>
              <w:adjustRightInd/>
              <w:jc w:val="center"/>
              <w:rPr>
                <w:b/>
                <w:bCs/>
                <w:sz w:val="22"/>
                <w:szCs w:val="22"/>
              </w:rPr>
            </w:pPr>
            <w:ins w:id="3773" w:author="ERCOT" w:date="2023-10-26T12:41:00Z">
              <w:r w:rsidRPr="00E95F39">
                <w:rPr>
                  <w:sz w:val="22"/>
                  <w:szCs w:val="22"/>
                </w:rPr>
                <w:t>0</w:t>
              </w:r>
            </w:ins>
            <w:del w:id="3774"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374F372" w14:textId="139B4CE9" w:rsidR="004059C1" w:rsidRPr="00E95F39" w:rsidRDefault="004059C1" w:rsidP="00E95F39">
            <w:pPr>
              <w:widowControl/>
              <w:autoSpaceDE/>
              <w:autoSpaceDN/>
              <w:adjustRightInd/>
              <w:jc w:val="center"/>
              <w:rPr>
                <w:b/>
                <w:bCs/>
                <w:sz w:val="22"/>
                <w:szCs w:val="22"/>
              </w:rPr>
            </w:pPr>
            <w:ins w:id="3775" w:author="ERCOT" w:date="2023-10-26T12:41:00Z">
              <w:r w:rsidRPr="00E95F39">
                <w:rPr>
                  <w:sz w:val="22"/>
                  <w:szCs w:val="22"/>
                </w:rPr>
                <w:t>0</w:t>
              </w:r>
            </w:ins>
            <w:del w:id="377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8AC34C1" w14:textId="4E049B9D" w:rsidR="004059C1" w:rsidRPr="00E95F39" w:rsidRDefault="004059C1" w:rsidP="00E95F39">
            <w:pPr>
              <w:widowControl/>
              <w:autoSpaceDE/>
              <w:autoSpaceDN/>
              <w:adjustRightInd/>
              <w:jc w:val="center"/>
              <w:rPr>
                <w:b/>
                <w:bCs/>
                <w:sz w:val="22"/>
                <w:szCs w:val="22"/>
              </w:rPr>
            </w:pPr>
            <w:ins w:id="3777" w:author="ERCOT" w:date="2023-10-26T12:41:00Z">
              <w:r w:rsidRPr="00E95F39">
                <w:rPr>
                  <w:sz w:val="22"/>
                  <w:szCs w:val="22"/>
                </w:rPr>
                <w:t>0</w:t>
              </w:r>
            </w:ins>
            <w:del w:id="377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70AFDF" w14:textId="2A41DB18" w:rsidR="004059C1" w:rsidRPr="00E95F39" w:rsidRDefault="004059C1" w:rsidP="00E95F39">
            <w:pPr>
              <w:widowControl/>
              <w:autoSpaceDE/>
              <w:autoSpaceDN/>
              <w:adjustRightInd/>
              <w:jc w:val="center"/>
              <w:rPr>
                <w:b/>
                <w:bCs/>
                <w:sz w:val="22"/>
                <w:szCs w:val="22"/>
              </w:rPr>
            </w:pPr>
            <w:ins w:id="3779" w:author="ERCOT" w:date="2023-10-26T12:41:00Z">
              <w:r w:rsidRPr="00E95F39">
                <w:rPr>
                  <w:sz w:val="22"/>
                  <w:szCs w:val="22"/>
                </w:rPr>
                <w:t>0</w:t>
              </w:r>
            </w:ins>
            <w:del w:id="378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B17DD19" w14:textId="0DB17312" w:rsidR="004059C1" w:rsidRPr="00E95F39" w:rsidRDefault="004059C1" w:rsidP="00E95F39">
            <w:pPr>
              <w:widowControl/>
              <w:autoSpaceDE/>
              <w:autoSpaceDN/>
              <w:adjustRightInd/>
              <w:jc w:val="center"/>
              <w:rPr>
                <w:b/>
                <w:bCs/>
                <w:sz w:val="22"/>
                <w:szCs w:val="22"/>
              </w:rPr>
            </w:pPr>
            <w:ins w:id="3781" w:author="ERCOT" w:date="2023-10-26T12:41:00Z">
              <w:r w:rsidRPr="00E95F39">
                <w:rPr>
                  <w:sz w:val="22"/>
                  <w:szCs w:val="22"/>
                </w:rPr>
                <w:t>0</w:t>
              </w:r>
            </w:ins>
            <w:del w:id="378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D89CED1" w14:textId="493D1607" w:rsidR="004059C1" w:rsidRPr="00E95F39" w:rsidRDefault="004059C1" w:rsidP="00E95F39">
            <w:pPr>
              <w:widowControl/>
              <w:autoSpaceDE/>
              <w:autoSpaceDN/>
              <w:adjustRightInd/>
              <w:jc w:val="center"/>
              <w:rPr>
                <w:b/>
                <w:bCs/>
                <w:sz w:val="22"/>
                <w:szCs w:val="22"/>
              </w:rPr>
            </w:pPr>
            <w:ins w:id="3783" w:author="ERCOT" w:date="2023-10-26T12:41:00Z">
              <w:r w:rsidRPr="00E95F39">
                <w:rPr>
                  <w:sz w:val="22"/>
                  <w:szCs w:val="22"/>
                </w:rPr>
                <w:t>0</w:t>
              </w:r>
            </w:ins>
            <w:del w:id="378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ACFED62" w14:textId="051E42A8" w:rsidR="004059C1" w:rsidRPr="00E95F39" w:rsidRDefault="004059C1" w:rsidP="00E95F39">
            <w:pPr>
              <w:widowControl/>
              <w:autoSpaceDE/>
              <w:autoSpaceDN/>
              <w:adjustRightInd/>
              <w:jc w:val="center"/>
              <w:rPr>
                <w:b/>
                <w:bCs/>
                <w:sz w:val="22"/>
                <w:szCs w:val="22"/>
              </w:rPr>
            </w:pPr>
            <w:ins w:id="3785" w:author="ERCOT" w:date="2023-10-26T12:41:00Z">
              <w:r w:rsidRPr="00E95F39">
                <w:rPr>
                  <w:sz w:val="22"/>
                  <w:szCs w:val="22"/>
                </w:rPr>
                <w:t>7</w:t>
              </w:r>
            </w:ins>
            <w:del w:id="3786"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5D2B10E" w14:textId="2DDB5EB7" w:rsidR="004059C1" w:rsidRPr="00E95F39" w:rsidRDefault="004059C1" w:rsidP="00E95F39">
            <w:pPr>
              <w:widowControl/>
              <w:autoSpaceDE/>
              <w:autoSpaceDN/>
              <w:adjustRightInd/>
              <w:jc w:val="center"/>
              <w:rPr>
                <w:b/>
                <w:bCs/>
                <w:sz w:val="22"/>
                <w:szCs w:val="22"/>
              </w:rPr>
            </w:pPr>
            <w:ins w:id="3787" w:author="ERCOT" w:date="2023-10-26T12:41:00Z">
              <w:r w:rsidRPr="00E95F39">
                <w:rPr>
                  <w:sz w:val="22"/>
                  <w:szCs w:val="22"/>
                </w:rPr>
                <w:t>7</w:t>
              </w:r>
            </w:ins>
            <w:del w:id="3788" w:author="ERCOT" w:date="2023-10-26T12:41:00Z">
              <w:r w:rsidRPr="00E95F39" w:rsidDel="00EF7EA0">
                <w:rPr>
                  <w:sz w:val="22"/>
                  <w:szCs w:val="22"/>
                </w:rPr>
                <w:delText>18</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1EDF2182" w14:textId="0762FE43" w:rsidR="004059C1" w:rsidRPr="00E95F39" w:rsidRDefault="004059C1" w:rsidP="00E95F39">
            <w:pPr>
              <w:widowControl/>
              <w:autoSpaceDE/>
              <w:autoSpaceDN/>
              <w:adjustRightInd/>
              <w:jc w:val="center"/>
              <w:rPr>
                <w:b/>
                <w:bCs/>
                <w:sz w:val="22"/>
                <w:szCs w:val="22"/>
              </w:rPr>
            </w:pPr>
            <w:ins w:id="3789" w:author="ERCOT" w:date="2023-10-26T12:41:00Z">
              <w:r w:rsidRPr="00E95F39">
                <w:rPr>
                  <w:sz w:val="22"/>
                  <w:szCs w:val="22"/>
                </w:rPr>
                <w:t>7</w:t>
              </w:r>
            </w:ins>
            <w:del w:id="3790" w:author="ERCOT" w:date="2023-10-26T12:41:00Z">
              <w:r w:rsidRPr="00E95F39" w:rsidDel="00EF7EA0">
                <w:rPr>
                  <w:sz w:val="22"/>
                  <w:szCs w:val="22"/>
                </w:rPr>
                <w:delText>18</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1152D46" w14:textId="37F86C5F" w:rsidR="004059C1" w:rsidRPr="00E95F39" w:rsidRDefault="004059C1" w:rsidP="00E95F39">
            <w:pPr>
              <w:widowControl/>
              <w:autoSpaceDE/>
              <w:autoSpaceDN/>
              <w:adjustRightInd/>
              <w:jc w:val="center"/>
              <w:rPr>
                <w:b/>
                <w:bCs/>
                <w:sz w:val="22"/>
                <w:szCs w:val="22"/>
              </w:rPr>
            </w:pPr>
            <w:ins w:id="3791" w:author="ERCOT" w:date="2023-10-26T12:41:00Z">
              <w:r w:rsidRPr="00E95F39">
                <w:rPr>
                  <w:sz w:val="22"/>
                  <w:szCs w:val="22"/>
                </w:rPr>
                <w:t>7</w:t>
              </w:r>
            </w:ins>
            <w:del w:id="3792" w:author="ERCOT" w:date="2023-10-26T12:41:00Z">
              <w:r w:rsidRPr="00E95F39" w:rsidDel="00EF7EA0">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476C759" w14:textId="67FB0CFC" w:rsidR="004059C1" w:rsidRPr="00E95F39" w:rsidRDefault="004059C1" w:rsidP="00E95F39">
            <w:pPr>
              <w:widowControl/>
              <w:autoSpaceDE/>
              <w:autoSpaceDN/>
              <w:adjustRightInd/>
              <w:jc w:val="center"/>
              <w:rPr>
                <w:b/>
                <w:bCs/>
                <w:sz w:val="22"/>
                <w:szCs w:val="22"/>
              </w:rPr>
            </w:pPr>
            <w:ins w:id="3793" w:author="ERCOT" w:date="2023-10-26T12:41:00Z">
              <w:r w:rsidRPr="00E95F39">
                <w:rPr>
                  <w:sz w:val="22"/>
                  <w:szCs w:val="22"/>
                </w:rPr>
                <w:t>44</w:t>
              </w:r>
            </w:ins>
            <w:del w:id="3794"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BCA70FA" w14:textId="72D8B933" w:rsidR="004059C1" w:rsidRPr="00E95F39" w:rsidRDefault="004059C1" w:rsidP="00E95F39">
            <w:pPr>
              <w:widowControl/>
              <w:autoSpaceDE/>
              <w:autoSpaceDN/>
              <w:adjustRightInd/>
              <w:jc w:val="center"/>
              <w:rPr>
                <w:b/>
                <w:bCs/>
                <w:sz w:val="22"/>
                <w:szCs w:val="22"/>
              </w:rPr>
            </w:pPr>
            <w:ins w:id="3795" w:author="ERCOT" w:date="2023-10-26T12:41:00Z">
              <w:r w:rsidRPr="00E95F39">
                <w:rPr>
                  <w:sz w:val="22"/>
                  <w:szCs w:val="22"/>
                </w:rPr>
                <w:t>44</w:t>
              </w:r>
            </w:ins>
            <w:del w:id="3796"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505D2A3E" w14:textId="332F4A2B" w:rsidR="004059C1" w:rsidRPr="00E95F39" w:rsidRDefault="004059C1" w:rsidP="00E95F39">
            <w:pPr>
              <w:widowControl/>
              <w:autoSpaceDE/>
              <w:autoSpaceDN/>
              <w:adjustRightInd/>
              <w:jc w:val="center"/>
              <w:rPr>
                <w:b/>
                <w:bCs/>
                <w:sz w:val="22"/>
                <w:szCs w:val="22"/>
              </w:rPr>
            </w:pPr>
            <w:ins w:id="3797" w:author="ERCOT" w:date="2023-10-26T12:41:00Z">
              <w:r w:rsidRPr="00E95F39">
                <w:rPr>
                  <w:sz w:val="22"/>
                  <w:szCs w:val="22"/>
                </w:rPr>
                <w:t>44</w:t>
              </w:r>
            </w:ins>
            <w:del w:id="3798" w:author="ERCOT" w:date="2023-10-26T12:41:00Z">
              <w:r w:rsidRPr="00E95F39" w:rsidDel="00EF7EA0">
                <w:rPr>
                  <w:sz w:val="22"/>
                  <w:szCs w:val="22"/>
                </w:rPr>
                <w:delText>61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2A7D71" w14:textId="1C176FC9" w:rsidR="004059C1" w:rsidRPr="00E95F39" w:rsidRDefault="004059C1" w:rsidP="00E95F39">
            <w:pPr>
              <w:widowControl/>
              <w:autoSpaceDE/>
              <w:autoSpaceDN/>
              <w:adjustRightInd/>
              <w:jc w:val="center"/>
              <w:rPr>
                <w:b/>
                <w:bCs/>
                <w:sz w:val="22"/>
                <w:szCs w:val="22"/>
              </w:rPr>
            </w:pPr>
            <w:ins w:id="3799" w:author="ERCOT" w:date="2023-10-26T12:41:00Z">
              <w:r w:rsidRPr="00E95F39">
                <w:rPr>
                  <w:sz w:val="22"/>
                  <w:szCs w:val="22"/>
                </w:rPr>
                <w:t>44</w:t>
              </w:r>
            </w:ins>
            <w:del w:id="3800"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61B279F" w14:textId="03DF6C08" w:rsidR="004059C1" w:rsidRPr="00E95F39" w:rsidRDefault="004059C1" w:rsidP="00E95F39">
            <w:pPr>
              <w:widowControl/>
              <w:autoSpaceDE/>
              <w:autoSpaceDN/>
              <w:adjustRightInd/>
              <w:jc w:val="center"/>
              <w:rPr>
                <w:b/>
                <w:bCs/>
                <w:sz w:val="22"/>
                <w:szCs w:val="22"/>
              </w:rPr>
            </w:pPr>
            <w:ins w:id="3801" w:author="ERCOT" w:date="2023-10-26T12:41:00Z">
              <w:r w:rsidRPr="00E95F39">
                <w:rPr>
                  <w:sz w:val="22"/>
                  <w:szCs w:val="22"/>
                </w:rPr>
                <w:t>48</w:t>
              </w:r>
            </w:ins>
            <w:del w:id="3802"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ACBFB39" w14:textId="12E0BF58" w:rsidR="004059C1" w:rsidRPr="00E95F39" w:rsidRDefault="004059C1" w:rsidP="00E95F39">
            <w:pPr>
              <w:widowControl/>
              <w:autoSpaceDE/>
              <w:autoSpaceDN/>
              <w:adjustRightInd/>
              <w:jc w:val="center"/>
              <w:rPr>
                <w:b/>
                <w:bCs/>
                <w:sz w:val="22"/>
                <w:szCs w:val="22"/>
              </w:rPr>
            </w:pPr>
            <w:ins w:id="3803" w:author="ERCOT" w:date="2023-10-26T12:41:00Z">
              <w:r w:rsidRPr="00E95F39">
                <w:rPr>
                  <w:sz w:val="22"/>
                  <w:szCs w:val="22"/>
                </w:rPr>
                <w:t>48</w:t>
              </w:r>
            </w:ins>
            <w:del w:id="3804" w:author="ERCOT" w:date="2023-10-26T12:41:00Z">
              <w:r w:rsidRPr="00E95F39" w:rsidDel="00EF7EA0">
                <w:rPr>
                  <w:sz w:val="22"/>
                  <w:szCs w:val="22"/>
                </w:rPr>
                <w:delText>61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E7161F1" w14:textId="0A742351" w:rsidR="004059C1" w:rsidRPr="00E95F39" w:rsidRDefault="004059C1" w:rsidP="00E95F39">
            <w:pPr>
              <w:widowControl/>
              <w:autoSpaceDE/>
              <w:autoSpaceDN/>
              <w:adjustRightInd/>
              <w:jc w:val="center"/>
              <w:rPr>
                <w:b/>
                <w:bCs/>
                <w:sz w:val="22"/>
                <w:szCs w:val="22"/>
              </w:rPr>
            </w:pPr>
            <w:ins w:id="3805" w:author="ERCOT" w:date="2023-10-26T12:41:00Z">
              <w:r w:rsidRPr="00E95F39">
                <w:rPr>
                  <w:sz w:val="22"/>
                  <w:szCs w:val="22"/>
                </w:rPr>
                <w:t>48</w:t>
              </w:r>
            </w:ins>
            <w:del w:id="3806" w:author="ERCOT" w:date="2023-10-26T12:41:00Z">
              <w:r w:rsidRPr="00E95F39" w:rsidDel="00EF7EA0">
                <w:rPr>
                  <w:sz w:val="22"/>
                  <w:szCs w:val="22"/>
                </w:rPr>
                <w:delText>61</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6EC74924" w14:textId="31E03586" w:rsidR="004059C1" w:rsidRPr="00E95F39" w:rsidRDefault="004059C1" w:rsidP="00E95F39">
            <w:pPr>
              <w:widowControl/>
              <w:autoSpaceDE/>
              <w:autoSpaceDN/>
              <w:adjustRightInd/>
              <w:jc w:val="center"/>
              <w:rPr>
                <w:b/>
                <w:bCs/>
                <w:sz w:val="22"/>
                <w:szCs w:val="22"/>
              </w:rPr>
            </w:pPr>
            <w:ins w:id="3807" w:author="ERCOT" w:date="2023-10-26T12:41:00Z">
              <w:r w:rsidRPr="00E95F39">
                <w:rPr>
                  <w:sz w:val="22"/>
                  <w:szCs w:val="22"/>
                </w:rPr>
                <w:t>48</w:t>
              </w:r>
            </w:ins>
            <w:del w:id="3808" w:author="ERCOT" w:date="2023-10-26T12:41:00Z">
              <w:r w:rsidRPr="00E95F39" w:rsidDel="00EF7EA0">
                <w:rPr>
                  <w:sz w:val="22"/>
                  <w:szCs w:val="22"/>
                </w:rPr>
                <w:delText>61</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6E4DEE2D" w14:textId="130924D7" w:rsidR="004059C1" w:rsidRPr="00E95F39" w:rsidRDefault="004059C1" w:rsidP="00E95F39">
            <w:pPr>
              <w:widowControl/>
              <w:autoSpaceDE/>
              <w:autoSpaceDN/>
              <w:adjustRightInd/>
              <w:jc w:val="center"/>
              <w:rPr>
                <w:b/>
                <w:bCs/>
                <w:sz w:val="22"/>
                <w:szCs w:val="22"/>
              </w:rPr>
            </w:pPr>
            <w:ins w:id="3809" w:author="ERCOT" w:date="2023-10-26T12:41:00Z">
              <w:r w:rsidRPr="00E95F39">
                <w:rPr>
                  <w:sz w:val="22"/>
                  <w:szCs w:val="22"/>
                </w:rPr>
                <w:t>2</w:t>
              </w:r>
            </w:ins>
            <w:del w:id="3810" w:author="ERCOT" w:date="2023-10-26T12:41:00Z">
              <w:r w:rsidRPr="00E95F39" w:rsidDel="00EF7EA0">
                <w:rPr>
                  <w:sz w:val="22"/>
                  <w:szCs w:val="22"/>
                </w:rPr>
                <w:delText>3</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EB7172E" w14:textId="3203E0B8" w:rsidR="004059C1" w:rsidRPr="00E95F39" w:rsidRDefault="004059C1" w:rsidP="00E95F39">
            <w:pPr>
              <w:widowControl/>
              <w:autoSpaceDE/>
              <w:autoSpaceDN/>
              <w:adjustRightInd/>
              <w:jc w:val="center"/>
              <w:rPr>
                <w:b/>
                <w:bCs/>
                <w:sz w:val="22"/>
                <w:szCs w:val="22"/>
              </w:rPr>
            </w:pPr>
            <w:ins w:id="3811" w:author="ERCOT" w:date="2023-10-26T12:41:00Z">
              <w:r w:rsidRPr="00E95F39">
                <w:rPr>
                  <w:sz w:val="22"/>
                  <w:szCs w:val="22"/>
                </w:rPr>
                <w:t>2</w:t>
              </w:r>
            </w:ins>
            <w:del w:id="3812" w:author="ERCOT" w:date="2023-10-26T12:41:00Z">
              <w:r w:rsidRPr="00E95F39" w:rsidDel="00EF7EA0">
                <w:rPr>
                  <w:sz w:val="22"/>
                  <w:szCs w:val="22"/>
                </w:rPr>
                <w:delText>3</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10109AB" w14:textId="38749C54" w:rsidR="004059C1" w:rsidRPr="00E95F39" w:rsidRDefault="004059C1" w:rsidP="00E95F39">
            <w:pPr>
              <w:widowControl/>
              <w:autoSpaceDE/>
              <w:autoSpaceDN/>
              <w:adjustRightInd/>
              <w:jc w:val="center"/>
              <w:rPr>
                <w:b/>
                <w:bCs/>
                <w:sz w:val="22"/>
                <w:szCs w:val="22"/>
              </w:rPr>
            </w:pPr>
            <w:ins w:id="3813" w:author="ERCOT" w:date="2023-10-26T12:41:00Z">
              <w:r w:rsidRPr="00E95F39">
                <w:rPr>
                  <w:sz w:val="22"/>
                  <w:szCs w:val="22"/>
                </w:rPr>
                <w:t>2</w:t>
              </w:r>
            </w:ins>
            <w:del w:id="3814" w:author="ERCOT" w:date="2023-10-26T12:41:00Z">
              <w:r w:rsidRPr="00E95F39" w:rsidDel="00EF7EA0">
                <w:rPr>
                  <w:sz w:val="22"/>
                  <w:szCs w:val="22"/>
                </w:rPr>
                <w:delText>3</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6FDCA34F" w14:textId="05CFE1F9" w:rsidR="004059C1" w:rsidRPr="00E95F39" w:rsidRDefault="004059C1" w:rsidP="00E95F39">
            <w:pPr>
              <w:widowControl/>
              <w:autoSpaceDE/>
              <w:autoSpaceDN/>
              <w:adjustRightInd/>
              <w:jc w:val="center"/>
              <w:rPr>
                <w:b/>
                <w:bCs/>
                <w:sz w:val="22"/>
                <w:szCs w:val="22"/>
              </w:rPr>
            </w:pPr>
            <w:ins w:id="3815" w:author="ERCOT" w:date="2023-10-26T12:41:00Z">
              <w:r w:rsidRPr="00E95F39">
                <w:rPr>
                  <w:sz w:val="22"/>
                  <w:szCs w:val="22"/>
                </w:rPr>
                <w:t>2</w:t>
              </w:r>
            </w:ins>
            <w:del w:id="3816" w:author="ERCOT" w:date="2023-10-26T12:41:00Z">
              <w:r w:rsidRPr="00E95F39" w:rsidDel="00EF7EA0">
                <w:rPr>
                  <w:sz w:val="22"/>
                  <w:szCs w:val="22"/>
                </w:rPr>
                <w:delText>3</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7E7204C2" w14:textId="4ED23D23" w:rsidR="004059C1" w:rsidRPr="00E95F39" w:rsidRDefault="004059C1" w:rsidP="00E95F39">
            <w:pPr>
              <w:widowControl/>
              <w:autoSpaceDE/>
              <w:autoSpaceDN/>
              <w:adjustRightInd/>
              <w:jc w:val="center"/>
              <w:rPr>
                <w:b/>
                <w:bCs/>
                <w:sz w:val="22"/>
                <w:szCs w:val="22"/>
              </w:rPr>
            </w:pPr>
            <w:ins w:id="3817" w:author="ERCOT" w:date="2023-10-26T12:41:00Z">
              <w:r w:rsidRPr="00E95F39">
                <w:rPr>
                  <w:sz w:val="22"/>
                  <w:szCs w:val="22"/>
                </w:rPr>
                <w:t>0</w:t>
              </w:r>
            </w:ins>
            <w:del w:id="3818"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772D7871" w14:textId="3E0C2E80" w:rsidR="004059C1" w:rsidRPr="00E95F39" w:rsidRDefault="004059C1" w:rsidP="00E95F39">
            <w:pPr>
              <w:widowControl/>
              <w:autoSpaceDE/>
              <w:autoSpaceDN/>
              <w:adjustRightInd/>
              <w:jc w:val="center"/>
              <w:rPr>
                <w:b/>
                <w:bCs/>
                <w:sz w:val="22"/>
                <w:szCs w:val="22"/>
              </w:rPr>
            </w:pPr>
            <w:ins w:id="3819" w:author="ERCOT" w:date="2023-10-26T12:41:00Z">
              <w:r w:rsidRPr="00E95F39">
                <w:rPr>
                  <w:sz w:val="22"/>
                  <w:szCs w:val="22"/>
                </w:rPr>
                <w:t>0</w:t>
              </w:r>
            </w:ins>
            <w:del w:id="3820" w:author="ERCOT" w:date="2023-10-26T12:41:00Z">
              <w:r w:rsidRPr="00E95F39" w:rsidDel="00EF7EA0">
                <w:rPr>
                  <w:sz w:val="22"/>
                  <w:szCs w:val="22"/>
                </w:rPr>
                <w:delText>0</w:delText>
              </w:r>
            </w:del>
          </w:p>
        </w:tc>
      </w:tr>
      <w:tr w:rsidR="004059C1" w:rsidRPr="00ED4D8D" w14:paraId="1EDC6780"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4059C1" w:rsidRPr="00ED4D8D" w:rsidRDefault="004059C1" w:rsidP="004059C1">
            <w:pPr>
              <w:widowControl/>
              <w:autoSpaceDE/>
              <w:autoSpaceDN/>
              <w:adjustRightInd/>
              <w:jc w:val="center"/>
              <w:rPr>
                <w:sz w:val="22"/>
                <w:szCs w:val="22"/>
              </w:rPr>
            </w:pPr>
            <w:r w:rsidRPr="00ED4D8D">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center"/>
          </w:tcPr>
          <w:p w14:paraId="6058903C" w14:textId="3BD7FF48" w:rsidR="004059C1" w:rsidRPr="00E95F39" w:rsidRDefault="004059C1" w:rsidP="00E95F39">
            <w:pPr>
              <w:widowControl/>
              <w:autoSpaceDE/>
              <w:autoSpaceDN/>
              <w:adjustRightInd/>
              <w:jc w:val="center"/>
              <w:rPr>
                <w:b/>
                <w:bCs/>
                <w:sz w:val="22"/>
                <w:szCs w:val="22"/>
              </w:rPr>
            </w:pPr>
            <w:ins w:id="3821" w:author="ERCOT" w:date="2023-10-26T12:41:00Z">
              <w:r w:rsidRPr="00E95F39">
                <w:rPr>
                  <w:sz w:val="22"/>
                  <w:szCs w:val="22"/>
                </w:rPr>
                <w:t>0</w:t>
              </w:r>
            </w:ins>
            <w:del w:id="3822"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0A226BD" w14:textId="2956FC00" w:rsidR="004059C1" w:rsidRPr="00E95F39" w:rsidRDefault="004059C1" w:rsidP="00E95F39">
            <w:pPr>
              <w:widowControl/>
              <w:autoSpaceDE/>
              <w:autoSpaceDN/>
              <w:adjustRightInd/>
              <w:jc w:val="center"/>
              <w:rPr>
                <w:b/>
                <w:bCs/>
                <w:sz w:val="22"/>
                <w:szCs w:val="22"/>
              </w:rPr>
            </w:pPr>
            <w:ins w:id="3823" w:author="ERCOT" w:date="2023-10-26T12:41:00Z">
              <w:r w:rsidRPr="00E95F39">
                <w:rPr>
                  <w:sz w:val="22"/>
                  <w:szCs w:val="22"/>
                </w:rPr>
                <w:t>0</w:t>
              </w:r>
            </w:ins>
            <w:del w:id="382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7B4EB71" w14:textId="06C20DAA" w:rsidR="004059C1" w:rsidRPr="00E95F39" w:rsidRDefault="004059C1" w:rsidP="00E95F39">
            <w:pPr>
              <w:widowControl/>
              <w:autoSpaceDE/>
              <w:autoSpaceDN/>
              <w:adjustRightInd/>
              <w:jc w:val="center"/>
              <w:rPr>
                <w:b/>
                <w:bCs/>
                <w:sz w:val="22"/>
                <w:szCs w:val="22"/>
              </w:rPr>
            </w:pPr>
            <w:ins w:id="3825" w:author="ERCOT" w:date="2023-10-26T12:41:00Z">
              <w:r w:rsidRPr="00E95F39">
                <w:rPr>
                  <w:sz w:val="22"/>
                  <w:szCs w:val="22"/>
                </w:rPr>
                <w:t>0</w:t>
              </w:r>
            </w:ins>
            <w:del w:id="382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2B90C2A" w14:textId="65B47332" w:rsidR="004059C1" w:rsidRPr="00E95F39" w:rsidRDefault="004059C1" w:rsidP="00E95F39">
            <w:pPr>
              <w:widowControl/>
              <w:autoSpaceDE/>
              <w:autoSpaceDN/>
              <w:adjustRightInd/>
              <w:jc w:val="center"/>
              <w:rPr>
                <w:b/>
                <w:bCs/>
                <w:sz w:val="22"/>
                <w:szCs w:val="22"/>
              </w:rPr>
            </w:pPr>
            <w:ins w:id="3827" w:author="ERCOT" w:date="2023-10-26T12:41:00Z">
              <w:r w:rsidRPr="00E95F39">
                <w:rPr>
                  <w:sz w:val="22"/>
                  <w:szCs w:val="22"/>
                </w:rPr>
                <w:t>0</w:t>
              </w:r>
            </w:ins>
            <w:del w:id="382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149759" w14:textId="5749F8B5" w:rsidR="004059C1" w:rsidRPr="00E95F39" w:rsidRDefault="004059C1" w:rsidP="00E95F39">
            <w:pPr>
              <w:widowControl/>
              <w:autoSpaceDE/>
              <w:autoSpaceDN/>
              <w:adjustRightInd/>
              <w:jc w:val="center"/>
              <w:rPr>
                <w:b/>
                <w:bCs/>
                <w:sz w:val="22"/>
                <w:szCs w:val="22"/>
              </w:rPr>
            </w:pPr>
            <w:ins w:id="3829" w:author="ERCOT" w:date="2023-10-26T12:41:00Z">
              <w:r w:rsidRPr="00E95F39">
                <w:rPr>
                  <w:sz w:val="22"/>
                  <w:szCs w:val="22"/>
                </w:rPr>
                <w:t>0</w:t>
              </w:r>
            </w:ins>
            <w:del w:id="383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0FF2758" w14:textId="151B4246" w:rsidR="004059C1" w:rsidRPr="00E95F39" w:rsidRDefault="004059C1" w:rsidP="00E95F39">
            <w:pPr>
              <w:widowControl/>
              <w:autoSpaceDE/>
              <w:autoSpaceDN/>
              <w:adjustRightInd/>
              <w:jc w:val="center"/>
              <w:rPr>
                <w:b/>
                <w:bCs/>
                <w:sz w:val="22"/>
                <w:szCs w:val="22"/>
              </w:rPr>
            </w:pPr>
            <w:ins w:id="3831" w:author="ERCOT" w:date="2023-10-26T12:41:00Z">
              <w:r w:rsidRPr="00E95F39">
                <w:rPr>
                  <w:sz w:val="22"/>
                  <w:szCs w:val="22"/>
                </w:rPr>
                <w:t>0</w:t>
              </w:r>
            </w:ins>
            <w:del w:id="383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795381B" w14:textId="53C0193F" w:rsidR="004059C1" w:rsidRPr="00E95F39" w:rsidRDefault="004059C1" w:rsidP="00E95F39">
            <w:pPr>
              <w:widowControl/>
              <w:autoSpaceDE/>
              <w:autoSpaceDN/>
              <w:adjustRightInd/>
              <w:jc w:val="center"/>
              <w:rPr>
                <w:b/>
                <w:bCs/>
                <w:sz w:val="22"/>
                <w:szCs w:val="22"/>
              </w:rPr>
            </w:pPr>
            <w:ins w:id="3833" w:author="ERCOT" w:date="2023-10-26T12:41:00Z">
              <w:r w:rsidRPr="00E95F39">
                <w:rPr>
                  <w:sz w:val="22"/>
                  <w:szCs w:val="22"/>
                </w:rPr>
                <w:t>11</w:t>
              </w:r>
            </w:ins>
            <w:del w:id="3834"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296352E" w14:textId="7CE2301A" w:rsidR="004059C1" w:rsidRPr="00E95F39" w:rsidRDefault="004059C1" w:rsidP="00E95F39">
            <w:pPr>
              <w:widowControl/>
              <w:autoSpaceDE/>
              <w:autoSpaceDN/>
              <w:adjustRightInd/>
              <w:jc w:val="center"/>
              <w:rPr>
                <w:b/>
                <w:bCs/>
                <w:sz w:val="22"/>
                <w:szCs w:val="22"/>
              </w:rPr>
            </w:pPr>
            <w:ins w:id="3835" w:author="ERCOT" w:date="2023-10-26T12:41:00Z">
              <w:r w:rsidRPr="00E95F39">
                <w:rPr>
                  <w:sz w:val="22"/>
                  <w:szCs w:val="22"/>
                </w:rPr>
                <w:t>11</w:t>
              </w:r>
            </w:ins>
            <w:del w:id="3836" w:author="ERCOT" w:date="2023-10-26T12:41:00Z">
              <w:r w:rsidRPr="00E95F39" w:rsidDel="00EF7EA0">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07830998" w14:textId="4AB970CC" w:rsidR="004059C1" w:rsidRPr="00E95F39" w:rsidRDefault="004059C1" w:rsidP="00E95F39">
            <w:pPr>
              <w:widowControl/>
              <w:autoSpaceDE/>
              <w:autoSpaceDN/>
              <w:adjustRightInd/>
              <w:jc w:val="center"/>
              <w:rPr>
                <w:b/>
                <w:bCs/>
                <w:sz w:val="22"/>
                <w:szCs w:val="22"/>
              </w:rPr>
            </w:pPr>
            <w:ins w:id="3837" w:author="ERCOT" w:date="2023-10-26T12:41:00Z">
              <w:r w:rsidRPr="00E95F39">
                <w:rPr>
                  <w:sz w:val="22"/>
                  <w:szCs w:val="22"/>
                </w:rPr>
                <w:t>11</w:t>
              </w:r>
            </w:ins>
            <w:del w:id="3838" w:author="ERCOT" w:date="2023-10-26T12:41:00Z">
              <w:r w:rsidRPr="00E95F39" w:rsidDel="00EF7EA0">
                <w:rPr>
                  <w:sz w:val="22"/>
                  <w:szCs w:val="22"/>
                </w:rPr>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4913C4A4" w14:textId="0E6CF31A" w:rsidR="004059C1" w:rsidRPr="00E95F39" w:rsidRDefault="004059C1" w:rsidP="00E95F39">
            <w:pPr>
              <w:widowControl/>
              <w:autoSpaceDE/>
              <w:autoSpaceDN/>
              <w:adjustRightInd/>
              <w:jc w:val="center"/>
              <w:rPr>
                <w:b/>
                <w:bCs/>
                <w:sz w:val="22"/>
                <w:szCs w:val="22"/>
              </w:rPr>
            </w:pPr>
            <w:ins w:id="3839" w:author="ERCOT" w:date="2023-10-26T12:41:00Z">
              <w:r w:rsidRPr="00E95F39">
                <w:rPr>
                  <w:sz w:val="22"/>
                  <w:szCs w:val="22"/>
                </w:rPr>
                <w:t>11</w:t>
              </w:r>
            </w:ins>
            <w:del w:id="3840"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66B98CE" w14:textId="7551E292" w:rsidR="004059C1" w:rsidRPr="00E95F39" w:rsidRDefault="004059C1" w:rsidP="00E95F39">
            <w:pPr>
              <w:widowControl/>
              <w:autoSpaceDE/>
              <w:autoSpaceDN/>
              <w:adjustRightInd/>
              <w:jc w:val="center"/>
              <w:rPr>
                <w:b/>
                <w:bCs/>
                <w:sz w:val="22"/>
                <w:szCs w:val="22"/>
              </w:rPr>
            </w:pPr>
            <w:ins w:id="3841" w:author="ERCOT" w:date="2023-10-26T12:41:00Z">
              <w:r w:rsidRPr="00E95F39">
                <w:rPr>
                  <w:sz w:val="22"/>
                  <w:szCs w:val="22"/>
                </w:rPr>
                <w:t>34</w:t>
              </w:r>
            </w:ins>
            <w:del w:id="3842"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8D1C66B" w14:textId="4FF0D1DD" w:rsidR="004059C1" w:rsidRPr="00E95F39" w:rsidRDefault="004059C1" w:rsidP="00E95F39">
            <w:pPr>
              <w:widowControl/>
              <w:autoSpaceDE/>
              <w:autoSpaceDN/>
              <w:adjustRightInd/>
              <w:jc w:val="center"/>
              <w:rPr>
                <w:b/>
                <w:bCs/>
                <w:sz w:val="22"/>
                <w:szCs w:val="22"/>
              </w:rPr>
            </w:pPr>
            <w:ins w:id="3843" w:author="ERCOT" w:date="2023-10-26T12:41:00Z">
              <w:r w:rsidRPr="00E95F39">
                <w:rPr>
                  <w:sz w:val="22"/>
                  <w:szCs w:val="22"/>
                </w:rPr>
                <w:t>34</w:t>
              </w:r>
            </w:ins>
            <w:del w:id="3844"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2B5B775" w14:textId="4B93E72F" w:rsidR="004059C1" w:rsidRPr="00E95F39" w:rsidRDefault="004059C1" w:rsidP="00E95F39">
            <w:pPr>
              <w:widowControl/>
              <w:autoSpaceDE/>
              <w:autoSpaceDN/>
              <w:adjustRightInd/>
              <w:jc w:val="center"/>
              <w:rPr>
                <w:b/>
                <w:bCs/>
                <w:sz w:val="22"/>
                <w:szCs w:val="22"/>
              </w:rPr>
            </w:pPr>
            <w:ins w:id="3845" w:author="ERCOT" w:date="2023-10-26T12:41:00Z">
              <w:r w:rsidRPr="00E95F39">
                <w:rPr>
                  <w:sz w:val="22"/>
                  <w:szCs w:val="22"/>
                </w:rPr>
                <w:t>34</w:t>
              </w:r>
            </w:ins>
            <w:del w:id="3846"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4BF35F" w14:textId="4762F061" w:rsidR="004059C1" w:rsidRPr="00E95F39" w:rsidRDefault="004059C1" w:rsidP="00E95F39">
            <w:pPr>
              <w:widowControl/>
              <w:autoSpaceDE/>
              <w:autoSpaceDN/>
              <w:adjustRightInd/>
              <w:jc w:val="center"/>
              <w:rPr>
                <w:b/>
                <w:bCs/>
                <w:sz w:val="22"/>
                <w:szCs w:val="22"/>
              </w:rPr>
            </w:pPr>
            <w:ins w:id="3847" w:author="ERCOT" w:date="2023-10-26T12:41:00Z">
              <w:r w:rsidRPr="00E95F39">
                <w:rPr>
                  <w:sz w:val="22"/>
                  <w:szCs w:val="22"/>
                </w:rPr>
                <w:t>34</w:t>
              </w:r>
            </w:ins>
            <w:del w:id="3848"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CC4649F" w14:textId="2A2EF37C" w:rsidR="004059C1" w:rsidRPr="00E95F39" w:rsidRDefault="004059C1" w:rsidP="00E95F39">
            <w:pPr>
              <w:widowControl/>
              <w:autoSpaceDE/>
              <w:autoSpaceDN/>
              <w:adjustRightInd/>
              <w:jc w:val="center"/>
              <w:rPr>
                <w:b/>
                <w:bCs/>
                <w:sz w:val="22"/>
                <w:szCs w:val="22"/>
              </w:rPr>
            </w:pPr>
            <w:ins w:id="3849" w:author="ERCOT" w:date="2023-10-26T12:41:00Z">
              <w:r w:rsidRPr="00E95F39">
                <w:rPr>
                  <w:sz w:val="22"/>
                  <w:szCs w:val="22"/>
                </w:rPr>
                <w:t>36</w:t>
              </w:r>
            </w:ins>
            <w:del w:id="3850"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554EAD4" w14:textId="3470FFCD" w:rsidR="004059C1" w:rsidRPr="00E95F39" w:rsidRDefault="004059C1" w:rsidP="00E95F39">
            <w:pPr>
              <w:widowControl/>
              <w:autoSpaceDE/>
              <w:autoSpaceDN/>
              <w:adjustRightInd/>
              <w:jc w:val="center"/>
              <w:rPr>
                <w:b/>
                <w:bCs/>
                <w:sz w:val="22"/>
                <w:szCs w:val="22"/>
              </w:rPr>
            </w:pPr>
            <w:ins w:id="3851" w:author="ERCOT" w:date="2023-10-26T12:41:00Z">
              <w:r w:rsidRPr="00E95F39">
                <w:rPr>
                  <w:sz w:val="22"/>
                  <w:szCs w:val="22"/>
                </w:rPr>
                <w:t>36</w:t>
              </w:r>
            </w:ins>
            <w:del w:id="3852"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5C169EF" w14:textId="4CA52373" w:rsidR="004059C1" w:rsidRPr="00E95F39" w:rsidRDefault="004059C1" w:rsidP="00E95F39">
            <w:pPr>
              <w:widowControl/>
              <w:autoSpaceDE/>
              <w:autoSpaceDN/>
              <w:adjustRightInd/>
              <w:jc w:val="center"/>
              <w:rPr>
                <w:b/>
                <w:bCs/>
                <w:sz w:val="22"/>
                <w:szCs w:val="22"/>
              </w:rPr>
            </w:pPr>
            <w:ins w:id="3853" w:author="ERCOT" w:date="2023-10-26T12:41:00Z">
              <w:r w:rsidRPr="00E95F39">
                <w:rPr>
                  <w:sz w:val="22"/>
                  <w:szCs w:val="22"/>
                </w:rPr>
                <w:t>36</w:t>
              </w:r>
            </w:ins>
            <w:del w:id="3854" w:author="ERCOT" w:date="2023-10-26T12:41:00Z">
              <w:r w:rsidRPr="00E95F39" w:rsidDel="00EF7EA0">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809C208" w14:textId="2073694C" w:rsidR="004059C1" w:rsidRPr="00E95F39" w:rsidRDefault="004059C1" w:rsidP="00E95F39">
            <w:pPr>
              <w:widowControl/>
              <w:autoSpaceDE/>
              <w:autoSpaceDN/>
              <w:adjustRightInd/>
              <w:jc w:val="center"/>
              <w:rPr>
                <w:b/>
                <w:bCs/>
                <w:sz w:val="22"/>
                <w:szCs w:val="22"/>
              </w:rPr>
            </w:pPr>
            <w:ins w:id="3855" w:author="ERCOT" w:date="2023-10-26T12:41:00Z">
              <w:r w:rsidRPr="00E95F39">
                <w:rPr>
                  <w:sz w:val="22"/>
                  <w:szCs w:val="22"/>
                </w:rPr>
                <w:t>36</w:t>
              </w:r>
            </w:ins>
            <w:del w:id="3856" w:author="ERCOT" w:date="2023-10-26T12:41:00Z">
              <w:r w:rsidRPr="00E95F39" w:rsidDel="00EF7EA0">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96555F7" w14:textId="10FD3463" w:rsidR="004059C1" w:rsidRPr="00E95F39" w:rsidRDefault="004059C1" w:rsidP="00E95F39">
            <w:pPr>
              <w:widowControl/>
              <w:autoSpaceDE/>
              <w:autoSpaceDN/>
              <w:adjustRightInd/>
              <w:jc w:val="center"/>
              <w:rPr>
                <w:b/>
                <w:bCs/>
                <w:sz w:val="22"/>
                <w:szCs w:val="22"/>
              </w:rPr>
            </w:pPr>
            <w:ins w:id="3857" w:author="ERCOT" w:date="2023-10-26T12:41:00Z">
              <w:r w:rsidRPr="00E95F39">
                <w:rPr>
                  <w:sz w:val="22"/>
                  <w:szCs w:val="22"/>
                </w:rPr>
                <w:t>8</w:t>
              </w:r>
            </w:ins>
            <w:del w:id="3858" w:author="ERCOT" w:date="2023-10-26T12:41:00Z">
              <w:r w:rsidRPr="00E95F39" w:rsidDel="00EF7EA0">
                <w:rPr>
                  <w:sz w:val="22"/>
                  <w:szCs w:val="22"/>
                </w:rPr>
                <w:delText>6</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3F9FD340" w14:textId="1B19AB92" w:rsidR="004059C1" w:rsidRPr="00E95F39" w:rsidRDefault="004059C1" w:rsidP="00E95F39">
            <w:pPr>
              <w:widowControl/>
              <w:autoSpaceDE/>
              <w:autoSpaceDN/>
              <w:adjustRightInd/>
              <w:jc w:val="center"/>
              <w:rPr>
                <w:b/>
                <w:bCs/>
                <w:sz w:val="22"/>
                <w:szCs w:val="22"/>
              </w:rPr>
            </w:pPr>
            <w:ins w:id="3859" w:author="ERCOT" w:date="2023-10-26T12:41:00Z">
              <w:r w:rsidRPr="00E95F39">
                <w:rPr>
                  <w:sz w:val="22"/>
                  <w:szCs w:val="22"/>
                </w:rPr>
                <w:t>8</w:t>
              </w:r>
            </w:ins>
            <w:del w:id="3860" w:author="ERCOT" w:date="2023-10-26T12:41:00Z">
              <w:r w:rsidRPr="00E95F39" w:rsidDel="00EF7EA0">
                <w:rPr>
                  <w:sz w:val="22"/>
                  <w:szCs w:val="22"/>
                </w:rPr>
                <w:delText>6</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1781517" w14:textId="6CBA6AD3" w:rsidR="004059C1" w:rsidRPr="00E95F39" w:rsidRDefault="004059C1" w:rsidP="00E95F39">
            <w:pPr>
              <w:widowControl/>
              <w:autoSpaceDE/>
              <w:autoSpaceDN/>
              <w:adjustRightInd/>
              <w:jc w:val="center"/>
              <w:rPr>
                <w:b/>
                <w:bCs/>
                <w:sz w:val="22"/>
                <w:szCs w:val="22"/>
              </w:rPr>
            </w:pPr>
            <w:ins w:id="3861" w:author="ERCOT" w:date="2023-10-26T12:41:00Z">
              <w:r w:rsidRPr="00E95F39">
                <w:rPr>
                  <w:sz w:val="22"/>
                  <w:szCs w:val="22"/>
                </w:rPr>
                <w:t>8</w:t>
              </w:r>
            </w:ins>
            <w:del w:id="3862" w:author="ERCOT" w:date="2023-10-26T12:41:00Z">
              <w:r w:rsidRPr="00E95F39" w:rsidDel="00EF7EA0">
                <w:rPr>
                  <w:sz w:val="22"/>
                  <w:szCs w:val="22"/>
                </w:rPr>
                <w:delText>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6CE0134" w14:textId="2A71319B" w:rsidR="004059C1" w:rsidRPr="00E95F39" w:rsidRDefault="004059C1" w:rsidP="00E95F39">
            <w:pPr>
              <w:widowControl/>
              <w:autoSpaceDE/>
              <w:autoSpaceDN/>
              <w:adjustRightInd/>
              <w:jc w:val="center"/>
              <w:rPr>
                <w:b/>
                <w:bCs/>
                <w:sz w:val="22"/>
                <w:szCs w:val="22"/>
              </w:rPr>
            </w:pPr>
            <w:ins w:id="3863" w:author="ERCOT" w:date="2023-10-26T12:41:00Z">
              <w:r w:rsidRPr="00E95F39">
                <w:rPr>
                  <w:sz w:val="22"/>
                  <w:szCs w:val="22"/>
                </w:rPr>
                <w:t>8</w:t>
              </w:r>
            </w:ins>
            <w:del w:id="3864" w:author="ERCOT" w:date="2023-10-26T12:41:00Z">
              <w:r w:rsidRPr="00E95F39" w:rsidDel="00EF7EA0">
                <w:rPr>
                  <w:sz w:val="22"/>
                  <w:szCs w:val="22"/>
                </w:rPr>
                <w:delText>6</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810E675" w14:textId="430D392E" w:rsidR="004059C1" w:rsidRPr="00E95F39" w:rsidRDefault="004059C1" w:rsidP="00E95F39">
            <w:pPr>
              <w:widowControl/>
              <w:autoSpaceDE/>
              <w:autoSpaceDN/>
              <w:adjustRightInd/>
              <w:jc w:val="center"/>
              <w:rPr>
                <w:b/>
                <w:bCs/>
                <w:sz w:val="22"/>
                <w:szCs w:val="22"/>
              </w:rPr>
            </w:pPr>
            <w:ins w:id="3865" w:author="ERCOT" w:date="2023-10-26T12:41:00Z">
              <w:r w:rsidRPr="00E95F39">
                <w:rPr>
                  <w:sz w:val="22"/>
                  <w:szCs w:val="22"/>
                </w:rPr>
                <w:t>0</w:t>
              </w:r>
            </w:ins>
            <w:del w:id="3866"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B65E3AE" w14:textId="4C217A9D" w:rsidR="004059C1" w:rsidRPr="00E95F39" w:rsidRDefault="004059C1" w:rsidP="00E95F39">
            <w:pPr>
              <w:widowControl/>
              <w:autoSpaceDE/>
              <w:autoSpaceDN/>
              <w:adjustRightInd/>
              <w:jc w:val="center"/>
              <w:rPr>
                <w:b/>
                <w:bCs/>
                <w:sz w:val="22"/>
                <w:szCs w:val="22"/>
              </w:rPr>
            </w:pPr>
            <w:ins w:id="3867" w:author="ERCOT" w:date="2023-10-26T12:41:00Z">
              <w:r w:rsidRPr="00E95F39">
                <w:rPr>
                  <w:sz w:val="22"/>
                  <w:szCs w:val="22"/>
                </w:rPr>
                <w:t>0</w:t>
              </w:r>
            </w:ins>
            <w:del w:id="3868" w:author="ERCOT" w:date="2023-10-26T12:41:00Z">
              <w:r w:rsidRPr="00E95F39" w:rsidDel="00EF7EA0">
                <w:rPr>
                  <w:sz w:val="22"/>
                  <w:szCs w:val="22"/>
                </w:rPr>
                <w:delText>0</w:delText>
              </w:r>
            </w:del>
          </w:p>
        </w:tc>
      </w:tr>
      <w:tr w:rsidR="004059C1" w:rsidRPr="00ED4D8D" w14:paraId="10591451"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4059C1" w:rsidRPr="00ED4D8D" w:rsidRDefault="004059C1" w:rsidP="004059C1">
            <w:pPr>
              <w:widowControl/>
              <w:autoSpaceDE/>
              <w:autoSpaceDN/>
              <w:adjustRightInd/>
              <w:jc w:val="center"/>
              <w:rPr>
                <w:sz w:val="22"/>
                <w:szCs w:val="22"/>
              </w:rPr>
            </w:pPr>
            <w:r w:rsidRPr="00ED4D8D">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center"/>
          </w:tcPr>
          <w:p w14:paraId="7E16BB0C" w14:textId="61F741EC" w:rsidR="004059C1" w:rsidRPr="00E95F39" w:rsidRDefault="004059C1" w:rsidP="00E95F39">
            <w:pPr>
              <w:widowControl/>
              <w:autoSpaceDE/>
              <w:autoSpaceDN/>
              <w:adjustRightInd/>
              <w:jc w:val="center"/>
              <w:rPr>
                <w:b/>
                <w:bCs/>
                <w:sz w:val="22"/>
                <w:szCs w:val="22"/>
              </w:rPr>
            </w:pPr>
            <w:ins w:id="3869" w:author="ERCOT" w:date="2023-10-26T12:41:00Z">
              <w:r w:rsidRPr="00E95F39">
                <w:rPr>
                  <w:sz w:val="22"/>
                  <w:szCs w:val="22"/>
                </w:rPr>
                <w:t>0</w:t>
              </w:r>
            </w:ins>
            <w:del w:id="3870"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912C12E" w14:textId="1D3FAB6A" w:rsidR="004059C1" w:rsidRPr="00E95F39" w:rsidRDefault="004059C1" w:rsidP="00E95F39">
            <w:pPr>
              <w:widowControl/>
              <w:autoSpaceDE/>
              <w:autoSpaceDN/>
              <w:adjustRightInd/>
              <w:jc w:val="center"/>
              <w:rPr>
                <w:b/>
                <w:bCs/>
                <w:sz w:val="22"/>
                <w:szCs w:val="22"/>
              </w:rPr>
            </w:pPr>
            <w:ins w:id="3871" w:author="ERCOT" w:date="2023-10-26T12:41:00Z">
              <w:r w:rsidRPr="00E95F39">
                <w:rPr>
                  <w:sz w:val="22"/>
                  <w:szCs w:val="22"/>
                </w:rPr>
                <w:t>0</w:t>
              </w:r>
            </w:ins>
            <w:del w:id="387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89EB6F" w14:textId="442D8855" w:rsidR="004059C1" w:rsidRPr="00E95F39" w:rsidRDefault="004059C1" w:rsidP="00E95F39">
            <w:pPr>
              <w:widowControl/>
              <w:autoSpaceDE/>
              <w:autoSpaceDN/>
              <w:adjustRightInd/>
              <w:jc w:val="center"/>
              <w:rPr>
                <w:b/>
                <w:bCs/>
                <w:sz w:val="22"/>
                <w:szCs w:val="22"/>
              </w:rPr>
            </w:pPr>
            <w:ins w:id="3873" w:author="ERCOT" w:date="2023-10-26T12:41:00Z">
              <w:r w:rsidRPr="00E95F39">
                <w:rPr>
                  <w:sz w:val="22"/>
                  <w:szCs w:val="22"/>
                </w:rPr>
                <w:t>0</w:t>
              </w:r>
            </w:ins>
            <w:del w:id="387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919E67B" w14:textId="5F13112B" w:rsidR="004059C1" w:rsidRPr="00E95F39" w:rsidRDefault="004059C1" w:rsidP="00E95F39">
            <w:pPr>
              <w:widowControl/>
              <w:autoSpaceDE/>
              <w:autoSpaceDN/>
              <w:adjustRightInd/>
              <w:jc w:val="center"/>
              <w:rPr>
                <w:b/>
                <w:bCs/>
                <w:sz w:val="22"/>
                <w:szCs w:val="22"/>
              </w:rPr>
            </w:pPr>
            <w:ins w:id="3875" w:author="ERCOT" w:date="2023-10-26T12:41:00Z">
              <w:r w:rsidRPr="00E95F39">
                <w:rPr>
                  <w:sz w:val="22"/>
                  <w:szCs w:val="22"/>
                </w:rPr>
                <w:t>0</w:t>
              </w:r>
            </w:ins>
            <w:del w:id="387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ABB88E" w14:textId="36665CF0" w:rsidR="004059C1" w:rsidRPr="00E95F39" w:rsidRDefault="004059C1" w:rsidP="00E95F39">
            <w:pPr>
              <w:widowControl/>
              <w:autoSpaceDE/>
              <w:autoSpaceDN/>
              <w:adjustRightInd/>
              <w:jc w:val="center"/>
              <w:rPr>
                <w:b/>
                <w:bCs/>
                <w:sz w:val="22"/>
                <w:szCs w:val="22"/>
              </w:rPr>
            </w:pPr>
            <w:ins w:id="3877" w:author="ERCOT" w:date="2023-10-26T12:41:00Z">
              <w:r w:rsidRPr="00E95F39">
                <w:rPr>
                  <w:sz w:val="22"/>
                  <w:szCs w:val="22"/>
                </w:rPr>
                <w:t>0</w:t>
              </w:r>
            </w:ins>
            <w:del w:id="387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3D3D816" w14:textId="25091F03" w:rsidR="004059C1" w:rsidRPr="00E95F39" w:rsidRDefault="004059C1" w:rsidP="00E95F39">
            <w:pPr>
              <w:widowControl/>
              <w:autoSpaceDE/>
              <w:autoSpaceDN/>
              <w:adjustRightInd/>
              <w:jc w:val="center"/>
              <w:rPr>
                <w:b/>
                <w:bCs/>
                <w:sz w:val="22"/>
                <w:szCs w:val="22"/>
              </w:rPr>
            </w:pPr>
            <w:ins w:id="3879" w:author="ERCOT" w:date="2023-10-26T12:41:00Z">
              <w:r w:rsidRPr="00E95F39">
                <w:rPr>
                  <w:sz w:val="22"/>
                  <w:szCs w:val="22"/>
                </w:rPr>
                <w:t>0</w:t>
              </w:r>
            </w:ins>
            <w:del w:id="388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11575D1" w14:textId="57EF3F6D" w:rsidR="004059C1" w:rsidRPr="00E95F39" w:rsidRDefault="004059C1" w:rsidP="00E95F39">
            <w:pPr>
              <w:widowControl/>
              <w:autoSpaceDE/>
              <w:autoSpaceDN/>
              <w:adjustRightInd/>
              <w:jc w:val="center"/>
              <w:rPr>
                <w:b/>
                <w:bCs/>
                <w:sz w:val="22"/>
                <w:szCs w:val="22"/>
              </w:rPr>
            </w:pPr>
            <w:ins w:id="3881" w:author="ERCOT" w:date="2023-10-26T12:41:00Z">
              <w:r w:rsidRPr="00E95F39">
                <w:rPr>
                  <w:sz w:val="22"/>
                  <w:szCs w:val="22"/>
                </w:rPr>
                <w:t>11</w:t>
              </w:r>
            </w:ins>
            <w:del w:id="3882"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F55CB1C" w14:textId="7A0F81B2" w:rsidR="004059C1" w:rsidRPr="00E95F39" w:rsidRDefault="004059C1" w:rsidP="00E95F39">
            <w:pPr>
              <w:widowControl/>
              <w:autoSpaceDE/>
              <w:autoSpaceDN/>
              <w:adjustRightInd/>
              <w:jc w:val="center"/>
              <w:rPr>
                <w:b/>
                <w:bCs/>
                <w:sz w:val="22"/>
                <w:szCs w:val="22"/>
              </w:rPr>
            </w:pPr>
            <w:ins w:id="3883" w:author="ERCOT" w:date="2023-10-26T12:41:00Z">
              <w:r w:rsidRPr="00E95F39">
                <w:rPr>
                  <w:sz w:val="22"/>
                  <w:szCs w:val="22"/>
                </w:rPr>
                <w:t>11</w:t>
              </w:r>
            </w:ins>
            <w:del w:id="3884" w:author="ERCOT" w:date="2023-10-26T12:41:00Z">
              <w:r w:rsidRPr="00E95F39" w:rsidDel="00EF7EA0">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95DD87F" w14:textId="64AE0E34" w:rsidR="004059C1" w:rsidRPr="00E95F39" w:rsidRDefault="004059C1" w:rsidP="00E95F39">
            <w:pPr>
              <w:widowControl/>
              <w:autoSpaceDE/>
              <w:autoSpaceDN/>
              <w:adjustRightInd/>
              <w:jc w:val="center"/>
              <w:rPr>
                <w:b/>
                <w:bCs/>
                <w:sz w:val="22"/>
                <w:szCs w:val="22"/>
              </w:rPr>
            </w:pPr>
            <w:ins w:id="3885" w:author="ERCOT" w:date="2023-10-26T12:41:00Z">
              <w:r w:rsidRPr="00E95F39">
                <w:rPr>
                  <w:sz w:val="22"/>
                  <w:szCs w:val="22"/>
                </w:rPr>
                <w:t>11</w:t>
              </w:r>
            </w:ins>
            <w:del w:id="3886" w:author="ERCOT" w:date="2023-10-26T12:41:00Z">
              <w:r w:rsidRPr="00E95F39" w:rsidDel="00EF7EA0">
                <w:rPr>
                  <w:sz w:val="22"/>
                  <w:szCs w:val="22"/>
                </w:rPr>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0476C7C" w14:textId="0238BB83" w:rsidR="004059C1" w:rsidRPr="00E95F39" w:rsidRDefault="004059C1" w:rsidP="00E95F39">
            <w:pPr>
              <w:widowControl/>
              <w:autoSpaceDE/>
              <w:autoSpaceDN/>
              <w:adjustRightInd/>
              <w:jc w:val="center"/>
              <w:rPr>
                <w:b/>
                <w:bCs/>
                <w:sz w:val="22"/>
                <w:szCs w:val="22"/>
              </w:rPr>
            </w:pPr>
            <w:ins w:id="3887" w:author="ERCOT" w:date="2023-10-26T12:41:00Z">
              <w:r w:rsidRPr="00E95F39">
                <w:rPr>
                  <w:sz w:val="22"/>
                  <w:szCs w:val="22"/>
                </w:rPr>
                <w:t>11</w:t>
              </w:r>
            </w:ins>
            <w:del w:id="3888"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199DB2" w14:textId="69A11F5B" w:rsidR="004059C1" w:rsidRPr="00E95F39" w:rsidRDefault="004059C1" w:rsidP="00E95F39">
            <w:pPr>
              <w:widowControl/>
              <w:autoSpaceDE/>
              <w:autoSpaceDN/>
              <w:adjustRightInd/>
              <w:jc w:val="center"/>
              <w:rPr>
                <w:b/>
                <w:bCs/>
                <w:sz w:val="22"/>
                <w:szCs w:val="22"/>
              </w:rPr>
            </w:pPr>
            <w:ins w:id="3889" w:author="ERCOT" w:date="2023-10-26T12:41:00Z">
              <w:r w:rsidRPr="00E95F39">
                <w:rPr>
                  <w:sz w:val="22"/>
                  <w:szCs w:val="22"/>
                </w:rPr>
                <w:t>34</w:t>
              </w:r>
            </w:ins>
            <w:del w:id="3890"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4C3AEE6" w14:textId="67E81D39" w:rsidR="004059C1" w:rsidRPr="00E95F39" w:rsidRDefault="004059C1" w:rsidP="00E95F39">
            <w:pPr>
              <w:widowControl/>
              <w:autoSpaceDE/>
              <w:autoSpaceDN/>
              <w:adjustRightInd/>
              <w:jc w:val="center"/>
              <w:rPr>
                <w:b/>
                <w:bCs/>
                <w:sz w:val="22"/>
                <w:szCs w:val="22"/>
              </w:rPr>
            </w:pPr>
            <w:ins w:id="3891" w:author="ERCOT" w:date="2023-10-26T12:41:00Z">
              <w:r w:rsidRPr="00E95F39">
                <w:rPr>
                  <w:sz w:val="22"/>
                  <w:szCs w:val="22"/>
                </w:rPr>
                <w:t>34</w:t>
              </w:r>
            </w:ins>
            <w:del w:id="3892"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2198380" w14:textId="376F029D" w:rsidR="004059C1" w:rsidRPr="00E95F39" w:rsidRDefault="004059C1" w:rsidP="00E95F39">
            <w:pPr>
              <w:widowControl/>
              <w:autoSpaceDE/>
              <w:autoSpaceDN/>
              <w:adjustRightInd/>
              <w:jc w:val="center"/>
              <w:rPr>
                <w:b/>
                <w:bCs/>
                <w:sz w:val="22"/>
                <w:szCs w:val="22"/>
              </w:rPr>
            </w:pPr>
            <w:ins w:id="3893" w:author="ERCOT" w:date="2023-10-26T12:41:00Z">
              <w:r w:rsidRPr="00E95F39">
                <w:rPr>
                  <w:sz w:val="22"/>
                  <w:szCs w:val="22"/>
                </w:rPr>
                <w:t>34</w:t>
              </w:r>
            </w:ins>
            <w:del w:id="3894"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7D68617" w14:textId="5630D615" w:rsidR="004059C1" w:rsidRPr="00E95F39" w:rsidRDefault="004059C1" w:rsidP="00E95F39">
            <w:pPr>
              <w:widowControl/>
              <w:autoSpaceDE/>
              <w:autoSpaceDN/>
              <w:adjustRightInd/>
              <w:jc w:val="center"/>
              <w:rPr>
                <w:b/>
                <w:bCs/>
                <w:sz w:val="22"/>
                <w:szCs w:val="22"/>
              </w:rPr>
            </w:pPr>
            <w:ins w:id="3895" w:author="ERCOT" w:date="2023-10-26T12:41:00Z">
              <w:r w:rsidRPr="00E95F39">
                <w:rPr>
                  <w:sz w:val="22"/>
                  <w:szCs w:val="22"/>
                </w:rPr>
                <w:t>34</w:t>
              </w:r>
            </w:ins>
            <w:del w:id="3896"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BE2E9DD" w14:textId="333E405B" w:rsidR="004059C1" w:rsidRPr="00E95F39" w:rsidRDefault="004059C1" w:rsidP="00E95F39">
            <w:pPr>
              <w:widowControl/>
              <w:autoSpaceDE/>
              <w:autoSpaceDN/>
              <w:adjustRightInd/>
              <w:jc w:val="center"/>
              <w:rPr>
                <w:b/>
                <w:bCs/>
                <w:sz w:val="22"/>
                <w:szCs w:val="22"/>
              </w:rPr>
            </w:pPr>
            <w:ins w:id="3897" w:author="ERCOT" w:date="2023-10-26T12:41:00Z">
              <w:r w:rsidRPr="00E95F39">
                <w:rPr>
                  <w:sz w:val="22"/>
                  <w:szCs w:val="22"/>
                </w:rPr>
                <w:t>36</w:t>
              </w:r>
            </w:ins>
            <w:del w:id="3898"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B327E08" w14:textId="4FB33F21" w:rsidR="004059C1" w:rsidRPr="00E95F39" w:rsidRDefault="004059C1" w:rsidP="00E95F39">
            <w:pPr>
              <w:widowControl/>
              <w:autoSpaceDE/>
              <w:autoSpaceDN/>
              <w:adjustRightInd/>
              <w:jc w:val="center"/>
              <w:rPr>
                <w:b/>
                <w:bCs/>
                <w:sz w:val="22"/>
                <w:szCs w:val="22"/>
              </w:rPr>
            </w:pPr>
            <w:ins w:id="3899" w:author="ERCOT" w:date="2023-10-26T12:41:00Z">
              <w:r w:rsidRPr="00E95F39">
                <w:rPr>
                  <w:sz w:val="22"/>
                  <w:szCs w:val="22"/>
                </w:rPr>
                <w:t>36</w:t>
              </w:r>
            </w:ins>
            <w:del w:id="3900"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B19BBF7" w14:textId="7DD9DA22" w:rsidR="004059C1" w:rsidRPr="00E95F39" w:rsidRDefault="004059C1" w:rsidP="00E95F39">
            <w:pPr>
              <w:widowControl/>
              <w:autoSpaceDE/>
              <w:autoSpaceDN/>
              <w:adjustRightInd/>
              <w:jc w:val="center"/>
              <w:rPr>
                <w:b/>
                <w:bCs/>
                <w:sz w:val="22"/>
                <w:szCs w:val="22"/>
              </w:rPr>
            </w:pPr>
            <w:ins w:id="3901" w:author="ERCOT" w:date="2023-10-26T12:41:00Z">
              <w:r w:rsidRPr="00E95F39">
                <w:rPr>
                  <w:sz w:val="22"/>
                  <w:szCs w:val="22"/>
                </w:rPr>
                <w:t>36</w:t>
              </w:r>
            </w:ins>
            <w:del w:id="3902" w:author="ERCOT" w:date="2023-10-26T12:41:00Z">
              <w:r w:rsidRPr="00E95F39" w:rsidDel="00EF7EA0">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254CE260" w14:textId="6D2EB0BA" w:rsidR="004059C1" w:rsidRPr="00E95F39" w:rsidRDefault="004059C1" w:rsidP="00E95F39">
            <w:pPr>
              <w:widowControl/>
              <w:autoSpaceDE/>
              <w:autoSpaceDN/>
              <w:adjustRightInd/>
              <w:jc w:val="center"/>
              <w:rPr>
                <w:b/>
                <w:bCs/>
                <w:sz w:val="22"/>
                <w:szCs w:val="22"/>
              </w:rPr>
            </w:pPr>
            <w:ins w:id="3903" w:author="ERCOT" w:date="2023-10-26T12:41:00Z">
              <w:r w:rsidRPr="00E95F39">
                <w:rPr>
                  <w:sz w:val="22"/>
                  <w:szCs w:val="22"/>
                </w:rPr>
                <w:t>36</w:t>
              </w:r>
            </w:ins>
            <w:del w:id="3904" w:author="ERCOT" w:date="2023-10-26T12:41:00Z">
              <w:r w:rsidRPr="00E95F39" w:rsidDel="00EF7EA0">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1195493B" w14:textId="0809BAE5" w:rsidR="004059C1" w:rsidRPr="00E95F39" w:rsidRDefault="004059C1" w:rsidP="00E95F39">
            <w:pPr>
              <w:widowControl/>
              <w:autoSpaceDE/>
              <w:autoSpaceDN/>
              <w:adjustRightInd/>
              <w:jc w:val="center"/>
              <w:rPr>
                <w:b/>
                <w:bCs/>
                <w:sz w:val="22"/>
                <w:szCs w:val="22"/>
              </w:rPr>
            </w:pPr>
            <w:ins w:id="3905" w:author="ERCOT" w:date="2023-10-26T12:41:00Z">
              <w:r w:rsidRPr="00E95F39">
                <w:rPr>
                  <w:sz w:val="22"/>
                  <w:szCs w:val="22"/>
                </w:rPr>
                <w:t>8</w:t>
              </w:r>
            </w:ins>
            <w:del w:id="3906" w:author="ERCOT" w:date="2023-10-26T12:41:00Z">
              <w:r w:rsidRPr="00E95F39" w:rsidDel="00EF7EA0">
                <w:rPr>
                  <w:sz w:val="22"/>
                  <w:szCs w:val="22"/>
                </w:rPr>
                <w:delText>6</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2727136F" w14:textId="3A71882A" w:rsidR="004059C1" w:rsidRPr="00E95F39" w:rsidRDefault="004059C1" w:rsidP="00E95F39">
            <w:pPr>
              <w:widowControl/>
              <w:autoSpaceDE/>
              <w:autoSpaceDN/>
              <w:adjustRightInd/>
              <w:jc w:val="center"/>
              <w:rPr>
                <w:b/>
                <w:bCs/>
                <w:sz w:val="22"/>
                <w:szCs w:val="22"/>
              </w:rPr>
            </w:pPr>
            <w:ins w:id="3907" w:author="ERCOT" w:date="2023-10-26T12:41:00Z">
              <w:r w:rsidRPr="00E95F39">
                <w:rPr>
                  <w:sz w:val="22"/>
                  <w:szCs w:val="22"/>
                </w:rPr>
                <w:t>8</w:t>
              </w:r>
            </w:ins>
            <w:del w:id="3908" w:author="ERCOT" w:date="2023-10-26T12:41:00Z">
              <w:r w:rsidRPr="00E95F39" w:rsidDel="00EF7EA0">
                <w:rPr>
                  <w:sz w:val="22"/>
                  <w:szCs w:val="22"/>
                </w:rPr>
                <w:delText>6</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2121493E" w14:textId="730F20C5" w:rsidR="004059C1" w:rsidRPr="00E95F39" w:rsidRDefault="004059C1" w:rsidP="00E95F39">
            <w:pPr>
              <w:widowControl/>
              <w:autoSpaceDE/>
              <w:autoSpaceDN/>
              <w:adjustRightInd/>
              <w:jc w:val="center"/>
              <w:rPr>
                <w:b/>
                <w:bCs/>
                <w:sz w:val="22"/>
                <w:szCs w:val="22"/>
              </w:rPr>
            </w:pPr>
            <w:ins w:id="3909" w:author="ERCOT" w:date="2023-10-26T12:41:00Z">
              <w:r w:rsidRPr="00E95F39">
                <w:rPr>
                  <w:sz w:val="22"/>
                  <w:szCs w:val="22"/>
                </w:rPr>
                <w:t>8</w:t>
              </w:r>
            </w:ins>
            <w:del w:id="3910" w:author="ERCOT" w:date="2023-10-26T12:41:00Z">
              <w:r w:rsidRPr="00E95F39" w:rsidDel="00EF7EA0">
                <w:rPr>
                  <w:sz w:val="22"/>
                  <w:szCs w:val="22"/>
                </w:rPr>
                <w:delText>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50380AE" w14:textId="2B7BC113" w:rsidR="004059C1" w:rsidRPr="00E95F39" w:rsidRDefault="004059C1" w:rsidP="00E95F39">
            <w:pPr>
              <w:widowControl/>
              <w:autoSpaceDE/>
              <w:autoSpaceDN/>
              <w:adjustRightInd/>
              <w:jc w:val="center"/>
              <w:rPr>
                <w:b/>
                <w:bCs/>
                <w:sz w:val="22"/>
                <w:szCs w:val="22"/>
              </w:rPr>
            </w:pPr>
            <w:ins w:id="3911" w:author="ERCOT" w:date="2023-10-26T12:41:00Z">
              <w:r w:rsidRPr="00E95F39">
                <w:rPr>
                  <w:sz w:val="22"/>
                  <w:szCs w:val="22"/>
                </w:rPr>
                <w:t>8</w:t>
              </w:r>
            </w:ins>
            <w:del w:id="3912" w:author="ERCOT" w:date="2023-10-26T12:41:00Z">
              <w:r w:rsidRPr="00E95F39" w:rsidDel="00EF7EA0">
                <w:rPr>
                  <w:sz w:val="22"/>
                  <w:szCs w:val="22"/>
                </w:rPr>
                <w:delText>6</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426C4CAE" w14:textId="4013D5B2" w:rsidR="004059C1" w:rsidRPr="00E95F39" w:rsidRDefault="004059C1" w:rsidP="00E95F39">
            <w:pPr>
              <w:widowControl/>
              <w:autoSpaceDE/>
              <w:autoSpaceDN/>
              <w:adjustRightInd/>
              <w:jc w:val="center"/>
              <w:rPr>
                <w:b/>
                <w:bCs/>
                <w:sz w:val="22"/>
                <w:szCs w:val="22"/>
              </w:rPr>
            </w:pPr>
            <w:ins w:id="3913" w:author="ERCOT" w:date="2023-10-26T12:41:00Z">
              <w:r w:rsidRPr="00E95F39">
                <w:rPr>
                  <w:sz w:val="22"/>
                  <w:szCs w:val="22"/>
                </w:rPr>
                <w:t>0</w:t>
              </w:r>
            </w:ins>
            <w:del w:id="3914"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FC69543" w14:textId="32561284" w:rsidR="004059C1" w:rsidRPr="00E95F39" w:rsidRDefault="004059C1" w:rsidP="00E95F39">
            <w:pPr>
              <w:widowControl/>
              <w:autoSpaceDE/>
              <w:autoSpaceDN/>
              <w:adjustRightInd/>
              <w:jc w:val="center"/>
              <w:rPr>
                <w:b/>
                <w:bCs/>
                <w:sz w:val="22"/>
                <w:szCs w:val="22"/>
              </w:rPr>
            </w:pPr>
            <w:ins w:id="3915" w:author="ERCOT" w:date="2023-10-26T12:41:00Z">
              <w:r w:rsidRPr="00E95F39">
                <w:rPr>
                  <w:sz w:val="22"/>
                  <w:szCs w:val="22"/>
                </w:rPr>
                <w:t>0</w:t>
              </w:r>
            </w:ins>
            <w:del w:id="3916" w:author="ERCOT" w:date="2023-10-26T12:41:00Z">
              <w:r w:rsidRPr="00E95F39" w:rsidDel="00EF7EA0">
                <w:rPr>
                  <w:sz w:val="22"/>
                  <w:szCs w:val="22"/>
                </w:rPr>
                <w:delText>0</w:delText>
              </w:r>
            </w:del>
          </w:p>
        </w:tc>
      </w:tr>
      <w:tr w:rsidR="004059C1" w:rsidRPr="00ED4D8D" w14:paraId="7C4B1DCF"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4059C1" w:rsidRPr="00ED4D8D" w:rsidRDefault="004059C1" w:rsidP="004059C1">
            <w:pPr>
              <w:widowControl/>
              <w:autoSpaceDE/>
              <w:autoSpaceDN/>
              <w:adjustRightInd/>
              <w:jc w:val="center"/>
              <w:rPr>
                <w:sz w:val="22"/>
                <w:szCs w:val="22"/>
              </w:rPr>
            </w:pPr>
            <w:r w:rsidRPr="00ED4D8D">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center"/>
          </w:tcPr>
          <w:p w14:paraId="2B6E21E8" w14:textId="493AA56A" w:rsidR="004059C1" w:rsidRPr="00E95F39" w:rsidRDefault="004059C1" w:rsidP="00E95F39">
            <w:pPr>
              <w:widowControl/>
              <w:autoSpaceDE/>
              <w:autoSpaceDN/>
              <w:adjustRightInd/>
              <w:jc w:val="center"/>
              <w:rPr>
                <w:b/>
                <w:bCs/>
                <w:sz w:val="22"/>
                <w:szCs w:val="22"/>
              </w:rPr>
            </w:pPr>
            <w:ins w:id="3917" w:author="ERCOT" w:date="2023-10-26T12:41:00Z">
              <w:r w:rsidRPr="00E95F39">
                <w:rPr>
                  <w:sz w:val="22"/>
                  <w:szCs w:val="22"/>
                </w:rPr>
                <w:t>0</w:t>
              </w:r>
            </w:ins>
            <w:del w:id="3918"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B178E75" w14:textId="1E8B5E4A" w:rsidR="004059C1" w:rsidRPr="00E95F39" w:rsidRDefault="004059C1" w:rsidP="00E95F39">
            <w:pPr>
              <w:widowControl/>
              <w:autoSpaceDE/>
              <w:autoSpaceDN/>
              <w:adjustRightInd/>
              <w:jc w:val="center"/>
              <w:rPr>
                <w:b/>
                <w:bCs/>
                <w:sz w:val="22"/>
                <w:szCs w:val="22"/>
              </w:rPr>
            </w:pPr>
            <w:ins w:id="3919" w:author="ERCOT" w:date="2023-10-26T12:41:00Z">
              <w:r w:rsidRPr="00E95F39">
                <w:rPr>
                  <w:sz w:val="22"/>
                  <w:szCs w:val="22"/>
                </w:rPr>
                <w:t>0</w:t>
              </w:r>
            </w:ins>
            <w:del w:id="392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1C0FBCB" w14:textId="00C3BA9A" w:rsidR="004059C1" w:rsidRPr="00E95F39" w:rsidRDefault="004059C1" w:rsidP="00E95F39">
            <w:pPr>
              <w:widowControl/>
              <w:autoSpaceDE/>
              <w:autoSpaceDN/>
              <w:adjustRightInd/>
              <w:jc w:val="center"/>
              <w:rPr>
                <w:b/>
                <w:bCs/>
                <w:sz w:val="22"/>
                <w:szCs w:val="22"/>
              </w:rPr>
            </w:pPr>
            <w:ins w:id="3921" w:author="ERCOT" w:date="2023-10-26T12:41:00Z">
              <w:r w:rsidRPr="00E95F39">
                <w:rPr>
                  <w:sz w:val="22"/>
                  <w:szCs w:val="22"/>
                </w:rPr>
                <w:t>0</w:t>
              </w:r>
            </w:ins>
            <w:del w:id="392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8853B1" w14:textId="24F34970" w:rsidR="004059C1" w:rsidRPr="00E95F39" w:rsidRDefault="004059C1" w:rsidP="00E95F39">
            <w:pPr>
              <w:widowControl/>
              <w:autoSpaceDE/>
              <w:autoSpaceDN/>
              <w:adjustRightInd/>
              <w:jc w:val="center"/>
              <w:rPr>
                <w:b/>
                <w:bCs/>
                <w:sz w:val="22"/>
                <w:szCs w:val="22"/>
              </w:rPr>
            </w:pPr>
            <w:ins w:id="3923" w:author="ERCOT" w:date="2023-10-26T12:41:00Z">
              <w:r w:rsidRPr="00E95F39">
                <w:rPr>
                  <w:sz w:val="22"/>
                  <w:szCs w:val="22"/>
                </w:rPr>
                <w:t>0</w:t>
              </w:r>
            </w:ins>
            <w:del w:id="392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FFF88F1" w14:textId="6F0B980B" w:rsidR="004059C1" w:rsidRPr="00E95F39" w:rsidRDefault="004059C1" w:rsidP="00E95F39">
            <w:pPr>
              <w:widowControl/>
              <w:autoSpaceDE/>
              <w:autoSpaceDN/>
              <w:adjustRightInd/>
              <w:jc w:val="center"/>
              <w:rPr>
                <w:b/>
                <w:bCs/>
                <w:sz w:val="22"/>
                <w:szCs w:val="22"/>
              </w:rPr>
            </w:pPr>
            <w:ins w:id="3925" w:author="ERCOT" w:date="2023-10-26T12:41:00Z">
              <w:r w:rsidRPr="00E95F39">
                <w:rPr>
                  <w:sz w:val="22"/>
                  <w:szCs w:val="22"/>
                </w:rPr>
                <w:t>0</w:t>
              </w:r>
            </w:ins>
            <w:del w:id="392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9353EA5" w14:textId="4277269F" w:rsidR="004059C1" w:rsidRPr="00E95F39" w:rsidRDefault="004059C1" w:rsidP="00E95F39">
            <w:pPr>
              <w:widowControl/>
              <w:autoSpaceDE/>
              <w:autoSpaceDN/>
              <w:adjustRightInd/>
              <w:jc w:val="center"/>
              <w:rPr>
                <w:b/>
                <w:bCs/>
                <w:sz w:val="22"/>
                <w:szCs w:val="22"/>
              </w:rPr>
            </w:pPr>
            <w:ins w:id="3927" w:author="ERCOT" w:date="2023-10-26T12:41:00Z">
              <w:r w:rsidRPr="00E95F39">
                <w:rPr>
                  <w:sz w:val="22"/>
                  <w:szCs w:val="22"/>
                </w:rPr>
                <w:t>0</w:t>
              </w:r>
            </w:ins>
            <w:del w:id="392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AB12983" w14:textId="6863C443" w:rsidR="004059C1" w:rsidRPr="00E95F39" w:rsidRDefault="004059C1" w:rsidP="00E95F39">
            <w:pPr>
              <w:widowControl/>
              <w:autoSpaceDE/>
              <w:autoSpaceDN/>
              <w:adjustRightInd/>
              <w:jc w:val="center"/>
              <w:rPr>
                <w:b/>
                <w:bCs/>
                <w:sz w:val="22"/>
                <w:szCs w:val="22"/>
              </w:rPr>
            </w:pPr>
            <w:ins w:id="3929" w:author="ERCOT" w:date="2023-10-26T12:41:00Z">
              <w:r w:rsidRPr="00E95F39">
                <w:rPr>
                  <w:sz w:val="22"/>
                  <w:szCs w:val="22"/>
                </w:rPr>
                <w:t>11</w:t>
              </w:r>
            </w:ins>
            <w:del w:id="3930"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992842C" w14:textId="37F3ECF2" w:rsidR="004059C1" w:rsidRPr="00E95F39" w:rsidRDefault="004059C1" w:rsidP="00E95F39">
            <w:pPr>
              <w:widowControl/>
              <w:autoSpaceDE/>
              <w:autoSpaceDN/>
              <w:adjustRightInd/>
              <w:jc w:val="center"/>
              <w:rPr>
                <w:b/>
                <w:bCs/>
                <w:sz w:val="22"/>
                <w:szCs w:val="22"/>
              </w:rPr>
            </w:pPr>
            <w:ins w:id="3931" w:author="ERCOT" w:date="2023-10-26T12:41:00Z">
              <w:r w:rsidRPr="00E95F39">
                <w:rPr>
                  <w:sz w:val="22"/>
                  <w:szCs w:val="22"/>
                </w:rPr>
                <w:t>11</w:t>
              </w:r>
            </w:ins>
            <w:del w:id="3932" w:author="ERCOT" w:date="2023-10-26T12:41:00Z">
              <w:r w:rsidRPr="00E95F39" w:rsidDel="00EF7EA0">
                <w:rPr>
                  <w:sz w:val="22"/>
                  <w:szCs w:val="22"/>
                </w:rPr>
                <w:delText>13</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74E54FF1" w14:textId="5BF32B19" w:rsidR="004059C1" w:rsidRPr="00E95F39" w:rsidRDefault="004059C1" w:rsidP="00E95F39">
            <w:pPr>
              <w:widowControl/>
              <w:autoSpaceDE/>
              <w:autoSpaceDN/>
              <w:adjustRightInd/>
              <w:jc w:val="center"/>
              <w:rPr>
                <w:b/>
                <w:bCs/>
                <w:sz w:val="22"/>
                <w:szCs w:val="22"/>
              </w:rPr>
            </w:pPr>
            <w:ins w:id="3933" w:author="ERCOT" w:date="2023-10-26T12:41:00Z">
              <w:r w:rsidRPr="00E95F39">
                <w:rPr>
                  <w:sz w:val="22"/>
                  <w:szCs w:val="22"/>
                </w:rPr>
                <w:t>11</w:t>
              </w:r>
            </w:ins>
            <w:del w:id="3934" w:author="ERCOT" w:date="2023-10-26T12:41:00Z">
              <w:r w:rsidRPr="00E95F39" w:rsidDel="00EF7EA0">
                <w:rPr>
                  <w:sz w:val="22"/>
                  <w:szCs w:val="22"/>
                </w:rPr>
                <w:delText>13</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1C38C717" w14:textId="35815E40" w:rsidR="004059C1" w:rsidRPr="00E95F39" w:rsidRDefault="004059C1" w:rsidP="00E95F39">
            <w:pPr>
              <w:widowControl/>
              <w:autoSpaceDE/>
              <w:autoSpaceDN/>
              <w:adjustRightInd/>
              <w:jc w:val="center"/>
              <w:rPr>
                <w:b/>
                <w:bCs/>
                <w:sz w:val="22"/>
                <w:szCs w:val="22"/>
              </w:rPr>
            </w:pPr>
            <w:ins w:id="3935" w:author="ERCOT" w:date="2023-10-26T12:41:00Z">
              <w:r w:rsidRPr="00E95F39">
                <w:rPr>
                  <w:sz w:val="22"/>
                  <w:szCs w:val="22"/>
                </w:rPr>
                <w:t>11</w:t>
              </w:r>
            </w:ins>
            <w:del w:id="3936" w:author="ERCOT" w:date="2023-10-26T12:41:00Z">
              <w:r w:rsidRPr="00E95F39" w:rsidDel="00EF7EA0">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93A7E9E" w14:textId="6D552644" w:rsidR="004059C1" w:rsidRPr="00E95F39" w:rsidRDefault="004059C1" w:rsidP="00E95F39">
            <w:pPr>
              <w:widowControl/>
              <w:autoSpaceDE/>
              <w:autoSpaceDN/>
              <w:adjustRightInd/>
              <w:jc w:val="center"/>
              <w:rPr>
                <w:b/>
                <w:bCs/>
                <w:sz w:val="22"/>
                <w:szCs w:val="22"/>
              </w:rPr>
            </w:pPr>
            <w:ins w:id="3937" w:author="ERCOT" w:date="2023-10-26T12:41:00Z">
              <w:r w:rsidRPr="00E95F39">
                <w:rPr>
                  <w:sz w:val="22"/>
                  <w:szCs w:val="22"/>
                </w:rPr>
                <w:t>34</w:t>
              </w:r>
            </w:ins>
            <w:del w:id="3938"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4185541" w14:textId="72AA9BC4" w:rsidR="004059C1" w:rsidRPr="00E95F39" w:rsidRDefault="004059C1" w:rsidP="00E95F39">
            <w:pPr>
              <w:widowControl/>
              <w:autoSpaceDE/>
              <w:autoSpaceDN/>
              <w:adjustRightInd/>
              <w:jc w:val="center"/>
              <w:rPr>
                <w:b/>
                <w:bCs/>
                <w:sz w:val="22"/>
                <w:szCs w:val="22"/>
              </w:rPr>
            </w:pPr>
            <w:ins w:id="3939" w:author="ERCOT" w:date="2023-10-26T12:41:00Z">
              <w:r w:rsidRPr="00E95F39">
                <w:rPr>
                  <w:sz w:val="22"/>
                  <w:szCs w:val="22"/>
                </w:rPr>
                <w:t>34</w:t>
              </w:r>
            </w:ins>
            <w:del w:id="3940"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48B80FF" w14:textId="64BE605F" w:rsidR="004059C1" w:rsidRPr="00E95F39" w:rsidRDefault="004059C1" w:rsidP="00E95F39">
            <w:pPr>
              <w:widowControl/>
              <w:autoSpaceDE/>
              <w:autoSpaceDN/>
              <w:adjustRightInd/>
              <w:jc w:val="center"/>
              <w:rPr>
                <w:b/>
                <w:bCs/>
                <w:sz w:val="22"/>
                <w:szCs w:val="22"/>
              </w:rPr>
            </w:pPr>
            <w:ins w:id="3941" w:author="ERCOT" w:date="2023-10-26T12:41:00Z">
              <w:r w:rsidRPr="00E95F39">
                <w:rPr>
                  <w:sz w:val="22"/>
                  <w:szCs w:val="22"/>
                </w:rPr>
                <w:t>34</w:t>
              </w:r>
            </w:ins>
            <w:del w:id="3942" w:author="ERCOT" w:date="2023-10-26T12:41:00Z">
              <w:r w:rsidRPr="00E95F39" w:rsidDel="00EF7EA0">
                <w:rPr>
                  <w:sz w:val="22"/>
                  <w:szCs w:val="22"/>
                </w:rPr>
                <w:delText>38</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E07D12" w14:textId="429F6910" w:rsidR="004059C1" w:rsidRPr="00E95F39" w:rsidRDefault="004059C1" w:rsidP="00E95F39">
            <w:pPr>
              <w:widowControl/>
              <w:autoSpaceDE/>
              <w:autoSpaceDN/>
              <w:adjustRightInd/>
              <w:jc w:val="center"/>
              <w:rPr>
                <w:b/>
                <w:bCs/>
                <w:sz w:val="22"/>
                <w:szCs w:val="22"/>
              </w:rPr>
            </w:pPr>
            <w:ins w:id="3943" w:author="ERCOT" w:date="2023-10-26T12:41:00Z">
              <w:r w:rsidRPr="00E95F39">
                <w:rPr>
                  <w:sz w:val="22"/>
                  <w:szCs w:val="22"/>
                </w:rPr>
                <w:t>34</w:t>
              </w:r>
            </w:ins>
            <w:del w:id="3944" w:author="ERCOT" w:date="2023-10-26T12:41:00Z">
              <w:r w:rsidRPr="00E95F39" w:rsidDel="00EF7EA0">
                <w:rPr>
                  <w:sz w:val="22"/>
                  <w:szCs w:val="22"/>
                </w:rPr>
                <w:delText>38</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D2AEB7D" w14:textId="07C9C296" w:rsidR="004059C1" w:rsidRPr="00E95F39" w:rsidRDefault="004059C1" w:rsidP="00E95F39">
            <w:pPr>
              <w:widowControl/>
              <w:autoSpaceDE/>
              <w:autoSpaceDN/>
              <w:adjustRightInd/>
              <w:jc w:val="center"/>
              <w:rPr>
                <w:b/>
                <w:bCs/>
                <w:sz w:val="22"/>
                <w:szCs w:val="22"/>
              </w:rPr>
            </w:pPr>
            <w:ins w:id="3945" w:author="ERCOT" w:date="2023-10-26T12:41:00Z">
              <w:r w:rsidRPr="00E95F39">
                <w:rPr>
                  <w:sz w:val="22"/>
                  <w:szCs w:val="22"/>
                </w:rPr>
                <w:t>36</w:t>
              </w:r>
            </w:ins>
            <w:del w:id="3946"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298ECFB" w14:textId="01FC87BB" w:rsidR="004059C1" w:rsidRPr="00E95F39" w:rsidRDefault="004059C1" w:rsidP="00E95F39">
            <w:pPr>
              <w:widowControl/>
              <w:autoSpaceDE/>
              <w:autoSpaceDN/>
              <w:adjustRightInd/>
              <w:jc w:val="center"/>
              <w:rPr>
                <w:b/>
                <w:bCs/>
                <w:sz w:val="22"/>
                <w:szCs w:val="22"/>
              </w:rPr>
            </w:pPr>
            <w:ins w:id="3947" w:author="ERCOT" w:date="2023-10-26T12:41:00Z">
              <w:r w:rsidRPr="00E95F39">
                <w:rPr>
                  <w:sz w:val="22"/>
                  <w:szCs w:val="22"/>
                </w:rPr>
                <w:t>36</w:t>
              </w:r>
            </w:ins>
            <w:del w:id="3948" w:author="ERCOT" w:date="2023-10-26T12:41:00Z">
              <w:r w:rsidRPr="00E95F39" w:rsidDel="00EF7EA0">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1FC83978" w14:textId="3D7F741C" w:rsidR="004059C1" w:rsidRPr="00E95F39" w:rsidRDefault="004059C1" w:rsidP="00E95F39">
            <w:pPr>
              <w:widowControl/>
              <w:autoSpaceDE/>
              <w:autoSpaceDN/>
              <w:adjustRightInd/>
              <w:jc w:val="center"/>
              <w:rPr>
                <w:b/>
                <w:bCs/>
                <w:sz w:val="22"/>
                <w:szCs w:val="22"/>
              </w:rPr>
            </w:pPr>
            <w:ins w:id="3949" w:author="ERCOT" w:date="2023-10-26T12:41:00Z">
              <w:r w:rsidRPr="00E95F39">
                <w:rPr>
                  <w:sz w:val="22"/>
                  <w:szCs w:val="22"/>
                </w:rPr>
                <w:t>36</w:t>
              </w:r>
            </w:ins>
            <w:del w:id="3950" w:author="ERCOT" w:date="2023-10-26T12:41:00Z">
              <w:r w:rsidRPr="00E95F39" w:rsidDel="00EF7EA0">
                <w:rPr>
                  <w:sz w:val="22"/>
                  <w:szCs w:val="22"/>
                </w:rPr>
                <w:delText>32</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5F5173BA" w14:textId="66E4C770" w:rsidR="004059C1" w:rsidRPr="00E95F39" w:rsidRDefault="004059C1" w:rsidP="00E95F39">
            <w:pPr>
              <w:widowControl/>
              <w:autoSpaceDE/>
              <w:autoSpaceDN/>
              <w:adjustRightInd/>
              <w:jc w:val="center"/>
              <w:rPr>
                <w:b/>
                <w:bCs/>
                <w:sz w:val="22"/>
                <w:szCs w:val="22"/>
              </w:rPr>
            </w:pPr>
            <w:ins w:id="3951" w:author="ERCOT" w:date="2023-10-26T12:41:00Z">
              <w:r w:rsidRPr="00E95F39">
                <w:rPr>
                  <w:sz w:val="22"/>
                  <w:szCs w:val="22"/>
                </w:rPr>
                <w:t>36</w:t>
              </w:r>
            </w:ins>
            <w:del w:id="3952" w:author="ERCOT" w:date="2023-10-26T12:41:00Z">
              <w:r w:rsidRPr="00E95F39" w:rsidDel="00EF7EA0">
                <w:rPr>
                  <w:sz w:val="22"/>
                  <w:szCs w:val="22"/>
                </w:rPr>
                <w:delText>32</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2D19D2E" w14:textId="09CBC88C" w:rsidR="004059C1" w:rsidRPr="00E95F39" w:rsidRDefault="004059C1" w:rsidP="00E95F39">
            <w:pPr>
              <w:widowControl/>
              <w:autoSpaceDE/>
              <w:autoSpaceDN/>
              <w:adjustRightInd/>
              <w:jc w:val="center"/>
              <w:rPr>
                <w:b/>
                <w:bCs/>
                <w:sz w:val="22"/>
                <w:szCs w:val="22"/>
              </w:rPr>
            </w:pPr>
            <w:ins w:id="3953" w:author="ERCOT" w:date="2023-10-26T12:41:00Z">
              <w:r w:rsidRPr="00E95F39">
                <w:rPr>
                  <w:sz w:val="22"/>
                  <w:szCs w:val="22"/>
                </w:rPr>
                <w:t>8</w:t>
              </w:r>
            </w:ins>
            <w:del w:id="3954" w:author="ERCOT" w:date="2023-10-26T12:41:00Z">
              <w:r w:rsidRPr="00E95F39" w:rsidDel="00EF7EA0">
                <w:rPr>
                  <w:sz w:val="22"/>
                  <w:szCs w:val="22"/>
                </w:rPr>
                <w:delText>6</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4E87DC28" w14:textId="52DA6704" w:rsidR="004059C1" w:rsidRPr="00E95F39" w:rsidRDefault="004059C1" w:rsidP="00E95F39">
            <w:pPr>
              <w:widowControl/>
              <w:autoSpaceDE/>
              <w:autoSpaceDN/>
              <w:adjustRightInd/>
              <w:jc w:val="center"/>
              <w:rPr>
                <w:b/>
                <w:bCs/>
                <w:sz w:val="22"/>
                <w:szCs w:val="22"/>
              </w:rPr>
            </w:pPr>
            <w:ins w:id="3955" w:author="ERCOT" w:date="2023-10-26T12:41:00Z">
              <w:r w:rsidRPr="00E95F39">
                <w:rPr>
                  <w:sz w:val="22"/>
                  <w:szCs w:val="22"/>
                </w:rPr>
                <w:t>8</w:t>
              </w:r>
            </w:ins>
            <w:del w:id="3956" w:author="ERCOT" w:date="2023-10-26T12:41:00Z">
              <w:r w:rsidRPr="00E95F39" w:rsidDel="00EF7EA0">
                <w:rPr>
                  <w:sz w:val="22"/>
                  <w:szCs w:val="22"/>
                </w:rPr>
                <w:delText>6</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4D15BA54" w14:textId="132DEDF0" w:rsidR="004059C1" w:rsidRPr="00E95F39" w:rsidRDefault="004059C1" w:rsidP="00E95F39">
            <w:pPr>
              <w:widowControl/>
              <w:autoSpaceDE/>
              <w:autoSpaceDN/>
              <w:adjustRightInd/>
              <w:jc w:val="center"/>
              <w:rPr>
                <w:b/>
                <w:bCs/>
                <w:sz w:val="22"/>
                <w:szCs w:val="22"/>
              </w:rPr>
            </w:pPr>
            <w:ins w:id="3957" w:author="ERCOT" w:date="2023-10-26T12:41:00Z">
              <w:r w:rsidRPr="00E95F39">
                <w:rPr>
                  <w:sz w:val="22"/>
                  <w:szCs w:val="22"/>
                </w:rPr>
                <w:t>8</w:t>
              </w:r>
            </w:ins>
            <w:del w:id="3958" w:author="ERCOT" w:date="2023-10-26T12:41:00Z">
              <w:r w:rsidRPr="00E95F39" w:rsidDel="00EF7EA0">
                <w:rPr>
                  <w:sz w:val="22"/>
                  <w:szCs w:val="22"/>
                </w:rPr>
                <w:delText>6</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559A1383" w14:textId="002C1605" w:rsidR="004059C1" w:rsidRPr="00E95F39" w:rsidRDefault="004059C1" w:rsidP="00E95F39">
            <w:pPr>
              <w:widowControl/>
              <w:autoSpaceDE/>
              <w:autoSpaceDN/>
              <w:adjustRightInd/>
              <w:jc w:val="center"/>
              <w:rPr>
                <w:b/>
                <w:bCs/>
                <w:sz w:val="22"/>
                <w:szCs w:val="22"/>
              </w:rPr>
            </w:pPr>
            <w:ins w:id="3959" w:author="ERCOT" w:date="2023-10-26T12:41:00Z">
              <w:r w:rsidRPr="00E95F39">
                <w:rPr>
                  <w:sz w:val="22"/>
                  <w:szCs w:val="22"/>
                </w:rPr>
                <w:t>8</w:t>
              </w:r>
            </w:ins>
            <w:del w:id="3960" w:author="ERCOT" w:date="2023-10-26T12:41:00Z">
              <w:r w:rsidRPr="00E95F39" w:rsidDel="00EF7EA0">
                <w:rPr>
                  <w:sz w:val="22"/>
                  <w:szCs w:val="22"/>
                </w:rPr>
                <w:delText>6</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2EB711E" w14:textId="050AF164" w:rsidR="004059C1" w:rsidRPr="00E95F39" w:rsidRDefault="004059C1" w:rsidP="00E95F39">
            <w:pPr>
              <w:widowControl/>
              <w:autoSpaceDE/>
              <w:autoSpaceDN/>
              <w:adjustRightInd/>
              <w:jc w:val="center"/>
              <w:rPr>
                <w:b/>
                <w:bCs/>
                <w:sz w:val="22"/>
                <w:szCs w:val="22"/>
              </w:rPr>
            </w:pPr>
            <w:ins w:id="3961" w:author="ERCOT" w:date="2023-10-26T12:41:00Z">
              <w:r w:rsidRPr="00E95F39">
                <w:rPr>
                  <w:sz w:val="22"/>
                  <w:szCs w:val="22"/>
                </w:rPr>
                <w:t>0</w:t>
              </w:r>
            </w:ins>
            <w:del w:id="3962"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6D5F4E48" w14:textId="69D7EF93" w:rsidR="004059C1" w:rsidRPr="00E95F39" w:rsidRDefault="004059C1" w:rsidP="00E95F39">
            <w:pPr>
              <w:widowControl/>
              <w:autoSpaceDE/>
              <w:autoSpaceDN/>
              <w:adjustRightInd/>
              <w:jc w:val="center"/>
              <w:rPr>
                <w:b/>
                <w:bCs/>
                <w:sz w:val="22"/>
                <w:szCs w:val="22"/>
              </w:rPr>
            </w:pPr>
            <w:ins w:id="3963" w:author="ERCOT" w:date="2023-10-26T12:41:00Z">
              <w:r w:rsidRPr="00E95F39">
                <w:rPr>
                  <w:sz w:val="22"/>
                  <w:szCs w:val="22"/>
                </w:rPr>
                <w:t>0</w:t>
              </w:r>
            </w:ins>
            <w:del w:id="3964" w:author="ERCOT" w:date="2023-10-26T12:41:00Z">
              <w:r w:rsidRPr="00E95F39" w:rsidDel="00EF7EA0">
                <w:rPr>
                  <w:sz w:val="22"/>
                  <w:szCs w:val="22"/>
                </w:rPr>
                <w:delText>0</w:delText>
              </w:r>
            </w:del>
          </w:p>
        </w:tc>
      </w:tr>
      <w:tr w:rsidR="004059C1" w:rsidRPr="00ED4D8D" w14:paraId="5F14C52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4059C1" w:rsidRPr="00ED4D8D" w:rsidRDefault="004059C1" w:rsidP="004059C1">
            <w:pPr>
              <w:widowControl/>
              <w:autoSpaceDE/>
              <w:autoSpaceDN/>
              <w:adjustRightInd/>
              <w:jc w:val="center"/>
              <w:rPr>
                <w:sz w:val="22"/>
                <w:szCs w:val="22"/>
              </w:rPr>
            </w:pPr>
            <w:r w:rsidRPr="00ED4D8D">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center"/>
          </w:tcPr>
          <w:p w14:paraId="2F01B0C6" w14:textId="7C8FAFE6" w:rsidR="004059C1" w:rsidRPr="00E95F39" w:rsidRDefault="004059C1" w:rsidP="00E95F39">
            <w:pPr>
              <w:widowControl/>
              <w:autoSpaceDE/>
              <w:autoSpaceDN/>
              <w:adjustRightInd/>
              <w:jc w:val="center"/>
              <w:rPr>
                <w:b/>
                <w:bCs/>
                <w:sz w:val="22"/>
                <w:szCs w:val="22"/>
              </w:rPr>
            </w:pPr>
            <w:ins w:id="3965" w:author="ERCOT" w:date="2023-10-26T12:41:00Z">
              <w:r w:rsidRPr="00E95F39">
                <w:rPr>
                  <w:sz w:val="22"/>
                  <w:szCs w:val="22"/>
                </w:rPr>
                <w:t>0</w:t>
              </w:r>
            </w:ins>
            <w:del w:id="3966"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6EE76043" w14:textId="75F0AA6E" w:rsidR="004059C1" w:rsidRPr="00E95F39" w:rsidRDefault="004059C1" w:rsidP="00E95F39">
            <w:pPr>
              <w:widowControl/>
              <w:autoSpaceDE/>
              <w:autoSpaceDN/>
              <w:adjustRightInd/>
              <w:jc w:val="center"/>
              <w:rPr>
                <w:b/>
                <w:bCs/>
                <w:sz w:val="22"/>
                <w:szCs w:val="22"/>
              </w:rPr>
            </w:pPr>
            <w:ins w:id="3967" w:author="ERCOT" w:date="2023-10-26T12:41:00Z">
              <w:r w:rsidRPr="00E95F39">
                <w:rPr>
                  <w:sz w:val="22"/>
                  <w:szCs w:val="22"/>
                </w:rPr>
                <w:t>0</w:t>
              </w:r>
            </w:ins>
            <w:del w:id="396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D64DD5B" w14:textId="7415B2A7" w:rsidR="004059C1" w:rsidRPr="00E95F39" w:rsidRDefault="004059C1" w:rsidP="00E95F39">
            <w:pPr>
              <w:widowControl/>
              <w:autoSpaceDE/>
              <w:autoSpaceDN/>
              <w:adjustRightInd/>
              <w:jc w:val="center"/>
              <w:rPr>
                <w:b/>
                <w:bCs/>
                <w:sz w:val="22"/>
                <w:szCs w:val="22"/>
              </w:rPr>
            </w:pPr>
            <w:ins w:id="3969" w:author="ERCOT" w:date="2023-10-26T12:41:00Z">
              <w:r w:rsidRPr="00E95F39">
                <w:rPr>
                  <w:sz w:val="22"/>
                  <w:szCs w:val="22"/>
                </w:rPr>
                <w:t>0</w:t>
              </w:r>
            </w:ins>
            <w:del w:id="397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8CBF01" w14:textId="12A8E01B" w:rsidR="004059C1" w:rsidRPr="00E95F39" w:rsidRDefault="004059C1" w:rsidP="00E95F39">
            <w:pPr>
              <w:widowControl/>
              <w:autoSpaceDE/>
              <w:autoSpaceDN/>
              <w:adjustRightInd/>
              <w:jc w:val="center"/>
              <w:rPr>
                <w:b/>
                <w:bCs/>
                <w:sz w:val="22"/>
                <w:szCs w:val="22"/>
              </w:rPr>
            </w:pPr>
            <w:ins w:id="3971" w:author="ERCOT" w:date="2023-10-26T12:41:00Z">
              <w:r w:rsidRPr="00E95F39">
                <w:rPr>
                  <w:sz w:val="22"/>
                  <w:szCs w:val="22"/>
                </w:rPr>
                <w:t>0</w:t>
              </w:r>
            </w:ins>
            <w:del w:id="397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F88661F" w14:textId="628FED65" w:rsidR="004059C1" w:rsidRPr="00E95F39" w:rsidRDefault="004059C1" w:rsidP="00E95F39">
            <w:pPr>
              <w:widowControl/>
              <w:autoSpaceDE/>
              <w:autoSpaceDN/>
              <w:adjustRightInd/>
              <w:jc w:val="center"/>
              <w:rPr>
                <w:b/>
                <w:bCs/>
                <w:sz w:val="22"/>
                <w:szCs w:val="22"/>
              </w:rPr>
            </w:pPr>
            <w:ins w:id="3973" w:author="ERCOT" w:date="2023-10-26T12:41:00Z">
              <w:r w:rsidRPr="00E95F39">
                <w:rPr>
                  <w:sz w:val="22"/>
                  <w:szCs w:val="22"/>
                </w:rPr>
                <w:t>0</w:t>
              </w:r>
            </w:ins>
            <w:del w:id="397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EC2AE84" w14:textId="14FB4514" w:rsidR="004059C1" w:rsidRPr="00E95F39" w:rsidRDefault="004059C1" w:rsidP="00E95F39">
            <w:pPr>
              <w:widowControl/>
              <w:autoSpaceDE/>
              <w:autoSpaceDN/>
              <w:adjustRightInd/>
              <w:jc w:val="center"/>
              <w:rPr>
                <w:b/>
                <w:bCs/>
                <w:sz w:val="22"/>
                <w:szCs w:val="22"/>
              </w:rPr>
            </w:pPr>
            <w:ins w:id="3975" w:author="ERCOT" w:date="2023-10-26T12:41:00Z">
              <w:r w:rsidRPr="00E95F39">
                <w:rPr>
                  <w:sz w:val="22"/>
                  <w:szCs w:val="22"/>
                </w:rPr>
                <w:t>0</w:t>
              </w:r>
            </w:ins>
            <w:del w:id="397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DADF683" w14:textId="3D8B3EC7" w:rsidR="004059C1" w:rsidRPr="00E95F39" w:rsidRDefault="004059C1" w:rsidP="00E95F39">
            <w:pPr>
              <w:widowControl/>
              <w:autoSpaceDE/>
              <w:autoSpaceDN/>
              <w:adjustRightInd/>
              <w:jc w:val="center"/>
              <w:rPr>
                <w:b/>
                <w:bCs/>
                <w:sz w:val="22"/>
                <w:szCs w:val="22"/>
              </w:rPr>
            </w:pPr>
            <w:ins w:id="3977" w:author="ERCOT" w:date="2023-10-26T12:41:00Z">
              <w:r w:rsidRPr="00E95F39">
                <w:rPr>
                  <w:sz w:val="22"/>
                  <w:szCs w:val="22"/>
                </w:rPr>
                <w:t>4</w:t>
              </w:r>
            </w:ins>
            <w:del w:id="3978"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5D6E365" w14:textId="301D150F" w:rsidR="004059C1" w:rsidRPr="00E95F39" w:rsidRDefault="004059C1" w:rsidP="00E95F39">
            <w:pPr>
              <w:widowControl/>
              <w:autoSpaceDE/>
              <w:autoSpaceDN/>
              <w:adjustRightInd/>
              <w:jc w:val="center"/>
              <w:rPr>
                <w:b/>
                <w:bCs/>
                <w:sz w:val="22"/>
                <w:szCs w:val="22"/>
              </w:rPr>
            </w:pPr>
            <w:ins w:id="3979" w:author="ERCOT" w:date="2023-10-26T12:41:00Z">
              <w:r w:rsidRPr="00E95F39">
                <w:rPr>
                  <w:sz w:val="22"/>
                  <w:szCs w:val="22"/>
                </w:rPr>
                <w:t>4</w:t>
              </w:r>
            </w:ins>
            <w:del w:id="3980" w:author="ERCOT" w:date="2023-10-26T12:41:00Z">
              <w:r w:rsidRPr="00E95F39" w:rsidDel="00EF7EA0">
                <w:rPr>
                  <w:sz w:val="22"/>
                  <w:szCs w:val="22"/>
                </w:rPr>
                <w:delText>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5FDE716E" w14:textId="16C044A5" w:rsidR="004059C1" w:rsidRPr="00E95F39" w:rsidRDefault="004059C1" w:rsidP="00E95F39">
            <w:pPr>
              <w:widowControl/>
              <w:autoSpaceDE/>
              <w:autoSpaceDN/>
              <w:adjustRightInd/>
              <w:jc w:val="center"/>
              <w:rPr>
                <w:b/>
                <w:bCs/>
                <w:sz w:val="22"/>
                <w:szCs w:val="22"/>
              </w:rPr>
            </w:pPr>
            <w:ins w:id="3981" w:author="ERCOT" w:date="2023-10-26T12:41:00Z">
              <w:r w:rsidRPr="00E95F39">
                <w:rPr>
                  <w:sz w:val="22"/>
                  <w:szCs w:val="22"/>
                </w:rPr>
                <w:t>4</w:t>
              </w:r>
            </w:ins>
            <w:del w:id="3982" w:author="ERCOT" w:date="2023-10-26T12:41:00Z">
              <w:r w:rsidRPr="00E95F39" w:rsidDel="00EF7EA0">
                <w:rPr>
                  <w:sz w:val="22"/>
                  <w:szCs w:val="22"/>
                </w:rPr>
                <w:delText>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73B27DB2" w14:textId="13293F3C" w:rsidR="004059C1" w:rsidRPr="00E95F39" w:rsidRDefault="004059C1" w:rsidP="00E95F39">
            <w:pPr>
              <w:widowControl/>
              <w:autoSpaceDE/>
              <w:autoSpaceDN/>
              <w:adjustRightInd/>
              <w:jc w:val="center"/>
              <w:rPr>
                <w:b/>
                <w:bCs/>
                <w:sz w:val="22"/>
                <w:szCs w:val="22"/>
              </w:rPr>
            </w:pPr>
            <w:ins w:id="3983" w:author="ERCOT" w:date="2023-10-26T12:41:00Z">
              <w:r w:rsidRPr="00E95F39">
                <w:rPr>
                  <w:sz w:val="22"/>
                  <w:szCs w:val="22"/>
                </w:rPr>
                <w:t>4</w:t>
              </w:r>
            </w:ins>
            <w:del w:id="3984"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18D15B8" w14:textId="28F360D0" w:rsidR="004059C1" w:rsidRPr="00E95F39" w:rsidRDefault="004059C1" w:rsidP="00E95F39">
            <w:pPr>
              <w:widowControl/>
              <w:autoSpaceDE/>
              <w:autoSpaceDN/>
              <w:adjustRightInd/>
              <w:jc w:val="center"/>
              <w:rPr>
                <w:b/>
                <w:bCs/>
                <w:sz w:val="22"/>
                <w:szCs w:val="22"/>
              </w:rPr>
            </w:pPr>
            <w:ins w:id="3985" w:author="ERCOT" w:date="2023-10-26T12:41:00Z">
              <w:r w:rsidRPr="00E95F39">
                <w:rPr>
                  <w:sz w:val="22"/>
                  <w:szCs w:val="22"/>
                </w:rPr>
                <w:t>26</w:t>
              </w:r>
            </w:ins>
            <w:del w:id="3986"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C86F7A8" w14:textId="74369B79" w:rsidR="004059C1" w:rsidRPr="00E95F39" w:rsidRDefault="004059C1" w:rsidP="00E95F39">
            <w:pPr>
              <w:widowControl/>
              <w:autoSpaceDE/>
              <w:autoSpaceDN/>
              <w:adjustRightInd/>
              <w:jc w:val="center"/>
              <w:rPr>
                <w:b/>
                <w:bCs/>
                <w:sz w:val="22"/>
                <w:szCs w:val="22"/>
              </w:rPr>
            </w:pPr>
            <w:ins w:id="3987" w:author="ERCOT" w:date="2023-10-26T12:41:00Z">
              <w:r w:rsidRPr="00E95F39">
                <w:rPr>
                  <w:sz w:val="22"/>
                  <w:szCs w:val="22"/>
                </w:rPr>
                <w:t>26</w:t>
              </w:r>
            </w:ins>
            <w:del w:id="3988"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0D7AA45" w14:textId="4513EDCD" w:rsidR="004059C1" w:rsidRPr="00E95F39" w:rsidRDefault="004059C1" w:rsidP="00E95F39">
            <w:pPr>
              <w:widowControl/>
              <w:autoSpaceDE/>
              <w:autoSpaceDN/>
              <w:adjustRightInd/>
              <w:jc w:val="center"/>
              <w:rPr>
                <w:b/>
                <w:bCs/>
                <w:sz w:val="22"/>
                <w:szCs w:val="22"/>
              </w:rPr>
            </w:pPr>
            <w:ins w:id="3989" w:author="ERCOT" w:date="2023-10-26T12:41:00Z">
              <w:r w:rsidRPr="00E95F39">
                <w:rPr>
                  <w:sz w:val="22"/>
                  <w:szCs w:val="22"/>
                </w:rPr>
                <w:t>26</w:t>
              </w:r>
            </w:ins>
            <w:del w:id="3990"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CABE26D" w14:textId="3850A110" w:rsidR="004059C1" w:rsidRPr="00E95F39" w:rsidRDefault="004059C1" w:rsidP="00E95F39">
            <w:pPr>
              <w:widowControl/>
              <w:autoSpaceDE/>
              <w:autoSpaceDN/>
              <w:adjustRightInd/>
              <w:jc w:val="center"/>
              <w:rPr>
                <w:b/>
                <w:bCs/>
                <w:sz w:val="22"/>
                <w:szCs w:val="22"/>
              </w:rPr>
            </w:pPr>
            <w:ins w:id="3991" w:author="ERCOT" w:date="2023-10-26T12:41:00Z">
              <w:r w:rsidRPr="00E95F39">
                <w:rPr>
                  <w:sz w:val="22"/>
                  <w:szCs w:val="22"/>
                </w:rPr>
                <w:t>26</w:t>
              </w:r>
            </w:ins>
            <w:del w:id="3992"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91A1C68" w14:textId="0D1BC80A" w:rsidR="004059C1" w:rsidRPr="00E95F39" w:rsidRDefault="004059C1" w:rsidP="00E95F39">
            <w:pPr>
              <w:widowControl/>
              <w:autoSpaceDE/>
              <w:autoSpaceDN/>
              <w:adjustRightInd/>
              <w:jc w:val="center"/>
              <w:rPr>
                <w:b/>
                <w:bCs/>
                <w:sz w:val="22"/>
                <w:szCs w:val="22"/>
              </w:rPr>
            </w:pPr>
            <w:ins w:id="3993" w:author="ERCOT" w:date="2023-10-26T12:41:00Z">
              <w:r w:rsidRPr="00E95F39">
                <w:rPr>
                  <w:sz w:val="22"/>
                  <w:szCs w:val="22"/>
                </w:rPr>
                <w:t>23</w:t>
              </w:r>
            </w:ins>
            <w:del w:id="3994"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39C08D16" w14:textId="0E2CEAE7" w:rsidR="004059C1" w:rsidRPr="00E95F39" w:rsidRDefault="004059C1" w:rsidP="00E95F39">
            <w:pPr>
              <w:widowControl/>
              <w:autoSpaceDE/>
              <w:autoSpaceDN/>
              <w:adjustRightInd/>
              <w:jc w:val="center"/>
              <w:rPr>
                <w:b/>
                <w:bCs/>
                <w:sz w:val="22"/>
                <w:szCs w:val="22"/>
              </w:rPr>
            </w:pPr>
            <w:ins w:id="3995" w:author="ERCOT" w:date="2023-10-26T12:41:00Z">
              <w:r w:rsidRPr="00E95F39">
                <w:rPr>
                  <w:sz w:val="22"/>
                  <w:szCs w:val="22"/>
                </w:rPr>
                <w:t>23</w:t>
              </w:r>
            </w:ins>
            <w:del w:id="3996"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AF14D86" w14:textId="612A1D6E" w:rsidR="004059C1" w:rsidRPr="00E95F39" w:rsidRDefault="004059C1" w:rsidP="00E95F39">
            <w:pPr>
              <w:widowControl/>
              <w:autoSpaceDE/>
              <w:autoSpaceDN/>
              <w:adjustRightInd/>
              <w:jc w:val="center"/>
              <w:rPr>
                <w:b/>
                <w:bCs/>
                <w:sz w:val="22"/>
                <w:szCs w:val="22"/>
              </w:rPr>
            </w:pPr>
            <w:ins w:id="3997" w:author="ERCOT" w:date="2023-10-26T12:41:00Z">
              <w:r w:rsidRPr="00E95F39">
                <w:rPr>
                  <w:sz w:val="22"/>
                  <w:szCs w:val="22"/>
                </w:rPr>
                <w:t>23</w:t>
              </w:r>
            </w:ins>
            <w:del w:id="3998" w:author="ERCOT" w:date="2023-10-26T12:41:00Z">
              <w:r w:rsidRPr="00E95F39" w:rsidDel="00EF7EA0">
                <w:rPr>
                  <w:sz w:val="22"/>
                  <w:szCs w:val="22"/>
                </w:rPr>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637E0EE" w14:textId="58018112" w:rsidR="004059C1" w:rsidRPr="00E95F39" w:rsidRDefault="004059C1" w:rsidP="00E95F39">
            <w:pPr>
              <w:widowControl/>
              <w:autoSpaceDE/>
              <w:autoSpaceDN/>
              <w:adjustRightInd/>
              <w:jc w:val="center"/>
              <w:rPr>
                <w:b/>
                <w:bCs/>
                <w:sz w:val="22"/>
                <w:szCs w:val="22"/>
              </w:rPr>
            </w:pPr>
            <w:ins w:id="3999" w:author="ERCOT" w:date="2023-10-26T12:41:00Z">
              <w:r w:rsidRPr="00E95F39">
                <w:rPr>
                  <w:sz w:val="22"/>
                  <w:szCs w:val="22"/>
                </w:rPr>
                <w:t>23</w:t>
              </w:r>
            </w:ins>
            <w:del w:id="4000" w:author="ERCOT" w:date="2023-10-26T12:41:00Z">
              <w:r w:rsidRPr="00E95F39" w:rsidDel="00EF7EA0">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28BCB65F" w14:textId="324DC76A" w:rsidR="004059C1" w:rsidRPr="00E95F39" w:rsidRDefault="004059C1" w:rsidP="00E95F39">
            <w:pPr>
              <w:widowControl/>
              <w:autoSpaceDE/>
              <w:autoSpaceDN/>
              <w:adjustRightInd/>
              <w:jc w:val="center"/>
              <w:rPr>
                <w:b/>
                <w:bCs/>
                <w:sz w:val="22"/>
                <w:szCs w:val="22"/>
              </w:rPr>
            </w:pPr>
            <w:ins w:id="4001" w:author="ERCOT" w:date="2023-10-26T12:41:00Z">
              <w:r w:rsidRPr="00E95F39">
                <w:rPr>
                  <w:sz w:val="22"/>
                  <w:szCs w:val="22"/>
                </w:rPr>
                <w:t>1</w:t>
              </w:r>
            </w:ins>
            <w:del w:id="4002"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AAD1EEB" w14:textId="17F0E6BD" w:rsidR="004059C1" w:rsidRPr="00E95F39" w:rsidRDefault="004059C1" w:rsidP="00E95F39">
            <w:pPr>
              <w:widowControl/>
              <w:autoSpaceDE/>
              <w:autoSpaceDN/>
              <w:adjustRightInd/>
              <w:jc w:val="center"/>
              <w:rPr>
                <w:b/>
                <w:bCs/>
                <w:sz w:val="22"/>
                <w:szCs w:val="22"/>
              </w:rPr>
            </w:pPr>
            <w:ins w:id="4003" w:author="ERCOT" w:date="2023-10-26T12:41:00Z">
              <w:r w:rsidRPr="00E95F39">
                <w:rPr>
                  <w:sz w:val="22"/>
                  <w:szCs w:val="22"/>
                </w:rPr>
                <w:t>1</w:t>
              </w:r>
            </w:ins>
            <w:del w:id="4004"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0E88175C" w14:textId="4F9656F9" w:rsidR="004059C1" w:rsidRPr="00E95F39" w:rsidRDefault="004059C1" w:rsidP="00E95F39">
            <w:pPr>
              <w:widowControl/>
              <w:autoSpaceDE/>
              <w:autoSpaceDN/>
              <w:adjustRightInd/>
              <w:jc w:val="center"/>
              <w:rPr>
                <w:b/>
                <w:bCs/>
                <w:sz w:val="22"/>
                <w:szCs w:val="22"/>
              </w:rPr>
            </w:pPr>
            <w:ins w:id="4005" w:author="ERCOT" w:date="2023-10-26T12:41:00Z">
              <w:r w:rsidRPr="00E95F39">
                <w:rPr>
                  <w:sz w:val="22"/>
                  <w:szCs w:val="22"/>
                </w:rPr>
                <w:t>1</w:t>
              </w:r>
            </w:ins>
            <w:del w:id="4006"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15F4CCD0" w14:textId="13DE343B" w:rsidR="004059C1" w:rsidRPr="00E95F39" w:rsidRDefault="004059C1" w:rsidP="00E95F39">
            <w:pPr>
              <w:widowControl/>
              <w:autoSpaceDE/>
              <w:autoSpaceDN/>
              <w:adjustRightInd/>
              <w:jc w:val="center"/>
              <w:rPr>
                <w:b/>
                <w:bCs/>
                <w:sz w:val="22"/>
                <w:szCs w:val="22"/>
              </w:rPr>
            </w:pPr>
            <w:ins w:id="4007" w:author="ERCOT" w:date="2023-10-26T12:41:00Z">
              <w:r w:rsidRPr="00E95F39">
                <w:rPr>
                  <w:sz w:val="22"/>
                  <w:szCs w:val="22"/>
                </w:rPr>
                <w:t>1</w:t>
              </w:r>
            </w:ins>
            <w:del w:id="4008"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6B61F75D" w14:textId="190B9348" w:rsidR="004059C1" w:rsidRPr="00E95F39" w:rsidRDefault="004059C1" w:rsidP="00E95F39">
            <w:pPr>
              <w:widowControl/>
              <w:autoSpaceDE/>
              <w:autoSpaceDN/>
              <w:adjustRightInd/>
              <w:jc w:val="center"/>
              <w:rPr>
                <w:b/>
                <w:bCs/>
                <w:sz w:val="22"/>
                <w:szCs w:val="22"/>
              </w:rPr>
            </w:pPr>
            <w:ins w:id="4009" w:author="ERCOT" w:date="2023-10-26T12:41:00Z">
              <w:r w:rsidRPr="00E95F39">
                <w:rPr>
                  <w:sz w:val="22"/>
                  <w:szCs w:val="22"/>
                </w:rPr>
                <w:t>0</w:t>
              </w:r>
            </w:ins>
            <w:del w:id="4010"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285BA6A5" w14:textId="53099ED0" w:rsidR="004059C1" w:rsidRPr="00E95F39" w:rsidRDefault="004059C1" w:rsidP="00E95F39">
            <w:pPr>
              <w:widowControl/>
              <w:autoSpaceDE/>
              <w:autoSpaceDN/>
              <w:adjustRightInd/>
              <w:jc w:val="center"/>
              <w:rPr>
                <w:b/>
                <w:bCs/>
                <w:sz w:val="22"/>
                <w:szCs w:val="22"/>
              </w:rPr>
            </w:pPr>
            <w:ins w:id="4011" w:author="ERCOT" w:date="2023-10-26T12:41:00Z">
              <w:r w:rsidRPr="00E95F39">
                <w:rPr>
                  <w:sz w:val="22"/>
                  <w:szCs w:val="22"/>
                </w:rPr>
                <w:t>0</w:t>
              </w:r>
            </w:ins>
            <w:del w:id="4012" w:author="ERCOT" w:date="2023-10-26T12:41:00Z">
              <w:r w:rsidRPr="00E95F39" w:rsidDel="00EF7EA0">
                <w:rPr>
                  <w:sz w:val="22"/>
                  <w:szCs w:val="22"/>
                </w:rPr>
                <w:delText>0</w:delText>
              </w:r>
            </w:del>
          </w:p>
        </w:tc>
      </w:tr>
      <w:tr w:rsidR="004059C1" w:rsidRPr="00ED4D8D" w14:paraId="2A2DCA8F"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4059C1" w:rsidRPr="00ED4D8D" w:rsidRDefault="004059C1" w:rsidP="004059C1">
            <w:pPr>
              <w:widowControl/>
              <w:autoSpaceDE/>
              <w:autoSpaceDN/>
              <w:adjustRightInd/>
              <w:jc w:val="center"/>
              <w:rPr>
                <w:sz w:val="22"/>
                <w:szCs w:val="22"/>
              </w:rPr>
            </w:pPr>
            <w:r w:rsidRPr="00ED4D8D">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center"/>
          </w:tcPr>
          <w:p w14:paraId="371078AC" w14:textId="34807842" w:rsidR="004059C1" w:rsidRPr="00E95F39" w:rsidRDefault="004059C1" w:rsidP="00E95F39">
            <w:pPr>
              <w:widowControl/>
              <w:autoSpaceDE/>
              <w:autoSpaceDN/>
              <w:adjustRightInd/>
              <w:jc w:val="center"/>
              <w:rPr>
                <w:b/>
                <w:bCs/>
                <w:sz w:val="22"/>
                <w:szCs w:val="22"/>
              </w:rPr>
            </w:pPr>
            <w:ins w:id="4013" w:author="ERCOT" w:date="2023-10-26T12:41:00Z">
              <w:r w:rsidRPr="00E95F39">
                <w:rPr>
                  <w:sz w:val="22"/>
                  <w:szCs w:val="22"/>
                </w:rPr>
                <w:t>0</w:t>
              </w:r>
            </w:ins>
            <w:del w:id="4014"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0DF2370E" w14:textId="6B634B10" w:rsidR="004059C1" w:rsidRPr="00E95F39" w:rsidRDefault="004059C1" w:rsidP="00E95F39">
            <w:pPr>
              <w:widowControl/>
              <w:autoSpaceDE/>
              <w:autoSpaceDN/>
              <w:adjustRightInd/>
              <w:jc w:val="center"/>
              <w:rPr>
                <w:b/>
                <w:bCs/>
                <w:sz w:val="22"/>
                <w:szCs w:val="22"/>
              </w:rPr>
            </w:pPr>
            <w:ins w:id="4015" w:author="ERCOT" w:date="2023-10-26T12:41:00Z">
              <w:r w:rsidRPr="00E95F39">
                <w:rPr>
                  <w:sz w:val="22"/>
                  <w:szCs w:val="22"/>
                </w:rPr>
                <w:t>0</w:t>
              </w:r>
            </w:ins>
            <w:del w:id="401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2036BC06" w14:textId="496F869E" w:rsidR="004059C1" w:rsidRPr="00E95F39" w:rsidRDefault="004059C1" w:rsidP="00E95F39">
            <w:pPr>
              <w:widowControl/>
              <w:autoSpaceDE/>
              <w:autoSpaceDN/>
              <w:adjustRightInd/>
              <w:jc w:val="center"/>
              <w:rPr>
                <w:b/>
                <w:bCs/>
                <w:sz w:val="22"/>
                <w:szCs w:val="22"/>
              </w:rPr>
            </w:pPr>
            <w:ins w:id="4017" w:author="ERCOT" w:date="2023-10-26T12:41:00Z">
              <w:r w:rsidRPr="00E95F39">
                <w:rPr>
                  <w:sz w:val="22"/>
                  <w:szCs w:val="22"/>
                </w:rPr>
                <w:t>0</w:t>
              </w:r>
            </w:ins>
            <w:del w:id="401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ED804E6" w14:textId="5E363C0F" w:rsidR="004059C1" w:rsidRPr="00E95F39" w:rsidRDefault="004059C1" w:rsidP="00E95F39">
            <w:pPr>
              <w:widowControl/>
              <w:autoSpaceDE/>
              <w:autoSpaceDN/>
              <w:adjustRightInd/>
              <w:jc w:val="center"/>
              <w:rPr>
                <w:b/>
                <w:bCs/>
                <w:sz w:val="22"/>
                <w:szCs w:val="22"/>
              </w:rPr>
            </w:pPr>
            <w:ins w:id="4019" w:author="ERCOT" w:date="2023-10-26T12:41:00Z">
              <w:r w:rsidRPr="00E95F39">
                <w:rPr>
                  <w:sz w:val="22"/>
                  <w:szCs w:val="22"/>
                </w:rPr>
                <w:t>0</w:t>
              </w:r>
            </w:ins>
            <w:del w:id="402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040D9C6" w14:textId="787DC7C3" w:rsidR="004059C1" w:rsidRPr="00E95F39" w:rsidRDefault="004059C1" w:rsidP="00E95F39">
            <w:pPr>
              <w:widowControl/>
              <w:autoSpaceDE/>
              <w:autoSpaceDN/>
              <w:adjustRightInd/>
              <w:jc w:val="center"/>
              <w:rPr>
                <w:b/>
                <w:bCs/>
                <w:sz w:val="22"/>
                <w:szCs w:val="22"/>
              </w:rPr>
            </w:pPr>
            <w:ins w:id="4021" w:author="ERCOT" w:date="2023-10-26T12:41:00Z">
              <w:r w:rsidRPr="00E95F39">
                <w:rPr>
                  <w:sz w:val="22"/>
                  <w:szCs w:val="22"/>
                </w:rPr>
                <w:t>0</w:t>
              </w:r>
            </w:ins>
            <w:del w:id="402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2EF6244" w14:textId="2B682443" w:rsidR="004059C1" w:rsidRPr="00E95F39" w:rsidRDefault="004059C1" w:rsidP="00E95F39">
            <w:pPr>
              <w:widowControl/>
              <w:autoSpaceDE/>
              <w:autoSpaceDN/>
              <w:adjustRightInd/>
              <w:jc w:val="center"/>
              <w:rPr>
                <w:b/>
                <w:bCs/>
                <w:sz w:val="22"/>
                <w:szCs w:val="22"/>
              </w:rPr>
            </w:pPr>
            <w:ins w:id="4023" w:author="ERCOT" w:date="2023-10-26T12:41:00Z">
              <w:r w:rsidRPr="00E95F39">
                <w:rPr>
                  <w:sz w:val="22"/>
                  <w:szCs w:val="22"/>
                </w:rPr>
                <w:t>0</w:t>
              </w:r>
            </w:ins>
            <w:del w:id="402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4997C62" w14:textId="29980546" w:rsidR="004059C1" w:rsidRPr="00E95F39" w:rsidRDefault="004059C1" w:rsidP="00E95F39">
            <w:pPr>
              <w:widowControl/>
              <w:autoSpaceDE/>
              <w:autoSpaceDN/>
              <w:adjustRightInd/>
              <w:jc w:val="center"/>
              <w:rPr>
                <w:b/>
                <w:bCs/>
                <w:sz w:val="22"/>
                <w:szCs w:val="22"/>
              </w:rPr>
            </w:pPr>
            <w:ins w:id="4025" w:author="ERCOT" w:date="2023-10-26T12:41:00Z">
              <w:r w:rsidRPr="00E95F39">
                <w:rPr>
                  <w:sz w:val="22"/>
                  <w:szCs w:val="22"/>
                </w:rPr>
                <w:t>4</w:t>
              </w:r>
            </w:ins>
            <w:del w:id="4026"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F457F7C" w14:textId="088B909D" w:rsidR="004059C1" w:rsidRPr="00E95F39" w:rsidRDefault="004059C1" w:rsidP="00E95F39">
            <w:pPr>
              <w:widowControl/>
              <w:autoSpaceDE/>
              <w:autoSpaceDN/>
              <w:adjustRightInd/>
              <w:jc w:val="center"/>
              <w:rPr>
                <w:b/>
                <w:bCs/>
                <w:sz w:val="22"/>
                <w:szCs w:val="22"/>
              </w:rPr>
            </w:pPr>
            <w:ins w:id="4027" w:author="ERCOT" w:date="2023-10-26T12:41:00Z">
              <w:r w:rsidRPr="00E95F39">
                <w:rPr>
                  <w:sz w:val="22"/>
                  <w:szCs w:val="22"/>
                </w:rPr>
                <w:t>4</w:t>
              </w:r>
            </w:ins>
            <w:del w:id="4028" w:author="ERCOT" w:date="2023-10-26T12:41:00Z">
              <w:r w:rsidRPr="00E95F39" w:rsidDel="00EF7EA0">
                <w:rPr>
                  <w:sz w:val="22"/>
                  <w:szCs w:val="22"/>
                </w:rPr>
                <w:delText>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38BE9F" w14:textId="061A3D28" w:rsidR="004059C1" w:rsidRPr="00E95F39" w:rsidRDefault="004059C1" w:rsidP="00E95F39">
            <w:pPr>
              <w:widowControl/>
              <w:autoSpaceDE/>
              <w:autoSpaceDN/>
              <w:adjustRightInd/>
              <w:jc w:val="center"/>
              <w:rPr>
                <w:b/>
                <w:bCs/>
                <w:sz w:val="22"/>
                <w:szCs w:val="22"/>
              </w:rPr>
            </w:pPr>
            <w:ins w:id="4029" w:author="ERCOT" w:date="2023-10-26T12:41:00Z">
              <w:r w:rsidRPr="00E95F39">
                <w:rPr>
                  <w:sz w:val="22"/>
                  <w:szCs w:val="22"/>
                </w:rPr>
                <w:t>4</w:t>
              </w:r>
            </w:ins>
            <w:del w:id="4030" w:author="ERCOT" w:date="2023-10-26T12:41:00Z">
              <w:r w:rsidRPr="00E95F39" w:rsidDel="00EF7EA0">
                <w:rPr>
                  <w:sz w:val="22"/>
                  <w:szCs w:val="22"/>
                </w:rPr>
                <w:delText>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23F595EE" w14:textId="61460BA9" w:rsidR="004059C1" w:rsidRPr="00E95F39" w:rsidRDefault="004059C1" w:rsidP="00E95F39">
            <w:pPr>
              <w:widowControl/>
              <w:autoSpaceDE/>
              <w:autoSpaceDN/>
              <w:adjustRightInd/>
              <w:jc w:val="center"/>
              <w:rPr>
                <w:b/>
                <w:bCs/>
                <w:sz w:val="22"/>
                <w:szCs w:val="22"/>
              </w:rPr>
            </w:pPr>
            <w:ins w:id="4031" w:author="ERCOT" w:date="2023-10-26T12:41:00Z">
              <w:r w:rsidRPr="00E95F39">
                <w:rPr>
                  <w:sz w:val="22"/>
                  <w:szCs w:val="22"/>
                </w:rPr>
                <w:t>4</w:t>
              </w:r>
            </w:ins>
            <w:del w:id="4032"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1F859FD5" w14:textId="6E77C330" w:rsidR="004059C1" w:rsidRPr="00E95F39" w:rsidRDefault="004059C1" w:rsidP="00E95F39">
            <w:pPr>
              <w:widowControl/>
              <w:autoSpaceDE/>
              <w:autoSpaceDN/>
              <w:adjustRightInd/>
              <w:jc w:val="center"/>
              <w:rPr>
                <w:b/>
                <w:bCs/>
                <w:sz w:val="22"/>
                <w:szCs w:val="22"/>
              </w:rPr>
            </w:pPr>
            <w:ins w:id="4033" w:author="ERCOT" w:date="2023-10-26T12:41:00Z">
              <w:r w:rsidRPr="00E95F39">
                <w:rPr>
                  <w:sz w:val="22"/>
                  <w:szCs w:val="22"/>
                </w:rPr>
                <w:t>26</w:t>
              </w:r>
            </w:ins>
            <w:del w:id="4034"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4517615" w14:textId="156705D4" w:rsidR="004059C1" w:rsidRPr="00E95F39" w:rsidRDefault="004059C1" w:rsidP="00E95F39">
            <w:pPr>
              <w:widowControl/>
              <w:autoSpaceDE/>
              <w:autoSpaceDN/>
              <w:adjustRightInd/>
              <w:jc w:val="center"/>
              <w:rPr>
                <w:b/>
                <w:bCs/>
                <w:sz w:val="22"/>
                <w:szCs w:val="22"/>
              </w:rPr>
            </w:pPr>
            <w:ins w:id="4035" w:author="ERCOT" w:date="2023-10-26T12:41:00Z">
              <w:r w:rsidRPr="00E95F39">
                <w:rPr>
                  <w:sz w:val="22"/>
                  <w:szCs w:val="22"/>
                </w:rPr>
                <w:t>26</w:t>
              </w:r>
            </w:ins>
            <w:del w:id="4036"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42BFD51" w14:textId="2B521C75" w:rsidR="004059C1" w:rsidRPr="00E95F39" w:rsidRDefault="004059C1" w:rsidP="00E95F39">
            <w:pPr>
              <w:widowControl/>
              <w:autoSpaceDE/>
              <w:autoSpaceDN/>
              <w:adjustRightInd/>
              <w:jc w:val="center"/>
              <w:rPr>
                <w:b/>
                <w:bCs/>
                <w:sz w:val="22"/>
                <w:szCs w:val="22"/>
              </w:rPr>
            </w:pPr>
            <w:ins w:id="4037" w:author="ERCOT" w:date="2023-10-26T12:41:00Z">
              <w:r w:rsidRPr="00E95F39">
                <w:rPr>
                  <w:sz w:val="22"/>
                  <w:szCs w:val="22"/>
                </w:rPr>
                <w:t>26</w:t>
              </w:r>
            </w:ins>
            <w:del w:id="4038"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6A1BF4D" w14:textId="79E864C6" w:rsidR="004059C1" w:rsidRPr="00E95F39" w:rsidRDefault="004059C1" w:rsidP="00E95F39">
            <w:pPr>
              <w:widowControl/>
              <w:autoSpaceDE/>
              <w:autoSpaceDN/>
              <w:adjustRightInd/>
              <w:jc w:val="center"/>
              <w:rPr>
                <w:b/>
                <w:bCs/>
                <w:sz w:val="22"/>
                <w:szCs w:val="22"/>
              </w:rPr>
            </w:pPr>
            <w:ins w:id="4039" w:author="ERCOT" w:date="2023-10-26T12:41:00Z">
              <w:r w:rsidRPr="00E95F39">
                <w:rPr>
                  <w:sz w:val="22"/>
                  <w:szCs w:val="22"/>
                </w:rPr>
                <w:t>26</w:t>
              </w:r>
            </w:ins>
            <w:del w:id="4040"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634D3A0" w14:textId="31656C8E" w:rsidR="004059C1" w:rsidRPr="00E95F39" w:rsidRDefault="004059C1" w:rsidP="00E95F39">
            <w:pPr>
              <w:widowControl/>
              <w:autoSpaceDE/>
              <w:autoSpaceDN/>
              <w:adjustRightInd/>
              <w:jc w:val="center"/>
              <w:rPr>
                <w:b/>
                <w:bCs/>
                <w:sz w:val="22"/>
                <w:szCs w:val="22"/>
              </w:rPr>
            </w:pPr>
            <w:ins w:id="4041" w:author="ERCOT" w:date="2023-10-26T12:41:00Z">
              <w:r w:rsidRPr="00E95F39">
                <w:rPr>
                  <w:sz w:val="22"/>
                  <w:szCs w:val="22"/>
                </w:rPr>
                <w:t>23</w:t>
              </w:r>
            </w:ins>
            <w:del w:id="4042"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3A7751E" w14:textId="42E12620" w:rsidR="004059C1" w:rsidRPr="00E95F39" w:rsidRDefault="004059C1" w:rsidP="00E95F39">
            <w:pPr>
              <w:widowControl/>
              <w:autoSpaceDE/>
              <w:autoSpaceDN/>
              <w:adjustRightInd/>
              <w:jc w:val="center"/>
              <w:rPr>
                <w:b/>
                <w:bCs/>
                <w:sz w:val="22"/>
                <w:szCs w:val="22"/>
              </w:rPr>
            </w:pPr>
            <w:ins w:id="4043" w:author="ERCOT" w:date="2023-10-26T12:41:00Z">
              <w:r w:rsidRPr="00E95F39">
                <w:rPr>
                  <w:sz w:val="22"/>
                  <w:szCs w:val="22"/>
                </w:rPr>
                <w:t>23</w:t>
              </w:r>
            </w:ins>
            <w:del w:id="4044"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A44F17D" w14:textId="25AC4477" w:rsidR="004059C1" w:rsidRPr="00E95F39" w:rsidRDefault="004059C1" w:rsidP="00E95F39">
            <w:pPr>
              <w:widowControl/>
              <w:autoSpaceDE/>
              <w:autoSpaceDN/>
              <w:adjustRightInd/>
              <w:jc w:val="center"/>
              <w:rPr>
                <w:b/>
                <w:bCs/>
                <w:sz w:val="22"/>
                <w:szCs w:val="22"/>
              </w:rPr>
            </w:pPr>
            <w:ins w:id="4045" w:author="ERCOT" w:date="2023-10-26T12:41:00Z">
              <w:r w:rsidRPr="00E95F39">
                <w:rPr>
                  <w:sz w:val="22"/>
                  <w:szCs w:val="22"/>
                </w:rPr>
                <w:t>23</w:t>
              </w:r>
            </w:ins>
            <w:del w:id="4046" w:author="ERCOT" w:date="2023-10-26T12:41:00Z">
              <w:r w:rsidRPr="00E95F39" w:rsidDel="00EF7EA0">
                <w:rPr>
                  <w:sz w:val="22"/>
                  <w:szCs w:val="22"/>
                </w:rPr>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41F13056" w14:textId="7CBC53B9" w:rsidR="004059C1" w:rsidRPr="00E95F39" w:rsidRDefault="004059C1" w:rsidP="00E95F39">
            <w:pPr>
              <w:widowControl/>
              <w:autoSpaceDE/>
              <w:autoSpaceDN/>
              <w:adjustRightInd/>
              <w:jc w:val="center"/>
              <w:rPr>
                <w:b/>
                <w:bCs/>
                <w:sz w:val="22"/>
                <w:szCs w:val="22"/>
              </w:rPr>
            </w:pPr>
            <w:ins w:id="4047" w:author="ERCOT" w:date="2023-10-26T12:41:00Z">
              <w:r w:rsidRPr="00E95F39">
                <w:rPr>
                  <w:sz w:val="22"/>
                  <w:szCs w:val="22"/>
                </w:rPr>
                <w:t>23</w:t>
              </w:r>
            </w:ins>
            <w:del w:id="4048" w:author="ERCOT" w:date="2023-10-26T12:41:00Z">
              <w:r w:rsidRPr="00E95F39" w:rsidDel="00EF7EA0">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5CD82AAF" w14:textId="6A1D5257" w:rsidR="004059C1" w:rsidRPr="00E95F39" w:rsidRDefault="004059C1" w:rsidP="00E95F39">
            <w:pPr>
              <w:widowControl/>
              <w:autoSpaceDE/>
              <w:autoSpaceDN/>
              <w:adjustRightInd/>
              <w:jc w:val="center"/>
              <w:rPr>
                <w:b/>
                <w:bCs/>
                <w:sz w:val="22"/>
                <w:szCs w:val="22"/>
              </w:rPr>
            </w:pPr>
            <w:ins w:id="4049" w:author="ERCOT" w:date="2023-10-26T12:41:00Z">
              <w:r w:rsidRPr="00E95F39">
                <w:rPr>
                  <w:sz w:val="22"/>
                  <w:szCs w:val="22"/>
                </w:rPr>
                <w:t>1</w:t>
              </w:r>
            </w:ins>
            <w:del w:id="4050"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6BEA5470" w14:textId="7413AE8D" w:rsidR="004059C1" w:rsidRPr="00E95F39" w:rsidRDefault="004059C1" w:rsidP="00E95F39">
            <w:pPr>
              <w:widowControl/>
              <w:autoSpaceDE/>
              <w:autoSpaceDN/>
              <w:adjustRightInd/>
              <w:jc w:val="center"/>
              <w:rPr>
                <w:b/>
                <w:bCs/>
                <w:sz w:val="22"/>
                <w:szCs w:val="22"/>
              </w:rPr>
            </w:pPr>
            <w:ins w:id="4051" w:author="ERCOT" w:date="2023-10-26T12:41:00Z">
              <w:r w:rsidRPr="00E95F39">
                <w:rPr>
                  <w:sz w:val="22"/>
                  <w:szCs w:val="22"/>
                </w:rPr>
                <w:t>1</w:t>
              </w:r>
            </w:ins>
            <w:del w:id="4052"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17B636DD" w14:textId="036FC391" w:rsidR="004059C1" w:rsidRPr="00E95F39" w:rsidRDefault="004059C1" w:rsidP="00E95F39">
            <w:pPr>
              <w:widowControl/>
              <w:autoSpaceDE/>
              <w:autoSpaceDN/>
              <w:adjustRightInd/>
              <w:jc w:val="center"/>
              <w:rPr>
                <w:b/>
                <w:bCs/>
                <w:sz w:val="22"/>
                <w:szCs w:val="22"/>
              </w:rPr>
            </w:pPr>
            <w:ins w:id="4053" w:author="ERCOT" w:date="2023-10-26T12:41:00Z">
              <w:r w:rsidRPr="00E95F39">
                <w:rPr>
                  <w:sz w:val="22"/>
                  <w:szCs w:val="22"/>
                </w:rPr>
                <w:t>1</w:t>
              </w:r>
            </w:ins>
            <w:del w:id="4054"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44637E99" w14:textId="4809BF09" w:rsidR="004059C1" w:rsidRPr="00E95F39" w:rsidRDefault="004059C1" w:rsidP="00E95F39">
            <w:pPr>
              <w:widowControl/>
              <w:autoSpaceDE/>
              <w:autoSpaceDN/>
              <w:adjustRightInd/>
              <w:jc w:val="center"/>
              <w:rPr>
                <w:b/>
                <w:bCs/>
                <w:sz w:val="22"/>
                <w:szCs w:val="22"/>
              </w:rPr>
            </w:pPr>
            <w:ins w:id="4055" w:author="ERCOT" w:date="2023-10-26T12:41:00Z">
              <w:r w:rsidRPr="00E95F39">
                <w:rPr>
                  <w:sz w:val="22"/>
                  <w:szCs w:val="22"/>
                </w:rPr>
                <w:t>1</w:t>
              </w:r>
            </w:ins>
            <w:del w:id="4056"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37FC83E8" w14:textId="4CDA48D4" w:rsidR="004059C1" w:rsidRPr="00E95F39" w:rsidRDefault="004059C1" w:rsidP="00E95F39">
            <w:pPr>
              <w:widowControl/>
              <w:autoSpaceDE/>
              <w:autoSpaceDN/>
              <w:adjustRightInd/>
              <w:jc w:val="center"/>
              <w:rPr>
                <w:b/>
                <w:bCs/>
                <w:sz w:val="22"/>
                <w:szCs w:val="22"/>
              </w:rPr>
            </w:pPr>
            <w:ins w:id="4057" w:author="ERCOT" w:date="2023-10-26T12:41:00Z">
              <w:r w:rsidRPr="00E95F39">
                <w:rPr>
                  <w:sz w:val="22"/>
                  <w:szCs w:val="22"/>
                </w:rPr>
                <w:t>0</w:t>
              </w:r>
            </w:ins>
            <w:del w:id="4058"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6D5D2A54" w14:textId="4F2B1F32" w:rsidR="004059C1" w:rsidRPr="00E95F39" w:rsidRDefault="004059C1" w:rsidP="00E95F39">
            <w:pPr>
              <w:widowControl/>
              <w:autoSpaceDE/>
              <w:autoSpaceDN/>
              <w:adjustRightInd/>
              <w:jc w:val="center"/>
              <w:rPr>
                <w:b/>
                <w:bCs/>
                <w:sz w:val="22"/>
                <w:szCs w:val="22"/>
              </w:rPr>
            </w:pPr>
            <w:ins w:id="4059" w:author="ERCOT" w:date="2023-10-26T12:41:00Z">
              <w:r w:rsidRPr="00E95F39">
                <w:rPr>
                  <w:sz w:val="22"/>
                  <w:szCs w:val="22"/>
                </w:rPr>
                <w:t>0</w:t>
              </w:r>
            </w:ins>
            <w:del w:id="4060" w:author="ERCOT" w:date="2023-10-26T12:41:00Z">
              <w:r w:rsidRPr="00E95F39" w:rsidDel="00EF7EA0">
                <w:rPr>
                  <w:sz w:val="22"/>
                  <w:szCs w:val="22"/>
                </w:rPr>
                <w:delText>0</w:delText>
              </w:r>
            </w:del>
          </w:p>
        </w:tc>
      </w:tr>
      <w:tr w:rsidR="004059C1" w:rsidRPr="00ED4D8D" w14:paraId="7EEC84E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4059C1" w:rsidRPr="00ED4D8D" w:rsidRDefault="004059C1" w:rsidP="004059C1">
            <w:pPr>
              <w:widowControl/>
              <w:autoSpaceDE/>
              <w:autoSpaceDN/>
              <w:adjustRightInd/>
              <w:jc w:val="center"/>
              <w:rPr>
                <w:sz w:val="22"/>
                <w:szCs w:val="22"/>
              </w:rPr>
            </w:pPr>
            <w:r w:rsidRPr="00ED4D8D">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center"/>
          </w:tcPr>
          <w:p w14:paraId="2C251FC0" w14:textId="19A91FB9" w:rsidR="004059C1" w:rsidRPr="00E95F39" w:rsidRDefault="004059C1" w:rsidP="00E95F39">
            <w:pPr>
              <w:widowControl/>
              <w:autoSpaceDE/>
              <w:autoSpaceDN/>
              <w:adjustRightInd/>
              <w:jc w:val="center"/>
              <w:rPr>
                <w:b/>
                <w:bCs/>
                <w:sz w:val="22"/>
                <w:szCs w:val="22"/>
              </w:rPr>
            </w:pPr>
            <w:ins w:id="4061" w:author="ERCOT" w:date="2023-10-26T12:41:00Z">
              <w:r w:rsidRPr="00E95F39">
                <w:rPr>
                  <w:sz w:val="22"/>
                  <w:szCs w:val="22"/>
                </w:rPr>
                <w:t>0</w:t>
              </w:r>
            </w:ins>
            <w:del w:id="4062"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73FD4A7" w14:textId="1D734843" w:rsidR="004059C1" w:rsidRPr="00E95F39" w:rsidRDefault="004059C1" w:rsidP="00E95F39">
            <w:pPr>
              <w:widowControl/>
              <w:autoSpaceDE/>
              <w:autoSpaceDN/>
              <w:adjustRightInd/>
              <w:jc w:val="center"/>
              <w:rPr>
                <w:b/>
                <w:bCs/>
                <w:sz w:val="22"/>
                <w:szCs w:val="22"/>
              </w:rPr>
            </w:pPr>
            <w:ins w:id="4063" w:author="ERCOT" w:date="2023-10-26T12:41:00Z">
              <w:r w:rsidRPr="00E95F39">
                <w:rPr>
                  <w:sz w:val="22"/>
                  <w:szCs w:val="22"/>
                </w:rPr>
                <w:t>0</w:t>
              </w:r>
            </w:ins>
            <w:del w:id="406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6CDE495" w14:textId="4A55A47D" w:rsidR="004059C1" w:rsidRPr="00E95F39" w:rsidRDefault="004059C1" w:rsidP="00E95F39">
            <w:pPr>
              <w:widowControl/>
              <w:autoSpaceDE/>
              <w:autoSpaceDN/>
              <w:adjustRightInd/>
              <w:jc w:val="center"/>
              <w:rPr>
                <w:b/>
                <w:bCs/>
                <w:sz w:val="22"/>
                <w:szCs w:val="22"/>
              </w:rPr>
            </w:pPr>
            <w:ins w:id="4065" w:author="ERCOT" w:date="2023-10-26T12:41:00Z">
              <w:r w:rsidRPr="00E95F39">
                <w:rPr>
                  <w:sz w:val="22"/>
                  <w:szCs w:val="22"/>
                </w:rPr>
                <w:t>0</w:t>
              </w:r>
            </w:ins>
            <w:del w:id="406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33C700C5" w14:textId="19278C1D" w:rsidR="004059C1" w:rsidRPr="00E95F39" w:rsidRDefault="004059C1" w:rsidP="00E95F39">
            <w:pPr>
              <w:widowControl/>
              <w:autoSpaceDE/>
              <w:autoSpaceDN/>
              <w:adjustRightInd/>
              <w:jc w:val="center"/>
              <w:rPr>
                <w:b/>
                <w:bCs/>
                <w:sz w:val="22"/>
                <w:szCs w:val="22"/>
              </w:rPr>
            </w:pPr>
            <w:ins w:id="4067" w:author="ERCOT" w:date="2023-10-26T12:41:00Z">
              <w:r w:rsidRPr="00E95F39">
                <w:rPr>
                  <w:sz w:val="22"/>
                  <w:szCs w:val="22"/>
                </w:rPr>
                <w:t>0</w:t>
              </w:r>
            </w:ins>
            <w:del w:id="406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74755AD5" w14:textId="61386CB0" w:rsidR="004059C1" w:rsidRPr="00E95F39" w:rsidRDefault="004059C1" w:rsidP="00E95F39">
            <w:pPr>
              <w:widowControl/>
              <w:autoSpaceDE/>
              <w:autoSpaceDN/>
              <w:adjustRightInd/>
              <w:jc w:val="center"/>
              <w:rPr>
                <w:b/>
                <w:bCs/>
                <w:sz w:val="22"/>
                <w:szCs w:val="22"/>
              </w:rPr>
            </w:pPr>
            <w:ins w:id="4069" w:author="ERCOT" w:date="2023-10-26T12:41:00Z">
              <w:r w:rsidRPr="00E95F39">
                <w:rPr>
                  <w:sz w:val="22"/>
                  <w:szCs w:val="22"/>
                </w:rPr>
                <w:t>0</w:t>
              </w:r>
            </w:ins>
            <w:del w:id="407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52A9257" w14:textId="5DE8CDF1" w:rsidR="004059C1" w:rsidRPr="00E95F39" w:rsidRDefault="004059C1" w:rsidP="00E95F39">
            <w:pPr>
              <w:widowControl/>
              <w:autoSpaceDE/>
              <w:autoSpaceDN/>
              <w:adjustRightInd/>
              <w:jc w:val="center"/>
              <w:rPr>
                <w:b/>
                <w:bCs/>
                <w:sz w:val="22"/>
                <w:szCs w:val="22"/>
              </w:rPr>
            </w:pPr>
            <w:ins w:id="4071" w:author="ERCOT" w:date="2023-10-26T12:41:00Z">
              <w:r w:rsidRPr="00E95F39">
                <w:rPr>
                  <w:sz w:val="22"/>
                  <w:szCs w:val="22"/>
                </w:rPr>
                <w:t>0</w:t>
              </w:r>
            </w:ins>
            <w:del w:id="407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5D3D0246" w14:textId="53ADC494" w:rsidR="004059C1" w:rsidRPr="00E95F39" w:rsidRDefault="004059C1" w:rsidP="00E95F39">
            <w:pPr>
              <w:widowControl/>
              <w:autoSpaceDE/>
              <w:autoSpaceDN/>
              <w:adjustRightInd/>
              <w:jc w:val="center"/>
              <w:rPr>
                <w:b/>
                <w:bCs/>
                <w:sz w:val="22"/>
                <w:szCs w:val="22"/>
              </w:rPr>
            </w:pPr>
            <w:ins w:id="4073" w:author="ERCOT" w:date="2023-10-26T12:41:00Z">
              <w:r w:rsidRPr="00E95F39">
                <w:rPr>
                  <w:sz w:val="22"/>
                  <w:szCs w:val="22"/>
                </w:rPr>
                <w:t>4</w:t>
              </w:r>
            </w:ins>
            <w:del w:id="4074"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88D1C23" w14:textId="64B9A794" w:rsidR="004059C1" w:rsidRPr="00E95F39" w:rsidRDefault="004059C1" w:rsidP="00E95F39">
            <w:pPr>
              <w:widowControl/>
              <w:autoSpaceDE/>
              <w:autoSpaceDN/>
              <w:adjustRightInd/>
              <w:jc w:val="center"/>
              <w:rPr>
                <w:b/>
                <w:bCs/>
                <w:sz w:val="22"/>
                <w:szCs w:val="22"/>
              </w:rPr>
            </w:pPr>
            <w:ins w:id="4075" w:author="ERCOT" w:date="2023-10-26T12:41:00Z">
              <w:r w:rsidRPr="00E95F39">
                <w:rPr>
                  <w:sz w:val="22"/>
                  <w:szCs w:val="22"/>
                </w:rPr>
                <w:t>4</w:t>
              </w:r>
            </w:ins>
            <w:del w:id="4076" w:author="ERCOT" w:date="2023-10-26T12:41:00Z">
              <w:r w:rsidRPr="00E95F39" w:rsidDel="00EF7EA0">
                <w:rPr>
                  <w:sz w:val="22"/>
                  <w:szCs w:val="22"/>
                </w:rPr>
                <w:delText>2</w:delText>
              </w:r>
            </w:del>
          </w:p>
        </w:tc>
        <w:tc>
          <w:tcPr>
            <w:tcW w:w="181" w:type="pct"/>
            <w:tcBorders>
              <w:top w:val="single" w:sz="4" w:space="0" w:color="000000"/>
              <w:left w:val="single" w:sz="4" w:space="0" w:color="000000"/>
              <w:bottom w:val="single" w:sz="4" w:space="0" w:color="000000"/>
              <w:right w:val="single" w:sz="4" w:space="0" w:color="000000"/>
            </w:tcBorders>
            <w:vAlign w:val="center"/>
          </w:tcPr>
          <w:p w14:paraId="287D22FD" w14:textId="6DFE7C0A" w:rsidR="004059C1" w:rsidRPr="00E95F39" w:rsidRDefault="004059C1" w:rsidP="00E95F39">
            <w:pPr>
              <w:widowControl/>
              <w:autoSpaceDE/>
              <w:autoSpaceDN/>
              <w:adjustRightInd/>
              <w:jc w:val="center"/>
              <w:rPr>
                <w:b/>
                <w:bCs/>
                <w:sz w:val="22"/>
                <w:szCs w:val="22"/>
              </w:rPr>
            </w:pPr>
            <w:ins w:id="4077" w:author="ERCOT" w:date="2023-10-26T12:41:00Z">
              <w:r w:rsidRPr="00E95F39">
                <w:rPr>
                  <w:sz w:val="22"/>
                  <w:szCs w:val="22"/>
                </w:rPr>
                <w:t>4</w:t>
              </w:r>
            </w:ins>
            <w:del w:id="4078" w:author="ERCOT" w:date="2023-10-26T12:41:00Z">
              <w:r w:rsidRPr="00E95F39" w:rsidDel="00EF7EA0">
                <w:rPr>
                  <w:sz w:val="22"/>
                  <w:szCs w:val="22"/>
                </w:rPr>
                <w:delText>2</w:delText>
              </w:r>
            </w:del>
          </w:p>
        </w:tc>
        <w:tc>
          <w:tcPr>
            <w:tcW w:w="223" w:type="pct"/>
            <w:tcBorders>
              <w:top w:val="single" w:sz="4" w:space="0" w:color="000000"/>
              <w:left w:val="single" w:sz="4" w:space="0" w:color="000000"/>
              <w:bottom w:val="single" w:sz="4" w:space="0" w:color="000000"/>
              <w:right w:val="single" w:sz="4" w:space="0" w:color="000000"/>
            </w:tcBorders>
            <w:vAlign w:val="center"/>
          </w:tcPr>
          <w:p w14:paraId="63B40732" w14:textId="57DD2B8A" w:rsidR="004059C1" w:rsidRPr="00E95F39" w:rsidRDefault="004059C1" w:rsidP="00E95F39">
            <w:pPr>
              <w:widowControl/>
              <w:autoSpaceDE/>
              <w:autoSpaceDN/>
              <w:adjustRightInd/>
              <w:jc w:val="center"/>
              <w:rPr>
                <w:b/>
                <w:bCs/>
                <w:sz w:val="22"/>
                <w:szCs w:val="22"/>
              </w:rPr>
            </w:pPr>
            <w:ins w:id="4079" w:author="ERCOT" w:date="2023-10-26T12:41:00Z">
              <w:r w:rsidRPr="00E95F39">
                <w:rPr>
                  <w:sz w:val="22"/>
                  <w:szCs w:val="22"/>
                </w:rPr>
                <w:t>4</w:t>
              </w:r>
            </w:ins>
            <w:del w:id="4080" w:author="ERCOT" w:date="2023-10-26T12:41:00Z">
              <w:r w:rsidRPr="00E95F39" w:rsidDel="00EF7EA0">
                <w:rPr>
                  <w:sz w:val="22"/>
                  <w:szCs w:val="22"/>
                </w:rPr>
                <w:delText>2</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0C84E75A" w14:textId="4EC6A27A" w:rsidR="004059C1" w:rsidRPr="00E95F39" w:rsidRDefault="004059C1" w:rsidP="00E95F39">
            <w:pPr>
              <w:widowControl/>
              <w:autoSpaceDE/>
              <w:autoSpaceDN/>
              <w:adjustRightInd/>
              <w:jc w:val="center"/>
              <w:rPr>
                <w:b/>
                <w:bCs/>
                <w:sz w:val="22"/>
                <w:szCs w:val="22"/>
              </w:rPr>
            </w:pPr>
            <w:ins w:id="4081" w:author="ERCOT" w:date="2023-10-26T12:41:00Z">
              <w:r w:rsidRPr="00E95F39">
                <w:rPr>
                  <w:sz w:val="22"/>
                  <w:szCs w:val="22"/>
                </w:rPr>
                <w:t>26</w:t>
              </w:r>
            </w:ins>
            <w:del w:id="4082"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61AC2788" w14:textId="72621E0A" w:rsidR="004059C1" w:rsidRPr="00E95F39" w:rsidRDefault="004059C1" w:rsidP="00E95F39">
            <w:pPr>
              <w:widowControl/>
              <w:autoSpaceDE/>
              <w:autoSpaceDN/>
              <w:adjustRightInd/>
              <w:jc w:val="center"/>
              <w:rPr>
                <w:b/>
                <w:bCs/>
                <w:sz w:val="22"/>
                <w:szCs w:val="22"/>
              </w:rPr>
            </w:pPr>
            <w:ins w:id="4083" w:author="ERCOT" w:date="2023-10-26T12:41:00Z">
              <w:r w:rsidRPr="00E95F39">
                <w:rPr>
                  <w:sz w:val="22"/>
                  <w:szCs w:val="22"/>
                </w:rPr>
                <w:t>26</w:t>
              </w:r>
            </w:ins>
            <w:del w:id="4084"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24758352" w14:textId="330B2780" w:rsidR="004059C1" w:rsidRPr="00E95F39" w:rsidRDefault="004059C1" w:rsidP="00E95F39">
            <w:pPr>
              <w:widowControl/>
              <w:autoSpaceDE/>
              <w:autoSpaceDN/>
              <w:adjustRightInd/>
              <w:jc w:val="center"/>
              <w:rPr>
                <w:b/>
                <w:bCs/>
                <w:sz w:val="22"/>
                <w:szCs w:val="22"/>
              </w:rPr>
            </w:pPr>
            <w:ins w:id="4085" w:author="ERCOT" w:date="2023-10-26T12:41:00Z">
              <w:r w:rsidRPr="00E95F39">
                <w:rPr>
                  <w:sz w:val="22"/>
                  <w:szCs w:val="22"/>
                </w:rPr>
                <w:t>26</w:t>
              </w:r>
            </w:ins>
            <w:del w:id="4086" w:author="ERCOT" w:date="2023-10-26T12:41:00Z">
              <w:r w:rsidRPr="00E95F39" w:rsidDel="00EF7EA0">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center"/>
          </w:tcPr>
          <w:p w14:paraId="4B3B9E61" w14:textId="1C23A8B1" w:rsidR="004059C1" w:rsidRPr="00E95F39" w:rsidRDefault="004059C1" w:rsidP="00E95F39">
            <w:pPr>
              <w:widowControl/>
              <w:autoSpaceDE/>
              <w:autoSpaceDN/>
              <w:adjustRightInd/>
              <w:jc w:val="center"/>
              <w:rPr>
                <w:b/>
                <w:bCs/>
                <w:sz w:val="22"/>
                <w:szCs w:val="22"/>
              </w:rPr>
            </w:pPr>
            <w:ins w:id="4087" w:author="ERCOT" w:date="2023-10-26T12:41:00Z">
              <w:r w:rsidRPr="00E95F39">
                <w:rPr>
                  <w:sz w:val="22"/>
                  <w:szCs w:val="22"/>
                </w:rPr>
                <w:t>26</w:t>
              </w:r>
            </w:ins>
            <w:del w:id="4088" w:author="ERCOT" w:date="2023-10-26T12:41:00Z">
              <w:r w:rsidRPr="00E95F39" w:rsidDel="00EF7EA0">
                <w:rPr>
                  <w:sz w:val="22"/>
                  <w:szCs w:val="22"/>
                </w:rPr>
                <w:delText>31</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4937D4EA" w14:textId="0D492815" w:rsidR="004059C1" w:rsidRPr="00E95F39" w:rsidRDefault="004059C1" w:rsidP="00E95F39">
            <w:pPr>
              <w:widowControl/>
              <w:autoSpaceDE/>
              <w:autoSpaceDN/>
              <w:adjustRightInd/>
              <w:jc w:val="center"/>
              <w:rPr>
                <w:b/>
                <w:bCs/>
                <w:sz w:val="22"/>
                <w:szCs w:val="22"/>
              </w:rPr>
            </w:pPr>
            <w:ins w:id="4089" w:author="ERCOT" w:date="2023-10-26T12:41:00Z">
              <w:r w:rsidRPr="00E95F39">
                <w:rPr>
                  <w:sz w:val="22"/>
                  <w:szCs w:val="22"/>
                </w:rPr>
                <w:t>23</w:t>
              </w:r>
            </w:ins>
            <w:del w:id="4090"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DF00180" w14:textId="1268C156" w:rsidR="004059C1" w:rsidRPr="00E95F39" w:rsidRDefault="004059C1" w:rsidP="00E95F39">
            <w:pPr>
              <w:widowControl/>
              <w:autoSpaceDE/>
              <w:autoSpaceDN/>
              <w:adjustRightInd/>
              <w:jc w:val="center"/>
              <w:rPr>
                <w:b/>
                <w:bCs/>
                <w:sz w:val="22"/>
                <w:szCs w:val="22"/>
              </w:rPr>
            </w:pPr>
            <w:ins w:id="4091" w:author="ERCOT" w:date="2023-10-26T12:41:00Z">
              <w:r w:rsidRPr="00E95F39">
                <w:rPr>
                  <w:sz w:val="22"/>
                  <w:szCs w:val="22"/>
                </w:rPr>
                <w:t>23</w:t>
              </w:r>
            </w:ins>
            <w:del w:id="4092" w:author="ERCOT" w:date="2023-10-26T12:41:00Z">
              <w:r w:rsidRPr="00E95F39" w:rsidDel="00EF7EA0">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center"/>
          </w:tcPr>
          <w:p w14:paraId="7B768C4C" w14:textId="0D5F9E62" w:rsidR="004059C1" w:rsidRPr="00E95F39" w:rsidRDefault="004059C1" w:rsidP="00E95F39">
            <w:pPr>
              <w:widowControl/>
              <w:autoSpaceDE/>
              <w:autoSpaceDN/>
              <w:adjustRightInd/>
              <w:jc w:val="center"/>
              <w:rPr>
                <w:b/>
                <w:bCs/>
                <w:sz w:val="22"/>
                <w:szCs w:val="22"/>
              </w:rPr>
            </w:pPr>
            <w:ins w:id="4093" w:author="ERCOT" w:date="2023-10-26T12:41:00Z">
              <w:r w:rsidRPr="00E95F39">
                <w:rPr>
                  <w:sz w:val="22"/>
                  <w:szCs w:val="22"/>
                </w:rPr>
                <w:t>23</w:t>
              </w:r>
            </w:ins>
            <w:del w:id="4094" w:author="ERCOT" w:date="2023-10-26T12:41:00Z">
              <w:r w:rsidRPr="00E95F39" w:rsidDel="00EF7EA0">
                <w:rPr>
                  <w:sz w:val="22"/>
                  <w:szCs w:val="22"/>
                </w:rPr>
                <w:delText>20</w:delText>
              </w:r>
            </w:del>
          </w:p>
        </w:tc>
        <w:tc>
          <w:tcPr>
            <w:tcW w:w="179" w:type="pct"/>
            <w:tcBorders>
              <w:top w:val="single" w:sz="4" w:space="0" w:color="000000"/>
              <w:left w:val="single" w:sz="4" w:space="0" w:color="000000"/>
              <w:bottom w:val="single" w:sz="4" w:space="0" w:color="000000"/>
              <w:right w:val="single" w:sz="4" w:space="0" w:color="000000"/>
            </w:tcBorders>
            <w:vAlign w:val="center"/>
          </w:tcPr>
          <w:p w14:paraId="0DF1491B" w14:textId="014AD4F7" w:rsidR="004059C1" w:rsidRPr="00E95F39" w:rsidRDefault="004059C1" w:rsidP="00E95F39">
            <w:pPr>
              <w:widowControl/>
              <w:autoSpaceDE/>
              <w:autoSpaceDN/>
              <w:adjustRightInd/>
              <w:jc w:val="center"/>
              <w:rPr>
                <w:b/>
                <w:bCs/>
                <w:sz w:val="22"/>
                <w:szCs w:val="22"/>
              </w:rPr>
            </w:pPr>
            <w:ins w:id="4095" w:author="ERCOT" w:date="2023-10-26T12:41:00Z">
              <w:r w:rsidRPr="00E95F39">
                <w:rPr>
                  <w:sz w:val="22"/>
                  <w:szCs w:val="22"/>
                </w:rPr>
                <w:t>23</w:t>
              </w:r>
            </w:ins>
            <w:del w:id="4096" w:author="ERCOT" w:date="2023-10-26T12:41:00Z">
              <w:r w:rsidRPr="00E95F39" w:rsidDel="00EF7EA0">
                <w:rPr>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center"/>
          </w:tcPr>
          <w:p w14:paraId="7C8E5045" w14:textId="493FACB2" w:rsidR="004059C1" w:rsidRPr="00E95F39" w:rsidRDefault="004059C1" w:rsidP="00E95F39">
            <w:pPr>
              <w:widowControl/>
              <w:autoSpaceDE/>
              <w:autoSpaceDN/>
              <w:adjustRightInd/>
              <w:jc w:val="center"/>
              <w:rPr>
                <w:b/>
                <w:bCs/>
                <w:sz w:val="22"/>
                <w:szCs w:val="22"/>
              </w:rPr>
            </w:pPr>
            <w:ins w:id="4097" w:author="ERCOT" w:date="2023-10-26T12:41:00Z">
              <w:r w:rsidRPr="00E95F39">
                <w:rPr>
                  <w:sz w:val="22"/>
                  <w:szCs w:val="22"/>
                </w:rPr>
                <w:t>1</w:t>
              </w:r>
            </w:ins>
            <w:del w:id="4098"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center"/>
          </w:tcPr>
          <w:p w14:paraId="7AAA617F" w14:textId="325DADC6" w:rsidR="004059C1" w:rsidRPr="00E95F39" w:rsidRDefault="004059C1" w:rsidP="00E95F39">
            <w:pPr>
              <w:widowControl/>
              <w:autoSpaceDE/>
              <w:autoSpaceDN/>
              <w:adjustRightInd/>
              <w:jc w:val="center"/>
              <w:rPr>
                <w:b/>
                <w:bCs/>
                <w:sz w:val="22"/>
                <w:szCs w:val="22"/>
              </w:rPr>
            </w:pPr>
            <w:ins w:id="4099" w:author="ERCOT" w:date="2023-10-26T12:41:00Z">
              <w:r w:rsidRPr="00E95F39">
                <w:rPr>
                  <w:sz w:val="22"/>
                  <w:szCs w:val="22"/>
                </w:rPr>
                <w:t>1</w:t>
              </w:r>
            </w:ins>
            <w:del w:id="4100"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center"/>
          </w:tcPr>
          <w:p w14:paraId="756B3DD8" w14:textId="10F0F99F" w:rsidR="004059C1" w:rsidRPr="00E95F39" w:rsidRDefault="004059C1" w:rsidP="00E95F39">
            <w:pPr>
              <w:widowControl/>
              <w:autoSpaceDE/>
              <w:autoSpaceDN/>
              <w:adjustRightInd/>
              <w:jc w:val="center"/>
              <w:rPr>
                <w:b/>
                <w:bCs/>
                <w:sz w:val="22"/>
                <w:szCs w:val="22"/>
              </w:rPr>
            </w:pPr>
            <w:ins w:id="4101" w:author="ERCOT" w:date="2023-10-26T12:41:00Z">
              <w:r w:rsidRPr="00E95F39">
                <w:rPr>
                  <w:sz w:val="22"/>
                  <w:szCs w:val="22"/>
                </w:rPr>
                <w:t>1</w:t>
              </w:r>
            </w:ins>
            <w:del w:id="4102"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center"/>
          </w:tcPr>
          <w:p w14:paraId="2E307949" w14:textId="5F50C320" w:rsidR="004059C1" w:rsidRPr="00E95F39" w:rsidRDefault="004059C1" w:rsidP="00E95F39">
            <w:pPr>
              <w:widowControl/>
              <w:autoSpaceDE/>
              <w:autoSpaceDN/>
              <w:adjustRightInd/>
              <w:jc w:val="center"/>
              <w:rPr>
                <w:b/>
                <w:bCs/>
                <w:sz w:val="22"/>
                <w:szCs w:val="22"/>
              </w:rPr>
            </w:pPr>
            <w:ins w:id="4103" w:author="ERCOT" w:date="2023-10-26T12:41:00Z">
              <w:r w:rsidRPr="00E95F39">
                <w:rPr>
                  <w:sz w:val="22"/>
                  <w:szCs w:val="22"/>
                </w:rPr>
                <w:t>1</w:t>
              </w:r>
            </w:ins>
            <w:del w:id="4104"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center"/>
          </w:tcPr>
          <w:p w14:paraId="14A9BC11" w14:textId="02C1AEC5" w:rsidR="004059C1" w:rsidRPr="00E95F39" w:rsidRDefault="004059C1" w:rsidP="00E95F39">
            <w:pPr>
              <w:widowControl/>
              <w:autoSpaceDE/>
              <w:autoSpaceDN/>
              <w:adjustRightInd/>
              <w:jc w:val="center"/>
              <w:rPr>
                <w:b/>
                <w:bCs/>
                <w:sz w:val="22"/>
                <w:szCs w:val="22"/>
              </w:rPr>
            </w:pPr>
            <w:ins w:id="4105" w:author="ERCOT" w:date="2023-10-26T12:41:00Z">
              <w:r w:rsidRPr="00E95F39">
                <w:rPr>
                  <w:sz w:val="22"/>
                  <w:szCs w:val="22"/>
                </w:rPr>
                <w:t>0</w:t>
              </w:r>
            </w:ins>
            <w:del w:id="4106"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4" w:space="0" w:color="000000"/>
              <w:right w:val="single" w:sz="8" w:space="0" w:color="000000"/>
            </w:tcBorders>
            <w:vAlign w:val="center"/>
          </w:tcPr>
          <w:p w14:paraId="4EA083C9" w14:textId="34CDA86B" w:rsidR="004059C1" w:rsidRPr="00E95F39" w:rsidRDefault="004059C1" w:rsidP="00E95F39">
            <w:pPr>
              <w:widowControl/>
              <w:autoSpaceDE/>
              <w:autoSpaceDN/>
              <w:adjustRightInd/>
              <w:jc w:val="center"/>
              <w:rPr>
                <w:b/>
                <w:bCs/>
                <w:sz w:val="22"/>
                <w:szCs w:val="22"/>
              </w:rPr>
            </w:pPr>
            <w:ins w:id="4107" w:author="ERCOT" w:date="2023-10-26T12:41:00Z">
              <w:r w:rsidRPr="00E95F39">
                <w:rPr>
                  <w:sz w:val="22"/>
                  <w:szCs w:val="22"/>
                </w:rPr>
                <w:t>0</w:t>
              </w:r>
            </w:ins>
            <w:del w:id="4108" w:author="ERCOT" w:date="2023-10-26T12:41:00Z">
              <w:r w:rsidRPr="00E95F39" w:rsidDel="00EF7EA0">
                <w:rPr>
                  <w:sz w:val="22"/>
                  <w:szCs w:val="22"/>
                </w:rPr>
                <w:delText>0</w:delText>
              </w:r>
            </w:del>
          </w:p>
        </w:tc>
      </w:tr>
      <w:tr w:rsidR="004059C1" w:rsidRPr="00ED4D8D" w14:paraId="5D14B514" w14:textId="77777777" w:rsidTr="00E95F39">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4059C1" w:rsidRPr="00ED4D8D" w:rsidRDefault="004059C1" w:rsidP="004059C1">
            <w:pPr>
              <w:widowControl/>
              <w:autoSpaceDE/>
              <w:autoSpaceDN/>
              <w:adjustRightInd/>
              <w:jc w:val="center"/>
              <w:rPr>
                <w:sz w:val="22"/>
                <w:szCs w:val="22"/>
              </w:rPr>
            </w:pPr>
            <w:r w:rsidRPr="00ED4D8D">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center"/>
          </w:tcPr>
          <w:p w14:paraId="60C28892" w14:textId="5CA56879" w:rsidR="004059C1" w:rsidRPr="00E95F39" w:rsidRDefault="004059C1" w:rsidP="00E95F39">
            <w:pPr>
              <w:widowControl/>
              <w:autoSpaceDE/>
              <w:autoSpaceDN/>
              <w:adjustRightInd/>
              <w:jc w:val="center"/>
              <w:rPr>
                <w:b/>
                <w:bCs/>
                <w:sz w:val="22"/>
                <w:szCs w:val="22"/>
              </w:rPr>
            </w:pPr>
            <w:ins w:id="4109" w:author="ERCOT" w:date="2023-10-26T12:41:00Z">
              <w:r w:rsidRPr="00E95F39">
                <w:rPr>
                  <w:sz w:val="22"/>
                  <w:szCs w:val="22"/>
                </w:rPr>
                <w:t>0</w:t>
              </w:r>
            </w:ins>
            <w:del w:id="4110" w:author="ERCOT" w:date="2023-10-26T12:41:00Z">
              <w:r w:rsidRPr="00E95F39" w:rsidDel="00EF7EA0">
                <w:rPr>
                  <w:sz w:val="22"/>
                  <w:szCs w:val="22"/>
                </w:rPr>
                <w:delText>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21FE2D4C" w14:textId="06BEE7F6" w:rsidR="004059C1" w:rsidRPr="00E95F39" w:rsidRDefault="004059C1" w:rsidP="00E95F39">
            <w:pPr>
              <w:widowControl/>
              <w:autoSpaceDE/>
              <w:autoSpaceDN/>
              <w:adjustRightInd/>
              <w:jc w:val="center"/>
              <w:rPr>
                <w:b/>
                <w:bCs/>
                <w:sz w:val="22"/>
                <w:szCs w:val="22"/>
              </w:rPr>
            </w:pPr>
            <w:ins w:id="4111" w:author="ERCOT" w:date="2023-10-26T12:41:00Z">
              <w:r w:rsidRPr="00E95F39">
                <w:rPr>
                  <w:sz w:val="22"/>
                  <w:szCs w:val="22"/>
                </w:rPr>
                <w:t>0</w:t>
              </w:r>
            </w:ins>
            <w:del w:id="4112"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F1C716F" w14:textId="6BAC8E45" w:rsidR="004059C1" w:rsidRPr="00E95F39" w:rsidRDefault="004059C1" w:rsidP="00E95F39">
            <w:pPr>
              <w:widowControl/>
              <w:autoSpaceDE/>
              <w:autoSpaceDN/>
              <w:adjustRightInd/>
              <w:jc w:val="center"/>
              <w:rPr>
                <w:b/>
                <w:bCs/>
                <w:sz w:val="22"/>
                <w:szCs w:val="22"/>
              </w:rPr>
            </w:pPr>
            <w:ins w:id="4113" w:author="ERCOT" w:date="2023-10-26T12:41:00Z">
              <w:r w:rsidRPr="00E95F39">
                <w:rPr>
                  <w:sz w:val="22"/>
                  <w:szCs w:val="22"/>
                </w:rPr>
                <w:t>0</w:t>
              </w:r>
            </w:ins>
            <w:del w:id="4114"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1388B55" w14:textId="4840BF18" w:rsidR="004059C1" w:rsidRPr="00E95F39" w:rsidRDefault="004059C1" w:rsidP="00E95F39">
            <w:pPr>
              <w:widowControl/>
              <w:autoSpaceDE/>
              <w:autoSpaceDN/>
              <w:adjustRightInd/>
              <w:jc w:val="center"/>
              <w:rPr>
                <w:b/>
                <w:bCs/>
                <w:sz w:val="22"/>
                <w:szCs w:val="22"/>
              </w:rPr>
            </w:pPr>
            <w:ins w:id="4115" w:author="ERCOT" w:date="2023-10-26T12:41:00Z">
              <w:r w:rsidRPr="00E95F39">
                <w:rPr>
                  <w:sz w:val="22"/>
                  <w:szCs w:val="22"/>
                </w:rPr>
                <w:t>0</w:t>
              </w:r>
            </w:ins>
            <w:del w:id="4116"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1463E2E" w14:textId="6C05A7EB" w:rsidR="004059C1" w:rsidRPr="00E95F39" w:rsidRDefault="004059C1" w:rsidP="00E95F39">
            <w:pPr>
              <w:widowControl/>
              <w:autoSpaceDE/>
              <w:autoSpaceDN/>
              <w:adjustRightInd/>
              <w:jc w:val="center"/>
              <w:rPr>
                <w:b/>
                <w:bCs/>
                <w:sz w:val="22"/>
                <w:szCs w:val="22"/>
              </w:rPr>
            </w:pPr>
            <w:ins w:id="4117" w:author="ERCOT" w:date="2023-10-26T12:41:00Z">
              <w:r w:rsidRPr="00E95F39">
                <w:rPr>
                  <w:sz w:val="22"/>
                  <w:szCs w:val="22"/>
                </w:rPr>
                <w:t>0</w:t>
              </w:r>
            </w:ins>
            <w:del w:id="4118"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1ECC3FC2" w14:textId="3683D611" w:rsidR="004059C1" w:rsidRPr="00E95F39" w:rsidRDefault="004059C1" w:rsidP="00E95F39">
            <w:pPr>
              <w:widowControl/>
              <w:autoSpaceDE/>
              <w:autoSpaceDN/>
              <w:adjustRightInd/>
              <w:jc w:val="center"/>
              <w:rPr>
                <w:b/>
                <w:bCs/>
                <w:sz w:val="22"/>
                <w:szCs w:val="22"/>
              </w:rPr>
            </w:pPr>
            <w:ins w:id="4119" w:author="ERCOT" w:date="2023-10-26T12:41:00Z">
              <w:r w:rsidRPr="00E95F39">
                <w:rPr>
                  <w:sz w:val="22"/>
                  <w:szCs w:val="22"/>
                </w:rPr>
                <w:t>0</w:t>
              </w:r>
            </w:ins>
            <w:del w:id="4120" w:author="ERCOT" w:date="2023-10-26T12:41:00Z">
              <w:r w:rsidRPr="00E95F39" w:rsidDel="00EF7EA0">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1CB6AF2D" w14:textId="064A539E" w:rsidR="004059C1" w:rsidRPr="00E95F39" w:rsidRDefault="004059C1" w:rsidP="00E95F39">
            <w:pPr>
              <w:widowControl/>
              <w:autoSpaceDE/>
              <w:autoSpaceDN/>
              <w:adjustRightInd/>
              <w:jc w:val="center"/>
              <w:rPr>
                <w:b/>
                <w:bCs/>
                <w:sz w:val="22"/>
                <w:szCs w:val="22"/>
              </w:rPr>
            </w:pPr>
            <w:ins w:id="4121" w:author="ERCOT" w:date="2023-10-26T12:41:00Z">
              <w:r w:rsidRPr="00E95F39">
                <w:rPr>
                  <w:sz w:val="22"/>
                  <w:szCs w:val="22"/>
                </w:rPr>
                <w:t>3</w:t>
              </w:r>
            </w:ins>
            <w:del w:id="4122"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76AFF95" w14:textId="1CBFD199" w:rsidR="004059C1" w:rsidRPr="00E95F39" w:rsidRDefault="004059C1" w:rsidP="00E95F39">
            <w:pPr>
              <w:widowControl/>
              <w:autoSpaceDE/>
              <w:autoSpaceDN/>
              <w:adjustRightInd/>
              <w:jc w:val="center"/>
              <w:rPr>
                <w:b/>
                <w:bCs/>
                <w:sz w:val="22"/>
                <w:szCs w:val="22"/>
              </w:rPr>
            </w:pPr>
            <w:ins w:id="4123" w:author="ERCOT" w:date="2023-10-26T12:41:00Z">
              <w:r w:rsidRPr="00E95F39">
                <w:rPr>
                  <w:sz w:val="22"/>
                  <w:szCs w:val="22"/>
                </w:rPr>
                <w:t>3</w:t>
              </w:r>
            </w:ins>
            <w:del w:id="4124" w:author="ERCOT" w:date="2023-10-26T12:41:00Z">
              <w:r w:rsidRPr="00E95F39" w:rsidDel="00EF7EA0">
                <w:rPr>
                  <w:sz w:val="22"/>
                  <w:szCs w:val="22"/>
                </w:rPr>
                <w:delText>1</w:delText>
              </w:r>
            </w:del>
          </w:p>
        </w:tc>
        <w:tc>
          <w:tcPr>
            <w:tcW w:w="181" w:type="pct"/>
            <w:tcBorders>
              <w:top w:val="single" w:sz="4" w:space="0" w:color="000000"/>
              <w:left w:val="single" w:sz="4" w:space="0" w:color="000000"/>
              <w:bottom w:val="single" w:sz="8" w:space="0" w:color="000000"/>
              <w:right w:val="single" w:sz="4" w:space="0" w:color="000000"/>
            </w:tcBorders>
            <w:vAlign w:val="center"/>
          </w:tcPr>
          <w:p w14:paraId="4EDBAD60" w14:textId="61DF8F53" w:rsidR="004059C1" w:rsidRPr="00E95F39" w:rsidRDefault="004059C1" w:rsidP="00E95F39">
            <w:pPr>
              <w:widowControl/>
              <w:autoSpaceDE/>
              <w:autoSpaceDN/>
              <w:adjustRightInd/>
              <w:jc w:val="center"/>
              <w:rPr>
                <w:b/>
                <w:bCs/>
                <w:sz w:val="22"/>
                <w:szCs w:val="22"/>
              </w:rPr>
            </w:pPr>
            <w:ins w:id="4125" w:author="ERCOT" w:date="2023-10-26T12:41:00Z">
              <w:r w:rsidRPr="00E95F39">
                <w:rPr>
                  <w:sz w:val="22"/>
                  <w:szCs w:val="22"/>
                </w:rPr>
                <w:t>3</w:t>
              </w:r>
            </w:ins>
            <w:del w:id="4126" w:author="ERCOT" w:date="2023-10-26T12:41:00Z">
              <w:r w:rsidRPr="00E95F39" w:rsidDel="00EF7EA0">
                <w:rPr>
                  <w:sz w:val="22"/>
                  <w:szCs w:val="22"/>
                </w:rPr>
                <w:delText>1</w:delText>
              </w:r>
            </w:del>
          </w:p>
        </w:tc>
        <w:tc>
          <w:tcPr>
            <w:tcW w:w="223" w:type="pct"/>
            <w:tcBorders>
              <w:top w:val="single" w:sz="4" w:space="0" w:color="000000"/>
              <w:left w:val="single" w:sz="4" w:space="0" w:color="000000"/>
              <w:bottom w:val="single" w:sz="8" w:space="0" w:color="000000"/>
              <w:right w:val="single" w:sz="4" w:space="0" w:color="000000"/>
            </w:tcBorders>
            <w:vAlign w:val="center"/>
          </w:tcPr>
          <w:p w14:paraId="5C972932" w14:textId="4B9A5F34" w:rsidR="004059C1" w:rsidRPr="00E95F39" w:rsidRDefault="004059C1" w:rsidP="00E95F39">
            <w:pPr>
              <w:widowControl/>
              <w:autoSpaceDE/>
              <w:autoSpaceDN/>
              <w:adjustRightInd/>
              <w:jc w:val="center"/>
              <w:rPr>
                <w:b/>
                <w:bCs/>
                <w:sz w:val="22"/>
                <w:szCs w:val="22"/>
              </w:rPr>
            </w:pPr>
            <w:ins w:id="4127" w:author="ERCOT" w:date="2023-10-26T12:41:00Z">
              <w:r w:rsidRPr="00E95F39">
                <w:rPr>
                  <w:sz w:val="22"/>
                  <w:szCs w:val="22"/>
                </w:rPr>
                <w:t>3</w:t>
              </w:r>
            </w:ins>
            <w:del w:id="4128" w:author="ERCOT" w:date="2023-10-26T12:41:00Z">
              <w:r w:rsidRPr="00E95F39" w:rsidDel="00EF7EA0">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2E143D87" w14:textId="35DC93AD" w:rsidR="004059C1" w:rsidRPr="00E95F39" w:rsidRDefault="004059C1" w:rsidP="00E95F39">
            <w:pPr>
              <w:widowControl/>
              <w:autoSpaceDE/>
              <w:autoSpaceDN/>
              <w:adjustRightInd/>
              <w:jc w:val="center"/>
              <w:rPr>
                <w:b/>
                <w:bCs/>
                <w:sz w:val="22"/>
                <w:szCs w:val="22"/>
              </w:rPr>
            </w:pPr>
            <w:ins w:id="4129" w:author="ERCOT" w:date="2023-10-26T12:41:00Z">
              <w:r w:rsidRPr="00E95F39">
                <w:rPr>
                  <w:sz w:val="22"/>
                  <w:szCs w:val="22"/>
                </w:rPr>
                <w:t>37</w:t>
              </w:r>
            </w:ins>
            <w:del w:id="4130"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59894021" w14:textId="0A547F3B" w:rsidR="004059C1" w:rsidRPr="00E95F39" w:rsidRDefault="004059C1" w:rsidP="00E95F39">
            <w:pPr>
              <w:widowControl/>
              <w:autoSpaceDE/>
              <w:autoSpaceDN/>
              <w:adjustRightInd/>
              <w:jc w:val="center"/>
              <w:rPr>
                <w:b/>
                <w:bCs/>
                <w:sz w:val="22"/>
                <w:szCs w:val="22"/>
              </w:rPr>
            </w:pPr>
            <w:ins w:id="4131" w:author="ERCOT" w:date="2023-10-26T12:41:00Z">
              <w:r w:rsidRPr="00E95F39">
                <w:rPr>
                  <w:sz w:val="22"/>
                  <w:szCs w:val="22"/>
                </w:rPr>
                <w:t>37</w:t>
              </w:r>
            </w:ins>
            <w:del w:id="4132"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016E14E6" w14:textId="66AD31E1" w:rsidR="004059C1" w:rsidRPr="00E95F39" w:rsidRDefault="004059C1" w:rsidP="00E95F39">
            <w:pPr>
              <w:widowControl/>
              <w:autoSpaceDE/>
              <w:autoSpaceDN/>
              <w:adjustRightInd/>
              <w:jc w:val="center"/>
              <w:rPr>
                <w:b/>
                <w:bCs/>
                <w:sz w:val="22"/>
                <w:szCs w:val="22"/>
              </w:rPr>
            </w:pPr>
            <w:ins w:id="4133" w:author="ERCOT" w:date="2023-10-26T12:41:00Z">
              <w:r w:rsidRPr="00E95F39">
                <w:rPr>
                  <w:sz w:val="22"/>
                  <w:szCs w:val="22"/>
                </w:rPr>
                <w:t>37</w:t>
              </w:r>
            </w:ins>
            <w:del w:id="4134" w:author="ERCOT" w:date="2023-10-26T12:41:00Z">
              <w:r w:rsidRPr="00E95F39" w:rsidDel="00EF7EA0">
                <w:rPr>
                  <w:sz w:val="22"/>
                  <w:szCs w:val="22"/>
                </w:rPr>
                <w:delText>50</w:delText>
              </w:r>
            </w:del>
          </w:p>
        </w:tc>
        <w:tc>
          <w:tcPr>
            <w:tcW w:w="202" w:type="pct"/>
            <w:tcBorders>
              <w:top w:val="single" w:sz="4" w:space="0" w:color="000000"/>
              <w:left w:val="single" w:sz="4" w:space="0" w:color="000000"/>
              <w:bottom w:val="single" w:sz="8" w:space="0" w:color="000000"/>
              <w:right w:val="single" w:sz="4" w:space="0" w:color="000000"/>
            </w:tcBorders>
            <w:vAlign w:val="center"/>
          </w:tcPr>
          <w:p w14:paraId="77246609" w14:textId="71EC80B5" w:rsidR="004059C1" w:rsidRPr="00E95F39" w:rsidRDefault="004059C1" w:rsidP="00E95F39">
            <w:pPr>
              <w:widowControl/>
              <w:autoSpaceDE/>
              <w:autoSpaceDN/>
              <w:adjustRightInd/>
              <w:jc w:val="center"/>
              <w:rPr>
                <w:b/>
                <w:bCs/>
                <w:sz w:val="22"/>
                <w:szCs w:val="22"/>
              </w:rPr>
            </w:pPr>
            <w:ins w:id="4135" w:author="ERCOT" w:date="2023-10-26T12:41:00Z">
              <w:r w:rsidRPr="00E95F39">
                <w:rPr>
                  <w:sz w:val="22"/>
                  <w:szCs w:val="22"/>
                </w:rPr>
                <w:t>37</w:t>
              </w:r>
            </w:ins>
            <w:del w:id="4136" w:author="ERCOT" w:date="2023-10-26T12:41:00Z">
              <w:r w:rsidRPr="00E95F39" w:rsidDel="00EF7EA0">
                <w:rPr>
                  <w:sz w:val="22"/>
                  <w:szCs w:val="22"/>
                </w:rPr>
                <w:delText>50</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4A6B6719" w14:textId="7792AE26" w:rsidR="004059C1" w:rsidRPr="00E95F39" w:rsidRDefault="004059C1" w:rsidP="00E95F39">
            <w:pPr>
              <w:widowControl/>
              <w:autoSpaceDE/>
              <w:autoSpaceDN/>
              <w:adjustRightInd/>
              <w:jc w:val="center"/>
              <w:rPr>
                <w:b/>
                <w:bCs/>
                <w:sz w:val="22"/>
                <w:szCs w:val="22"/>
              </w:rPr>
            </w:pPr>
            <w:ins w:id="4137" w:author="ERCOT" w:date="2023-10-26T12:41:00Z">
              <w:r w:rsidRPr="00E95F39">
                <w:rPr>
                  <w:sz w:val="22"/>
                  <w:szCs w:val="22"/>
                </w:rPr>
                <w:t>31</w:t>
              </w:r>
            </w:ins>
            <w:del w:id="4138"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155F0AD1" w14:textId="346BD757" w:rsidR="004059C1" w:rsidRPr="00E95F39" w:rsidRDefault="004059C1" w:rsidP="00E95F39">
            <w:pPr>
              <w:widowControl/>
              <w:autoSpaceDE/>
              <w:autoSpaceDN/>
              <w:adjustRightInd/>
              <w:jc w:val="center"/>
              <w:rPr>
                <w:b/>
                <w:bCs/>
                <w:sz w:val="22"/>
                <w:szCs w:val="22"/>
              </w:rPr>
            </w:pPr>
            <w:ins w:id="4139" w:author="ERCOT" w:date="2023-10-26T12:41:00Z">
              <w:r w:rsidRPr="00E95F39">
                <w:rPr>
                  <w:sz w:val="22"/>
                  <w:szCs w:val="22"/>
                </w:rPr>
                <w:t>31</w:t>
              </w:r>
            </w:ins>
            <w:del w:id="4140" w:author="ERCOT" w:date="2023-10-26T12:41:00Z">
              <w:r w:rsidRPr="00E95F39" w:rsidDel="00EF7EA0">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center"/>
          </w:tcPr>
          <w:p w14:paraId="7A2EBA81" w14:textId="7AF74913" w:rsidR="004059C1" w:rsidRPr="00E95F39" w:rsidRDefault="004059C1" w:rsidP="00E95F39">
            <w:pPr>
              <w:widowControl/>
              <w:autoSpaceDE/>
              <w:autoSpaceDN/>
              <w:adjustRightInd/>
              <w:jc w:val="center"/>
              <w:rPr>
                <w:b/>
                <w:bCs/>
                <w:sz w:val="22"/>
                <w:szCs w:val="22"/>
              </w:rPr>
            </w:pPr>
            <w:ins w:id="4141" w:author="ERCOT" w:date="2023-10-26T12:41:00Z">
              <w:r w:rsidRPr="00E95F39">
                <w:rPr>
                  <w:sz w:val="22"/>
                  <w:szCs w:val="22"/>
                </w:rPr>
                <w:t>31</w:t>
              </w:r>
            </w:ins>
            <w:del w:id="4142" w:author="ERCOT" w:date="2023-10-26T12:41:00Z">
              <w:r w:rsidRPr="00E95F39" w:rsidDel="00EF7EA0">
                <w:rPr>
                  <w:sz w:val="22"/>
                  <w:szCs w:val="22"/>
                </w:rPr>
                <w:delText>36</w:delText>
              </w:r>
            </w:del>
          </w:p>
        </w:tc>
        <w:tc>
          <w:tcPr>
            <w:tcW w:w="179" w:type="pct"/>
            <w:tcBorders>
              <w:top w:val="single" w:sz="4" w:space="0" w:color="000000"/>
              <w:left w:val="single" w:sz="4" w:space="0" w:color="000000"/>
              <w:bottom w:val="single" w:sz="8" w:space="0" w:color="000000"/>
              <w:right w:val="single" w:sz="4" w:space="0" w:color="000000"/>
            </w:tcBorders>
            <w:vAlign w:val="center"/>
          </w:tcPr>
          <w:p w14:paraId="6DB5EB1C" w14:textId="5C1EFA1C" w:rsidR="004059C1" w:rsidRPr="00E95F39" w:rsidRDefault="004059C1" w:rsidP="00E95F39">
            <w:pPr>
              <w:widowControl/>
              <w:autoSpaceDE/>
              <w:autoSpaceDN/>
              <w:adjustRightInd/>
              <w:jc w:val="center"/>
              <w:rPr>
                <w:b/>
                <w:bCs/>
                <w:sz w:val="22"/>
                <w:szCs w:val="22"/>
              </w:rPr>
            </w:pPr>
            <w:ins w:id="4143" w:author="ERCOT" w:date="2023-10-26T12:41:00Z">
              <w:r w:rsidRPr="00E95F39">
                <w:rPr>
                  <w:sz w:val="22"/>
                  <w:szCs w:val="22"/>
                </w:rPr>
                <w:t>31</w:t>
              </w:r>
            </w:ins>
            <w:del w:id="4144" w:author="ERCOT" w:date="2023-10-26T12:41:00Z">
              <w:r w:rsidRPr="00E95F39" w:rsidDel="00EF7EA0">
                <w:rPr>
                  <w:sz w:val="22"/>
                  <w:szCs w:val="22"/>
                </w:rPr>
                <w:delText>36</w:delText>
              </w:r>
            </w:del>
          </w:p>
        </w:tc>
        <w:tc>
          <w:tcPr>
            <w:tcW w:w="191" w:type="pct"/>
            <w:tcBorders>
              <w:top w:val="single" w:sz="4" w:space="0" w:color="000000"/>
              <w:left w:val="single" w:sz="4" w:space="0" w:color="000000"/>
              <w:bottom w:val="single" w:sz="8" w:space="0" w:color="000000"/>
              <w:right w:val="single" w:sz="4" w:space="0" w:color="000000"/>
            </w:tcBorders>
            <w:vAlign w:val="center"/>
          </w:tcPr>
          <w:p w14:paraId="770981F0" w14:textId="35743684" w:rsidR="004059C1" w:rsidRPr="00E95F39" w:rsidRDefault="004059C1" w:rsidP="00E95F39">
            <w:pPr>
              <w:widowControl/>
              <w:autoSpaceDE/>
              <w:autoSpaceDN/>
              <w:adjustRightInd/>
              <w:jc w:val="center"/>
              <w:rPr>
                <w:b/>
                <w:bCs/>
                <w:sz w:val="22"/>
                <w:szCs w:val="22"/>
              </w:rPr>
            </w:pPr>
            <w:ins w:id="4145" w:author="ERCOT" w:date="2023-10-26T12:41:00Z">
              <w:r w:rsidRPr="00E95F39">
                <w:rPr>
                  <w:sz w:val="22"/>
                  <w:szCs w:val="22"/>
                </w:rPr>
                <w:t>0</w:t>
              </w:r>
            </w:ins>
            <w:del w:id="4146" w:author="ERCOT" w:date="2023-10-26T12:41:00Z">
              <w:r w:rsidRPr="00E95F39" w:rsidDel="00EF7EA0">
                <w:rPr>
                  <w:sz w:val="22"/>
                  <w:szCs w:val="22"/>
                </w:rPr>
                <w:delText>0</w:delText>
              </w:r>
            </w:del>
          </w:p>
        </w:tc>
        <w:tc>
          <w:tcPr>
            <w:tcW w:w="168" w:type="pct"/>
            <w:tcBorders>
              <w:top w:val="single" w:sz="4" w:space="0" w:color="000000"/>
              <w:left w:val="single" w:sz="4" w:space="0" w:color="000000"/>
              <w:bottom w:val="single" w:sz="8" w:space="0" w:color="000000"/>
              <w:right w:val="single" w:sz="4" w:space="0" w:color="000000"/>
            </w:tcBorders>
            <w:vAlign w:val="center"/>
          </w:tcPr>
          <w:p w14:paraId="42CABC43" w14:textId="59AC7B93" w:rsidR="004059C1" w:rsidRPr="00E95F39" w:rsidRDefault="004059C1" w:rsidP="00E95F39">
            <w:pPr>
              <w:widowControl/>
              <w:autoSpaceDE/>
              <w:autoSpaceDN/>
              <w:adjustRightInd/>
              <w:jc w:val="center"/>
              <w:rPr>
                <w:b/>
                <w:bCs/>
                <w:sz w:val="22"/>
                <w:szCs w:val="22"/>
              </w:rPr>
            </w:pPr>
            <w:ins w:id="4147" w:author="ERCOT" w:date="2023-10-26T12:41:00Z">
              <w:r w:rsidRPr="00E95F39">
                <w:rPr>
                  <w:sz w:val="22"/>
                  <w:szCs w:val="22"/>
                </w:rPr>
                <w:t>0</w:t>
              </w:r>
            </w:ins>
            <w:del w:id="4148" w:author="ERCOT" w:date="2023-10-26T12:41:00Z">
              <w:r w:rsidRPr="00E95F39" w:rsidDel="00EF7EA0">
                <w:rPr>
                  <w:sz w:val="22"/>
                  <w:szCs w:val="22"/>
                </w:rPr>
                <w:delText>0</w:delText>
              </w:r>
            </w:del>
          </w:p>
        </w:tc>
        <w:tc>
          <w:tcPr>
            <w:tcW w:w="169" w:type="pct"/>
            <w:tcBorders>
              <w:top w:val="single" w:sz="4" w:space="0" w:color="000000"/>
              <w:left w:val="single" w:sz="4" w:space="0" w:color="000000"/>
              <w:bottom w:val="single" w:sz="8" w:space="0" w:color="000000"/>
              <w:right w:val="single" w:sz="4" w:space="0" w:color="000000"/>
            </w:tcBorders>
            <w:vAlign w:val="center"/>
          </w:tcPr>
          <w:p w14:paraId="76A53BB7" w14:textId="2B8847FC" w:rsidR="004059C1" w:rsidRPr="00E95F39" w:rsidRDefault="004059C1" w:rsidP="00E95F39">
            <w:pPr>
              <w:widowControl/>
              <w:autoSpaceDE/>
              <w:autoSpaceDN/>
              <w:adjustRightInd/>
              <w:jc w:val="center"/>
              <w:rPr>
                <w:b/>
                <w:bCs/>
                <w:sz w:val="22"/>
                <w:szCs w:val="22"/>
              </w:rPr>
            </w:pPr>
            <w:ins w:id="4149" w:author="ERCOT" w:date="2023-10-26T12:41:00Z">
              <w:r w:rsidRPr="00E95F39">
                <w:rPr>
                  <w:sz w:val="22"/>
                  <w:szCs w:val="22"/>
                </w:rPr>
                <w:t>0</w:t>
              </w:r>
            </w:ins>
            <w:del w:id="4150" w:author="ERCOT" w:date="2023-10-26T12:41:00Z">
              <w:r w:rsidRPr="00E95F39" w:rsidDel="00EF7EA0">
                <w:rPr>
                  <w:sz w:val="22"/>
                  <w:szCs w:val="22"/>
                </w:rPr>
                <w:delText>0</w:delText>
              </w:r>
            </w:del>
          </w:p>
        </w:tc>
        <w:tc>
          <w:tcPr>
            <w:tcW w:w="183" w:type="pct"/>
            <w:tcBorders>
              <w:top w:val="single" w:sz="4" w:space="0" w:color="000000"/>
              <w:left w:val="single" w:sz="4" w:space="0" w:color="000000"/>
              <w:bottom w:val="single" w:sz="8" w:space="0" w:color="000000"/>
              <w:right w:val="single" w:sz="4" w:space="0" w:color="000000"/>
            </w:tcBorders>
            <w:vAlign w:val="center"/>
          </w:tcPr>
          <w:p w14:paraId="3BF0D278" w14:textId="42B33596" w:rsidR="004059C1" w:rsidRPr="00E95F39" w:rsidRDefault="004059C1" w:rsidP="00E95F39">
            <w:pPr>
              <w:widowControl/>
              <w:autoSpaceDE/>
              <w:autoSpaceDN/>
              <w:adjustRightInd/>
              <w:jc w:val="center"/>
              <w:rPr>
                <w:b/>
                <w:bCs/>
                <w:sz w:val="22"/>
                <w:szCs w:val="22"/>
              </w:rPr>
            </w:pPr>
            <w:ins w:id="4151" w:author="ERCOT" w:date="2023-10-26T12:41:00Z">
              <w:r w:rsidRPr="00E95F39">
                <w:rPr>
                  <w:sz w:val="22"/>
                  <w:szCs w:val="22"/>
                </w:rPr>
                <w:t>0</w:t>
              </w:r>
            </w:ins>
            <w:del w:id="4152" w:author="ERCOT" w:date="2023-10-26T12:41:00Z">
              <w:r w:rsidRPr="00E95F39" w:rsidDel="00EF7EA0">
                <w:rPr>
                  <w:sz w:val="22"/>
                  <w:szCs w:val="22"/>
                </w:rPr>
                <w:delText>0</w:delText>
              </w:r>
            </w:del>
          </w:p>
        </w:tc>
        <w:tc>
          <w:tcPr>
            <w:tcW w:w="150" w:type="pct"/>
            <w:tcBorders>
              <w:top w:val="single" w:sz="4" w:space="0" w:color="000000"/>
              <w:left w:val="single" w:sz="4" w:space="0" w:color="000000"/>
              <w:bottom w:val="single" w:sz="8" w:space="0" w:color="000000"/>
              <w:right w:val="single" w:sz="4" w:space="0" w:color="000000"/>
            </w:tcBorders>
            <w:vAlign w:val="center"/>
          </w:tcPr>
          <w:p w14:paraId="20C70A28" w14:textId="6CD53434" w:rsidR="004059C1" w:rsidRPr="00E95F39" w:rsidRDefault="004059C1" w:rsidP="00E95F39">
            <w:pPr>
              <w:widowControl/>
              <w:autoSpaceDE/>
              <w:autoSpaceDN/>
              <w:adjustRightInd/>
              <w:jc w:val="center"/>
              <w:rPr>
                <w:b/>
                <w:bCs/>
                <w:sz w:val="22"/>
                <w:szCs w:val="22"/>
              </w:rPr>
            </w:pPr>
            <w:ins w:id="4153" w:author="ERCOT" w:date="2023-10-26T12:41:00Z">
              <w:r w:rsidRPr="00E95F39">
                <w:rPr>
                  <w:sz w:val="22"/>
                  <w:szCs w:val="22"/>
                </w:rPr>
                <w:t>0</w:t>
              </w:r>
            </w:ins>
            <w:del w:id="4154" w:author="ERCOT" w:date="2023-10-26T12:41:00Z">
              <w:r w:rsidRPr="00E95F39" w:rsidDel="00EF7EA0">
                <w:rPr>
                  <w:sz w:val="22"/>
                  <w:szCs w:val="22"/>
                </w:rPr>
                <w:delText>0</w:delText>
              </w:r>
            </w:del>
          </w:p>
        </w:tc>
        <w:tc>
          <w:tcPr>
            <w:tcW w:w="205" w:type="pct"/>
            <w:tcBorders>
              <w:top w:val="single" w:sz="4" w:space="0" w:color="000000"/>
              <w:left w:val="single" w:sz="4" w:space="0" w:color="000000"/>
              <w:bottom w:val="single" w:sz="8" w:space="0" w:color="000000"/>
              <w:right w:val="single" w:sz="8" w:space="0" w:color="000000"/>
            </w:tcBorders>
            <w:vAlign w:val="center"/>
          </w:tcPr>
          <w:p w14:paraId="0EDD5BBA" w14:textId="2DBB06C7" w:rsidR="004059C1" w:rsidRPr="00E95F39" w:rsidRDefault="004059C1" w:rsidP="00E95F39">
            <w:pPr>
              <w:widowControl/>
              <w:autoSpaceDE/>
              <w:autoSpaceDN/>
              <w:adjustRightInd/>
              <w:jc w:val="center"/>
              <w:rPr>
                <w:b/>
                <w:bCs/>
                <w:sz w:val="22"/>
                <w:szCs w:val="22"/>
              </w:rPr>
            </w:pPr>
            <w:ins w:id="4155" w:author="ERCOT" w:date="2023-10-26T12:41:00Z">
              <w:r w:rsidRPr="00E95F39">
                <w:rPr>
                  <w:sz w:val="22"/>
                  <w:szCs w:val="22"/>
                </w:rPr>
                <w:t>0</w:t>
              </w:r>
            </w:ins>
            <w:del w:id="4156" w:author="ERCOT" w:date="2023-10-26T12:41:00Z">
              <w:r w:rsidRPr="00E95F39" w:rsidDel="00EF7EA0">
                <w:rPr>
                  <w:sz w:val="22"/>
                  <w:szCs w:val="22"/>
                </w:rPr>
                <w:delText>0</w:delText>
              </w:r>
            </w:del>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Change w:id="4157">
          <w:tblGrid>
            <w:gridCol w:w="65"/>
            <w:gridCol w:w="936"/>
            <w:gridCol w:w="65"/>
            <w:gridCol w:w="523"/>
            <w:gridCol w:w="65"/>
            <w:gridCol w:w="508"/>
            <w:gridCol w:w="65"/>
            <w:gridCol w:w="519"/>
            <w:gridCol w:w="65"/>
            <w:gridCol w:w="519"/>
            <w:gridCol w:w="65"/>
            <w:gridCol w:w="519"/>
            <w:gridCol w:w="65"/>
            <w:gridCol w:w="519"/>
            <w:gridCol w:w="65"/>
            <w:gridCol w:w="519"/>
            <w:gridCol w:w="65"/>
            <w:gridCol w:w="519"/>
            <w:gridCol w:w="65"/>
            <w:gridCol w:w="460"/>
            <w:gridCol w:w="65"/>
            <w:gridCol w:w="581"/>
            <w:gridCol w:w="65"/>
            <w:gridCol w:w="519"/>
            <w:gridCol w:w="65"/>
            <w:gridCol w:w="519"/>
            <w:gridCol w:w="65"/>
            <w:gridCol w:w="507"/>
            <w:gridCol w:w="65"/>
            <w:gridCol w:w="519"/>
            <w:gridCol w:w="65"/>
            <w:gridCol w:w="507"/>
            <w:gridCol w:w="65"/>
            <w:gridCol w:w="507"/>
            <w:gridCol w:w="65"/>
            <w:gridCol w:w="507"/>
            <w:gridCol w:w="65"/>
            <w:gridCol w:w="454"/>
            <w:gridCol w:w="65"/>
            <w:gridCol w:w="487"/>
            <w:gridCol w:w="65"/>
            <w:gridCol w:w="422"/>
            <w:gridCol w:w="65"/>
            <w:gridCol w:w="425"/>
            <w:gridCol w:w="65"/>
            <w:gridCol w:w="466"/>
            <w:gridCol w:w="65"/>
            <w:gridCol w:w="510"/>
            <w:gridCol w:w="65"/>
            <w:gridCol w:w="655"/>
            <w:gridCol w:w="65"/>
          </w:tblGrid>
        </w:tblGridChange>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C605E9">
        <w:trPr>
          <w:trHeight w:val="576"/>
          <w:tblCellSpacing w:w="0" w:type="dxa"/>
        </w:trPr>
        <w:tc>
          <w:tcPr>
            <w:tcW w:w="339" w:type="pct"/>
            <w:tcBorders>
              <w:top w:val="single" w:sz="12" w:space="0" w:color="000000"/>
              <w:left w:val="single" w:sz="8" w:space="0" w:color="000000"/>
              <w:bottom w:val="single" w:sz="4" w:space="0" w:color="auto"/>
              <w:right w:val="single" w:sz="4" w:space="0" w:color="000000"/>
            </w:tcBorders>
            <w:shd w:val="clear" w:color="auto" w:fill="auto"/>
            <w:vAlign w:val="center"/>
          </w:tcPr>
          <w:p w14:paraId="17E271B1" w14:textId="77777777" w:rsidR="00C31D92" w:rsidRPr="000357D1" w:rsidRDefault="00C31D92" w:rsidP="00C605E9">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auto"/>
              <w:right w:val="single" w:sz="4" w:space="0" w:color="000000"/>
            </w:tcBorders>
            <w:vAlign w:val="center"/>
          </w:tcPr>
          <w:p w14:paraId="6530461A" w14:textId="77777777" w:rsidR="00C31D92" w:rsidRPr="000357D1" w:rsidRDefault="00C31D92" w:rsidP="00C605E9">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auto"/>
              <w:right w:val="single" w:sz="4" w:space="0" w:color="000000"/>
            </w:tcBorders>
            <w:vAlign w:val="center"/>
          </w:tcPr>
          <w:p w14:paraId="07FE3322" w14:textId="77777777" w:rsidR="00C31D92" w:rsidRPr="000357D1" w:rsidRDefault="00C31D92" w:rsidP="00C605E9">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auto"/>
              <w:right w:val="single" w:sz="4" w:space="0" w:color="000000"/>
            </w:tcBorders>
            <w:vAlign w:val="center"/>
          </w:tcPr>
          <w:p w14:paraId="3DFC511B" w14:textId="77777777" w:rsidR="00C31D92" w:rsidRPr="000357D1" w:rsidRDefault="00C31D92" w:rsidP="00C605E9">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auto"/>
              <w:right w:val="single" w:sz="4" w:space="0" w:color="000000"/>
            </w:tcBorders>
            <w:vAlign w:val="center"/>
          </w:tcPr>
          <w:p w14:paraId="13C043AA" w14:textId="77777777" w:rsidR="00C31D92" w:rsidRPr="000357D1" w:rsidRDefault="00C31D92" w:rsidP="00C605E9">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auto"/>
              <w:right w:val="single" w:sz="4" w:space="0" w:color="000000"/>
            </w:tcBorders>
            <w:vAlign w:val="center"/>
          </w:tcPr>
          <w:p w14:paraId="51F095D7" w14:textId="77777777" w:rsidR="00C31D92" w:rsidRPr="000357D1" w:rsidRDefault="00C31D92" w:rsidP="00C605E9">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auto"/>
              <w:right w:val="single" w:sz="4" w:space="0" w:color="000000"/>
            </w:tcBorders>
            <w:vAlign w:val="center"/>
          </w:tcPr>
          <w:p w14:paraId="15B14514" w14:textId="77777777" w:rsidR="00C31D92" w:rsidRPr="000357D1" w:rsidRDefault="00C31D92" w:rsidP="00C605E9">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auto"/>
              <w:right w:val="single" w:sz="4" w:space="0" w:color="000000"/>
            </w:tcBorders>
            <w:vAlign w:val="center"/>
          </w:tcPr>
          <w:p w14:paraId="4CB3E04A" w14:textId="77777777" w:rsidR="00C31D92" w:rsidRPr="000357D1" w:rsidRDefault="00C31D92" w:rsidP="00C605E9">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auto"/>
              <w:right w:val="single" w:sz="4" w:space="0" w:color="000000"/>
            </w:tcBorders>
            <w:vAlign w:val="center"/>
          </w:tcPr>
          <w:p w14:paraId="2BB0506C" w14:textId="77777777" w:rsidR="00C31D92" w:rsidRPr="000357D1" w:rsidRDefault="00C31D92" w:rsidP="00C605E9">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auto"/>
              <w:right w:val="single" w:sz="4" w:space="0" w:color="000000"/>
            </w:tcBorders>
            <w:vAlign w:val="center"/>
          </w:tcPr>
          <w:p w14:paraId="260A1B66" w14:textId="77777777" w:rsidR="00C31D92" w:rsidRPr="000357D1" w:rsidRDefault="00C31D92" w:rsidP="00C605E9">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auto"/>
              <w:right w:val="single" w:sz="4" w:space="0" w:color="000000"/>
            </w:tcBorders>
            <w:vAlign w:val="center"/>
          </w:tcPr>
          <w:p w14:paraId="6CC9DB90" w14:textId="77777777" w:rsidR="00C31D92" w:rsidRPr="000357D1" w:rsidRDefault="00C31D92" w:rsidP="00C605E9">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auto"/>
              <w:right w:val="single" w:sz="4" w:space="0" w:color="000000"/>
            </w:tcBorders>
            <w:vAlign w:val="center"/>
          </w:tcPr>
          <w:p w14:paraId="16F91668" w14:textId="77777777" w:rsidR="00C31D92" w:rsidRPr="000357D1" w:rsidRDefault="00C31D92" w:rsidP="00C605E9">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auto"/>
              <w:right w:val="single" w:sz="4" w:space="0" w:color="000000"/>
            </w:tcBorders>
            <w:vAlign w:val="center"/>
          </w:tcPr>
          <w:p w14:paraId="6CDD4741" w14:textId="77777777" w:rsidR="00C31D92" w:rsidRPr="000357D1" w:rsidRDefault="00C31D92" w:rsidP="00C605E9">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auto"/>
              <w:right w:val="single" w:sz="4" w:space="0" w:color="000000"/>
            </w:tcBorders>
            <w:vAlign w:val="center"/>
          </w:tcPr>
          <w:p w14:paraId="000380A7" w14:textId="77777777" w:rsidR="00C31D92" w:rsidRPr="000357D1" w:rsidRDefault="00C31D92" w:rsidP="00C605E9">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auto"/>
              <w:right w:val="single" w:sz="4" w:space="0" w:color="000000"/>
            </w:tcBorders>
            <w:vAlign w:val="center"/>
          </w:tcPr>
          <w:p w14:paraId="216B39D9" w14:textId="77777777" w:rsidR="00C31D92" w:rsidRPr="000357D1" w:rsidRDefault="00C31D92" w:rsidP="00C605E9">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auto"/>
              <w:right w:val="single" w:sz="4" w:space="0" w:color="000000"/>
            </w:tcBorders>
            <w:vAlign w:val="center"/>
          </w:tcPr>
          <w:p w14:paraId="2996EFA2" w14:textId="77777777" w:rsidR="00C31D92" w:rsidRPr="000357D1" w:rsidRDefault="00C31D92" w:rsidP="00C605E9">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auto"/>
              <w:right w:val="single" w:sz="4" w:space="0" w:color="000000"/>
            </w:tcBorders>
            <w:vAlign w:val="center"/>
          </w:tcPr>
          <w:p w14:paraId="1E73EB30" w14:textId="77777777" w:rsidR="00C31D92" w:rsidRPr="000357D1" w:rsidRDefault="00C31D92" w:rsidP="00C605E9">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auto"/>
              <w:right w:val="single" w:sz="4" w:space="0" w:color="000000"/>
            </w:tcBorders>
            <w:vAlign w:val="center"/>
          </w:tcPr>
          <w:p w14:paraId="60125DA6" w14:textId="77777777" w:rsidR="00C31D92" w:rsidRPr="000357D1" w:rsidRDefault="00C31D92" w:rsidP="00C605E9">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auto"/>
              <w:right w:val="single" w:sz="4" w:space="0" w:color="000000"/>
            </w:tcBorders>
            <w:vAlign w:val="center"/>
          </w:tcPr>
          <w:p w14:paraId="3B9F9D42" w14:textId="77777777" w:rsidR="00C31D92" w:rsidRPr="000357D1" w:rsidRDefault="00C31D92" w:rsidP="00C605E9">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auto"/>
              <w:right w:val="single" w:sz="4" w:space="0" w:color="000000"/>
            </w:tcBorders>
            <w:vAlign w:val="center"/>
          </w:tcPr>
          <w:p w14:paraId="7560B701" w14:textId="77777777" w:rsidR="00C31D92" w:rsidRPr="000357D1" w:rsidRDefault="00C31D92" w:rsidP="00C605E9">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auto"/>
              <w:right w:val="single" w:sz="4" w:space="0" w:color="000000"/>
            </w:tcBorders>
            <w:vAlign w:val="center"/>
          </w:tcPr>
          <w:p w14:paraId="1A598CE3" w14:textId="77777777" w:rsidR="00C31D92" w:rsidRPr="000357D1" w:rsidRDefault="00C31D92" w:rsidP="00C605E9">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auto"/>
              <w:right w:val="single" w:sz="4" w:space="0" w:color="000000"/>
            </w:tcBorders>
            <w:vAlign w:val="center"/>
          </w:tcPr>
          <w:p w14:paraId="787EAD1D" w14:textId="77777777" w:rsidR="00C31D92" w:rsidRPr="000357D1" w:rsidRDefault="00C31D92" w:rsidP="00C605E9">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auto"/>
              <w:right w:val="single" w:sz="4" w:space="0" w:color="000000"/>
            </w:tcBorders>
            <w:vAlign w:val="center"/>
          </w:tcPr>
          <w:p w14:paraId="2EC42AC5" w14:textId="77777777" w:rsidR="00C31D92" w:rsidRPr="000357D1" w:rsidRDefault="00C31D92" w:rsidP="00C605E9">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auto"/>
              <w:right w:val="single" w:sz="4" w:space="0" w:color="000000"/>
            </w:tcBorders>
            <w:vAlign w:val="center"/>
          </w:tcPr>
          <w:p w14:paraId="36A99D83" w14:textId="77777777" w:rsidR="00C31D92" w:rsidRPr="000357D1" w:rsidRDefault="00C31D92" w:rsidP="00C605E9">
            <w:pPr>
              <w:widowControl/>
              <w:autoSpaceDE/>
              <w:autoSpaceDN/>
              <w:adjustRightInd/>
              <w:jc w:val="center"/>
              <w:rPr>
                <w:sz w:val="22"/>
                <w:szCs w:val="22"/>
              </w:rPr>
            </w:pPr>
            <w:r w:rsidRPr="000357D1">
              <w:rPr>
                <w:b/>
                <w:bCs/>
                <w:sz w:val="22"/>
                <w:szCs w:val="22"/>
              </w:rPr>
              <w:t>23</w:t>
            </w:r>
          </w:p>
        </w:tc>
        <w:tc>
          <w:tcPr>
            <w:tcW w:w="244" w:type="pct"/>
            <w:tcBorders>
              <w:bottom w:val="single" w:sz="4" w:space="0" w:color="auto"/>
            </w:tcBorders>
            <w:vAlign w:val="center"/>
          </w:tcPr>
          <w:p w14:paraId="1310FD23" w14:textId="0DCBE3D0" w:rsidR="00C31D92" w:rsidRPr="000357D1" w:rsidRDefault="00C31D92" w:rsidP="00C605E9">
            <w:pPr>
              <w:widowControl/>
              <w:autoSpaceDE/>
              <w:autoSpaceDN/>
              <w:adjustRightInd/>
              <w:jc w:val="center"/>
              <w:rPr>
                <w:sz w:val="22"/>
                <w:szCs w:val="22"/>
              </w:rPr>
            </w:pPr>
            <w:r w:rsidRPr="000357D1">
              <w:rPr>
                <w:b/>
                <w:bCs/>
                <w:sz w:val="22"/>
                <w:szCs w:val="22"/>
              </w:rPr>
              <w:t>24</w:t>
            </w:r>
          </w:p>
        </w:tc>
      </w:tr>
      <w:tr w:rsidR="008112EF" w:rsidRPr="00E66AD4" w14:paraId="37315584" w14:textId="61EF4999"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158"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159"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160"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0B788D38" w14:textId="77777777" w:rsidR="008112EF" w:rsidRPr="000357D1" w:rsidRDefault="008112EF" w:rsidP="008112EF">
            <w:pPr>
              <w:widowControl/>
              <w:autoSpaceDE/>
              <w:autoSpaceDN/>
              <w:adjustRightInd/>
              <w:jc w:val="center"/>
              <w:rPr>
                <w:sz w:val="22"/>
                <w:szCs w:val="22"/>
              </w:rPr>
            </w:pPr>
            <w:r w:rsidRPr="000357D1">
              <w:rPr>
                <w:b/>
                <w:bCs/>
                <w:sz w:val="22"/>
                <w:szCs w:val="22"/>
              </w:rPr>
              <w:t>Jan.</w:t>
            </w:r>
          </w:p>
        </w:tc>
        <w:tc>
          <w:tcPr>
            <w:tcW w:w="199" w:type="pct"/>
            <w:tcBorders>
              <w:top w:val="single" w:sz="4" w:space="0" w:color="auto"/>
              <w:left w:val="single" w:sz="4" w:space="0" w:color="000000"/>
              <w:bottom w:val="single" w:sz="4" w:space="0" w:color="auto"/>
              <w:right w:val="single" w:sz="4" w:space="0" w:color="000000"/>
            </w:tcBorders>
            <w:vAlign w:val="center"/>
            <w:tcPrChange w:id="4161"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ACE5817" w14:textId="6E5E81FD" w:rsidR="008112EF" w:rsidRPr="00E95F39" w:rsidRDefault="008112EF" w:rsidP="00E95F39">
            <w:pPr>
              <w:widowControl/>
              <w:autoSpaceDE/>
              <w:autoSpaceDN/>
              <w:adjustRightInd/>
              <w:jc w:val="center"/>
              <w:rPr>
                <w:b/>
                <w:bCs/>
                <w:sz w:val="22"/>
                <w:szCs w:val="22"/>
              </w:rPr>
            </w:pPr>
            <w:ins w:id="4162" w:author="ERCOT" w:date="2023-10-26T12:41:00Z">
              <w:r w:rsidRPr="00E95F39">
                <w:rPr>
                  <w:sz w:val="22"/>
                  <w:szCs w:val="22"/>
                </w:rPr>
                <w:t>511</w:t>
              </w:r>
            </w:ins>
            <w:del w:id="4163" w:author="ERCOT" w:date="2023-10-26T12:41:00Z">
              <w:r w:rsidRPr="00E95F39" w:rsidDel="0054701B">
                <w:rPr>
                  <w:sz w:val="22"/>
                  <w:szCs w:val="22"/>
                </w:rPr>
                <w:delText>355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16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9162D6B" w14:textId="334748B3" w:rsidR="008112EF" w:rsidRPr="00E95F39" w:rsidRDefault="008112EF" w:rsidP="00E95F39">
            <w:pPr>
              <w:widowControl/>
              <w:autoSpaceDE/>
              <w:autoSpaceDN/>
              <w:adjustRightInd/>
              <w:jc w:val="center"/>
              <w:rPr>
                <w:b/>
                <w:bCs/>
                <w:sz w:val="22"/>
                <w:szCs w:val="22"/>
              </w:rPr>
            </w:pPr>
            <w:ins w:id="4165" w:author="ERCOT" w:date="2023-10-26T12:41:00Z">
              <w:r w:rsidRPr="00E95F39">
                <w:rPr>
                  <w:sz w:val="22"/>
                  <w:szCs w:val="22"/>
                </w:rPr>
                <w:t>511</w:t>
              </w:r>
            </w:ins>
            <w:del w:id="4166"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6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2D92B26" w14:textId="773C3A72" w:rsidR="008112EF" w:rsidRPr="00E95F39" w:rsidRDefault="008112EF" w:rsidP="00E95F39">
            <w:pPr>
              <w:widowControl/>
              <w:autoSpaceDE/>
              <w:autoSpaceDN/>
              <w:adjustRightInd/>
              <w:jc w:val="center"/>
              <w:rPr>
                <w:b/>
                <w:bCs/>
                <w:sz w:val="22"/>
                <w:szCs w:val="22"/>
              </w:rPr>
            </w:pPr>
            <w:ins w:id="4168" w:author="ERCOT" w:date="2023-10-26T12:41:00Z">
              <w:r w:rsidRPr="00E95F39">
                <w:rPr>
                  <w:sz w:val="22"/>
                  <w:szCs w:val="22"/>
                </w:rPr>
                <w:t>511</w:t>
              </w:r>
            </w:ins>
            <w:del w:id="4169"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7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0594360" w14:textId="47D883BC" w:rsidR="008112EF" w:rsidRPr="00E95F39" w:rsidRDefault="008112EF" w:rsidP="00E95F39">
            <w:pPr>
              <w:widowControl/>
              <w:autoSpaceDE/>
              <w:autoSpaceDN/>
              <w:adjustRightInd/>
              <w:jc w:val="center"/>
              <w:rPr>
                <w:b/>
                <w:bCs/>
                <w:sz w:val="22"/>
                <w:szCs w:val="22"/>
              </w:rPr>
            </w:pPr>
            <w:ins w:id="4171" w:author="ERCOT" w:date="2023-10-26T12:41:00Z">
              <w:r w:rsidRPr="00E95F39">
                <w:rPr>
                  <w:sz w:val="22"/>
                  <w:szCs w:val="22"/>
                </w:rPr>
                <w:t>511</w:t>
              </w:r>
            </w:ins>
            <w:del w:id="4172"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7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B7A6303" w14:textId="0CFDCBA0" w:rsidR="008112EF" w:rsidRPr="00E95F39" w:rsidRDefault="008112EF" w:rsidP="00E95F39">
            <w:pPr>
              <w:widowControl/>
              <w:autoSpaceDE/>
              <w:autoSpaceDN/>
              <w:adjustRightInd/>
              <w:jc w:val="center"/>
              <w:rPr>
                <w:b/>
                <w:bCs/>
                <w:sz w:val="22"/>
                <w:szCs w:val="22"/>
              </w:rPr>
            </w:pPr>
            <w:ins w:id="4174" w:author="ERCOT" w:date="2023-10-26T12:41:00Z">
              <w:r w:rsidRPr="00E95F39">
                <w:rPr>
                  <w:sz w:val="22"/>
                  <w:szCs w:val="22"/>
                </w:rPr>
                <w:t>511</w:t>
              </w:r>
            </w:ins>
            <w:del w:id="4175"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7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1353937" w14:textId="710E78B1" w:rsidR="008112EF" w:rsidRPr="00E95F39" w:rsidRDefault="008112EF" w:rsidP="00E95F39">
            <w:pPr>
              <w:widowControl/>
              <w:autoSpaceDE/>
              <w:autoSpaceDN/>
              <w:adjustRightInd/>
              <w:jc w:val="center"/>
              <w:rPr>
                <w:b/>
                <w:bCs/>
                <w:sz w:val="22"/>
                <w:szCs w:val="22"/>
              </w:rPr>
            </w:pPr>
            <w:ins w:id="4177" w:author="ERCOT" w:date="2023-10-26T12:41:00Z">
              <w:r w:rsidRPr="00E95F39">
                <w:rPr>
                  <w:sz w:val="22"/>
                  <w:szCs w:val="22"/>
                </w:rPr>
                <w:t>511</w:t>
              </w:r>
            </w:ins>
            <w:del w:id="4178" w:author="ERCOT" w:date="2023-10-26T12:41:00Z">
              <w:r w:rsidRPr="00E95F39" w:rsidDel="0054701B">
                <w:rPr>
                  <w:sz w:val="22"/>
                  <w:szCs w:val="22"/>
                </w:rPr>
                <w:delText>355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7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1E0C5A0" w14:textId="4EE7288B" w:rsidR="008112EF" w:rsidRPr="00E95F39" w:rsidRDefault="008112EF" w:rsidP="00E95F39">
            <w:pPr>
              <w:widowControl/>
              <w:autoSpaceDE/>
              <w:autoSpaceDN/>
              <w:adjustRightInd/>
              <w:jc w:val="center"/>
              <w:rPr>
                <w:b/>
                <w:bCs/>
                <w:sz w:val="22"/>
                <w:szCs w:val="22"/>
              </w:rPr>
            </w:pPr>
            <w:ins w:id="4180" w:author="ERCOT" w:date="2023-10-26T12:41:00Z">
              <w:r w:rsidRPr="00E95F39">
                <w:rPr>
                  <w:sz w:val="22"/>
                  <w:szCs w:val="22"/>
                </w:rPr>
                <w:t>952</w:t>
              </w:r>
            </w:ins>
            <w:del w:id="4181" w:author="ERCOT" w:date="2023-10-26T12:41:00Z">
              <w:r w:rsidRPr="00E95F39" w:rsidDel="0054701B">
                <w:rPr>
                  <w:sz w:val="22"/>
                  <w:szCs w:val="22"/>
                </w:rPr>
                <w:delText>730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8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0A7261" w14:textId="6C555A36" w:rsidR="008112EF" w:rsidRPr="00E95F39" w:rsidRDefault="008112EF" w:rsidP="00E95F39">
            <w:pPr>
              <w:widowControl/>
              <w:autoSpaceDE/>
              <w:autoSpaceDN/>
              <w:adjustRightInd/>
              <w:jc w:val="center"/>
              <w:rPr>
                <w:b/>
                <w:bCs/>
                <w:sz w:val="22"/>
                <w:szCs w:val="22"/>
              </w:rPr>
            </w:pPr>
            <w:ins w:id="4183" w:author="ERCOT" w:date="2023-10-26T12:41:00Z">
              <w:r w:rsidRPr="00E95F39">
                <w:rPr>
                  <w:sz w:val="22"/>
                  <w:szCs w:val="22"/>
                </w:rPr>
                <w:t>952</w:t>
              </w:r>
            </w:ins>
            <w:del w:id="4184" w:author="ERCOT" w:date="2023-10-26T12:41:00Z">
              <w:r w:rsidRPr="00E95F39" w:rsidDel="0054701B">
                <w:rPr>
                  <w:sz w:val="22"/>
                  <w:szCs w:val="22"/>
                </w:rPr>
                <w:delText>730</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185"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6D2B241" w14:textId="48AA5202" w:rsidR="008112EF" w:rsidRPr="00E95F39" w:rsidRDefault="008112EF" w:rsidP="00E95F39">
            <w:pPr>
              <w:widowControl/>
              <w:autoSpaceDE/>
              <w:autoSpaceDN/>
              <w:adjustRightInd/>
              <w:jc w:val="center"/>
              <w:rPr>
                <w:b/>
                <w:bCs/>
                <w:sz w:val="22"/>
                <w:szCs w:val="22"/>
              </w:rPr>
            </w:pPr>
            <w:ins w:id="4186" w:author="ERCOT" w:date="2023-10-26T12:41:00Z">
              <w:r w:rsidRPr="00E95F39">
                <w:rPr>
                  <w:sz w:val="22"/>
                  <w:szCs w:val="22"/>
                </w:rPr>
                <w:t>952</w:t>
              </w:r>
            </w:ins>
            <w:del w:id="4187" w:author="ERCOT" w:date="2023-10-26T12:41:00Z">
              <w:r w:rsidRPr="00E95F39" w:rsidDel="0054701B">
                <w:rPr>
                  <w:sz w:val="22"/>
                  <w:szCs w:val="22"/>
                </w:rPr>
                <w:delText>730</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188"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C0D383C" w14:textId="5D6455C0" w:rsidR="008112EF" w:rsidRPr="00E95F39" w:rsidRDefault="008112EF" w:rsidP="00E95F39">
            <w:pPr>
              <w:widowControl/>
              <w:autoSpaceDE/>
              <w:autoSpaceDN/>
              <w:adjustRightInd/>
              <w:jc w:val="center"/>
              <w:rPr>
                <w:b/>
                <w:bCs/>
                <w:sz w:val="22"/>
                <w:szCs w:val="22"/>
              </w:rPr>
            </w:pPr>
            <w:ins w:id="4189" w:author="ERCOT" w:date="2023-10-26T12:41:00Z">
              <w:r w:rsidRPr="00E95F39">
                <w:rPr>
                  <w:sz w:val="22"/>
                  <w:szCs w:val="22"/>
                </w:rPr>
                <w:t>952</w:t>
              </w:r>
            </w:ins>
            <w:del w:id="4190" w:author="ERCOT" w:date="2023-10-26T12:41:00Z">
              <w:r w:rsidRPr="00E95F39" w:rsidDel="0054701B">
                <w:rPr>
                  <w:sz w:val="22"/>
                  <w:szCs w:val="22"/>
                </w:rPr>
                <w:delText>730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9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23340B9" w14:textId="7B5230C5" w:rsidR="008112EF" w:rsidRPr="00E95F39" w:rsidRDefault="008112EF" w:rsidP="00E95F39">
            <w:pPr>
              <w:widowControl/>
              <w:autoSpaceDE/>
              <w:autoSpaceDN/>
              <w:adjustRightInd/>
              <w:jc w:val="center"/>
              <w:rPr>
                <w:b/>
                <w:bCs/>
                <w:sz w:val="22"/>
                <w:szCs w:val="22"/>
              </w:rPr>
            </w:pPr>
            <w:ins w:id="4192" w:author="ERCOT" w:date="2023-10-26T12:41:00Z">
              <w:r w:rsidRPr="00E95F39">
                <w:rPr>
                  <w:sz w:val="22"/>
                  <w:szCs w:val="22"/>
                </w:rPr>
                <w:t>952</w:t>
              </w:r>
            </w:ins>
            <w:del w:id="4193" w:author="ERCOT" w:date="2023-10-26T12:41:00Z">
              <w:r w:rsidRPr="00E95F39" w:rsidDel="0054701B">
                <w:rPr>
                  <w:sz w:val="22"/>
                  <w:szCs w:val="22"/>
                </w:rPr>
                <w:delText>730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19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346B466" w14:textId="1A0D5B6B" w:rsidR="008112EF" w:rsidRPr="00E95F39" w:rsidRDefault="008112EF" w:rsidP="00E95F39">
            <w:pPr>
              <w:widowControl/>
              <w:autoSpaceDE/>
              <w:autoSpaceDN/>
              <w:adjustRightInd/>
              <w:jc w:val="center"/>
              <w:rPr>
                <w:b/>
                <w:bCs/>
                <w:sz w:val="22"/>
                <w:szCs w:val="22"/>
              </w:rPr>
            </w:pPr>
            <w:ins w:id="4195" w:author="ERCOT" w:date="2023-10-26T12:41:00Z">
              <w:r w:rsidRPr="00E95F39">
                <w:rPr>
                  <w:sz w:val="22"/>
                  <w:szCs w:val="22"/>
                </w:rPr>
                <w:t>952</w:t>
              </w:r>
            </w:ins>
            <w:del w:id="4196" w:author="ERCOT" w:date="2023-10-26T12:41:00Z">
              <w:r w:rsidRPr="00E95F39" w:rsidDel="0054701B">
                <w:rPr>
                  <w:sz w:val="22"/>
                  <w:szCs w:val="22"/>
                </w:rPr>
                <w:delText>730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19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A8399EC" w14:textId="726AD578" w:rsidR="008112EF" w:rsidRPr="00E95F39" w:rsidRDefault="008112EF" w:rsidP="00E95F39">
            <w:pPr>
              <w:widowControl/>
              <w:autoSpaceDE/>
              <w:autoSpaceDN/>
              <w:adjustRightInd/>
              <w:jc w:val="center"/>
              <w:rPr>
                <w:b/>
                <w:bCs/>
                <w:sz w:val="22"/>
                <w:szCs w:val="22"/>
              </w:rPr>
            </w:pPr>
            <w:ins w:id="4198" w:author="ERCOT" w:date="2023-10-26T12:41:00Z">
              <w:r w:rsidRPr="00E95F39">
                <w:rPr>
                  <w:sz w:val="22"/>
                  <w:szCs w:val="22"/>
                </w:rPr>
                <w:t>921</w:t>
              </w:r>
            </w:ins>
            <w:del w:id="4199" w:author="ERCOT" w:date="2023-10-26T12:41:00Z">
              <w:r w:rsidRPr="00E95F39" w:rsidDel="0054701B">
                <w:rPr>
                  <w:sz w:val="22"/>
                  <w:szCs w:val="22"/>
                </w:rPr>
                <w:delText>824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0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5B4F017" w14:textId="2DEDBA00" w:rsidR="008112EF" w:rsidRPr="00E95F39" w:rsidRDefault="008112EF" w:rsidP="00E95F39">
            <w:pPr>
              <w:widowControl/>
              <w:autoSpaceDE/>
              <w:autoSpaceDN/>
              <w:adjustRightInd/>
              <w:jc w:val="center"/>
              <w:rPr>
                <w:b/>
                <w:bCs/>
                <w:sz w:val="22"/>
                <w:szCs w:val="22"/>
              </w:rPr>
            </w:pPr>
            <w:ins w:id="4201" w:author="ERCOT" w:date="2023-10-26T12:41:00Z">
              <w:r w:rsidRPr="00E95F39">
                <w:rPr>
                  <w:sz w:val="22"/>
                  <w:szCs w:val="22"/>
                </w:rPr>
                <w:t>921</w:t>
              </w:r>
            </w:ins>
            <w:del w:id="4202"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0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96B77DA" w14:textId="2C01AB91" w:rsidR="008112EF" w:rsidRPr="00E95F39" w:rsidRDefault="008112EF" w:rsidP="00E95F39">
            <w:pPr>
              <w:widowControl/>
              <w:autoSpaceDE/>
              <w:autoSpaceDN/>
              <w:adjustRightInd/>
              <w:jc w:val="center"/>
              <w:rPr>
                <w:b/>
                <w:bCs/>
                <w:sz w:val="22"/>
                <w:szCs w:val="22"/>
              </w:rPr>
            </w:pPr>
            <w:ins w:id="4204" w:author="ERCOT" w:date="2023-10-26T12:41:00Z">
              <w:r w:rsidRPr="00E95F39">
                <w:rPr>
                  <w:sz w:val="22"/>
                  <w:szCs w:val="22"/>
                </w:rPr>
                <w:t>921</w:t>
              </w:r>
            </w:ins>
            <w:del w:id="4205"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0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AE1A357" w14:textId="758D0841" w:rsidR="008112EF" w:rsidRPr="00E95F39" w:rsidRDefault="008112EF" w:rsidP="00E95F39">
            <w:pPr>
              <w:widowControl/>
              <w:autoSpaceDE/>
              <w:autoSpaceDN/>
              <w:adjustRightInd/>
              <w:jc w:val="center"/>
              <w:rPr>
                <w:b/>
                <w:bCs/>
                <w:sz w:val="22"/>
                <w:szCs w:val="22"/>
              </w:rPr>
            </w:pPr>
            <w:ins w:id="4207" w:author="ERCOT" w:date="2023-10-26T12:41:00Z">
              <w:r w:rsidRPr="00E95F39">
                <w:rPr>
                  <w:sz w:val="22"/>
                  <w:szCs w:val="22"/>
                </w:rPr>
                <w:t>921</w:t>
              </w:r>
            </w:ins>
            <w:del w:id="4208"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0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D43FC79" w14:textId="3140615E" w:rsidR="008112EF" w:rsidRPr="00E95F39" w:rsidRDefault="008112EF" w:rsidP="00E95F39">
            <w:pPr>
              <w:widowControl/>
              <w:autoSpaceDE/>
              <w:autoSpaceDN/>
              <w:adjustRightInd/>
              <w:jc w:val="center"/>
              <w:rPr>
                <w:b/>
                <w:bCs/>
                <w:sz w:val="22"/>
                <w:szCs w:val="22"/>
              </w:rPr>
            </w:pPr>
            <w:ins w:id="4210" w:author="ERCOT" w:date="2023-10-26T12:41:00Z">
              <w:r w:rsidRPr="00E95F39">
                <w:rPr>
                  <w:sz w:val="22"/>
                  <w:szCs w:val="22"/>
                </w:rPr>
                <w:t>921</w:t>
              </w:r>
            </w:ins>
            <w:del w:id="4211" w:author="ERCOT" w:date="2023-10-26T12:41:00Z">
              <w:r w:rsidRPr="00E95F39" w:rsidDel="0054701B">
                <w:rPr>
                  <w:sz w:val="22"/>
                  <w:szCs w:val="22"/>
                </w:rPr>
                <w:delText>824</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212"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14398CD2" w14:textId="023D7E83" w:rsidR="008112EF" w:rsidRPr="00E95F39" w:rsidRDefault="008112EF" w:rsidP="00E95F39">
            <w:pPr>
              <w:widowControl/>
              <w:autoSpaceDE/>
              <w:autoSpaceDN/>
              <w:adjustRightInd/>
              <w:jc w:val="center"/>
              <w:rPr>
                <w:b/>
                <w:bCs/>
                <w:sz w:val="22"/>
                <w:szCs w:val="22"/>
              </w:rPr>
            </w:pPr>
            <w:ins w:id="4213" w:author="ERCOT" w:date="2023-10-26T12:41:00Z">
              <w:r w:rsidRPr="00E95F39">
                <w:rPr>
                  <w:sz w:val="22"/>
                  <w:szCs w:val="22"/>
                </w:rPr>
                <w:t>921</w:t>
              </w:r>
            </w:ins>
            <w:del w:id="4214" w:author="ERCOT" w:date="2023-10-26T12:41:00Z">
              <w:r w:rsidRPr="00E95F39" w:rsidDel="0054701B">
                <w:rPr>
                  <w:sz w:val="22"/>
                  <w:szCs w:val="22"/>
                </w:rPr>
                <w:delText>824</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215"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EDC061D" w14:textId="6E947782" w:rsidR="008112EF" w:rsidRPr="00E95F39" w:rsidRDefault="008112EF" w:rsidP="00E95F39">
            <w:pPr>
              <w:widowControl/>
              <w:autoSpaceDE/>
              <w:autoSpaceDN/>
              <w:adjustRightInd/>
              <w:jc w:val="center"/>
              <w:rPr>
                <w:b/>
                <w:bCs/>
                <w:sz w:val="22"/>
                <w:szCs w:val="22"/>
              </w:rPr>
            </w:pPr>
            <w:ins w:id="4216" w:author="ERCOT" w:date="2023-10-26T12:41:00Z">
              <w:r w:rsidRPr="00E95F39">
                <w:rPr>
                  <w:sz w:val="22"/>
                  <w:szCs w:val="22"/>
                </w:rPr>
                <w:t>958</w:t>
              </w:r>
            </w:ins>
            <w:del w:id="4217" w:author="ERCOT" w:date="2023-10-26T12:41:00Z">
              <w:r w:rsidRPr="00E95F39" w:rsidDel="0054701B">
                <w:rPr>
                  <w:sz w:val="22"/>
                  <w:szCs w:val="22"/>
                </w:rPr>
                <w:delText>721</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218"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59E37EB8" w14:textId="7ECED8BF" w:rsidR="008112EF" w:rsidRPr="00E95F39" w:rsidRDefault="008112EF" w:rsidP="00E95F39">
            <w:pPr>
              <w:widowControl/>
              <w:autoSpaceDE/>
              <w:autoSpaceDN/>
              <w:adjustRightInd/>
              <w:jc w:val="center"/>
              <w:rPr>
                <w:b/>
                <w:bCs/>
                <w:sz w:val="22"/>
                <w:szCs w:val="22"/>
              </w:rPr>
            </w:pPr>
            <w:ins w:id="4219" w:author="ERCOT" w:date="2023-10-26T12:41:00Z">
              <w:r w:rsidRPr="00E95F39">
                <w:rPr>
                  <w:sz w:val="22"/>
                  <w:szCs w:val="22"/>
                </w:rPr>
                <w:t>958</w:t>
              </w:r>
            </w:ins>
            <w:del w:id="4220" w:author="ERCOT" w:date="2023-10-26T12:41:00Z">
              <w:r w:rsidRPr="00E95F39" w:rsidDel="0054701B">
                <w:rPr>
                  <w:sz w:val="22"/>
                  <w:szCs w:val="22"/>
                </w:rPr>
                <w:delText>721</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221"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0781402C" w14:textId="12A245B7" w:rsidR="008112EF" w:rsidRPr="00E95F39" w:rsidRDefault="008112EF" w:rsidP="00E95F39">
            <w:pPr>
              <w:widowControl/>
              <w:autoSpaceDE/>
              <w:autoSpaceDN/>
              <w:adjustRightInd/>
              <w:jc w:val="center"/>
              <w:rPr>
                <w:b/>
                <w:bCs/>
                <w:sz w:val="22"/>
                <w:szCs w:val="22"/>
              </w:rPr>
            </w:pPr>
            <w:ins w:id="4222" w:author="ERCOT" w:date="2023-10-26T12:41:00Z">
              <w:r w:rsidRPr="00E95F39">
                <w:rPr>
                  <w:sz w:val="22"/>
                  <w:szCs w:val="22"/>
                </w:rPr>
                <w:t>958</w:t>
              </w:r>
            </w:ins>
            <w:del w:id="4223" w:author="ERCOT" w:date="2023-10-26T12:41:00Z">
              <w:r w:rsidRPr="00E95F39" w:rsidDel="0054701B">
                <w:rPr>
                  <w:sz w:val="22"/>
                  <w:szCs w:val="22"/>
                </w:rPr>
                <w:delText>721</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224"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4879DF9" w14:textId="572813A2" w:rsidR="008112EF" w:rsidRPr="00E95F39" w:rsidRDefault="008112EF" w:rsidP="00E95F39">
            <w:pPr>
              <w:widowControl/>
              <w:autoSpaceDE/>
              <w:autoSpaceDN/>
              <w:adjustRightInd/>
              <w:jc w:val="center"/>
              <w:rPr>
                <w:b/>
                <w:bCs/>
                <w:sz w:val="22"/>
                <w:szCs w:val="22"/>
              </w:rPr>
            </w:pPr>
            <w:ins w:id="4225" w:author="ERCOT" w:date="2023-10-26T12:41:00Z">
              <w:r w:rsidRPr="00E95F39">
                <w:rPr>
                  <w:sz w:val="22"/>
                  <w:szCs w:val="22"/>
                </w:rPr>
                <w:t>958</w:t>
              </w:r>
            </w:ins>
            <w:del w:id="4226" w:author="ERCOT" w:date="2023-10-26T12:41:00Z">
              <w:r w:rsidRPr="00E95F39" w:rsidDel="0054701B">
                <w:rPr>
                  <w:sz w:val="22"/>
                  <w:szCs w:val="22"/>
                </w:rPr>
                <w:delText>721</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227"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1C3FF98" w14:textId="2ABCB02A" w:rsidR="008112EF" w:rsidRPr="00E95F39" w:rsidRDefault="008112EF" w:rsidP="00E95F39">
            <w:pPr>
              <w:widowControl/>
              <w:autoSpaceDE/>
              <w:autoSpaceDN/>
              <w:adjustRightInd/>
              <w:jc w:val="center"/>
              <w:rPr>
                <w:b/>
                <w:bCs/>
                <w:sz w:val="22"/>
                <w:szCs w:val="22"/>
              </w:rPr>
            </w:pPr>
            <w:ins w:id="4228" w:author="ERCOT" w:date="2023-10-26T12:41:00Z">
              <w:r w:rsidRPr="00E95F39">
                <w:rPr>
                  <w:sz w:val="22"/>
                  <w:szCs w:val="22"/>
                </w:rPr>
                <w:t>958</w:t>
              </w:r>
            </w:ins>
            <w:del w:id="4229" w:author="ERCOT" w:date="2023-10-26T12:41:00Z">
              <w:r w:rsidRPr="00E95F39" w:rsidDel="0054701B">
                <w:rPr>
                  <w:sz w:val="22"/>
                  <w:szCs w:val="22"/>
                </w:rPr>
                <w:delText>721</w:delText>
              </w:r>
            </w:del>
          </w:p>
        </w:tc>
        <w:tc>
          <w:tcPr>
            <w:tcW w:w="244" w:type="pct"/>
            <w:tcBorders>
              <w:top w:val="single" w:sz="4" w:space="0" w:color="auto"/>
              <w:bottom w:val="single" w:sz="4" w:space="0" w:color="auto"/>
            </w:tcBorders>
            <w:vAlign w:val="center"/>
            <w:tcPrChange w:id="4230" w:author="ERCOT" w:date="2023-10-26T12:41:00Z">
              <w:tcPr>
                <w:tcW w:w="244" w:type="pct"/>
                <w:gridSpan w:val="2"/>
                <w:tcBorders>
                  <w:top w:val="single" w:sz="4" w:space="0" w:color="auto"/>
                  <w:bottom w:val="single" w:sz="4" w:space="0" w:color="auto"/>
                </w:tcBorders>
                <w:vAlign w:val="center"/>
              </w:tcPr>
            </w:tcPrChange>
          </w:tcPr>
          <w:p w14:paraId="33E764C6" w14:textId="7448B55F" w:rsidR="008112EF" w:rsidRPr="00E95F39" w:rsidRDefault="008112EF" w:rsidP="00E95F39">
            <w:pPr>
              <w:widowControl/>
              <w:autoSpaceDE/>
              <w:autoSpaceDN/>
              <w:adjustRightInd/>
              <w:jc w:val="center"/>
              <w:rPr>
                <w:b/>
                <w:bCs/>
                <w:sz w:val="22"/>
                <w:szCs w:val="22"/>
              </w:rPr>
            </w:pPr>
            <w:ins w:id="4231" w:author="ERCOT" w:date="2023-10-26T12:41:00Z">
              <w:r w:rsidRPr="00E95F39">
                <w:rPr>
                  <w:sz w:val="22"/>
                  <w:szCs w:val="22"/>
                </w:rPr>
                <w:t>958</w:t>
              </w:r>
            </w:ins>
            <w:del w:id="4232" w:author="ERCOT" w:date="2023-10-26T12:41:00Z">
              <w:r w:rsidRPr="00E95F39" w:rsidDel="0054701B">
                <w:rPr>
                  <w:sz w:val="22"/>
                  <w:szCs w:val="22"/>
                </w:rPr>
                <w:delText>721</w:delText>
              </w:r>
            </w:del>
          </w:p>
        </w:tc>
      </w:tr>
      <w:tr w:rsidR="008112EF" w:rsidRPr="00E66AD4" w14:paraId="23AFDAD8" w14:textId="79D3B822"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233"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234"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235"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7AAA86FC" w14:textId="77777777" w:rsidR="008112EF" w:rsidRPr="000357D1" w:rsidRDefault="008112EF" w:rsidP="008112EF">
            <w:pPr>
              <w:widowControl/>
              <w:autoSpaceDE/>
              <w:autoSpaceDN/>
              <w:adjustRightInd/>
              <w:jc w:val="center"/>
              <w:rPr>
                <w:sz w:val="22"/>
                <w:szCs w:val="22"/>
              </w:rPr>
            </w:pPr>
            <w:r w:rsidRPr="000357D1">
              <w:rPr>
                <w:b/>
                <w:bCs/>
                <w:sz w:val="22"/>
                <w:szCs w:val="22"/>
              </w:rPr>
              <w:t>Feb.</w:t>
            </w:r>
          </w:p>
        </w:tc>
        <w:tc>
          <w:tcPr>
            <w:tcW w:w="199" w:type="pct"/>
            <w:tcBorders>
              <w:top w:val="single" w:sz="4" w:space="0" w:color="auto"/>
              <w:left w:val="single" w:sz="4" w:space="0" w:color="000000"/>
              <w:bottom w:val="single" w:sz="4" w:space="0" w:color="auto"/>
              <w:right w:val="single" w:sz="4" w:space="0" w:color="000000"/>
            </w:tcBorders>
            <w:vAlign w:val="center"/>
            <w:tcPrChange w:id="4236"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7B09702C" w14:textId="04A6677D" w:rsidR="008112EF" w:rsidRPr="00E95F39" w:rsidRDefault="008112EF" w:rsidP="00E95F39">
            <w:pPr>
              <w:widowControl/>
              <w:autoSpaceDE/>
              <w:autoSpaceDN/>
              <w:adjustRightInd/>
              <w:jc w:val="center"/>
              <w:rPr>
                <w:b/>
                <w:bCs/>
                <w:sz w:val="22"/>
                <w:szCs w:val="22"/>
              </w:rPr>
            </w:pPr>
            <w:ins w:id="4237" w:author="ERCOT" w:date="2023-10-26T12:41:00Z">
              <w:r w:rsidRPr="00E95F39">
                <w:rPr>
                  <w:sz w:val="22"/>
                  <w:szCs w:val="22"/>
                </w:rPr>
                <w:t>432</w:t>
              </w:r>
            </w:ins>
            <w:del w:id="4238" w:author="ERCOT" w:date="2023-10-26T12:41:00Z">
              <w:r w:rsidRPr="00E95F39" w:rsidDel="0054701B">
                <w:rPr>
                  <w:sz w:val="22"/>
                  <w:szCs w:val="22"/>
                </w:rPr>
                <w:delText>430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3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421474A" w14:textId="7BD5F1A8" w:rsidR="008112EF" w:rsidRPr="00E95F39" w:rsidRDefault="008112EF" w:rsidP="00E95F39">
            <w:pPr>
              <w:widowControl/>
              <w:autoSpaceDE/>
              <w:autoSpaceDN/>
              <w:adjustRightInd/>
              <w:jc w:val="center"/>
              <w:rPr>
                <w:b/>
                <w:bCs/>
                <w:sz w:val="22"/>
                <w:szCs w:val="22"/>
              </w:rPr>
            </w:pPr>
            <w:ins w:id="4240" w:author="ERCOT" w:date="2023-10-26T12:41:00Z">
              <w:r w:rsidRPr="00E95F39">
                <w:rPr>
                  <w:sz w:val="22"/>
                  <w:szCs w:val="22"/>
                </w:rPr>
                <w:t>432</w:t>
              </w:r>
            </w:ins>
            <w:del w:id="4241"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4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BB8ACBC" w14:textId="1E8C6CED" w:rsidR="008112EF" w:rsidRPr="00E95F39" w:rsidRDefault="008112EF" w:rsidP="00E95F39">
            <w:pPr>
              <w:widowControl/>
              <w:autoSpaceDE/>
              <w:autoSpaceDN/>
              <w:adjustRightInd/>
              <w:jc w:val="center"/>
              <w:rPr>
                <w:b/>
                <w:bCs/>
                <w:sz w:val="22"/>
                <w:szCs w:val="22"/>
              </w:rPr>
            </w:pPr>
            <w:ins w:id="4243" w:author="ERCOT" w:date="2023-10-26T12:41:00Z">
              <w:r w:rsidRPr="00E95F39">
                <w:rPr>
                  <w:sz w:val="22"/>
                  <w:szCs w:val="22"/>
                </w:rPr>
                <w:t>432</w:t>
              </w:r>
            </w:ins>
            <w:del w:id="4244"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4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6C793BE" w14:textId="636296D1" w:rsidR="008112EF" w:rsidRPr="00E95F39" w:rsidRDefault="008112EF" w:rsidP="00E95F39">
            <w:pPr>
              <w:widowControl/>
              <w:autoSpaceDE/>
              <w:autoSpaceDN/>
              <w:adjustRightInd/>
              <w:jc w:val="center"/>
              <w:rPr>
                <w:b/>
                <w:bCs/>
                <w:sz w:val="22"/>
                <w:szCs w:val="22"/>
              </w:rPr>
            </w:pPr>
            <w:ins w:id="4246" w:author="ERCOT" w:date="2023-10-26T12:41:00Z">
              <w:r w:rsidRPr="00E95F39">
                <w:rPr>
                  <w:sz w:val="22"/>
                  <w:szCs w:val="22"/>
                </w:rPr>
                <w:t>432</w:t>
              </w:r>
            </w:ins>
            <w:del w:id="4247"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4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17BCC25" w14:textId="47E24627" w:rsidR="008112EF" w:rsidRPr="00E95F39" w:rsidRDefault="008112EF" w:rsidP="00E95F39">
            <w:pPr>
              <w:widowControl/>
              <w:autoSpaceDE/>
              <w:autoSpaceDN/>
              <w:adjustRightInd/>
              <w:jc w:val="center"/>
              <w:rPr>
                <w:b/>
                <w:bCs/>
                <w:sz w:val="22"/>
                <w:szCs w:val="22"/>
              </w:rPr>
            </w:pPr>
            <w:ins w:id="4249" w:author="ERCOT" w:date="2023-10-26T12:41:00Z">
              <w:r w:rsidRPr="00E95F39">
                <w:rPr>
                  <w:sz w:val="22"/>
                  <w:szCs w:val="22"/>
                </w:rPr>
                <w:t>432</w:t>
              </w:r>
            </w:ins>
            <w:del w:id="4250"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5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5538579" w14:textId="719D473F" w:rsidR="008112EF" w:rsidRPr="00E95F39" w:rsidRDefault="008112EF" w:rsidP="00E95F39">
            <w:pPr>
              <w:widowControl/>
              <w:autoSpaceDE/>
              <w:autoSpaceDN/>
              <w:adjustRightInd/>
              <w:jc w:val="center"/>
              <w:rPr>
                <w:b/>
                <w:bCs/>
                <w:sz w:val="22"/>
                <w:szCs w:val="22"/>
              </w:rPr>
            </w:pPr>
            <w:ins w:id="4252" w:author="ERCOT" w:date="2023-10-26T12:41:00Z">
              <w:r w:rsidRPr="00E95F39">
                <w:rPr>
                  <w:sz w:val="22"/>
                  <w:szCs w:val="22"/>
                </w:rPr>
                <w:t>432</w:t>
              </w:r>
            </w:ins>
            <w:del w:id="4253" w:author="ERCOT" w:date="2023-10-26T12:41:00Z">
              <w:r w:rsidRPr="00E95F39" w:rsidDel="0054701B">
                <w:rPr>
                  <w:sz w:val="22"/>
                  <w:szCs w:val="22"/>
                </w:rPr>
                <w:delText>430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5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0347196" w14:textId="10837FF0" w:rsidR="008112EF" w:rsidRPr="00E95F39" w:rsidRDefault="008112EF" w:rsidP="00E95F39">
            <w:pPr>
              <w:widowControl/>
              <w:autoSpaceDE/>
              <w:autoSpaceDN/>
              <w:adjustRightInd/>
              <w:jc w:val="center"/>
              <w:rPr>
                <w:b/>
                <w:bCs/>
                <w:sz w:val="22"/>
                <w:szCs w:val="22"/>
              </w:rPr>
            </w:pPr>
            <w:ins w:id="4255" w:author="ERCOT" w:date="2023-10-26T12:41:00Z">
              <w:r w:rsidRPr="00E95F39">
                <w:rPr>
                  <w:sz w:val="22"/>
                  <w:szCs w:val="22"/>
                </w:rPr>
                <w:t>805</w:t>
              </w:r>
            </w:ins>
            <w:del w:id="4256" w:author="ERCOT" w:date="2023-10-26T12:41:00Z">
              <w:r w:rsidRPr="00E95F39" w:rsidDel="0054701B">
                <w:rPr>
                  <w:sz w:val="22"/>
                  <w:szCs w:val="22"/>
                </w:rPr>
                <w:delText>769</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5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F66049" w14:textId="0339D71D" w:rsidR="008112EF" w:rsidRPr="00E95F39" w:rsidRDefault="008112EF" w:rsidP="00E95F39">
            <w:pPr>
              <w:widowControl/>
              <w:autoSpaceDE/>
              <w:autoSpaceDN/>
              <w:adjustRightInd/>
              <w:jc w:val="center"/>
              <w:rPr>
                <w:b/>
                <w:bCs/>
                <w:sz w:val="22"/>
                <w:szCs w:val="22"/>
              </w:rPr>
            </w:pPr>
            <w:ins w:id="4258" w:author="ERCOT" w:date="2023-10-26T12:41:00Z">
              <w:r w:rsidRPr="00E95F39">
                <w:rPr>
                  <w:sz w:val="22"/>
                  <w:szCs w:val="22"/>
                </w:rPr>
                <w:t>805</w:t>
              </w:r>
            </w:ins>
            <w:del w:id="4259" w:author="ERCOT" w:date="2023-10-26T12:41:00Z">
              <w:r w:rsidRPr="00E95F39" w:rsidDel="0054701B">
                <w:rPr>
                  <w:sz w:val="22"/>
                  <w:szCs w:val="22"/>
                </w:rPr>
                <w:delText>769</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260"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4D88D5D" w14:textId="1CBB54CF" w:rsidR="008112EF" w:rsidRPr="00E95F39" w:rsidRDefault="008112EF" w:rsidP="00E95F39">
            <w:pPr>
              <w:widowControl/>
              <w:autoSpaceDE/>
              <w:autoSpaceDN/>
              <w:adjustRightInd/>
              <w:jc w:val="center"/>
              <w:rPr>
                <w:b/>
                <w:bCs/>
                <w:sz w:val="22"/>
                <w:szCs w:val="22"/>
              </w:rPr>
            </w:pPr>
            <w:ins w:id="4261" w:author="ERCOT" w:date="2023-10-26T12:41:00Z">
              <w:r w:rsidRPr="00E95F39">
                <w:rPr>
                  <w:sz w:val="22"/>
                  <w:szCs w:val="22"/>
                </w:rPr>
                <w:t>805</w:t>
              </w:r>
            </w:ins>
            <w:del w:id="4262" w:author="ERCOT" w:date="2023-10-26T12:41:00Z">
              <w:r w:rsidRPr="00E95F39" w:rsidDel="0054701B">
                <w:rPr>
                  <w:sz w:val="22"/>
                  <w:szCs w:val="22"/>
                </w:rPr>
                <w:delText>769</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263"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72B3EF24" w14:textId="03E9970D" w:rsidR="008112EF" w:rsidRPr="00E95F39" w:rsidRDefault="008112EF" w:rsidP="00E95F39">
            <w:pPr>
              <w:widowControl/>
              <w:autoSpaceDE/>
              <w:autoSpaceDN/>
              <w:adjustRightInd/>
              <w:jc w:val="center"/>
              <w:rPr>
                <w:b/>
                <w:bCs/>
                <w:sz w:val="22"/>
                <w:szCs w:val="22"/>
              </w:rPr>
            </w:pPr>
            <w:ins w:id="4264" w:author="ERCOT" w:date="2023-10-26T12:41:00Z">
              <w:r w:rsidRPr="00E95F39">
                <w:rPr>
                  <w:sz w:val="22"/>
                  <w:szCs w:val="22"/>
                </w:rPr>
                <w:t>805</w:t>
              </w:r>
            </w:ins>
            <w:del w:id="4265" w:author="ERCOT" w:date="2023-10-26T12:41:00Z">
              <w:r w:rsidRPr="00E95F39" w:rsidDel="0054701B">
                <w:rPr>
                  <w:sz w:val="22"/>
                  <w:szCs w:val="22"/>
                </w:rPr>
                <w:delText>769</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6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BEA276B" w14:textId="4D4643AE" w:rsidR="008112EF" w:rsidRPr="00E95F39" w:rsidRDefault="008112EF" w:rsidP="00E95F39">
            <w:pPr>
              <w:widowControl/>
              <w:autoSpaceDE/>
              <w:autoSpaceDN/>
              <w:adjustRightInd/>
              <w:jc w:val="center"/>
              <w:rPr>
                <w:b/>
                <w:bCs/>
                <w:sz w:val="22"/>
                <w:szCs w:val="22"/>
              </w:rPr>
            </w:pPr>
            <w:ins w:id="4267" w:author="ERCOT" w:date="2023-10-26T12:41:00Z">
              <w:r w:rsidRPr="00E95F39">
                <w:rPr>
                  <w:sz w:val="22"/>
                  <w:szCs w:val="22"/>
                </w:rPr>
                <w:t>805</w:t>
              </w:r>
            </w:ins>
            <w:del w:id="4268" w:author="ERCOT" w:date="2023-10-26T12:41:00Z">
              <w:r w:rsidRPr="00E95F39" w:rsidDel="0054701B">
                <w:rPr>
                  <w:sz w:val="22"/>
                  <w:szCs w:val="22"/>
                </w:rPr>
                <w:delText>769</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6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0F73113" w14:textId="489231EE" w:rsidR="008112EF" w:rsidRPr="00E95F39" w:rsidRDefault="008112EF" w:rsidP="00E95F39">
            <w:pPr>
              <w:widowControl/>
              <w:autoSpaceDE/>
              <w:autoSpaceDN/>
              <w:adjustRightInd/>
              <w:jc w:val="center"/>
              <w:rPr>
                <w:b/>
                <w:bCs/>
                <w:sz w:val="22"/>
                <w:szCs w:val="22"/>
              </w:rPr>
            </w:pPr>
            <w:ins w:id="4270" w:author="ERCOT" w:date="2023-10-26T12:41:00Z">
              <w:r w:rsidRPr="00E95F39">
                <w:rPr>
                  <w:sz w:val="22"/>
                  <w:szCs w:val="22"/>
                </w:rPr>
                <w:t>805</w:t>
              </w:r>
            </w:ins>
            <w:del w:id="4271" w:author="ERCOT" w:date="2023-10-26T12:41:00Z">
              <w:r w:rsidRPr="00E95F39" w:rsidDel="0054701B">
                <w:rPr>
                  <w:sz w:val="22"/>
                  <w:szCs w:val="22"/>
                </w:rPr>
                <w:delText>769</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7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62293D3" w14:textId="251261FF" w:rsidR="008112EF" w:rsidRPr="00E95F39" w:rsidRDefault="008112EF" w:rsidP="00E95F39">
            <w:pPr>
              <w:widowControl/>
              <w:autoSpaceDE/>
              <w:autoSpaceDN/>
              <w:adjustRightInd/>
              <w:jc w:val="center"/>
              <w:rPr>
                <w:b/>
                <w:bCs/>
                <w:sz w:val="22"/>
                <w:szCs w:val="22"/>
              </w:rPr>
            </w:pPr>
            <w:ins w:id="4273" w:author="ERCOT" w:date="2023-10-26T12:41:00Z">
              <w:r w:rsidRPr="00E95F39">
                <w:rPr>
                  <w:sz w:val="22"/>
                  <w:szCs w:val="22"/>
                </w:rPr>
                <w:t>1013</w:t>
              </w:r>
            </w:ins>
            <w:del w:id="4274" w:author="ERCOT" w:date="2023-10-26T12:41:00Z">
              <w:r w:rsidRPr="00E95F39" w:rsidDel="0054701B">
                <w:rPr>
                  <w:sz w:val="22"/>
                  <w:szCs w:val="22"/>
                </w:rPr>
                <w:delText>900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27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78DCB08" w14:textId="1796925D" w:rsidR="008112EF" w:rsidRPr="00E95F39" w:rsidRDefault="008112EF" w:rsidP="00E95F39">
            <w:pPr>
              <w:widowControl/>
              <w:autoSpaceDE/>
              <w:autoSpaceDN/>
              <w:adjustRightInd/>
              <w:jc w:val="center"/>
              <w:rPr>
                <w:b/>
                <w:bCs/>
                <w:sz w:val="22"/>
                <w:szCs w:val="22"/>
              </w:rPr>
            </w:pPr>
            <w:ins w:id="4276" w:author="ERCOT" w:date="2023-10-26T12:41:00Z">
              <w:r w:rsidRPr="00E95F39">
                <w:rPr>
                  <w:sz w:val="22"/>
                  <w:szCs w:val="22"/>
                </w:rPr>
                <w:t>1013</w:t>
              </w:r>
            </w:ins>
            <w:del w:id="4277" w:author="ERCOT" w:date="2023-10-26T12:41:00Z">
              <w:r w:rsidRPr="00E95F39" w:rsidDel="0054701B">
                <w:rPr>
                  <w:sz w:val="22"/>
                  <w:szCs w:val="22"/>
                </w:rPr>
                <w:delText>900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7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5B2F9C1" w14:textId="08908BA2" w:rsidR="008112EF" w:rsidRPr="00E95F39" w:rsidRDefault="008112EF" w:rsidP="00E95F39">
            <w:pPr>
              <w:widowControl/>
              <w:autoSpaceDE/>
              <w:autoSpaceDN/>
              <w:adjustRightInd/>
              <w:jc w:val="center"/>
              <w:rPr>
                <w:b/>
                <w:bCs/>
                <w:sz w:val="22"/>
                <w:szCs w:val="22"/>
              </w:rPr>
            </w:pPr>
            <w:ins w:id="4279" w:author="ERCOT" w:date="2023-10-26T12:41:00Z">
              <w:r w:rsidRPr="00E95F39">
                <w:rPr>
                  <w:sz w:val="22"/>
                  <w:szCs w:val="22"/>
                </w:rPr>
                <w:t>1013</w:t>
              </w:r>
            </w:ins>
            <w:del w:id="4280" w:author="ERCOT" w:date="2023-10-26T12:41:00Z">
              <w:r w:rsidRPr="00E95F39" w:rsidDel="0054701B">
                <w:rPr>
                  <w:sz w:val="22"/>
                  <w:szCs w:val="22"/>
                </w:rPr>
                <w:delText>900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8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E2420BB" w14:textId="178736CC" w:rsidR="008112EF" w:rsidRPr="00E95F39" w:rsidRDefault="008112EF" w:rsidP="00E95F39">
            <w:pPr>
              <w:widowControl/>
              <w:autoSpaceDE/>
              <w:autoSpaceDN/>
              <w:adjustRightInd/>
              <w:jc w:val="center"/>
              <w:rPr>
                <w:b/>
                <w:bCs/>
                <w:sz w:val="22"/>
                <w:szCs w:val="22"/>
              </w:rPr>
            </w:pPr>
            <w:ins w:id="4282" w:author="ERCOT" w:date="2023-10-26T12:41:00Z">
              <w:r w:rsidRPr="00E95F39">
                <w:rPr>
                  <w:sz w:val="22"/>
                  <w:szCs w:val="22"/>
                </w:rPr>
                <w:t>1013</w:t>
              </w:r>
            </w:ins>
            <w:del w:id="4283" w:author="ERCOT" w:date="2023-10-26T12:41:00Z">
              <w:r w:rsidRPr="00E95F39" w:rsidDel="0054701B">
                <w:rPr>
                  <w:sz w:val="22"/>
                  <w:szCs w:val="22"/>
                </w:rPr>
                <w:delText>900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28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B086194" w14:textId="7D9C3217" w:rsidR="008112EF" w:rsidRPr="00E95F39" w:rsidRDefault="008112EF" w:rsidP="00E95F39">
            <w:pPr>
              <w:widowControl/>
              <w:autoSpaceDE/>
              <w:autoSpaceDN/>
              <w:adjustRightInd/>
              <w:jc w:val="center"/>
              <w:rPr>
                <w:b/>
                <w:bCs/>
                <w:sz w:val="22"/>
                <w:szCs w:val="22"/>
              </w:rPr>
            </w:pPr>
            <w:ins w:id="4285" w:author="ERCOT" w:date="2023-10-26T12:41:00Z">
              <w:r w:rsidRPr="00E95F39">
                <w:rPr>
                  <w:sz w:val="22"/>
                  <w:szCs w:val="22"/>
                </w:rPr>
                <w:t>1013</w:t>
              </w:r>
            </w:ins>
            <w:del w:id="4286" w:author="ERCOT" w:date="2023-10-26T12:41:00Z">
              <w:r w:rsidRPr="00E95F39" w:rsidDel="0054701B">
                <w:rPr>
                  <w:sz w:val="22"/>
                  <w:szCs w:val="22"/>
                </w:rPr>
                <w:delText>900</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287"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B9434B9" w14:textId="1E7B385F" w:rsidR="008112EF" w:rsidRPr="00E95F39" w:rsidRDefault="008112EF" w:rsidP="00E95F39">
            <w:pPr>
              <w:widowControl/>
              <w:autoSpaceDE/>
              <w:autoSpaceDN/>
              <w:adjustRightInd/>
              <w:jc w:val="center"/>
              <w:rPr>
                <w:b/>
                <w:bCs/>
                <w:sz w:val="22"/>
                <w:szCs w:val="22"/>
              </w:rPr>
            </w:pPr>
            <w:ins w:id="4288" w:author="ERCOT" w:date="2023-10-26T12:41:00Z">
              <w:r w:rsidRPr="00E95F39">
                <w:rPr>
                  <w:sz w:val="22"/>
                  <w:szCs w:val="22"/>
                </w:rPr>
                <w:t>1013</w:t>
              </w:r>
            </w:ins>
            <w:del w:id="4289" w:author="ERCOT" w:date="2023-10-26T12:41:00Z">
              <w:r w:rsidRPr="00E95F39" w:rsidDel="0054701B">
                <w:rPr>
                  <w:sz w:val="22"/>
                  <w:szCs w:val="22"/>
                </w:rPr>
                <w:delText>900</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290"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6FB75B65" w14:textId="26919849" w:rsidR="008112EF" w:rsidRPr="00E95F39" w:rsidRDefault="008112EF" w:rsidP="00E95F39">
            <w:pPr>
              <w:widowControl/>
              <w:autoSpaceDE/>
              <w:autoSpaceDN/>
              <w:adjustRightInd/>
              <w:jc w:val="center"/>
              <w:rPr>
                <w:b/>
                <w:bCs/>
                <w:sz w:val="22"/>
                <w:szCs w:val="22"/>
              </w:rPr>
            </w:pPr>
            <w:ins w:id="4291" w:author="ERCOT" w:date="2023-10-26T12:41:00Z">
              <w:r w:rsidRPr="00E95F39">
                <w:rPr>
                  <w:sz w:val="22"/>
                  <w:szCs w:val="22"/>
                </w:rPr>
                <w:t>704</w:t>
              </w:r>
            </w:ins>
            <w:del w:id="4292" w:author="ERCOT" w:date="2023-10-26T12:41:00Z">
              <w:r w:rsidRPr="00E95F39" w:rsidDel="0054701B">
                <w:rPr>
                  <w:sz w:val="22"/>
                  <w:szCs w:val="22"/>
                </w:rPr>
                <w:delText>658</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293"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683A28C0" w14:textId="25917422" w:rsidR="008112EF" w:rsidRPr="00E95F39" w:rsidRDefault="008112EF" w:rsidP="00E95F39">
            <w:pPr>
              <w:widowControl/>
              <w:autoSpaceDE/>
              <w:autoSpaceDN/>
              <w:adjustRightInd/>
              <w:jc w:val="center"/>
              <w:rPr>
                <w:b/>
                <w:bCs/>
                <w:sz w:val="22"/>
                <w:szCs w:val="22"/>
              </w:rPr>
            </w:pPr>
            <w:ins w:id="4294" w:author="ERCOT" w:date="2023-10-26T12:41:00Z">
              <w:r w:rsidRPr="00E95F39">
                <w:rPr>
                  <w:sz w:val="22"/>
                  <w:szCs w:val="22"/>
                </w:rPr>
                <w:t>704</w:t>
              </w:r>
            </w:ins>
            <w:del w:id="4295" w:author="ERCOT" w:date="2023-10-26T12:41:00Z">
              <w:r w:rsidRPr="00E95F39" w:rsidDel="0054701B">
                <w:rPr>
                  <w:sz w:val="22"/>
                  <w:szCs w:val="22"/>
                </w:rPr>
                <w:delText>658</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296"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1A3A3FB8" w14:textId="0709F6BD" w:rsidR="008112EF" w:rsidRPr="00E95F39" w:rsidRDefault="008112EF" w:rsidP="00E95F39">
            <w:pPr>
              <w:widowControl/>
              <w:autoSpaceDE/>
              <w:autoSpaceDN/>
              <w:adjustRightInd/>
              <w:jc w:val="center"/>
              <w:rPr>
                <w:b/>
                <w:bCs/>
                <w:sz w:val="22"/>
                <w:szCs w:val="22"/>
              </w:rPr>
            </w:pPr>
            <w:ins w:id="4297" w:author="ERCOT" w:date="2023-10-26T12:41:00Z">
              <w:r w:rsidRPr="00E95F39">
                <w:rPr>
                  <w:sz w:val="22"/>
                  <w:szCs w:val="22"/>
                </w:rPr>
                <w:t>704</w:t>
              </w:r>
            </w:ins>
            <w:del w:id="4298" w:author="ERCOT" w:date="2023-10-26T12:41:00Z">
              <w:r w:rsidRPr="00E95F39" w:rsidDel="0054701B">
                <w:rPr>
                  <w:sz w:val="22"/>
                  <w:szCs w:val="22"/>
                </w:rPr>
                <w:delText>658</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299"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47AB33E2" w14:textId="795EFAA1" w:rsidR="008112EF" w:rsidRPr="00E95F39" w:rsidRDefault="008112EF" w:rsidP="00E95F39">
            <w:pPr>
              <w:widowControl/>
              <w:autoSpaceDE/>
              <w:autoSpaceDN/>
              <w:adjustRightInd/>
              <w:jc w:val="center"/>
              <w:rPr>
                <w:b/>
                <w:bCs/>
                <w:sz w:val="22"/>
                <w:szCs w:val="22"/>
              </w:rPr>
            </w:pPr>
            <w:ins w:id="4300" w:author="ERCOT" w:date="2023-10-26T12:41:00Z">
              <w:r w:rsidRPr="00E95F39">
                <w:rPr>
                  <w:sz w:val="22"/>
                  <w:szCs w:val="22"/>
                </w:rPr>
                <w:t>704</w:t>
              </w:r>
            </w:ins>
            <w:del w:id="4301" w:author="ERCOT" w:date="2023-10-26T12:41:00Z">
              <w:r w:rsidRPr="00E95F39" w:rsidDel="0054701B">
                <w:rPr>
                  <w:sz w:val="22"/>
                  <w:szCs w:val="22"/>
                </w:rPr>
                <w:delText>658</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302"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0DF24E3B" w14:textId="6774A57B" w:rsidR="008112EF" w:rsidRPr="00E95F39" w:rsidRDefault="008112EF" w:rsidP="00E95F39">
            <w:pPr>
              <w:widowControl/>
              <w:autoSpaceDE/>
              <w:autoSpaceDN/>
              <w:adjustRightInd/>
              <w:jc w:val="center"/>
              <w:rPr>
                <w:b/>
                <w:bCs/>
                <w:sz w:val="22"/>
                <w:szCs w:val="22"/>
              </w:rPr>
            </w:pPr>
            <w:ins w:id="4303" w:author="ERCOT" w:date="2023-10-26T12:41:00Z">
              <w:r w:rsidRPr="00E95F39">
                <w:rPr>
                  <w:sz w:val="22"/>
                  <w:szCs w:val="22"/>
                </w:rPr>
                <w:t>704</w:t>
              </w:r>
            </w:ins>
            <w:del w:id="4304" w:author="ERCOT" w:date="2023-10-26T12:41:00Z">
              <w:r w:rsidRPr="00E95F39" w:rsidDel="0054701B">
                <w:rPr>
                  <w:sz w:val="22"/>
                  <w:szCs w:val="22"/>
                </w:rPr>
                <w:delText>658</w:delText>
              </w:r>
            </w:del>
          </w:p>
        </w:tc>
        <w:tc>
          <w:tcPr>
            <w:tcW w:w="244" w:type="pct"/>
            <w:tcBorders>
              <w:top w:val="single" w:sz="4" w:space="0" w:color="auto"/>
              <w:bottom w:val="single" w:sz="4" w:space="0" w:color="auto"/>
            </w:tcBorders>
            <w:vAlign w:val="center"/>
            <w:tcPrChange w:id="4305" w:author="ERCOT" w:date="2023-10-26T12:41:00Z">
              <w:tcPr>
                <w:tcW w:w="244" w:type="pct"/>
                <w:gridSpan w:val="2"/>
                <w:tcBorders>
                  <w:top w:val="single" w:sz="4" w:space="0" w:color="auto"/>
                  <w:bottom w:val="single" w:sz="4" w:space="0" w:color="auto"/>
                </w:tcBorders>
                <w:vAlign w:val="center"/>
              </w:tcPr>
            </w:tcPrChange>
          </w:tcPr>
          <w:p w14:paraId="4A4BEB9C" w14:textId="110CD365" w:rsidR="008112EF" w:rsidRPr="00E95F39" w:rsidRDefault="008112EF" w:rsidP="00E95F39">
            <w:pPr>
              <w:widowControl/>
              <w:autoSpaceDE/>
              <w:autoSpaceDN/>
              <w:adjustRightInd/>
              <w:jc w:val="center"/>
              <w:rPr>
                <w:b/>
                <w:bCs/>
                <w:sz w:val="22"/>
                <w:szCs w:val="22"/>
              </w:rPr>
            </w:pPr>
            <w:ins w:id="4306" w:author="ERCOT" w:date="2023-10-26T12:41:00Z">
              <w:r w:rsidRPr="00E95F39">
                <w:rPr>
                  <w:sz w:val="22"/>
                  <w:szCs w:val="22"/>
                </w:rPr>
                <w:t>704</w:t>
              </w:r>
            </w:ins>
            <w:del w:id="4307" w:author="ERCOT" w:date="2023-10-26T12:41:00Z">
              <w:r w:rsidRPr="00E95F39" w:rsidDel="0054701B">
                <w:rPr>
                  <w:sz w:val="22"/>
                  <w:szCs w:val="22"/>
                </w:rPr>
                <w:delText>658</w:delText>
              </w:r>
            </w:del>
          </w:p>
        </w:tc>
      </w:tr>
      <w:tr w:rsidR="008112EF" w:rsidRPr="00E66AD4" w14:paraId="3E44E4F7" w14:textId="0DDAD575"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08"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09"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310"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2C6B46CB" w14:textId="77777777" w:rsidR="008112EF" w:rsidRPr="000357D1" w:rsidRDefault="008112EF" w:rsidP="008112EF">
            <w:pPr>
              <w:widowControl/>
              <w:autoSpaceDE/>
              <w:autoSpaceDN/>
              <w:adjustRightInd/>
              <w:jc w:val="center"/>
              <w:rPr>
                <w:sz w:val="22"/>
                <w:szCs w:val="22"/>
              </w:rPr>
            </w:pPr>
            <w:r w:rsidRPr="000357D1">
              <w:rPr>
                <w:b/>
                <w:bCs/>
                <w:sz w:val="22"/>
                <w:szCs w:val="22"/>
              </w:rPr>
              <w:t>Mar.</w:t>
            </w:r>
          </w:p>
        </w:tc>
        <w:tc>
          <w:tcPr>
            <w:tcW w:w="199" w:type="pct"/>
            <w:tcBorders>
              <w:top w:val="single" w:sz="4" w:space="0" w:color="auto"/>
              <w:left w:val="single" w:sz="4" w:space="0" w:color="000000"/>
              <w:bottom w:val="single" w:sz="4" w:space="0" w:color="auto"/>
              <w:right w:val="single" w:sz="4" w:space="0" w:color="000000"/>
            </w:tcBorders>
            <w:vAlign w:val="center"/>
            <w:tcPrChange w:id="4311"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A87A7AC" w14:textId="5C9EE55F" w:rsidR="008112EF" w:rsidRPr="00E95F39" w:rsidRDefault="008112EF" w:rsidP="00E95F39">
            <w:pPr>
              <w:widowControl/>
              <w:autoSpaceDE/>
              <w:autoSpaceDN/>
              <w:adjustRightInd/>
              <w:jc w:val="center"/>
              <w:rPr>
                <w:b/>
                <w:bCs/>
                <w:sz w:val="22"/>
                <w:szCs w:val="22"/>
              </w:rPr>
            </w:pPr>
            <w:ins w:id="4312" w:author="ERCOT" w:date="2023-10-26T12:41:00Z">
              <w:r w:rsidRPr="00E95F39">
                <w:rPr>
                  <w:sz w:val="22"/>
                  <w:szCs w:val="22"/>
                </w:rPr>
                <w:t>515</w:t>
              </w:r>
            </w:ins>
            <w:del w:id="4313" w:author="ERCOT" w:date="2023-10-26T12:41:00Z">
              <w:r w:rsidRPr="00E95F39" w:rsidDel="0054701B">
                <w:rPr>
                  <w:sz w:val="22"/>
                  <w:szCs w:val="22"/>
                </w:rPr>
                <w:delText>518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1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13847BA" w14:textId="5FC3DE54" w:rsidR="008112EF" w:rsidRPr="00E95F39" w:rsidRDefault="008112EF" w:rsidP="00E95F39">
            <w:pPr>
              <w:widowControl/>
              <w:autoSpaceDE/>
              <w:autoSpaceDN/>
              <w:adjustRightInd/>
              <w:jc w:val="center"/>
              <w:rPr>
                <w:b/>
                <w:bCs/>
                <w:sz w:val="22"/>
                <w:szCs w:val="22"/>
              </w:rPr>
            </w:pPr>
            <w:ins w:id="4315" w:author="ERCOT" w:date="2023-10-26T12:41:00Z">
              <w:r w:rsidRPr="00E95F39">
                <w:rPr>
                  <w:sz w:val="22"/>
                  <w:szCs w:val="22"/>
                </w:rPr>
                <w:t>515</w:t>
              </w:r>
            </w:ins>
            <w:del w:id="4316"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1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7248708" w14:textId="28AFE6D6" w:rsidR="008112EF" w:rsidRPr="00E95F39" w:rsidRDefault="008112EF" w:rsidP="00E95F39">
            <w:pPr>
              <w:widowControl/>
              <w:autoSpaceDE/>
              <w:autoSpaceDN/>
              <w:adjustRightInd/>
              <w:jc w:val="center"/>
              <w:rPr>
                <w:b/>
                <w:bCs/>
                <w:sz w:val="22"/>
                <w:szCs w:val="22"/>
              </w:rPr>
            </w:pPr>
            <w:ins w:id="4318" w:author="ERCOT" w:date="2023-10-26T12:41:00Z">
              <w:r w:rsidRPr="00E95F39">
                <w:rPr>
                  <w:sz w:val="22"/>
                  <w:szCs w:val="22"/>
                </w:rPr>
                <w:t>515</w:t>
              </w:r>
            </w:ins>
            <w:del w:id="4319"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2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F5D1D4B" w14:textId="092155C7" w:rsidR="008112EF" w:rsidRPr="00E95F39" w:rsidRDefault="008112EF" w:rsidP="00E95F39">
            <w:pPr>
              <w:widowControl/>
              <w:autoSpaceDE/>
              <w:autoSpaceDN/>
              <w:adjustRightInd/>
              <w:jc w:val="center"/>
              <w:rPr>
                <w:b/>
                <w:bCs/>
                <w:sz w:val="22"/>
                <w:szCs w:val="22"/>
              </w:rPr>
            </w:pPr>
            <w:ins w:id="4321" w:author="ERCOT" w:date="2023-10-26T12:41:00Z">
              <w:r w:rsidRPr="00E95F39">
                <w:rPr>
                  <w:sz w:val="22"/>
                  <w:szCs w:val="22"/>
                </w:rPr>
                <w:t>515</w:t>
              </w:r>
            </w:ins>
            <w:del w:id="4322"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2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239827E" w14:textId="7B24E6C9" w:rsidR="008112EF" w:rsidRPr="00E95F39" w:rsidRDefault="008112EF" w:rsidP="00E95F39">
            <w:pPr>
              <w:widowControl/>
              <w:autoSpaceDE/>
              <w:autoSpaceDN/>
              <w:adjustRightInd/>
              <w:jc w:val="center"/>
              <w:rPr>
                <w:b/>
                <w:bCs/>
                <w:sz w:val="22"/>
                <w:szCs w:val="22"/>
              </w:rPr>
            </w:pPr>
            <w:ins w:id="4324" w:author="ERCOT" w:date="2023-10-26T12:41:00Z">
              <w:r w:rsidRPr="00E95F39">
                <w:rPr>
                  <w:sz w:val="22"/>
                  <w:szCs w:val="22"/>
                </w:rPr>
                <w:t>515</w:t>
              </w:r>
            </w:ins>
            <w:del w:id="4325"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2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34FD0C0" w14:textId="69B86316" w:rsidR="008112EF" w:rsidRPr="00E95F39" w:rsidRDefault="008112EF" w:rsidP="00E95F39">
            <w:pPr>
              <w:widowControl/>
              <w:autoSpaceDE/>
              <w:autoSpaceDN/>
              <w:adjustRightInd/>
              <w:jc w:val="center"/>
              <w:rPr>
                <w:b/>
                <w:bCs/>
                <w:sz w:val="22"/>
                <w:szCs w:val="22"/>
              </w:rPr>
            </w:pPr>
            <w:ins w:id="4327" w:author="ERCOT" w:date="2023-10-26T12:41:00Z">
              <w:r w:rsidRPr="00E95F39">
                <w:rPr>
                  <w:sz w:val="22"/>
                  <w:szCs w:val="22"/>
                </w:rPr>
                <w:t>515</w:t>
              </w:r>
            </w:ins>
            <w:del w:id="4328" w:author="ERCOT" w:date="2023-10-26T12:41:00Z">
              <w:r w:rsidRPr="00E95F39" w:rsidDel="0054701B">
                <w:rPr>
                  <w:sz w:val="22"/>
                  <w:szCs w:val="22"/>
                </w:rPr>
                <w:delText>518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2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8081955" w14:textId="5AA90C65" w:rsidR="008112EF" w:rsidRPr="00E95F39" w:rsidRDefault="008112EF" w:rsidP="00E95F39">
            <w:pPr>
              <w:widowControl/>
              <w:autoSpaceDE/>
              <w:autoSpaceDN/>
              <w:adjustRightInd/>
              <w:jc w:val="center"/>
              <w:rPr>
                <w:b/>
                <w:bCs/>
                <w:sz w:val="22"/>
                <w:szCs w:val="22"/>
              </w:rPr>
            </w:pPr>
            <w:ins w:id="4330" w:author="ERCOT" w:date="2023-10-26T12:41:00Z">
              <w:r w:rsidRPr="00E95F39">
                <w:rPr>
                  <w:sz w:val="22"/>
                  <w:szCs w:val="22"/>
                </w:rPr>
                <w:t>839</w:t>
              </w:r>
            </w:ins>
            <w:del w:id="4331" w:author="ERCOT" w:date="2023-10-26T12:41:00Z">
              <w:r w:rsidRPr="00E95F39" w:rsidDel="0054701B">
                <w:rPr>
                  <w:sz w:val="22"/>
                  <w:szCs w:val="22"/>
                </w:rPr>
                <w:delText>774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3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9C0CBEF" w14:textId="0FC822DC" w:rsidR="008112EF" w:rsidRPr="00E95F39" w:rsidRDefault="008112EF" w:rsidP="00E95F39">
            <w:pPr>
              <w:widowControl/>
              <w:autoSpaceDE/>
              <w:autoSpaceDN/>
              <w:adjustRightInd/>
              <w:jc w:val="center"/>
              <w:rPr>
                <w:b/>
                <w:bCs/>
                <w:sz w:val="22"/>
                <w:szCs w:val="22"/>
              </w:rPr>
            </w:pPr>
            <w:ins w:id="4333" w:author="ERCOT" w:date="2023-10-26T12:41:00Z">
              <w:r w:rsidRPr="00E95F39">
                <w:rPr>
                  <w:sz w:val="22"/>
                  <w:szCs w:val="22"/>
                </w:rPr>
                <w:t>839</w:t>
              </w:r>
            </w:ins>
            <w:del w:id="4334" w:author="ERCOT" w:date="2023-10-26T12:41:00Z">
              <w:r w:rsidRPr="00E95F39" w:rsidDel="0054701B">
                <w:rPr>
                  <w:sz w:val="22"/>
                  <w:szCs w:val="22"/>
                </w:rPr>
                <w:delText>774</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335"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245C8BFB" w14:textId="48A7A551" w:rsidR="008112EF" w:rsidRPr="00E95F39" w:rsidRDefault="008112EF" w:rsidP="00E95F39">
            <w:pPr>
              <w:widowControl/>
              <w:autoSpaceDE/>
              <w:autoSpaceDN/>
              <w:adjustRightInd/>
              <w:jc w:val="center"/>
              <w:rPr>
                <w:b/>
                <w:bCs/>
                <w:sz w:val="22"/>
                <w:szCs w:val="22"/>
              </w:rPr>
            </w:pPr>
            <w:ins w:id="4336" w:author="ERCOT" w:date="2023-10-26T12:41:00Z">
              <w:r w:rsidRPr="00E95F39">
                <w:rPr>
                  <w:sz w:val="22"/>
                  <w:szCs w:val="22"/>
                </w:rPr>
                <w:t>839</w:t>
              </w:r>
            </w:ins>
            <w:del w:id="4337" w:author="ERCOT" w:date="2023-10-26T12:41:00Z">
              <w:r w:rsidRPr="00E95F39" w:rsidDel="0054701B">
                <w:rPr>
                  <w:sz w:val="22"/>
                  <w:szCs w:val="22"/>
                </w:rPr>
                <w:delText>774</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338"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0D72F534" w14:textId="14A612D1" w:rsidR="008112EF" w:rsidRPr="00E95F39" w:rsidRDefault="008112EF" w:rsidP="00E95F39">
            <w:pPr>
              <w:widowControl/>
              <w:autoSpaceDE/>
              <w:autoSpaceDN/>
              <w:adjustRightInd/>
              <w:jc w:val="center"/>
              <w:rPr>
                <w:b/>
                <w:bCs/>
                <w:sz w:val="22"/>
                <w:szCs w:val="22"/>
              </w:rPr>
            </w:pPr>
            <w:ins w:id="4339" w:author="ERCOT" w:date="2023-10-26T12:41:00Z">
              <w:r w:rsidRPr="00E95F39">
                <w:rPr>
                  <w:sz w:val="22"/>
                  <w:szCs w:val="22"/>
                </w:rPr>
                <w:t>839</w:t>
              </w:r>
            </w:ins>
            <w:del w:id="4340" w:author="ERCOT" w:date="2023-10-26T12:41:00Z">
              <w:r w:rsidRPr="00E95F39" w:rsidDel="0054701B">
                <w:rPr>
                  <w:sz w:val="22"/>
                  <w:szCs w:val="22"/>
                </w:rPr>
                <w:delText>774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4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E357747" w14:textId="44A57BA6" w:rsidR="008112EF" w:rsidRPr="00E95F39" w:rsidRDefault="008112EF" w:rsidP="00E95F39">
            <w:pPr>
              <w:widowControl/>
              <w:autoSpaceDE/>
              <w:autoSpaceDN/>
              <w:adjustRightInd/>
              <w:jc w:val="center"/>
              <w:rPr>
                <w:b/>
                <w:bCs/>
                <w:sz w:val="22"/>
                <w:szCs w:val="22"/>
              </w:rPr>
            </w:pPr>
            <w:ins w:id="4342" w:author="ERCOT" w:date="2023-10-26T12:41:00Z">
              <w:r w:rsidRPr="00E95F39">
                <w:rPr>
                  <w:sz w:val="22"/>
                  <w:szCs w:val="22"/>
                </w:rPr>
                <w:t>839</w:t>
              </w:r>
            </w:ins>
            <w:del w:id="4343" w:author="ERCOT" w:date="2023-10-26T12:41:00Z">
              <w:r w:rsidRPr="00E95F39" w:rsidDel="0054701B">
                <w:rPr>
                  <w:sz w:val="22"/>
                  <w:szCs w:val="22"/>
                </w:rPr>
                <w:delText>774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4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42D98CA" w14:textId="6650B6EF" w:rsidR="008112EF" w:rsidRPr="00E95F39" w:rsidRDefault="008112EF" w:rsidP="00E95F39">
            <w:pPr>
              <w:widowControl/>
              <w:autoSpaceDE/>
              <w:autoSpaceDN/>
              <w:adjustRightInd/>
              <w:jc w:val="center"/>
              <w:rPr>
                <w:b/>
                <w:bCs/>
                <w:sz w:val="22"/>
                <w:szCs w:val="22"/>
              </w:rPr>
            </w:pPr>
            <w:ins w:id="4345" w:author="ERCOT" w:date="2023-10-26T12:41:00Z">
              <w:r w:rsidRPr="00E95F39">
                <w:rPr>
                  <w:sz w:val="22"/>
                  <w:szCs w:val="22"/>
                </w:rPr>
                <w:t>839</w:t>
              </w:r>
            </w:ins>
            <w:del w:id="4346" w:author="ERCOT" w:date="2023-10-26T12:41:00Z">
              <w:r w:rsidRPr="00E95F39" w:rsidDel="0054701B">
                <w:rPr>
                  <w:sz w:val="22"/>
                  <w:szCs w:val="22"/>
                </w:rPr>
                <w:delText>774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4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44B477C" w14:textId="6C6DC0AD" w:rsidR="008112EF" w:rsidRPr="00E95F39" w:rsidRDefault="008112EF" w:rsidP="00E95F39">
            <w:pPr>
              <w:widowControl/>
              <w:autoSpaceDE/>
              <w:autoSpaceDN/>
              <w:adjustRightInd/>
              <w:jc w:val="center"/>
              <w:rPr>
                <w:b/>
                <w:bCs/>
                <w:sz w:val="22"/>
                <w:szCs w:val="22"/>
              </w:rPr>
            </w:pPr>
            <w:ins w:id="4348" w:author="ERCOT" w:date="2023-10-26T12:41:00Z">
              <w:r w:rsidRPr="00E95F39">
                <w:rPr>
                  <w:sz w:val="22"/>
                  <w:szCs w:val="22"/>
                </w:rPr>
                <w:t>839</w:t>
              </w:r>
            </w:ins>
            <w:del w:id="4349" w:author="ERCOT" w:date="2023-10-26T12:41:00Z">
              <w:r w:rsidRPr="00E95F39" w:rsidDel="0054701B">
                <w:rPr>
                  <w:sz w:val="22"/>
                  <w:szCs w:val="22"/>
                </w:rPr>
                <w:delText>805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5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7025289" w14:textId="24EB6479" w:rsidR="008112EF" w:rsidRPr="00E95F39" w:rsidRDefault="008112EF" w:rsidP="00E95F39">
            <w:pPr>
              <w:widowControl/>
              <w:autoSpaceDE/>
              <w:autoSpaceDN/>
              <w:adjustRightInd/>
              <w:jc w:val="center"/>
              <w:rPr>
                <w:b/>
                <w:bCs/>
                <w:sz w:val="22"/>
                <w:szCs w:val="22"/>
              </w:rPr>
            </w:pPr>
            <w:ins w:id="4351" w:author="ERCOT" w:date="2023-10-26T12:41:00Z">
              <w:r w:rsidRPr="00E95F39">
                <w:rPr>
                  <w:sz w:val="22"/>
                  <w:szCs w:val="22"/>
                </w:rPr>
                <w:t>839</w:t>
              </w:r>
            </w:ins>
            <w:del w:id="4352" w:author="ERCOT" w:date="2023-10-26T12:41:00Z">
              <w:r w:rsidRPr="00E95F39" w:rsidDel="0054701B">
                <w:rPr>
                  <w:sz w:val="22"/>
                  <w:szCs w:val="22"/>
                </w:rPr>
                <w:delText>805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5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F254096" w14:textId="6E854B9A" w:rsidR="008112EF" w:rsidRPr="00E95F39" w:rsidRDefault="008112EF" w:rsidP="00E95F39">
            <w:pPr>
              <w:widowControl/>
              <w:autoSpaceDE/>
              <w:autoSpaceDN/>
              <w:adjustRightInd/>
              <w:jc w:val="center"/>
              <w:rPr>
                <w:b/>
                <w:bCs/>
                <w:sz w:val="22"/>
                <w:szCs w:val="22"/>
              </w:rPr>
            </w:pPr>
            <w:ins w:id="4354" w:author="ERCOT" w:date="2023-10-26T12:41:00Z">
              <w:r w:rsidRPr="00E95F39">
                <w:rPr>
                  <w:sz w:val="22"/>
                  <w:szCs w:val="22"/>
                </w:rPr>
                <w:t>839</w:t>
              </w:r>
            </w:ins>
            <w:del w:id="4355" w:author="ERCOT" w:date="2023-10-26T12:41:00Z">
              <w:r w:rsidRPr="00E95F39" w:rsidDel="0054701B">
                <w:rPr>
                  <w:sz w:val="22"/>
                  <w:szCs w:val="22"/>
                </w:rPr>
                <w:delText>805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5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32BAD22" w14:textId="721099E2" w:rsidR="008112EF" w:rsidRPr="00E95F39" w:rsidRDefault="008112EF" w:rsidP="00E95F39">
            <w:pPr>
              <w:widowControl/>
              <w:autoSpaceDE/>
              <w:autoSpaceDN/>
              <w:adjustRightInd/>
              <w:jc w:val="center"/>
              <w:rPr>
                <w:b/>
                <w:bCs/>
                <w:sz w:val="22"/>
                <w:szCs w:val="22"/>
              </w:rPr>
            </w:pPr>
            <w:ins w:id="4357" w:author="ERCOT" w:date="2023-10-26T12:41:00Z">
              <w:r w:rsidRPr="00E95F39">
                <w:rPr>
                  <w:sz w:val="22"/>
                  <w:szCs w:val="22"/>
                </w:rPr>
                <w:t>839</w:t>
              </w:r>
            </w:ins>
            <w:del w:id="4358" w:author="ERCOT" w:date="2023-10-26T12:41:00Z">
              <w:r w:rsidRPr="00E95F39" w:rsidDel="0054701B">
                <w:rPr>
                  <w:sz w:val="22"/>
                  <w:szCs w:val="22"/>
                </w:rPr>
                <w:delText>805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5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D9DC7BF" w14:textId="641C4B05" w:rsidR="008112EF" w:rsidRPr="00E95F39" w:rsidRDefault="008112EF" w:rsidP="00E95F39">
            <w:pPr>
              <w:widowControl/>
              <w:autoSpaceDE/>
              <w:autoSpaceDN/>
              <w:adjustRightInd/>
              <w:jc w:val="center"/>
              <w:rPr>
                <w:b/>
                <w:bCs/>
                <w:sz w:val="22"/>
                <w:szCs w:val="22"/>
              </w:rPr>
            </w:pPr>
            <w:ins w:id="4360" w:author="ERCOT" w:date="2023-10-26T12:41:00Z">
              <w:r w:rsidRPr="00E95F39">
                <w:rPr>
                  <w:sz w:val="22"/>
                  <w:szCs w:val="22"/>
                </w:rPr>
                <w:t>839</w:t>
              </w:r>
            </w:ins>
            <w:del w:id="4361" w:author="ERCOT" w:date="2023-10-26T12:41:00Z">
              <w:r w:rsidRPr="00E95F39" w:rsidDel="0054701B">
                <w:rPr>
                  <w:sz w:val="22"/>
                  <w:szCs w:val="22"/>
                </w:rPr>
                <w:delText>805</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362"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1904AE6D" w14:textId="67C41DCC" w:rsidR="008112EF" w:rsidRPr="00E95F39" w:rsidRDefault="008112EF" w:rsidP="00E95F39">
            <w:pPr>
              <w:widowControl/>
              <w:autoSpaceDE/>
              <w:autoSpaceDN/>
              <w:adjustRightInd/>
              <w:jc w:val="center"/>
              <w:rPr>
                <w:b/>
                <w:bCs/>
                <w:sz w:val="22"/>
                <w:szCs w:val="22"/>
              </w:rPr>
            </w:pPr>
            <w:ins w:id="4363" w:author="ERCOT" w:date="2023-10-26T12:41:00Z">
              <w:r w:rsidRPr="00E95F39">
                <w:rPr>
                  <w:sz w:val="22"/>
                  <w:szCs w:val="22"/>
                </w:rPr>
                <w:t>839</w:t>
              </w:r>
            </w:ins>
            <w:del w:id="4364" w:author="ERCOT" w:date="2023-10-26T12:41:00Z">
              <w:r w:rsidRPr="00E95F39" w:rsidDel="0054701B">
                <w:rPr>
                  <w:sz w:val="22"/>
                  <w:szCs w:val="22"/>
                </w:rPr>
                <w:delText>805</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365"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63A43C60" w14:textId="54563C41" w:rsidR="008112EF" w:rsidRPr="00E95F39" w:rsidRDefault="008112EF" w:rsidP="00E95F39">
            <w:pPr>
              <w:widowControl/>
              <w:autoSpaceDE/>
              <w:autoSpaceDN/>
              <w:adjustRightInd/>
              <w:jc w:val="center"/>
              <w:rPr>
                <w:b/>
                <w:bCs/>
                <w:sz w:val="22"/>
                <w:szCs w:val="22"/>
              </w:rPr>
            </w:pPr>
            <w:ins w:id="4366" w:author="ERCOT" w:date="2023-10-26T12:41:00Z">
              <w:r w:rsidRPr="00E95F39">
                <w:rPr>
                  <w:sz w:val="22"/>
                  <w:szCs w:val="22"/>
                </w:rPr>
                <w:t>700</w:t>
              </w:r>
            </w:ins>
            <w:del w:id="4367" w:author="ERCOT" w:date="2023-10-26T12:41:00Z">
              <w:r w:rsidRPr="00E95F39" w:rsidDel="0054701B">
                <w:rPr>
                  <w:sz w:val="22"/>
                  <w:szCs w:val="22"/>
                </w:rPr>
                <w:delText>703</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368"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EAD123B" w14:textId="74B2544F" w:rsidR="008112EF" w:rsidRPr="00E95F39" w:rsidRDefault="008112EF" w:rsidP="00E95F39">
            <w:pPr>
              <w:widowControl/>
              <w:autoSpaceDE/>
              <w:autoSpaceDN/>
              <w:adjustRightInd/>
              <w:jc w:val="center"/>
              <w:rPr>
                <w:b/>
                <w:bCs/>
                <w:sz w:val="22"/>
                <w:szCs w:val="22"/>
              </w:rPr>
            </w:pPr>
            <w:ins w:id="4369" w:author="ERCOT" w:date="2023-10-26T12:41:00Z">
              <w:r w:rsidRPr="00E95F39">
                <w:rPr>
                  <w:sz w:val="22"/>
                  <w:szCs w:val="22"/>
                </w:rPr>
                <w:t>700</w:t>
              </w:r>
            </w:ins>
            <w:del w:id="4370" w:author="ERCOT" w:date="2023-10-26T12:41:00Z">
              <w:r w:rsidRPr="00E95F39" w:rsidDel="0054701B">
                <w:rPr>
                  <w:sz w:val="22"/>
                  <w:szCs w:val="22"/>
                </w:rPr>
                <w:delText>703</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371"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40A135BA" w14:textId="12F6503A" w:rsidR="008112EF" w:rsidRPr="00E95F39" w:rsidRDefault="008112EF" w:rsidP="00E95F39">
            <w:pPr>
              <w:widowControl/>
              <w:autoSpaceDE/>
              <w:autoSpaceDN/>
              <w:adjustRightInd/>
              <w:jc w:val="center"/>
              <w:rPr>
                <w:b/>
                <w:bCs/>
                <w:sz w:val="22"/>
                <w:szCs w:val="22"/>
              </w:rPr>
            </w:pPr>
            <w:ins w:id="4372" w:author="ERCOT" w:date="2023-10-26T12:41:00Z">
              <w:r w:rsidRPr="00E95F39">
                <w:rPr>
                  <w:sz w:val="22"/>
                  <w:szCs w:val="22"/>
                </w:rPr>
                <w:t>700</w:t>
              </w:r>
            </w:ins>
            <w:del w:id="4373" w:author="ERCOT" w:date="2023-10-26T12:41:00Z">
              <w:r w:rsidRPr="00E95F39" w:rsidDel="0054701B">
                <w:rPr>
                  <w:sz w:val="22"/>
                  <w:szCs w:val="22"/>
                </w:rPr>
                <w:delText>703</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374"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39707AD" w14:textId="0A4DFAE2" w:rsidR="008112EF" w:rsidRPr="00E95F39" w:rsidRDefault="008112EF" w:rsidP="00E95F39">
            <w:pPr>
              <w:widowControl/>
              <w:autoSpaceDE/>
              <w:autoSpaceDN/>
              <w:adjustRightInd/>
              <w:jc w:val="center"/>
              <w:rPr>
                <w:b/>
                <w:bCs/>
                <w:sz w:val="22"/>
                <w:szCs w:val="22"/>
              </w:rPr>
            </w:pPr>
            <w:ins w:id="4375" w:author="ERCOT" w:date="2023-10-26T12:41:00Z">
              <w:r w:rsidRPr="00E95F39">
                <w:rPr>
                  <w:sz w:val="22"/>
                  <w:szCs w:val="22"/>
                </w:rPr>
                <w:t>700</w:t>
              </w:r>
            </w:ins>
            <w:del w:id="4376" w:author="ERCOT" w:date="2023-10-26T12:41:00Z">
              <w:r w:rsidRPr="00E95F39" w:rsidDel="0054701B">
                <w:rPr>
                  <w:sz w:val="22"/>
                  <w:szCs w:val="22"/>
                </w:rPr>
                <w:delText>703</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377"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40E28ED" w14:textId="10F7D21E" w:rsidR="008112EF" w:rsidRPr="00E95F39" w:rsidRDefault="008112EF" w:rsidP="00E95F39">
            <w:pPr>
              <w:widowControl/>
              <w:autoSpaceDE/>
              <w:autoSpaceDN/>
              <w:adjustRightInd/>
              <w:jc w:val="center"/>
              <w:rPr>
                <w:b/>
                <w:bCs/>
                <w:sz w:val="22"/>
                <w:szCs w:val="22"/>
              </w:rPr>
            </w:pPr>
            <w:ins w:id="4378" w:author="ERCOT" w:date="2023-10-26T12:41:00Z">
              <w:r w:rsidRPr="00E95F39">
                <w:rPr>
                  <w:sz w:val="22"/>
                  <w:szCs w:val="22"/>
                </w:rPr>
                <w:t>700</w:t>
              </w:r>
            </w:ins>
            <w:del w:id="4379" w:author="ERCOT" w:date="2023-10-26T12:41:00Z">
              <w:r w:rsidRPr="00E95F39" w:rsidDel="0054701B">
                <w:rPr>
                  <w:sz w:val="22"/>
                  <w:szCs w:val="22"/>
                </w:rPr>
                <w:delText>703</w:delText>
              </w:r>
            </w:del>
          </w:p>
        </w:tc>
        <w:tc>
          <w:tcPr>
            <w:tcW w:w="244" w:type="pct"/>
            <w:tcBorders>
              <w:top w:val="single" w:sz="4" w:space="0" w:color="auto"/>
              <w:bottom w:val="single" w:sz="4" w:space="0" w:color="auto"/>
            </w:tcBorders>
            <w:vAlign w:val="center"/>
            <w:tcPrChange w:id="4380" w:author="ERCOT" w:date="2023-10-26T12:41:00Z">
              <w:tcPr>
                <w:tcW w:w="244" w:type="pct"/>
                <w:gridSpan w:val="2"/>
                <w:tcBorders>
                  <w:top w:val="single" w:sz="4" w:space="0" w:color="auto"/>
                  <w:bottom w:val="single" w:sz="4" w:space="0" w:color="auto"/>
                </w:tcBorders>
                <w:vAlign w:val="center"/>
              </w:tcPr>
            </w:tcPrChange>
          </w:tcPr>
          <w:p w14:paraId="1F3B9AE2" w14:textId="7441C219" w:rsidR="008112EF" w:rsidRPr="00E95F39" w:rsidRDefault="008112EF" w:rsidP="00E95F39">
            <w:pPr>
              <w:widowControl/>
              <w:autoSpaceDE/>
              <w:autoSpaceDN/>
              <w:adjustRightInd/>
              <w:jc w:val="center"/>
              <w:rPr>
                <w:b/>
                <w:bCs/>
                <w:sz w:val="22"/>
                <w:szCs w:val="22"/>
              </w:rPr>
            </w:pPr>
            <w:ins w:id="4381" w:author="ERCOT" w:date="2023-10-26T12:41:00Z">
              <w:r w:rsidRPr="00E95F39">
                <w:rPr>
                  <w:sz w:val="22"/>
                  <w:szCs w:val="22"/>
                </w:rPr>
                <w:t>700</w:t>
              </w:r>
            </w:ins>
            <w:del w:id="4382" w:author="ERCOT" w:date="2023-10-26T12:41:00Z">
              <w:r w:rsidRPr="00E95F39" w:rsidDel="0054701B">
                <w:rPr>
                  <w:sz w:val="22"/>
                  <w:szCs w:val="22"/>
                </w:rPr>
                <w:delText>703</w:delText>
              </w:r>
            </w:del>
          </w:p>
        </w:tc>
      </w:tr>
      <w:tr w:rsidR="008112EF" w:rsidRPr="00E66AD4" w14:paraId="73C6D51A" w14:textId="55198802"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83"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84"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385"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74109B8A" w14:textId="77777777" w:rsidR="008112EF" w:rsidRPr="000357D1" w:rsidRDefault="008112EF" w:rsidP="008112EF">
            <w:pPr>
              <w:widowControl/>
              <w:autoSpaceDE/>
              <w:autoSpaceDN/>
              <w:adjustRightInd/>
              <w:jc w:val="center"/>
              <w:rPr>
                <w:sz w:val="22"/>
                <w:szCs w:val="22"/>
              </w:rPr>
            </w:pPr>
            <w:r w:rsidRPr="000357D1">
              <w:rPr>
                <w:b/>
                <w:bCs/>
                <w:sz w:val="22"/>
                <w:szCs w:val="22"/>
              </w:rPr>
              <w:t>Apr.</w:t>
            </w:r>
          </w:p>
        </w:tc>
        <w:tc>
          <w:tcPr>
            <w:tcW w:w="199" w:type="pct"/>
            <w:tcBorders>
              <w:top w:val="single" w:sz="4" w:space="0" w:color="auto"/>
              <w:left w:val="single" w:sz="4" w:space="0" w:color="000000"/>
              <w:bottom w:val="single" w:sz="4" w:space="0" w:color="auto"/>
              <w:right w:val="single" w:sz="4" w:space="0" w:color="000000"/>
            </w:tcBorders>
            <w:vAlign w:val="center"/>
            <w:tcPrChange w:id="4386"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3C2BE5BC" w14:textId="7A3AE71D" w:rsidR="008112EF" w:rsidRPr="00E95F39" w:rsidRDefault="008112EF" w:rsidP="00E95F39">
            <w:pPr>
              <w:widowControl/>
              <w:autoSpaceDE/>
              <w:autoSpaceDN/>
              <w:adjustRightInd/>
              <w:jc w:val="center"/>
              <w:rPr>
                <w:b/>
                <w:bCs/>
                <w:sz w:val="22"/>
                <w:szCs w:val="22"/>
              </w:rPr>
            </w:pPr>
            <w:ins w:id="4387" w:author="ERCOT" w:date="2023-10-26T12:41:00Z">
              <w:r w:rsidRPr="00E95F39">
                <w:rPr>
                  <w:sz w:val="22"/>
                  <w:szCs w:val="22"/>
                </w:rPr>
                <w:t>621</w:t>
              </w:r>
            </w:ins>
            <w:del w:id="4388" w:author="ERCOT" w:date="2023-10-26T12:41:00Z">
              <w:r w:rsidRPr="00E95F39" w:rsidDel="0054701B">
                <w:rPr>
                  <w:sz w:val="22"/>
                  <w:szCs w:val="22"/>
                </w:rPr>
                <w:delText>643</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38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B1926A6" w14:textId="50D4E0E4" w:rsidR="008112EF" w:rsidRPr="00E95F39" w:rsidRDefault="008112EF" w:rsidP="00E95F39">
            <w:pPr>
              <w:widowControl/>
              <w:autoSpaceDE/>
              <w:autoSpaceDN/>
              <w:adjustRightInd/>
              <w:jc w:val="center"/>
              <w:rPr>
                <w:b/>
                <w:bCs/>
                <w:sz w:val="22"/>
                <w:szCs w:val="22"/>
              </w:rPr>
            </w:pPr>
            <w:ins w:id="4390" w:author="ERCOT" w:date="2023-10-26T12:41:00Z">
              <w:r w:rsidRPr="00E95F39">
                <w:rPr>
                  <w:sz w:val="22"/>
                  <w:szCs w:val="22"/>
                </w:rPr>
                <w:t>621</w:t>
              </w:r>
            </w:ins>
            <w:del w:id="4391"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9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EECA7D7" w14:textId="39D4BD93" w:rsidR="008112EF" w:rsidRPr="00E95F39" w:rsidRDefault="008112EF" w:rsidP="00E95F39">
            <w:pPr>
              <w:widowControl/>
              <w:autoSpaceDE/>
              <w:autoSpaceDN/>
              <w:adjustRightInd/>
              <w:jc w:val="center"/>
              <w:rPr>
                <w:b/>
                <w:bCs/>
                <w:sz w:val="22"/>
                <w:szCs w:val="22"/>
              </w:rPr>
            </w:pPr>
            <w:ins w:id="4393" w:author="ERCOT" w:date="2023-10-26T12:41:00Z">
              <w:r w:rsidRPr="00E95F39">
                <w:rPr>
                  <w:sz w:val="22"/>
                  <w:szCs w:val="22"/>
                </w:rPr>
                <w:t>621</w:t>
              </w:r>
            </w:ins>
            <w:del w:id="4394"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9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7EFAE8F" w14:textId="1C4F3A01" w:rsidR="008112EF" w:rsidRPr="00E95F39" w:rsidRDefault="008112EF" w:rsidP="00E95F39">
            <w:pPr>
              <w:widowControl/>
              <w:autoSpaceDE/>
              <w:autoSpaceDN/>
              <w:adjustRightInd/>
              <w:jc w:val="center"/>
              <w:rPr>
                <w:b/>
                <w:bCs/>
                <w:sz w:val="22"/>
                <w:szCs w:val="22"/>
              </w:rPr>
            </w:pPr>
            <w:ins w:id="4396" w:author="ERCOT" w:date="2023-10-26T12:41:00Z">
              <w:r w:rsidRPr="00E95F39">
                <w:rPr>
                  <w:sz w:val="22"/>
                  <w:szCs w:val="22"/>
                </w:rPr>
                <w:t>621</w:t>
              </w:r>
            </w:ins>
            <w:del w:id="4397"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39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1087A6B" w14:textId="55900337" w:rsidR="008112EF" w:rsidRPr="00E95F39" w:rsidRDefault="008112EF" w:rsidP="00E95F39">
            <w:pPr>
              <w:widowControl/>
              <w:autoSpaceDE/>
              <w:autoSpaceDN/>
              <w:adjustRightInd/>
              <w:jc w:val="center"/>
              <w:rPr>
                <w:b/>
                <w:bCs/>
                <w:sz w:val="22"/>
                <w:szCs w:val="22"/>
              </w:rPr>
            </w:pPr>
            <w:ins w:id="4399" w:author="ERCOT" w:date="2023-10-26T12:41:00Z">
              <w:r w:rsidRPr="00E95F39">
                <w:rPr>
                  <w:sz w:val="22"/>
                  <w:szCs w:val="22"/>
                </w:rPr>
                <w:t>621</w:t>
              </w:r>
            </w:ins>
            <w:del w:id="4400"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0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D4D25E0" w14:textId="52A84784" w:rsidR="008112EF" w:rsidRPr="00E95F39" w:rsidRDefault="008112EF" w:rsidP="00E95F39">
            <w:pPr>
              <w:widowControl/>
              <w:autoSpaceDE/>
              <w:autoSpaceDN/>
              <w:adjustRightInd/>
              <w:jc w:val="center"/>
              <w:rPr>
                <w:b/>
                <w:bCs/>
                <w:sz w:val="22"/>
                <w:szCs w:val="22"/>
              </w:rPr>
            </w:pPr>
            <w:ins w:id="4402" w:author="ERCOT" w:date="2023-10-26T12:41:00Z">
              <w:r w:rsidRPr="00E95F39">
                <w:rPr>
                  <w:sz w:val="22"/>
                  <w:szCs w:val="22"/>
                </w:rPr>
                <w:t>621</w:t>
              </w:r>
            </w:ins>
            <w:del w:id="4403" w:author="ERCOT" w:date="2023-10-26T12:41:00Z">
              <w:r w:rsidRPr="00E95F39" w:rsidDel="0054701B">
                <w:rPr>
                  <w:sz w:val="22"/>
                  <w:szCs w:val="22"/>
                </w:rPr>
                <w:delText>643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0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B2D566" w14:textId="6D676C06" w:rsidR="008112EF" w:rsidRPr="00E95F39" w:rsidRDefault="008112EF" w:rsidP="00E95F39">
            <w:pPr>
              <w:widowControl/>
              <w:autoSpaceDE/>
              <w:autoSpaceDN/>
              <w:adjustRightInd/>
              <w:jc w:val="center"/>
              <w:rPr>
                <w:b/>
                <w:bCs/>
                <w:sz w:val="22"/>
                <w:szCs w:val="22"/>
              </w:rPr>
            </w:pPr>
            <w:ins w:id="4405" w:author="ERCOT" w:date="2023-10-26T12:41:00Z">
              <w:r w:rsidRPr="00E95F39">
                <w:rPr>
                  <w:sz w:val="22"/>
                  <w:szCs w:val="22"/>
                </w:rPr>
                <w:t>869</w:t>
              </w:r>
            </w:ins>
            <w:del w:id="4406" w:author="ERCOT" w:date="2023-10-26T12:41:00Z">
              <w:r w:rsidRPr="00E95F39" w:rsidDel="0054701B">
                <w:rPr>
                  <w:sz w:val="22"/>
                  <w:szCs w:val="22"/>
                </w:rPr>
                <w:delText>936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0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EB1676B" w14:textId="501CEABC" w:rsidR="008112EF" w:rsidRPr="00E95F39" w:rsidRDefault="008112EF" w:rsidP="00E95F39">
            <w:pPr>
              <w:widowControl/>
              <w:autoSpaceDE/>
              <w:autoSpaceDN/>
              <w:adjustRightInd/>
              <w:jc w:val="center"/>
              <w:rPr>
                <w:b/>
                <w:bCs/>
                <w:sz w:val="22"/>
                <w:szCs w:val="22"/>
              </w:rPr>
            </w:pPr>
            <w:ins w:id="4408" w:author="ERCOT" w:date="2023-10-26T12:41:00Z">
              <w:r w:rsidRPr="00E95F39">
                <w:rPr>
                  <w:sz w:val="22"/>
                  <w:szCs w:val="22"/>
                </w:rPr>
                <w:t>869</w:t>
              </w:r>
            </w:ins>
            <w:del w:id="4409" w:author="ERCOT" w:date="2023-10-26T12:41:00Z">
              <w:r w:rsidRPr="00E95F39" w:rsidDel="0054701B">
                <w:rPr>
                  <w:sz w:val="22"/>
                  <w:szCs w:val="22"/>
                </w:rPr>
                <w:delText>936</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410"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76D96B01" w14:textId="67B17D19" w:rsidR="008112EF" w:rsidRPr="00E95F39" w:rsidRDefault="008112EF" w:rsidP="00E95F39">
            <w:pPr>
              <w:widowControl/>
              <w:autoSpaceDE/>
              <w:autoSpaceDN/>
              <w:adjustRightInd/>
              <w:jc w:val="center"/>
              <w:rPr>
                <w:b/>
                <w:bCs/>
                <w:sz w:val="22"/>
                <w:szCs w:val="22"/>
              </w:rPr>
            </w:pPr>
            <w:ins w:id="4411" w:author="ERCOT" w:date="2023-10-26T12:41:00Z">
              <w:r w:rsidRPr="00E95F39">
                <w:rPr>
                  <w:sz w:val="22"/>
                  <w:szCs w:val="22"/>
                </w:rPr>
                <w:t>869</w:t>
              </w:r>
            </w:ins>
            <w:del w:id="4412" w:author="ERCOT" w:date="2023-10-26T12:41:00Z">
              <w:r w:rsidRPr="00E95F39" w:rsidDel="0054701B">
                <w:rPr>
                  <w:sz w:val="22"/>
                  <w:szCs w:val="22"/>
                </w:rPr>
                <w:delText>936</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413"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0DEAFE60" w14:textId="1F45E575" w:rsidR="008112EF" w:rsidRPr="00E95F39" w:rsidRDefault="008112EF" w:rsidP="00E95F39">
            <w:pPr>
              <w:widowControl/>
              <w:autoSpaceDE/>
              <w:autoSpaceDN/>
              <w:adjustRightInd/>
              <w:jc w:val="center"/>
              <w:rPr>
                <w:b/>
                <w:bCs/>
                <w:sz w:val="22"/>
                <w:szCs w:val="22"/>
              </w:rPr>
            </w:pPr>
            <w:ins w:id="4414" w:author="ERCOT" w:date="2023-10-26T12:41:00Z">
              <w:r w:rsidRPr="00E95F39">
                <w:rPr>
                  <w:sz w:val="22"/>
                  <w:szCs w:val="22"/>
                </w:rPr>
                <w:t>869</w:t>
              </w:r>
            </w:ins>
            <w:del w:id="4415" w:author="ERCOT" w:date="2023-10-26T12:41:00Z">
              <w:r w:rsidRPr="00E95F39" w:rsidDel="0054701B">
                <w:rPr>
                  <w:sz w:val="22"/>
                  <w:szCs w:val="22"/>
                </w:rPr>
                <w:delText>936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1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B2D69D7" w14:textId="75ADC1AC" w:rsidR="008112EF" w:rsidRPr="00E95F39" w:rsidRDefault="008112EF" w:rsidP="00E95F39">
            <w:pPr>
              <w:widowControl/>
              <w:autoSpaceDE/>
              <w:autoSpaceDN/>
              <w:adjustRightInd/>
              <w:jc w:val="center"/>
              <w:rPr>
                <w:b/>
                <w:bCs/>
                <w:sz w:val="22"/>
                <w:szCs w:val="22"/>
              </w:rPr>
            </w:pPr>
            <w:ins w:id="4417" w:author="ERCOT" w:date="2023-10-26T12:41:00Z">
              <w:r w:rsidRPr="00E95F39">
                <w:rPr>
                  <w:sz w:val="22"/>
                  <w:szCs w:val="22"/>
                </w:rPr>
                <w:t>869</w:t>
              </w:r>
            </w:ins>
            <w:del w:id="4418" w:author="ERCOT" w:date="2023-10-26T12:41:00Z">
              <w:r w:rsidRPr="00E95F39" w:rsidDel="0054701B">
                <w:rPr>
                  <w:sz w:val="22"/>
                  <w:szCs w:val="22"/>
                </w:rPr>
                <w:delText>936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1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8422316" w14:textId="61DEB2E6" w:rsidR="008112EF" w:rsidRPr="00E95F39" w:rsidRDefault="008112EF" w:rsidP="00E95F39">
            <w:pPr>
              <w:widowControl/>
              <w:autoSpaceDE/>
              <w:autoSpaceDN/>
              <w:adjustRightInd/>
              <w:jc w:val="center"/>
              <w:rPr>
                <w:b/>
                <w:bCs/>
                <w:sz w:val="22"/>
                <w:szCs w:val="22"/>
              </w:rPr>
            </w:pPr>
            <w:ins w:id="4420" w:author="ERCOT" w:date="2023-10-26T12:41:00Z">
              <w:r w:rsidRPr="00E95F39">
                <w:rPr>
                  <w:sz w:val="22"/>
                  <w:szCs w:val="22"/>
                </w:rPr>
                <w:t>869</w:t>
              </w:r>
            </w:ins>
            <w:del w:id="4421" w:author="ERCOT" w:date="2023-10-26T12:41:00Z">
              <w:r w:rsidRPr="00E95F39" w:rsidDel="0054701B">
                <w:rPr>
                  <w:sz w:val="22"/>
                  <w:szCs w:val="22"/>
                </w:rPr>
                <w:delText>936</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2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C48F5DB" w14:textId="113FBBBC" w:rsidR="008112EF" w:rsidRPr="00E95F39" w:rsidRDefault="008112EF" w:rsidP="00E95F39">
            <w:pPr>
              <w:widowControl/>
              <w:autoSpaceDE/>
              <w:autoSpaceDN/>
              <w:adjustRightInd/>
              <w:jc w:val="center"/>
              <w:rPr>
                <w:b/>
                <w:bCs/>
                <w:sz w:val="22"/>
                <w:szCs w:val="22"/>
              </w:rPr>
            </w:pPr>
            <w:ins w:id="4423" w:author="ERCOT" w:date="2023-10-26T12:41:00Z">
              <w:r w:rsidRPr="00E95F39">
                <w:rPr>
                  <w:sz w:val="22"/>
                  <w:szCs w:val="22"/>
                </w:rPr>
                <w:t>815</w:t>
              </w:r>
            </w:ins>
            <w:del w:id="4424" w:author="ERCOT" w:date="2023-10-26T12:41:00Z">
              <w:r w:rsidRPr="00E95F39" w:rsidDel="0054701B">
                <w:rPr>
                  <w:sz w:val="22"/>
                  <w:szCs w:val="22"/>
                </w:rPr>
                <w:delText>792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2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60CBDDC" w14:textId="2AF3888A" w:rsidR="008112EF" w:rsidRPr="00E95F39" w:rsidRDefault="008112EF" w:rsidP="00E95F39">
            <w:pPr>
              <w:widowControl/>
              <w:autoSpaceDE/>
              <w:autoSpaceDN/>
              <w:adjustRightInd/>
              <w:jc w:val="center"/>
              <w:rPr>
                <w:b/>
                <w:bCs/>
                <w:sz w:val="22"/>
                <w:szCs w:val="22"/>
              </w:rPr>
            </w:pPr>
            <w:ins w:id="4426" w:author="ERCOT" w:date="2023-10-26T12:41:00Z">
              <w:r w:rsidRPr="00E95F39">
                <w:rPr>
                  <w:sz w:val="22"/>
                  <w:szCs w:val="22"/>
                </w:rPr>
                <w:t>815</w:t>
              </w:r>
            </w:ins>
            <w:del w:id="4427" w:author="ERCOT" w:date="2023-10-26T12:41:00Z">
              <w:r w:rsidRPr="00E95F39" w:rsidDel="0054701B">
                <w:rPr>
                  <w:sz w:val="22"/>
                  <w:szCs w:val="22"/>
                </w:rPr>
                <w:delText>792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2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1DC5898" w14:textId="688748FD" w:rsidR="008112EF" w:rsidRPr="00E95F39" w:rsidRDefault="008112EF" w:rsidP="00E95F39">
            <w:pPr>
              <w:widowControl/>
              <w:autoSpaceDE/>
              <w:autoSpaceDN/>
              <w:adjustRightInd/>
              <w:jc w:val="center"/>
              <w:rPr>
                <w:b/>
                <w:bCs/>
                <w:sz w:val="22"/>
                <w:szCs w:val="22"/>
              </w:rPr>
            </w:pPr>
            <w:ins w:id="4429" w:author="ERCOT" w:date="2023-10-26T12:41:00Z">
              <w:r w:rsidRPr="00E95F39">
                <w:rPr>
                  <w:sz w:val="22"/>
                  <w:szCs w:val="22"/>
                </w:rPr>
                <w:t>815</w:t>
              </w:r>
            </w:ins>
            <w:del w:id="4430" w:author="ERCOT" w:date="2023-10-26T12:41:00Z">
              <w:r w:rsidRPr="00E95F39" w:rsidDel="0054701B">
                <w:rPr>
                  <w:sz w:val="22"/>
                  <w:szCs w:val="22"/>
                </w:rPr>
                <w:delText>792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3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D3F977D" w14:textId="304AD228" w:rsidR="008112EF" w:rsidRPr="00E95F39" w:rsidRDefault="008112EF" w:rsidP="00E95F39">
            <w:pPr>
              <w:widowControl/>
              <w:autoSpaceDE/>
              <w:autoSpaceDN/>
              <w:adjustRightInd/>
              <w:jc w:val="center"/>
              <w:rPr>
                <w:b/>
                <w:bCs/>
                <w:sz w:val="22"/>
                <w:szCs w:val="22"/>
              </w:rPr>
            </w:pPr>
            <w:ins w:id="4432" w:author="ERCOT" w:date="2023-10-26T12:41:00Z">
              <w:r w:rsidRPr="00E95F39">
                <w:rPr>
                  <w:sz w:val="22"/>
                  <w:szCs w:val="22"/>
                </w:rPr>
                <w:t>815</w:t>
              </w:r>
            </w:ins>
            <w:del w:id="4433" w:author="ERCOT" w:date="2023-10-26T12:41:00Z">
              <w:r w:rsidRPr="00E95F39" w:rsidDel="0054701B">
                <w:rPr>
                  <w:sz w:val="22"/>
                  <w:szCs w:val="22"/>
                </w:rPr>
                <w:delText>792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3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BA348D6" w14:textId="0F992D0B" w:rsidR="008112EF" w:rsidRPr="00E95F39" w:rsidRDefault="008112EF" w:rsidP="00E95F39">
            <w:pPr>
              <w:widowControl/>
              <w:autoSpaceDE/>
              <w:autoSpaceDN/>
              <w:adjustRightInd/>
              <w:jc w:val="center"/>
              <w:rPr>
                <w:b/>
                <w:bCs/>
                <w:sz w:val="22"/>
                <w:szCs w:val="22"/>
              </w:rPr>
            </w:pPr>
            <w:ins w:id="4435" w:author="ERCOT" w:date="2023-10-26T12:41:00Z">
              <w:r w:rsidRPr="00E95F39">
                <w:rPr>
                  <w:sz w:val="22"/>
                  <w:szCs w:val="22"/>
                </w:rPr>
                <w:t>815</w:t>
              </w:r>
            </w:ins>
            <w:del w:id="4436" w:author="ERCOT" w:date="2023-10-26T12:41:00Z">
              <w:r w:rsidRPr="00E95F39" w:rsidDel="0054701B">
                <w:rPr>
                  <w:sz w:val="22"/>
                  <w:szCs w:val="22"/>
                </w:rPr>
                <w:delText>792</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437"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22E1CF3" w14:textId="7C80D5AA" w:rsidR="008112EF" w:rsidRPr="00E95F39" w:rsidRDefault="008112EF" w:rsidP="00E95F39">
            <w:pPr>
              <w:widowControl/>
              <w:autoSpaceDE/>
              <w:autoSpaceDN/>
              <w:adjustRightInd/>
              <w:jc w:val="center"/>
              <w:rPr>
                <w:b/>
                <w:bCs/>
                <w:sz w:val="22"/>
                <w:szCs w:val="22"/>
              </w:rPr>
            </w:pPr>
            <w:ins w:id="4438" w:author="ERCOT" w:date="2023-10-26T12:41:00Z">
              <w:r w:rsidRPr="00E95F39">
                <w:rPr>
                  <w:sz w:val="22"/>
                  <w:szCs w:val="22"/>
                </w:rPr>
                <w:t>815</w:t>
              </w:r>
            </w:ins>
            <w:del w:id="4439" w:author="ERCOT" w:date="2023-10-26T12:41:00Z">
              <w:r w:rsidRPr="00E95F39" w:rsidDel="0054701B">
                <w:rPr>
                  <w:sz w:val="22"/>
                  <w:szCs w:val="22"/>
                </w:rPr>
                <w:delText>792</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440"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5E195CA2" w14:textId="765C25B1" w:rsidR="008112EF" w:rsidRPr="00E95F39" w:rsidRDefault="008112EF" w:rsidP="00E95F39">
            <w:pPr>
              <w:widowControl/>
              <w:autoSpaceDE/>
              <w:autoSpaceDN/>
              <w:adjustRightInd/>
              <w:jc w:val="center"/>
              <w:rPr>
                <w:b/>
                <w:bCs/>
                <w:sz w:val="22"/>
                <w:szCs w:val="22"/>
              </w:rPr>
            </w:pPr>
            <w:ins w:id="4441" w:author="ERCOT" w:date="2023-10-26T12:41:00Z">
              <w:r w:rsidRPr="00E95F39">
                <w:rPr>
                  <w:sz w:val="22"/>
                  <w:szCs w:val="22"/>
                </w:rPr>
                <w:t>759</w:t>
              </w:r>
            </w:ins>
            <w:del w:id="4442" w:author="ERCOT" w:date="2023-10-26T12:41:00Z">
              <w:r w:rsidRPr="00E95F39" w:rsidDel="0054701B">
                <w:rPr>
                  <w:sz w:val="22"/>
                  <w:szCs w:val="22"/>
                </w:rPr>
                <w:delText>752</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443"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0E03A233" w14:textId="68461362" w:rsidR="008112EF" w:rsidRPr="00E95F39" w:rsidRDefault="008112EF" w:rsidP="00E95F39">
            <w:pPr>
              <w:widowControl/>
              <w:autoSpaceDE/>
              <w:autoSpaceDN/>
              <w:adjustRightInd/>
              <w:jc w:val="center"/>
              <w:rPr>
                <w:b/>
                <w:bCs/>
                <w:sz w:val="22"/>
                <w:szCs w:val="22"/>
              </w:rPr>
            </w:pPr>
            <w:ins w:id="4444" w:author="ERCOT" w:date="2023-10-26T12:41:00Z">
              <w:r w:rsidRPr="00E95F39">
                <w:rPr>
                  <w:sz w:val="22"/>
                  <w:szCs w:val="22"/>
                </w:rPr>
                <w:t>759</w:t>
              </w:r>
            </w:ins>
            <w:del w:id="4445" w:author="ERCOT" w:date="2023-10-26T12:41:00Z">
              <w:r w:rsidRPr="00E95F39" w:rsidDel="0054701B">
                <w:rPr>
                  <w:sz w:val="22"/>
                  <w:szCs w:val="22"/>
                </w:rPr>
                <w:delText>752</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446"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3C722EDB" w14:textId="5488B950" w:rsidR="008112EF" w:rsidRPr="00E95F39" w:rsidRDefault="008112EF" w:rsidP="00E95F39">
            <w:pPr>
              <w:widowControl/>
              <w:autoSpaceDE/>
              <w:autoSpaceDN/>
              <w:adjustRightInd/>
              <w:jc w:val="center"/>
              <w:rPr>
                <w:b/>
                <w:bCs/>
                <w:sz w:val="22"/>
                <w:szCs w:val="22"/>
              </w:rPr>
            </w:pPr>
            <w:ins w:id="4447" w:author="ERCOT" w:date="2023-10-26T12:41:00Z">
              <w:r w:rsidRPr="00E95F39">
                <w:rPr>
                  <w:sz w:val="22"/>
                  <w:szCs w:val="22"/>
                </w:rPr>
                <w:t>759</w:t>
              </w:r>
            </w:ins>
            <w:del w:id="4448" w:author="ERCOT" w:date="2023-10-26T12:41:00Z">
              <w:r w:rsidRPr="00E95F39" w:rsidDel="0054701B">
                <w:rPr>
                  <w:sz w:val="22"/>
                  <w:szCs w:val="22"/>
                </w:rPr>
                <w:delText>752</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449"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37C6779" w14:textId="7D096A81" w:rsidR="008112EF" w:rsidRPr="00E95F39" w:rsidRDefault="008112EF" w:rsidP="00E95F39">
            <w:pPr>
              <w:widowControl/>
              <w:autoSpaceDE/>
              <w:autoSpaceDN/>
              <w:adjustRightInd/>
              <w:jc w:val="center"/>
              <w:rPr>
                <w:b/>
                <w:bCs/>
                <w:sz w:val="22"/>
                <w:szCs w:val="22"/>
              </w:rPr>
            </w:pPr>
            <w:ins w:id="4450" w:author="ERCOT" w:date="2023-10-26T12:41:00Z">
              <w:r w:rsidRPr="00E95F39">
                <w:rPr>
                  <w:sz w:val="22"/>
                  <w:szCs w:val="22"/>
                </w:rPr>
                <w:t>759</w:t>
              </w:r>
            </w:ins>
            <w:del w:id="4451" w:author="ERCOT" w:date="2023-10-26T12:41:00Z">
              <w:r w:rsidRPr="00E95F39" w:rsidDel="0054701B">
                <w:rPr>
                  <w:sz w:val="22"/>
                  <w:szCs w:val="22"/>
                </w:rPr>
                <w:delText>752</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452"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69A2D40" w14:textId="782C57AE" w:rsidR="008112EF" w:rsidRPr="00E95F39" w:rsidRDefault="008112EF" w:rsidP="00E95F39">
            <w:pPr>
              <w:widowControl/>
              <w:autoSpaceDE/>
              <w:autoSpaceDN/>
              <w:adjustRightInd/>
              <w:jc w:val="center"/>
              <w:rPr>
                <w:b/>
                <w:bCs/>
                <w:sz w:val="22"/>
                <w:szCs w:val="22"/>
              </w:rPr>
            </w:pPr>
            <w:ins w:id="4453" w:author="ERCOT" w:date="2023-10-26T12:41:00Z">
              <w:r w:rsidRPr="00E95F39">
                <w:rPr>
                  <w:sz w:val="22"/>
                  <w:szCs w:val="22"/>
                </w:rPr>
                <w:t>759</w:t>
              </w:r>
            </w:ins>
            <w:del w:id="4454" w:author="ERCOT" w:date="2023-10-26T12:41:00Z">
              <w:r w:rsidRPr="00E95F39" w:rsidDel="0054701B">
                <w:rPr>
                  <w:sz w:val="22"/>
                  <w:szCs w:val="22"/>
                </w:rPr>
                <w:delText>752</w:delText>
              </w:r>
            </w:del>
          </w:p>
        </w:tc>
        <w:tc>
          <w:tcPr>
            <w:tcW w:w="244" w:type="pct"/>
            <w:tcBorders>
              <w:top w:val="single" w:sz="4" w:space="0" w:color="auto"/>
              <w:bottom w:val="single" w:sz="4" w:space="0" w:color="auto"/>
            </w:tcBorders>
            <w:vAlign w:val="center"/>
            <w:tcPrChange w:id="4455" w:author="ERCOT" w:date="2023-10-26T12:41:00Z">
              <w:tcPr>
                <w:tcW w:w="244" w:type="pct"/>
                <w:gridSpan w:val="2"/>
                <w:tcBorders>
                  <w:top w:val="single" w:sz="4" w:space="0" w:color="auto"/>
                  <w:bottom w:val="single" w:sz="4" w:space="0" w:color="auto"/>
                </w:tcBorders>
                <w:vAlign w:val="center"/>
              </w:tcPr>
            </w:tcPrChange>
          </w:tcPr>
          <w:p w14:paraId="4F839ED3" w14:textId="454E68B4" w:rsidR="008112EF" w:rsidRPr="00E95F39" w:rsidRDefault="008112EF" w:rsidP="00E95F39">
            <w:pPr>
              <w:widowControl/>
              <w:autoSpaceDE/>
              <w:autoSpaceDN/>
              <w:adjustRightInd/>
              <w:jc w:val="center"/>
              <w:rPr>
                <w:b/>
                <w:bCs/>
                <w:sz w:val="22"/>
                <w:szCs w:val="22"/>
              </w:rPr>
            </w:pPr>
            <w:ins w:id="4456" w:author="ERCOT" w:date="2023-10-26T12:41:00Z">
              <w:r w:rsidRPr="00E95F39">
                <w:rPr>
                  <w:sz w:val="22"/>
                  <w:szCs w:val="22"/>
                </w:rPr>
                <w:t>759</w:t>
              </w:r>
            </w:ins>
            <w:del w:id="4457" w:author="ERCOT" w:date="2023-10-26T12:41:00Z">
              <w:r w:rsidRPr="00E95F39" w:rsidDel="0054701B">
                <w:rPr>
                  <w:sz w:val="22"/>
                  <w:szCs w:val="22"/>
                </w:rPr>
                <w:delText>752</w:delText>
              </w:r>
            </w:del>
          </w:p>
        </w:tc>
      </w:tr>
      <w:tr w:rsidR="008112EF" w:rsidRPr="00E66AD4" w14:paraId="0CE479BE" w14:textId="113F4C00"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458"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459"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460"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2DEA3305" w14:textId="77777777" w:rsidR="008112EF" w:rsidRPr="000357D1" w:rsidRDefault="008112EF" w:rsidP="008112EF">
            <w:pPr>
              <w:widowControl/>
              <w:autoSpaceDE/>
              <w:autoSpaceDN/>
              <w:adjustRightInd/>
              <w:jc w:val="center"/>
              <w:rPr>
                <w:sz w:val="22"/>
                <w:szCs w:val="22"/>
              </w:rPr>
            </w:pPr>
            <w:r w:rsidRPr="000357D1">
              <w:rPr>
                <w:b/>
                <w:bCs/>
                <w:sz w:val="22"/>
                <w:szCs w:val="22"/>
              </w:rPr>
              <w:t>May</w:t>
            </w:r>
          </w:p>
        </w:tc>
        <w:tc>
          <w:tcPr>
            <w:tcW w:w="199" w:type="pct"/>
            <w:tcBorders>
              <w:top w:val="single" w:sz="4" w:space="0" w:color="auto"/>
              <w:left w:val="single" w:sz="4" w:space="0" w:color="000000"/>
              <w:bottom w:val="single" w:sz="4" w:space="0" w:color="auto"/>
              <w:right w:val="single" w:sz="4" w:space="0" w:color="000000"/>
            </w:tcBorders>
            <w:vAlign w:val="center"/>
            <w:tcPrChange w:id="4461"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0CB401F0" w14:textId="46879FFF" w:rsidR="008112EF" w:rsidRPr="00E95F39" w:rsidRDefault="008112EF" w:rsidP="00E95F39">
            <w:pPr>
              <w:widowControl/>
              <w:autoSpaceDE/>
              <w:autoSpaceDN/>
              <w:adjustRightInd/>
              <w:jc w:val="center"/>
              <w:rPr>
                <w:b/>
                <w:bCs/>
                <w:sz w:val="22"/>
                <w:szCs w:val="22"/>
              </w:rPr>
            </w:pPr>
            <w:ins w:id="4462" w:author="ERCOT" w:date="2023-10-26T12:41:00Z">
              <w:r w:rsidRPr="00E95F39">
                <w:rPr>
                  <w:sz w:val="22"/>
                  <w:szCs w:val="22"/>
                </w:rPr>
                <w:t>786</w:t>
              </w:r>
            </w:ins>
            <w:del w:id="4463" w:author="ERCOT" w:date="2023-10-26T12:41:00Z">
              <w:r w:rsidRPr="00E95F39" w:rsidDel="0054701B">
                <w:rPr>
                  <w:sz w:val="22"/>
                  <w:szCs w:val="22"/>
                </w:rPr>
                <w:delText>664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6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0BB13B9" w14:textId="304A1F41" w:rsidR="008112EF" w:rsidRPr="00E95F39" w:rsidRDefault="008112EF" w:rsidP="00E95F39">
            <w:pPr>
              <w:widowControl/>
              <w:autoSpaceDE/>
              <w:autoSpaceDN/>
              <w:adjustRightInd/>
              <w:jc w:val="center"/>
              <w:rPr>
                <w:b/>
                <w:bCs/>
                <w:sz w:val="22"/>
                <w:szCs w:val="22"/>
              </w:rPr>
            </w:pPr>
            <w:ins w:id="4465" w:author="ERCOT" w:date="2023-10-26T12:41:00Z">
              <w:r w:rsidRPr="00E95F39">
                <w:rPr>
                  <w:sz w:val="22"/>
                  <w:szCs w:val="22"/>
                </w:rPr>
                <w:t>786</w:t>
              </w:r>
            </w:ins>
            <w:del w:id="4466"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6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F0A19B" w14:textId="118A5D8A" w:rsidR="008112EF" w:rsidRPr="00E95F39" w:rsidRDefault="008112EF" w:rsidP="00E95F39">
            <w:pPr>
              <w:widowControl/>
              <w:autoSpaceDE/>
              <w:autoSpaceDN/>
              <w:adjustRightInd/>
              <w:jc w:val="center"/>
              <w:rPr>
                <w:b/>
                <w:bCs/>
                <w:sz w:val="22"/>
                <w:szCs w:val="22"/>
              </w:rPr>
            </w:pPr>
            <w:ins w:id="4468" w:author="ERCOT" w:date="2023-10-26T12:41:00Z">
              <w:r w:rsidRPr="00E95F39">
                <w:rPr>
                  <w:sz w:val="22"/>
                  <w:szCs w:val="22"/>
                </w:rPr>
                <w:t>786</w:t>
              </w:r>
            </w:ins>
            <w:del w:id="4469"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7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174ABD2" w14:textId="3A9D2CD8" w:rsidR="008112EF" w:rsidRPr="00E95F39" w:rsidRDefault="008112EF" w:rsidP="00E95F39">
            <w:pPr>
              <w:widowControl/>
              <w:autoSpaceDE/>
              <w:autoSpaceDN/>
              <w:adjustRightInd/>
              <w:jc w:val="center"/>
              <w:rPr>
                <w:b/>
                <w:bCs/>
                <w:sz w:val="22"/>
                <w:szCs w:val="22"/>
              </w:rPr>
            </w:pPr>
            <w:ins w:id="4471" w:author="ERCOT" w:date="2023-10-26T12:41:00Z">
              <w:r w:rsidRPr="00E95F39">
                <w:rPr>
                  <w:sz w:val="22"/>
                  <w:szCs w:val="22"/>
                </w:rPr>
                <w:t>786</w:t>
              </w:r>
            </w:ins>
            <w:del w:id="4472"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7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F08271" w14:textId="12551C69" w:rsidR="008112EF" w:rsidRPr="00E95F39" w:rsidRDefault="008112EF" w:rsidP="00E95F39">
            <w:pPr>
              <w:widowControl/>
              <w:autoSpaceDE/>
              <w:autoSpaceDN/>
              <w:adjustRightInd/>
              <w:jc w:val="center"/>
              <w:rPr>
                <w:b/>
                <w:bCs/>
                <w:sz w:val="22"/>
                <w:szCs w:val="22"/>
              </w:rPr>
            </w:pPr>
            <w:ins w:id="4474" w:author="ERCOT" w:date="2023-10-26T12:41:00Z">
              <w:r w:rsidRPr="00E95F39">
                <w:rPr>
                  <w:sz w:val="22"/>
                  <w:szCs w:val="22"/>
                </w:rPr>
                <w:t>786</w:t>
              </w:r>
            </w:ins>
            <w:del w:id="4475"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7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CC8D2C9" w14:textId="4D382000" w:rsidR="008112EF" w:rsidRPr="00E95F39" w:rsidRDefault="008112EF" w:rsidP="00E95F39">
            <w:pPr>
              <w:widowControl/>
              <w:autoSpaceDE/>
              <w:autoSpaceDN/>
              <w:adjustRightInd/>
              <w:jc w:val="center"/>
              <w:rPr>
                <w:b/>
                <w:bCs/>
                <w:sz w:val="22"/>
                <w:szCs w:val="22"/>
              </w:rPr>
            </w:pPr>
            <w:ins w:id="4477" w:author="ERCOT" w:date="2023-10-26T12:41:00Z">
              <w:r w:rsidRPr="00E95F39">
                <w:rPr>
                  <w:sz w:val="22"/>
                  <w:szCs w:val="22"/>
                </w:rPr>
                <w:t>786</w:t>
              </w:r>
            </w:ins>
            <w:del w:id="4478" w:author="ERCOT" w:date="2023-10-26T12:41:00Z">
              <w:r w:rsidRPr="00E95F39" w:rsidDel="0054701B">
                <w:rPr>
                  <w:sz w:val="22"/>
                  <w:szCs w:val="22"/>
                </w:rPr>
                <w:delText>664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7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F4B4986" w14:textId="47D5FDBE" w:rsidR="008112EF" w:rsidRPr="00E95F39" w:rsidRDefault="008112EF" w:rsidP="00E95F39">
            <w:pPr>
              <w:widowControl/>
              <w:autoSpaceDE/>
              <w:autoSpaceDN/>
              <w:adjustRightInd/>
              <w:jc w:val="center"/>
              <w:rPr>
                <w:b/>
                <w:bCs/>
                <w:sz w:val="22"/>
                <w:szCs w:val="22"/>
              </w:rPr>
            </w:pPr>
            <w:ins w:id="4480" w:author="ERCOT" w:date="2023-10-26T12:41:00Z">
              <w:r w:rsidRPr="00E95F39">
                <w:rPr>
                  <w:sz w:val="22"/>
                  <w:szCs w:val="22"/>
                </w:rPr>
                <w:t>881</w:t>
              </w:r>
            </w:ins>
            <w:del w:id="4481" w:author="ERCOT" w:date="2023-10-26T12:41:00Z">
              <w:r w:rsidRPr="00E95F39" w:rsidDel="0054701B">
                <w:rPr>
                  <w:sz w:val="22"/>
                  <w:szCs w:val="22"/>
                </w:rPr>
                <w:delText>977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8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509816" w14:textId="41ECD62A" w:rsidR="008112EF" w:rsidRPr="00E95F39" w:rsidRDefault="008112EF" w:rsidP="00E95F39">
            <w:pPr>
              <w:widowControl/>
              <w:autoSpaceDE/>
              <w:autoSpaceDN/>
              <w:adjustRightInd/>
              <w:jc w:val="center"/>
              <w:rPr>
                <w:b/>
                <w:bCs/>
                <w:sz w:val="22"/>
                <w:szCs w:val="22"/>
              </w:rPr>
            </w:pPr>
            <w:ins w:id="4483" w:author="ERCOT" w:date="2023-10-26T12:41:00Z">
              <w:r w:rsidRPr="00E95F39">
                <w:rPr>
                  <w:sz w:val="22"/>
                  <w:szCs w:val="22"/>
                </w:rPr>
                <w:t>881</w:t>
              </w:r>
            </w:ins>
            <w:del w:id="4484" w:author="ERCOT" w:date="2023-10-26T12:41:00Z">
              <w:r w:rsidRPr="00E95F39" w:rsidDel="0054701B">
                <w:rPr>
                  <w:sz w:val="22"/>
                  <w:szCs w:val="22"/>
                </w:rPr>
                <w:delText>977</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485"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5CE747F3" w14:textId="0DA91C73" w:rsidR="008112EF" w:rsidRPr="00E95F39" w:rsidRDefault="008112EF" w:rsidP="00E95F39">
            <w:pPr>
              <w:widowControl/>
              <w:autoSpaceDE/>
              <w:autoSpaceDN/>
              <w:adjustRightInd/>
              <w:jc w:val="center"/>
              <w:rPr>
                <w:b/>
                <w:bCs/>
                <w:sz w:val="22"/>
                <w:szCs w:val="22"/>
              </w:rPr>
            </w:pPr>
            <w:ins w:id="4486" w:author="ERCOT" w:date="2023-10-26T12:41:00Z">
              <w:r w:rsidRPr="00E95F39">
                <w:rPr>
                  <w:sz w:val="22"/>
                  <w:szCs w:val="22"/>
                </w:rPr>
                <w:t>881</w:t>
              </w:r>
            </w:ins>
            <w:del w:id="4487" w:author="ERCOT" w:date="2023-10-26T12:41:00Z">
              <w:r w:rsidRPr="00E95F39" w:rsidDel="0054701B">
                <w:rPr>
                  <w:sz w:val="22"/>
                  <w:szCs w:val="22"/>
                </w:rPr>
                <w:delText>977</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488"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2FC02BD1" w14:textId="5EE612A5" w:rsidR="008112EF" w:rsidRPr="00E95F39" w:rsidRDefault="008112EF" w:rsidP="00E95F39">
            <w:pPr>
              <w:widowControl/>
              <w:autoSpaceDE/>
              <w:autoSpaceDN/>
              <w:adjustRightInd/>
              <w:jc w:val="center"/>
              <w:rPr>
                <w:b/>
                <w:bCs/>
                <w:sz w:val="22"/>
                <w:szCs w:val="22"/>
              </w:rPr>
            </w:pPr>
            <w:ins w:id="4489" w:author="ERCOT" w:date="2023-10-26T12:41:00Z">
              <w:r w:rsidRPr="00E95F39">
                <w:rPr>
                  <w:sz w:val="22"/>
                  <w:szCs w:val="22"/>
                </w:rPr>
                <w:t>881</w:t>
              </w:r>
            </w:ins>
            <w:del w:id="4490" w:author="ERCOT" w:date="2023-10-26T12:41:00Z">
              <w:r w:rsidRPr="00E95F39" w:rsidDel="0054701B">
                <w:rPr>
                  <w:sz w:val="22"/>
                  <w:szCs w:val="22"/>
                </w:rPr>
                <w:delText>977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9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A5DB209" w14:textId="5968BE1E" w:rsidR="008112EF" w:rsidRPr="00E95F39" w:rsidRDefault="008112EF" w:rsidP="00E95F39">
            <w:pPr>
              <w:widowControl/>
              <w:autoSpaceDE/>
              <w:autoSpaceDN/>
              <w:adjustRightInd/>
              <w:jc w:val="center"/>
              <w:rPr>
                <w:b/>
                <w:bCs/>
                <w:sz w:val="22"/>
                <w:szCs w:val="22"/>
              </w:rPr>
            </w:pPr>
            <w:ins w:id="4492" w:author="ERCOT" w:date="2023-10-26T12:41:00Z">
              <w:r w:rsidRPr="00E95F39">
                <w:rPr>
                  <w:sz w:val="22"/>
                  <w:szCs w:val="22"/>
                </w:rPr>
                <w:t>881</w:t>
              </w:r>
            </w:ins>
            <w:del w:id="4493" w:author="ERCOT" w:date="2023-10-26T12:41:00Z">
              <w:r w:rsidRPr="00E95F39" w:rsidDel="0054701B">
                <w:rPr>
                  <w:sz w:val="22"/>
                  <w:szCs w:val="22"/>
                </w:rPr>
                <w:delText>977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49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783FD8D" w14:textId="4F2B71C2" w:rsidR="008112EF" w:rsidRPr="00E95F39" w:rsidRDefault="008112EF" w:rsidP="00E95F39">
            <w:pPr>
              <w:widowControl/>
              <w:autoSpaceDE/>
              <w:autoSpaceDN/>
              <w:adjustRightInd/>
              <w:jc w:val="center"/>
              <w:rPr>
                <w:b/>
                <w:bCs/>
                <w:sz w:val="22"/>
                <w:szCs w:val="22"/>
              </w:rPr>
            </w:pPr>
            <w:ins w:id="4495" w:author="ERCOT" w:date="2023-10-26T12:41:00Z">
              <w:r w:rsidRPr="00E95F39">
                <w:rPr>
                  <w:sz w:val="22"/>
                  <w:szCs w:val="22"/>
                </w:rPr>
                <w:t>881</w:t>
              </w:r>
            </w:ins>
            <w:del w:id="4496" w:author="ERCOT" w:date="2023-10-26T12:41:00Z">
              <w:r w:rsidRPr="00E95F39" w:rsidDel="0054701B">
                <w:rPr>
                  <w:sz w:val="22"/>
                  <w:szCs w:val="22"/>
                </w:rPr>
                <w:delText>977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49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DA2F4D9" w14:textId="403743D1" w:rsidR="008112EF" w:rsidRPr="00E95F39" w:rsidRDefault="008112EF" w:rsidP="00E95F39">
            <w:pPr>
              <w:widowControl/>
              <w:autoSpaceDE/>
              <w:autoSpaceDN/>
              <w:adjustRightInd/>
              <w:jc w:val="center"/>
              <w:rPr>
                <w:b/>
                <w:bCs/>
                <w:sz w:val="22"/>
                <w:szCs w:val="22"/>
              </w:rPr>
            </w:pPr>
            <w:ins w:id="4498" w:author="ERCOT" w:date="2023-10-26T12:41:00Z">
              <w:r w:rsidRPr="00E95F39">
                <w:rPr>
                  <w:sz w:val="22"/>
                  <w:szCs w:val="22"/>
                </w:rPr>
                <w:t>1052</w:t>
              </w:r>
            </w:ins>
            <w:del w:id="4499" w:author="ERCOT" w:date="2023-10-26T12:41:00Z">
              <w:r w:rsidRPr="00E95F39" w:rsidDel="0054701B">
                <w:rPr>
                  <w:sz w:val="22"/>
                  <w:szCs w:val="22"/>
                </w:rPr>
                <w:delText>984</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0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F97EE98" w14:textId="3E8C1E34" w:rsidR="008112EF" w:rsidRPr="00E95F39" w:rsidRDefault="008112EF" w:rsidP="00E95F39">
            <w:pPr>
              <w:widowControl/>
              <w:autoSpaceDE/>
              <w:autoSpaceDN/>
              <w:adjustRightInd/>
              <w:jc w:val="center"/>
              <w:rPr>
                <w:b/>
                <w:bCs/>
                <w:sz w:val="22"/>
                <w:szCs w:val="22"/>
              </w:rPr>
            </w:pPr>
            <w:ins w:id="4501" w:author="ERCOT" w:date="2023-10-26T12:41:00Z">
              <w:r w:rsidRPr="00E95F39">
                <w:rPr>
                  <w:sz w:val="22"/>
                  <w:szCs w:val="22"/>
                </w:rPr>
                <w:t>1052</w:t>
              </w:r>
            </w:ins>
            <w:del w:id="4502" w:author="ERCOT" w:date="2023-10-26T12:41:00Z">
              <w:r w:rsidRPr="00E95F39" w:rsidDel="0054701B">
                <w:rPr>
                  <w:sz w:val="22"/>
                  <w:szCs w:val="22"/>
                </w:rPr>
                <w:delText>984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0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2A8F4D1" w14:textId="6F109D4C" w:rsidR="008112EF" w:rsidRPr="00E95F39" w:rsidRDefault="008112EF" w:rsidP="00E95F39">
            <w:pPr>
              <w:widowControl/>
              <w:autoSpaceDE/>
              <w:autoSpaceDN/>
              <w:adjustRightInd/>
              <w:jc w:val="center"/>
              <w:rPr>
                <w:b/>
                <w:bCs/>
                <w:sz w:val="22"/>
                <w:szCs w:val="22"/>
              </w:rPr>
            </w:pPr>
            <w:ins w:id="4504" w:author="ERCOT" w:date="2023-10-26T12:41:00Z">
              <w:r w:rsidRPr="00E95F39">
                <w:rPr>
                  <w:sz w:val="22"/>
                  <w:szCs w:val="22"/>
                </w:rPr>
                <w:t>1052</w:t>
              </w:r>
            </w:ins>
            <w:del w:id="4505" w:author="ERCOT" w:date="2023-10-26T12:41:00Z">
              <w:r w:rsidRPr="00E95F39" w:rsidDel="0054701B">
                <w:rPr>
                  <w:sz w:val="22"/>
                  <w:szCs w:val="22"/>
                </w:rPr>
                <w:delText>984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0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6C4C739" w14:textId="2A97915E" w:rsidR="008112EF" w:rsidRPr="00E95F39" w:rsidRDefault="008112EF" w:rsidP="00E95F39">
            <w:pPr>
              <w:widowControl/>
              <w:autoSpaceDE/>
              <w:autoSpaceDN/>
              <w:adjustRightInd/>
              <w:jc w:val="center"/>
              <w:rPr>
                <w:b/>
                <w:bCs/>
                <w:sz w:val="22"/>
                <w:szCs w:val="22"/>
              </w:rPr>
            </w:pPr>
            <w:ins w:id="4507" w:author="ERCOT" w:date="2023-10-26T12:41:00Z">
              <w:r w:rsidRPr="00E95F39">
                <w:rPr>
                  <w:sz w:val="22"/>
                  <w:szCs w:val="22"/>
                </w:rPr>
                <w:t>1052</w:t>
              </w:r>
            </w:ins>
            <w:del w:id="4508" w:author="ERCOT" w:date="2023-10-26T12:41:00Z">
              <w:r w:rsidRPr="00E95F39" w:rsidDel="0054701B">
                <w:rPr>
                  <w:sz w:val="22"/>
                  <w:szCs w:val="22"/>
                </w:rPr>
                <w:delText>984</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0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61BB29E" w14:textId="74A3DFB5" w:rsidR="008112EF" w:rsidRPr="00E95F39" w:rsidRDefault="008112EF" w:rsidP="00E95F39">
            <w:pPr>
              <w:widowControl/>
              <w:autoSpaceDE/>
              <w:autoSpaceDN/>
              <w:adjustRightInd/>
              <w:jc w:val="center"/>
              <w:rPr>
                <w:b/>
                <w:bCs/>
                <w:sz w:val="22"/>
                <w:szCs w:val="22"/>
              </w:rPr>
            </w:pPr>
            <w:ins w:id="4510" w:author="ERCOT" w:date="2023-10-26T12:41:00Z">
              <w:r w:rsidRPr="00E95F39">
                <w:rPr>
                  <w:sz w:val="22"/>
                  <w:szCs w:val="22"/>
                </w:rPr>
                <w:t>1052</w:t>
              </w:r>
            </w:ins>
            <w:del w:id="4511" w:author="ERCOT" w:date="2023-10-26T12:41:00Z">
              <w:r w:rsidRPr="00E95F39" w:rsidDel="0054701B">
                <w:rPr>
                  <w:sz w:val="22"/>
                  <w:szCs w:val="22"/>
                </w:rPr>
                <w:delText>984</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512"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5FA03A3A" w14:textId="5C6CFC9D" w:rsidR="008112EF" w:rsidRPr="00E95F39" w:rsidRDefault="008112EF" w:rsidP="00E95F39">
            <w:pPr>
              <w:widowControl/>
              <w:autoSpaceDE/>
              <w:autoSpaceDN/>
              <w:adjustRightInd/>
              <w:jc w:val="center"/>
              <w:rPr>
                <w:b/>
                <w:bCs/>
                <w:sz w:val="22"/>
                <w:szCs w:val="22"/>
              </w:rPr>
            </w:pPr>
            <w:ins w:id="4513" w:author="ERCOT" w:date="2023-10-26T12:41:00Z">
              <w:r w:rsidRPr="00E95F39">
                <w:rPr>
                  <w:sz w:val="22"/>
                  <w:szCs w:val="22"/>
                </w:rPr>
                <w:t>1052</w:t>
              </w:r>
            </w:ins>
            <w:del w:id="4514" w:author="ERCOT" w:date="2023-10-26T12:41:00Z">
              <w:r w:rsidRPr="00E95F39" w:rsidDel="0054701B">
                <w:rPr>
                  <w:sz w:val="22"/>
                  <w:szCs w:val="22"/>
                </w:rPr>
                <w:delText>984</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515"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20E6B351" w14:textId="6D0613B8" w:rsidR="008112EF" w:rsidRPr="00E95F39" w:rsidRDefault="008112EF" w:rsidP="00E95F39">
            <w:pPr>
              <w:widowControl/>
              <w:autoSpaceDE/>
              <w:autoSpaceDN/>
              <w:adjustRightInd/>
              <w:jc w:val="center"/>
              <w:rPr>
                <w:b/>
                <w:bCs/>
                <w:sz w:val="22"/>
                <w:szCs w:val="22"/>
              </w:rPr>
            </w:pPr>
            <w:ins w:id="4516" w:author="ERCOT" w:date="2023-10-26T12:41:00Z">
              <w:r w:rsidRPr="00E95F39">
                <w:rPr>
                  <w:sz w:val="22"/>
                  <w:szCs w:val="22"/>
                </w:rPr>
                <w:t>984</w:t>
              </w:r>
            </w:ins>
            <w:del w:id="4517" w:author="ERCOT" w:date="2023-10-26T12:41:00Z">
              <w:r w:rsidRPr="00E95F39" w:rsidDel="0054701B">
                <w:rPr>
                  <w:sz w:val="22"/>
                  <w:szCs w:val="22"/>
                </w:rPr>
                <w:delText>883</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518"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4D79E1A6" w14:textId="416CCFE7" w:rsidR="008112EF" w:rsidRPr="00E95F39" w:rsidRDefault="008112EF" w:rsidP="00E95F39">
            <w:pPr>
              <w:widowControl/>
              <w:autoSpaceDE/>
              <w:autoSpaceDN/>
              <w:adjustRightInd/>
              <w:jc w:val="center"/>
              <w:rPr>
                <w:b/>
                <w:bCs/>
                <w:sz w:val="22"/>
                <w:szCs w:val="22"/>
              </w:rPr>
            </w:pPr>
            <w:ins w:id="4519" w:author="ERCOT" w:date="2023-10-26T12:41:00Z">
              <w:r w:rsidRPr="00E95F39">
                <w:rPr>
                  <w:sz w:val="22"/>
                  <w:szCs w:val="22"/>
                </w:rPr>
                <w:t>984</w:t>
              </w:r>
            </w:ins>
            <w:del w:id="4520" w:author="ERCOT" w:date="2023-10-26T12:41:00Z">
              <w:r w:rsidRPr="00E95F39" w:rsidDel="0054701B">
                <w:rPr>
                  <w:sz w:val="22"/>
                  <w:szCs w:val="22"/>
                </w:rPr>
                <w:delText>883</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521"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7D2721F" w14:textId="2AA44E0A" w:rsidR="008112EF" w:rsidRPr="00E95F39" w:rsidRDefault="008112EF" w:rsidP="00E95F39">
            <w:pPr>
              <w:widowControl/>
              <w:autoSpaceDE/>
              <w:autoSpaceDN/>
              <w:adjustRightInd/>
              <w:jc w:val="center"/>
              <w:rPr>
                <w:b/>
                <w:bCs/>
                <w:sz w:val="22"/>
                <w:szCs w:val="22"/>
              </w:rPr>
            </w:pPr>
            <w:ins w:id="4522" w:author="ERCOT" w:date="2023-10-26T12:41:00Z">
              <w:r w:rsidRPr="00E95F39">
                <w:rPr>
                  <w:sz w:val="22"/>
                  <w:szCs w:val="22"/>
                </w:rPr>
                <w:t>984</w:t>
              </w:r>
            </w:ins>
            <w:del w:id="4523" w:author="ERCOT" w:date="2023-10-26T12:41:00Z">
              <w:r w:rsidRPr="00E95F39" w:rsidDel="0054701B">
                <w:rPr>
                  <w:sz w:val="22"/>
                  <w:szCs w:val="22"/>
                </w:rPr>
                <w:delText>883</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524"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F7100C7" w14:textId="087F0506" w:rsidR="008112EF" w:rsidRPr="00E95F39" w:rsidRDefault="008112EF" w:rsidP="00E95F39">
            <w:pPr>
              <w:widowControl/>
              <w:autoSpaceDE/>
              <w:autoSpaceDN/>
              <w:adjustRightInd/>
              <w:jc w:val="center"/>
              <w:rPr>
                <w:b/>
                <w:bCs/>
                <w:sz w:val="22"/>
                <w:szCs w:val="22"/>
              </w:rPr>
            </w:pPr>
            <w:ins w:id="4525" w:author="ERCOT" w:date="2023-10-26T12:41:00Z">
              <w:r w:rsidRPr="00E95F39">
                <w:rPr>
                  <w:sz w:val="22"/>
                  <w:szCs w:val="22"/>
                </w:rPr>
                <w:t>984</w:t>
              </w:r>
            </w:ins>
            <w:del w:id="4526" w:author="ERCOT" w:date="2023-10-26T12:41:00Z">
              <w:r w:rsidRPr="00E95F39" w:rsidDel="0054701B">
                <w:rPr>
                  <w:sz w:val="22"/>
                  <w:szCs w:val="22"/>
                </w:rPr>
                <w:delText>883</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527"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D37B33F" w14:textId="22917130" w:rsidR="008112EF" w:rsidRPr="00E95F39" w:rsidRDefault="008112EF" w:rsidP="00E95F39">
            <w:pPr>
              <w:widowControl/>
              <w:autoSpaceDE/>
              <w:autoSpaceDN/>
              <w:adjustRightInd/>
              <w:jc w:val="center"/>
              <w:rPr>
                <w:b/>
                <w:bCs/>
                <w:sz w:val="22"/>
                <w:szCs w:val="22"/>
              </w:rPr>
            </w:pPr>
            <w:ins w:id="4528" w:author="ERCOT" w:date="2023-10-26T12:41:00Z">
              <w:r w:rsidRPr="00E95F39">
                <w:rPr>
                  <w:sz w:val="22"/>
                  <w:szCs w:val="22"/>
                </w:rPr>
                <w:t>984</w:t>
              </w:r>
            </w:ins>
            <w:del w:id="4529" w:author="ERCOT" w:date="2023-10-26T12:41:00Z">
              <w:r w:rsidRPr="00E95F39" w:rsidDel="0054701B">
                <w:rPr>
                  <w:sz w:val="22"/>
                  <w:szCs w:val="22"/>
                </w:rPr>
                <w:delText>883</w:delText>
              </w:r>
            </w:del>
          </w:p>
        </w:tc>
        <w:tc>
          <w:tcPr>
            <w:tcW w:w="244" w:type="pct"/>
            <w:tcBorders>
              <w:top w:val="single" w:sz="4" w:space="0" w:color="auto"/>
              <w:bottom w:val="single" w:sz="4" w:space="0" w:color="auto"/>
            </w:tcBorders>
            <w:vAlign w:val="center"/>
            <w:tcPrChange w:id="4530" w:author="ERCOT" w:date="2023-10-26T12:41:00Z">
              <w:tcPr>
                <w:tcW w:w="244" w:type="pct"/>
                <w:gridSpan w:val="2"/>
                <w:tcBorders>
                  <w:top w:val="single" w:sz="4" w:space="0" w:color="auto"/>
                  <w:bottom w:val="single" w:sz="4" w:space="0" w:color="auto"/>
                </w:tcBorders>
                <w:vAlign w:val="center"/>
              </w:tcPr>
            </w:tcPrChange>
          </w:tcPr>
          <w:p w14:paraId="4453486F" w14:textId="39702937" w:rsidR="008112EF" w:rsidRPr="00E95F39" w:rsidRDefault="008112EF" w:rsidP="00E95F39">
            <w:pPr>
              <w:widowControl/>
              <w:autoSpaceDE/>
              <w:autoSpaceDN/>
              <w:adjustRightInd/>
              <w:jc w:val="center"/>
              <w:rPr>
                <w:b/>
                <w:bCs/>
                <w:sz w:val="22"/>
                <w:szCs w:val="22"/>
              </w:rPr>
            </w:pPr>
            <w:ins w:id="4531" w:author="ERCOT" w:date="2023-10-26T12:41:00Z">
              <w:r w:rsidRPr="00E95F39">
                <w:rPr>
                  <w:sz w:val="22"/>
                  <w:szCs w:val="22"/>
                </w:rPr>
                <w:t>984</w:t>
              </w:r>
            </w:ins>
            <w:del w:id="4532" w:author="ERCOT" w:date="2023-10-26T12:41:00Z">
              <w:r w:rsidRPr="00E95F39" w:rsidDel="0054701B">
                <w:rPr>
                  <w:sz w:val="22"/>
                  <w:szCs w:val="22"/>
                </w:rPr>
                <w:delText>883</w:delText>
              </w:r>
            </w:del>
          </w:p>
        </w:tc>
      </w:tr>
      <w:tr w:rsidR="008112EF" w:rsidRPr="00E66AD4" w14:paraId="7C22FD5E" w14:textId="2D1623F1"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533"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534"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535"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341F1942" w14:textId="77777777" w:rsidR="008112EF" w:rsidRPr="000357D1" w:rsidRDefault="008112EF" w:rsidP="008112EF">
            <w:pPr>
              <w:widowControl/>
              <w:autoSpaceDE/>
              <w:autoSpaceDN/>
              <w:adjustRightInd/>
              <w:jc w:val="center"/>
              <w:rPr>
                <w:sz w:val="22"/>
                <w:szCs w:val="22"/>
              </w:rPr>
            </w:pPr>
            <w:r w:rsidRPr="000357D1">
              <w:rPr>
                <w:b/>
                <w:bCs/>
                <w:sz w:val="22"/>
                <w:szCs w:val="22"/>
              </w:rPr>
              <w:t>Jun.</w:t>
            </w:r>
          </w:p>
        </w:tc>
        <w:tc>
          <w:tcPr>
            <w:tcW w:w="199" w:type="pct"/>
            <w:tcBorders>
              <w:top w:val="single" w:sz="4" w:space="0" w:color="auto"/>
              <w:left w:val="single" w:sz="4" w:space="0" w:color="000000"/>
              <w:bottom w:val="single" w:sz="4" w:space="0" w:color="auto"/>
              <w:right w:val="single" w:sz="4" w:space="0" w:color="000000"/>
            </w:tcBorders>
            <w:vAlign w:val="center"/>
            <w:tcPrChange w:id="4536"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818CB66" w14:textId="0F616F50" w:rsidR="008112EF" w:rsidRPr="00E95F39" w:rsidRDefault="008112EF" w:rsidP="00E95F39">
            <w:pPr>
              <w:widowControl/>
              <w:autoSpaceDE/>
              <w:autoSpaceDN/>
              <w:adjustRightInd/>
              <w:jc w:val="center"/>
              <w:rPr>
                <w:b/>
                <w:bCs/>
                <w:sz w:val="22"/>
                <w:szCs w:val="22"/>
              </w:rPr>
            </w:pPr>
            <w:ins w:id="4537" w:author="ERCOT" w:date="2023-10-26T12:41:00Z">
              <w:r w:rsidRPr="00E95F39">
                <w:rPr>
                  <w:sz w:val="22"/>
                  <w:szCs w:val="22"/>
                </w:rPr>
                <w:t>612</w:t>
              </w:r>
            </w:ins>
            <w:del w:id="4538" w:author="ERCOT" w:date="2023-10-26T12:41:00Z">
              <w:r w:rsidRPr="00E95F39" w:rsidDel="0054701B">
                <w:rPr>
                  <w:sz w:val="22"/>
                  <w:szCs w:val="22"/>
                </w:rPr>
                <w:delText>633</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3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A3FDA66" w14:textId="70EBD3F5" w:rsidR="008112EF" w:rsidRPr="00E95F39" w:rsidRDefault="008112EF" w:rsidP="00E95F39">
            <w:pPr>
              <w:widowControl/>
              <w:autoSpaceDE/>
              <w:autoSpaceDN/>
              <w:adjustRightInd/>
              <w:jc w:val="center"/>
              <w:rPr>
                <w:b/>
                <w:bCs/>
                <w:sz w:val="22"/>
                <w:szCs w:val="22"/>
              </w:rPr>
            </w:pPr>
            <w:ins w:id="4540" w:author="ERCOT" w:date="2023-10-26T12:41:00Z">
              <w:r w:rsidRPr="00E95F39">
                <w:rPr>
                  <w:sz w:val="22"/>
                  <w:szCs w:val="22"/>
                </w:rPr>
                <w:t>612</w:t>
              </w:r>
            </w:ins>
            <w:del w:id="4541"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4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EAA6CCB" w14:textId="0C1601D6" w:rsidR="008112EF" w:rsidRPr="00E95F39" w:rsidRDefault="008112EF" w:rsidP="00E95F39">
            <w:pPr>
              <w:widowControl/>
              <w:autoSpaceDE/>
              <w:autoSpaceDN/>
              <w:adjustRightInd/>
              <w:jc w:val="center"/>
              <w:rPr>
                <w:b/>
                <w:bCs/>
                <w:sz w:val="22"/>
                <w:szCs w:val="22"/>
              </w:rPr>
            </w:pPr>
            <w:ins w:id="4543" w:author="ERCOT" w:date="2023-10-26T12:41:00Z">
              <w:r w:rsidRPr="00E95F39">
                <w:rPr>
                  <w:sz w:val="22"/>
                  <w:szCs w:val="22"/>
                </w:rPr>
                <w:t>612</w:t>
              </w:r>
            </w:ins>
            <w:del w:id="4544"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4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B1C9D9C" w14:textId="196CBD99" w:rsidR="008112EF" w:rsidRPr="00E95F39" w:rsidRDefault="008112EF" w:rsidP="00E95F39">
            <w:pPr>
              <w:widowControl/>
              <w:autoSpaceDE/>
              <w:autoSpaceDN/>
              <w:adjustRightInd/>
              <w:jc w:val="center"/>
              <w:rPr>
                <w:b/>
                <w:bCs/>
                <w:sz w:val="22"/>
                <w:szCs w:val="22"/>
              </w:rPr>
            </w:pPr>
            <w:ins w:id="4546" w:author="ERCOT" w:date="2023-10-26T12:41:00Z">
              <w:r w:rsidRPr="00E95F39">
                <w:rPr>
                  <w:sz w:val="22"/>
                  <w:szCs w:val="22"/>
                </w:rPr>
                <w:t>612</w:t>
              </w:r>
            </w:ins>
            <w:del w:id="4547"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4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3D738CC" w14:textId="0359C168" w:rsidR="008112EF" w:rsidRPr="00E95F39" w:rsidRDefault="008112EF" w:rsidP="00E95F39">
            <w:pPr>
              <w:widowControl/>
              <w:autoSpaceDE/>
              <w:autoSpaceDN/>
              <w:adjustRightInd/>
              <w:jc w:val="center"/>
              <w:rPr>
                <w:b/>
                <w:bCs/>
                <w:sz w:val="22"/>
                <w:szCs w:val="22"/>
              </w:rPr>
            </w:pPr>
            <w:ins w:id="4549" w:author="ERCOT" w:date="2023-10-26T12:41:00Z">
              <w:r w:rsidRPr="00E95F39">
                <w:rPr>
                  <w:sz w:val="22"/>
                  <w:szCs w:val="22"/>
                </w:rPr>
                <w:t>612</w:t>
              </w:r>
            </w:ins>
            <w:del w:id="4550"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5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2AABCC2" w14:textId="0CBB318C" w:rsidR="008112EF" w:rsidRPr="00E95F39" w:rsidRDefault="008112EF" w:rsidP="00E95F39">
            <w:pPr>
              <w:widowControl/>
              <w:autoSpaceDE/>
              <w:autoSpaceDN/>
              <w:adjustRightInd/>
              <w:jc w:val="center"/>
              <w:rPr>
                <w:b/>
                <w:bCs/>
                <w:sz w:val="22"/>
                <w:szCs w:val="22"/>
              </w:rPr>
            </w:pPr>
            <w:ins w:id="4552" w:author="ERCOT" w:date="2023-10-26T12:41:00Z">
              <w:r w:rsidRPr="00E95F39">
                <w:rPr>
                  <w:sz w:val="22"/>
                  <w:szCs w:val="22"/>
                </w:rPr>
                <w:t>612</w:t>
              </w:r>
            </w:ins>
            <w:del w:id="4553" w:author="ERCOT" w:date="2023-10-26T12:41:00Z">
              <w:r w:rsidRPr="00E95F39" w:rsidDel="0054701B">
                <w:rPr>
                  <w:sz w:val="22"/>
                  <w:szCs w:val="22"/>
                </w:rPr>
                <w:delText>633</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5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B181F5D" w14:textId="3705A747" w:rsidR="008112EF" w:rsidRPr="00E95F39" w:rsidRDefault="008112EF" w:rsidP="00E95F39">
            <w:pPr>
              <w:widowControl/>
              <w:autoSpaceDE/>
              <w:autoSpaceDN/>
              <w:adjustRightInd/>
              <w:jc w:val="center"/>
              <w:rPr>
                <w:b/>
                <w:bCs/>
                <w:sz w:val="22"/>
                <w:szCs w:val="22"/>
              </w:rPr>
            </w:pPr>
            <w:ins w:id="4555" w:author="ERCOT" w:date="2023-10-26T12:41:00Z">
              <w:r w:rsidRPr="00E95F39">
                <w:rPr>
                  <w:sz w:val="22"/>
                  <w:szCs w:val="22"/>
                </w:rPr>
                <w:t>771</w:t>
              </w:r>
            </w:ins>
            <w:del w:id="4556" w:author="ERCOT" w:date="2023-10-26T12:41:00Z">
              <w:r w:rsidRPr="00E95F39" w:rsidDel="0054701B">
                <w:rPr>
                  <w:sz w:val="22"/>
                  <w:szCs w:val="22"/>
                </w:rPr>
                <w:delText>852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5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778182A" w14:textId="66B4AF02" w:rsidR="008112EF" w:rsidRPr="00E95F39" w:rsidRDefault="008112EF" w:rsidP="00E95F39">
            <w:pPr>
              <w:widowControl/>
              <w:autoSpaceDE/>
              <w:autoSpaceDN/>
              <w:adjustRightInd/>
              <w:jc w:val="center"/>
              <w:rPr>
                <w:b/>
                <w:bCs/>
                <w:sz w:val="22"/>
                <w:szCs w:val="22"/>
              </w:rPr>
            </w:pPr>
            <w:ins w:id="4558" w:author="ERCOT" w:date="2023-10-26T12:41:00Z">
              <w:r w:rsidRPr="00E95F39">
                <w:rPr>
                  <w:sz w:val="22"/>
                  <w:szCs w:val="22"/>
                </w:rPr>
                <w:t>771</w:t>
              </w:r>
            </w:ins>
            <w:del w:id="4559" w:author="ERCOT" w:date="2023-10-26T12:41:00Z">
              <w:r w:rsidRPr="00E95F39" w:rsidDel="0054701B">
                <w:rPr>
                  <w:sz w:val="22"/>
                  <w:szCs w:val="22"/>
                </w:rPr>
                <w:delText>852</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560"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4543D3E1" w14:textId="7CC03FCB" w:rsidR="008112EF" w:rsidRPr="00E95F39" w:rsidRDefault="008112EF" w:rsidP="00E95F39">
            <w:pPr>
              <w:widowControl/>
              <w:autoSpaceDE/>
              <w:autoSpaceDN/>
              <w:adjustRightInd/>
              <w:jc w:val="center"/>
              <w:rPr>
                <w:b/>
                <w:bCs/>
                <w:sz w:val="22"/>
                <w:szCs w:val="22"/>
              </w:rPr>
            </w:pPr>
            <w:ins w:id="4561" w:author="ERCOT" w:date="2023-10-26T12:41:00Z">
              <w:r w:rsidRPr="00E95F39">
                <w:rPr>
                  <w:sz w:val="22"/>
                  <w:szCs w:val="22"/>
                </w:rPr>
                <w:t>771</w:t>
              </w:r>
            </w:ins>
            <w:del w:id="4562" w:author="ERCOT" w:date="2023-10-26T12:41:00Z">
              <w:r w:rsidRPr="00E95F39" w:rsidDel="0054701B">
                <w:rPr>
                  <w:sz w:val="22"/>
                  <w:szCs w:val="22"/>
                </w:rPr>
                <w:delText>852</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563"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562449A9" w14:textId="4C92E5F1" w:rsidR="008112EF" w:rsidRPr="00E95F39" w:rsidRDefault="008112EF" w:rsidP="00E95F39">
            <w:pPr>
              <w:widowControl/>
              <w:autoSpaceDE/>
              <w:autoSpaceDN/>
              <w:adjustRightInd/>
              <w:jc w:val="center"/>
              <w:rPr>
                <w:b/>
                <w:bCs/>
                <w:sz w:val="22"/>
                <w:szCs w:val="22"/>
              </w:rPr>
            </w:pPr>
            <w:ins w:id="4564" w:author="ERCOT" w:date="2023-10-26T12:41:00Z">
              <w:r w:rsidRPr="00E95F39">
                <w:rPr>
                  <w:sz w:val="22"/>
                  <w:szCs w:val="22"/>
                </w:rPr>
                <w:t>771</w:t>
              </w:r>
            </w:ins>
            <w:del w:id="4565" w:author="ERCOT" w:date="2023-10-26T12:41:00Z">
              <w:r w:rsidRPr="00E95F39" w:rsidDel="0054701B">
                <w:rPr>
                  <w:sz w:val="22"/>
                  <w:szCs w:val="22"/>
                </w:rPr>
                <w:delText>852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6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92AB9F3" w14:textId="2C52A8E2" w:rsidR="008112EF" w:rsidRPr="00E95F39" w:rsidRDefault="008112EF" w:rsidP="00E95F39">
            <w:pPr>
              <w:widowControl/>
              <w:autoSpaceDE/>
              <w:autoSpaceDN/>
              <w:adjustRightInd/>
              <w:jc w:val="center"/>
              <w:rPr>
                <w:b/>
                <w:bCs/>
                <w:sz w:val="22"/>
                <w:szCs w:val="22"/>
              </w:rPr>
            </w:pPr>
            <w:ins w:id="4567" w:author="ERCOT" w:date="2023-10-26T12:41:00Z">
              <w:r w:rsidRPr="00E95F39">
                <w:rPr>
                  <w:sz w:val="22"/>
                  <w:szCs w:val="22"/>
                </w:rPr>
                <w:t>771</w:t>
              </w:r>
            </w:ins>
            <w:del w:id="4568" w:author="ERCOT" w:date="2023-10-26T12:41:00Z">
              <w:r w:rsidRPr="00E95F39" w:rsidDel="0054701B">
                <w:rPr>
                  <w:sz w:val="22"/>
                  <w:szCs w:val="22"/>
                </w:rPr>
                <w:delText>852</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6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2C8C27" w14:textId="135E67F4" w:rsidR="008112EF" w:rsidRPr="00E95F39" w:rsidRDefault="008112EF" w:rsidP="00E95F39">
            <w:pPr>
              <w:widowControl/>
              <w:autoSpaceDE/>
              <w:autoSpaceDN/>
              <w:adjustRightInd/>
              <w:jc w:val="center"/>
              <w:rPr>
                <w:b/>
                <w:bCs/>
                <w:sz w:val="22"/>
                <w:szCs w:val="22"/>
              </w:rPr>
            </w:pPr>
            <w:ins w:id="4570" w:author="ERCOT" w:date="2023-10-26T12:41:00Z">
              <w:r w:rsidRPr="00E95F39">
                <w:rPr>
                  <w:sz w:val="22"/>
                  <w:szCs w:val="22"/>
                </w:rPr>
                <w:t>771</w:t>
              </w:r>
            </w:ins>
            <w:del w:id="4571" w:author="ERCOT" w:date="2023-10-26T12:41:00Z">
              <w:r w:rsidRPr="00E95F39" w:rsidDel="0054701B">
                <w:rPr>
                  <w:sz w:val="22"/>
                  <w:szCs w:val="22"/>
                </w:rPr>
                <w:delText>852</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7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30964B8" w14:textId="0C7260FD" w:rsidR="008112EF" w:rsidRPr="00E95F39" w:rsidRDefault="008112EF" w:rsidP="00E95F39">
            <w:pPr>
              <w:widowControl/>
              <w:autoSpaceDE/>
              <w:autoSpaceDN/>
              <w:adjustRightInd/>
              <w:jc w:val="center"/>
              <w:rPr>
                <w:b/>
                <w:bCs/>
                <w:sz w:val="22"/>
                <w:szCs w:val="22"/>
              </w:rPr>
            </w:pPr>
            <w:ins w:id="4573" w:author="ERCOT" w:date="2023-10-26T12:41:00Z">
              <w:r w:rsidRPr="00E95F39">
                <w:rPr>
                  <w:sz w:val="22"/>
                  <w:szCs w:val="22"/>
                </w:rPr>
                <w:t>817</w:t>
              </w:r>
            </w:ins>
            <w:del w:id="4574" w:author="ERCOT" w:date="2023-10-26T12:41:00Z">
              <w:r w:rsidRPr="00E95F39" w:rsidDel="0054701B">
                <w:rPr>
                  <w:sz w:val="22"/>
                  <w:szCs w:val="22"/>
                </w:rPr>
                <w:delText>987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57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A69DBA9" w14:textId="558E5B3E" w:rsidR="008112EF" w:rsidRPr="00E95F39" w:rsidRDefault="008112EF" w:rsidP="00E95F39">
            <w:pPr>
              <w:widowControl/>
              <w:autoSpaceDE/>
              <w:autoSpaceDN/>
              <w:adjustRightInd/>
              <w:jc w:val="center"/>
              <w:rPr>
                <w:b/>
                <w:bCs/>
                <w:sz w:val="22"/>
                <w:szCs w:val="22"/>
              </w:rPr>
            </w:pPr>
            <w:ins w:id="4576" w:author="ERCOT" w:date="2023-10-26T12:41:00Z">
              <w:r w:rsidRPr="00E95F39">
                <w:rPr>
                  <w:sz w:val="22"/>
                  <w:szCs w:val="22"/>
                </w:rPr>
                <w:t>817</w:t>
              </w:r>
            </w:ins>
            <w:del w:id="4577" w:author="ERCOT" w:date="2023-10-26T12:41:00Z">
              <w:r w:rsidRPr="00E95F39" w:rsidDel="0054701B">
                <w:rPr>
                  <w:sz w:val="22"/>
                  <w:szCs w:val="22"/>
                </w:rPr>
                <w:delText>987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7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A1C9CB0" w14:textId="654755E8" w:rsidR="008112EF" w:rsidRPr="00E95F39" w:rsidRDefault="008112EF" w:rsidP="00E95F39">
            <w:pPr>
              <w:widowControl/>
              <w:autoSpaceDE/>
              <w:autoSpaceDN/>
              <w:adjustRightInd/>
              <w:jc w:val="center"/>
              <w:rPr>
                <w:b/>
                <w:bCs/>
                <w:sz w:val="22"/>
                <w:szCs w:val="22"/>
              </w:rPr>
            </w:pPr>
            <w:ins w:id="4579" w:author="ERCOT" w:date="2023-10-26T12:41:00Z">
              <w:r w:rsidRPr="00E95F39">
                <w:rPr>
                  <w:sz w:val="22"/>
                  <w:szCs w:val="22"/>
                </w:rPr>
                <w:t>817</w:t>
              </w:r>
            </w:ins>
            <w:del w:id="4580" w:author="ERCOT" w:date="2023-10-26T12:41:00Z">
              <w:r w:rsidRPr="00E95F39" w:rsidDel="0054701B">
                <w:rPr>
                  <w:sz w:val="22"/>
                  <w:szCs w:val="22"/>
                </w:rPr>
                <w:delText>987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8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6B3F1E9" w14:textId="27804F55" w:rsidR="008112EF" w:rsidRPr="00E95F39" w:rsidRDefault="008112EF" w:rsidP="00E95F39">
            <w:pPr>
              <w:widowControl/>
              <w:autoSpaceDE/>
              <w:autoSpaceDN/>
              <w:adjustRightInd/>
              <w:jc w:val="center"/>
              <w:rPr>
                <w:b/>
                <w:bCs/>
                <w:sz w:val="22"/>
                <w:szCs w:val="22"/>
              </w:rPr>
            </w:pPr>
            <w:ins w:id="4582" w:author="ERCOT" w:date="2023-10-26T12:41:00Z">
              <w:r w:rsidRPr="00E95F39">
                <w:rPr>
                  <w:sz w:val="22"/>
                  <w:szCs w:val="22"/>
                </w:rPr>
                <w:t>817</w:t>
              </w:r>
            </w:ins>
            <w:del w:id="4583" w:author="ERCOT" w:date="2023-10-26T12:41:00Z">
              <w:r w:rsidRPr="00E95F39" w:rsidDel="0054701B">
                <w:rPr>
                  <w:sz w:val="22"/>
                  <w:szCs w:val="22"/>
                </w:rPr>
                <w:delText>987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58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0548003" w14:textId="6A119FD5" w:rsidR="008112EF" w:rsidRPr="00E95F39" w:rsidRDefault="008112EF" w:rsidP="00E95F39">
            <w:pPr>
              <w:widowControl/>
              <w:autoSpaceDE/>
              <w:autoSpaceDN/>
              <w:adjustRightInd/>
              <w:jc w:val="center"/>
              <w:rPr>
                <w:b/>
                <w:bCs/>
                <w:sz w:val="22"/>
                <w:szCs w:val="22"/>
              </w:rPr>
            </w:pPr>
            <w:ins w:id="4585" w:author="ERCOT" w:date="2023-10-26T12:41:00Z">
              <w:r w:rsidRPr="00E95F39">
                <w:rPr>
                  <w:sz w:val="22"/>
                  <w:szCs w:val="22"/>
                </w:rPr>
                <w:t>817</w:t>
              </w:r>
            </w:ins>
            <w:del w:id="4586" w:author="ERCOT" w:date="2023-10-26T12:41:00Z">
              <w:r w:rsidRPr="00E95F39" w:rsidDel="0054701B">
                <w:rPr>
                  <w:sz w:val="22"/>
                  <w:szCs w:val="22"/>
                </w:rPr>
                <w:delText>987</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587"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74BFE368" w14:textId="0B6AE280" w:rsidR="008112EF" w:rsidRPr="00E95F39" w:rsidRDefault="008112EF" w:rsidP="00E95F39">
            <w:pPr>
              <w:widowControl/>
              <w:autoSpaceDE/>
              <w:autoSpaceDN/>
              <w:adjustRightInd/>
              <w:jc w:val="center"/>
              <w:rPr>
                <w:b/>
                <w:bCs/>
                <w:sz w:val="22"/>
                <w:szCs w:val="22"/>
              </w:rPr>
            </w:pPr>
            <w:ins w:id="4588" w:author="ERCOT" w:date="2023-10-26T12:41:00Z">
              <w:r w:rsidRPr="00E95F39">
                <w:rPr>
                  <w:sz w:val="22"/>
                  <w:szCs w:val="22"/>
                </w:rPr>
                <w:t>817</w:t>
              </w:r>
            </w:ins>
            <w:del w:id="4589" w:author="ERCOT" w:date="2023-10-26T12:41:00Z">
              <w:r w:rsidRPr="00E95F39" w:rsidDel="0054701B">
                <w:rPr>
                  <w:sz w:val="22"/>
                  <w:szCs w:val="22"/>
                </w:rPr>
                <w:delText>987</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590"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0083F16A" w14:textId="2ED2D8EB" w:rsidR="008112EF" w:rsidRPr="00E95F39" w:rsidRDefault="008112EF" w:rsidP="00E95F39">
            <w:pPr>
              <w:widowControl/>
              <w:autoSpaceDE/>
              <w:autoSpaceDN/>
              <w:adjustRightInd/>
              <w:jc w:val="center"/>
              <w:rPr>
                <w:b/>
                <w:bCs/>
                <w:sz w:val="22"/>
                <w:szCs w:val="22"/>
              </w:rPr>
            </w:pPr>
            <w:ins w:id="4591" w:author="ERCOT" w:date="2023-10-26T12:41:00Z">
              <w:r w:rsidRPr="00E95F39">
                <w:rPr>
                  <w:sz w:val="22"/>
                  <w:szCs w:val="22"/>
                </w:rPr>
                <w:t>997</w:t>
              </w:r>
            </w:ins>
            <w:del w:id="4592" w:author="ERCOT" w:date="2023-10-26T12:41:00Z">
              <w:r w:rsidRPr="00E95F39" w:rsidDel="0054701B">
                <w:rPr>
                  <w:sz w:val="22"/>
                  <w:szCs w:val="22"/>
                </w:rPr>
                <w:delText>1015</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593"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60D120E2" w14:textId="2E4F0541" w:rsidR="008112EF" w:rsidRPr="00E95F39" w:rsidRDefault="008112EF" w:rsidP="00E95F39">
            <w:pPr>
              <w:widowControl/>
              <w:autoSpaceDE/>
              <w:autoSpaceDN/>
              <w:adjustRightInd/>
              <w:jc w:val="center"/>
              <w:rPr>
                <w:b/>
                <w:bCs/>
                <w:sz w:val="22"/>
                <w:szCs w:val="22"/>
              </w:rPr>
            </w:pPr>
            <w:ins w:id="4594" w:author="ERCOT" w:date="2023-10-26T12:41:00Z">
              <w:r w:rsidRPr="00E95F39">
                <w:rPr>
                  <w:sz w:val="22"/>
                  <w:szCs w:val="22"/>
                </w:rPr>
                <w:t>997</w:t>
              </w:r>
            </w:ins>
            <w:del w:id="4595" w:author="ERCOT" w:date="2023-10-26T12:41:00Z">
              <w:r w:rsidRPr="00E95F39" w:rsidDel="0054701B">
                <w:rPr>
                  <w:sz w:val="22"/>
                  <w:szCs w:val="22"/>
                </w:rPr>
                <w:delText>1015</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596"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1E772D7" w14:textId="386AF37B" w:rsidR="008112EF" w:rsidRPr="00E95F39" w:rsidRDefault="008112EF" w:rsidP="00E95F39">
            <w:pPr>
              <w:widowControl/>
              <w:autoSpaceDE/>
              <w:autoSpaceDN/>
              <w:adjustRightInd/>
              <w:jc w:val="center"/>
              <w:rPr>
                <w:b/>
                <w:bCs/>
                <w:sz w:val="22"/>
                <w:szCs w:val="22"/>
              </w:rPr>
            </w:pPr>
            <w:ins w:id="4597" w:author="ERCOT" w:date="2023-10-26T12:41:00Z">
              <w:r w:rsidRPr="00E95F39">
                <w:rPr>
                  <w:sz w:val="22"/>
                  <w:szCs w:val="22"/>
                </w:rPr>
                <w:t>997</w:t>
              </w:r>
            </w:ins>
            <w:del w:id="4598" w:author="ERCOT" w:date="2023-10-26T12:41:00Z">
              <w:r w:rsidRPr="00E95F39" w:rsidDel="0054701B">
                <w:rPr>
                  <w:sz w:val="22"/>
                  <w:szCs w:val="22"/>
                </w:rPr>
                <w:delText>1015</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599"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72D8742" w14:textId="268590C3" w:rsidR="008112EF" w:rsidRPr="00E95F39" w:rsidRDefault="008112EF" w:rsidP="00E95F39">
            <w:pPr>
              <w:widowControl/>
              <w:autoSpaceDE/>
              <w:autoSpaceDN/>
              <w:adjustRightInd/>
              <w:jc w:val="center"/>
              <w:rPr>
                <w:b/>
                <w:bCs/>
                <w:sz w:val="22"/>
                <w:szCs w:val="22"/>
              </w:rPr>
            </w:pPr>
            <w:ins w:id="4600" w:author="ERCOT" w:date="2023-10-26T12:41:00Z">
              <w:r w:rsidRPr="00E95F39">
                <w:rPr>
                  <w:sz w:val="22"/>
                  <w:szCs w:val="22"/>
                </w:rPr>
                <w:t>997</w:t>
              </w:r>
            </w:ins>
            <w:del w:id="4601" w:author="ERCOT" w:date="2023-10-26T12:41:00Z">
              <w:r w:rsidRPr="00E95F39" w:rsidDel="0054701B">
                <w:rPr>
                  <w:sz w:val="22"/>
                  <w:szCs w:val="22"/>
                </w:rPr>
                <w:delText>1015</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602"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68AAD10E" w14:textId="7F07E462" w:rsidR="008112EF" w:rsidRPr="00E95F39" w:rsidRDefault="008112EF" w:rsidP="00E95F39">
            <w:pPr>
              <w:widowControl/>
              <w:autoSpaceDE/>
              <w:autoSpaceDN/>
              <w:adjustRightInd/>
              <w:jc w:val="center"/>
              <w:rPr>
                <w:b/>
                <w:bCs/>
                <w:sz w:val="22"/>
                <w:szCs w:val="22"/>
              </w:rPr>
            </w:pPr>
            <w:ins w:id="4603" w:author="ERCOT" w:date="2023-10-26T12:41:00Z">
              <w:r w:rsidRPr="00E95F39">
                <w:rPr>
                  <w:sz w:val="22"/>
                  <w:szCs w:val="22"/>
                </w:rPr>
                <w:t>997</w:t>
              </w:r>
            </w:ins>
            <w:del w:id="4604" w:author="ERCOT" w:date="2023-10-26T12:41:00Z">
              <w:r w:rsidRPr="00E95F39" w:rsidDel="0054701B">
                <w:rPr>
                  <w:sz w:val="22"/>
                  <w:szCs w:val="22"/>
                </w:rPr>
                <w:delText>1015</w:delText>
              </w:r>
            </w:del>
          </w:p>
        </w:tc>
        <w:tc>
          <w:tcPr>
            <w:tcW w:w="244" w:type="pct"/>
            <w:tcBorders>
              <w:top w:val="single" w:sz="4" w:space="0" w:color="auto"/>
              <w:bottom w:val="single" w:sz="4" w:space="0" w:color="auto"/>
            </w:tcBorders>
            <w:vAlign w:val="center"/>
            <w:tcPrChange w:id="4605" w:author="ERCOT" w:date="2023-10-26T12:41:00Z">
              <w:tcPr>
                <w:tcW w:w="244" w:type="pct"/>
                <w:gridSpan w:val="2"/>
                <w:tcBorders>
                  <w:top w:val="single" w:sz="4" w:space="0" w:color="auto"/>
                  <w:bottom w:val="single" w:sz="4" w:space="0" w:color="auto"/>
                </w:tcBorders>
                <w:vAlign w:val="center"/>
              </w:tcPr>
            </w:tcPrChange>
          </w:tcPr>
          <w:p w14:paraId="456DA5EC" w14:textId="3D893E46" w:rsidR="008112EF" w:rsidRPr="00E95F39" w:rsidRDefault="008112EF" w:rsidP="00E95F39">
            <w:pPr>
              <w:widowControl/>
              <w:autoSpaceDE/>
              <w:autoSpaceDN/>
              <w:adjustRightInd/>
              <w:jc w:val="center"/>
              <w:rPr>
                <w:b/>
                <w:bCs/>
                <w:sz w:val="22"/>
                <w:szCs w:val="22"/>
              </w:rPr>
            </w:pPr>
            <w:ins w:id="4606" w:author="ERCOT" w:date="2023-10-26T12:41:00Z">
              <w:r w:rsidRPr="00E95F39">
                <w:rPr>
                  <w:sz w:val="22"/>
                  <w:szCs w:val="22"/>
                </w:rPr>
                <w:t>997</w:t>
              </w:r>
            </w:ins>
            <w:del w:id="4607" w:author="ERCOT" w:date="2023-10-26T12:41:00Z">
              <w:r w:rsidRPr="00E95F39" w:rsidDel="0054701B">
                <w:rPr>
                  <w:sz w:val="22"/>
                  <w:szCs w:val="22"/>
                </w:rPr>
                <w:delText>1015</w:delText>
              </w:r>
            </w:del>
          </w:p>
        </w:tc>
      </w:tr>
      <w:tr w:rsidR="008112EF" w:rsidRPr="00E66AD4" w14:paraId="53498752" w14:textId="36398FBF"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608"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609"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610"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655F05F1" w14:textId="77777777" w:rsidR="008112EF" w:rsidRPr="000357D1" w:rsidRDefault="008112EF" w:rsidP="008112EF">
            <w:pPr>
              <w:widowControl/>
              <w:autoSpaceDE/>
              <w:autoSpaceDN/>
              <w:adjustRightInd/>
              <w:jc w:val="center"/>
              <w:rPr>
                <w:sz w:val="22"/>
                <w:szCs w:val="22"/>
              </w:rPr>
            </w:pPr>
            <w:r w:rsidRPr="000357D1">
              <w:rPr>
                <w:b/>
                <w:bCs/>
                <w:sz w:val="22"/>
                <w:szCs w:val="22"/>
              </w:rPr>
              <w:t>Jul.</w:t>
            </w:r>
          </w:p>
        </w:tc>
        <w:tc>
          <w:tcPr>
            <w:tcW w:w="199" w:type="pct"/>
            <w:tcBorders>
              <w:top w:val="single" w:sz="4" w:space="0" w:color="auto"/>
              <w:left w:val="single" w:sz="4" w:space="0" w:color="000000"/>
              <w:bottom w:val="single" w:sz="4" w:space="0" w:color="auto"/>
              <w:right w:val="single" w:sz="4" w:space="0" w:color="000000"/>
            </w:tcBorders>
            <w:vAlign w:val="center"/>
            <w:tcPrChange w:id="4611"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0973E611" w14:textId="4BC796FC" w:rsidR="008112EF" w:rsidRPr="00E95F39" w:rsidRDefault="008112EF" w:rsidP="00E95F39">
            <w:pPr>
              <w:widowControl/>
              <w:autoSpaceDE/>
              <w:autoSpaceDN/>
              <w:adjustRightInd/>
              <w:jc w:val="center"/>
              <w:rPr>
                <w:b/>
                <w:bCs/>
                <w:sz w:val="22"/>
                <w:szCs w:val="22"/>
              </w:rPr>
            </w:pPr>
            <w:ins w:id="4612" w:author="ERCOT" w:date="2023-10-26T12:41:00Z">
              <w:r w:rsidRPr="00E95F39">
                <w:rPr>
                  <w:sz w:val="22"/>
                  <w:szCs w:val="22"/>
                </w:rPr>
                <w:t>635</w:t>
              </w:r>
            </w:ins>
            <w:del w:id="4613" w:author="ERCOT" w:date="2023-10-26T12:41:00Z">
              <w:r w:rsidRPr="00E95F39" w:rsidDel="0054701B">
                <w:rPr>
                  <w:sz w:val="22"/>
                  <w:szCs w:val="22"/>
                </w:rPr>
                <w:delText>545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1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E4DC2CA" w14:textId="42D23B8D" w:rsidR="008112EF" w:rsidRPr="00E95F39" w:rsidRDefault="008112EF" w:rsidP="00E95F39">
            <w:pPr>
              <w:widowControl/>
              <w:autoSpaceDE/>
              <w:autoSpaceDN/>
              <w:adjustRightInd/>
              <w:jc w:val="center"/>
              <w:rPr>
                <w:b/>
                <w:bCs/>
                <w:sz w:val="22"/>
                <w:szCs w:val="22"/>
              </w:rPr>
            </w:pPr>
            <w:ins w:id="4615" w:author="ERCOT" w:date="2023-10-26T12:41:00Z">
              <w:r w:rsidRPr="00E95F39">
                <w:rPr>
                  <w:sz w:val="22"/>
                  <w:szCs w:val="22"/>
                </w:rPr>
                <w:t>635</w:t>
              </w:r>
            </w:ins>
            <w:del w:id="4616"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1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8368418" w14:textId="33B034D4" w:rsidR="008112EF" w:rsidRPr="00E95F39" w:rsidRDefault="008112EF" w:rsidP="00E95F39">
            <w:pPr>
              <w:widowControl/>
              <w:autoSpaceDE/>
              <w:autoSpaceDN/>
              <w:adjustRightInd/>
              <w:jc w:val="center"/>
              <w:rPr>
                <w:b/>
                <w:bCs/>
                <w:sz w:val="22"/>
                <w:szCs w:val="22"/>
              </w:rPr>
            </w:pPr>
            <w:ins w:id="4618" w:author="ERCOT" w:date="2023-10-26T12:41:00Z">
              <w:r w:rsidRPr="00E95F39">
                <w:rPr>
                  <w:sz w:val="22"/>
                  <w:szCs w:val="22"/>
                </w:rPr>
                <w:t>635</w:t>
              </w:r>
            </w:ins>
            <w:del w:id="4619"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2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E7655D9" w14:textId="12461537" w:rsidR="008112EF" w:rsidRPr="00E95F39" w:rsidRDefault="008112EF" w:rsidP="00E95F39">
            <w:pPr>
              <w:widowControl/>
              <w:autoSpaceDE/>
              <w:autoSpaceDN/>
              <w:adjustRightInd/>
              <w:jc w:val="center"/>
              <w:rPr>
                <w:b/>
                <w:bCs/>
                <w:sz w:val="22"/>
                <w:szCs w:val="22"/>
              </w:rPr>
            </w:pPr>
            <w:ins w:id="4621" w:author="ERCOT" w:date="2023-10-26T12:41:00Z">
              <w:r w:rsidRPr="00E95F39">
                <w:rPr>
                  <w:sz w:val="22"/>
                  <w:szCs w:val="22"/>
                </w:rPr>
                <w:t>635</w:t>
              </w:r>
            </w:ins>
            <w:del w:id="4622"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2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CC84A76" w14:textId="50EA4E73" w:rsidR="008112EF" w:rsidRPr="00E95F39" w:rsidRDefault="008112EF" w:rsidP="00E95F39">
            <w:pPr>
              <w:widowControl/>
              <w:autoSpaceDE/>
              <w:autoSpaceDN/>
              <w:adjustRightInd/>
              <w:jc w:val="center"/>
              <w:rPr>
                <w:b/>
                <w:bCs/>
                <w:sz w:val="22"/>
                <w:szCs w:val="22"/>
              </w:rPr>
            </w:pPr>
            <w:ins w:id="4624" w:author="ERCOT" w:date="2023-10-26T12:41:00Z">
              <w:r w:rsidRPr="00E95F39">
                <w:rPr>
                  <w:sz w:val="22"/>
                  <w:szCs w:val="22"/>
                </w:rPr>
                <w:t>635</w:t>
              </w:r>
            </w:ins>
            <w:del w:id="4625"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2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ADD689C" w14:textId="216721F4" w:rsidR="008112EF" w:rsidRPr="00E95F39" w:rsidRDefault="008112EF" w:rsidP="00E95F39">
            <w:pPr>
              <w:widowControl/>
              <w:autoSpaceDE/>
              <w:autoSpaceDN/>
              <w:adjustRightInd/>
              <w:jc w:val="center"/>
              <w:rPr>
                <w:b/>
                <w:bCs/>
                <w:sz w:val="22"/>
                <w:szCs w:val="22"/>
              </w:rPr>
            </w:pPr>
            <w:ins w:id="4627" w:author="ERCOT" w:date="2023-10-26T12:41:00Z">
              <w:r w:rsidRPr="00E95F39">
                <w:rPr>
                  <w:sz w:val="22"/>
                  <w:szCs w:val="22"/>
                </w:rPr>
                <w:t>635</w:t>
              </w:r>
            </w:ins>
            <w:del w:id="4628" w:author="ERCOT" w:date="2023-10-26T12:41:00Z">
              <w:r w:rsidRPr="00E95F39" w:rsidDel="0054701B">
                <w:rPr>
                  <w:sz w:val="22"/>
                  <w:szCs w:val="22"/>
                </w:rPr>
                <w:delText>545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2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B02F70C" w14:textId="499B5F9A" w:rsidR="008112EF" w:rsidRPr="00E95F39" w:rsidRDefault="008112EF" w:rsidP="00E95F39">
            <w:pPr>
              <w:widowControl/>
              <w:autoSpaceDE/>
              <w:autoSpaceDN/>
              <w:adjustRightInd/>
              <w:jc w:val="center"/>
              <w:rPr>
                <w:b/>
                <w:bCs/>
                <w:sz w:val="22"/>
                <w:szCs w:val="22"/>
              </w:rPr>
            </w:pPr>
            <w:ins w:id="4630" w:author="ERCOT" w:date="2023-10-26T12:41:00Z">
              <w:r w:rsidRPr="00E95F39">
                <w:rPr>
                  <w:sz w:val="22"/>
                  <w:szCs w:val="22"/>
                </w:rPr>
                <w:t>763</w:t>
              </w:r>
            </w:ins>
            <w:del w:id="4631" w:author="ERCOT" w:date="2023-10-26T12:41:00Z">
              <w:r w:rsidRPr="00E95F39" w:rsidDel="0054701B">
                <w:rPr>
                  <w:sz w:val="22"/>
                  <w:szCs w:val="22"/>
                </w:rPr>
                <w:delText>760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3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BCC610D" w14:textId="2FBFC716" w:rsidR="008112EF" w:rsidRPr="00E95F39" w:rsidRDefault="008112EF" w:rsidP="00E95F39">
            <w:pPr>
              <w:widowControl/>
              <w:autoSpaceDE/>
              <w:autoSpaceDN/>
              <w:adjustRightInd/>
              <w:jc w:val="center"/>
              <w:rPr>
                <w:b/>
                <w:bCs/>
                <w:sz w:val="22"/>
                <w:szCs w:val="22"/>
              </w:rPr>
            </w:pPr>
            <w:ins w:id="4633" w:author="ERCOT" w:date="2023-10-26T12:41:00Z">
              <w:r w:rsidRPr="00E95F39">
                <w:rPr>
                  <w:sz w:val="22"/>
                  <w:szCs w:val="22"/>
                </w:rPr>
                <w:t>763</w:t>
              </w:r>
            </w:ins>
            <w:del w:id="4634" w:author="ERCOT" w:date="2023-10-26T12:41:00Z">
              <w:r w:rsidRPr="00E95F39" w:rsidDel="0054701B">
                <w:rPr>
                  <w:sz w:val="22"/>
                  <w:szCs w:val="22"/>
                </w:rPr>
                <w:delText>760</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635"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0AB3F376" w14:textId="60687FAC" w:rsidR="008112EF" w:rsidRPr="00E95F39" w:rsidRDefault="008112EF" w:rsidP="00E95F39">
            <w:pPr>
              <w:widowControl/>
              <w:autoSpaceDE/>
              <w:autoSpaceDN/>
              <w:adjustRightInd/>
              <w:jc w:val="center"/>
              <w:rPr>
                <w:b/>
                <w:bCs/>
                <w:sz w:val="22"/>
                <w:szCs w:val="22"/>
              </w:rPr>
            </w:pPr>
            <w:ins w:id="4636" w:author="ERCOT" w:date="2023-10-26T12:41:00Z">
              <w:r w:rsidRPr="00E95F39">
                <w:rPr>
                  <w:sz w:val="22"/>
                  <w:szCs w:val="22"/>
                </w:rPr>
                <w:t>763</w:t>
              </w:r>
            </w:ins>
            <w:del w:id="4637" w:author="ERCOT" w:date="2023-10-26T12:41:00Z">
              <w:r w:rsidRPr="00E95F39" w:rsidDel="0054701B">
                <w:rPr>
                  <w:sz w:val="22"/>
                  <w:szCs w:val="22"/>
                </w:rPr>
                <w:delText>760</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638"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348FB123" w14:textId="4F567A4D" w:rsidR="008112EF" w:rsidRPr="00E95F39" w:rsidRDefault="008112EF" w:rsidP="00E95F39">
            <w:pPr>
              <w:widowControl/>
              <w:autoSpaceDE/>
              <w:autoSpaceDN/>
              <w:adjustRightInd/>
              <w:jc w:val="center"/>
              <w:rPr>
                <w:b/>
                <w:bCs/>
                <w:sz w:val="22"/>
                <w:szCs w:val="22"/>
              </w:rPr>
            </w:pPr>
            <w:ins w:id="4639" w:author="ERCOT" w:date="2023-10-26T12:41:00Z">
              <w:r w:rsidRPr="00E95F39">
                <w:rPr>
                  <w:sz w:val="22"/>
                  <w:szCs w:val="22"/>
                </w:rPr>
                <w:t>763</w:t>
              </w:r>
            </w:ins>
            <w:del w:id="4640" w:author="ERCOT" w:date="2023-10-26T12:41:00Z">
              <w:r w:rsidRPr="00E95F39" w:rsidDel="0054701B">
                <w:rPr>
                  <w:sz w:val="22"/>
                  <w:szCs w:val="22"/>
                </w:rPr>
                <w:delText>760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4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8B5932" w14:textId="3E5AD413" w:rsidR="008112EF" w:rsidRPr="00E95F39" w:rsidRDefault="008112EF" w:rsidP="00E95F39">
            <w:pPr>
              <w:widowControl/>
              <w:autoSpaceDE/>
              <w:autoSpaceDN/>
              <w:adjustRightInd/>
              <w:jc w:val="center"/>
              <w:rPr>
                <w:b/>
                <w:bCs/>
                <w:sz w:val="22"/>
                <w:szCs w:val="22"/>
              </w:rPr>
            </w:pPr>
            <w:ins w:id="4642" w:author="ERCOT" w:date="2023-10-26T12:41:00Z">
              <w:r w:rsidRPr="00E95F39">
                <w:rPr>
                  <w:sz w:val="22"/>
                  <w:szCs w:val="22"/>
                </w:rPr>
                <w:t>763</w:t>
              </w:r>
            </w:ins>
            <w:del w:id="4643" w:author="ERCOT" w:date="2023-10-26T12:41:00Z">
              <w:r w:rsidRPr="00E95F39" w:rsidDel="0054701B">
                <w:rPr>
                  <w:sz w:val="22"/>
                  <w:szCs w:val="22"/>
                </w:rPr>
                <w:delText>760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4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7E97F9A" w14:textId="73EF6AC3" w:rsidR="008112EF" w:rsidRPr="00E95F39" w:rsidRDefault="008112EF" w:rsidP="00E95F39">
            <w:pPr>
              <w:widowControl/>
              <w:autoSpaceDE/>
              <w:autoSpaceDN/>
              <w:adjustRightInd/>
              <w:jc w:val="center"/>
              <w:rPr>
                <w:b/>
                <w:bCs/>
                <w:sz w:val="22"/>
                <w:szCs w:val="22"/>
              </w:rPr>
            </w:pPr>
            <w:ins w:id="4645" w:author="ERCOT" w:date="2023-10-26T12:41:00Z">
              <w:r w:rsidRPr="00E95F39">
                <w:rPr>
                  <w:sz w:val="22"/>
                  <w:szCs w:val="22"/>
                </w:rPr>
                <w:t>763</w:t>
              </w:r>
            </w:ins>
            <w:del w:id="4646" w:author="ERCOT" w:date="2023-10-26T12:41:00Z">
              <w:r w:rsidRPr="00E95F39" w:rsidDel="0054701B">
                <w:rPr>
                  <w:sz w:val="22"/>
                  <w:szCs w:val="22"/>
                </w:rPr>
                <w:delText>760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4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3D0DF69" w14:textId="1A683A25" w:rsidR="008112EF" w:rsidRPr="00E95F39" w:rsidRDefault="008112EF" w:rsidP="00E95F39">
            <w:pPr>
              <w:widowControl/>
              <w:autoSpaceDE/>
              <w:autoSpaceDN/>
              <w:adjustRightInd/>
              <w:jc w:val="center"/>
              <w:rPr>
                <w:b/>
                <w:bCs/>
                <w:sz w:val="22"/>
                <w:szCs w:val="22"/>
              </w:rPr>
            </w:pPr>
            <w:ins w:id="4648" w:author="ERCOT" w:date="2023-10-26T12:41:00Z">
              <w:r w:rsidRPr="00E95F39">
                <w:rPr>
                  <w:sz w:val="22"/>
                  <w:szCs w:val="22"/>
                </w:rPr>
                <w:t>525</w:t>
              </w:r>
            </w:ins>
            <w:del w:id="4649" w:author="ERCOT" w:date="2023-10-26T12:41:00Z">
              <w:r w:rsidRPr="00E95F39" w:rsidDel="0054701B">
                <w:rPr>
                  <w:sz w:val="22"/>
                  <w:szCs w:val="22"/>
                </w:rPr>
                <w:delText>645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5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F1775EB" w14:textId="1C4CE64B" w:rsidR="008112EF" w:rsidRPr="00E95F39" w:rsidRDefault="008112EF" w:rsidP="00E95F39">
            <w:pPr>
              <w:widowControl/>
              <w:autoSpaceDE/>
              <w:autoSpaceDN/>
              <w:adjustRightInd/>
              <w:jc w:val="center"/>
              <w:rPr>
                <w:b/>
                <w:bCs/>
                <w:sz w:val="22"/>
                <w:szCs w:val="22"/>
              </w:rPr>
            </w:pPr>
            <w:ins w:id="4651" w:author="ERCOT" w:date="2023-10-26T12:41:00Z">
              <w:r w:rsidRPr="00E95F39">
                <w:rPr>
                  <w:sz w:val="22"/>
                  <w:szCs w:val="22"/>
                </w:rPr>
                <w:t>525</w:t>
              </w:r>
            </w:ins>
            <w:del w:id="4652" w:author="ERCOT" w:date="2023-10-26T12:41:00Z">
              <w:r w:rsidRPr="00E95F39" w:rsidDel="0054701B">
                <w:rPr>
                  <w:sz w:val="22"/>
                  <w:szCs w:val="22"/>
                </w:rPr>
                <w:delText>645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5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621389BE" w14:textId="1B07D598" w:rsidR="008112EF" w:rsidRPr="00E95F39" w:rsidRDefault="008112EF" w:rsidP="00E95F39">
            <w:pPr>
              <w:widowControl/>
              <w:autoSpaceDE/>
              <w:autoSpaceDN/>
              <w:adjustRightInd/>
              <w:jc w:val="center"/>
              <w:rPr>
                <w:b/>
                <w:bCs/>
                <w:sz w:val="22"/>
                <w:szCs w:val="22"/>
              </w:rPr>
            </w:pPr>
            <w:ins w:id="4654" w:author="ERCOT" w:date="2023-10-26T12:41:00Z">
              <w:r w:rsidRPr="00E95F39">
                <w:rPr>
                  <w:sz w:val="22"/>
                  <w:szCs w:val="22"/>
                </w:rPr>
                <w:t>525</w:t>
              </w:r>
            </w:ins>
            <w:del w:id="4655" w:author="ERCOT" w:date="2023-10-26T12:41:00Z">
              <w:r w:rsidRPr="00E95F39" w:rsidDel="0054701B">
                <w:rPr>
                  <w:sz w:val="22"/>
                  <w:szCs w:val="22"/>
                </w:rPr>
                <w:delText>645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5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29821E8" w14:textId="29685800" w:rsidR="008112EF" w:rsidRPr="00E95F39" w:rsidRDefault="008112EF" w:rsidP="00E95F39">
            <w:pPr>
              <w:widowControl/>
              <w:autoSpaceDE/>
              <w:autoSpaceDN/>
              <w:adjustRightInd/>
              <w:jc w:val="center"/>
              <w:rPr>
                <w:b/>
                <w:bCs/>
                <w:sz w:val="22"/>
                <w:szCs w:val="22"/>
              </w:rPr>
            </w:pPr>
            <w:ins w:id="4657" w:author="ERCOT" w:date="2023-10-26T12:41:00Z">
              <w:r w:rsidRPr="00E95F39">
                <w:rPr>
                  <w:sz w:val="22"/>
                  <w:szCs w:val="22"/>
                </w:rPr>
                <w:t>525</w:t>
              </w:r>
            </w:ins>
            <w:del w:id="4658" w:author="ERCOT" w:date="2023-10-26T12:41:00Z">
              <w:r w:rsidRPr="00E95F39" w:rsidDel="0054701B">
                <w:rPr>
                  <w:sz w:val="22"/>
                  <w:szCs w:val="22"/>
                </w:rPr>
                <w:delText>645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5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15979A1" w14:textId="06B74789" w:rsidR="008112EF" w:rsidRPr="00E95F39" w:rsidRDefault="008112EF" w:rsidP="00E95F39">
            <w:pPr>
              <w:widowControl/>
              <w:autoSpaceDE/>
              <w:autoSpaceDN/>
              <w:adjustRightInd/>
              <w:jc w:val="center"/>
              <w:rPr>
                <w:b/>
                <w:bCs/>
                <w:sz w:val="22"/>
                <w:szCs w:val="22"/>
              </w:rPr>
            </w:pPr>
            <w:ins w:id="4660" w:author="ERCOT" w:date="2023-10-26T12:41:00Z">
              <w:r w:rsidRPr="00E95F39">
                <w:rPr>
                  <w:sz w:val="22"/>
                  <w:szCs w:val="22"/>
                </w:rPr>
                <w:t>525</w:t>
              </w:r>
            </w:ins>
            <w:del w:id="4661" w:author="ERCOT" w:date="2023-10-26T12:41:00Z">
              <w:r w:rsidRPr="00E95F39" w:rsidDel="0054701B">
                <w:rPr>
                  <w:sz w:val="22"/>
                  <w:szCs w:val="22"/>
                </w:rPr>
                <w:delText>645</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662"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09BDFBF" w14:textId="7608305A" w:rsidR="008112EF" w:rsidRPr="00E95F39" w:rsidRDefault="008112EF" w:rsidP="00E95F39">
            <w:pPr>
              <w:widowControl/>
              <w:autoSpaceDE/>
              <w:autoSpaceDN/>
              <w:adjustRightInd/>
              <w:jc w:val="center"/>
              <w:rPr>
                <w:b/>
                <w:bCs/>
                <w:sz w:val="22"/>
                <w:szCs w:val="22"/>
              </w:rPr>
            </w:pPr>
            <w:ins w:id="4663" w:author="ERCOT" w:date="2023-10-26T12:41:00Z">
              <w:r w:rsidRPr="00E95F39">
                <w:rPr>
                  <w:sz w:val="22"/>
                  <w:szCs w:val="22"/>
                </w:rPr>
                <w:t>525</w:t>
              </w:r>
            </w:ins>
            <w:del w:id="4664" w:author="ERCOT" w:date="2023-10-26T12:41:00Z">
              <w:r w:rsidRPr="00E95F39" w:rsidDel="0054701B">
                <w:rPr>
                  <w:sz w:val="22"/>
                  <w:szCs w:val="22"/>
                </w:rPr>
                <w:delText>645</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665"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16E35617" w14:textId="6B759578" w:rsidR="008112EF" w:rsidRPr="00E95F39" w:rsidRDefault="008112EF" w:rsidP="00E95F39">
            <w:pPr>
              <w:widowControl/>
              <w:autoSpaceDE/>
              <w:autoSpaceDN/>
              <w:adjustRightInd/>
              <w:jc w:val="center"/>
              <w:rPr>
                <w:b/>
                <w:bCs/>
                <w:sz w:val="22"/>
                <w:szCs w:val="22"/>
              </w:rPr>
            </w:pPr>
            <w:ins w:id="4666" w:author="ERCOT" w:date="2023-10-26T12:41:00Z">
              <w:r w:rsidRPr="00E95F39">
                <w:rPr>
                  <w:sz w:val="22"/>
                  <w:szCs w:val="22"/>
                </w:rPr>
                <w:t>723</w:t>
              </w:r>
            </w:ins>
            <w:del w:id="4667" w:author="ERCOT" w:date="2023-10-26T12:41:00Z">
              <w:r w:rsidRPr="00E95F39" w:rsidDel="0054701B">
                <w:rPr>
                  <w:sz w:val="22"/>
                  <w:szCs w:val="22"/>
                </w:rPr>
                <w:delText>875</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668"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A6A7092" w14:textId="630DE8F6" w:rsidR="008112EF" w:rsidRPr="00E95F39" w:rsidRDefault="008112EF" w:rsidP="00E95F39">
            <w:pPr>
              <w:widowControl/>
              <w:autoSpaceDE/>
              <w:autoSpaceDN/>
              <w:adjustRightInd/>
              <w:jc w:val="center"/>
              <w:rPr>
                <w:b/>
                <w:bCs/>
                <w:sz w:val="22"/>
                <w:szCs w:val="22"/>
              </w:rPr>
            </w:pPr>
            <w:ins w:id="4669" w:author="ERCOT" w:date="2023-10-26T12:41:00Z">
              <w:r w:rsidRPr="00E95F39">
                <w:rPr>
                  <w:sz w:val="22"/>
                  <w:szCs w:val="22"/>
                </w:rPr>
                <w:t>723</w:t>
              </w:r>
            </w:ins>
            <w:del w:id="4670" w:author="ERCOT" w:date="2023-10-26T12:41:00Z">
              <w:r w:rsidRPr="00E95F39" w:rsidDel="0054701B">
                <w:rPr>
                  <w:sz w:val="22"/>
                  <w:szCs w:val="22"/>
                </w:rPr>
                <w:delText>875</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671"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506D5E11" w14:textId="03ABD5F3" w:rsidR="008112EF" w:rsidRPr="00E95F39" w:rsidRDefault="008112EF" w:rsidP="00E95F39">
            <w:pPr>
              <w:widowControl/>
              <w:autoSpaceDE/>
              <w:autoSpaceDN/>
              <w:adjustRightInd/>
              <w:jc w:val="center"/>
              <w:rPr>
                <w:b/>
                <w:bCs/>
                <w:sz w:val="22"/>
                <w:szCs w:val="22"/>
              </w:rPr>
            </w:pPr>
            <w:ins w:id="4672" w:author="ERCOT" w:date="2023-10-26T12:41:00Z">
              <w:r w:rsidRPr="00E95F39">
                <w:rPr>
                  <w:sz w:val="22"/>
                  <w:szCs w:val="22"/>
                </w:rPr>
                <w:t>723</w:t>
              </w:r>
            </w:ins>
            <w:del w:id="4673" w:author="ERCOT" w:date="2023-10-26T12:41:00Z">
              <w:r w:rsidRPr="00E95F39" w:rsidDel="0054701B">
                <w:rPr>
                  <w:sz w:val="22"/>
                  <w:szCs w:val="22"/>
                </w:rPr>
                <w:delText>875</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674"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0EBE8187" w14:textId="7040DADC" w:rsidR="008112EF" w:rsidRPr="00E95F39" w:rsidRDefault="008112EF" w:rsidP="00E95F39">
            <w:pPr>
              <w:widowControl/>
              <w:autoSpaceDE/>
              <w:autoSpaceDN/>
              <w:adjustRightInd/>
              <w:jc w:val="center"/>
              <w:rPr>
                <w:b/>
                <w:bCs/>
                <w:sz w:val="22"/>
                <w:szCs w:val="22"/>
              </w:rPr>
            </w:pPr>
            <w:ins w:id="4675" w:author="ERCOT" w:date="2023-10-26T12:41:00Z">
              <w:r w:rsidRPr="00E95F39">
                <w:rPr>
                  <w:sz w:val="22"/>
                  <w:szCs w:val="22"/>
                </w:rPr>
                <w:t>723</w:t>
              </w:r>
            </w:ins>
            <w:del w:id="4676" w:author="ERCOT" w:date="2023-10-26T12:41:00Z">
              <w:r w:rsidRPr="00E95F39" w:rsidDel="0054701B">
                <w:rPr>
                  <w:sz w:val="22"/>
                  <w:szCs w:val="22"/>
                </w:rPr>
                <w:delText>875</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677"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3D7BD93B" w14:textId="7504FB4E" w:rsidR="008112EF" w:rsidRPr="00E95F39" w:rsidRDefault="008112EF" w:rsidP="00E95F39">
            <w:pPr>
              <w:widowControl/>
              <w:autoSpaceDE/>
              <w:autoSpaceDN/>
              <w:adjustRightInd/>
              <w:jc w:val="center"/>
              <w:rPr>
                <w:b/>
                <w:bCs/>
                <w:sz w:val="22"/>
                <w:szCs w:val="22"/>
              </w:rPr>
            </w:pPr>
            <w:ins w:id="4678" w:author="ERCOT" w:date="2023-10-26T12:41:00Z">
              <w:r w:rsidRPr="00E95F39">
                <w:rPr>
                  <w:sz w:val="22"/>
                  <w:szCs w:val="22"/>
                </w:rPr>
                <w:t>723</w:t>
              </w:r>
            </w:ins>
            <w:del w:id="4679" w:author="ERCOT" w:date="2023-10-26T12:41:00Z">
              <w:r w:rsidRPr="00E95F39" w:rsidDel="0054701B">
                <w:rPr>
                  <w:sz w:val="22"/>
                  <w:szCs w:val="22"/>
                </w:rPr>
                <w:delText>875</w:delText>
              </w:r>
            </w:del>
          </w:p>
        </w:tc>
        <w:tc>
          <w:tcPr>
            <w:tcW w:w="244" w:type="pct"/>
            <w:tcBorders>
              <w:top w:val="single" w:sz="4" w:space="0" w:color="auto"/>
              <w:bottom w:val="single" w:sz="4" w:space="0" w:color="auto"/>
            </w:tcBorders>
            <w:vAlign w:val="center"/>
            <w:tcPrChange w:id="4680" w:author="ERCOT" w:date="2023-10-26T12:41:00Z">
              <w:tcPr>
                <w:tcW w:w="244" w:type="pct"/>
                <w:gridSpan w:val="2"/>
                <w:tcBorders>
                  <w:top w:val="single" w:sz="4" w:space="0" w:color="auto"/>
                  <w:bottom w:val="single" w:sz="4" w:space="0" w:color="auto"/>
                </w:tcBorders>
                <w:vAlign w:val="center"/>
              </w:tcPr>
            </w:tcPrChange>
          </w:tcPr>
          <w:p w14:paraId="594C5CA4" w14:textId="6CD6E365" w:rsidR="008112EF" w:rsidRPr="00E95F39" w:rsidRDefault="008112EF" w:rsidP="00E95F39">
            <w:pPr>
              <w:widowControl/>
              <w:autoSpaceDE/>
              <w:autoSpaceDN/>
              <w:adjustRightInd/>
              <w:jc w:val="center"/>
              <w:rPr>
                <w:b/>
                <w:bCs/>
                <w:sz w:val="22"/>
                <w:szCs w:val="22"/>
              </w:rPr>
            </w:pPr>
            <w:ins w:id="4681" w:author="ERCOT" w:date="2023-10-26T12:41:00Z">
              <w:r w:rsidRPr="00E95F39">
                <w:rPr>
                  <w:sz w:val="22"/>
                  <w:szCs w:val="22"/>
                </w:rPr>
                <w:t>723</w:t>
              </w:r>
            </w:ins>
            <w:del w:id="4682" w:author="ERCOT" w:date="2023-10-26T12:41:00Z">
              <w:r w:rsidRPr="00E95F39" w:rsidDel="0054701B">
                <w:rPr>
                  <w:sz w:val="22"/>
                  <w:szCs w:val="22"/>
                </w:rPr>
                <w:delText>875</w:delText>
              </w:r>
            </w:del>
          </w:p>
        </w:tc>
      </w:tr>
      <w:tr w:rsidR="008112EF" w:rsidRPr="00E66AD4" w14:paraId="4662DADC" w14:textId="26CC4F28"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683"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684"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685"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46D93B4A" w14:textId="77777777" w:rsidR="008112EF" w:rsidRPr="000357D1" w:rsidRDefault="008112EF" w:rsidP="008112EF">
            <w:pPr>
              <w:widowControl/>
              <w:autoSpaceDE/>
              <w:autoSpaceDN/>
              <w:adjustRightInd/>
              <w:jc w:val="center"/>
              <w:rPr>
                <w:sz w:val="22"/>
                <w:szCs w:val="22"/>
              </w:rPr>
            </w:pPr>
            <w:r w:rsidRPr="000357D1">
              <w:rPr>
                <w:b/>
                <w:bCs/>
                <w:sz w:val="22"/>
                <w:szCs w:val="22"/>
              </w:rPr>
              <w:t>Aug.</w:t>
            </w:r>
          </w:p>
        </w:tc>
        <w:tc>
          <w:tcPr>
            <w:tcW w:w="199" w:type="pct"/>
            <w:tcBorders>
              <w:top w:val="single" w:sz="4" w:space="0" w:color="auto"/>
              <w:left w:val="single" w:sz="4" w:space="0" w:color="000000"/>
              <w:bottom w:val="single" w:sz="4" w:space="0" w:color="auto"/>
              <w:right w:val="single" w:sz="4" w:space="0" w:color="000000"/>
            </w:tcBorders>
            <w:vAlign w:val="center"/>
            <w:tcPrChange w:id="4686"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16C4724F" w14:textId="15673E89" w:rsidR="008112EF" w:rsidRPr="00E95F39" w:rsidRDefault="008112EF" w:rsidP="00E95F39">
            <w:pPr>
              <w:widowControl/>
              <w:autoSpaceDE/>
              <w:autoSpaceDN/>
              <w:adjustRightInd/>
              <w:jc w:val="center"/>
              <w:rPr>
                <w:b/>
                <w:bCs/>
                <w:sz w:val="22"/>
                <w:szCs w:val="22"/>
              </w:rPr>
            </w:pPr>
            <w:ins w:id="4687" w:author="ERCOT" w:date="2023-10-26T12:41:00Z">
              <w:r w:rsidRPr="00E95F39">
                <w:rPr>
                  <w:sz w:val="22"/>
                  <w:szCs w:val="22"/>
                </w:rPr>
                <w:t>558</w:t>
              </w:r>
            </w:ins>
            <w:del w:id="4688" w:author="ERCOT" w:date="2023-10-26T12:41:00Z">
              <w:r w:rsidRPr="00E95F39" w:rsidDel="0054701B">
                <w:rPr>
                  <w:sz w:val="22"/>
                  <w:szCs w:val="22"/>
                </w:rPr>
                <w:delText>485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68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961EDCF" w14:textId="2E5E7872" w:rsidR="008112EF" w:rsidRPr="00E95F39" w:rsidRDefault="008112EF" w:rsidP="00E95F39">
            <w:pPr>
              <w:widowControl/>
              <w:autoSpaceDE/>
              <w:autoSpaceDN/>
              <w:adjustRightInd/>
              <w:jc w:val="center"/>
              <w:rPr>
                <w:b/>
                <w:bCs/>
                <w:sz w:val="22"/>
                <w:szCs w:val="22"/>
              </w:rPr>
            </w:pPr>
            <w:ins w:id="4690" w:author="ERCOT" w:date="2023-10-26T12:41:00Z">
              <w:r w:rsidRPr="00E95F39">
                <w:rPr>
                  <w:sz w:val="22"/>
                  <w:szCs w:val="22"/>
                </w:rPr>
                <w:t>558</w:t>
              </w:r>
            </w:ins>
            <w:del w:id="4691"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9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CECDF04" w14:textId="15AA74FC" w:rsidR="008112EF" w:rsidRPr="00E95F39" w:rsidRDefault="008112EF" w:rsidP="00E95F39">
            <w:pPr>
              <w:widowControl/>
              <w:autoSpaceDE/>
              <w:autoSpaceDN/>
              <w:adjustRightInd/>
              <w:jc w:val="center"/>
              <w:rPr>
                <w:b/>
                <w:bCs/>
                <w:sz w:val="22"/>
                <w:szCs w:val="22"/>
              </w:rPr>
            </w:pPr>
            <w:ins w:id="4693" w:author="ERCOT" w:date="2023-10-26T12:41:00Z">
              <w:r w:rsidRPr="00E95F39">
                <w:rPr>
                  <w:sz w:val="22"/>
                  <w:szCs w:val="22"/>
                </w:rPr>
                <w:t>558</w:t>
              </w:r>
            </w:ins>
            <w:del w:id="4694"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9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634547F" w14:textId="63E4600D" w:rsidR="008112EF" w:rsidRPr="00E95F39" w:rsidRDefault="008112EF" w:rsidP="00E95F39">
            <w:pPr>
              <w:widowControl/>
              <w:autoSpaceDE/>
              <w:autoSpaceDN/>
              <w:adjustRightInd/>
              <w:jc w:val="center"/>
              <w:rPr>
                <w:b/>
                <w:bCs/>
                <w:sz w:val="22"/>
                <w:szCs w:val="22"/>
              </w:rPr>
            </w:pPr>
            <w:ins w:id="4696" w:author="ERCOT" w:date="2023-10-26T12:41:00Z">
              <w:r w:rsidRPr="00E95F39">
                <w:rPr>
                  <w:sz w:val="22"/>
                  <w:szCs w:val="22"/>
                </w:rPr>
                <w:t>558</w:t>
              </w:r>
            </w:ins>
            <w:del w:id="4697"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69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09A873E" w14:textId="4F5AEF8C" w:rsidR="008112EF" w:rsidRPr="00E95F39" w:rsidRDefault="008112EF" w:rsidP="00E95F39">
            <w:pPr>
              <w:widowControl/>
              <w:autoSpaceDE/>
              <w:autoSpaceDN/>
              <w:adjustRightInd/>
              <w:jc w:val="center"/>
              <w:rPr>
                <w:b/>
                <w:bCs/>
                <w:sz w:val="22"/>
                <w:szCs w:val="22"/>
              </w:rPr>
            </w:pPr>
            <w:ins w:id="4699" w:author="ERCOT" w:date="2023-10-26T12:41:00Z">
              <w:r w:rsidRPr="00E95F39">
                <w:rPr>
                  <w:sz w:val="22"/>
                  <w:szCs w:val="22"/>
                </w:rPr>
                <w:t>558</w:t>
              </w:r>
            </w:ins>
            <w:del w:id="4700"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0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434025" w14:textId="3E4C497E" w:rsidR="008112EF" w:rsidRPr="00E95F39" w:rsidRDefault="008112EF" w:rsidP="00E95F39">
            <w:pPr>
              <w:widowControl/>
              <w:autoSpaceDE/>
              <w:autoSpaceDN/>
              <w:adjustRightInd/>
              <w:jc w:val="center"/>
              <w:rPr>
                <w:b/>
                <w:bCs/>
                <w:sz w:val="22"/>
                <w:szCs w:val="22"/>
              </w:rPr>
            </w:pPr>
            <w:ins w:id="4702" w:author="ERCOT" w:date="2023-10-26T12:41:00Z">
              <w:r w:rsidRPr="00E95F39">
                <w:rPr>
                  <w:sz w:val="22"/>
                  <w:szCs w:val="22"/>
                </w:rPr>
                <w:t>558</w:t>
              </w:r>
            </w:ins>
            <w:del w:id="4703" w:author="ERCOT" w:date="2023-10-26T12:41:00Z">
              <w:r w:rsidRPr="00E95F39" w:rsidDel="0054701B">
                <w:rPr>
                  <w:sz w:val="22"/>
                  <w:szCs w:val="22"/>
                </w:rPr>
                <w:delText>485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0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600B77D" w14:textId="5D462392" w:rsidR="008112EF" w:rsidRPr="00E95F39" w:rsidRDefault="008112EF" w:rsidP="00E95F39">
            <w:pPr>
              <w:widowControl/>
              <w:autoSpaceDE/>
              <w:autoSpaceDN/>
              <w:adjustRightInd/>
              <w:jc w:val="center"/>
              <w:rPr>
                <w:b/>
                <w:bCs/>
                <w:sz w:val="22"/>
                <w:szCs w:val="22"/>
              </w:rPr>
            </w:pPr>
            <w:ins w:id="4705" w:author="ERCOT" w:date="2023-10-26T12:41:00Z">
              <w:r w:rsidRPr="00E95F39">
                <w:rPr>
                  <w:sz w:val="22"/>
                  <w:szCs w:val="22"/>
                </w:rPr>
                <w:t>671</w:t>
              </w:r>
            </w:ins>
            <w:del w:id="4706" w:author="ERCOT" w:date="2023-10-26T12:41:00Z">
              <w:r w:rsidRPr="00E95F39" w:rsidDel="0054701B">
                <w:rPr>
                  <w:sz w:val="22"/>
                  <w:szCs w:val="22"/>
                </w:rPr>
                <w:delText>576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0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48C0D66" w14:textId="3F61D5A2" w:rsidR="008112EF" w:rsidRPr="00E95F39" w:rsidRDefault="008112EF" w:rsidP="00E95F39">
            <w:pPr>
              <w:widowControl/>
              <w:autoSpaceDE/>
              <w:autoSpaceDN/>
              <w:adjustRightInd/>
              <w:jc w:val="center"/>
              <w:rPr>
                <w:b/>
                <w:bCs/>
                <w:sz w:val="22"/>
                <w:szCs w:val="22"/>
              </w:rPr>
            </w:pPr>
            <w:ins w:id="4708" w:author="ERCOT" w:date="2023-10-26T12:41:00Z">
              <w:r w:rsidRPr="00E95F39">
                <w:rPr>
                  <w:sz w:val="22"/>
                  <w:szCs w:val="22"/>
                </w:rPr>
                <w:t>671</w:t>
              </w:r>
            </w:ins>
            <w:del w:id="4709" w:author="ERCOT" w:date="2023-10-26T12:41:00Z">
              <w:r w:rsidRPr="00E95F39" w:rsidDel="0054701B">
                <w:rPr>
                  <w:sz w:val="22"/>
                  <w:szCs w:val="22"/>
                </w:rPr>
                <w:delText>576</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710"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3BEAFDD6" w14:textId="656F1E36" w:rsidR="008112EF" w:rsidRPr="00E95F39" w:rsidRDefault="008112EF" w:rsidP="00E95F39">
            <w:pPr>
              <w:widowControl/>
              <w:autoSpaceDE/>
              <w:autoSpaceDN/>
              <w:adjustRightInd/>
              <w:jc w:val="center"/>
              <w:rPr>
                <w:b/>
                <w:bCs/>
                <w:sz w:val="22"/>
                <w:szCs w:val="22"/>
              </w:rPr>
            </w:pPr>
            <w:ins w:id="4711" w:author="ERCOT" w:date="2023-10-26T12:41:00Z">
              <w:r w:rsidRPr="00E95F39">
                <w:rPr>
                  <w:sz w:val="22"/>
                  <w:szCs w:val="22"/>
                </w:rPr>
                <w:t>671</w:t>
              </w:r>
            </w:ins>
            <w:del w:id="4712" w:author="ERCOT" w:date="2023-10-26T12:41:00Z">
              <w:r w:rsidRPr="00E95F39" w:rsidDel="0054701B">
                <w:rPr>
                  <w:sz w:val="22"/>
                  <w:szCs w:val="22"/>
                </w:rPr>
                <w:delText>576</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713"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118D747" w14:textId="1D5D2FBF" w:rsidR="008112EF" w:rsidRPr="00E95F39" w:rsidRDefault="008112EF" w:rsidP="00E95F39">
            <w:pPr>
              <w:widowControl/>
              <w:autoSpaceDE/>
              <w:autoSpaceDN/>
              <w:adjustRightInd/>
              <w:jc w:val="center"/>
              <w:rPr>
                <w:b/>
                <w:bCs/>
                <w:sz w:val="22"/>
                <w:szCs w:val="22"/>
              </w:rPr>
            </w:pPr>
            <w:ins w:id="4714" w:author="ERCOT" w:date="2023-10-26T12:41:00Z">
              <w:r w:rsidRPr="00E95F39">
                <w:rPr>
                  <w:sz w:val="22"/>
                  <w:szCs w:val="22"/>
                </w:rPr>
                <w:t>671</w:t>
              </w:r>
            </w:ins>
            <w:del w:id="4715" w:author="ERCOT" w:date="2023-10-26T12:41:00Z">
              <w:r w:rsidRPr="00E95F39" w:rsidDel="0054701B">
                <w:rPr>
                  <w:sz w:val="22"/>
                  <w:szCs w:val="22"/>
                </w:rPr>
                <w:delText>576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1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107A524" w14:textId="08F70168" w:rsidR="008112EF" w:rsidRPr="00E95F39" w:rsidRDefault="008112EF" w:rsidP="00E95F39">
            <w:pPr>
              <w:widowControl/>
              <w:autoSpaceDE/>
              <w:autoSpaceDN/>
              <w:adjustRightInd/>
              <w:jc w:val="center"/>
              <w:rPr>
                <w:b/>
                <w:bCs/>
                <w:sz w:val="22"/>
                <w:szCs w:val="22"/>
              </w:rPr>
            </w:pPr>
            <w:ins w:id="4717" w:author="ERCOT" w:date="2023-10-26T12:41:00Z">
              <w:r w:rsidRPr="00E95F39">
                <w:rPr>
                  <w:sz w:val="22"/>
                  <w:szCs w:val="22"/>
                </w:rPr>
                <w:t>671</w:t>
              </w:r>
            </w:ins>
            <w:del w:id="4718" w:author="ERCOT" w:date="2023-10-26T12:41:00Z">
              <w:r w:rsidRPr="00E95F39" w:rsidDel="0054701B">
                <w:rPr>
                  <w:sz w:val="22"/>
                  <w:szCs w:val="22"/>
                </w:rPr>
                <w:delText>576</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1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D575AED" w14:textId="4A985264" w:rsidR="008112EF" w:rsidRPr="00E95F39" w:rsidRDefault="008112EF" w:rsidP="00E95F39">
            <w:pPr>
              <w:widowControl/>
              <w:autoSpaceDE/>
              <w:autoSpaceDN/>
              <w:adjustRightInd/>
              <w:jc w:val="center"/>
              <w:rPr>
                <w:b/>
                <w:bCs/>
                <w:sz w:val="22"/>
                <w:szCs w:val="22"/>
              </w:rPr>
            </w:pPr>
            <w:ins w:id="4720" w:author="ERCOT" w:date="2023-10-26T12:41:00Z">
              <w:r w:rsidRPr="00E95F39">
                <w:rPr>
                  <w:sz w:val="22"/>
                  <w:szCs w:val="22"/>
                </w:rPr>
                <w:t>671</w:t>
              </w:r>
            </w:ins>
            <w:del w:id="4721" w:author="ERCOT" w:date="2023-10-26T12:41:00Z">
              <w:r w:rsidRPr="00E95F39" w:rsidDel="0054701B">
                <w:rPr>
                  <w:sz w:val="22"/>
                  <w:szCs w:val="22"/>
                </w:rPr>
                <w:delText>576</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2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B4811E3" w14:textId="4B6F53C6" w:rsidR="008112EF" w:rsidRPr="00E95F39" w:rsidRDefault="008112EF" w:rsidP="00E95F39">
            <w:pPr>
              <w:widowControl/>
              <w:autoSpaceDE/>
              <w:autoSpaceDN/>
              <w:adjustRightInd/>
              <w:jc w:val="center"/>
              <w:rPr>
                <w:b/>
                <w:bCs/>
                <w:sz w:val="22"/>
                <w:szCs w:val="22"/>
              </w:rPr>
            </w:pPr>
            <w:ins w:id="4723" w:author="ERCOT" w:date="2023-10-26T12:41:00Z">
              <w:r w:rsidRPr="00E95F39">
                <w:rPr>
                  <w:sz w:val="22"/>
                  <w:szCs w:val="22"/>
                </w:rPr>
                <w:t>449</w:t>
              </w:r>
            </w:ins>
            <w:del w:id="4724" w:author="ERCOT" w:date="2023-10-26T12:41:00Z">
              <w:r w:rsidRPr="00E95F39" w:rsidDel="0054701B">
                <w:rPr>
                  <w:sz w:val="22"/>
                  <w:szCs w:val="22"/>
                </w:rPr>
                <w:delText>477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2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6E2F880" w14:textId="21998CC6" w:rsidR="008112EF" w:rsidRPr="00E95F39" w:rsidRDefault="008112EF" w:rsidP="00E95F39">
            <w:pPr>
              <w:widowControl/>
              <w:autoSpaceDE/>
              <w:autoSpaceDN/>
              <w:adjustRightInd/>
              <w:jc w:val="center"/>
              <w:rPr>
                <w:b/>
                <w:bCs/>
                <w:sz w:val="22"/>
                <w:szCs w:val="22"/>
              </w:rPr>
            </w:pPr>
            <w:ins w:id="4726" w:author="ERCOT" w:date="2023-10-26T12:41:00Z">
              <w:r w:rsidRPr="00E95F39">
                <w:rPr>
                  <w:sz w:val="22"/>
                  <w:szCs w:val="22"/>
                </w:rPr>
                <w:t>449</w:t>
              </w:r>
            </w:ins>
            <w:del w:id="4727" w:author="ERCOT" w:date="2023-10-26T12:41:00Z">
              <w:r w:rsidRPr="00E95F39" w:rsidDel="0054701B">
                <w:rPr>
                  <w:sz w:val="22"/>
                  <w:szCs w:val="22"/>
                </w:rPr>
                <w:delText>477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2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C640178" w14:textId="79122D95" w:rsidR="008112EF" w:rsidRPr="00E95F39" w:rsidRDefault="008112EF" w:rsidP="00E95F39">
            <w:pPr>
              <w:widowControl/>
              <w:autoSpaceDE/>
              <w:autoSpaceDN/>
              <w:adjustRightInd/>
              <w:jc w:val="center"/>
              <w:rPr>
                <w:b/>
                <w:bCs/>
                <w:sz w:val="22"/>
                <w:szCs w:val="22"/>
              </w:rPr>
            </w:pPr>
            <w:ins w:id="4729" w:author="ERCOT" w:date="2023-10-26T12:41:00Z">
              <w:r w:rsidRPr="00E95F39">
                <w:rPr>
                  <w:sz w:val="22"/>
                  <w:szCs w:val="22"/>
                </w:rPr>
                <w:t>449</w:t>
              </w:r>
            </w:ins>
            <w:del w:id="4730" w:author="ERCOT" w:date="2023-10-26T12:41:00Z">
              <w:r w:rsidRPr="00E95F39" w:rsidDel="0054701B">
                <w:rPr>
                  <w:sz w:val="22"/>
                  <w:szCs w:val="22"/>
                </w:rPr>
                <w:delText>477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3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3993090" w14:textId="4324A4C8" w:rsidR="008112EF" w:rsidRPr="00E95F39" w:rsidRDefault="008112EF" w:rsidP="00E95F39">
            <w:pPr>
              <w:widowControl/>
              <w:autoSpaceDE/>
              <w:autoSpaceDN/>
              <w:adjustRightInd/>
              <w:jc w:val="center"/>
              <w:rPr>
                <w:b/>
                <w:bCs/>
                <w:sz w:val="22"/>
                <w:szCs w:val="22"/>
              </w:rPr>
            </w:pPr>
            <w:ins w:id="4732" w:author="ERCOT" w:date="2023-10-26T12:41:00Z">
              <w:r w:rsidRPr="00E95F39">
                <w:rPr>
                  <w:sz w:val="22"/>
                  <w:szCs w:val="22"/>
                </w:rPr>
                <w:t>449</w:t>
              </w:r>
            </w:ins>
            <w:del w:id="4733" w:author="ERCOT" w:date="2023-10-26T12:41:00Z">
              <w:r w:rsidRPr="00E95F39" w:rsidDel="0054701B">
                <w:rPr>
                  <w:sz w:val="22"/>
                  <w:szCs w:val="22"/>
                </w:rPr>
                <w:delText>477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3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6E8C13B" w14:textId="7496549C" w:rsidR="008112EF" w:rsidRPr="00E95F39" w:rsidRDefault="008112EF" w:rsidP="00E95F39">
            <w:pPr>
              <w:widowControl/>
              <w:autoSpaceDE/>
              <w:autoSpaceDN/>
              <w:adjustRightInd/>
              <w:jc w:val="center"/>
              <w:rPr>
                <w:b/>
                <w:bCs/>
                <w:sz w:val="22"/>
                <w:szCs w:val="22"/>
              </w:rPr>
            </w:pPr>
            <w:ins w:id="4735" w:author="ERCOT" w:date="2023-10-26T12:41:00Z">
              <w:r w:rsidRPr="00E95F39">
                <w:rPr>
                  <w:sz w:val="22"/>
                  <w:szCs w:val="22"/>
                </w:rPr>
                <w:t>449</w:t>
              </w:r>
            </w:ins>
            <w:del w:id="4736" w:author="ERCOT" w:date="2023-10-26T12:41:00Z">
              <w:r w:rsidRPr="00E95F39" w:rsidDel="0054701B">
                <w:rPr>
                  <w:sz w:val="22"/>
                  <w:szCs w:val="22"/>
                </w:rPr>
                <w:delText>477</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737"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7A49C1C2" w14:textId="0D894FF5" w:rsidR="008112EF" w:rsidRPr="00E95F39" w:rsidRDefault="008112EF" w:rsidP="00E95F39">
            <w:pPr>
              <w:widowControl/>
              <w:autoSpaceDE/>
              <w:autoSpaceDN/>
              <w:adjustRightInd/>
              <w:jc w:val="center"/>
              <w:rPr>
                <w:b/>
                <w:bCs/>
                <w:sz w:val="22"/>
                <w:szCs w:val="22"/>
              </w:rPr>
            </w:pPr>
            <w:ins w:id="4738" w:author="ERCOT" w:date="2023-10-26T12:41:00Z">
              <w:r w:rsidRPr="00E95F39">
                <w:rPr>
                  <w:sz w:val="22"/>
                  <w:szCs w:val="22"/>
                </w:rPr>
                <w:t>449</w:t>
              </w:r>
            </w:ins>
            <w:del w:id="4739" w:author="ERCOT" w:date="2023-10-26T12:41:00Z">
              <w:r w:rsidRPr="00E95F39" w:rsidDel="0054701B">
                <w:rPr>
                  <w:sz w:val="22"/>
                  <w:szCs w:val="22"/>
                </w:rPr>
                <w:delText>477</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740"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A9B1AB2" w14:textId="41C2F6EF" w:rsidR="008112EF" w:rsidRPr="00E95F39" w:rsidRDefault="008112EF" w:rsidP="00E95F39">
            <w:pPr>
              <w:widowControl/>
              <w:autoSpaceDE/>
              <w:autoSpaceDN/>
              <w:adjustRightInd/>
              <w:jc w:val="center"/>
              <w:rPr>
                <w:b/>
                <w:bCs/>
                <w:sz w:val="22"/>
                <w:szCs w:val="22"/>
              </w:rPr>
            </w:pPr>
            <w:ins w:id="4741" w:author="ERCOT" w:date="2023-10-26T12:41:00Z">
              <w:r w:rsidRPr="00E95F39">
                <w:rPr>
                  <w:sz w:val="22"/>
                  <w:szCs w:val="22"/>
                </w:rPr>
                <w:t>549</w:t>
              </w:r>
            </w:ins>
            <w:del w:id="4742" w:author="ERCOT" w:date="2023-10-26T12:41:00Z">
              <w:r w:rsidRPr="00E95F39" w:rsidDel="0054701B">
                <w:rPr>
                  <w:sz w:val="22"/>
                  <w:szCs w:val="22"/>
                </w:rPr>
                <w:delText>628</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743"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2B5C1C2C" w14:textId="524B01B6" w:rsidR="008112EF" w:rsidRPr="00E95F39" w:rsidRDefault="008112EF" w:rsidP="00E95F39">
            <w:pPr>
              <w:widowControl/>
              <w:autoSpaceDE/>
              <w:autoSpaceDN/>
              <w:adjustRightInd/>
              <w:jc w:val="center"/>
              <w:rPr>
                <w:b/>
                <w:bCs/>
                <w:sz w:val="22"/>
                <w:szCs w:val="22"/>
              </w:rPr>
            </w:pPr>
            <w:ins w:id="4744" w:author="ERCOT" w:date="2023-10-26T12:41:00Z">
              <w:r w:rsidRPr="00E95F39">
                <w:rPr>
                  <w:sz w:val="22"/>
                  <w:szCs w:val="22"/>
                </w:rPr>
                <w:t>549</w:t>
              </w:r>
            </w:ins>
            <w:del w:id="4745" w:author="ERCOT" w:date="2023-10-26T12:41:00Z">
              <w:r w:rsidRPr="00E95F39" w:rsidDel="0054701B">
                <w:rPr>
                  <w:sz w:val="22"/>
                  <w:szCs w:val="22"/>
                </w:rPr>
                <w:delText>628</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746"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07B1810E" w14:textId="2A920292" w:rsidR="008112EF" w:rsidRPr="00E95F39" w:rsidRDefault="008112EF" w:rsidP="00E95F39">
            <w:pPr>
              <w:widowControl/>
              <w:autoSpaceDE/>
              <w:autoSpaceDN/>
              <w:adjustRightInd/>
              <w:jc w:val="center"/>
              <w:rPr>
                <w:b/>
                <w:bCs/>
                <w:sz w:val="22"/>
                <w:szCs w:val="22"/>
              </w:rPr>
            </w:pPr>
            <w:ins w:id="4747" w:author="ERCOT" w:date="2023-10-26T12:41:00Z">
              <w:r w:rsidRPr="00E95F39">
                <w:rPr>
                  <w:sz w:val="22"/>
                  <w:szCs w:val="22"/>
                </w:rPr>
                <w:t>549</w:t>
              </w:r>
            </w:ins>
            <w:del w:id="4748" w:author="ERCOT" w:date="2023-10-26T12:41:00Z">
              <w:r w:rsidRPr="00E95F39" w:rsidDel="0054701B">
                <w:rPr>
                  <w:sz w:val="22"/>
                  <w:szCs w:val="22"/>
                </w:rPr>
                <w:delText>628</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749"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3FB0AAFC" w14:textId="543AF0C6" w:rsidR="008112EF" w:rsidRPr="00E95F39" w:rsidRDefault="008112EF" w:rsidP="00E95F39">
            <w:pPr>
              <w:widowControl/>
              <w:autoSpaceDE/>
              <w:autoSpaceDN/>
              <w:adjustRightInd/>
              <w:jc w:val="center"/>
              <w:rPr>
                <w:b/>
                <w:bCs/>
                <w:sz w:val="22"/>
                <w:szCs w:val="22"/>
              </w:rPr>
            </w:pPr>
            <w:ins w:id="4750" w:author="ERCOT" w:date="2023-10-26T12:41:00Z">
              <w:r w:rsidRPr="00E95F39">
                <w:rPr>
                  <w:sz w:val="22"/>
                  <w:szCs w:val="22"/>
                </w:rPr>
                <w:t>549</w:t>
              </w:r>
            </w:ins>
            <w:del w:id="4751" w:author="ERCOT" w:date="2023-10-26T12:41:00Z">
              <w:r w:rsidRPr="00E95F39" w:rsidDel="0054701B">
                <w:rPr>
                  <w:sz w:val="22"/>
                  <w:szCs w:val="22"/>
                </w:rPr>
                <w:delText>628</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752"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779C6886" w14:textId="7D8F26B8" w:rsidR="008112EF" w:rsidRPr="00E95F39" w:rsidRDefault="008112EF" w:rsidP="00E95F39">
            <w:pPr>
              <w:widowControl/>
              <w:autoSpaceDE/>
              <w:autoSpaceDN/>
              <w:adjustRightInd/>
              <w:jc w:val="center"/>
              <w:rPr>
                <w:b/>
                <w:bCs/>
                <w:sz w:val="22"/>
                <w:szCs w:val="22"/>
              </w:rPr>
            </w:pPr>
            <w:ins w:id="4753" w:author="ERCOT" w:date="2023-10-26T12:41:00Z">
              <w:r w:rsidRPr="00E95F39">
                <w:rPr>
                  <w:sz w:val="22"/>
                  <w:szCs w:val="22"/>
                </w:rPr>
                <w:t>549</w:t>
              </w:r>
            </w:ins>
            <w:del w:id="4754" w:author="ERCOT" w:date="2023-10-26T12:41:00Z">
              <w:r w:rsidRPr="00E95F39" w:rsidDel="0054701B">
                <w:rPr>
                  <w:sz w:val="22"/>
                  <w:szCs w:val="22"/>
                </w:rPr>
                <w:delText>628</w:delText>
              </w:r>
            </w:del>
          </w:p>
        </w:tc>
        <w:tc>
          <w:tcPr>
            <w:tcW w:w="244" w:type="pct"/>
            <w:tcBorders>
              <w:top w:val="single" w:sz="4" w:space="0" w:color="auto"/>
              <w:bottom w:val="single" w:sz="4" w:space="0" w:color="auto"/>
            </w:tcBorders>
            <w:vAlign w:val="center"/>
            <w:tcPrChange w:id="4755" w:author="ERCOT" w:date="2023-10-26T12:41:00Z">
              <w:tcPr>
                <w:tcW w:w="244" w:type="pct"/>
                <w:gridSpan w:val="2"/>
                <w:tcBorders>
                  <w:top w:val="single" w:sz="4" w:space="0" w:color="auto"/>
                  <w:bottom w:val="single" w:sz="4" w:space="0" w:color="auto"/>
                </w:tcBorders>
                <w:vAlign w:val="center"/>
              </w:tcPr>
            </w:tcPrChange>
          </w:tcPr>
          <w:p w14:paraId="07057E90" w14:textId="1D33598F" w:rsidR="008112EF" w:rsidRPr="00E95F39" w:rsidRDefault="008112EF" w:rsidP="00E95F39">
            <w:pPr>
              <w:widowControl/>
              <w:autoSpaceDE/>
              <w:autoSpaceDN/>
              <w:adjustRightInd/>
              <w:jc w:val="center"/>
              <w:rPr>
                <w:b/>
                <w:bCs/>
                <w:sz w:val="22"/>
                <w:szCs w:val="22"/>
              </w:rPr>
            </w:pPr>
            <w:ins w:id="4756" w:author="ERCOT" w:date="2023-10-26T12:41:00Z">
              <w:r w:rsidRPr="00E95F39">
                <w:rPr>
                  <w:sz w:val="22"/>
                  <w:szCs w:val="22"/>
                </w:rPr>
                <w:t>549</w:t>
              </w:r>
            </w:ins>
            <w:del w:id="4757" w:author="ERCOT" w:date="2023-10-26T12:41:00Z">
              <w:r w:rsidRPr="00E95F39" w:rsidDel="0054701B">
                <w:rPr>
                  <w:sz w:val="22"/>
                  <w:szCs w:val="22"/>
                </w:rPr>
                <w:delText>628</w:delText>
              </w:r>
            </w:del>
          </w:p>
        </w:tc>
      </w:tr>
      <w:tr w:rsidR="008112EF" w:rsidRPr="00E66AD4" w14:paraId="048281DC" w14:textId="1EEC622A"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758"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759"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760"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5972FF44" w14:textId="77777777" w:rsidR="008112EF" w:rsidRPr="000357D1" w:rsidRDefault="008112EF" w:rsidP="008112EF">
            <w:pPr>
              <w:widowControl/>
              <w:autoSpaceDE/>
              <w:autoSpaceDN/>
              <w:adjustRightInd/>
              <w:jc w:val="center"/>
              <w:rPr>
                <w:sz w:val="22"/>
                <w:szCs w:val="22"/>
              </w:rPr>
            </w:pPr>
            <w:r w:rsidRPr="000357D1">
              <w:rPr>
                <w:b/>
                <w:bCs/>
                <w:sz w:val="22"/>
                <w:szCs w:val="22"/>
              </w:rPr>
              <w:t>Sep.</w:t>
            </w:r>
          </w:p>
        </w:tc>
        <w:tc>
          <w:tcPr>
            <w:tcW w:w="199" w:type="pct"/>
            <w:tcBorders>
              <w:top w:val="single" w:sz="4" w:space="0" w:color="auto"/>
              <w:left w:val="single" w:sz="4" w:space="0" w:color="000000"/>
              <w:bottom w:val="single" w:sz="4" w:space="0" w:color="auto"/>
              <w:right w:val="single" w:sz="4" w:space="0" w:color="000000"/>
            </w:tcBorders>
            <w:vAlign w:val="center"/>
            <w:tcPrChange w:id="4761"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2BB7A946" w14:textId="43C28D07" w:rsidR="008112EF" w:rsidRPr="00E95F39" w:rsidRDefault="008112EF" w:rsidP="00E95F39">
            <w:pPr>
              <w:widowControl/>
              <w:autoSpaceDE/>
              <w:autoSpaceDN/>
              <w:adjustRightInd/>
              <w:jc w:val="center"/>
              <w:rPr>
                <w:b/>
                <w:bCs/>
                <w:sz w:val="22"/>
                <w:szCs w:val="22"/>
              </w:rPr>
            </w:pPr>
            <w:ins w:id="4762" w:author="ERCOT" w:date="2023-10-26T12:41:00Z">
              <w:r w:rsidRPr="00E95F39">
                <w:rPr>
                  <w:sz w:val="22"/>
                  <w:szCs w:val="22"/>
                </w:rPr>
                <w:t>435</w:t>
              </w:r>
            </w:ins>
            <w:del w:id="4763" w:author="ERCOT" w:date="2023-10-26T12:41:00Z">
              <w:r w:rsidRPr="00E95F39" w:rsidDel="0054701B">
                <w:rPr>
                  <w:sz w:val="22"/>
                  <w:szCs w:val="22"/>
                </w:rPr>
                <w:delText>488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6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FE5A68A" w14:textId="0AA3E791" w:rsidR="008112EF" w:rsidRPr="00E95F39" w:rsidRDefault="008112EF" w:rsidP="00E95F39">
            <w:pPr>
              <w:widowControl/>
              <w:autoSpaceDE/>
              <w:autoSpaceDN/>
              <w:adjustRightInd/>
              <w:jc w:val="center"/>
              <w:rPr>
                <w:b/>
                <w:bCs/>
                <w:sz w:val="22"/>
                <w:szCs w:val="22"/>
              </w:rPr>
            </w:pPr>
            <w:ins w:id="4765" w:author="ERCOT" w:date="2023-10-26T12:41:00Z">
              <w:r w:rsidRPr="00E95F39">
                <w:rPr>
                  <w:sz w:val="22"/>
                  <w:szCs w:val="22"/>
                </w:rPr>
                <w:t>435</w:t>
              </w:r>
            </w:ins>
            <w:del w:id="4766"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6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832DA3E" w14:textId="48F2F587" w:rsidR="008112EF" w:rsidRPr="00E95F39" w:rsidRDefault="008112EF" w:rsidP="00E95F39">
            <w:pPr>
              <w:widowControl/>
              <w:autoSpaceDE/>
              <w:autoSpaceDN/>
              <w:adjustRightInd/>
              <w:jc w:val="center"/>
              <w:rPr>
                <w:b/>
                <w:bCs/>
                <w:sz w:val="22"/>
                <w:szCs w:val="22"/>
              </w:rPr>
            </w:pPr>
            <w:ins w:id="4768" w:author="ERCOT" w:date="2023-10-26T12:41:00Z">
              <w:r w:rsidRPr="00E95F39">
                <w:rPr>
                  <w:sz w:val="22"/>
                  <w:szCs w:val="22"/>
                </w:rPr>
                <w:t>435</w:t>
              </w:r>
            </w:ins>
            <w:del w:id="4769"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7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1EB5BC3" w14:textId="5143FFF6" w:rsidR="008112EF" w:rsidRPr="00E95F39" w:rsidRDefault="008112EF" w:rsidP="00E95F39">
            <w:pPr>
              <w:widowControl/>
              <w:autoSpaceDE/>
              <w:autoSpaceDN/>
              <w:adjustRightInd/>
              <w:jc w:val="center"/>
              <w:rPr>
                <w:b/>
                <w:bCs/>
                <w:sz w:val="22"/>
                <w:szCs w:val="22"/>
              </w:rPr>
            </w:pPr>
            <w:ins w:id="4771" w:author="ERCOT" w:date="2023-10-26T12:41:00Z">
              <w:r w:rsidRPr="00E95F39">
                <w:rPr>
                  <w:sz w:val="22"/>
                  <w:szCs w:val="22"/>
                </w:rPr>
                <w:t>435</w:t>
              </w:r>
            </w:ins>
            <w:del w:id="4772"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7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D2BF625" w14:textId="2016F360" w:rsidR="008112EF" w:rsidRPr="00E95F39" w:rsidRDefault="008112EF" w:rsidP="00E95F39">
            <w:pPr>
              <w:widowControl/>
              <w:autoSpaceDE/>
              <w:autoSpaceDN/>
              <w:adjustRightInd/>
              <w:jc w:val="center"/>
              <w:rPr>
                <w:b/>
                <w:bCs/>
                <w:sz w:val="22"/>
                <w:szCs w:val="22"/>
              </w:rPr>
            </w:pPr>
            <w:ins w:id="4774" w:author="ERCOT" w:date="2023-10-26T12:41:00Z">
              <w:r w:rsidRPr="00E95F39">
                <w:rPr>
                  <w:sz w:val="22"/>
                  <w:szCs w:val="22"/>
                </w:rPr>
                <w:t>435</w:t>
              </w:r>
            </w:ins>
            <w:del w:id="4775"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7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A8ECD06" w14:textId="6DA62911" w:rsidR="008112EF" w:rsidRPr="00E95F39" w:rsidRDefault="008112EF" w:rsidP="00E95F39">
            <w:pPr>
              <w:widowControl/>
              <w:autoSpaceDE/>
              <w:autoSpaceDN/>
              <w:adjustRightInd/>
              <w:jc w:val="center"/>
              <w:rPr>
                <w:b/>
                <w:bCs/>
                <w:sz w:val="22"/>
                <w:szCs w:val="22"/>
              </w:rPr>
            </w:pPr>
            <w:ins w:id="4777" w:author="ERCOT" w:date="2023-10-26T12:41:00Z">
              <w:r w:rsidRPr="00E95F39">
                <w:rPr>
                  <w:sz w:val="22"/>
                  <w:szCs w:val="22"/>
                </w:rPr>
                <w:t>435</w:t>
              </w:r>
            </w:ins>
            <w:del w:id="4778" w:author="ERCOT" w:date="2023-10-26T12:41:00Z">
              <w:r w:rsidRPr="00E95F39" w:rsidDel="0054701B">
                <w:rPr>
                  <w:sz w:val="22"/>
                  <w:szCs w:val="22"/>
                </w:rPr>
                <w:delText>488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7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35C3905" w14:textId="16928707" w:rsidR="008112EF" w:rsidRPr="00E95F39" w:rsidRDefault="008112EF" w:rsidP="00E95F39">
            <w:pPr>
              <w:widowControl/>
              <w:autoSpaceDE/>
              <w:autoSpaceDN/>
              <w:adjustRightInd/>
              <w:jc w:val="center"/>
              <w:rPr>
                <w:b/>
                <w:bCs/>
                <w:sz w:val="22"/>
                <w:szCs w:val="22"/>
              </w:rPr>
            </w:pPr>
            <w:ins w:id="4780" w:author="ERCOT" w:date="2023-10-26T12:41:00Z">
              <w:r w:rsidRPr="00E95F39">
                <w:rPr>
                  <w:sz w:val="22"/>
                  <w:szCs w:val="22"/>
                </w:rPr>
                <w:t>777</w:t>
              </w:r>
            </w:ins>
            <w:del w:id="4781" w:author="ERCOT" w:date="2023-10-26T12:41:00Z">
              <w:r w:rsidRPr="00E95F39" w:rsidDel="0054701B">
                <w:rPr>
                  <w:sz w:val="22"/>
                  <w:szCs w:val="22"/>
                </w:rPr>
                <w:delText>895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8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404467C" w14:textId="18FB73B9" w:rsidR="008112EF" w:rsidRPr="00E95F39" w:rsidRDefault="008112EF" w:rsidP="00E95F39">
            <w:pPr>
              <w:widowControl/>
              <w:autoSpaceDE/>
              <w:autoSpaceDN/>
              <w:adjustRightInd/>
              <w:jc w:val="center"/>
              <w:rPr>
                <w:b/>
                <w:bCs/>
                <w:sz w:val="22"/>
                <w:szCs w:val="22"/>
              </w:rPr>
            </w:pPr>
            <w:ins w:id="4783" w:author="ERCOT" w:date="2023-10-26T12:41:00Z">
              <w:r w:rsidRPr="00E95F39">
                <w:rPr>
                  <w:sz w:val="22"/>
                  <w:szCs w:val="22"/>
                </w:rPr>
                <w:t>777</w:t>
              </w:r>
            </w:ins>
            <w:del w:id="4784" w:author="ERCOT" w:date="2023-10-26T12:41:00Z">
              <w:r w:rsidRPr="00E95F39" w:rsidDel="0054701B">
                <w:rPr>
                  <w:sz w:val="22"/>
                  <w:szCs w:val="22"/>
                </w:rPr>
                <w:delText>895</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785"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631102CC" w14:textId="0B1245A2" w:rsidR="008112EF" w:rsidRPr="00E95F39" w:rsidRDefault="008112EF" w:rsidP="00E95F39">
            <w:pPr>
              <w:widowControl/>
              <w:autoSpaceDE/>
              <w:autoSpaceDN/>
              <w:adjustRightInd/>
              <w:jc w:val="center"/>
              <w:rPr>
                <w:b/>
                <w:bCs/>
                <w:sz w:val="22"/>
                <w:szCs w:val="22"/>
              </w:rPr>
            </w:pPr>
            <w:ins w:id="4786" w:author="ERCOT" w:date="2023-10-26T12:41:00Z">
              <w:r w:rsidRPr="00E95F39">
                <w:rPr>
                  <w:sz w:val="22"/>
                  <w:szCs w:val="22"/>
                </w:rPr>
                <w:t>777</w:t>
              </w:r>
            </w:ins>
            <w:del w:id="4787" w:author="ERCOT" w:date="2023-10-26T12:41:00Z">
              <w:r w:rsidRPr="00E95F39" w:rsidDel="0054701B">
                <w:rPr>
                  <w:sz w:val="22"/>
                  <w:szCs w:val="22"/>
                </w:rPr>
                <w:delText>895</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788"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1EA540C6" w14:textId="1D83177A" w:rsidR="008112EF" w:rsidRPr="00E95F39" w:rsidRDefault="008112EF" w:rsidP="00E95F39">
            <w:pPr>
              <w:widowControl/>
              <w:autoSpaceDE/>
              <w:autoSpaceDN/>
              <w:adjustRightInd/>
              <w:jc w:val="center"/>
              <w:rPr>
                <w:b/>
                <w:bCs/>
                <w:sz w:val="22"/>
                <w:szCs w:val="22"/>
              </w:rPr>
            </w:pPr>
            <w:ins w:id="4789" w:author="ERCOT" w:date="2023-10-26T12:41:00Z">
              <w:r w:rsidRPr="00E95F39">
                <w:rPr>
                  <w:sz w:val="22"/>
                  <w:szCs w:val="22"/>
                </w:rPr>
                <w:t>777</w:t>
              </w:r>
            </w:ins>
            <w:del w:id="4790" w:author="ERCOT" w:date="2023-10-26T12:41:00Z">
              <w:r w:rsidRPr="00E95F39" w:rsidDel="0054701B">
                <w:rPr>
                  <w:sz w:val="22"/>
                  <w:szCs w:val="22"/>
                </w:rPr>
                <w:delText>895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9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4B2BEA7" w14:textId="2D936AE4" w:rsidR="008112EF" w:rsidRPr="00E95F39" w:rsidRDefault="008112EF" w:rsidP="00E95F39">
            <w:pPr>
              <w:widowControl/>
              <w:autoSpaceDE/>
              <w:autoSpaceDN/>
              <w:adjustRightInd/>
              <w:jc w:val="center"/>
              <w:rPr>
                <w:b/>
                <w:bCs/>
                <w:sz w:val="22"/>
                <w:szCs w:val="22"/>
              </w:rPr>
            </w:pPr>
            <w:ins w:id="4792" w:author="ERCOT" w:date="2023-10-26T12:41:00Z">
              <w:r w:rsidRPr="00E95F39">
                <w:rPr>
                  <w:sz w:val="22"/>
                  <w:szCs w:val="22"/>
                </w:rPr>
                <w:t>777</w:t>
              </w:r>
            </w:ins>
            <w:del w:id="4793" w:author="ERCOT" w:date="2023-10-26T12:41:00Z">
              <w:r w:rsidRPr="00E95F39" w:rsidDel="0054701B">
                <w:rPr>
                  <w:sz w:val="22"/>
                  <w:szCs w:val="22"/>
                </w:rPr>
                <w:delText>895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79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848D487" w14:textId="29ADC17A" w:rsidR="008112EF" w:rsidRPr="00E95F39" w:rsidRDefault="008112EF" w:rsidP="00E95F39">
            <w:pPr>
              <w:widowControl/>
              <w:autoSpaceDE/>
              <w:autoSpaceDN/>
              <w:adjustRightInd/>
              <w:jc w:val="center"/>
              <w:rPr>
                <w:b/>
                <w:bCs/>
                <w:sz w:val="22"/>
                <w:szCs w:val="22"/>
              </w:rPr>
            </w:pPr>
            <w:ins w:id="4795" w:author="ERCOT" w:date="2023-10-26T12:41:00Z">
              <w:r w:rsidRPr="00E95F39">
                <w:rPr>
                  <w:sz w:val="22"/>
                  <w:szCs w:val="22"/>
                </w:rPr>
                <w:t>777</w:t>
              </w:r>
            </w:ins>
            <w:del w:id="4796" w:author="ERCOT" w:date="2023-10-26T12:41:00Z">
              <w:r w:rsidRPr="00E95F39" w:rsidDel="0054701B">
                <w:rPr>
                  <w:sz w:val="22"/>
                  <w:szCs w:val="22"/>
                </w:rPr>
                <w:delText>895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79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D0DF9F0" w14:textId="10CE624F" w:rsidR="008112EF" w:rsidRPr="00E95F39" w:rsidRDefault="008112EF" w:rsidP="00E95F39">
            <w:pPr>
              <w:widowControl/>
              <w:autoSpaceDE/>
              <w:autoSpaceDN/>
              <w:adjustRightInd/>
              <w:jc w:val="center"/>
              <w:rPr>
                <w:b/>
                <w:bCs/>
                <w:sz w:val="22"/>
                <w:szCs w:val="22"/>
              </w:rPr>
            </w:pPr>
            <w:ins w:id="4798" w:author="ERCOT" w:date="2023-10-26T12:41:00Z">
              <w:r w:rsidRPr="00E95F39">
                <w:rPr>
                  <w:sz w:val="22"/>
                  <w:szCs w:val="22"/>
                </w:rPr>
                <w:t>533</w:t>
              </w:r>
            </w:ins>
            <w:del w:id="4799" w:author="ERCOT" w:date="2023-10-26T12:41:00Z">
              <w:r w:rsidRPr="00E95F39" w:rsidDel="0054701B">
                <w:rPr>
                  <w:sz w:val="22"/>
                  <w:szCs w:val="22"/>
                </w:rPr>
                <w:delText>738</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0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C3A3D2F" w14:textId="44DECF88" w:rsidR="008112EF" w:rsidRPr="00E95F39" w:rsidRDefault="008112EF" w:rsidP="00E95F39">
            <w:pPr>
              <w:widowControl/>
              <w:autoSpaceDE/>
              <w:autoSpaceDN/>
              <w:adjustRightInd/>
              <w:jc w:val="center"/>
              <w:rPr>
                <w:b/>
                <w:bCs/>
                <w:sz w:val="22"/>
                <w:szCs w:val="22"/>
              </w:rPr>
            </w:pPr>
            <w:ins w:id="4801" w:author="ERCOT" w:date="2023-10-26T12:41:00Z">
              <w:r w:rsidRPr="00E95F39">
                <w:rPr>
                  <w:sz w:val="22"/>
                  <w:szCs w:val="22"/>
                </w:rPr>
                <w:t>533</w:t>
              </w:r>
            </w:ins>
            <w:del w:id="4802" w:author="ERCOT" w:date="2023-10-26T12:41:00Z">
              <w:r w:rsidRPr="00E95F39" w:rsidDel="0054701B">
                <w:rPr>
                  <w:sz w:val="22"/>
                  <w:szCs w:val="22"/>
                </w:rPr>
                <w:delText>738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0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14A1B7A" w14:textId="6516366E" w:rsidR="008112EF" w:rsidRPr="00E95F39" w:rsidRDefault="008112EF" w:rsidP="00E95F39">
            <w:pPr>
              <w:widowControl/>
              <w:autoSpaceDE/>
              <w:autoSpaceDN/>
              <w:adjustRightInd/>
              <w:jc w:val="center"/>
              <w:rPr>
                <w:b/>
                <w:bCs/>
                <w:sz w:val="22"/>
                <w:szCs w:val="22"/>
              </w:rPr>
            </w:pPr>
            <w:ins w:id="4804" w:author="ERCOT" w:date="2023-10-26T12:41:00Z">
              <w:r w:rsidRPr="00E95F39">
                <w:rPr>
                  <w:sz w:val="22"/>
                  <w:szCs w:val="22"/>
                </w:rPr>
                <w:t>533</w:t>
              </w:r>
            </w:ins>
            <w:del w:id="4805" w:author="ERCOT" w:date="2023-10-26T12:41:00Z">
              <w:r w:rsidRPr="00E95F39" w:rsidDel="0054701B">
                <w:rPr>
                  <w:sz w:val="22"/>
                  <w:szCs w:val="22"/>
                </w:rPr>
                <w:delText>738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0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530CE445" w14:textId="625D3BFD" w:rsidR="008112EF" w:rsidRPr="00E95F39" w:rsidRDefault="008112EF" w:rsidP="00E95F39">
            <w:pPr>
              <w:widowControl/>
              <w:autoSpaceDE/>
              <w:autoSpaceDN/>
              <w:adjustRightInd/>
              <w:jc w:val="center"/>
              <w:rPr>
                <w:b/>
                <w:bCs/>
                <w:sz w:val="22"/>
                <w:szCs w:val="22"/>
              </w:rPr>
            </w:pPr>
            <w:ins w:id="4807" w:author="ERCOT" w:date="2023-10-26T12:41:00Z">
              <w:r w:rsidRPr="00E95F39">
                <w:rPr>
                  <w:sz w:val="22"/>
                  <w:szCs w:val="22"/>
                </w:rPr>
                <w:t>533</w:t>
              </w:r>
            </w:ins>
            <w:del w:id="4808" w:author="ERCOT" w:date="2023-10-26T12:41:00Z">
              <w:r w:rsidRPr="00E95F39" w:rsidDel="0054701B">
                <w:rPr>
                  <w:sz w:val="22"/>
                  <w:szCs w:val="22"/>
                </w:rPr>
                <w:delText>738</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0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09E19D0" w14:textId="1F1FE9F2" w:rsidR="008112EF" w:rsidRPr="00E95F39" w:rsidRDefault="008112EF" w:rsidP="00E95F39">
            <w:pPr>
              <w:widowControl/>
              <w:autoSpaceDE/>
              <w:autoSpaceDN/>
              <w:adjustRightInd/>
              <w:jc w:val="center"/>
              <w:rPr>
                <w:b/>
                <w:bCs/>
                <w:sz w:val="22"/>
                <w:szCs w:val="22"/>
              </w:rPr>
            </w:pPr>
            <w:ins w:id="4810" w:author="ERCOT" w:date="2023-10-26T12:41:00Z">
              <w:r w:rsidRPr="00E95F39">
                <w:rPr>
                  <w:sz w:val="22"/>
                  <w:szCs w:val="22"/>
                </w:rPr>
                <w:t>533</w:t>
              </w:r>
            </w:ins>
            <w:del w:id="4811" w:author="ERCOT" w:date="2023-10-26T12:41:00Z">
              <w:r w:rsidRPr="00E95F39" w:rsidDel="0054701B">
                <w:rPr>
                  <w:sz w:val="22"/>
                  <w:szCs w:val="22"/>
                </w:rPr>
                <w:delText>738</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812"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3C5105DF" w14:textId="1615A057" w:rsidR="008112EF" w:rsidRPr="00E95F39" w:rsidRDefault="008112EF" w:rsidP="00E95F39">
            <w:pPr>
              <w:widowControl/>
              <w:autoSpaceDE/>
              <w:autoSpaceDN/>
              <w:adjustRightInd/>
              <w:jc w:val="center"/>
              <w:rPr>
                <w:b/>
                <w:bCs/>
                <w:sz w:val="22"/>
                <w:szCs w:val="22"/>
              </w:rPr>
            </w:pPr>
            <w:ins w:id="4813" w:author="ERCOT" w:date="2023-10-26T12:41:00Z">
              <w:r w:rsidRPr="00E95F39">
                <w:rPr>
                  <w:sz w:val="22"/>
                  <w:szCs w:val="22"/>
                </w:rPr>
                <w:t>533</w:t>
              </w:r>
            </w:ins>
            <w:del w:id="4814" w:author="ERCOT" w:date="2023-10-26T12:41:00Z">
              <w:r w:rsidRPr="00E95F39" w:rsidDel="0054701B">
                <w:rPr>
                  <w:sz w:val="22"/>
                  <w:szCs w:val="22"/>
                </w:rPr>
                <w:delText>738</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815"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0B5B1687" w14:textId="75050F9D" w:rsidR="008112EF" w:rsidRPr="00E95F39" w:rsidRDefault="008112EF" w:rsidP="00E95F39">
            <w:pPr>
              <w:widowControl/>
              <w:autoSpaceDE/>
              <w:autoSpaceDN/>
              <w:adjustRightInd/>
              <w:jc w:val="center"/>
              <w:rPr>
                <w:b/>
                <w:bCs/>
                <w:sz w:val="22"/>
                <w:szCs w:val="22"/>
              </w:rPr>
            </w:pPr>
            <w:ins w:id="4816" w:author="ERCOT" w:date="2023-10-26T12:41:00Z">
              <w:r w:rsidRPr="00E95F39">
                <w:rPr>
                  <w:sz w:val="22"/>
                  <w:szCs w:val="22"/>
                </w:rPr>
                <w:t>510</w:t>
              </w:r>
            </w:ins>
            <w:del w:id="4817" w:author="ERCOT" w:date="2023-10-26T12:41:00Z">
              <w:r w:rsidRPr="00E95F39" w:rsidDel="0054701B">
                <w:rPr>
                  <w:sz w:val="22"/>
                  <w:szCs w:val="22"/>
                </w:rPr>
                <w:delText>729</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818"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407BFCB4" w14:textId="32315F51" w:rsidR="008112EF" w:rsidRPr="00E95F39" w:rsidRDefault="008112EF" w:rsidP="00E95F39">
            <w:pPr>
              <w:widowControl/>
              <w:autoSpaceDE/>
              <w:autoSpaceDN/>
              <w:adjustRightInd/>
              <w:jc w:val="center"/>
              <w:rPr>
                <w:b/>
                <w:bCs/>
                <w:sz w:val="22"/>
                <w:szCs w:val="22"/>
              </w:rPr>
            </w:pPr>
            <w:ins w:id="4819" w:author="ERCOT" w:date="2023-10-26T12:41:00Z">
              <w:r w:rsidRPr="00E95F39">
                <w:rPr>
                  <w:sz w:val="22"/>
                  <w:szCs w:val="22"/>
                </w:rPr>
                <w:t>510</w:t>
              </w:r>
            </w:ins>
            <w:del w:id="4820" w:author="ERCOT" w:date="2023-10-26T12:41:00Z">
              <w:r w:rsidRPr="00E95F39" w:rsidDel="0054701B">
                <w:rPr>
                  <w:sz w:val="22"/>
                  <w:szCs w:val="22"/>
                </w:rPr>
                <w:delText>729</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821"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6F9A600D" w14:textId="66829828" w:rsidR="008112EF" w:rsidRPr="00E95F39" w:rsidRDefault="008112EF" w:rsidP="00E95F39">
            <w:pPr>
              <w:widowControl/>
              <w:autoSpaceDE/>
              <w:autoSpaceDN/>
              <w:adjustRightInd/>
              <w:jc w:val="center"/>
              <w:rPr>
                <w:b/>
                <w:bCs/>
                <w:sz w:val="22"/>
                <w:szCs w:val="22"/>
              </w:rPr>
            </w:pPr>
            <w:ins w:id="4822" w:author="ERCOT" w:date="2023-10-26T12:41:00Z">
              <w:r w:rsidRPr="00E95F39">
                <w:rPr>
                  <w:sz w:val="22"/>
                  <w:szCs w:val="22"/>
                </w:rPr>
                <w:t>510</w:t>
              </w:r>
            </w:ins>
            <w:del w:id="4823" w:author="ERCOT" w:date="2023-10-26T12:41:00Z">
              <w:r w:rsidRPr="00E95F39" w:rsidDel="0054701B">
                <w:rPr>
                  <w:sz w:val="22"/>
                  <w:szCs w:val="22"/>
                </w:rPr>
                <w:delText>729</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824"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1063CAB0" w14:textId="0EA79CF3" w:rsidR="008112EF" w:rsidRPr="00E95F39" w:rsidRDefault="008112EF" w:rsidP="00E95F39">
            <w:pPr>
              <w:widowControl/>
              <w:autoSpaceDE/>
              <w:autoSpaceDN/>
              <w:adjustRightInd/>
              <w:jc w:val="center"/>
              <w:rPr>
                <w:b/>
                <w:bCs/>
                <w:sz w:val="22"/>
                <w:szCs w:val="22"/>
              </w:rPr>
            </w:pPr>
            <w:ins w:id="4825" w:author="ERCOT" w:date="2023-10-26T12:41:00Z">
              <w:r w:rsidRPr="00E95F39">
                <w:rPr>
                  <w:sz w:val="22"/>
                  <w:szCs w:val="22"/>
                </w:rPr>
                <w:t>510</w:t>
              </w:r>
            </w:ins>
            <w:del w:id="4826" w:author="ERCOT" w:date="2023-10-26T12:41:00Z">
              <w:r w:rsidRPr="00E95F39" w:rsidDel="0054701B">
                <w:rPr>
                  <w:sz w:val="22"/>
                  <w:szCs w:val="22"/>
                </w:rPr>
                <w:delText>729</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827"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5F636E12" w14:textId="6C454990" w:rsidR="008112EF" w:rsidRPr="00E95F39" w:rsidRDefault="008112EF" w:rsidP="00E95F39">
            <w:pPr>
              <w:widowControl/>
              <w:autoSpaceDE/>
              <w:autoSpaceDN/>
              <w:adjustRightInd/>
              <w:jc w:val="center"/>
              <w:rPr>
                <w:b/>
                <w:bCs/>
                <w:sz w:val="22"/>
                <w:szCs w:val="22"/>
              </w:rPr>
            </w:pPr>
            <w:ins w:id="4828" w:author="ERCOT" w:date="2023-10-26T12:41:00Z">
              <w:r w:rsidRPr="00E95F39">
                <w:rPr>
                  <w:sz w:val="22"/>
                  <w:szCs w:val="22"/>
                </w:rPr>
                <w:t>510</w:t>
              </w:r>
            </w:ins>
            <w:del w:id="4829" w:author="ERCOT" w:date="2023-10-26T12:41:00Z">
              <w:r w:rsidRPr="00E95F39" w:rsidDel="0054701B">
                <w:rPr>
                  <w:sz w:val="22"/>
                  <w:szCs w:val="22"/>
                </w:rPr>
                <w:delText>729</w:delText>
              </w:r>
            </w:del>
          </w:p>
        </w:tc>
        <w:tc>
          <w:tcPr>
            <w:tcW w:w="244" w:type="pct"/>
            <w:tcBorders>
              <w:top w:val="single" w:sz="4" w:space="0" w:color="auto"/>
              <w:bottom w:val="single" w:sz="4" w:space="0" w:color="auto"/>
            </w:tcBorders>
            <w:vAlign w:val="center"/>
            <w:tcPrChange w:id="4830" w:author="ERCOT" w:date="2023-10-26T12:41:00Z">
              <w:tcPr>
                <w:tcW w:w="244" w:type="pct"/>
                <w:gridSpan w:val="2"/>
                <w:tcBorders>
                  <w:top w:val="single" w:sz="4" w:space="0" w:color="auto"/>
                  <w:bottom w:val="single" w:sz="4" w:space="0" w:color="auto"/>
                </w:tcBorders>
                <w:vAlign w:val="center"/>
              </w:tcPr>
            </w:tcPrChange>
          </w:tcPr>
          <w:p w14:paraId="6D7E99EE" w14:textId="39300BE9" w:rsidR="008112EF" w:rsidRPr="00E95F39" w:rsidRDefault="008112EF" w:rsidP="00E95F39">
            <w:pPr>
              <w:widowControl/>
              <w:autoSpaceDE/>
              <w:autoSpaceDN/>
              <w:adjustRightInd/>
              <w:jc w:val="center"/>
              <w:rPr>
                <w:b/>
                <w:bCs/>
                <w:sz w:val="22"/>
                <w:szCs w:val="22"/>
              </w:rPr>
            </w:pPr>
            <w:ins w:id="4831" w:author="ERCOT" w:date="2023-10-26T12:41:00Z">
              <w:r w:rsidRPr="00E95F39">
                <w:rPr>
                  <w:sz w:val="22"/>
                  <w:szCs w:val="22"/>
                </w:rPr>
                <w:t>510</w:t>
              </w:r>
            </w:ins>
            <w:del w:id="4832" w:author="ERCOT" w:date="2023-10-26T12:41:00Z">
              <w:r w:rsidRPr="00E95F39" w:rsidDel="0054701B">
                <w:rPr>
                  <w:sz w:val="22"/>
                  <w:szCs w:val="22"/>
                </w:rPr>
                <w:delText>729</w:delText>
              </w:r>
            </w:del>
          </w:p>
        </w:tc>
      </w:tr>
      <w:tr w:rsidR="008112EF" w:rsidRPr="00E66AD4" w14:paraId="5892B0DA" w14:textId="49A7E2E2"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833"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834"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835"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1DBC75D1" w14:textId="77777777" w:rsidR="008112EF" w:rsidRPr="000357D1" w:rsidRDefault="008112EF" w:rsidP="008112EF">
            <w:pPr>
              <w:widowControl/>
              <w:autoSpaceDE/>
              <w:autoSpaceDN/>
              <w:adjustRightInd/>
              <w:jc w:val="center"/>
              <w:rPr>
                <w:sz w:val="22"/>
                <w:szCs w:val="22"/>
              </w:rPr>
            </w:pPr>
            <w:r w:rsidRPr="000357D1">
              <w:rPr>
                <w:b/>
                <w:bCs/>
                <w:sz w:val="22"/>
                <w:szCs w:val="22"/>
              </w:rPr>
              <w:t>Oct.</w:t>
            </w:r>
          </w:p>
        </w:tc>
        <w:tc>
          <w:tcPr>
            <w:tcW w:w="199" w:type="pct"/>
            <w:tcBorders>
              <w:top w:val="single" w:sz="4" w:space="0" w:color="auto"/>
              <w:left w:val="single" w:sz="4" w:space="0" w:color="000000"/>
              <w:bottom w:val="single" w:sz="4" w:space="0" w:color="auto"/>
              <w:right w:val="single" w:sz="4" w:space="0" w:color="000000"/>
            </w:tcBorders>
            <w:vAlign w:val="center"/>
            <w:tcPrChange w:id="4836"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6200A2CC" w14:textId="24DF6F70" w:rsidR="008112EF" w:rsidRPr="00E95F39" w:rsidRDefault="008112EF" w:rsidP="00E95F39">
            <w:pPr>
              <w:widowControl/>
              <w:autoSpaceDE/>
              <w:autoSpaceDN/>
              <w:adjustRightInd/>
              <w:jc w:val="center"/>
              <w:rPr>
                <w:b/>
                <w:bCs/>
                <w:sz w:val="22"/>
                <w:szCs w:val="22"/>
              </w:rPr>
            </w:pPr>
            <w:ins w:id="4837" w:author="ERCOT" w:date="2023-10-26T12:41:00Z">
              <w:r w:rsidRPr="00E95F39">
                <w:rPr>
                  <w:sz w:val="22"/>
                  <w:szCs w:val="22"/>
                </w:rPr>
                <w:t>581</w:t>
              </w:r>
            </w:ins>
            <w:del w:id="4838" w:author="ERCOT" w:date="2023-10-26T12:41:00Z">
              <w:r w:rsidRPr="00E95F39" w:rsidDel="0054701B">
                <w:rPr>
                  <w:sz w:val="22"/>
                  <w:szCs w:val="22"/>
                </w:rPr>
                <w:delText>467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3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D725E13" w14:textId="12A01840" w:rsidR="008112EF" w:rsidRPr="00E95F39" w:rsidRDefault="008112EF" w:rsidP="00E95F39">
            <w:pPr>
              <w:widowControl/>
              <w:autoSpaceDE/>
              <w:autoSpaceDN/>
              <w:adjustRightInd/>
              <w:jc w:val="center"/>
              <w:rPr>
                <w:b/>
                <w:bCs/>
                <w:sz w:val="22"/>
                <w:szCs w:val="22"/>
              </w:rPr>
            </w:pPr>
            <w:ins w:id="4840" w:author="ERCOT" w:date="2023-10-26T12:41:00Z">
              <w:r w:rsidRPr="00E95F39">
                <w:rPr>
                  <w:sz w:val="22"/>
                  <w:szCs w:val="22"/>
                </w:rPr>
                <w:t>581</w:t>
              </w:r>
            </w:ins>
            <w:del w:id="4841"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4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378FE34F" w14:textId="7A802D0D" w:rsidR="008112EF" w:rsidRPr="00E95F39" w:rsidRDefault="008112EF" w:rsidP="00E95F39">
            <w:pPr>
              <w:widowControl/>
              <w:autoSpaceDE/>
              <w:autoSpaceDN/>
              <w:adjustRightInd/>
              <w:jc w:val="center"/>
              <w:rPr>
                <w:b/>
                <w:bCs/>
                <w:sz w:val="22"/>
                <w:szCs w:val="22"/>
              </w:rPr>
            </w:pPr>
            <w:ins w:id="4843" w:author="ERCOT" w:date="2023-10-26T12:41:00Z">
              <w:r w:rsidRPr="00E95F39">
                <w:rPr>
                  <w:sz w:val="22"/>
                  <w:szCs w:val="22"/>
                </w:rPr>
                <w:t>581</w:t>
              </w:r>
            </w:ins>
            <w:del w:id="4844"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4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6101076" w14:textId="077B3679" w:rsidR="008112EF" w:rsidRPr="00E95F39" w:rsidRDefault="008112EF" w:rsidP="00E95F39">
            <w:pPr>
              <w:widowControl/>
              <w:autoSpaceDE/>
              <w:autoSpaceDN/>
              <w:adjustRightInd/>
              <w:jc w:val="center"/>
              <w:rPr>
                <w:b/>
                <w:bCs/>
                <w:sz w:val="22"/>
                <w:szCs w:val="22"/>
              </w:rPr>
            </w:pPr>
            <w:ins w:id="4846" w:author="ERCOT" w:date="2023-10-26T12:41:00Z">
              <w:r w:rsidRPr="00E95F39">
                <w:rPr>
                  <w:sz w:val="22"/>
                  <w:szCs w:val="22"/>
                </w:rPr>
                <w:t>581</w:t>
              </w:r>
            </w:ins>
            <w:del w:id="4847"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48"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15452A3" w14:textId="2A1CD467" w:rsidR="008112EF" w:rsidRPr="00E95F39" w:rsidRDefault="008112EF" w:rsidP="00E95F39">
            <w:pPr>
              <w:widowControl/>
              <w:autoSpaceDE/>
              <w:autoSpaceDN/>
              <w:adjustRightInd/>
              <w:jc w:val="center"/>
              <w:rPr>
                <w:b/>
                <w:bCs/>
                <w:sz w:val="22"/>
                <w:szCs w:val="22"/>
              </w:rPr>
            </w:pPr>
            <w:ins w:id="4849" w:author="ERCOT" w:date="2023-10-26T12:41:00Z">
              <w:r w:rsidRPr="00E95F39">
                <w:rPr>
                  <w:sz w:val="22"/>
                  <w:szCs w:val="22"/>
                </w:rPr>
                <w:t>581</w:t>
              </w:r>
            </w:ins>
            <w:del w:id="4850"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5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AF313E7" w14:textId="29882F1C" w:rsidR="008112EF" w:rsidRPr="00E95F39" w:rsidRDefault="008112EF" w:rsidP="00E95F39">
            <w:pPr>
              <w:widowControl/>
              <w:autoSpaceDE/>
              <w:autoSpaceDN/>
              <w:adjustRightInd/>
              <w:jc w:val="center"/>
              <w:rPr>
                <w:b/>
                <w:bCs/>
                <w:sz w:val="22"/>
                <w:szCs w:val="22"/>
              </w:rPr>
            </w:pPr>
            <w:ins w:id="4852" w:author="ERCOT" w:date="2023-10-26T12:41:00Z">
              <w:r w:rsidRPr="00E95F39">
                <w:rPr>
                  <w:sz w:val="22"/>
                  <w:szCs w:val="22"/>
                </w:rPr>
                <w:t>581</w:t>
              </w:r>
            </w:ins>
            <w:del w:id="4853" w:author="ERCOT" w:date="2023-10-26T12:41:00Z">
              <w:r w:rsidRPr="00E95F39" w:rsidDel="0054701B">
                <w:rPr>
                  <w:sz w:val="22"/>
                  <w:szCs w:val="22"/>
                </w:rPr>
                <w:delText>467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5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A4F52D8" w14:textId="2F5EAAFF" w:rsidR="008112EF" w:rsidRPr="00E95F39" w:rsidRDefault="008112EF" w:rsidP="00E95F39">
            <w:pPr>
              <w:widowControl/>
              <w:autoSpaceDE/>
              <w:autoSpaceDN/>
              <w:adjustRightInd/>
              <w:jc w:val="center"/>
              <w:rPr>
                <w:b/>
                <w:bCs/>
                <w:sz w:val="22"/>
                <w:szCs w:val="22"/>
              </w:rPr>
            </w:pPr>
            <w:ins w:id="4855" w:author="ERCOT" w:date="2023-10-26T12:41:00Z">
              <w:r w:rsidRPr="00E95F39">
                <w:rPr>
                  <w:sz w:val="22"/>
                  <w:szCs w:val="22"/>
                </w:rPr>
                <w:t>1016</w:t>
              </w:r>
            </w:ins>
            <w:del w:id="4856" w:author="ERCOT" w:date="2023-10-26T12:41:00Z">
              <w:r w:rsidRPr="00E95F39" w:rsidDel="0054701B">
                <w:rPr>
                  <w:sz w:val="22"/>
                  <w:szCs w:val="22"/>
                </w:rPr>
                <w:delText>795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5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029FEB6" w14:textId="7A015996" w:rsidR="008112EF" w:rsidRPr="00E95F39" w:rsidRDefault="008112EF" w:rsidP="00E95F39">
            <w:pPr>
              <w:widowControl/>
              <w:autoSpaceDE/>
              <w:autoSpaceDN/>
              <w:adjustRightInd/>
              <w:jc w:val="center"/>
              <w:rPr>
                <w:b/>
                <w:bCs/>
                <w:sz w:val="22"/>
                <w:szCs w:val="22"/>
              </w:rPr>
            </w:pPr>
            <w:ins w:id="4858" w:author="ERCOT" w:date="2023-10-26T12:41:00Z">
              <w:r w:rsidRPr="00E95F39">
                <w:rPr>
                  <w:sz w:val="22"/>
                  <w:szCs w:val="22"/>
                </w:rPr>
                <w:t>1016</w:t>
              </w:r>
            </w:ins>
            <w:del w:id="4859" w:author="ERCOT" w:date="2023-10-26T12:41:00Z">
              <w:r w:rsidRPr="00E95F39" w:rsidDel="0054701B">
                <w:rPr>
                  <w:sz w:val="22"/>
                  <w:szCs w:val="22"/>
                </w:rPr>
                <w:delText>795</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860"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461D6894" w14:textId="6B805645" w:rsidR="008112EF" w:rsidRPr="00E95F39" w:rsidRDefault="008112EF" w:rsidP="00E95F39">
            <w:pPr>
              <w:widowControl/>
              <w:autoSpaceDE/>
              <w:autoSpaceDN/>
              <w:adjustRightInd/>
              <w:jc w:val="center"/>
              <w:rPr>
                <w:b/>
                <w:bCs/>
                <w:sz w:val="22"/>
                <w:szCs w:val="22"/>
              </w:rPr>
            </w:pPr>
            <w:ins w:id="4861" w:author="ERCOT" w:date="2023-10-26T12:41:00Z">
              <w:r w:rsidRPr="00E95F39">
                <w:rPr>
                  <w:sz w:val="22"/>
                  <w:szCs w:val="22"/>
                </w:rPr>
                <w:t>1016</w:t>
              </w:r>
            </w:ins>
            <w:del w:id="4862" w:author="ERCOT" w:date="2023-10-26T12:41:00Z">
              <w:r w:rsidRPr="00E95F39" w:rsidDel="0054701B">
                <w:rPr>
                  <w:sz w:val="22"/>
                  <w:szCs w:val="22"/>
                </w:rPr>
                <w:delText>795</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863"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7141D526" w14:textId="36DD9682" w:rsidR="008112EF" w:rsidRPr="00E95F39" w:rsidRDefault="008112EF" w:rsidP="00E95F39">
            <w:pPr>
              <w:widowControl/>
              <w:autoSpaceDE/>
              <w:autoSpaceDN/>
              <w:adjustRightInd/>
              <w:jc w:val="center"/>
              <w:rPr>
                <w:b/>
                <w:bCs/>
                <w:sz w:val="22"/>
                <w:szCs w:val="22"/>
              </w:rPr>
            </w:pPr>
            <w:ins w:id="4864" w:author="ERCOT" w:date="2023-10-26T12:41:00Z">
              <w:r w:rsidRPr="00E95F39">
                <w:rPr>
                  <w:sz w:val="22"/>
                  <w:szCs w:val="22"/>
                </w:rPr>
                <w:t>1016</w:t>
              </w:r>
            </w:ins>
            <w:del w:id="4865" w:author="ERCOT" w:date="2023-10-26T12:41:00Z">
              <w:r w:rsidRPr="00E95F39" w:rsidDel="0054701B">
                <w:rPr>
                  <w:sz w:val="22"/>
                  <w:szCs w:val="22"/>
                </w:rPr>
                <w:delText>795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6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59AF56A" w14:textId="54C3CBC6" w:rsidR="008112EF" w:rsidRPr="00E95F39" w:rsidRDefault="008112EF" w:rsidP="00E95F39">
            <w:pPr>
              <w:widowControl/>
              <w:autoSpaceDE/>
              <w:autoSpaceDN/>
              <w:adjustRightInd/>
              <w:jc w:val="center"/>
              <w:rPr>
                <w:b/>
                <w:bCs/>
                <w:sz w:val="22"/>
                <w:szCs w:val="22"/>
              </w:rPr>
            </w:pPr>
            <w:ins w:id="4867" w:author="ERCOT" w:date="2023-10-26T12:41:00Z">
              <w:r w:rsidRPr="00E95F39">
                <w:rPr>
                  <w:sz w:val="22"/>
                  <w:szCs w:val="22"/>
                </w:rPr>
                <w:t>1016</w:t>
              </w:r>
            </w:ins>
            <w:del w:id="4868" w:author="ERCOT" w:date="2023-10-26T12:41:00Z">
              <w:r w:rsidRPr="00E95F39" w:rsidDel="0054701B">
                <w:rPr>
                  <w:sz w:val="22"/>
                  <w:szCs w:val="22"/>
                </w:rPr>
                <w:delText>795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6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4C5987C" w14:textId="5AD135C5" w:rsidR="008112EF" w:rsidRPr="00E95F39" w:rsidRDefault="008112EF" w:rsidP="00E95F39">
            <w:pPr>
              <w:widowControl/>
              <w:autoSpaceDE/>
              <w:autoSpaceDN/>
              <w:adjustRightInd/>
              <w:jc w:val="center"/>
              <w:rPr>
                <w:b/>
                <w:bCs/>
                <w:sz w:val="22"/>
                <w:szCs w:val="22"/>
              </w:rPr>
            </w:pPr>
            <w:ins w:id="4870" w:author="ERCOT" w:date="2023-10-26T12:41:00Z">
              <w:r w:rsidRPr="00E95F39">
                <w:rPr>
                  <w:sz w:val="22"/>
                  <w:szCs w:val="22"/>
                </w:rPr>
                <w:t>1016</w:t>
              </w:r>
            </w:ins>
            <w:del w:id="4871" w:author="ERCOT" w:date="2023-10-26T12:41:00Z">
              <w:r w:rsidRPr="00E95F39" w:rsidDel="0054701B">
                <w:rPr>
                  <w:sz w:val="22"/>
                  <w:szCs w:val="22"/>
                </w:rPr>
                <w:delText>795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72"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B7790A2" w14:textId="11E47D1C" w:rsidR="008112EF" w:rsidRPr="00E95F39" w:rsidRDefault="008112EF" w:rsidP="00E95F39">
            <w:pPr>
              <w:widowControl/>
              <w:autoSpaceDE/>
              <w:autoSpaceDN/>
              <w:adjustRightInd/>
              <w:jc w:val="center"/>
              <w:rPr>
                <w:b/>
                <w:bCs/>
                <w:sz w:val="22"/>
                <w:szCs w:val="22"/>
              </w:rPr>
            </w:pPr>
            <w:ins w:id="4873" w:author="ERCOT" w:date="2023-10-26T12:41:00Z">
              <w:r w:rsidRPr="00E95F39">
                <w:rPr>
                  <w:sz w:val="22"/>
                  <w:szCs w:val="22"/>
                </w:rPr>
                <w:t>995</w:t>
              </w:r>
            </w:ins>
            <w:del w:id="4874" w:author="ERCOT" w:date="2023-10-26T12:41:00Z">
              <w:r w:rsidRPr="00E95F39" w:rsidDel="0054701B">
                <w:rPr>
                  <w:sz w:val="22"/>
                  <w:szCs w:val="22"/>
                </w:rPr>
                <w:delText>880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875"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44F46A8C" w14:textId="743AADDA" w:rsidR="008112EF" w:rsidRPr="00E95F39" w:rsidRDefault="008112EF" w:rsidP="00E95F39">
            <w:pPr>
              <w:widowControl/>
              <w:autoSpaceDE/>
              <w:autoSpaceDN/>
              <w:adjustRightInd/>
              <w:jc w:val="center"/>
              <w:rPr>
                <w:b/>
                <w:bCs/>
                <w:sz w:val="22"/>
                <w:szCs w:val="22"/>
              </w:rPr>
            </w:pPr>
            <w:ins w:id="4876" w:author="ERCOT" w:date="2023-10-26T12:41:00Z">
              <w:r w:rsidRPr="00E95F39">
                <w:rPr>
                  <w:sz w:val="22"/>
                  <w:szCs w:val="22"/>
                </w:rPr>
                <w:t>995</w:t>
              </w:r>
            </w:ins>
            <w:del w:id="4877" w:author="ERCOT" w:date="2023-10-26T12:41:00Z">
              <w:r w:rsidRPr="00E95F39" w:rsidDel="0054701B">
                <w:rPr>
                  <w:sz w:val="22"/>
                  <w:szCs w:val="22"/>
                </w:rPr>
                <w:delText>880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78"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6FA85293" w14:textId="64C9BDE0" w:rsidR="008112EF" w:rsidRPr="00E95F39" w:rsidRDefault="008112EF" w:rsidP="00E95F39">
            <w:pPr>
              <w:widowControl/>
              <w:autoSpaceDE/>
              <w:autoSpaceDN/>
              <w:adjustRightInd/>
              <w:jc w:val="center"/>
              <w:rPr>
                <w:b/>
                <w:bCs/>
                <w:sz w:val="22"/>
                <w:szCs w:val="22"/>
              </w:rPr>
            </w:pPr>
            <w:ins w:id="4879" w:author="ERCOT" w:date="2023-10-26T12:41:00Z">
              <w:r w:rsidRPr="00E95F39">
                <w:rPr>
                  <w:sz w:val="22"/>
                  <w:szCs w:val="22"/>
                </w:rPr>
                <w:t>995</w:t>
              </w:r>
            </w:ins>
            <w:del w:id="4880" w:author="ERCOT" w:date="2023-10-26T12:41:00Z">
              <w:r w:rsidRPr="00E95F39" w:rsidDel="0054701B">
                <w:rPr>
                  <w:sz w:val="22"/>
                  <w:szCs w:val="22"/>
                </w:rPr>
                <w:delText>880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81"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774C9D0" w14:textId="7651E1AC" w:rsidR="008112EF" w:rsidRPr="00E95F39" w:rsidRDefault="008112EF" w:rsidP="00E95F39">
            <w:pPr>
              <w:widowControl/>
              <w:autoSpaceDE/>
              <w:autoSpaceDN/>
              <w:adjustRightInd/>
              <w:jc w:val="center"/>
              <w:rPr>
                <w:b/>
                <w:bCs/>
                <w:sz w:val="22"/>
                <w:szCs w:val="22"/>
              </w:rPr>
            </w:pPr>
            <w:ins w:id="4882" w:author="ERCOT" w:date="2023-10-26T12:41:00Z">
              <w:r w:rsidRPr="00E95F39">
                <w:rPr>
                  <w:sz w:val="22"/>
                  <w:szCs w:val="22"/>
                </w:rPr>
                <w:t>995</w:t>
              </w:r>
            </w:ins>
            <w:del w:id="4883" w:author="ERCOT" w:date="2023-10-26T12:41:00Z">
              <w:r w:rsidRPr="00E95F39" w:rsidDel="0054701B">
                <w:rPr>
                  <w:sz w:val="22"/>
                  <w:szCs w:val="22"/>
                </w:rPr>
                <w:delText>880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88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466F0681" w14:textId="725B24DB" w:rsidR="008112EF" w:rsidRPr="00E95F39" w:rsidRDefault="008112EF" w:rsidP="00E95F39">
            <w:pPr>
              <w:widowControl/>
              <w:autoSpaceDE/>
              <w:autoSpaceDN/>
              <w:adjustRightInd/>
              <w:jc w:val="center"/>
              <w:rPr>
                <w:b/>
                <w:bCs/>
                <w:sz w:val="22"/>
                <w:szCs w:val="22"/>
              </w:rPr>
            </w:pPr>
            <w:ins w:id="4885" w:author="ERCOT" w:date="2023-10-26T12:41:00Z">
              <w:r w:rsidRPr="00E95F39">
                <w:rPr>
                  <w:sz w:val="22"/>
                  <w:szCs w:val="22"/>
                </w:rPr>
                <w:t>995</w:t>
              </w:r>
            </w:ins>
            <w:del w:id="4886" w:author="ERCOT" w:date="2023-10-26T12:41:00Z">
              <w:r w:rsidRPr="00E95F39" w:rsidDel="0054701B">
                <w:rPr>
                  <w:sz w:val="22"/>
                  <w:szCs w:val="22"/>
                </w:rPr>
                <w:delText>880</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887"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C5969D1" w14:textId="363D6412" w:rsidR="008112EF" w:rsidRPr="00E95F39" w:rsidRDefault="008112EF" w:rsidP="00E95F39">
            <w:pPr>
              <w:widowControl/>
              <w:autoSpaceDE/>
              <w:autoSpaceDN/>
              <w:adjustRightInd/>
              <w:jc w:val="center"/>
              <w:rPr>
                <w:b/>
                <w:bCs/>
                <w:sz w:val="22"/>
                <w:szCs w:val="22"/>
              </w:rPr>
            </w:pPr>
            <w:ins w:id="4888" w:author="ERCOT" w:date="2023-10-26T12:41:00Z">
              <w:r w:rsidRPr="00E95F39">
                <w:rPr>
                  <w:sz w:val="22"/>
                  <w:szCs w:val="22"/>
                </w:rPr>
                <w:t>995</w:t>
              </w:r>
            </w:ins>
            <w:del w:id="4889" w:author="ERCOT" w:date="2023-10-26T12:41:00Z">
              <w:r w:rsidRPr="00E95F39" w:rsidDel="0054701B">
                <w:rPr>
                  <w:sz w:val="22"/>
                  <w:szCs w:val="22"/>
                </w:rPr>
                <w:delText>880</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890"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7D3D406D" w14:textId="3FBC8703" w:rsidR="008112EF" w:rsidRPr="00E95F39" w:rsidRDefault="008112EF" w:rsidP="00E95F39">
            <w:pPr>
              <w:widowControl/>
              <w:autoSpaceDE/>
              <w:autoSpaceDN/>
              <w:adjustRightInd/>
              <w:jc w:val="center"/>
              <w:rPr>
                <w:b/>
                <w:bCs/>
                <w:sz w:val="22"/>
                <w:szCs w:val="22"/>
              </w:rPr>
            </w:pPr>
            <w:ins w:id="4891" w:author="ERCOT" w:date="2023-10-26T12:41:00Z">
              <w:r w:rsidRPr="00E95F39">
                <w:rPr>
                  <w:sz w:val="22"/>
                  <w:szCs w:val="22"/>
                </w:rPr>
                <w:t>863</w:t>
              </w:r>
            </w:ins>
            <w:del w:id="4892" w:author="ERCOT" w:date="2023-10-26T12:41:00Z">
              <w:r w:rsidRPr="00E95F39" w:rsidDel="0054701B">
                <w:rPr>
                  <w:sz w:val="22"/>
                  <w:szCs w:val="22"/>
                </w:rPr>
                <w:delText>824</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893"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31DD9D12" w14:textId="59D07039" w:rsidR="008112EF" w:rsidRPr="00E95F39" w:rsidRDefault="008112EF" w:rsidP="00E95F39">
            <w:pPr>
              <w:widowControl/>
              <w:autoSpaceDE/>
              <w:autoSpaceDN/>
              <w:adjustRightInd/>
              <w:jc w:val="center"/>
              <w:rPr>
                <w:b/>
                <w:bCs/>
                <w:sz w:val="22"/>
                <w:szCs w:val="22"/>
              </w:rPr>
            </w:pPr>
            <w:ins w:id="4894" w:author="ERCOT" w:date="2023-10-26T12:41:00Z">
              <w:r w:rsidRPr="00E95F39">
                <w:rPr>
                  <w:sz w:val="22"/>
                  <w:szCs w:val="22"/>
                </w:rPr>
                <w:t>863</w:t>
              </w:r>
            </w:ins>
            <w:del w:id="4895" w:author="ERCOT" w:date="2023-10-26T12:41:00Z">
              <w:r w:rsidRPr="00E95F39" w:rsidDel="0054701B">
                <w:rPr>
                  <w:sz w:val="22"/>
                  <w:szCs w:val="22"/>
                </w:rPr>
                <w:delText>824</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896"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1DDF7E9A" w14:textId="151A1BEA" w:rsidR="008112EF" w:rsidRPr="00E95F39" w:rsidRDefault="008112EF" w:rsidP="00E95F39">
            <w:pPr>
              <w:widowControl/>
              <w:autoSpaceDE/>
              <w:autoSpaceDN/>
              <w:adjustRightInd/>
              <w:jc w:val="center"/>
              <w:rPr>
                <w:b/>
                <w:bCs/>
                <w:sz w:val="22"/>
                <w:szCs w:val="22"/>
              </w:rPr>
            </w:pPr>
            <w:ins w:id="4897" w:author="ERCOT" w:date="2023-10-26T12:41:00Z">
              <w:r w:rsidRPr="00E95F39">
                <w:rPr>
                  <w:sz w:val="22"/>
                  <w:szCs w:val="22"/>
                </w:rPr>
                <w:t>863</w:t>
              </w:r>
            </w:ins>
            <w:del w:id="4898" w:author="ERCOT" w:date="2023-10-26T12:41:00Z">
              <w:r w:rsidRPr="00E95F39" w:rsidDel="0054701B">
                <w:rPr>
                  <w:sz w:val="22"/>
                  <w:szCs w:val="22"/>
                </w:rPr>
                <w:delText>824</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899"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2208A33A" w14:textId="1189707F" w:rsidR="008112EF" w:rsidRPr="00E95F39" w:rsidRDefault="008112EF" w:rsidP="00E95F39">
            <w:pPr>
              <w:widowControl/>
              <w:autoSpaceDE/>
              <w:autoSpaceDN/>
              <w:adjustRightInd/>
              <w:jc w:val="center"/>
              <w:rPr>
                <w:b/>
                <w:bCs/>
                <w:sz w:val="22"/>
                <w:szCs w:val="22"/>
              </w:rPr>
            </w:pPr>
            <w:ins w:id="4900" w:author="ERCOT" w:date="2023-10-26T12:41:00Z">
              <w:r w:rsidRPr="00E95F39">
                <w:rPr>
                  <w:sz w:val="22"/>
                  <w:szCs w:val="22"/>
                </w:rPr>
                <w:t>863</w:t>
              </w:r>
            </w:ins>
            <w:del w:id="4901" w:author="ERCOT" w:date="2023-10-26T12:41:00Z">
              <w:r w:rsidRPr="00E95F39" w:rsidDel="0054701B">
                <w:rPr>
                  <w:sz w:val="22"/>
                  <w:szCs w:val="22"/>
                </w:rPr>
                <w:delText>824</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902"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406AB446" w14:textId="765CCAD8" w:rsidR="008112EF" w:rsidRPr="00E95F39" w:rsidRDefault="008112EF" w:rsidP="00E95F39">
            <w:pPr>
              <w:widowControl/>
              <w:autoSpaceDE/>
              <w:autoSpaceDN/>
              <w:adjustRightInd/>
              <w:jc w:val="center"/>
              <w:rPr>
                <w:b/>
                <w:bCs/>
                <w:sz w:val="22"/>
                <w:szCs w:val="22"/>
              </w:rPr>
            </w:pPr>
            <w:ins w:id="4903" w:author="ERCOT" w:date="2023-10-26T12:41:00Z">
              <w:r w:rsidRPr="00E95F39">
                <w:rPr>
                  <w:sz w:val="22"/>
                  <w:szCs w:val="22"/>
                </w:rPr>
                <w:t>863</w:t>
              </w:r>
            </w:ins>
            <w:del w:id="4904" w:author="ERCOT" w:date="2023-10-26T12:41:00Z">
              <w:r w:rsidRPr="00E95F39" w:rsidDel="0054701B">
                <w:rPr>
                  <w:sz w:val="22"/>
                  <w:szCs w:val="22"/>
                </w:rPr>
                <w:delText>824</w:delText>
              </w:r>
            </w:del>
          </w:p>
        </w:tc>
        <w:tc>
          <w:tcPr>
            <w:tcW w:w="244" w:type="pct"/>
            <w:tcBorders>
              <w:top w:val="single" w:sz="4" w:space="0" w:color="auto"/>
              <w:bottom w:val="single" w:sz="4" w:space="0" w:color="auto"/>
            </w:tcBorders>
            <w:vAlign w:val="center"/>
            <w:tcPrChange w:id="4905" w:author="ERCOT" w:date="2023-10-26T12:41:00Z">
              <w:tcPr>
                <w:tcW w:w="244" w:type="pct"/>
                <w:gridSpan w:val="2"/>
                <w:tcBorders>
                  <w:top w:val="single" w:sz="4" w:space="0" w:color="auto"/>
                  <w:bottom w:val="single" w:sz="4" w:space="0" w:color="auto"/>
                </w:tcBorders>
                <w:vAlign w:val="center"/>
              </w:tcPr>
            </w:tcPrChange>
          </w:tcPr>
          <w:p w14:paraId="48B7DA42" w14:textId="5BEB9FBB" w:rsidR="008112EF" w:rsidRPr="00E95F39" w:rsidRDefault="008112EF" w:rsidP="00E95F39">
            <w:pPr>
              <w:widowControl/>
              <w:autoSpaceDE/>
              <w:autoSpaceDN/>
              <w:adjustRightInd/>
              <w:jc w:val="center"/>
              <w:rPr>
                <w:b/>
                <w:bCs/>
                <w:sz w:val="22"/>
                <w:szCs w:val="22"/>
              </w:rPr>
            </w:pPr>
            <w:ins w:id="4906" w:author="ERCOT" w:date="2023-10-26T12:41:00Z">
              <w:r w:rsidRPr="00E95F39">
                <w:rPr>
                  <w:sz w:val="22"/>
                  <w:szCs w:val="22"/>
                </w:rPr>
                <w:t>863</w:t>
              </w:r>
            </w:ins>
            <w:del w:id="4907" w:author="ERCOT" w:date="2023-10-26T12:41:00Z">
              <w:r w:rsidRPr="00E95F39" w:rsidDel="0054701B">
                <w:rPr>
                  <w:sz w:val="22"/>
                  <w:szCs w:val="22"/>
                </w:rPr>
                <w:delText>824</w:delText>
              </w:r>
            </w:del>
          </w:p>
        </w:tc>
      </w:tr>
      <w:tr w:rsidR="008112EF" w:rsidRPr="00E66AD4" w14:paraId="39EAAB89" w14:textId="4C7E39F6"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908"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909" w:author="ERCOT" w:date="2023-10-26T12:41:00Z">
            <w:trPr>
              <w:gridBefore w:val="1"/>
              <w:trHeight w:val="576"/>
              <w:tblCellSpacing w:w="0" w:type="dxa"/>
            </w:trPr>
          </w:trPrChange>
        </w:trPr>
        <w:tc>
          <w:tcPr>
            <w:tcW w:w="339" w:type="pct"/>
            <w:tcBorders>
              <w:top w:val="single" w:sz="4" w:space="0" w:color="auto"/>
              <w:left w:val="single" w:sz="8" w:space="0" w:color="000000"/>
              <w:bottom w:val="single" w:sz="4" w:space="0" w:color="auto"/>
              <w:right w:val="single" w:sz="4" w:space="0" w:color="000000"/>
            </w:tcBorders>
            <w:vAlign w:val="center"/>
            <w:tcPrChange w:id="4910" w:author="ERCOT" w:date="2023-10-26T12:41:00Z">
              <w:tcPr>
                <w:tcW w:w="339" w:type="pct"/>
                <w:gridSpan w:val="2"/>
                <w:tcBorders>
                  <w:top w:val="single" w:sz="4" w:space="0" w:color="auto"/>
                  <w:left w:val="single" w:sz="8" w:space="0" w:color="000000"/>
                  <w:bottom w:val="single" w:sz="4" w:space="0" w:color="auto"/>
                  <w:right w:val="single" w:sz="4" w:space="0" w:color="000000"/>
                </w:tcBorders>
                <w:vAlign w:val="center"/>
              </w:tcPr>
            </w:tcPrChange>
          </w:tcPr>
          <w:p w14:paraId="0E9789B8" w14:textId="77777777" w:rsidR="008112EF" w:rsidRPr="000357D1" w:rsidRDefault="008112EF" w:rsidP="008112EF">
            <w:pPr>
              <w:widowControl/>
              <w:autoSpaceDE/>
              <w:autoSpaceDN/>
              <w:adjustRightInd/>
              <w:jc w:val="center"/>
              <w:rPr>
                <w:sz w:val="22"/>
                <w:szCs w:val="22"/>
              </w:rPr>
            </w:pPr>
            <w:r w:rsidRPr="000357D1">
              <w:rPr>
                <w:b/>
                <w:bCs/>
                <w:sz w:val="22"/>
                <w:szCs w:val="22"/>
              </w:rPr>
              <w:t>Nov.</w:t>
            </w:r>
          </w:p>
        </w:tc>
        <w:tc>
          <w:tcPr>
            <w:tcW w:w="199" w:type="pct"/>
            <w:tcBorders>
              <w:top w:val="single" w:sz="4" w:space="0" w:color="auto"/>
              <w:left w:val="single" w:sz="4" w:space="0" w:color="000000"/>
              <w:bottom w:val="single" w:sz="4" w:space="0" w:color="auto"/>
              <w:right w:val="single" w:sz="4" w:space="0" w:color="000000"/>
            </w:tcBorders>
            <w:vAlign w:val="center"/>
            <w:tcPrChange w:id="4911" w:author="ERCOT" w:date="2023-10-26T12:41:00Z">
              <w:tcPr>
                <w:tcW w:w="199" w:type="pct"/>
                <w:gridSpan w:val="2"/>
                <w:tcBorders>
                  <w:top w:val="single" w:sz="4" w:space="0" w:color="auto"/>
                  <w:left w:val="single" w:sz="4" w:space="0" w:color="000000"/>
                  <w:bottom w:val="single" w:sz="4" w:space="0" w:color="auto"/>
                  <w:right w:val="single" w:sz="4" w:space="0" w:color="000000"/>
                </w:tcBorders>
                <w:vAlign w:val="center"/>
              </w:tcPr>
            </w:tcPrChange>
          </w:tcPr>
          <w:p w14:paraId="668B083F" w14:textId="4DCD9D17" w:rsidR="008112EF" w:rsidRPr="00E95F39" w:rsidRDefault="008112EF" w:rsidP="00E95F39">
            <w:pPr>
              <w:widowControl/>
              <w:autoSpaceDE/>
              <w:autoSpaceDN/>
              <w:adjustRightInd/>
              <w:jc w:val="center"/>
              <w:rPr>
                <w:b/>
                <w:bCs/>
                <w:sz w:val="22"/>
                <w:szCs w:val="22"/>
              </w:rPr>
            </w:pPr>
            <w:ins w:id="4912" w:author="ERCOT" w:date="2023-10-26T12:41:00Z">
              <w:r w:rsidRPr="00E95F39">
                <w:rPr>
                  <w:sz w:val="22"/>
                  <w:szCs w:val="22"/>
                </w:rPr>
                <w:t>639</w:t>
              </w:r>
            </w:ins>
            <w:del w:id="4913" w:author="ERCOT" w:date="2023-10-26T12:41:00Z">
              <w:r w:rsidRPr="00E95F39" w:rsidDel="0054701B">
                <w:rPr>
                  <w:sz w:val="22"/>
                  <w:szCs w:val="22"/>
                </w:rPr>
                <w:delText>585</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14"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7EC83FC2" w14:textId="617332E7" w:rsidR="008112EF" w:rsidRPr="00E95F39" w:rsidRDefault="008112EF" w:rsidP="00E95F39">
            <w:pPr>
              <w:widowControl/>
              <w:autoSpaceDE/>
              <w:autoSpaceDN/>
              <w:adjustRightInd/>
              <w:jc w:val="center"/>
              <w:rPr>
                <w:b/>
                <w:bCs/>
                <w:sz w:val="22"/>
                <w:szCs w:val="22"/>
              </w:rPr>
            </w:pPr>
            <w:ins w:id="4915" w:author="ERCOT" w:date="2023-10-26T12:41:00Z">
              <w:r w:rsidRPr="00E95F39">
                <w:rPr>
                  <w:sz w:val="22"/>
                  <w:szCs w:val="22"/>
                </w:rPr>
                <w:t>639</w:t>
              </w:r>
            </w:ins>
            <w:del w:id="4916"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17"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634304BD" w14:textId="687EF255" w:rsidR="008112EF" w:rsidRPr="00E95F39" w:rsidRDefault="008112EF" w:rsidP="00E95F39">
            <w:pPr>
              <w:widowControl/>
              <w:autoSpaceDE/>
              <w:autoSpaceDN/>
              <w:adjustRightInd/>
              <w:jc w:val="center"/>
              <w:rPr>
                <w:b/>
                <w:bCs/>
                <w:sz w:val="22"/>
                <w:szCs w:val="22"/>
              </w:rPr>
            </w:pPr>
            <w:ins w:id="4918" w:author="ERCOT" w:date="2023-10-26T12:41:00Z">
              <w:r w:rsidRPr="00E95F39">
                <w:rPr>
                  <w:sz w:val="22"/>
                  <w:szCs w:val="22"/>
                </w:rPr>
                <w:t>639</w:t>
              </w:r>
            </w:ins>
            <w:del w:id="4919"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2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1D19ABE4" w14:textId="12A35DCB" w:rsidR="008112EF" w:rsidRPr="00E95F39" w:rsidRDefault="008112EF" w:rsidP="00E95F39">
            <w:pPr>
              <w:widowControl/>
              <w:autoSpaceDE/>
              <w:autoSpaceDN/>
              <w:adjustRightInd/>
              <w:jc w:val="center"/>
              <w:rPr>
                <w:b/>
                <w:bCs/>
                <w:sz w:val="22"/>
                <w:szCs w:val="22"/>
              </w:rPr>
            </w:pPr>
            <w:ins w:id="4921" w:author="ERCOT" w:date="2023-10-26T12:41:00Z">
              <w:r w:rsidRPr="00E95F39">
                <w:rPr>
                  <w:sz w:val="22"/>
                  <w:szCs w:val="22"/>
                </w:rPr>
                <w:t>639</w:t>
              </w:r>
            </w:ins>
            <w:del w:id="4922"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23"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CE40C83" w14:textId="0396C9BE" w:rsidR="008112EF" w:rsidRPr="00E95F39" w:rsidRDefault="008112EF" w:rsidP="00E95F39">
            <w:pPr>
              <w:widowControl/>
              <w:autoSpaceDE/>
              <w:autoSpaceDN/>
              <w:adjustRightInd/>
              <w:jc w:val="center"/>
              <w:rPr>
                <w:b/>
                <w:bCs/>
                <w:sz w:val="22"/>
                <w:szCs w:val="22"/>
              </w:rPr>
            </w:pPr>
            <w:ins w:id="4924" w:author="ERCOT" w:date="2023-10-26T12:41:00Z">
              <w:r w:rsidRPr="00E95F39">
                <w:rPr>
                  <w:sz w:val="22"/>
                  <w:szCs w:val="22"/>
                </w:rPr>
                <w:t>639</w:t>
              </w:r>
            </w:ins>
            <w:del w:id="4925"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26"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3C0F0C1" w14:textId="2F96D67C" w:rsidR="008112EF" w:rsidRPr="00E95F39" w:rsidRDefault="008112EF" w:rsidP="00E95F39">
            <w:pPr>
              <w:widowControl/>
              <w:autoSpaceDE/>
              <w:autoSpaceDN/>
              <w:adjustRightInd/>
              <w:jc w:val="center"/>
              <w:rPr>
                <w:b/>
                <w:bCs/>
                <w:sz w:val="22"/>
                <w:szCs w:val="22"/>
              </w:rPr>
            </w:pPr>
            <w:ins w:id="4927" w:author="ERCOT" w:date="2023-10-26T12:41:00Z">
              <w:r w:rsidRPr="00E95F39">
                <w:rPr>
                  <w:sz w:val="22"/>
                  <w:szCs w:val="22"/>
                </w:rPr>
                <w:t>639</w:t>
              </w:r>
            </w:ins>
            <w:del w:id="4928" w:author="ERCOT" w:date="2023-10-26T12:41:00Z">
              <w:r w:rsidRPr="00E95F39" w:rsidDel="0054701B">
                <w:rPr>
                  <w:sz w:val="22"/>
                  <w:szCs w:val="22"/>
                </w:rPr>
                <w:delText>585</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29"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2BE0FCFF" w14:textId="01C1A481" w:rsidR="008112EF" w:rsidRPr="00E95F39" w:rsidRDefault="008112EF" w:rsidP="00E95F39">
            <w:pPr>
              <w:widowControl/>
              <w:autoSpaceDE/>
              <w:autoSpaceDN/>
              <w:adjustRightInd/>
              <w:jc w:val="center"/>
              <w:rPr>
                <w:b/>
                <w:bCs/>
                <w:sz w:val="22"/>
                <w:szCs w:val="22"/>
              </w:rPr>
            </w:pPr>
            <w:ins w:id="4930" w:author="ERCOT" w:date="2023-10-26T12:41:00Z">
              <w:r w:rsidRPr="00E95F39">
                <w:rPr>
                  <w:sz w:val="22"/>
                  <w:szCs w:val="22"/>
                </w:rPr>
                <w:t>835</w:t>
              </w:r>
            </w:ins>
            <w:del w:id="4931" w:author="ERCOT" w:date="2023-10-26T12:41:00Z">
              <w:r w:rsidRPr="00E95F39" w:rsidDel="0054701B">
                <w:rPr>
                  <w:sz w:val="22"/>
                  <w:szCs w:val="22"/>
                </w:rPr>
                <w:delText>767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32"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1569727" w14:textId="6B6EF73E" w:rsidR="008112EF" w:rsidRPr="00E95F39" w:rsidRDefault="008112EF" w:rsidP="00E95F39">
            <w:pPr>
              <w:widowControl/>
              <w:autoSpaceDE/>
              <w:autoSpaceDN/>
              <w:adjustRightInd/>
              <w:jc w:val="center"/>
              <w:rPr>
                <w:b/>
                <w:bCs/>
                <w:sz w:val="22"/>
                <w:szCs w:val="22"/>
              </w:rPr>
            </w:pPr>
            <w:ins w:id="4933" w:author="ERCOT" w:date="2023-10-26T12:41:00Z">
              <w:r w:rsidRPr="00E95F39">
                <w:rPr>
                  <w:sz w:val="22"/>
                  <w:szCs w:val="22"/>
                </w:rPr>
                <w:t>835</w:t>
              </w:r>
            </w:ins>
            <w:del w:id="4934" w:author="ERCOT" w:date="2023-10-26T12:41:00Z">
              <w:r w:rsidRPr="00E95F39" w:rsidDel="0054701B">
                <w:rPr>
                  <w:sz w:val="22"/>
                  <w:szCs w:val="22"/>
                </w:rPr>
                <w:delText>767</w:delText>
              </w:r>
            </w:del>
          </w:p>
        </w:tc>
        <w:tc>
          <w:tcPr>
            <w:tcW w:w="178" w:type="pct"/>
            <w:tcBorders>
              <w:top w:val="single" w:sz="4" w:space="0" w:color="auto"/>
              <w:left w:val="single" w:sz="4" w:space="0" w:color="000000"/>
              <w:bottom w:val="single" w:sz="4" w:space="0" w:color="auto"/>
              <w:right w:val="single" w:sz="4" w:space="0" w:color="000000"/>
            </w:tcBorders>
            <w:vAlign w:val="center"/>
            <w:tcPrChange w:id="4935" w:author="ERCOT" w:date="2023-10-26T12:41:00Z">
              <w:tcPr>
                <w:tcW w:w="178" w:type="pct"/>
                <w:gridSpan w:val="2"/>
                <w:tcBorders>
                  <w:top w:val="single" w:sz="4" w:space="0" w:color="auto"/>
                  <w:left w:val="single" w:sz="4" w:space="0" w:color="000000"/>
                  <w:bottom w:val="single" w:sz="4" w:space="0" w:color="auto"/>
                  <w:right w:val="single" w:sz="4" w:space="0" w:color="000000"/>
                </w:tcBorders>
                <w:vAlign w:val="center"/>
              </w:tcPr>
            </w:tcPrChange>
          </w:tcPr>
          <w:p w14:paraId="21F1AF2D" w14:textId="4C8572AF" w:rsidR="008112EF" w:rsidRPr="00E95F39" w:rsidRDefault="008112EF" w:rsidP="00E95F39">
            <w:pPr>
              <w:widowControl/>
              <w:autoSpaceDE/>
              <w:autoSpaceDN/>
              <w:adjustRightInd/>
              <w:jc w:val="center"/>
              <w:rPr>
                <w:b/>
                <w:bCs/>
                <w:sz w:val="22"/>
                <w:szCs w:val="22"/>
              </w:rPr>
            </w:pPr>
            <w:ins w:id="4936" w:author="ERCOT" w:date="2023-10-26T12:41:00Z">
              <w:r w:rsidRPr="00E95F39">
                <w:rPr>
                  <w:sz w:val="22"/>
                  <w:szCs w:val="22"/>
                </w:rPr>
                <w:t>835</w:t>
              </w:r>
            </w:ins>
            <w:del w:id="4937" w:author="ERCOT" w:date="2023-10-26T12:41:00Z">
              <w:r w:rsidRPr="00E95F39" w:rsidDel="0054701B">
                <w:rPr>
                  <w:sz w:val="22"/>
                  <w:szCs w:val="22"/>
                </w:rPr>
                <w:delText>767</w:delText>
              </w:r>
            </w:del>
          </w:p>
        </w:tc>
        <w:tc>
          <w:tcPr>
            <w:tcW w:w="219" w:type="pct"/>
            <w:tcBorders>
              <w:top w:val="single" w:sz="4" w:space="0" w:color="auto"/>
              <w:left w:val="single" w:sz="4" w:space="0" w:color="000000"/>
              <w:bottom w:val="single" w:sz="4" w:space="0" w:color="auto"/>
              <w:right w:val="single" w:sz="4" w:space="0" w:color="000000"/>
            </w:tcBorders>
            <w:vAlign w:val="center"/>
            <w:tcPrChange w:id="4938" w:author="ERCOT" w:date="2023-10-26T12:41:00Z">
              <w:tcPr>
                <w:tcW w:w="219" w:type="pct"/>
                <w:gridSpan w:val="2"/>
                <w:tcBorders>
                  <w:top w:val="single" w:sz="4" w:space="0" w:color="auto"/>
                  <w:left w:val="single" w:sz="4" w:space="0" w:color="000000"/>
                  <w:bottom w:val="single" w:sz="4" w:space="0" w:color="auto"/>
                  <w:right w:val="single" w:sz="4" w:space="0" w:color="000000"/>
                </w:tcBorders>
                <w:vAlign w:val="center"/>
              </w:tcPr>
            </w:tcPrChange>
          </w:tcPr>
          <w:p w14:paraId="4FDA1C80" w14:textId="6F0DE649" w:rsidR="008112EF" w:rsidRPr="00E95F39" w:rsidRDefault="008112EF" w:rsidP="00E95F39">
            <w:pPr>
              <w:widowControl/>
              <w:autoSpaceDE/>
              <w:autoSpaceDN/>
              <w:adjustRightInd/>
              <w:jc w:val="center"/>
              <w:rPr>
                <w:b/>
                <w:bCs/>
                <w:sz w:val="22"/>
                <w:szCs w:val="22"/>
              </w:rPr>
            </w:pPr>
            <w:ins w:id="4939" w:author="ERCOT" w:date="2023-10-26T12:41:00Z">
              <w:r w:rsidRPr="00E95F39">
                <w:rPr>
                  <w:sz w:val="22"/>
                  <w:szCs w:val="22"/>
                </w:rPr>
                <w:t>835</w:t>
              </w:r>
            </w:ins>
            <w:del w:id="4940" w:author="ERCOT" w:date="2023-10-26T12:41:00Z">
              <w:r w:rsidRPr="00E95F39" w:rsidDel="0054701B">
                <w:rPr>
                  <w:sz w:val="22"/>
                  <w:szCs w:val="22"/>
                </w:rPr>
                <w:delText>767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41"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7D843B74" w14:textId="0F0CF2B7" w:rsidR="008112EF" w:rsidRPr="00E95F39" w:rsidRDefault="008112EF" w:rsidP="00E95F39">
            <w:pPr>
              <w:widowControl/>
              <w:autoSpaceDE/>
              <w:autoSpaceDN/>
              <w:adjustRightInd/>
              <w:jc w:val="center"/>
              <w:rPr>
                <w:b/>
                <w:bCs/>
                <w:sz w:val="22"/>
                <w:szCs w:val="22"/>
              </w:rPr>
            </w:pPr>
            <w:ins w:id="4942" w:author="ERCOT" w:date="2023-10-26T12:41:00Z">
              <w:r w:rsidRPr="00E95F39">
                <w:rPr>
                  <w:sz w:val="22"/>
                  <w:szCs w:val="22"/>
                </w:rPr>
                <w:t>835</w:t>
              </w:r>
            </w:ins>
            <w:del w:id="4943" w:author="ERCOT" w:date="2023-10-26T12:41:00Z">
              <w:r w:rsidRPr="00E95F39" w:rsidDel="0054701B">
                <w:rPr>
                  <w:sz w:val="22"/>
                  <w:szCs w:val="22"/>
                </w:rPr>
                <w:delText>767</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44"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54E9D2FE" w14:textId="59C0155C" w:rsidR="008112EF" w:rsidRPr="00E95F39" w:rsidRDefault="008112EF" w:rsidP="00E95F39">
            <w:pPr>
              <w:widowControl/>
              <w:autoSpaceDE/>
              <w:autoSpaceDN/>
              <w:adjustRightInd/>
              <w:jc w:val="center"/>
              <w:rPr>
                <w:b/>
                <w:bCs/>
                <w:sz w:val="22"/>
                <w:szCs w:val="22"/>
              </w:rPr>
            </w:pPr>
            <w:ins w:id="4945" w:author="ERCOT" w:date="2023-10-26T12:41:00Z">
              <w:r w:rsidRPr="00E95F39">
                <w:rPr>
                  <w:sz w:val="22"/>
                  <w:szCs w:val="22"/>
                </w:rPr>
                <w:t>835</w:t>
              </w:r>
            </w:ins>
            <w:del w:id="4946" w:author="ERCOT" w:date="2023-10-26T12:41:00Z">
              <w:r w:rsidRPr="00E95F39" w:rsidDel="0054701B">
                <w:rPr>
                  <w:sz w:val="22"/>
                  <w:szCs w:val="22"/>
                </w:rPr>
                <w:delText>767</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47"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29502BDF" w14:textId="5DC867A9" w:rsidR="008112EF" w:rsidRPr="00E95F39" w:rsidRDefault="008112EF" w:rsidP="00E95F39">
            <w:pPr>
              <w:widowControl/>
              <w:autoSpaceDE/>
              <w:autoSpaceDN/>
              <w:adjustRightInd/>
              <w:jc w:val="center"/>
              <w:rPr>
                <w:b/>
                <w:bCs/>
                <w:sz w:val="22"/>
                <w:szCs w:val="22"/>
              </w:rPr>
            </w:pPr>
            <w:ins w:id="4948" w:author="ERCOT" w:date="2023-10-26T12:41:00Z">
              <w:r w:rsidRPr="00E95F39">
                <w:rPr>
                  <w:sz w:val="22"/>
                  <w:szCs w:val="22"/>
                </w:rPr>
                <w:t>974</w:t>
              </w:r>
            </w:ins>
            <w:del w:id="4949" w:author="ERCOT" w:date="2023-10-26T12:41:00Z">
              <w:r w:rsidRPr="00E95F39" w:rsidDel="0054701B">
                <w:rPr>
                  <w:sz w:val="22"/>
                  <w:szCs w:val="22"/>
                </w:rPr>
                <w:delText>970</w:delText>
              </w:r>
            </w:del>
          </w:p>
        </w:tc>
        <w:tc>
          <w:tcPr>
            <w:tcW w:w="198" w:type="pct"/>
            <w:tcBorders>
              <w:top w:val="single" w:sz="4" w:space="0" w:color="auto"/>
              <w:left w:val="single" w:sz="4" w:space="0" w:color="000000"/>
              <w:bottom w:val="single" w:sz="4" w:space="0" w:color="auto"/>
              <w:right w:val="single" w:sz="4" w:space="0" w:color="000000"/>
            </w:tcBorders>
            <w:vAlign w:val="center"/>
            <w:tcPrChange w:id="4950" w:author="ERCOT" w:date="2023-10-26T12:41:00Z">
              <w:tcPr>
                <w:tcW w:w="198" w:type="pct"/>
                <w:gridSpan w:val="2"/>
                <w:tcBorders>
                  <w:top w:val="single" w:sz="4" w:space="0" w:color="auto"/>
                  <w:left w:val="single" w:sz="4" w:space="0" w:color="000000"/>
                  <w:bottom w:val="single" w:sz="4" w:space="0" w:color="auto"/>
                  <w:right w:val="single" w:sz="4" w:space="0" w:color="000000"/>
                </w:tcBorders>
                <w:vAlign w:val="center"/>
              </w:tcPr>
            </w:tcPrChange>
          </w:tcPr>
          <w:p w14:paraId="03AFDC70" w14:textId="14BDA82D" w:rsidR="008112EF" w:rsidRPr="00E95F39" w:rsidRDefault="008112EF" w:rsidP="00E95F39">
            <w:pPr>
              <w:widowControl/>
              <w:autoSpaceDE/>
              <w:autoSpaceDN/>
              <w:adjustRightInd/>
              <w:jc w:val="center"/>
              <w:rPr>
                <w:b/>
                <w:bCs/>
                <w:sz w:val="22"/>
                <w:szCs w:val="22"/>
              </w:rPr>
            </w:pPr>
            <w:ins w:id="4951" w:author="ERCOT" w:date="2023-10-26T12:41:00Z">
              <w:r w:rsidRPr="00E95F39">
                <w:rPr>
                  <w:sz w:val="22"/>
                  <w:szCs w:val="22"/>
                </w:rPr>
                <w:t>974</w:t>
              </w:r>
            </w:ins>
            <w:del w:id="4952" w:author="ERCOT" w:date="2023-10-26T12:41:00Z">
              <w:r w:rsidRPr="00E95F39" w:rsidDel="0054701B">
                <w:rPr>
                  <w:sz w:val="22"/>
                  <w:szCs w:val="22"/>
                </w:rPr>
                <w:delText>970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53"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0CA860AD" w14:textId="79E7E5D7" w:rsidR="008112EF" w:rsidRPr="00E95F39" w:rsidRDefault="008112EF" w:rsidP="00E95F39">
            <w:pPr>
              <w:widowControl/>
              <w:autoSpaceDE/>
              <w:autoSpaceDN/>
              <w:adjustRightInd/>
              <w:jc w:val="center"/>
              <w:rPr>
                <w:b/>
                <w:bCs/>
                <w:sz w:val="22"/>
                <w:szCs w:val="22"/>
              </w:rPr>
            </w:pPr>
            <w:ins w:id="4954" w:author="ERCOT" w:date="2023-10-26T12:41:00Z">
              <w:r w:rsidRPr="00E95F39">
                <w:rPr>
                  <w:sz w:val="22"/>
                  <w:szCs w:val="22"/>
                </w:rPr>
                <w:t>974</w:t>
              </w:r>
            </w:ins>
            <w:del w:id="4955" w:author="ERCOT" w:date="2023-10-26T12:41:00Z">
              <w:r w:rsidRPr="00E95F39" w:rsidDel="0054701B">
                <w:rPr>
                  <w:sz w:val="22"/>
                  <w:szCs w:val="22"/>
                </w:rPr>
                <w:delText>970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56"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329171DD" w14:textId="73A133FB" w:rsidR="008112EF" w:rsidRPr="00E95F39" w:rsidRDefault="008112EF" w:rsidP="00E95F39">
            <w:pPr>
              <w:widowControl/>
              <w:autoSpaceDE/>
              <w:autoSpaceDN/>
              <w:adjustRightInd/>
              <w:jc w:val="center"/>
              <w:rPr>
                <w:b/>
                <w:bCs/>
                <w:sz w:val="22"/>
                <w:szCs w:val="22"/>
              </w:rPr>
            </w:pPr>
            <w:ins w:id="4957" w:author="ERCOT" w:date="2023-10-26T12:41:00Z">
              <w:r w:rsidRPr="00E95F39">
                <w:rPr>
                  <w:sz w:val="22"/>
                  <w:szCs w:val="22"/>
                </w:rPr>
                <w:t>974</w:t>
              </w:r>
            </w:ins>
            <w:del w:id="4958" w:author="ERCOT" w:date="2023-10-26T12:41:00Z">
              <w:r w:rsidRPr="00E95F39" w:rsidDel="0054701B">
                <w:rPr>
                  <w:sz w:val="22"/>
                  <w:szCs w:val="22"/>
                </w:rPr>
                <w:delText>970</w:delText>
              </w:r>
            </w:del>
          </w:p>
        </w:tc>
        <w:tc>
          <w:tcPr>
            <w:tcW w:w="194" w:type="pct"/>
            <w:tcBorders>
              <w:top w:val="single" w:sz="4" w:space="0" w:color="auto"/>
              <w:left w:val="single" w:sz="4" w:space="0" w:color="000000"/>
              <w:bottom w:val="single" w:sz="4" w:space="0" w:color="auto"/>
              <w:right w:val="single" w:sz="4" w:space="0" w:color="000000"/>
            </w:tcBorders>
            <w:vAlign w:val="center"/>
            <w:tcPrChange w:id="4959" w:author="ERCOT" w:date="2023-10-26T12:41:00Z">
              <w:tcPr>
                <w:tcW w:w="194" w:type="pct"/>
                <w:gridSpan w:val="2"/>
                <w:tcBorders>
                  <w:top w:val="single" w:sz="4" w:space="0" w:color="auto"/>
                  <w:left w:val="single" w:sz="4" w:space="0" w:color="000000"/>
                  <w:bottom w:val="single" w:sz="4" w:space="0" w:color="auto"/>
                  <w:right w:val="single" w:sz="4" w:space="0" w:color="000000"/>
                </w:tcBorders>
                <w:vAlign w:val="center"/>
              </w:tcPr>
            </w:tcPrChange>
          </w:tcPr>
          <w:p w14:paraId="10C9FACA" w14:textId="5A100F9C" w:rsidR="008112EF" w:rsidRPr="00E95F39" w:rsidRDefault="008112EF" w:rsidP="00E95F39">
            <w:pPr>
              <w:widowControl/>
              <w:autoSpaceDE/>
              <w:autoSpaceDN/>
              <w:adjustRightInd/>
              <w:jc w:val="center"/>
              <w:rPr>
                <w:b/>
                <w:bCs/>
                <w:sz w:val="22"/>
                <w:szCs w:val="22"/>
              </w:rPr>
            </w:pPr>
            <w:ins w:id="4960" w:author="ERCOT" w:date="2023-10-26T12:41:00Z">
              <w:r w:rsidRPr="00E95F39">
                <w:rPr>
                  <w:sz w:val="22"/>
                  <w:szCs w:val="22"/>
                </w:rPr>
                <w:t>974</w:t>
              </w:r>
            </w:ins>
            <w:del w:id="4961" w:author="ERCOT" w:date="2023-10-26T12:41:00Z">
              <w:r w:rsidRPr="00E95F39" w:rsidDel="0054701B">
                <w:rPr>
                  <w:sz w:val="22"/>
                  <w:szCs w:val="22"/>
                </w:rPr>
                <w:delText>970</w:delText>
              </w:r>
            </w:del>
          </w:p>
        </w:tc>
        <w:tc>
          <w:tcPr>
            <w:tcW w:w="176" w:type="pct"/>
            <w:tcBorders>
              <w:top w:val="single" w:sz="4" w:space="0" w:color="auto"/>
              <w:left w:val="single" w:sz="4" w:space="0" w:color="000000"/>
              <w:bottom w:val="single" w:sz="4" w:space="0" w:color="auto"/>
              <w:right w:val="single" w:sz="4" w:space="0" w:color="000000"/>
            </w:tcBorders>
            <w:vAlign w:val="center"/>
            <w:tcPrChange w:id="4962" w:author="ERCOT" w:date="2023-10-26T12:41:00Z">
              <w:tcPr>
                <w:tcW w:w="176" w:type="pct"/>
                <w:gridSpan w:val="2"/>
                <w:tcBorders>
                  <w:top w:val="single" w:sz="4" w:space="0" w:color="auto"/>
                  <w:left w:val="single" w:sz="4" w:space="0" w:color="000000"/>
                  <w:bottom w:val="single" w:sz="4" w:space="0" w:color="auto"/>
                  <w:right w:val="single" w:sz="4" w:space="0" w:color="000000"/>
                </w:tcBorders>
                <w:vAlign w:val="center"/>
              </w:tcPr>
            </w:tcPrChange>
          </w:tcPr>
          <w:p w14:paraId="2FA6C025" w14:textId="1A916C65" w:rsidR="008112EF" w:rsidRPr="00E95F39" w:rsidRDefault="008112EF" w:rsidP="00E95F39">
            <w:pPr>
              <w:widowControl/>
              <w:autoSpaceDE/>
              <w:autoSpaceDN/>
              <w:adjustRightInd/>
              <w:jc w:val="center"/>
              <w:rPr>
                <w:b/>
                <w:bCs/>
                <w:sz w:val="22"/>
                <w:szCs w:val="22"/>
              </w:rPr>
            </w:pPr>
            <w:ins w:id="4963" w:author="ERCOT" w:date="2023-10-26T12:41:00Z">
              <w:r w:rsidRPr="00E95F39">
                <w:rPr>
                  <w:sz w:val="22"/>
                  <w:szCs w:val="22"/>
                </w:rPr>
                <w:t>974</w:t>
              </w:r>
            </w:ins>
            <w:del w:id="4964" w:author="ERCOT" w:date="2023-10-26T12:41:00Z">
              <w:r w:rsidRPr="00E95F39" w:rsidDel="0054701B">
                <w:rPr>
                  <w:sz w:val="22"/>
                  <w:szCs w:val="22"/>
                </w:rPr>
                <w:delText>970</w:delText>
              </w:r>
            </w:del>
          </w:p>
        </w:tc>
        <w:tc>
          <w:tcPr>
            <w:tcW w:w="187" w:type="pct"/>
            <w:tcBorders>
              <w:top w:val="single" w:sz="4" w:space="0" w:color="auto"/>
              <w:left w:val="single" w:sz="4" w:space="0" w:color="000000"/>
              <w:bottom w:val="single" w:sz="4" w:space="0" w:color="auto"/>
              <w:right w:val="single" w:sz="4" w:space="0" w:color="000000"/>
            </w:tcBorders>
            <w:vAlign w:val="center"/>
            <w:tcPrChange w:id="4965" w:author="ERCOT" w:date="2023-10-26T12:41:00Z">
              <w:tcPr>
                <w:tcW w:w="187" w:type="pct"/>
                <w:gridSpan w:val="2"/>
                <w:tcBorders>
                  <w:top w:val="single" w:sz="4" w:space="0" w:color="auto"/>
                  <w:left w:val="single" w:sz="4" w:space="0" w:color="000000"/>
                  <w:bottom w:val="single" w:sz="4" w:space="0" w:color="auto"/>
                  <w:right w:val="single" w:sz="4" w:space="0" w:color="000000"/>
                </w:tcBorders>
                <w:vAlign w:val="center"/>
              </w:tcPr>
            </w:tcPrChange>
          </w:tcPr>
          <w:p w14:paraId="2B261E17" w14:textId="636AA6F4" w:rsidR="008112EF" w:rsidRPr="00E95F39" w:rsidRDefault="008112EF" w:rsidP="00E95F39">
            <w:pPr>
              <w:widowControl/>
              <w:autoSpaceDE/>
              <w:autoSpaceDN/>
              <w:adjustRightInd/>
              <w:jc w:val="center"/>
              <w:rPr>
                <w:b/>
                <w:bCs/>
                <w:sz w:val="22"/>
                <w:szCs w:val="22"/>
              </w:rPr>
            </w:pPr>
            <w:ins w:id="4966" w:author="ERCOT" w:date="2023-10-26T12:41:00Z">
              <w:r w:rsidRPr="00E95F39">
                <w:rPr>
                  <w:sz w:val="22"/>
                  <w:szCs w:val="22"/>
                </w:rPr>
                <w:t>1055</w:t>
              </w:r>
            </w:ins>
            <w:del w:id="4967" w:author="ERCOT" w:date="2023-10-26T12:41:00Z">
              <w:r w:rsidRPr="00E95F39" w:rsidDel="0054701B">
                <w:rPr>
                  <w:sz w:val="22"/>
                  <w:szCs w:val="22"/>
                </w:rPr>
                <w:delText>1020</w:delText>
              </w:r>
            </w:del>
          </w:p>
        </w:tc>
        <w:tc>
          <w:tcPr>
            <w:tcW w:w="165" w:type="pct"/>
            <w:tcBorders>
              <w:top w:val="single" w:sz="4" w:space="0" w:color="auto"/>
              <w:left w:val="single" w:sz="4" w:space="0" w:color="000000"/>
              <w:bottom w:val="single" w:sz="4" w:space="0" w:color="auto"/>
              <w:right w:val="single" w:sz="4" w:space="0" w:color="000000"/>
            </w:tcBorders>
            <w:vAlign w:val="center"/>
            <w:tcPrChange w:id="4968" w:author="ERCOT" w:date="2023-10-26T12:41:00Z">
              <w:tcPr>
                <w:tcW w:w="165" w:type="pct"/>
                <w:gridSpan w:val="2"/>
                <w:tcBorders>
                  <w:top w:val="single" w:sz="4" w:space="0" w:color="auto"/>
                  <w:left w:val="single" w:sz="4" w:space="0" w:color="000000"/>
                  <w:bottom w:val="single" w:sz="4" w:space="0" w:color="auto"/>
                  <w:right w:val="single" w:sz="4" w:space="0" w:color="000000"/>
                </w:tcBorders>
                <w:vAlign w:val="center"/>
              </w:tcPr>
            </w:tcPrChange>
          </w:tcPr>
          <w:p w14:paraId="705D193E" w14:textId="7B43885F" w:rsidR="008112EF" w:rsidRPr="00E95F39" w:rsidRDefault="008112EF" w:rsidP="00E95F39">
            <w:pPr>
              <w:widowControl/>
              <w:autoSpaceDE/>
              <w:autoSpaceDN/>
              <w:adjustRightInd/>
              <w:jc w:val="center"/>
              <w:rPr>
                <w:b/>
                <w:bCs/>
                <w:sz w:val="22"/>
                <w:szCs w:val="22"/>
              </w:rPr>
            </w:pPr>
            <w:ins w:id="4969" w:author="ERCOT" w:date="2023-10-26T12:41:00Z">
              <w:r w:rsidRPr="00E95F39">
                <w:rPr>
                  <w:sz w:val="22"/>
                  <w:szCs w:val="22"/>
                </w:rPr>
                <w:t>1055</w:t>
              </w:r>
            </w:ins>
            <w:del w:id="4970" w:author="ERCOT" w:date="2023-10-26T12:41:00Z">
              <w:r w:rsidRPr="00E95F39" w:rsidDel="0054701B">
                <w:rPr>
                  <w:sz w:val="22"/>
                  <w:szCs w:val="22"/>
                </w:rPr>
                <w:delText>1020</w:delText>
              </w:r>
            </w:del>
          </w:p>
        </w:tc>
        <w:tc>
          <w:tcPr>
            <w:tcW w:w="166" w:type="pct"/>
            <w:tcBorders>
              <w:top w:val="single" w:sz="4" w:space="0" w:color="auto"/>
              <w:left w:val="single" w:sz="4" w:space="0" w:color="000000"/>
              <w:bottom w:val="single" w:sz="4" w:space="0" w:color="auto"/>
              <w:right w:val="single" w:sz="4" w:space="0" w:color="000000"/>
            </w:tcBorders>
            <w:vAlign w:val="center"/>
            <w:tcPrChange w:id="4971" w:author="ERCOT" w:date="2023-10-26T12:41:00Z">
              <w:tcPr>
                <w:tcW w:w="166" w:type="pct"/>
                <w:gridSpan w:val="2"/>
                <w:tcBorders>
                  <w:top w:val="single" w:sz="4" w:space="0" w:color="auto"/>
                  <w:left w:val="single" w:sz="4" w:space="0" w:color="000000"/>
                  <w:bottom w:val="single" w:sz="4" w:space="0" w:color="auto"/>
                  <w:right w:val="single" w:sz="4" w:space="0" w:color="000000"/>
                </w:tcBorders>
                <w:vAlign w:val="center"/>
              </w:tcPr>
            </w:tcPrChange>
          </w:tcPr>
          <w:p w14:paraId="3E9E44E7" w14:textId="1B29293B" w:rsidR="008112EF" w:rsidRPr="00E95F39" w:rsidRDefault="008112EF" w:rsidP="00E95F39">
            <w:pPr>
              <w:widowControl/>
              <w:autoSpaceDE/>
              <w:autoSpaceDN/>
              <w:adjustRightInd/>
              <w:jc w:val="center"/>
              <w:rPr>
                <w:b/>
                <w:bCs/>
                <w:sz w:val="22"/>
                <w:szCs w:val="22"/>
              </w:rPr>
            </w:pPr>
            <w:ins w:id="4972" w:author="ERCOT" w:date="2023-10-26T12:41:00Z">
              <w:r w:rsidRPr="00E95F39">
                <w:rPr>
                  <w:sz w:val="22"/>
                  <w:szCs w:val="22"/>
                </w:rPr>
                <w:t>1055</w:t>
              </w:r>
            </w:ins>
            <w:del w:id="4973" w:author="ERCOT" w:date="2023-10-26T12:41:00Z">
              <w:r w:rsidRPr="00E95F39" w:rsidDel="0054701B">
                <w:rPr>
                  <w:sz w:val="22"/>
                  <w:szCs w:val="22"/>
                </w:rPr>
                <w:delText>1020</w:delText>
              </w:r>
            </w:del>
          </w:p>
        </w:tc>
        <w:tc>
          <w:tcPr>
            <w:tcW w:w="180" w:type="pct"/>
            <w:tcBorders>
              <w:top w:val="single" w:sz="4" w:space="0" w:color="auto"/>
              <w:left w:val="single" w:sz="4" w:space="0" w:color="000000"/>
              <w:bottom w:val="single" w:sz="4" w:space="0" w:color="auto"/>
              <w:right w:val="single" w:sz="4" w:space="0" w:color="000000"/>
            </w:tcBorders>
            <w:vAlign w:val="center"/>
            <w:tcPrChange w:id="4974" w:author="ERCOT" w:date="2023-10-26T12:41:00Z">
              <w:tcPr>
                <w:tcW w:w="180" w:type="pct"/>
                <w:gridSpan w:val="2"/>
                <w:tcBorders>
                  <w:top w:val="single" w:sz="4" w:space="0" w:color="auto"/>
                  <w:left w:val="single" w:sz="4" w:space="0" w:color="000000"/>
                  <w:bottom w:val="single" w:sz="4" w:space="0" w:color="auto"/>
                  <w:right w:val="single" w:sz="4" w:space="0" w:color="000000"/>
                </w:tcBorders>
                <w:vAlign w:val="center"/>
              </w:tcPr>
            </w:tcPrChange>
          </w:tcPr>
          <w:p w14:paraId="58C6229D" w14:textId="7565092A" w:rsidR="008112EF" w:rsidRPr="00E95F39" w:rsidRDefault="008112EF" w:rsidP="00E95F39">
            <w:pPr>
              <w:widowControl/>
              <w:autoSpaceDE/>
              <w:autoSpaceDN/>
              <w:adjustRightInd/>
              <w:jc w:val="center"/>
              <w:rPr>
                <w:b/>
                <w:bCs/>
                <w:sz w:val="22"/>
                <w:szCs w:val="22"/>
              </w:rPr>
            </w:pPr>
            <w:ins w:id="4975" w:author="ERCOT" w:date="2023-10-26T12:41:00Z">
              <w:r w:rsidRPr="00E95F39">
                <w:rPr>
                  <w:sz w:val="22"/>
                  <w:szCs w:val="22"/>
                </w:rPr>
                <w:t>1055</w:t>
              </w:r>
            </w:ins>
            <w:del w:id="4976" w:author="ERCOT" w:date="2023-10-26T12:41:00Z">
              <w:r w:rsidRPr="00E95F39" w:rsidDel="0054701B">
                <w:rPr>
                  <w:sz w:val="22"/>
                  <w:szCs w:val="22"/>
                </w:rPr>
                <w:delText>1020</w:delText>
              </w:r>
            </w:del>
          </w:p>
        </w:tc>
        <w:tc>
          <w:tcPr>
            <w:tcW w:w="195" w:type="pct"/>
            <w:tcBorders>
              <w:top w:val="single" w:sz="4" w:space="0" w:color="auto"/>
              <w:left w:val="single" w:sz="4" w:space="0" w:color="000000"/>
              <w:bottom w:val="single" w:sz="4" w:space="0" w:color="auto"/>
              <w:right w:val="single" w:sz="4" w:space="0" w:color="000000"/>
            </w:tcBorders>
            <w:vAlign w:val="center"/>
            <w:tcPrChange w:id="4977" w:author="ERCOT" w:date="2023-10-26T12:41:00Z">
              <w:tcPr>
                <w:tcW w:w="195" w:type="pct"/>
                <w:gridSpan w:val="2"/>
                <w:tcBorders>
                  <w:top w:val="single" w:sz="4" w:space="0" w:color="auto"/>
                  <w:left w:val="single" w:sz="4" w:space="0" w:color="000000"/>
                  <w:bottom w:val="single" w:sz="4" w:space="0" w:color="auto"/>
                  <w:right w:val="single" w:sz="4" w:space="0" w:color="000000"/>
                </w:tcBorders>
                <w:vAlign w:val="center"/>
              </w:tcPr>
            </w:tcPrChange>
          </w:tcPr>
          <w:p w14:paraId="442AD2ED" w14:textId="4533DEF8" w:rsidR="008112EF" w:rsidRPr="00E95F39" w:rsidRDefault="008112EF" w:rsidP="00E95F39">
            <w:pPr>
              <w:widowControl/>
              <w:autoSpaceDE/>
              <w:autoSpaceDN/>
              <w:adjustRightInd/>
              <w:jc w:val="center"/>
              <w:rPr>
                <w:b/>
                <w:bCs/>
                <w:sz w:val="22"/>
                <w:szCs w:val="22"/>
              </w:rPr>
            </w:pPr>
            <w:ins w:id="4978" w:author="ERCOT" w:date="2023-10-26T12:41:00Z">
              <w:r w:rsidRPr="00E95F39">
                <w:rPr>
                  <w:sz w:val="22"/>
                  <w:szCs w:val="22"/>
                </w:rPr>
                <w:t>1055</w:t>
              </w:r>
            </w:ins>
            <w:del w:id="4979" w:author="ERCOT" w:date="2023-10-26T12:41:00Z">
              <w:r w:rsidRPr="00E95F39" w:rsidDel="0054701B">
                <w:rPr>
                  <w:sz w:val="22"/>
                  <w:szCs w:val="22"/>
                </w:rPr>
                <w:delText>1020</w:delText>
              </w:r>
            </w:del>
          </w:p>
        </w:tc>
        <w:tc>
          <w:tcPr>
            <w:tcW w:w="244" w:type="pct"/>
            <w:tcBorders>
              <w:top w:val="single" w:sz="4" w:space="0" w:color="auto"/>
              <w:bottom w:val="single" w:sz="4" w:space="0" w:color="auto"/>
            </w:tcBorders>
            <w:vAlign w:val="center"/>
            <w:tcPrChange w:id="4980" w:author="ERCOT" w:date="2023-10-26T12:41:00Z">
              <w:tcPr>
                <w:tcW w:w="244" w:type="pct"/>
                <w:gridSpan w:val="2"/>
                <w:tcBorders>
                  <w:top w:val="single" w:sz="4" w:space="0" w:color="auto"/>
                  <w:bottom w:val="single" w:sz="4" w:space="0" w:color="auto"/>
                </w:tcBorders>
                <w:vAlign w:val="center"/>
              </w:tcPr>
            </w:tcPrChange>
          </w:tcPr>
          <w:p w14:paraId="218263D1" w14:textId="28DAC51D" w:rsidR="008112EF" w:rsidRPr="00E95F39" w:rsidRDefault="008112EF" w:rsidP="00E95F39">
            <w:pPr>
              <w:widowControl/>
              <w:autoSpaceDE/>
              <w:autoSpaceDN/>
              <w:adjustRightInd/>
              <w:jc w:val="center"/>
              <w:rPr>
                <w:b/>
                <w:bCs/>
                <w:sz w:val="22"/>
                <w:szCs w:val="22"/>
              </w:rPr>
            </w:pPr>
            <w:ins w:id="4981" w:author="ERCOT" w:date="2023-10-26T12:41:00Z">
              <w:r w:rsidRPr="00E95F39">
                <w:rPr>
                  <w:sz w:val="22"/>
                  <w:szCs w:val="22"/>
                </w:rPr>
                <w:t>1055</w:t>
              </w:r>
            </w:ins>
            <w:del w:id="4982" w:author="ERCOT" w:date="2023-10-26T12:41:00Z">
              <w:r w:rsidRPr="00E95F39" w:rsidDel="0054701B">
                <w:rPr>
                  <w:sz w:val="22"/>
                  <w:szCs w:val="22"/>
                </w:rPr>
                <w:delText>1020</w:delText>
              </w:r>
            </w:del>
          </w:p>
        </w:tc>
      </w:tr>
      <w:tr w:rsidR="008112EF" w:rsidRPr="00E66AD4" w14:paraId="7D357262" w14:textId="74DB4FBB" w:rsidTr="00E95F39">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983" w:author="ERCOT" w:date="2023-10-26T12:41:00Z">
            <w:tblPrEx>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984" w:author="ERCOT" w:date="2023-10-26T12:41:00Z">
            <w:trPr>
              <w:gridBefore w:val="1"/>
              <w:trHeight w:val="576"/>
              <w:tblCellSpacing w:w="0" w:type="dxa"/>
            </w:trPr>
          </w:trPrChange>
        </w:trPr>
        <w:tc>
          <w:tcPr>
            <w:tcW w:w="339" w:type="pct"/>
            <w:tcBorders>
              <w:top w:val="single" w:sz="4" w:space="0" w:color="auto"/>
              <w:left w:val="single" w:sz="8" w:space="0" w:color="000000"/>
              <w:bottom w:val="single" w:sz="18" w:space="0" w:color="000000"/>
              <w:right w:val="single" w:sz="4" w:space="0" w:color="000000"/>
            </w:tcBorders>
            <w:vAlign w:val="center"/>
            <w:tcPrChange w:id="4985" w:author="ERCOT" w:date="2023-10-26T12:41:00Z">
              <w:tcPr>
                <w:tcW w:w="339" w:type="pct"/>
                <w:gridSpan w:val="2"/>
                <w:tcBorders>
                  <w:top w:val="single" w:sz="4" w:space="0" w:color="auto"/>
                  <w:left w:val="single" w:sz="8" w:space="0" w:color="000000"/>
                  <w:bottom w:val="single" w:sz="18" w:space="0" w:color="000000"/>
                  <w:right w:val="single" w:sz="4" w:space="0" w:color="000000"/>
                </w:tcBorders>
                <w:vAlign w:val="center"/>
              </w:tcPr>
            </w:tcPrChange>
          </w:tcPr>
          <w:p w14:paraId="7AC36DA6" w14:textId="77777777" w:rsidR="008112EF" w:rsidRPr="000357D1" w:rsidRDefault="008112EF" w:rsidP="008112EF">
            <w:pPr>
              <w:widowControl/>
              <w:autoSpaceDE/>
              <w:autoSpaceDN/>
              <w:adjustRightInd/>
              <w:jc w:val="center"/>
              <w:rPr>
                <w:sz w:val="22"/>
                <w:szCs w:val="22"/>
              </w:rPr>
            </w:pPr>
            <w:r w:rsidRPr="000357D1">
              <w:rPr>
                <w:b/>
                <w:bCs/>
                <w:sz w:val="22"/>
                <w:szCs w:val="22"/>
              </w:rPr>
              <w:t>Dec.</w:t>
            </w:r>
          </w:p>
        </w:tc>
        <w:tc>
          <w:tcPr>
            <w:tcW w:w="199" w:type="pct"/>
            <w:tcBorders>
              <w:top w:val="single" w:sz="4" w:space="0" w:color="auto"/>
              <w:left w:val="single" w:sz="4" w:space="0" w:color="000000"/>
              <w:bottom w:val="single" w:sz="18" w:space="0" w:color="000000"/>
              <w:right w:val="single" w:sz="4" w:space="0" w:color="000000"/>
            </w:tcBorders>
            <w:vAlign w:val="center"/>
            <w:tcPrChange w:id="4986" w:author="ERCOT" w:date="2023-10-26T12:41:00Z">
              <w:tcPr>
                <w:tcW w:w="199" w:type="pct"/>
                <w:gridSpan w:val="2"/>
                <w:tcBorders>
                  <w:top w:val="single" w:sz="4" w:space="0" w:color="auto"/>
                  <w:left w:val="single" w:sz="4" w:space="0" w:color="000000"/>
                  <w:bottom w:val="single" w:sz="18" w:space="0" w:color="000000"/>
                  <w:right w:val="single" w:sz="4" w:space="0" w:color="000000"/>
                </w:tcBorders>
                <w:vAlign w:val="center"/>
              </w:tcPr>
            </w:tcPrChange>
          </w:tcPr>
          <w:p w14:paraId="36527310" w14:textId="0DA066B5" w:rsidR="008112EF" w:rsidRPr="00E95F39" w:rsidRDefault="008112EF" w:rsidP="00E95F39">
            <w:pPr>
              <w:widowControl/>
              <w:autoSpaceDE/>
              <w:autoSpaceDN/>
              <w:adjustRightInd/>
              <w:jc w:val="center"/>
              <w:rPr>
                <w:b/>
                <w:bCs/>
                <w:sz w:val="22"/>
                <w:szCs w:val="22"/>
              </w:rPr>
            </w:pPr>
            <w:ins w:id="4987" w:author="ERCOT" w:date="2023-10-26T12:41:00Z">
              <w:r w:rsidRPr="00E95F39">
                <w:rPr>
                  <w:sz w:val="22"/>
                  <w:szCs w:val="22"/>
                </w:rPr>
                <w:t>668</w:t>
              </w:r>
            </w:ins>
            <w:del w:id="4988" w:author="ERCOT" w:date="2023-10-26T12:41:00Z">
              <w:r w:rsidRPr="00E95F39" w:rsidDel="0054701B">
                <w:rPr>
                  <w:sz w:val="22"/>
                  <w:szCs w:val="22"/>
                </w:rPr>
                <w:delText>525</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4989"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14150D19" w14:textId="1D4241E6" w:rsidR="008112EF" w:rsidRPr="00E95F39" w:rsidRDefault="008112EF" w:rsidP="00E95F39">
            <w:pPr>
              <w:widowControl/>
              <w:autoSpaceDE/>
              <w:autoSpaceDN/>
              <w:adjustRightInd/>
              <w:jc w:val="center"/>
              <w:rPr>
                <w:b/>
                <w:bCs/>
                <w:sz w:val="22"/>
                <w:szCs w:val="22"/>
              </w:rPr>
            </w:pPr>
            <w:ins w:id="4990" w:author="ERCOT" w:date="2023-10-26T12:41:00Z">
              <w:r w:rsidRPr="00E95F39">
                <w:rPr>
                  <w:sz w:val="22"/>
                  <w:szCs w:val="22"/>
                </w:rPr>
                <w:t>668</w:t>
              </w:r>
            </w:ins>
            <w:del w:id="4991"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92"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6A43B39" w14:textId="5D107287" w:rsidR="008112EF" w:rsidRPr="00E95F39" w:rsidRDefault="008112EF" w:rsidP="00E95F39">
            <w:pPr>
              <w:widowControl/>
              <w:autoSpaceDE/>
              <w:autoSpaceDN/>
              <w:adjustRightInd/>
              <w:jc w:val="center"/>
              <w:rPr>
                <w:b/>
                <w:bCs/>
                <w:sz w:val="22"/>
                <w:szCs w:val="22"/>
              </w:rPr>
            </w:pPr>
            <w:ins w:id="4993" w:author="ERCOT" w:date="2023-10-26T12:41:00Z">
              <w:r w:rsidRPr="00E95F39">
                <w:rPr>
                  <w:sz w:val="22"/>
                  <w:szCs w:val="22"/>
                </w:rPr>
                <w:t>668</w:t>
              </w:r>
            </w:ins>
            <w:del w:id="4994"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95"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6580A397" w14:textId="22D6FA6E" w:rsidR="008112EF" w:rsidRPr="00E95F39" w:rsidRDefault="008112EF" w:rsidP="00E95F39">
            <w:pPr>
              <w:widowControl/>
              <w:autoSpaceDE/>
              <w:autoSpaceDN/>
              <w:adjustRightInd/>
              <w:jc w:val="center"/>
              <w:rPr>
                <w:b/>
                <w:bCs/>
                <w:sz w:val="22"/>
                <w:szCs w:val="22"/>
              </w:rPr>
            </w:pPr>
            <w:ins w:id="4996" w:author="ERCOT" w:date="2023-10-26T12:41:00Z">
              <w:r w:rsidRPr="00E95F39">
                <w:rPr>
                  <w:sz w:val="22"/>
                  <w:szCs w:val="22"/>
                </w:rPr>
                <w:t>668</w:t>
              </w:r>
            </w:ins>
            <w:del w:id="4997"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4998"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1310C64E" w14:textId="65F8FEB6" w:rsidR="008112EF" w:rsidRPr="00E95F39" w:rsidRDefault="008112EF" w:rsidP="00E95F39">
            <w:pPr>
              <w:widowControl/>
              <w:autoSpaceDE/>
              <w:autoSpaceDN/>
              <w:adjustRightInd/>
              <w:jc w:val="center"/>
              <w:rPr>
                <w:b/>
                <w:bCs/>
                <w:sz w:val="22"/>
                <w:szCs w:val="22"/>
              </w:rPr>
            </w:pPr>
            <w:ins w:id="4999" w:author="ERCOT" w:date="2023-10-26T12:41:00Z">
              <w:r w:rsidRPr="00E95F39">
                <w:rPr>
                  <w:sz w:val="22"/>
                  <w:szCs w:val="22"/>
                </w:rPr>
                <w:t>668</w:t>
              </w:r>
            </w:ins>
            <w:del w:id="5000"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01"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59447C6" w14:textId="58C7FB99" w:rsidR="008112EF" w:rsidRPr="00E95F39" w:rsidRDefault="008112EF" w:rsidP="00E95F39">
            <w:pPr>
              <w:widowControl/>
              <w:autoSpaceDE/>
              <w:autoSpaceDN/>
              <w:adjustRightInd/>
              <w:jc w:val="center"/>
              <w:rPr>
                <w:b/>
                <w:bCs/>
                <w:sz w:val="22"/>
                <w:szCs w:val="22"/>
              </w:rPr>
            </w:pPr>
            <w:ins w:id="5002" w:author="ERCOT" w:date="2023-10-26T12:41:00Z">
              <w:r w:rsidRPr="00E95F39">
                <w:rPr>
                  <w:sz w:val="22"/>
                  <w:szCs w:val="22"/>
                </w:rPr>
                <w:t>668</w:t>
              </w:r>
            </w:ins>
            <w:del w:id="5003" w:author="ERCOT" w:date="2023-10-26T12:41:00Z">
              <w:r w:rsidRPr="00E95F39" w:rsidDel="0054701B">
                <w:rPr>
                  <w:sz w:val="22"/>
                  <w:szCs w:val="22"/>
                </w:rPr>
                <w:delText>525</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04"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24923B91" w14:textId="676C02B6" w:rsidR="008112EF" w:rsidRPr="00E95F39" w:rsidRDefault="008112EF" w:rsidP="00E95F39">
            <w:pPr>
              <w:widowControl/>
              <w:autoSpaceDE/>
              <w:autoSpaceDN/>
              <w:adjustRightInd/>
              <w:jc w:val="center"/>
              <w:rPr>
                <w:b/>
                <w:bCs/>
                <w:sz w:val="22"/>
                <w:szCs w:val="22"/>
              </w:rPr>
            </w:pPr>
            <w:ins w:id="5005" w:author="ERCOT" w:date="2023-10-26T12:41:00Z">
              <w:r w:rsidRPr="00E95F39">
                <w:rPr>
                  <w:sz w:val="22"/>
                  <w:szCs w:val="22"/>
                </w:rPr>
                <w:t>775</w:t>
              </w:r>
            </w:ins>
            <w:del w:id="5006" w:author="ERCOT" w:date="2023-10-26T12:41:00Z">
              <w:r w:rsidRPr="00E95F39" w:rsidDel="0054701B">
                <w:rPr>
                  <w:sz w:val="22"/>
                  <w:szCs w:val="22"/>
                </w:rPr>
                <w:delText>766</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07"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1903EBD7" w14:textId="5FEDB7E9" w:rsidR="008112EF" w:rsidRPr="00E95F39" w:rsidRDefault="008112EF" w:rsidP="00E95F39">
            <w:pPr>
              <w:widowControl/>
              <w:autoSpaceDE/>
              <w:autoSpaceDN/>
              <w:adjustRightInd/>
              <w:jc w:val="center"/>
              <w:rPr>
                <w:b/>
                <w:bCs/>
                <w:sz w:val="22"/>
                <w:szCs w:val="22"/>
              </w:rPr>
            </w:pPr>
            <w:ins w:id="5008" w:author="ERCOT" w:date="2023-10-26T12:41:00Z">
              <w:r w:rsidRPr="00E95F39">
                <w:rPr>
                  <w:sz w:val="22"/>
                  <w:szCs w:val="22"/>
                </w:rPr>
                <w:t>775</w:t>
              </w:r>
            </w:ins>
            <w:del w:id="5009" w:author="ERCOT" w:date="2023-10-26T12:41:00Z">
              <w:r w:rsidRPr="00E95F39" w:rsidDel="0054701B">
                <w:rPr>
                  <w:sz w:val="22"/>
                  <w:szCs w:val="22"/>
                </w:rPr>
                <w:delText>766</w:delText>
              </w:r>
            </w:del>
          </w:p>
        </w:tc>
        <w:tc>
          <w:tcPr>
            <w:tcW w:w="178" w:type="pct"/>
            <w:tcBorders>
              <w:top w:val="single" w:sz="4" w:space="0" w:color="auto"/>
              <w:left w:val="single" w:sz="4" w:space="0" w:color="000000"/>
              <w:bottom w:val="single" w:sz="18" w:space="0" w:color="000000"/>
              <w:right w:val="single" w:sz="4" w:space="0" w:color="000000"/>
            </w:tcBorders>
            <w:vAlign w:val="center"/>
            <w:tcPrChange w:id="5010" w:author="ERCOT" w:date="2023-10-26T12:41:00Z">
              <w:tcPr>
                <w:tcW w:w="178" w:type="pct"/>
                <w:gridSpan w:val="2"/>
                <w:tcBorders>
                  <w:top w:val="single" w:sz="4" w:space="0" w:color="auto"/>
                  <w:left w:val="single" w:sz="4" w:space="0" w:color="000000"/>
                  <w:bottom w:val="single" w:sz="18" w:space="0" w:color="000000"/>
                  <w:right w:val="single" w:sz="4" w:space="0" w:color="000000"/>
                </w:tcBorders>
                <w:vAlign w:val="center"/>
              </w:tcPr>
            </w:tcPrChange>
          </w:tcPr>
          <w:p w14:paraId="467B597E" w14:textId="70E36097" w:rsidR="008112EF" w:rsidRPr="00E95F39" w:rsidRDefault="008112EF" w:rsidP="00E95F39">
            <w:pPr>
              <w:widowControl/>
              <w:autoSpaceDE/>
              <w:autoSpaceDN/>
              <w:adjustRightInd/>
              <w:jc w:val="center"/>
              <w:rPr>
                <w:b/>
                <w:bCs/>
                <w:sz w:val="22"/>
                <w:szCs w:val="22"/>
              </w:rPr>
            </w:pPr>
            <w:ins w:id="5011" w:author="ERCOT" w:date="2023-10-26T12:41:00Z">
              <w:r w:rsidRPr="00E95F39">
                <w:rPr>
                  <w:sz w:val="22"/>
                  <w:szCs w:val="22"/>
                </w:rPr>
                <w:t>775</w:t>
              </w:r>
            </w:ins>
            <w:del w:id="5012" w:author="ERCOT" w:date="2023-10-26T12:41:00Z">
              <w:r w:rsidRPr="00E95F39" w:rsidDel="0054701B">
                <w:rPr>
                  <w:sz w:val="22"/>
                  <w:szCs w:val="22"/>
                </w:rPr>
                <w:delText>766</w:delText>
              </w:r>
            </w:del>
          </w:p>
        </w:tc>
        <w:tc>
          <w:tcPr>
            <w:tcW w:w="219" w:type="pct"/>
            <w:tcBorders>
              <w:top w:val="single" w:sz="4" w:space="0" w:color="auto"/>
              <w:left w:val="single" w:sz="4" w:space="0" w:color="000000"/>
              <w:bottom w:val="single" w:sz="18" w:space="0" w:color="000000"/>
              <w:right w:val="single" w:sz="4" w:space="0" w:color="000000"/>
            </w:tcBorders>
            <w:vAlign w:val="center"/>
            <w:tcPrChange w:id="5013" w:author="ERCOT" w:date="2023-10-26T12:41:00Z">
              <w:tcPr>
                <w:tcW w:w="219" w:type="pct"/>
                <w:gridSpan w:val="2"/>
                <w:tcBorders>
                  <w:top w:val="single" w:sz="4" w:space="0" w:color="auto"/>
                  <w:left w:val="single" w:sz="4" w:space="0" w:color="000000"/>
                  <w:bottom w:val="single" w:sz="18" w:space="0" w:color="000000"/>
                  <w:right w:val="single" w:sz="4" w:space="0" w:color="000000"/>
                </w:tcBorders>
                <w:vAlign w:val="center"/>
              </w:tcPr>
            </w:tcPrChange>
          </w:tcPr>
          <w:p w14:paraId="05250E12" w14:textId="604FF993" w:rsidR="008112EF" w:rsidRPr="00E95F39" w:rsidRDefault="008112EF" w:rsidP="00E95F39">
            <w:pPr>
              <w:widowControl/>
              <w:autoSpaceDE/>
              <w:autoSpaceDN/>
              <w:adjustRightInd/>
              <w:jc w:val="center"/>
              <w:rPr>
                <w:b/>
                <w:bCs/>
                <w:sz w:val="22"/>
                <w:szCs w:val="22"/>
              </w:rPr>
            </w:pPr>
            <w:ins w:id="5014" w:author="ERCOT" w:date="2023-10-26T12:41:00Z">
              <w:r w:rsidRPr="00E95F39">
                <w:rPr>
                  <w:sz w:val="22"/>
                  <w:szCs w:val="22"/>
                </w:rPr>
                <w:t>775</w:t>
              </w:r>
            </w:ins>
            <w:del w:id="5015" w:author="ERCOT" w:date="2023-10-26T12:41:00Z">
              <w:r w:rsidRPr="00E95F39" w:rsidDel="0054701B">
                <w:rPr>
                  <w:sz w:val="22"/>
                  <w:szCs w:val="22"/>
                </w:rPr>
                <w:delText>766</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16"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79996D1A" w14:textId="185C50F1" w:rsidR="008112EF" w:rsidRPr="00E95F39" w:rsidRDefault="008112EF" w:rsidP="00E95F39">
            <w:pPr>
              <w:widowControl/>
              <w:autoSpaceDE/>
              <w:autoSpaceDN/>
              <w:adjustRightInd/>
              <w:jc w:val="center"/>
              <w:rPr>
                <w:b/>
                <w:bCs/>
                <w:sz w:val="22"/>
                <w:szCs w:val="22"/>
              </w:rPr>
            </w:pPr>
            <w:ins w:id="5017" w:author="ERCOT" w:date="2023-10-26T12:41:00Z">
              <w:r w:rsidRPr="00E95F39">
                <w:rPr>
                  <w:sz w:val="22"/>
                  <w:szCs w:val="22"/>
                </w:rPr>
                <w:t>775</w:t>
              </w:r>
            </w:ins>
            <w:del w:id="5018" w:author="ERCOT" w:date="2023-10-26T12:41:00Z">
              <w:r w:rsidRPr="00E95F39" w:rsidDel="0054701B">
                <w:rPr>
                  <w:sz w:val="22"/>
                  <w:szCs w:val="22"/>
                </w:rPr>
                <w:delText>766</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19"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0DFB70DD" w14:textId="36822B5D" w:rsidR="008112EF" w:rsidRPr="00E95F39" w:rsidRDefault="008112EF" w:rsidP="00E95F39">
            <w:pPr>
              <w:widowControl/>
              <w:autoSpaceDE/>
              <w:autoSpaceDN/>
              <w:adjustRightInd/>
              <w:jc w:val="center"/>
              <w:rPr>
                <w:b/>
                <w:bCs/>
                <w:sz w:val="22"/>
                <w:szCs w:val="22"/>
              </w:rPr>
            </w:pPr>
            <w:ins w:id="5020" w:author="ERCOT" w:date="2023-10-26T12:41:00Z">
              <w:r w:rsidRPr="00E95F39">
                <w:rPr>
                  <w:sz w:val="22"/>
                  <w:szCs w:val="22"/>
                </w:rPr>
                <w:t>775</w:t>
              </w:r>
            </w:ins>
            <w:del w:id="5021" w:author="ERCOT" w:date="2023-10-26T12:41:00Z">
              <w:r w:rsidRPr="00E95F39" w:rsidDel="0054701B">
                <w:rPr>
                  <w:sz w:val="22"/>
                  <w:szCs w:val="22"/>
                </w:rPr>
                <w:delText>766</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22"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02258FDA" w14:textId="6A0D03C2" w:rsidR="008112EF" w:rsidRPr="00E95F39" w:rsidRDefault="008112EF" w:rsidP="00E95F39">
            <w:pPr>
              <w:widowControl/>
              <w:autoSpaceDE/>
              <w:autoSpaceDN/>
              <w:adjustRightInd/>
              <w:jc w:val="center"/>
              <w:rPr>
                <w:b/>
                <w:bCs/>
                <w:sz w:val="22"/>
                <w:szCs w:val="22"/>
              </w:rPr>
            </w:pPr>
            <w:ins w:id="5023" w:author="ERCOT" w:date="2023-10-26T12:41:00Z">
              <w:r w:rsidRPr="00E95F39">
                <w:rPr>
                  <w:sz w:val="22"/>
                  <w:szCs w:val="22"/>
                </w:rPr>
                <w:t>1018</w:t>
              </w:r>
            </w:ins>
            <w:del w:id="5024" w:author="ERCOT" w:date="2023-10-26T12:41:00Z">
              <w:r w:rsidRPr="00E95F39" w:rsidDel="0054701B">
                <w:rPr>
                  <w:sz w:val="22"/>
                  <w:szCs w:val="22"/>
                </w:rPr>
                <w:delText>824</w:delText>
              </w:r>
            </w:del>
          </w:p>
        </w:tc>
        <w:tc>
          <w:tcPr>
            <w:tcW w:w="198" w:type="pct"/>
            <w:tcBorders>
              <w:top w:val="single" w:sz="4" w:space="0" w:color="auto"/>
              <w:left w:val="single" w:sz="4" w:space="0" w:color="000000"/>
              <w:bottom w:val="single" w:sz="18" w:space="0" w:color="000000"/>
              <w:right w:val="single" w:sz="4" w:space="0" w:color="000000"/>
            </w:tcBorders>
            <w:vAlign w:val="center"/>
            <w:tcPrChange w:id="5025" w:author="ERCOT" w:date="2023-10-26T12:41:00Z">
              <w:tcPr>
                <w:tcW w:w="198" w:type="pct"/>
                <w:gridSpan w:val="2"/>
                <w:tcBorders>
                  <w:top w:val="single" w:sz="4" w:space="0" w:color="auto"/>
                  <w:left w:val="single" w:sz="4" w:space="0" w:color="000000"/>
                  <w:bottom w:val="single" w:sz="18" w:space="0" w:color="000000"/>
                  <w:right w:val="single" w:sz="4" w:space="0" w:color="000000"/>
                </w:tcBorders>
                <w:vAlign w:val="center"/>
              </w:tcPr>
            </w:tcPrChange>
          </w:tcPr>
          <w:p w14:paraId="760C4F32" w14:textId="52A11FDE" w:rsidR="008112EF" w:rsidRPr="00E95F39" w:rsidRDefault="008112EF" w:rsidP="00E95F39">
            <w:pPr>
              <w:widowControl/>
              <w:autoSpaceDE/>
              <w:autoSpaceDN/>
              <w:adjustRightInd/>
              <w:jc w:val="center"/>
              <w:rPr>
                <w:b/>
                <w:bCs/>
                <w:sz w:val="22"/>
                <w:szCs w:val="22"/>
              </w:rPr>
            </w:pPr>
            <w:ins w:id="5026" w:author="ERCOT" w:date="2023-10-26T12:41:00Z">
              <w:r w:rsidRPr="00E95F39">
                <w:rPr>
                  <w:sz w:val="22"/>
                  <w:szCs w:val="22"/>
                </w:rPr>
                <w:t>1018</w:t>
              </w:r>
            </w:ins>
            <w:del w:id="5027"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28"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5147296D" w14:textId="4A28B987" w:rsidR="008112EF" w:rsidRPr="00E95F39" w:rsidRDefault="008112EF" w:rsidP="00E95F39">
            <w:pPr>
              <w:widowControl/>
              <w:autoSpaceDE/>
              <w:autoSpaceDN/>
              <w:adjustRightInd/>
              <w:jc w:val="center"/>
              <w:rPr>
                <w:b/>
                <w:bCs/>
                <w:sz w:val="22"/>
                <w:szCs w:val="22"/>
              </w:rPr>
            </w:pPr>
            <w:ins w:id="5029" w:author="ERCOT" w:date="2023-10-26T12:41:00Z">
              <w:r w:rsidRPr="00E95F39">
                <w:rPr>
                  <w:sz w:val="22"/>
                  <w:szCs w:val="22"/>
                </w:rPr>
                <w:t>1018</w:t>
              </w:r>
            </w:ins>
            <w:del w:id="5030"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31"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320D1988" w14:textId="3217E4FF" w:rsidR="008112EF" w:rsidRPr="00E95F39" w:rsidRDefault="008112EF" w:rsidP="00E95F39">
            <w:pPr>
              <w:widowControl/>
              <w:autoSpaceDE/>
              <w:autoSpaceDN/>
              <w:adjustRightInd/>
              <w:jc w:val="center"/>
              <w:rPr>
                <w:b/>
                <w:bCs/>
                <w:sz w:val="22"/>
                <w:szCs w:val="22"/>
              </w:rPr>
            </w:pPr>
            <w:ins w:id="5032" w:author="ERCOT" w:date="2023-10-26T12:41:00Z">
              <w:r w:rsidRPr="00E95F39">
                <w:rPr>
                  <w:sz w:val="22"/>
                  <w:szCs w:val="22"/>
                </w:rPr>
                <w:t>1018</w:t>
              </w:r>
            </w:ins>
            <w:del w:id="5033" w:author="ERCOT" w:date="2023-10-26T12:41:00Z">
              <w:r w:rsidRPr="00E95F39" w:rsidDel="0054701B">
                <w:rPr>
                  <w:sz w:val="22"/>
                  <w:szCs w:val="22"/>
                </w:rPr>
                <w:delText>824</w:delText>
              </w:r>
            </w:del>
          </w:p>
        </w:tc>
        <w:tc>
          <w:tcPr>
            <w:tcW w:w="194" w:type="pct"/>
            <w:tcBorders>
              <w:top w:val="single" w:sz="4" w:space="0" w:color="auto"/>
              <w:left w:val="single" w:sz="4" w:space="0" w:color="000000"/>
              <w:bottom w:val="single" w:sz="18" w:space="0" w:color="000000"/>
              <w:right w:val="single" w:sz="4" w:space="0" w:color="000000"/>
            </w:tcBorders>
            <w:vAlign w:val="center"/>
            <w:tcPrChange w:id="5034" w:author="ERCOT" w:date="2023-10-26T12:41:00Z">
              <w:tcPr>
                <w:tcW w:w="194" w:type="pct"/>
                <w:gridSpan w:val="2"/>
                <w:tcBorders>
                  <w:top w:val="single" w:sz="4" w:space="0" w:color="auto"/>
                  <w:left w:val="single" w:sz="4" w:space="0" w:color="000000"/>
                  <w:bottom w:val="single" w:sz="18" w:space="0" w:color="000000"/>
                  <w:right w:val="single" w:sz="4" w:space="0" w:color="000000"/>
                </w:tcBorders>
                <w:vAlign w:val="center"/>
              </w:tcPr>
            </w:tcPrChange>
          </w:tcPr>
          <w:p w14:paraId="3B995591" w14:textId="247575C1" w:rsidR="008112EF" w:rsidRPr="00E95F39" w:rsidRDefault="008112EF" w:rsidP="00E95F39">
            <w:pPr>
              <w:widowControl/>
              <w:autoSpaceDE/>
              <w:autoSpaceDN/>
              <w:adjustRightInd/>
              <w:jc w:val="center"/>
              <w:rPr>
                <w:b/>
                <w:bCs/>
                <w:sz w:val="22"/>
                <w:szCs w:val="22"/>
              </w:rPr>
            </w:pPr>
            <w:ins w:id="5035" w:author="ERCOT" w:date="2023-10-26T12:41:00Z">
              <w:r w:rsidRPr="00E95F39">
                <w:rPr>
                  <w:sz w:val="22"/>
                  <w:szCs w:val="22"/>
                </w:rPr>
                <w:t>1018</w:t>
              </w:r>
            </w:ins>
            <w:del w:id="5036" w:author="ERCOT" w:date="2023-10-26T12:41:00Z">
              <w:r w:rsidRPr="00E95F39" w:rsidDel="0054701B">
                <w:rPr>
                  <w:sz w:val="22"/>
                  <w:szCs w:val="22"/>
                </w:rPr>
                <w:delText>824</w:delText>
              </w:r>
            </w:del>
          </w:p>
        </w:tc>
        <w:tc>
          <w:tcPr>
            <w:tcW w:w="176" w:type="pct"/>
            <w:tcBorders>
              <w:top w:val="single" w:sz="4" w:space="0" w:color="auto"/>
              <w:left w:val="single" w:sz="4" w:space="0" w:color="000000"/>
              <w:bottom w:val="single" w:sz="18" w:space="0" w:color="000000"/>
              <w:right w:val="single" w:sz="4" w:space="0" w:color="000000"/>
            </w:tcBorders>
            <w:vAlign w:val="center"/>
            <w:tcPrChange w:id="5037" w:author="ERCOT" w:date="2023-10-26T12:41:00Z">
              <w:tcPr>
                <w:tcW w:w="176" w:type="pct"/>
                <w:gridSpan w:val="2"/>
                <w:tcBorders>
                  <w:top w:val="single" w:sz="4" w:space="0" w:color="auto"/>
                  <w:left w:val="single" w:sz="4" w:space="0" w:color="000000"/>
                  <w:bottom w:val="single" w:sz="18" w:space="0" w:color="000000"/>
                  <w:right w:val="single" w:sz="4" w:space="0" w:color="000000"/>
                </w:tcBorders>
                <w:vAlign w:val="center"/>
              </w:tcPr>
            </w:tcPrChange>
          </w:tcPr>
          <w:p w14:paraId="04746961" w14:textId="4BF435D1" w:rsidR="008112EF" w:rsidRPr="00E95F39" w:rsidRDefault="008112EF" w:rsidP="00E95F39">
            <w:pPr>
              <w:widowControl/>
              <w:autoSpaceDE/>
              <w:autoSpaceDN/>
              <w:adjustRightInd/>
              <w:jc w:val="center"/>
              <w:rPr>
                <w:b/>
                <w:bCs/>
                <w:sz w:val="22"/>
                <w:szCs w:val="22"/>
              </w:rPr>
            </w:pPr>
            <w:ins w:id="5038" w:author="ERCOT" w:date="2023-10-26T12:41:00Z">
              <w:r w:rsidRPr="00E95F39">
                <w:rPr>
                  <w:sz w:val="22"/>
                  <w:szCs w:val="22"/>
                </w:rPr>
                <w:t>1018</w:t>
              </w:r>
            </w:ins>
            <w:del w:id="5039" w:author="ERCOT" w:date="2023-10-26T12:41:00Z">
              <w:r w:rsidRPr="00E95F39" w:rsidDel="0054701B">
                <w:rPr>
                  <w:sz w:val="22"/>
                  <w:szCs w:val="22"/>
                </w:rPr>
                <w:delText>824</w:delText>
              </w:r>
            </w:del>
          </w:p>
        </w:tc>
        <w:tc>
          <w:tcPr>
            <w:tcW w:w="187" w:type="pct"/>
            <w:tcBorders>
              <w:top w:val="single" w:sz="4" w:space="0" w:color="auto"/>
              <w:left w:val="single" w:sz="4" w:space="0" w:color="000000"/>
              <w:bottom w:val="single" w:sz="18" w:space="0" w:color="000000"/>
              <w:right w:val="single" w:sz="4" w:space="0" w:color="000000"/>
            </w:tcBorders>
            <w:vAlign w:val="center"/>
            <w:tcPrChange w:id="5040" w:author="ERCOT" w:date="2023-10-26T12:41:00Z">
              <w:tcPr>
                <w:tcW w:w="187" w:type="pct"/>
                <w:gridSpan w:val="2"/>
                <w:tcBorders>
                  <w:top w:val="single" w:sz="4" w:space="0" w:color="auto"/>
                  <w:left w:val="single" w:sz="4" w:space="0" w:color="000000"/>
                  <w:bottom w:val="single" w:sz="18" w:space="0" w:color="000000"/>
                  <w:right w:val="single" w:sz="4" w:space="0" w:color="000000"/>
                </w:tcBorders>
                <w:vAlign w:val="center"/>
              </w:tcPr>
            </w:tcPrChange>
          </w:tcPr>
          <w:p w14:paraId="00FB6F94" w14:textId="02456391" w:rsidR="008112EF" w:rsidRPr="00E95F39" w:rsidRDefault="008112EF" w:rsidP="00E95F39">
            <w:pPr>
              <w:widowControl/>
              <w:autoSpaceDE/>
              <w:autoSpaceDN/>
              <w:adjustRightInd/>
              <w:jc w:val="center"/>
              <w:rPr>
                <w:b/>
                <w:bCs/>
                <w:sz w:val="22"/>
                <w:szCs w:val="22"/>
              </w:rPr>
            </w:pPr>
            <w:ins w:id="5041" w:author="ERCOT" w:date="2023-10-26T12:41:00Z">
              <w:r w:rsidRPr="00E95F39">
                <w:rPr>
                  <w:sz w:val="22"/>
                  <w:szCs w:val="22"/>
                </w:rPr>
                <w:t>617</w:t>
              </w:r>
            </w:ins>
            <w:del w:id="5042" w:author="ERCOT" w:date="2023-10-26T12:41:00Z">
              <w:r w:rsidRPr="00E95F39" w:rsidDel="0054701B">
                <w:rPr>
                  <w:sz w:val="22"/>
                  <w:szCs w:val="22"/>
                </w:rPr>
                <w:delText>564</w:delText>
              </w:r>
            </w:del>
          </w:p>
        </w:tc>
        <w:tc>
          <w:tcPr>
            <w:tcW w:w="165" w:type="pct"/>
            <w:tcBorders>
              <w:top w:val="single" w:sz="4" w:space="0" w:color="auto"/>
              <w:left w:val="single" w:sz="4" w:space="0" w:color="000000"/>
              <w:bottom w:val="single" w:sz="18" w:space="0" w:color="000000"/>
              <w:right w:val="single" w:sz="4" w:space="0" w:color="000000"/>
            </w:tcBorders>
            <w:vAlign w:val="center"/>
            <w:tcPrChange w:id="5043" w:author="ERCOT" w:date="2023-10-26T12:41:00Z">
              <w:tcPr>
                <w:tcW w:w="165" w:type="pct"/>
                <w:gridSpan w:val="2"/>
                <w:tcBorders>
                  <w:top w:val="single" w:sz="4" w:space="0" w:color="auto"/>
                  <w:left w:val="single" w:sz="4" w:space="0" w:color="000000"/>
                  <w:bottom w:val="single" w:sz="18" w:space="0" w:color="000000"/>
                  <w:right w:val="single" w:sz="4" w:space="0" w:color="000000"/>
                </w:tcBorders>
                <w:vAlign w:val="center"/>
              </w:tcPr>
            </w:tcPrChange>
          </w:tcPr>
          <w:p w14:paraId="48F4433A" w14:textId="73F5C9C5" w:rsidR="008112EF" w:rsidRPr="00E95F39" w:rsidRDefault="008112EF" w:rsidP="00E95F39">
            <w:pPr>
              <w:widowControl/>
              <w:autoSpaceDE/>
              <w:autoSpaceDN/>
              <w:adjustRightInd/>
              <w:jc w:val="center"/>
              <w:rPr>
                <w:b/>
                <w:bCs/>
                <w:sz w:val="22"/>
                <w:szCs w:val="22"/>
              </w:rPr>
            </w:pPr>
            <w:ins w:id="5044" w:author="ERCOT" w:date="2023-10-26T12:41:00Z">
              <w:r w:rsidRPr="00E95F39">
                <w:rPr>
                  <w:sz w:val="22"/>
                  <w:szCs w:val="22"/>
                </w:rPr>
                <w:t>617</w:t>
              </w:r>
            </w:ins>
            <w:del w:id="5045" w:author="ERCOT" w:date="2023-10-26T12:41:00Z">
              <w:r w:rsidRPr="00E95F39" w:rsidDel="0054701B">
                <w:rPr>
                  <w:sz w:val="22"/>
                  <w:szCs w:val="22"/>
                </w:rPr>
                <w:delText>564</w:delText>
              </w:r>
            </w:del>
          </w:p>
        </w:tc>
        <w:tc>
          <w:tcPr>
            <w:tcW w:w="166" w:type="pct"/>
            <w:tcBorders>
              <w:top w:val="single" w:sz="4" w:space="0" w:color="auto"/>
              <w:left w:val="single" w:sz="4" w:space="0" w:color="000000"/>
              <w:bottom w:val="single" w:sz="18" w:space="0" w:color="000000"/>
              <w:right w:val="single" w:sz="4" w:space="0" w:color="000000"/>
            </w:tcBorders>
            <w:vAlign w:val="center"/>
            <w:tcPrChange w:id="5046" w:author="ERCOT" w:date="2023-10-26T12:41:00Z">
              <w:tcPr>
                <w:tcW w:w="166" w:type="pct"/>
                <w:gridSpan w:val="2"/>
                <w:tcBorders>
                  <w:top w:val="single" w:sz="4" w:space="0" w:color="auto"/>
                  <w:left w:val="single" w:sz="4" w:space="0" w:color="000000"/>
                  <w:bottom w:val="single" w:sz="18" w:space="0" w:color="000000"/>
                  <w:right w:val="single" w:sz="4" w:space="0" w:color="000000"/>
                </w:tcBorders>
                <w:vAlign w:val="center"/>
              </w:tcPr>
            </w:tcPrChange>
          </w:tcPr>
          <w:p w14:paraId="5DC3E654" w14:textId="3E53806D" w:rsidR="008112EF" w:rsidRPr="00E95F39" w:rsidRDefault="008112EF" w:rsidP="00E95F39">
            <w:pPr>
              <w:widowControl/>
              <w:autoSpaceDE/>
              <w:autoSpaceDN/>
              <w:adjustRightInd/>
              <w:jc w:val="center"/>
              <w:rPr>
                <w:b/>
                <w:bCs/>
                <w:sz w:val="22"/>
                <w:szCs w:val="22"/>
              </w:rPr>
            </w:pPr>
            <w:ins w:id="5047" w:author="ERCOT" w:date="2023-10-26T12:41:00Z">
              <w:r w:rsidRPr="00E95F39">
                <w:rPr>
                  <w:sz w:val="22"/>
                  <w:szCs w:val="22"/>
                </w:rPr>
                <w:t>617</w:t>
              </w:r>
            </w:ins>
            <w:del w:id="5048" w:author="ERCOT" w:date="2023-10-26T12:41:00Z">
              <w:r w:rsidRPr="00E95F39" w:rsidDel="0054701B">
                <w:rPr>
                  <w:sz w:val="22"/>
                  <w:szCs w:val="22"/>
                </w:rPr>
                <w:delText>564</w:delText>
              </w:r>
            </w:del>
          </w:p>
        </w:tc>
        <w:tc>
          <w:tcPr>
            <w:tcW w:w="180" w:type="pct"/>
            <w:tcBorders>
              <w:top w:val="single" w:sz="4" w:space="0" w:color="auto"/>
              <w:left w:val="single" w:sz="4" w:space="0" w:color="000000"/>
              <w:bottom w:val="single" w:sz="18" w:space="0" w:color="000000"/>
              <w:right w:val="single" w:sz="4" w:space="0" w:color="000000"/>
            </w:tcBorders>
            <w:vAlign w:val="center"/>
            <w:tcPrChange w:id="5049" w:author="ERCOT" w:date="2023-10-26T12:41:00Z">
              <w:tcPr>
                <w:tcW w:w="180" w:type="pct"/>
                <w:gridSpan w:val="2"/>
                <w:tcBorders>
                  <w:top w:val="single" w:sz="4" w:space="0" w:color="auto"/>
                  <w:left w:val="single" w:sz="4" w:space="0" w:color="000000"/>
                  <w:bottom w:val="single" w:sz="18" w:space="0" w:color="000000"/>
                  <w:right w:val="single" w:sz="4" w:space="0" w:color="000000"/>
                </w:tcBorders>
                <w:vAlign w:val="center"/>
              </w:tcPr>
            </w:tcPrChange>
          </w:tcPr>
          <w:p w14:paraId="3F681D27" w14:textId="5C17EC02" w:rsidR="008112EF" w:rsidRPr="00E95F39" w:rsidRDefault="008112EF" w:rsidP="00E95F39">
            <w:pPr>
              <w:widowControl/>
              <w:autoSpaceDE/>
              <w:autoSpaceDN/>
              <w:adjustRightInd/>
              <w:jc w:val="center"/>
              <w:rPr>
                <w:b/>
                <w:bCs/>
                <w:sz w:val="22"/>
                <w:szCs w:val="22"/>
              </w:rPr>
            </w:pPr>
            <w:ins w:id="5050" w:author="ERCOT" w:date="2023-10-26T12:41:00Z">
              <w:r w:rsidRPr="00E95F39">
                <w:rPr>
                  <w:sz w:val="22"/>
                  <w:szCs w:val="22"/>
                </w:rPr>
                <w:t>617</w:t>
              </w:r>
            </w:ins>
            <w:del w:id="5051" w:author="ERCOT" w:date="2023-10-26T12:41:00Z">
              <w:r w:rsidRPr="00E95F39" w:rsidDel="0054701B">
                <w:rPr>
                  <w:sz w:val="22"/>
                  <w:szCs w:val="22"/>
                </w:rPr>
                <w:delText>564</w:delText>
              </w:r>
            </w:del>
          </w:p>
        </w:tc>
        <w:tc>
          <w:tcPr>
            <w:tcW w:w="195" w:type="pct"/>
            <w:tcBorders>
              <w:top w:val="single" w:sz="4" w:space="0" w:color="auto"/>
              <w:left w:val="single" w:sz="4" w:space="0" w:color="000000"/>
              <w:bottom w:val="single" w:sz="18" w:space="0" w:color="000000"/>
              <w:right w:val="single" w:sz="4" w:space="0" w:color="000000"/>
            </w:tcBorders>
            <w:vAlign w:val="center"/>
            <w:tcPrChange w:id="5052" w:author="ERCOT" w:date="2023-10-26T12:41:00Z">
              <w:tcPr>
                <w:tcW w:w="195" w:type="pct"/>
                <w:gridSpan w:val="2"/>
                <w:tcBorders>
                  <w:top w:val="single" w:sz="4" w:space="0" w:color="auto"/>
                  <w:left w:val="single" w:sz="4" w:space="0" w:color="000000"/>
                  <w:bottom w:val="single" w:sz="18" w:space="0" w:color="000000"/>
                  <w:right w:val="single" w:sz="4" w:space="0" w:color="000000"/>
                </w:tcBorders>
                <w:vAlign w:val="center"/>
              </w:tcPr>
            </w:tcPrChange>
          </w:tcPr>
          <w:p w14:paraId="18332595" w14:textId="7123E8BB" w:rsidR="008112EF" w:rsidRPr="00E95F39" w:rsidRDefault="008112EF" w:rsidP="00E95F39">
            <w:pPr>
              <w:widowControl/>
              <w:autoSpaceDE/>
              <w:autoSpaceDN/>
              <w:adjustRightInd/>
              <w:jc w:val="center"/>
              <w:rPr>
                <w:b/>
                <w:bCs/>
                <w:sz w:val="22"/>
                <w:szCs w:val="22"/>
              </w:rPr>
            </w:pPr>
            <w:ins w:id="5053" w:author="ERCOT" w:date="2023-10-26T12:41:00Z">
              <w:r w:rsidRPr="00E95F39">
                <w:rPr>
                  <w:sz w:val="22"/>
                  <w:szCs w:val="22"/>
                </w:rPr>
                <w:t>617</w:t>
              </w:r>
            </w:ins>
            <w:del w:id="5054" w:author="ERCOT" w:date="2023-10-26T12:41:00Z">
              <w:r w:rsidRPr="00E95F39" w:rsidDel="0054701B">
                <w:rPr>
                  <w:sz w:val="22"/>
                  <w:szCs w:val="22"/>
                </w:rPr>
                <w:delText>564</w:delText>
              </w:r>
            </w:del>
          </w:p>
        </w:tc>
        <w:tc>
          <w:tcPr>
            <w:tcW w:w="244" w:type="pct"/>
            <w:tcBorders>
              <w:top w:val="single" w:sz="4" w:space="0" w:color="auto"/>
              <w:bottom w:val="single" w:sz="18" w:space="0" w:color="000000"/>
            </w:tcBorders>
            <w:vAlign w:val="center"/>
            <w:tcPrChange w:id="5055" w:author="ERCOT" w:date="2023-10-26T12:41:00Z">
              <w:tcPr>
                <w:tcW w:w="244" w:type="pct"/>
                <w:gridSpan w:val="2"/>
                <w:tcBorders>
                  <w:top w:val="single" w:sz="4" w:space="0" w:color="auto"/>
                  <w:bottom w:val="single" w:sz="18" w:space="0" w:color="000000"/>
                </w:tcBorders>
                <w:vAlign w:val="center"/>
              </w:tcPr>
            </w:tcPrChange>
          </w:tcPr>
          <w:p w14:paraId="1C8EA9EE" w14:textId="7BD2AF03" w:rsidR="008112EF" w:rsidRPr="00E95F39" w:rsidRDefault="008112EF" w:rsidP="00E95F39">
            <w:pPr>
              <w:widowControl/>
              <w:autoSpaceDE/>
              <w:autoSpaceDN/>
              <w:adjustRightInd/>
              <w:jc w:val="center"/>
              <w:rPr>
                <w:b/>
                <w:bCs/>
                <w:sz w:val="22"/>
                <w:szCs w:val="22"/>
              </w:rPr>
            </w:pPr>
            <w:ins w:id="5056" w:author="ERCOT" w:date="2023-10-26T12:41:00Z">
              <w:r w:rsidRPr="00E95F39">
                <w:rPr>
                  <w:sz w:val="22"/>
                  <w:szCs w:val="22"/>
                </w:rPr>
                <w:t>617</w:t>
              </w:r>
            </w:ins>
            <w:del w:id="5057" w:author="ERCOT" w:date="2023-10-26T12:41:00Z">
              <w:r w:rsidRPr="00E95F39" w:rsidDel="0054701B">
                <w:rPr>
                  <w:sz w:val="22"/>
                  <w:szCs w:val="22"/>
                </w:rPr>
                <w:delText>564</w:delText>
              </w:r>
            </w:del>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4FF26B4C" w:rsidR="00B320AB" w:rsidRPr="003A24F9" w:rsidRDefault="00EA55AB" w:rsidP="0051646F">
      <w:pPr>
        <w:pStyle w:val="H3"/>
        <w:tabs>
          <w:tab w:val="clear" w:pos="1080"/>
          <w:tab w:val="left" w:pos="7485"/>
        </w:tabs>
        <w:ind w:left="0" w:firstLine="0"/>
        <w:jc w:val="both"/>
      </w:pPr>
      <w:bookmarkStart w:id="5058" w:name="_Toc139626033"/>
      <w:r>
        <w:rPr>
          <w:lang w:val="en-US"/>
        </w:rPr>
        <w:lastRenderedPageBreak/>
        <w:t>Re</w:t>
      </w:r>
      <w:r w:rsidR="00B320AB" w:rsidRPr="003A24F9">
        <w:t>sponsive Reserve (RRS) Requirement</w:t>
      </w:r>
      <w:r w:rsidR="006C49B5" w:rsidRPr="003A24F9">
        <w:t xml:space="preserve"> Details</w:t>
      </w:r>
      <w:bookmarkEnd w:id="3004"/>
      <w:bookmarkEnd w:id="5058"/>
      <w:r w:rsidR="00B320AB" w:rsidRPr="003A24F9">
        <w:t xml:space="preserve"> </w:t>
      </w:r>
    </w:p>
    <w:p w14:paraId="6677FE17" w14:textId="7C5206BB"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ins w:id="5059" w:author="ERCOT" w:date="2023-10-26T15:26:00Z">
        <w:r w:rsidR="00216AF8">
          <w:t>185</w:t>
        </w:r>
      </w:ins>
      <w:del w:id="5060" w:author="ERCOT" w:date="2023-10-26T15:26:00Z">
        <w:r w:rsidR="00ED6439" w:rsidDel="00216AF8">
          <w:delText>39</w:delText>
        </w:r>
        <w:r w:rsidR="00BF7A67" w:rsidDel="00216AF8">
          <w:delText>0</w:delText>
        </w:r>
      </w:del>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del w:id="5061" w:author="ERCOT" w:date="2023-10-06T00:18:00Z">
        <w:r w:rsidR="00D538D5" w:rsidRPr="00D538D5" w:rsidDel="008851C2">
          <w:delText>A floor of 2</w:delText>
        </w:r>
        <w:r w:rsidR="005A2C98" w:rsidDel="008851C2">
          <w:delText>,</w:delText>
        </w:r>
        <w:r w:rsidR="00D538D5" w:rsidRPr="00D538D5" w:rsidDel="008851C2">
          <w:delText>800 MW will be applied to RRS quantities during the peak</w:delText>
        </w:r>
        <w:r w:rsidR="00C40FB9" w:rsidDel="008851C2">
          <w:delText xml:space="preserve"> hours</w:delText>
        </w:r>
        <w:r w:rsidR="00D538D5" w:rsidRPr="00D538D5" w:rsidDel="008851C2">
          <w:delText xml:space="preserve">. </w:delText>
        </w:r>
      </w:del>
      <w:del w:id="5062" w:author="ERCOT" w:date="2023-11-01T14:31:00Z">
        <w:r w:rsidR="00D538D5" w:rsidRPr="00D538D5" w:rsidDel="004917FC">
          <w:delText>During the peak hour</w:delText>
        </w:r>
        <w:r w:rsidR="00C40FB9" w:rsidDel="004917FC">
          <w:delText>s</w:delText>
        </w:r>
        <w:r w:rsidR="00D538D5" w:rsidRPr="00D538D5" w:rsidDel="004917FC">
          <w:delText>, this additional RRS will help maintain a</w:delText>
        </w:r>
        <w:r w:rsidR="00C40FB9" w:rsidDel="004917FC">
          <w:delText xml:space="preserve">n </w:delText>
        </w:r>
        <w:r w:rsidR="00611831" w:rsidDel="004917FC">
          <w:delText xml:space="preserve">increased </w:delText>
        </w:r>
        <w:r w:rsidR="00D538D5" w:rsidRPr="00D538D5" w:rsidDel="004917FC">
          <w:delText xml:space="preserve">operating margin and operate </w:delText>
        </w:r>
        <w:r w:rsidR="00C40FB9" w:rsidDel="004917FC">
          <w:delText>the grid</w:delText>
        </w:r>
        <w:r w:rsidR="00611831" w:rsidDel="004917FC">
          <w:delText xml:space="preserve"> more conservatively</w:delText>
        </w:r>
        <w:r w:rsidR="00D538D5" w:rsidRPr="00D538D5" w:rsidDel="004917FC">
          <w:delText>.</w:delText>
        </w:r>
      </w:del>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33257B59"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p w14:paraId="42015945" w14:textId="77777777" w:rsidR="00AE3B80" w:rsidRPr="003A24F9" w:rsidRDefault="00AE3B80" w:rsidP="00AE3B80">
      <w:pPr>
        <w:pStyle w:val="H3"/>
        <w:ind w:left="0" w:firstLine="0"/>
        <w:jc w:val="both"/>
      </w:pPr>
      <w:bookmarkStart w:id="5063" w:name="_Toc139626034"/>
      <w:r>
        <w:rPr>
          <w:lang w:val="en-US"/>
        </w:rPr>
        <w:lastRenderedPageBreak/>
        <w:t>ERCOT Contingency Reserve Service (ECRS)</w:t>
      </w:r>
      <w:r w:rsidRPr="003A24F9">
        <w:t xml:space="preserve"> Details</w:t>
      </w:r>
      <w:bookmarkEnd w:id="5063"/>
    </w:p>
    <w:p w14:paraId="48CA9531" w14:textId="77777777" w:rsidR="00AE3B80" w:rsidRDefault="00AE3B80" w:rsidP="00AE3B80">
      <w:pPr>
        <w:pStyle w:val="Heading5"/>
        <w:spacing w:after="100" w:afterAutospacing="1"/>
        <w:jc w:val="both"/>
      </w:pPr>
      <w:r>
        <w:t>Introduction</w:t>
      </w:r>
    </w:p>
    <w:p w14:paraId="555AD205" w14:textId="6084161A"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ins w:id="5064" w:author="ERCOT" w:date="2023-10-06T00:19:00Z">
        <w:r w:rsidR="0061493B">
          <w:rPr>
            <w:szCs w:val="24"/>
          </w:rPr>
          <w:t xml:space="preserve">that is </w:t>
        </w:r>
        <w:r w:rsidR="0061493B">
          <w:t>capable of being ramped to a specified output level within 10 minutes</w:t>
        </w:r>
      </w:ins>
      <w:del w:id="5065" w:author="ERCOT" w:date="2023-10-06T00:19:00Z">
        <w:r w:rsidRPr="002139D2" w:rsidDel="0061493B">
          <w:rPr>
            <w:szCs w:val="24"/>
          </w:rPr>
          <w:delText>that can be sustained at a specified level for two consecutive hours</w:delText>
        </w:r>
      </w:del>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7777777"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t xml:space="preserve">sum 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398B5EBD"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del w:id="5066" w:author="ERCOT" w:date="2023-10-06T00:20:00Z">
        <w:r w:rsidDel="00A126CD">
          <w:delText>and</w:delText>
        </w:r>
      </w:del>
      <w:r>
        <w:t xml:space="preserve"> </w:t>
      </w:r>
      <w:r w:rsidRPr="004A7CAC">
        <w:t xml:space="preserve">will cover </w:t>
      </w:r>
      <w:ins w:id="5067" w:author="ERCOT" w:date="2023-10-06T00:20:00Z">
        <w:r w:rsidR="00A126CD">
          <w:t>6</w:t>
        </w:r>
      </w:ins>
      <w:del w:id="5068" w:author="ERCOT" w:date="2023-10-06T00:20:00Z">
        <w:r w:rsidRPr="004A7CAC" w:rsidDel="00A126CD">
          <w:delText>7</w:delText>
        </w:r>
      </w:del>
      <w:r w:rsidRPr="004A7CAC">
        <w:t>0% of historic system inertia conditions for each hour for the month</w:t>
      </w:r>
      <w:ins w:id="5069" w:author="ERCOT" w:date="2023-10-06T00:20:00Z">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ins>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3385D9DF" w:rsidR="00AE3B80"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ins w:id="5070" w:author="ERCOT" w:date="2023-10-06T00:21:00Z">
        <w:r w:rsidR="00BE79B7">
          <w:rPr>
            <w:iCs/>
          </w:rPr>
          <w:t>A value o</w:t>
        </w:r>
        <w:r w:rsidR="00465634">
          <w:rPr>
            <w:iCs/>
          </w:rPr>
          <w:t>f at</w:t>
        </w:r>
      </w:ins>
      <w:ins w:id="5071" w:author="ERCOT" w:date="2023-10-06T00:22:00Z">
        <w:r w:rsidR="00465634">
          <w:rPr>
            <w:iCs/>
          </w:rPr>
          <w:t xml:space="preserve"> </w:t>
        </w:r>
      </w:ins>
      <w:ins w:id="5072" w:author="ERCOT" w:date="2023-10-06T00:21:00Z">
        <w:r w:rsidR="00465634">
          <w:rPr>
            <w:iCs/>
          </w:rPr>
          <w:t>least 90</w:t>
        </w:r>
        <w:r w:rsidR="00465634" w:rsidRPr="00465634">
          <w:rPr>
            <w:iCs/>
            <w:vertAlign w:val="superscript"/>
          </w:rPr>
          <w:t>th</w:t>
        </w:r>
        <w:r w:rsidR="00465634">
          <w:rPr>
            <w:iCs/>
          </w:rPr>
          <w:t xml:space="preserve"> </w:t>
        </w:r>
      </w:ins>
      <w:ins w:id="5073" w:author="ERCOT" w:date="2023-10-06T00:22:00Z">
        <w:r w:rsidR="00465634">
          <w:rPr>
            <w:iCs/>
          </w:rPr>
          <w:t>percentile will be assigned to the net load forecast uncertainty calculated</w:t>
        </w:r>
      </w:ins>
      <w:r>
        <w:rPr>
          <w:iCs/>
        </w:rPr>
        <w:t xml:space="preserve"> </w:t>
      </w:r>
      <w:ins w:id="5074" w:author="ERCOT" w:date="2023-10-06T00:22:00Z">
        <w:r w:rsidR="00465634">
          <w:rPr>
            <w:iCs/>
          </w:rPr>
          <w:t>during sunset hours.</w:t>
        </w:r>
      </w:ins>
      <w:r>
        <w:rPr>
          <w:iCs/>
        </w:rPr>
        <w:t xml:space="preserve"> </w:t>
      </w:r>
    </w:p>
    <w:p w14:paraId="3FF9CC70" w14:textId="29E0397B" w:rsidR="00AE3B80" w:rsidRDefault="00AE3B80" w:rsidP="00AE3B80">
      <w:pPr>
        <w:spacing w:after="240"/>
        <w:jc w:val="both"/>
        <w:rPr>
          <w:szCs w:val="20"/>
        </w:rPr>
      </w:pPr>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reflects the additional ECRS adjustments per 1000 MW of installed solar capacity.</w:t>
      </w:r>
    </w:p>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pPr w:leftFromText="180" w:rightFromText="180" w:vertAnchor="text" w:horzAnchor="page" w:tblpX="751" w:tblpY="166"/>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053"/>
        <w:gridCol w:w="379"/>
        <w:gridCol w:w="380"/>
        <w:gridCol w:w="379"/>
        <w:gridCol w:w="379"/>
        <w:gridCol w:w="379"/>
        <w:gridCol w:w="379"/>
        <w:gridCol w:w="379"/>
        <w:gridCol w:w="379"/>
        <w:gridCol w:w="379"/>
        <w:gridCol w:w="379"/>
        <w:gridCol w:w="727"/>
        <w:gridCol w:w="727"/>
        <w:gridCol w:w="727"/>
        <w:gridCol w:w="727"/>
        <w:gridCol w:w="727"/>
        <w:gridCol w:w="727"/>
        <w:gridCol w:w="727"/>
        <w:gridCol w:w="727"/>
        <w:gridCol w:w="727"/>
        <w:gridCol w:w="727"/>
        <w:gridCol w:w="727"/>
        <w:gridCol w:w="727"/>
        <w:gridCol w:w="379"/>
        <w:gridCol w:w="395"/>
      </w:tblGrid>
      <w:tr w:rsidR="00AE3B80" w:rsidRPr="00EC4D96" w14:paraId="4EC82A40" w14:textId="77777777" w:rsidTr="00AE3B80">
        <w:trPr>
          <w:trHeight w:val="46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FCB568" w14:textId="77777777" w:rsidR="00AE3B80" w:rsidRPr="00EC4D96" w:rsidRDefault="00AE3B80" w:rsidP="00EB11FA">
            <w:pPr>
              <w:widowControl/>
              <w:autoSpaceDE/>
              <w:autoSpaceDN/>
              <w:adjustRightInd/>
              <w:jc w:val="both"/>
              <w:rPr>
                <w:b/>
                <w:bCs/>
                <w:sz w:val="22"/>
                <w:szCs w:val="22"/>
              </w:rPr>
            </w:pPr>
            <w:r w:rsidRPr="00EC4D96">
              <w:rPr>
                <w:b/>
                <w:bCs/>
                <w:sz w:val="22"/>
                <w:szCs w:val="22"/>
              </w:rPr>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AE3B80" w:rsidRPr="000357D1" w14:paraId="4127F402" w14:textId="77777777" w:rsidTr="00AE3B80">
        <w:trPr>
          <w:trHeight w:val="48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009C06C" w14:textId="77777777" w:rsidR="00AE3B80" w:rsidRPr="000357D1" w:rsidRDefault="00AE3B80" w:rsidP="00EB11FA">
            <w:pPr>
              <w:widowControl/>
              <w:autoSpaceDE/>
              <w:autoSpaceDN/>
              <w:adjustRightInd/>
              <w:jc w:val="center"/>
              <w:rPr>
                <w:b/>
                <w:bCs/>
                <w:sz w:val="22"/>
                <w:szCs w:val="22"/>
              </w:rPr>
            </w:pPr>
            <w:r w:rsidRPr="000357D1">
              <w:rPr>
                <w:b/>
                <w:bCs/>
                <w:sz w:val="22"/>
                <w:szCs w:val="22"/>
              </w:rPr>
              <w:t>Hour Ending</w:t>
            </w:r>
          </w:p>
        </w:tc>
      </w:tr>
      <w:tr w:rsidR="00AE3B80" w:rsidRPr="000357D1" w14:paraId="2BB76DA3" w14:textId="77777777" w:rsidTr="00AE3B80">
        <w:trPr>
          <w:trHeight w:val="653"/>
          <w:tblCellSpacing w:w="0" w:type="dxa"/>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34C8C579" w14:textId="77777777" w:rsidR="00AE3B80" w:rsidRPr="000357D1" w:rsidRDefault="00AE3B80" w:rsidP="00EB11FA">
            <w:pPr>
              <w:widowControl/>
              <w:autoSpaceDE/>
              <w:autoSpaceDN/>
              <w:adjustRightInd/>
              <w:jc w:val="center"/>
              <w:rPr>
                <w:sz w:val="22"/>
                <w:szCs w:val="22"/>
              </w:rPr>
            </w:pPr>
            <w:r w:rsidRPr="000357D1">
              <w:rPr>
                <w:b/>
                <w:bCs/>
                <w:sz w:val="22"/>
                <w:szCs w:val="22"/>
              </w:rPr>
              <w:t>Month</w:t>
            </w:r>
          </w:p>
        </w:tc>
        <w:tc>
          <w:tcPr>
            <w:tcW w:w="0" w:type="auto"/>
            <w:tcBorders>
              <w:top w:val="single" w:sz="12" w:space="0" w:color="000000"/>
              <w:left w:val="single" w:sz="4" w:space="0" w:color="000000"/>
              <w:bottom w:val="single" w:sz="4" w:space="0" w:color="000000"/>
              <w:right w:val="single" w:sz="4" w:space="0" w:color="000000"/>
            </w:tcBorders>
            <w:vAlign w:val="center"/>
          </w:tcPr>
          <w:p w14:paraId="154C7725" w14:textId="77777777" w:rsidR="00AE3B80" w:rsidRPr="000357D1" w:rsidRDefault="00AE3B80" w:rsidP="00EB11FA">
            <w:pPr>
              <w:widowControl/>
              <w:autoSpaceDE/>
              <w:autoSpaceDN/>
              <w:adjustRightInd/>
              <w:jc w:val="center"/>
              <w:rPr>
                <w:sz w:val="22"/>
                <w:szCs w:val="22"/>
              </w:rPr>
            </w:pPr>
            <w:r w:rsidRPr="000357D1">
              <w:rPr>
                <w:b/>
                <w:bCs/>
                <w:sz w:val="22"/>
                <w:szCs w:val="22"/>
              </w:rPr>
              <w:t>1</w:t>
            </w:r>
          </w:p>
        </w:tc>
        <w:tc>
          <w:tcPr>
            <w:tcW w:w="0" w:type="auto"/>
            <w:tcBorders>
              <w:top w:val="single" w:sz="12" w:space="0" w:color="000000"/>
              <w:left w:val="single" w:sz="4" w:space="0" w:color="000000"/>
              <w:bottom w:val="single" w:sz="4" w:space="0" w:color="000000"/>
              <w:right w:val="single" w:sz="4" w:space="0" w:color="000000"/>
            </w:tcBorders>
            <w:vAlign w:val="center"/>
          </w:tcPr>
          <w:p w14:paraId="31838528" w14:textId="77777777" w:rsidR="00AE3B80" w:rsidRPr="000357D1" w:rsidRDefault="00AE3B80" w:rsidP="00EB11FA">
            <w:pPr>
              <w:widowControl/>
              <w:autoSpaceDE/>
              <w:autoSpaceDN/>
              <w:adjustRightInd/>
              <w:jc w:val="center"/>
              <w:rPr>
                <w:sz w:val="22"/>
                <w:szCs w:val="22"/>
              </w:rPr>
            </w:pPr>
            <w:r w:rsidRPr="000357D1">
              <w:rPr>
                <w:b/>
                <w:bCs/>
                <w:sz w:val="22"/>
                <w:szCs w:val="22"/>
              </w:rPr>
              <w:t>2</w:t>
            </w:r>
          </w:p>
        </w:tc>
        <w:tc>
          <w:tcPr>
            <w:tcW w:w="0" w:type="auto"/>
            <w:tcBorders>
              <w:top w:val="single" w:sz="12" w:space="0" w:color="000000"/>
              <w:left w:val="single" w:sz="4" w:space="0" w:color="000000"/>
              <w:bottom w:val="single" w:sz="4" w:space="0" w:color="000000"/>
              <w:right w:val="single" w:sz="4" w:space="0" w:color="000000"/>
            </w:tcBorders>
            <w:vAlign w:val="center"/>
          </w:tcPr>
          <w:p w14:paraId="1D982AA5" w14:textId="77777777" w:rsidR="00AE3B80" w:rsidRPr="000357D1" w:rsidRDefault="00AE3B80" w:rsidP="00EB11FA">
            <w:pPr>
              <w:widowControl/>
              <w:autoSpaceDE/>
              <w:autoSpaceDN/>
              <w:adjustRightInd/>
              <w:jc w:val="center"/>
              <w:rPr>
                <w:sz w:val="22"/>
                <w:szCs w:val="22"/>
              </w:rPr>
            </w:pPr>
            <w:r w:rsidRPr="000357D1">
              <w:rPr>
                <w:b/>
                <w:bCs/>
                <w:sz w:val="22"/>
                <w:szCs w:val="22"/>
              </w:rPr>
              <w:t>3</w:t>
            </w:r>
          </w:p>
        </w:tc>
        <w:tc>
          <w:tcPr>
            <w:tcW w:w="0" w:type="auto"/>
            <w:tcBorders>
              <w:top w:val="single" w:sz="12" w:space="0" w:color="000000"/>
              <w:left w:val="single" w:sz="4" w:space="0" w:color="000000"/>
              <w:bottom w:val="single" w:sz="4" w:space="0" w:color="000000"/>
              <w:right w:val="single" w:sz="4" w:space="0" w:color="000000"/>
            </w:tcBorders>
            <w:vAlign w:val="center"/>
          </w:tcPr>
          <w:p w14:paraId="71A8D0FB" w14:textId="77777777" w:rsidR="00AE3B80" w:rsidRPr="000357D1" w:rsidRDefault="00AE3B80" w:rsidP="00EB11FA">
            <w:pPr>
              <w:widowControl/>
              <w:autoSpaceDE/>
              <w:autoSpaceDN/>
              <w:adjustRightInd/>
              <w:jc w:val="center"/>
              <w:rPr>
                <w:sz w:val="22"/>
                <w:szCs w:val="22"/>
              </w:rPr>
            </w:pPr>
            <w:r w:rsidRPr="000357D1">
              <w:rPr>
                <w:b/>
                <w:bCs/>
                <w:sz w:val="22"/>
                <w:szCs w:val="22"/>
              </w:rPr>
              <w:t>4</w:t>
            </w:r>
          </w:p>
        </w:tc>
        <w:tc>
          <w:tcPr>
            <w:tcW w:w="0" w:type="auto"/>
            <w:tcBorders>
              <w:top w:val="single" w:sz="12" w:space="0" w:color="000000"/>
              <w:left w:val="single" w:sz="4" w:space="0" w:color="000000"/>
              <w:bottom w:val="single" w:sz="4" w:space="0" w:color="000000"/>
              <w:right w:val="single" w:sz="4" w:space="0" w:color="000000"/>
            </w:tcBorders>
            <w:vAlign w:val="center"/>
          </w:tcPr>
          <w:p w14:paraId="7466339A" w14:textId="77777777" w:rsidR="00AE3B80" w:rsidRPr="000357D1" w:rsidRDefault="00AE3B80" w:rsidP="00EB11FA">
            <w:pPr>
              <w:widowControl/>
              <w:autoSpaceDE/>
              <w:autoSpaceDN/>
              <w:adjustRightInd/>
              <w:jc w:val="center"/>
              <w:rPr>
                <w:sz w:val="22"/>
                <w:szCs w:val="22"/>
              </w:rPr>
            </w:pPr>
            <w:r w:rsidRPr="000357D1">
              <w:rPr>
                <w:b/>
                <w:bCs/>
                <w:sz w:val="22"/>
                <w:szCs w:val="22"/>
              </w:rPr>
              <w:t>5</w:t>
            </w:r>
          </w:p>
        </w:tc>
        <w:tc>
          <w:tcPr>
            <w:tcW w:w="0" w:type="auto"/>
            <w:tcBorders>
              <w:top w:val="single" w:sz="12" w:space="0" w:color="000000"/>
              <w:left w:val="single" w:sz="4" w:space="0" w:color="000000"/>
              <w:bottom w:val="single" w:sz="4" w:space="0" w:color="000000"/>
              <w:right w:val="single" w:sz="4" w:space="0" w:color="000000"/>
            </w:tcBorders>
            <w:vAlign w:val="center"/>
          </w:tcPr>
          <w:p w14:paraId="0FD6960E" w14:textId="77777777" w:rsidR="00AE3B80" w:rsidRPr="000357D1" w:rsidRDefault="00AE3B80" w:rsidP="00EB11FA">
            <w:pPr>
              <w:widowControl/>
              <w:autoSpaceDE/>
              <w:autoSpaceDN/>
              <w:adjustRightInd/>
              <w:jc w:val="center"/>
              <w:rPr>
                <w:sz w:val="22"/>
                <w:szCs w:val="22"/>
              </w:rPr>
            </w:pPr>
            <w:r w:rsidRPr="000357D1">
              <w:rPr>
                <w:b/>
                <w:bCs/>
                <w:sz w:val="22"/>
                <w:szCs w:val="22"/>
              </w:rPr>
              <w:t>6</w:t>
            </w:r>
          </w:p>
        </w:tc>
        <w:tc>
          <w:tcPr>
            <w:tcW w:w="0" w:type="auto"/>
            <w:tcBorders>
              <w:top w:val="single" w:sz="12" w:space="0" w:color="000000"/>
              <w:left w:val="single" w:sz="4" w:space="0" w:color="000000"/>
              <w:bottom w:val="single" w:sz="4" w:space="0" w:color="000000"/>
              <w:right w:val="single" w:sz="4" w:space="0" w:color="000000"/>
            </w:tcBorders>
            <w:vAlign w:val="center"/>
          </w:tcPr>
          <w:p w14:paraId="36475B59" w14:textId="77777777" w:rsidR="00AE3B80" w:rsidRPr="000357D1" w:rsidRDefault="00AE3B80" w:rsidP="00EB11FA">
            <w:pPr>
              <w:widowControl/>
              <w:autoSpaceDE/>
              <w:autoSpaceDN/>
              <w:adjustRightInd/>
              <w:jc w:val="center"/>
              <w:rPr>
                <w:sz w:val="22"/>
                <w:szCs w:val="22"/>
              </w:rPr>
            </w:pPr>
            <w:r w:rsidRPr="000357D1">
              <w:rPr>
                <w:b/>
                <w:bCs/>
                <w:sz w:val="22"/>
                <w:szCs w:val="22"/>
              </w:rPr>
              <w:t>7</w:t>
            </w:r>
          </w:p>
        </w:tc>
        <w:tc>
          <w:tcPr>
            <w:tcW w:w="0" w:type="auto"/>
            <w:tcBorders>
              <w:top w:val="single" w:sz="12" w:space="0" w:color="000000"/>
              <w:left w:val="single" w:sz="4" w:space="0" w:color="000000"/>
              <w:bottom w:val="single" w:sz="4" w:space="0" w:color="000000"/>
              <w:right w:val="single" w:sz="4" w:space="0" w:color="000000"/>
            </w:tcBorders>
            <w:vAlign w:val="center"/>
          </w:tcPr>
          <w:p w14:paraId="6A882B03" w14:textId="77777777" w:rsidR="00AE3B80" w:rsidRPr="000357D1" w:rsidRDefault="00AE3B80" w:rsidP="00EB11FA">
            <w:pPr>
              <w:widowControl/>
              <w:autoSpaceDE/>
              <w:autoSpaceDN/>
              <w:adjustRightInd/>
              <w:jc w:val="center"/>
              <w:rPr>
                <w:sz w:val="22"/>
                <w:szCs w:val="22"/>
              </w:rPr>
            </w:pPr>
            <w:r w:rsidRPr="000357D1">
              <w:rPr>
                <w:b/>
                <w:bCs/>
                <w:sz w:val="22"/>
                <w:szCs w:val="22"/>
              </w:rPr>
              <w:t>8</w:t>
            </w:r>
          </w:p>
        </w:tc>
        <w:tc>
          <w:tcPr>
            <w:tcW w:w="0" w:type="auto"/>
            <w:tcBorders>
              <w:top w:val="single" w:sz="12" w:space="0" w:color="000000"/>
              <w:left w:val="single" w:sz="4" w:space="0" w:color="000000"/>
              <w:bottom w:val="single" w:sz="4" w:space="0" w:color="000000"/>
              <w:right w:val="single" w:sz="4" w:space="0" w:color="000000"/>
            </w:tcBorders>
            <w:vAlign w:val="center"/>
          </w:tcPr>
          <w:p w14:paraId="04E70F73" w14:textId="77777777" w:rsidR="00AE3B80" w:rsidRPr="000357D1" w:rsidRDefault="00AE3B80" w:rsidP="00EB11FA">
            <w:pPr>
              <w:widowControl/>
              <w:autoSpaceDE/>
              <w:autoSpaceDN/>
              <w:adjustRightInd/>
              <w:jc w:val="center"/>
              <w:rPr>
                <w:sz w:val="22"/>
                <w:szCs w:val="22"/>
              </w:rPr>
            </w:pPr>
            <w:r w:rsidRPr="000357D1">
              <w:rPr>
                <w:b/>
                <w:bCs/>
                <w:sz w:val="22"/>
                <w:szCs w:val="22"/>
              </w:rPr>
              <w:t>9</w:t>
            </w:r>
          </w:p>
        </w:tc>
        <w:tc>
          <w:tcPr>
            <w:tcW w:w="0" w:type="auto"/>
            <w:tcBorders>
              <w:top w:val="single" w:sz="12" w:space="0" w:color="000000"/>
              <w:left w:val="single" w:sz="4" w:space="0" w:color="000000"/>
              <w:bottom w:val="single" w:sz="4" w:space="0" w:color="000000"/>
              <w:right w:val="single" w:sz="4" w:space="0" w:color="000000"/>
            </w:tcBorders>
            <w:vAlign w:val="center"/>
          </w:tcPr>
          <w:p w14:paraId="2F485DD5" w14:textId="77777777" w:rsidR="00AE3B80" w:rsidRPr="000357D1" w:rsidRDefault="00AE3B80" w:rsidP="00EB11FA">
            <w:pPr>
              <w:widowControl/>
              <w:autoSpaceDE/>
              <w:autoSpaceDN/>
              <w:adjustRightInd/>
              <w:jc w:val="center"/>
              <w:rPr>
                <w:sz w:val="22"/>
                <w:szCs w:val="22"/>
              </w:rPr>
            </w:pPr>
            <w:r w:rsidRPr="000357D1">
              <w:rPr>
                <w:b/>
                <w:bCs/>
                <w:sz w:val="22"/>
                <w:szCs w:val="22"/>
              </w:rPr>
              <w:t>10</w:t>
            </w:r>
          </w:p>
        </w:tc>
        <w:tc>
          <w:tcPr>
            <w:tcW w:w="0" w:type="auto"/>
            <w:tcBorders>
              <w:top w:val="single" w:sz="12" w:space="0" w:color="000000"/>
              <w:left w:val="single" w:sz="4" w:space="0" w:color="000000"/>
              <w:bottom w:val="single" w:sz="4" w:space="0" w:color="000000"/>
              <w:right w:val="single" w:sz="4" w:space="0" w:color="000000"/>
            </w:tcBorders>
            <w:vAlign w:val="center"/>
          </w:tcPr>
          <w:p w14:paraId="064490EB" w14:textId="77777777" w:rsidR="00AE3B80" w:rsidRPr="000357D1" w:rsidRDefault="00AE3B80" w:rsidP="00EB11FA">
            <w:pPr>
              <w:widowControl/>
              <w:autoSpaceDE/>
              <w:autoSpaceDN/>
              <w:adjustRightInd/>
              <w:jc w:val="center"/>
              <w:rPr>
                <w:sz w:val="22"/>
                <w:szCs w:val="22"/>
              </w:rPr>
            </w:pPr>
            <w:r w:rsidRPr="000357D1">
              <w:rPr>
                <w:b/>
                <w:bCs/>
                <w:sz w:val="22"/>
                <w:szCs w:val="22"/>
              </w:rPr>
              <w:t>11</w:t>
            </w:r>
          </w:p>
        </w:tc>
        <w:tc>
          <w:tcPr>
            <w:tcW w:w="0" w:type="auto"/>
            <w:tcBorders>
              <w:top w:val="single" w:sz="12" w:space="0" w:color="000000"/>
              <w:left w:val="single" w:sz="4" w:space="0" w:color="000000"/>
              <w:bottom w:val="single" w:sz="4" w:space="0" w:color="000000"/>
              <w:right w:val="single" w:sz="4" w:space="0" w:color="000000"/>
            </w:tcBorders>
            <w:vAlign w:val="center"/>
          </w:tcPr>
          <w:p w14:paraId="0F78475D" w14:textId="77777777" w:rsidR="00AE3B80" w:rsidRPr="000357D1" w:rsidRDefault="00AE3B80" w:rsidP="00EB11FA">
            <w:pPr>
              <w:widowControl/>
              <w:autoSpaceDE/>
              <w:autoSpaceDN/>
              <w:adjustRightInd/>
              <w:jc w:val="center"/>
              <w:rPr>
                <w:sz w:val="22"/>
                <w:szCs w:val="22"/>
              </w:rPr>
            </w:pPr>
            <w:r w:rsidRPr="000357D1">
              <w:rPr>
                <w:b/>
                <w:bCs/>
                <w:sz w:val="22"/>
                <w:szCs w:val="22"/>
              </w:rPr>
              <w:t>12</w:t>
            </w:r>
          </w:p>
        </w:tc>
        <w:tc>
          <w:tcPr>
            <w:tcW w:w="0" w:type="auto"/>
            <w:tcBorders>
              <w:top w:val="single" w:sz="12" w:space="0" w:color="000000"/>
              <w:left w:val="single" w:sz="4" w:space="0" w:color="000000"/>
              <w:bottom w:val="single" w:sz="4" w:space="0" w:color="000000"/>
              <w:right w:val="single" w:sz="4" w:space="0" w:color="000000"/>
            </w:tcBorders>
            <w:vAlign w:val="center"/>
          </w:tcPr>
          <w:p w14:paraId="145672E9" w14:textId="77777777" w:rsidR="00AE3B80" w:rsidRPr="000357D1" w:rsidRDefault="00AE3B80" w:rsidP="00EB11FA">
            <w:pPr>
              <w:widowControl/>
              <w:autoSpaceDE/>
              <w:autoSpaceDN/>
              <w:adjustRightInd/>
              <w:jc w:val="center"/>
              <w:rPr>
                <w:sz w:val="22"/>
                <w:szCs w:val="22"/>
              </w:rPr>
            </w:pPr>
            <w:r w:rsidRPr="000357D1">
              <w:rPr>
                <w:b/>
                <w:bCs/>
                <w:sz w:val="22"/>
                <w:szCs w:val="22"/>
              </w:rPr>
              <w:t>13</w:t>
            </w:r>
          </w:p>
        </w:tc>
        <w:tc>
          <w:tcPr>
            <w:tcW w:w="0" w:type="auto"/>
            <w:tcBorders>
              <w:top w:val="single" w:sz="12" w:space="0" w:color="000000"/>
              <w:left w:val="single" w:sz="4" w:space="0" w:color="000000"/>
              <w:bottom w:val="single" w:sz="4" w:space="0" w:color="000000"/>
              <w:right w:val="single" w:sz="4" w:space="0" w:color="000000"/>
            </w:tcBorders>
            <w:vAlign w:val="center"/>
          </w:tcPr>
          <w:p w14:paraId="538309FE" w14:textId="77777777" w:rsidR="00AE3B80" w:rsidRPr="000357D1" w:rsidRDefault="00AE3B80" w:rsidP="00EB11FA">
            <w:pPr>
              <w:widowControl/>
              <w:autoSpaceDE/>
              <w:autoSpaceDN/>
              <w:adjustRightInd/>
              <w:jc w:val="center"/>
              <w:rPr>
                <w:sz w:val="22"/>
                <w:szCs w:val="22"/>
              </w:rPr>
            </w:pPr>
            <w:r w:rsidRPr="000357D1">
              <w:rPr>
                <w:b/>
                <w:bCs/>
                <w:sz w:val="22"/>
                <w:szCs w:val="22"/>
              </w:rPr>
              <w:t>14</w:t>
            </w:r>
          </w:p>
        </w:tc>
        <w:tc>
          <w:tcPr>
            <w:tcW w:w="0" w:type="auto"/>
            <w:tcBorders>
              <w:top w:val="single" w:sz="12" w:space="0" w:color="000000"/>
              <w:left w:val="single" w:sz="4" w:space="0" w:color="000000"/>
              <w:bottom w:val="single" w:sz="4" w:space="0" w:color="000000"/>
              <w:right w:val="single" w:sz="4" w:space="0" w:color="000000"/>
            </w:tcBorders>
            <w:vAlign w:val="center"/>
          </w:tcPr>
          <w:p w14:paraId="65233BB3" w14:textId="77777777" w:rsidR="00AE3B80" w:rsidRPr="000357D1" w:rsidRDefault="00AE3B80" w:rsidP="00EB11FA">
            <w:pPr>
              <w:widowControl/>
              <w:autoSpaceDE/>
              <w:autoSpaceDN/>
              <w:adjustRightInd/>
              <w:jc w:val="center"/>
              <w:rPr>
                <w:sz w:val="22"/>
                <w:szCs w:val="22"/>
              </w:rPr>
            </w:pPr>
            <w:r w:rsidRPr="000357D1">
              <w:rPr>
                <w:b/>
                <w:bCs/>
                <w:sz w:val="22"/>
                <w:szCs w:val="22"/>
              </w:rPr>
              <w:t>15</w:t>
            </w:r>
          </w:p>
        </w:tc>
        <w:tc>
          <w:tcPr>
            <w:tcW w:w="0" w:type="auto"/>
            <w:tcBorders>
              <w:top w:val="single" w:sz="12" w:space="0" w:color="000000"/>
              <w:left w:val="single" w:sz="4" w:space="0" w:color="000000"/>
              <w:bottom w:val="single" w:sz="4" w:space="0" w:color="000000"/>
              <w:right w:val="single" w:sz="4" w:space="0" w:color="000000"/>
            </w:tcBorders>
            <w:vAlign w:val="center"/>
          </w:tcPr>
          <w:p w14:paraId="13B6277C" w14:textId="77777777" w:rsidR="00AE3B80" w:rsidRPr="000357D1" w:rsidRDefault="00AE3B80" w:rsidP="00EB11FA">
            <w:pPr>
              <w:widowControl/>
              <w:autoSpaceDE/>
              <w:autoSpaceDN/>
              <w:adjustRightInd/>
              <w:jc w:val="center"/>
              <w:rPr>
                <w:sz w:val="22"/>
                <w:szCs w:val="22"/>
              </w:rPr>
            </w:pPr>
            <w:r w:rsidRPr="000357D1">
              <w:rPr>
                <w:b/>
                <w:bCs/>
                <w:sz w:val="22"/>
                <w:szCs w:val="22"/>
              </w:rPr>
              <w:t>16</w:t>
            </w:r>
          </w:p>
        </w:tc>
        <w:tc>
          <w:tcPr>
            <w:tcW w:w="0" w:type="auto"/>
            <w:tcBorders>
              <w:top w:val="single" w:sz="12" w:space="0" w:color="000000"/>
              <w:left w:val="single" w:sz="4" w:space="0" w:color="000000"/>
              <w:bottom w:val="single" w:sz="4" w:space="0" w:color="000000"/>
              <w:right w:val="single" w:sz="4" w:space="0" w:color="000000"/>
            </w:tcBorders>
            <w:vAlign w:val="center"/>
          </w:tcPr>
          <w:p w14:paraId="4E157146" w14:textId="77777777" w:rsidR="00AE3B80" w:rsidRPr="000357D1" w:rsidRDefault="00AE3B80" w:rsidP="00EB11FA">
            <w:pPr>
              <w:widowControl/>
              <w:autoSpaceDE/>
              <w:autoSpaceDN/>
              <w:adjustRightInd/>
              <w:jc w:val="center"/>
              <w:rPr>
                <w:sz w:val="22"/>
                <w:szCs w:val="22"/>
              </w:rPr>
            </w:pPr>
            <w:r w:rsidRPr="000357D1">
              <w:rPr>
                <w:b/>
                <w:bCs/>
                <w:sz w:val="22"/>
                <w:szCs w:val="22"/>
              </w:rPr>
              <w:t>17</w:t>
            </w:r>
          </w:p>
        </w:tc>
        <w:tc>
          <w:tcPr>
            <w:tcW w:w="0" w:type="auto"/>
            <w:tcBorders>
              <w:top w:val="single" w:sz="12" w:space="0" w:color="000000"/>
              <w:left w:val="single" w:sz="4" w:space="0" w:color="000000"/>
              <w:bottom w:val="single" w:sz="4" w:space="0" w:color="000000"/>
              <w:right w:val="single" w:sz="4" w:space="0" w:color="000000"/>
            </w:tcBorders>
            <w:vAlign w:val="center"/>
          </w:tcPr>
          <w:p w14:paraId="27A7713C" w14:textId="77777777" w:rsidR="00AE3B80" w:rsidRPr="000357D1" w:rsidRDefault="00AE3B80" w:rsidP="00EB11FA">
            <w:pPr>
              <w:widowControl/>
              <w:autoSpaceDE/>
              <w:autoSpaceDN/>
              <w:adjustRightInd/>
              <w:jc w:val="center"/>
              <w:rPr>
                <w:sz w:val="22"/>
                <w:szCs w:val="22"/>
              </w:rPr>
            </w:pPr>
            <w:r w:rsidRPr="000357D1">
              <w:rPr>
                <w:b/>
                <w:bCs/>
                <w:sz w:val="22"/>
                <w:szCs w:val="22"/>
              </w:rPr>
              <w:t>18</w:t>
            </w:r>
          </w:p>
        </w:tc>
        <w:tc>
          <w:tcPr>
            <w:tcW w:w="0" w:type="auto"/>
            <w:tcBorders>
              <w:top w:val="single" w:sz="12" w:space="0" w:color="000000"/>
              <w:left w:val="single" w:sz="4" w:space="0" w:color="000000"/>
              <w:bottom w:val="single" w:sz="4" w:space="0" w:color="000000"/>
              <w:right w:val="single" w:sz="4" w:space="0" w:color="000000"/>
            </w:tcBorders>
            <w:vAlign w:val="center"/>
          </w:tcPr>
          <w:p w14:paraId="5DAFC65D" w14:textId="77777777" w:rsidR="00AE3B80" w:rsidRPr="000357D1" w:rsidRDefault="00AE3B80" w:rsidP="00EB11FA">
            <w:pPr>
              <w:widowControl/>
              <w:autoSpaceDE/>
              <w:autoSpaceDN/>
              <w:adjustRightInd/>
              <w:jc w:val="center"/>
              <w:rPr>
                <w:sz w:val="22"/>
                <w:szCs w:val="22"/>
              </w:rPr>
            </w:pPr>
            <w:r w:rsidRPr="000357D1">
              <w:rPr>
                <w:b/>
                <w:bCs/>
                <w:sz w:val="22"/>
                <w:szCs w:val="22"/>
              </w:rPr>
              <w:t>19</w:t>
            </w:r>
          </w:p>
        </w:tc>
        <w:tc>
          <w:tcPr>
            <w:tcW w:w="0" w:type="auto"/>
            <w:tcBorders>
              <w:top w:val="single" w:sz="12" w:space="0" w:color="000000"/>
              <w:left w:val="single" w:sz="4" w:space="0" w:color="000000"/>
              <w:bottom w:val="single" w:sz="4" w:space="0" w:color="000000"/>
              <w:right w:val="single" w:sz="4" w:space="0" w:color="000000"/>
            </w:tcBorders>
            <w:vAlign w:val="center"/>
          </w:tcPr>
          <w:p w14:paraId="3B59C723" w14:textId="77777777" w:rsidR="00AE3B80" w:rsidRPr="000357D1" w:rsidRDefault="00AE3B80" w:rsidP="00EB11FA">
            <w:pPr>
              <w:widowControl/>
              <w:autoSpaceDE/>
              <w:autoSpaceDN/>
              <w:adjustRightInd/>
              <w:jc w:val="center"/>
              <w:rPr>
                <w:sz w:val="22"/>
                <w:szCs w:val="22"/>
              </w:rPr>
            </w:pPr>
            <w:r w:rsidRPr="000357D1">
              <w:rPr>
                <w:b/>
                <w:bCs/>
                <w:sz w:val="22"/>
                <w:szCs w:val="22"/>
              </w:rPr>
              <w:t>20</w:t>
            </w:r>
          </w:p>
        </w:tc>
        <w:tc>
          <w:tcPr>
            <w:tcW w:w="0" w:type="auto"/>
            <w:tcBorders>
              <w:top w:val="single" w:sz="12" w:space="0" w:color="000000"/>
              <w:left w:val="single" w:sz="4" w:space="0" w:color="000000"/>
              <w:bottom w:val="single" w:sz="4" w:space="0" w:color="000000"/>
              <w:right w:val="single" w:sz="4" w:space="0" w:color="000000"/>
            </w:tcBorders>
            <w:vAlign w:val="center"/>
          </w:tcPr>
          <w:p w14:paraId="7E394C06" w14:textId="77777777" w:rsidR="00AE3B80" w:rsidRPr="000357D1" w:rsidRDefault="00AE3B80" w:rsidP="00EB11FA">
            <w:pPr>
              <w:widowControl/>
              <w:autoSpaceDE/>
              <w:autoSpaceDN/>
              <w:adjustRightInd/>
              <w:jc w:val="center"/>
              <w:rPr>
                <w:sz w:val="22"/>
                <w:szCs w:val="22"/>
              </w:rPr>
            </w:pPr>
            <w:r w:rsidRPr="000357D1">
              <w:rPr>
                <w:b/>
                <w:bCs/>
                <w:sz w:val="22"/>
                <w:szCs w:val="22"/>
              </w:rPr>
              <w:t>21</w:t>
            </w:r>
          </w:p>
        </w:tc>
        <w:tc>
          <w:tcPr>
            <w:tcW w:w="0" w:type="auto"/>
            <w:tcBorders>
              <w:top w:val="single" w:sz="12" w:space="0" w:color="000000"/>
              <w:left w:val="single" w:sz="4" w:space="0" w:color="000000"/>
              <w:bottom w:val="single" w:sz="4" w:space="0" w:color="000000"/>
              <w:right w:val="single" w:sz="4" w:space="0" w:color="000000"/>
            </w:tcBorders>
            <w:vAlign w:val="center"/>
          </w:tcPr>
          <w:p w14:paraId="772678DD" w14:textId="77777777" w:rsidR="00AE3B80" w:rsidRPr="000357D1" w:rsidRDefault="00AE3B80" w:rsidP="00EB11FA">
            <w:pPr>
              <w:widowControl/>
              <w:autoSpaceDE/>
              <w:autoSpaceDN/>
              <w:adjustRightInd/>
              <w:jc w:val="center"/>
              <w:rPr>
                <w:sz w:val="22"/>
                <w:szCs w:val="22"/>
              </w:rPr>
            </w:pPr>
            <w:r w:rsidRPr="000357D1">
              <w:rPr>
                <w:b/>
                <w:bCs/>
                <w:sz w:val="22"/>
                <w:szCs w:val="22"/>
              </w:rPr>
              <w:t>22</w:t>
            </w:r>
          </w:p>
        </w:tc>
        <w:tc>
          <w:tcPr>
            <w:tcW w:w="0" w:type="auto"/>
            <w:tcBorders>
              <w:top w:val="single" w:sz="12" w:space="0" w:color="000000"/>
              <w:left w:val="single" w:sz="4" w:space="0" w:color="000000"/>
              <w:bottom w:val="single" w:sz="4" w:space="0" w:color="000000"/>
              <w:right w:val="single" w:sz="4" w:space="0" w:color="000000"/>
            </w:tcBorders>
            <w:vAlign w:val="center"/>
          </w:tcPr>
          <w:p w14:paraId="19F7ABB3" w14:textId="77777777" w:rsidR="00AE3B80" w:rsidRPr="000357D1" w:rsidRDefault="00AE3B80" w:rsidP="00EB11FA">
            <w:pPr>
              <w:widowControl/>
              <w:autoSpaceDE/>
              <w:autoSpaceDN/>
              <w:adjustRightInd/>
              <w:jc w:val="center"/>
              <w:rPr>
                <w:sz w:val="22"/>
                <w:szCs w:val="22"/>
              </w:rPr>
            </w:pPr>
            <w:r w:rsidRPr="000357D1">
              <w:rPr>
                <w:b/>
                <w:bCs/>
                <w:sz w:val="22"/>
                <w:szCs w:val="22"/>
              </w:rPr>
              <w:t>23</w:t>
            </w:r>
          </w:p>
        </w:tc>
        <w:tc>
          <w:tcPr>
            <w:tcW w:w="0" w:type="auto"/>
            <w:tcBorders>
              <w:top w:val="single" w:sz="12" w:space="0" w:color="000000"/>
              <w:left w:val="single" w:sz="4" w:space="0" w:color="000000"/>
              <w:bottom w:val="single" w:sz="4" w:space="0" w:color="000000"/>
              <w:right w:val="single" w:sz="8" w:space="0" w:color="000000"/>
            </w:tcBorders>
            <w:vAlign w:val="center"/>
          </w:tcPr>
          <w:p w14:paraId="4D82BDC8" w14:textId="77777777" w:rsidR="00AE3B80" w:rsidRPr="000357D1" w:rsidRDefault="00AE3B80" w:rsidP="00EB11FA">
            <w:pPr>
              <w:widowControl/>
              <w:autoSpaceDE/>
              <w:autoSpaceDN/>
              <w:adjustRightInd/>
              <w:jc w:val="center"/>
              <w:rPr>
                <w:sz w:val="22"/>
                <w:szCs w:val="22"/>
              </w:rPr>
            </w:pPr>
            <w:r w:rsidRPr="000357D1">
              <w:rPr>
                <w:b/>
                <w:bCs/>
                <w:sz w:val="22"/>
                <w:szCs w:val="22"/>
              </w:rPr>
              <w:t>24</w:t>
            </w:r>
          </w:p>
        </w:tc>
      </w:tr>
      <w:tr w:rsidR="00E95F39" w:rsidRPr="00E66AD4" w14:paraId="0EE2DF25" w14:textId="77777777" w:rsidTr="00E95F39">
        <w:trPr>
          <w:trHeight w:val="427"/>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6F5C0BC" w14:textId="77777777" w:rsidR="00E95F39" w:rsidRPr="000357D1" w:rsidRDefault="00E95F39" w:rsidP="00E95F39">
            <w:pPr>
              <w:widowControl/>
              <w:autoSpaceDE/>
              <w:autoSpaceDN/>
              <w:adjustRightInd/>
              <w:jc w:val="center"/>
              <w:rPr>
                <w:sz w:val="22"/>
                <w:szCs w:val="22"/>
              </w:rPr>
            </w:pPr>
            <w:r w:rsidRPr="000357D1">
              <w:rPr>
                <w:b/>
                <w:bCs/>
                <w:sz w:val="22"/>
                <w:szCs w:val="22"/>
              </w:rPr>
              <w:t>Jan.</w:t>
            </w:r>
          </w:p>
        </w:tc>
        <w:tc>
          <w:tcPr>
            <w:tcW w:w="0" w:type="auto"/>
            <w:tcBorders>
              <w:top w:val="single" w:sz="4" w:space="0" w:color="000000"/>
              <w:left w:val="single" w:sz="4" w:space="0" w:color="000000"/>
              <w:bottom w:val="single" w:sz="4" w:space="0" w:color="000000"/>
              <w:right w:val="single" w:sz="4" w:space="0" w:color="000000"/>
            </w:tcBorders>
            <w:vAlign w:val="center"/>
          </w:tcPr>
          <w:p w14:paraId="0CEFC0D2" w14:textId="122C2602" w:rsidR="00E95F39" w:rsidRPr="00E95F39" w:rsidRDefault="00E95F39" w:rsidP="00E95F39">
            <w:pPr>
              <w:widowControl/>
              <w:autoSpaceDE/>
              <w:autoSpaceDN/>
              <w:adjustRightInd/>
              <w:jc w:val="center"/>
              <w:rPr>
                <w:b/>
                <w:bCs/>
                <w:sz w:val="22"/>
                <w:szCs w:val="22"/>
              </w:rPr>
            </w:pPr>
            <w:ins w:id="5075" w:author="ERCOT" w:date="2023-10-26T12:41:00Z">
              <w:r w:rsidRPr="00E95F39">
                <w:rPr>
                  <w:sz w:val="22"/>
                  <w:szCs w:val="22"/>
                </w:rPr>
                <w:t>0</w:t>
              </w:r>
            </w:ins>
            <w:del w:id="507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C4E791" w14:textId="1670D0F1" w:rsidR="00E95F39" w:rsidRPr="00E95F39" w:rsidRDefault="00E95F39" w:rsidP="00E95F39">
            <w:pPr>
              <w:widowControl/>
              <w:autoSpaceDE/>
              <w:autoSpaceDN/>
              <w:adjustRightInd/>
              <w:jc w:val="center"/>
              <w:rPr>
                <w:b/>
                <w:bCs/>
                <w:sz w:val="22"/>
                <w:szCs w:val="22"/>
              </w:rPr>
            </w:pPr>
            <w:ins w:id="5077" w:author="ERCOT" w:date="2023-10-26T12:41:00Z">
              <w:r w:rsidRPr="00E95F39">
                <w:rPr>
                  <w:sz w:val="22"/>
                  <w:szCs w:val="22"/>
                </w:rPr>
                <w:t>0</w:t>
              </w:r>
            </w:ins>
            <w:del w:id="507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F4971D" w14:textId="53495756" w:rsidR="00E95F39" w:rsidRPr="00E95F39" w:rsidRDefault="00E95F39" w:rsidP="00E95F39">
            <w:pPr>
              <w:widowControl/>
              <w:autoSpaceDE/>
              <w:autoSpaceDN/>
              <w:adjustRightInd/>
              <w:jc w:val="center"/>
              <w:rPr>
                <w:b/>
                <w:bCs/>
                <w:sz w:val="22"/>
                <w:szCs w:val="22"/>
              </w:rPr>
            </w:pPr>
            <w:ins w:id="5079" w:author="ERCOT" w:date="2023-10-26T12:41:00Z">
              <w:r w:rsidRPr="00E95F39">
                <w:rPr>
                  <w:sz w:val="22"/>
                  <w:szCs w:val="22"/>
                </w:rPr>
                <w:t>0</w:t>
              </w:r>
            </w:ins>
            <w:del w:id="508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25633E2" w14:textId="36EF0A49" w:rsidR="00E95F39" w:rsidRPr="00E95F39" w:rsidRDefault="00E95F39" w:rsidP="00E95F39">
            <w:pPr>
              <w:widowControl/>
              <w:autoSpaceDE/>
              <w:autoSpaceDN/>
              <w:adjustRightInd/>
              <w:jc w:val="center"/>
              <w:rPr>
                <w:b/>
                <w:bCs/>
                <w:sz w:val="22"/>
                <w:szCs w:val="22"/>
              </w:rPr>
            </w:pPr>
            <w:ins w:id="5081" w:author="ERCOT" w:date="2023-10-26T12:41:00Z">
              <w:r w:rsidRPr="00E95F39">
                <w:rPr>
                  <w:sz w:val="22"/>
                  <w:szCs w:val="22"/>
                </w:rPr>
                <w:t>0</w:t>
              </w:r>
            </w:ins>
            <w:del w:id="508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116B25" w14:textId="0AE60CF4" w:rsidR="00E95F39" w:rsidRPr="00E95F39" w:rsidRDefault="00E95F39" w:rsidP="00E95F39">
            <w:pPr>
              <w:widowControl/>
              <w:autoSpaceDE/>
              <w:autoSpaceDN/>
              <w:adjustRightInd/>
              <w:jc w:val="center"/>
              <w:rPr>
                <w:b/>
                <w:bCs/>
                <w:sz w:val="22"/>
                <w:szCs w:val="22"/>
              </w:rPr>
            </w:pPr>
            <w:ins w:id="5083" w:author="ERCOT" w:date="2023-10-26T12:41:00Z">
              <w:r w:rsidRPr="00E95F39">
                <w:rPr>
                  <w:sz w:val="22"/>
                  <w:szCs w:val="22"/>
                </w:rPr>
                <w:t>0</w:t>
              </w:r>
            </w:ins>
            <w:del w:id="508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74868FE" w14:textId="265C4722" w:rsidR="00E95F39" w:rsidRPr="00E95F39" w:rsidRDefault="00E95F39" w:rsidP="00E95F39">
            <w:pPr>
              <w:widowControl/>
              <w:autoSpaceDE/>
              <w:autoSpaceDN/>
              <w:adjustRightInd/>
              <w:jc w:val="center"/>
              <w:rPr>
                <w:b/>
                <w:bCs/>
                <w:sz w:val="22"/>
                <w:szCs w:val="22"/>
              </w:rPr>
            </w:pPr>
            <w:ins w:id="5085" w:author="ERCOT" w:date="2023-10-26T12:41:00Z">
              <w:r w:rsidRPr="00E95F39">
                <w:rPr>
                  <w:sz w:val="22"/>
                  <w:szCs w:val="22"/>
                </w:rPr>
                <w:t>0</w:t>
              </w:r>
            </w:ins>
            <w:del w:id="508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FF0D088" w14:textId="4D7BAAFD" w:rsidR="00E95F39" w:rsidRPr="00E95F39" w:rsidRDefault="00E95F39" w:rsidP="00E95F39">
            <w:pPr>
              <w:widowControl/>
              <w:autoSpaceDE/>
              <w:autoSpaceDN/>
              <w:adjustRightInd/>
              <w:jc w:val="center"/>
              <w:rPr>
                <w:b/>
                <w:bCs/>
                <w:sz w:val="22"/>
                <w:szCs w:val="22"/>
              </w:rPr>
            </w:pPr>
            <w:ins w:id="5087" w:author="ERCOT" w:date="2023-10-26T12:41:00Z">
              <w:r w:rsidRPr="00E95F39">
                <w:rPr>
                  <w:sz w:val="22"/>
                  <w:szCs w:val="22"/>
                </w:rPr>
                <w:t>0</w:t>
              </w:r>
            </w:ins>
            <w:del w:id="508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47CDFB4" w14:textId="7DC24CF2" w:rsidR="00E95F39" w:rsidRPr="00E95F39" w:rsidRDefault="00E95F39" w:rsidP="00E95F39">
            <w:pPr>
              <w:widowControl/>
              <w:autoSpaceDE/>
              <w:autoSpaceDN/>
              <w:adjustRightInd/>
              <w:jc w:val="center"/>
              <w:rPr>
                <w:b/>
                <w:bCs/>
                <w:sz w:val="22"/>
                <w:szCs w:val="22"/>
              </w:rPr>
            </w:pPr>
            <w:ins w:id="5089" w:author="ERCOT" w:date="2023-10-26T12:41:00Z">
              <w:r w:rsidRPr="00E95F39">
                <w:rPr>
                  <w:sz w:val="22"/>
                  <w:szCs w:val="22"/>
                </w:rPr>
                <w:t>0</w:t>
              </w:r>
            </w:ins>
            <w:del w:id="509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59EBE41" w14:textId="2E45E168" w:rsidR="00E95F39" w:rsidRPr="00E95F39" w:rsidRDefault="00E95F39" w:rsidP="00E95F39">
            <w:pPr>
              <w:widowControl/>
              <w:autoSpaceDE/>
              <w:autoSpaceDN/>
              <w:adjustRightInd/>
              <w:jc w:val="center"/>
              <w:rPr>
                <w:b/>
                <w:bCs/>
                <w:sz w:val="22"/>
                <w:szCs w:val="22"/>
              </w:rPr>
            </w:pPr>
            <w:ins w:id="5091" w:author="ERCOT" w:date="2023-10-26T12:41:00Z">
              <w:r w:rsidRPr="00E95F39">
                <w:rPr>
                  <w:sz w:val="22"/>
                  <w:szCs w:val="22"/>
                </w:rPr>
                <w:t>0</w:t>
              </w:r>
            </w:ins>
            <w:del w:id="509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5F5907E" w14:textId="736175CF" w:rsidR="00E95F39" w:rsidRPr="00E95F39" w:rsidRDefault="00E95F39" w:rsidP="00E95F39">
            <w:pPr>
              <w:widowControl/>
              <w:autoSpaceDE/>
              <w:autoSpaceDN/>
              <w:adjustRightInd/>
              <w:jc w:val="center"/>
              <w:rPr>
                <w:b/>
                <w:bCs/>
                <w:sz w:val="22"/>
                <w:szCs w:val="22"/>
              </w:rPr>
            </w:pPr>
            <w:ins w:id="5093" w:author="ERCOT" w:date="2023-10-26T12:41:00Z">
              <w:r w:rsidRPr="00E95F39">
                <w:rPr>
                  <w:sz w:val="22"/>
                  <w:szCs w:val="22"/>
                </w:rPr>
                <w:t>0</w:t>
              </w:r>
            </w:ins>
            <w:del w:id="509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8B4F32F" w14:textId="55D57096" w:rsidR="00E95F39" w:rsidRPr="00E95F39" w:rsidRDefault="00E95F39" w:rsidP="00E95F39">
            <w:pPr>
              <w:widowControl/>
              <w:autoSpaceDE/>
              <w:autoSpaceDN/>
              <w:adjustRightInd/>
              <w:jc w:val="center"/>
              <w:rPr>
                <w:b/>
                <w:bCs/>
                <w:sz w:val="22"/>
                <w:szCs w:val="22"/>
              </w:rPr>
            </w:pPr>
            <w:ins w:id="5095" w:author="ERCOT" w:date="2023-10-26T12:41:00Z">
              <w:r w:rsidRPr="00E95F39">
                <w:rPr>
                  <w:sz w:val="22"/>
                  <w:szCs w:val="22"/>
                </w:rPr>
                <w:t>21</w:t>
              </w:r>
            </w:ins>
            <w:del w:id="5096"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0E241DE" w14:textId="3C980EF7" w:rsidR="00E95F39" w:rsidRPr="00E95F39" w:rsidRDefault="00E95F39" w:rsidP="00E95F39">
            <w:pPr>
              <w:widowControl/>
              <w:autoSpaceDE/>
              <w:autoSpaceDN/>
              <w:adjustRightInd/>
              <w:jc w:val="center"/>
              <w:rPr>
                <w:b/>
                <w:bCs/>
                <w:sz w:val="22"/>
                <w:szCs w:val="22"/>
              </w:rPr>
            </w:pPr>
            <w:ins w:id="5097" w:author="ERCOT" w:date="2023-10-26T12:41:00Z">
              <w:r w:rsidRPr="00E95F39">
                <w:rPr>
                  <w:sz w:val="22"/>
                  <w:szCs w:val="22"/>
                </w:rPr>
                <w:t>21</w:t>
              </w:r>
            </w:ins>
            <w:del w:id="5098"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305BBC9" w14:textId="2C87658A" w:rsidR="00E95F39" w:rsidRPr="00E95F39" w:rsidRDefault="00E95F39" w:rsidP="00E95F39">
            <w:pPr>
              <w:widowControl/>
              <w:autoSpaceDE/>
              <w:autoSpaceDN/>
              <w:adjustRightInd/>
              <w:jc w:val="center"/>
              <w:rPr>
                <w:b/>
                <w:bCs/>
                <w:sz w:val="22"/>
                <w:szCs w:val="22"/>
              </w:rPr>
            </w:pPr>
            <w:ins w:id="5099" w:author="ERCOT" w:date="2023-10-26T12:41:00Z">
              <w:r w:rsidRPr="00E95F39">
                <w:rPr>
                  <w:sz w:val="22"/>
                  <w:szCs w:val="22"/>
                </w:rPr>
                <w:t>21</w:t>
              </w:r>
            </w:ins>
            <w:del w:id="5100"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E01FB91" w14:textId="32DCED16" w:rsidR="00E95F39" w:rsidRPr="00E95F39" w:rsidRDefault="00E95F39" w:rsidP="00E95F39">
            <w:pPr>
              <w:widowControl/>
              <w:autoSpaceDE/>
              <w:autoSpaceDN/>
              <w:adjustRightInd/>
              <w:jc w:val="center"/>
              <w:rPr>
                <w:b/>
                <w:bCs/>
                <w:sz w:val="22"/>
                <w:szCs w:val="22"/>
              </w:rPr>
            </w:pPr>
            <w:ins w:id="5101" w:author="ERCOT" w:date="2023-10-26T12:41:00Z">
              <w:r w:rsidRPr="00E95F39">
                <w:rPr>
                  <w:sz w:val="22"/>
                  <w:szCs w:val="22"/>
                </w:rPr>
                <w:t>21</w:t>
              </w:r>
            </w:ins>
            <w:del w:id="5102"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1CB2BA" w14:textId="2F037093" w:rsidR="00E95F39" w:rsidRPr="00E95F39" w:rsidRDefault="00E95F39" w:rsidP="00E95F39">
            <w:pPr>
              <w:widowControl/>
              <w:autoSpaceDE/>
              <w:autoSpaceDN/>
              <w:adjustRightInd/>
              <w:jc w:val="center"/>
              <w:rPr>
                <w:b/>
                <w:bCs/>
                <w:sz w:val="22"/>
                <w:szCs w:val="22"/>
              </w:rPr>
            </w:pPr>
            <w:ins w:id="5103" w:author="ERCOT" w:date="2023-10-26T12:41:00Z">
              <w:r w:rsidRPr="00E95F39">
                <w:rPr>
                  <w:sz w:val="22"/>
                  <w:szCs w:val="22"/>
                </w:rPr>
                <w:t>20</w:t>
              </w:r>
            </w:ins>
            <w:del w:id="5104"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1018D99" w14:textId="26659663" w:rsidR="00E95F39" w:rsidRPr="00E95F39" w:rsidRDefault="00E95F39" w:rsidP="00E95F39">
            <w:pPr>
              <w:widowControl/>
              <w:autoSpaceDE/>
              <w:autoSpaceDN/>
              <w:adjustRightInd/>
              <w:jc w:val="center"/>
              <w:rPr>
                <w:b/>
                <w:bCs/>
                <w:sz w:val="22"/>
                <w:szCs w:val="22"/>
              </w:rPr>
            </w:pPr>
            <w:ins w:id="5105" w:author="ERCOT" w:date="2023-10-26T12:41:00Z">
              <w:r w:rsidRPr="00E95F39">
                <w:rPr>
                  <w:sz w:val="22"/>
                  <w:szCs w:val="22"/>
                </w:rPr>
                <w:t>20</w:t>
              </w:r>
            </w:ins>
            <w:del w:id="5106"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3A1DC28" w14:textId="1F648D22" w:rsidR="00E95F39" w:rsidRPr="00E95F39" w:rsidRDefault="00E95F39" w:rsidP="00E95F39">
            <w:pPr>
              <w:widowControl/>
              <w:autoSpaceDE/>
              <w:autoSpaceDN/>
              <w:adjustRightInd/>
              <w:jc w:val="center"/>
              <w:rPr>
                <w:b/>
                <w:bCs/>
                <w:sz w:val="22"/>
                <w:szCs w:val="22"/>
              </w:rPr>
            </w:pPr>
            <w:ins w:id="5107" w:author="ERCOT" w:date="2023-10-26T12:41:00Z">
              <w:r w:rsidRPr="00E95F39">
                <w:rPr>
                  <w:sz w:val="22"/>
                  <w:szCs w:val="22"/>
                </w:rPr>
                <w:t>20</w:t>
              </w:r>
            </w:ins>
            <w:del w:id="5108"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387BF80" w14:textId="29CB4AF3" w:rsidR="00E95F39" w:rsidRPr="00E95F39" w:rsidRDefault="00E95F39" w:rsidP="00E95F39">
            <w:pPr>
              <w:widowControl/>
              <w:autoSpaceDE/>
              <w:autoSpaceDN/>
              <w:adjustRightInd/>
              <w:jc w:val="center"/>
              <w:rPr>
                <w:b/>
                <w:bCs/>
                <w:sz w:val="22"/>
                <w:szCs w:val="22"/>
              </w:rPr>
            </w:pPr>
            <w:ins w:id="5109" w:author="ERCOT" w:date="2023-10-26T12:41:00Z">
              <w:r w:rsidRPr="00E95F39">
                <w:rPr>
                  <w:sz w:val="22"/>
                  <w:szCs w:val="22"/>
                </w:rPr>
                <w:t>20</w:t>
              </w:r>
            </w:ins>
            <w:del w:id="5110"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9CA7617" w14:textId="63B95355" w:rsidR="00E95F39" w:rsidRPr="00E95F39" w:rsidRDefault="00E95F39" w:rsidP="00E95F39">
            <w:pPr>
              <w:widowControl/>
              <w:autoSpaceDE/>
              <w:autoSpaceDN/>
              <w:adjustRightInd/>
              <w:jc w:val="center"/>
              <w:rPr>
                <w:b/>
                <w:bCs/>
                <w:sz w:val="22"/>
                <w:szCs w:val="22"/>
              </w:rPr>
            </w:pPr>
            <w:ins w:id="5111" w:author="ERCOT" w:date="2023-10-26T12:41:00Z">
              <w:r w:rsidRPr="00E95F39">
                <w:rPr>
                  <w:sz w:val="22"/>
                  <w:szCs w:val="22"/>
                </w:rPr>
                <w:t>0</w:t>
              </w:r>
            </w:ins>
            <w:del w:id="511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2137C2" w14:textId="50385733" w:rsidR="00E95F39" w:rsidRPr="00E95F39" w:rsidRDefault="00E95F39" w:rsidP="00E95F39">
            <w:pPr>
              <w:widowControl/>
              <w:autoSpaceDE/>
              <w:autoSpaceDN/>
              <w:adjustRightInd/>
              <w:jc w:val="center"/>
              <w:rPr>
                <w:b/>
                <w:bCs/>
                <w:sz w:val="22"/>
                <w:szCs w:val="22"/>
              </w:rPr>
            </w:pPr>
            <w:ins w:id="5113" w:author="ERCOT" w:date="2023-10-26T12:41:00Z">
              <w:r w:rsidRPr="00E95F39">
                <w:rPr>
                  <w:sz w:val="22"/>
                  <w:szCs w:val="22"/>
                </w:rPr>
                <w:t>0</w:t>
              </w:r>
            </w:ins>
            <w:del w:id="511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64DA6D" w14:textId="78FA455A" w:rsidR="00E95F39" w:rsidRPr="00E95F39" w:rsidRDefault="00E95F39" w:rsidP="00E95F39">
            <w:pPr>
              <w:widowControl/>
              <w:autoSpaceDE/>
              <w:autoSpaceDN/>
              <w:adjustRightInd/>
              <w:jc w:val="center"/>
              <w:rPr>
                <w:b/>
                <w:bCs/>
                <w:sz w:val="22"/>
                <w:szCs w:val="22"/>
              </w:rPr>
            </w:pPr>
            <w:ins w:id="5115" w:author="ERCOT" w:date="2023-10-26T12:41:00Z">
              <w:r w:rsidRPr="00E95F39">
                <w:rPr>
                  <w:sz w:val="22"/>
                  <w:szCs w:val="22"/>
                </w:rPr>
                <w:t>0</w:t>
              </w:r>
            </w:ins>
            <w:del w:id="511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1C7657" w14:textId="1F1A7D21" w:rsidR="00E95F39" w:rsidRPr="00E95F39" w:rsidRDefault="00E95F39" w:rsidP="00E95F39">
            <w:pPr>
              <w:widowControl/>
              <w:autoSpaceDE/>
              <w:autoSpaceDN/>
              <w:adjustRightInd/>
              <w:jc w:val="center"/>
              <w:rPr>
                <w:b/>
                <w:bCs/>
                <w:sz w:val="22"/>
                <w:szCs w:val="22"/>
              </w:rPr>
            </w:pPr>
            <w:ins w:id="5117" w:author="ERCOT" w:date="2023-10-26T12:41:00Z">
              <w:r w:rsidRPr="00E95F39">
                <w:rPr>
                  <w:sz w:val="22"/>
                  <w:szCs w:val="22"/>
                </w:rPr>
                <w:t>0</w:t>
              </w:r>
            </w:ins>
            <w:del w:id="511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6F4D36E" w14:textId="511FA318" w:rsidR="00E95F39" w:rsidRPr="00E95F39" w:rsidRDefault="00E95F39" w:rsidP="00E95F39">
            <w:pPr>
              <w:widowControl/>
              <w:autoSpaceDE/>
              <w:autoSpaceDN/>
              <w:adjustRightInd/>
              <w:jc w:val="center"/>
              <w:rPr>
                <w:b/>
                <w:bCs/>
                <w:sz w:val="22"/>
                <w:szCs w:val="22"/>
              </w:rPr>
            </w:pPr>
            <w:ins w:id="5119" w:author="ERCOT" w:date="2023-10-26T12:41:00Z">
              <w:r w:rsidRPr="00E95F39">
                <w:rPr>
                  <w:sz w:val="22"/>
                  <w:szCs w:val="22"/>
                </w:rPr>
                <w:t>0</w:t>
              </w:r>
            </w:ins>
            <w:del w:id="512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95FE50D" w14:textId="0B0A8691" w:rsidR="00E95F39" w:rsidRPr="00E95F39" w:rsidRDefault="00E95F39" w:rsidP="00E95F39">
            <w:pPr>
              <w:widowControl/>
              <w:autoSpaceDE/>
              <w:autoSpaceDN/>
              <w:adjustRightInd/>
              <w:jc w:val="center"/>
              <w:rPr>
                <w:b/>
                <w:bCs/>
                <w:sz w:val="22"/>
                <w:szCs w:val="22"/>
              </w:rPr>
            </w:pPr>
            <w:ins w:id="5121" w:author="ERCOT" w:date="2023-10-26T12:41:00Z">
              <w:r w:rsidRPr="00E95F39">
                <w:rPr>
                  <w:sz w:val="22"/>
                  <w:szCs w:val="22"/>
                </w:rPr>
                <w:t>0</w:t>
              </w:r>
            </w:ins>
            <w:del w:id="5122" w:author="ERCOT" w:date="2023-10-26T12:41:00Z">
              <w:r w:rsidRPr="00E95F39" w:rsidDel="009C5386">
                <w:rPr>
                  <w:sz w:val="22"/>
                  <w:szCs w:val="22"/>
                </w:rPr>
                <w:delText>0</w:delText>
              </w:r>
            </w:del>
          </w:p>
        </w:tc>
      </w:tr>
      <w:tr w:rsidR="00E95F39" w:rsidRPr="00E66AD4" w14:paraId="47D51146" w14:textId="77777777" w:rsidTr="00E95F39">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097437E" w14:textId="77777777" w:rsidR="00E95F39" w:rsidRPr="000357D1" w:rsidRDefault="00E95F39" w:rsidP="00E95F39">
            <w:pPr>
              <w:widowControl/>
              <w:autoSpaceDE/>
              <w:autoSpaceDN/>
              <w:adjustRightInd/>
              <w:jc w:val="center"/>
              <w:rPr>
                <w:sz w:val="22"/>
                <w:szCs w:val="22"/>
              </w:rPr>
            </w:pPr>
            <w:r w:rsidRPr="000357D1">
              <w:rPr>
                <w:b/>
                <w:bCs/>
                <w:sz w:val="22"/>
                <w:szCs w:val="22"/>
              </w:rPr>
              <w:t>Feb.</w:t>
            </w:r>
          </w:p>
        </w:tc>
        <w:tc>
          <w:tcPr>
            <w:tcW w:w="0" w:type="auto"/>
            <w:tcBorders>
              <w:top w:val="single" w:sz="4" w:space="0" w:color="000000"/>
              <w:left w:val="single" w:sz="4" w:space="0" w:color="000000"/>
              <w:bottom w:val="single" w:sz="4" w:space="0" w:color="000000"/>
              <w:right w:val="single" w:sz="4" w:space="0" w:color="000000"/>
            </w:tcBorders>
            <w:vAlign w:val="center"/>
          </w:tcPr>
          <w:p w14:paraId="36050354" w14:textId="7ACC9059" w:rsidR="00E95F39" w:rsidRPr="00E95F39" w:rsidRDefault="00E95F39" w:rsidP="00E95F39">
            <w:pPr>
              <w:widowControl/>
              <w:autoSpaceDE/>
              <w:autoSpaceDN/>
              <w:adjustRightInd/>
              <w:jc w:val="center"/>
              <w:rPr>
                <w:b/>
                <w:bCs/>
                <w:sz w:val="22"/>
                <w:szCs w:val="22"/>
              </w:rPr>
            </w:pPr>
            <w:ins w:id="5123" w:author="ERCOT" w:date="2023-10-26T12:41:00Z">
              <w:r w:rsidRPr="00E95F39">
                <w:rPr>
                  <w:sz w:val="22"/>
                  <w:szCs w:val="22"/>
                </w:rPr>
                <w:t>0</w:t>
              </w:r>
            </w:ins>
            <w:del w:id="512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95D7D16" w14:textId="3D7206CC" w:rsidR="00E95F39" w:rsidRPr="00E95F39" w:rsidRDefault="00E95F39" w:rsidP="00E95F39">
            <w:pPr>
              <w:widowControl/>
              <w:autoSpaceDE/>
              <w:autoSpaceDN/>
              <w:adjustRightInd/>
              <w:jc w:val="center"/>
              <w:rPr>
                <w:b/>
                <w:bCs/>
                <w:sz w:val="22"/>
                <w:szCs w:val="22"/>
              </w:rPr>
            </w:pPr>
            <w:ins w:id="5125" w:author="ERCOT" w:date="2023-10-26T12:41:00Z">
              <w:r w:rsidRPr="00E95F39">
                <w:rPr>
                  <w:sz w:val="22"/>
                  <w:szCs w:val="22"/>
                </w:rPr>
                <w:t>0</w:t>
              </w:r>
            </w:ins>
            <w:del w:id="512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294B174" w14:textId="4FA6154A" w:rsidR="00E95F39" w:rsidRPr="00E95F39" w:rsidRDefault="00E95F39" w:rsidP="00E95F39">
            <w:pPr>
              <w:widowControl/>
              <w:autoSpaceDE/>
              <w:autoSpaceDN/>
              <w:adjustRightInd/>
              <w:jc w:val="center"/>
              <w:rPr>
                <w:b/>
                <w:bCs/>
                <w:sz w:val="22"/>
                <w:szCs w:val="22"/>
              </w:rPr>
            </w:pPr>
            <w:ins w:id="5127" w:author="ERCOT" w:date="2023-10-26T12:41:00Z">
              <w:r w:rsidRPr="00E95F39">
                <w:rPr>
                  <w:sz w:val="22"/>
                  <w:szCs w:val="22"/>
                </w:rPr>
                <w:t>0</w:t>
              </w:r>
            </w:ins>
            <w:del w:id="512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685760" w14:textId="53620C5E" w:rsidR="00E95F39" w:rsidRPr="00E95F39" w:rsidRDefault="00E95F39" w:rsidP="00E95F39">
            <w:pPr>
              <w:widowControl/>
              <w:autoSpaceDE/>
              <w:autoSpaceDN/>
              <w:adjustRightInd/>
              <w:jc w:val="center"/>
              <w:rPr>
                <w:b/>
                <w:bCs/>
                <w:sz w:val="22"/>
                <w:szCs w:val="22"/>
              </w:rPr>
            </w:pPr>
            <w:ins w:id="5129" w:author="ERCOT" w:date="2023-10-26T12:41:00Z">
              <w:r w:rsidRPr="00E95F39">
                <w:rPr>
                  <w:sz w:val="22"/>
                  <w:szCs w:val="22"/>
                </w:rPr>
                <w:t>0</w:t>
              </w:r>
            </w:ins>
            <w:del w:id="513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6ECEC78" w14:textId="44C27E42" w:rsidR="00E95F39" w:rsidRPr="00E95F39" w:rsidRDefault="00E95F39" w:rsidP="00E95F39">
            <w:pPr>
              <w:widowControl/>
              <w:autoSpaceDE/>
              <w:autoSpaceDN/>
              <w:adjustRightInd/>
              <w:jc w:val="center"/>
              <w:rPr>
                <w:b/>
                <w:bCs/>
                <w:sz w:val="22"/>
                <w:szCs w:val="22"/>
              </w:rPr>
            </w:pPr>
            <w:ins w:id="5131" w:author="ERCOT" w:date="2023-10-26T12:41:00Z">
              <w:r w:rsidRPr="00E95F39">
                <w:rPr>
                  <w:sz w:val="22"/>
                  <w:szCs w:val="22"/>
                </w:rPr>
                <w:t>0</w:t>
              </w:r>
            </w:ins>
            <w:del w:id="513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A389554" w14:textId="6AE3DBD1" w:rsidR="00E95F39" w:rsidRPr="00E95F39" w:rsidRDefault="00E95F39" w:rsidP="00E95F39">
            <w:pPr>
              <w:widowControl/>
              <w:autoSpaceDE/>
              <w:autoSpaceDN/>
              <w:adjustRightInd/>
              <w:jc w:val="center"/>
              <w:rPr>
                <w:b/>
                <w:bCs/>
                <w:sz w:val="22"/>
                <w:szCs w:val="22"/>
              </w:rPr>
            </w:pPr>
            <w:ins w:id="5133" w:author="ERCOT" w:date="2023-10-26T12:41:00Z">
              <w:r w:rsidRPr="00E95F39">
                <w:rPr>
                  <w:sz w:val="22"/>
                  <w:szCs w:val="22"/>
                </w:rPr>
                <w:t>0</w:t>
              </w:r>
            </w:ins>
            <w:del w:id="513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7C59A45" w14:textId="159AA705" w:rsidR="00E95F39" w:rsidRPr="00E95F39" w:rsidRDefault="00E95F39" w:rsidP="00E95F39">
            <w:pPr>
              <w:widowControl/>
              <w:autoSpaceDE/>
              <w:autoSpaceDN/>
              <w:adjustRightInd/>
              <w:jc w:val="center"/>
              <w:rPr>
                <w:b/>
                <w:bCs/>
                <w:sz w:val="22"/>
                <w:szCs w:val="22"/>
              </w:rPr>
            </w:pPr>
            <w:ins w:id="5135" w:author="ERCOT" w:date="2023-10-26T12:41:00Z">
              <w:r w:rsidRPr="00E95F39">
                <w:rPr>
                  <w:sz w:val="22"/>
                  <w:szCs w:val="22"/>
                </w:rPr>
                <w:t>0</w:t>
              </w:r>
            </w:ins>
            <w:del w:id="513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2BC3258" w14:textId="2A94171E" w:rsidR="00E95F39" w:rsidRPr="00E95F39" w:rsidRDefault="00E95F39" w:rsidP="00E95F39">
            <w:pPr>
              <w:widowControl/>
              <w:autoSpaceDE/>
              <w:autoSpaceDN/>
              <w:adjustRightInd/>
              <w:jc w:val="center"/>
              <w:rPr>
                <w:b/>
                <w:bCs/>
                <w:sz w:val="22"/>
                <w:szCs w:val="22"/>
              </w:rPr>
            </w:pPr>
            <w:ins w:id="5137" w:author="ERCOT" w:date="2023-10-26T12:41:00Z">
              <w:r w:rsidRPr="00E95F39">
                <w:rPr>
                  <w:sz w:val="22"/>
                  <w:szCs w:val="22"/>
                </w:rPr>
                <w:t>0</w:t>
              </w:r>
            </w:ins>
            <w:del w:id="513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8E41551" w14:textId="6EB6179E" w:rsidR="00E95F39" w:rsidRPr="00E95F39" w:rsidRDefault="00E95F39" w:rsidP="00E95F39">
            <w:pPr>
              <w:widowControl/>
              <w:autoSpaceDE/>
              <w:autoSpaceDN/>
              <w:adjustRightInd/>
              <w:jc w:val="center"/>
              <w:rPr>
                <w:b/>
                <w:bCs/>
                <w:sz w:val="22"/>
                <w:szCs w:val="22"/>
              </w:rPr>
            </w:pPr>
            <w:ins w:id="5139" w:author="ERCOT" w:date="2023-10-26T12:41:00Z">
              <w:r w:rsidRPr="00E95F39">
                <w:rPr>
                  <w:sz w:val="22"/>
                  <w:szCs w:val="22"/>
                </w:rPr>
                <w:t>0</w:t>
              </w:r>
            </w:ins>
            <w:del w:id="514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1127283" w14:textId="6974A32D" w:rsidR="00E95F39" w:rsidRPr="00E95F39" w:rsidRDefault="00E95F39" w:rsidP="00E95F39">
            <w:pPr>
              <w:widowControl/>
              <w:autoSpaceDE/>
              <w:autoSpaceDN/>
              <w:adjustRightInd/>
              <w:jc w:val="center"/>
              <w:rPr>
                <w:b/>
                <w:bCs/>
                <w:sz w:val="22"/>
                <w:szCs w:val="22"/>
              </w:rPr>
            </w:pPr>
            <w:ins w:id="5141" w:author="ERCOT" w:date="2023-10-26T12:41:00Z">
              <w:r w:rsidRPr="00E95F39">
                <w:rPr>
                  <w:sz w:val="22"/>
                  <w:szCs w:val="22"/>
                </w:rPr>
                <w:t>0</w:t>
              </w:r>
            </w:ins>
            <w:del w:id="514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BFCAE5" w14:textId="63CC26A5" w:rsidR="00E95F39" w:rsidRPr="00E95F39" w:rsidRDefault="00E95F39" w:rsidP="00E95F39">
            <w:pPr>
              <w:widowControl/>
              <w:autoSpaceDE/>
              <w:autoSpaceDN/>
              <w:adjustRightInd/>
              <w:jc w:val="center"/>
              <w:rPr>
                <w:b/>
                <w:bCs/>
                <w:sz w:val="22"/>
                <w:szCs w:val="22"/>
              </w:rPr>
            </w:pPr>
            <w:ins w:id="5143" w:author="ERCOT" w:date="2023-10-26T12:41:00Z">
              <w:r w:rsidRPr="00E95F39">
                <w:rPr>
                  <w:sz w:val="22"/>
                  <w:szCs w:val="22"/>
                </w:rPr>
                <w:t>33</w:t>
              </w:r>
            </w:ins>
            <w:del w:id="5144"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7D79070" w14:textId="7C39C1F3" w:rsidR="00E95F39" w:rsidRPr="00E95F39" w:rsidRDefault="00E95F39" w:rsidP="00E95F39">
            <w:pPr>
              <w:widowControl/>
              <w:autoSpaceDE/>
              <w:autoSpaceDN/>
              <w:adjustRightInd/>
              <w:jc w:val="center"/>
              <w:rPr>
                <w:b/>
                <w:bCs/>
                <w:sz w:val="22"/>
                <w:szCs w:val="22"/>
              </w:rPr>
            </w:pPr>
            <w:ins w:id="5145" w:author="ERCOT" w:date="2023-10-26T12:41:00Z">
              <w:r w:rsidRPr="00E95F39">
                <w:rPr>
                  <w:sz w:val="22"/>
                  <w:szCs w:val="22"/>
                </w:rPr>
                <w:t>33</w:t>
              </w:r>
            </w:ins>
            <w:del w:id="5146"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3CD07B2" w14:textId="7D50EF41" w:rsidR="00E95F39" w:rsidRPr="00E95F39" w:rsidRDefault="00E95F39" w:rsidP="00E95F39">
            <w:pPr>
              <w:widowControl/>
              <w:autoSpaceDE/>
              <w:autoSpaceDN/>
              <w:adjustRightInd/>
              <w:jc w:val="center"/>
              <w:rPr>
                <w:b/>
                <w:bCs/>
                <w:sz w:val="22"/>
                <w:szCs w:val="22"/>
              </w:rPr>
            </w:pPr>
            <w:ins w:id="5147" w:author="ERCOT" w:date="2023-10-26T12:41:00Z">
              <w:r w:rsidRPr="00E95F39">
                <w:rPr>
                  <w:sz w:val="22"/>
                  <w:szCs w:val="22"/>
                </w:rPr>
                <w:t>33</w:t>
              </w:r>
            </w:ins>
            <w:del w:id="5148"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AD0239" w14:textId="456AB70E" w:rsidR="00E95F39" w:rsidRPr="00E95F39" w:rsidRDefault="00E95F39" w:rsidP="00E95F39">
            <w:pPr>
              <w:widowControl/>
              <w:autoSpaceDE/>
              <w:autoSpaceDN/>
              <w:adjustRightInd/>
              <w:jc w:val="center"/>
              <w:rPr>
                <w:b/>
                <w:bCs/>
                <w:sz w:val="22"/>
                <w:szCs w:val="22"/>
              </w:rPr>
            </w:pPr>
            <w:ins w:id="5149" w:author="ERCOT" w:date="2023-10-26T12:41:00Z">
              <w:r w:rsidRPr="00E95F39">
                <w:rPr>
                  <w:sz w:val="22"/>
                  <w:szCs w:val="22"/>
                </w:rPr>
                <w:t>33</w:t>
              </w:r>
            </w:ins>
            <w:del w:id="5150"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3AEDEC" w14:textId="7894A41B" w:rsidR="00E95F39" w:rsidRPr="00E95F39" w:rsidRDefault="00E95F39" w:rsidP="00E95F39">
            <w:pPr>
              <w:widowControl/>
              <w:autoSpaceDE/>
              <w:autoSpaceDN/>
              <w:adjustRightInd/>
              <w:jc w:val="center"/>
              <w:rPr>
                <w:b/>
                <w:bCs/>
                <w:sz w:val="22"/>
                <w:szCs w:val="22"/>
              </w:rPr>
            </w:pPr>
            <w:ins w:id="5151" w:author="ERCOT" w:date="2023-10-26T12:41:00Z">
              <w:r w:rsidRPr="00E95F39">
                <w:rPr>
                  <w:sz w:val="22"/>
                  <w:szCs w:val="22"/>
                </w:rPr>
                <w:t>20</w:t>
              </w:r>
            </w:ins>
            <w:del w:id="5152"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AC62676" w14:textId="3C28D7C6" w:rsidR="00E95F39" w:rsidRPr="00E95F39" w:rsidRDefault="00E95F39" w:rsidP="00E95F39">
            <w:pPr>
              <w:widowControl/>
              <w:autoSpaceDE/>
              <w:autoSpaceDN/>
              <w:adjustRightInd/>
              <w:jc w:val="center"/>
              <w:rPr>
                <w:b/>
                <w:bCs/>
                <w:sz w:val="22"/>
                <w:szCs w:val="22"/>
              </w:rPr>
            </w:pPr>
            <w:ins w:id="5153" w:author="ERCOT" w:date="2023-10-26T12:41:00Z">
              <w:r w:rsidRPr="00E95F39">
                <w:rPr>
                  <w:sz w:val="22"/>
                  <w:szCs w:val="22"/>
                </w:rPr>
                <w:t>20</w:t>
              </w:r>
            </w:ins>
            <w:del w:id="5154"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BE71C2" w14:textId="13E485BA" w:rsidR="00E95F39" w:rsidRPr="00E95F39" w:rsidRDefault="00E95F39" w:rsidP="00E95F39">
            <w:pPr>
              <w:widowControl/>
              <w:autoSpaceDE/>
              <w:autoSpaceDN/>
              <w:adjustRightInd/>
              <w:jc w:val="center"/>
              <w:rPr>
                <w:b/>
                <w:bCs/>
                <w:sz w:val="22"/>
                <w:szCs w:val="22"/>
              </w:rPr>
            </w:pPr>
            <w:ins w:id="5155" w:author="ERCOT" w:date="2023-10-26T12:41:00Z">
              <w:r w:rsidRPr="00E95F39">
                <w:rPr>
                  <w:sz w:val="22"/>
                  <w:szCs w:val="22"/>
                </w:rPr>
                <w:t>20</w:t>
              </w:r>
            </w:ins>
            <w:del w:id="5156"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1EE0BE" w14:textId="0E5830BE" w:rsidR="00E95F39" w:rsidRPr="00E95F39" w:rsidRDefault="00E95F39" w:rsidP="00E95F39">
            <w:pPr>
              <w:widowControl/>
              <w:autoSpaceDE/>
              <w:autoSpaceDN/>
              <w:adjustRightInd/>
              <w:jc w:val="center"/>
              <w:rPr>
                <w:b/>
                <w:bCs/>
                <w:sz w:val="22"/>
                <w:szCs w:val="22"/>
              </w:rPr>
            </w:pPr>
            <w:ins w:id="5157" w:author="ERCOT" w:date="2023-10-26T12:41:00Z">
              <w:r w:rsidRPr="00E95F39">
                <w:rPr>
                  <w:sz w:val="22"/>
                  <w:szCs w:val="22"/>
                </w:rPr>
                <w:t>20</w:t>
              </w:r>
            </w:ins>
            <w:del w:id="5158"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AA09484" w14:textId="43CC31DD" w:rsidR="00E95F39" w:rsidRPr="00E95F39" w:rsidRDefault="00E95F39" w:rsidP="00E95F39">
            <w:pPr>
              <w:widowControl/>
              <w:autoSpaceDE/>
              <w:autoSpaceDN/>
              <w:adjustRightInd/>
              <w:jc w:val="center"/>
              <w:rPr>
                <w:b/>
                <w:bCs/>
                <w:sz w:val="22"/>
                <w:szCs w:val="22"/>
              </w:rPr>
            </w:pPr>
            <w:ins w:id="5159" w:author="ERCOT" w:date="2023-10-26T12:41:00Z">
              <w:r w:rsidRPr="00E95F39">
                <w:rPr>
                  <w:sz w:val="22"/>
                  <w:szCs w:val="22"/>
                </w:rPr>
                <w:t>0</w:t>
              </w:r>
            </w:ins>
            <w:del w:id="5160"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6E6E56" w14:textId="5670812D" w:rsidR="00E95F39" w:rsidRPr="00E95F39" w:rsidRDefault="00E95F39" w:rsidP="00E95F39">
            <w:pPr>
              <w:widowControl/>
              <w:autoSpaceDE/>
              <w:autoSpaceDN/>
              <w:adjustRightInd/>
              <w:jc w:val="center"/>
              <w:rPr>
                <w:b/>
                <w:bCs/>
                <w:sz w:val="22"/>
                <w:szCs w:val="22"/>
              </w:rPr>
            </w:pPr>
            <w:ins w:id="5161" w:author="ERCOT" w:date="2023-10-26T12:41:00Z">
              <w:r w:rsidRPr="00E95F39">
                <w:rPr>
                  <w:sz w:val="22"/>
                  <w:szCs w:val="22"/>
                </w:rPr>
                <w:t>0</w:t>
              </w:r>
            </w:ins>
            <w:del w:id="5162"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08B9FAD" w14:textId="0A3157A0" w:rsidR="00E95F39" w:rsidRPr="00E95F39" w:rsidRDefault="00E95F39" w:rsidP="00E95F39">
            <w:pPr>
              <w:widowControl/>
              <w:autoSpaceDE/>
              <w:autoSpaceDN/>
              <w:adjustRightInd/>
              <w:jc w:val="center"/>
              <w:rPr>
                <w:b/>
                <w:bCs/>
                <w:sz w:val="22"/>
                <w:szCs w:val="22"/>
              </w:rPr>
            </w:pPr>
            <w:ins w:id="5163" w:author="ERCOT" w:date="2023-10-26T12:41:00Z">
              <w:r w:rsidRPr="00E95F39">
                <w:rPr>
                  <w:sz w:val="22"/>
                  <w:szCs w:val="22"/>
                </w:rPr>
                <w:t>0</w:t>
              </w:r>
            </w:ins>
            <w:del w:id="5164"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797FCD" w14:textId="4050CB4A" w:rsidR="00E95F39" w:rsidRPr="00E95F39" w:rsidRDefault="00E95F39" w:rsidP="00E95F39">
            <w:pPr>
              <w:widowControl/>
              <w:autoSpaceDE/>
              <w:autoSpaceDN/>
              <w:adjustRightInd/>
              <w:jc w:val="center"/>
              <w:rPr>
                <w:b/>
                <w:bCs/>
                <w:sz w:val="22"/>
                <w:szCs w:val="22"/>
              </w:rPr>
            </w:pPr>
            <w:ins w:id="5165" w:author="ERCOT" w:date="2023-10-26T12:41:00Z">
              <w:r w:rsidRPr="00E95F39">
                <w:rPr>
                  <w:sz w:val="22"/>
                  <w:szCs w:val="22"/>
                </w:rPr>
                <w:t>0</w:t>
              </w:r>
            </w:ins>
            <w:del w:id="5166" w:author="ERCOT" w:date="2023-10-26T12:41:00Z">
              <w:r w:rsidRPr="00E95F39" w:rsidDel="009C5386">
                <w:rPr>
                  <w:sz w:val="22"/>
                  <w:szCs w:val="22"/>
                </w:rPr>
                <w:delText>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2887AF" w14:textId="1B199A43" w:rsidR="00E95F39" w:rsidRPr="00E95F39" w:rsidRDefault="00E95F39" w:rsidP="00E95F39">
            <w:pPr>
              <w:widowControl/>
              <w:autoSpaceDE/>
              <w:autoSpaceDN/>
              <w:adjustRightInd/>
              <w:jc w:val="center"/>
              <w:rPr>
                <w:b/>
                <w:bCs/>
                <w:sz w:val="22"/>
                <w:szCs w:val="22"/>
              </w:rPr>
            </w:pPr>
            <w:ins w:id="5167" w:author="ERCOT" w:date="2023-10-26T12:41:00Z">
              <w:r w:rsidRPr="00E95F39">
                <w:rPr>
                  <w:sz w:val="22"/>
                  <w:szCs w:val="22"/>
                </w:rPr>
                <w:t>0</w:t>
              </w:r>
            </w:ins>
            <w:del w:id="516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4CE9FE7E" w14:textId="6631B7A1" w:rsidR="00E95F39" w:rsidRPr="00E95F39" w:rsidRDefault="00E95F39" w:rsidP="00E95F39">
            <w:pPr>
              <w:widowControl/>
              <w:autoSpaceDE/>
              <w:autoSpaceDN/>
              <w:adjustRightInd/>
              <w:jc w:val="center"/>
              <w:rPr>
                <w:b/>
                <w:bCs/>
                <w:sz w:val="22"/>
                <w:szCs w:val="22"/>
              </w:rPr>
            </w:pPr>
            <w:ins w:id="5169" w:author="ERCOT" w:date="2023-10-26T12:41:00Z">
              <w:r w:rsidRPr="00E95F39">
                <w:rPr>
                  <w:sz w:val="22"/>
                  <w:szCs w:val="22"/>
                </w:rPr>
                <w:t>0</w:t>
              </w:r>
            </w:ins>
            <w:del w:id="5170" w:author="ERCOT" w:date="2023-10-26T12:41:00Z">
              <w:r w:rsidRPr="00E95F39" w:rsidDel="009C5386">
                <w:rPr>
                  <w:sz w:val="22"/>
                  <w:szCs w:val="22"/>
                </w:rPr>
                <w:delText>0</w:delText>
              </w:r>
            </w:del>
          </w:p>
        </w:tc>
      </w:tr>
      <w:tr w:rsidR="00E95F39" w:rsidRPr="00E66AD4" w14:paraId="21EE2542"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4047AAD" w14:textId="77777777" w:rsidR="00E95F39" w:rsidRPr="000357D1" w:rsidRDefault="00E95F39" w:rsidP="00E95F39">
            <w:pPr>
              <w:widowControl/>
              <w:autoSpaceDE/>
              <w:autoSpaceDN/>
              <w:adjustRightInd/>
              <w:jc w:val="center"/>
              <w:rPr>
                <w:sz w:val="22"/>
                <w:szCs w:val="22"/>
              </w:rPr>
            </w:pPr>
            <w:r w:rsidRPr="000357D1">
              <w:rPr>
                <w:b/>
                <w:bCs/>
                <w:sz w:val="22"/>
                <w:szCs w:val="22"/>
              </w:rPr>
              <w:t>Mar.</w:t>
            </w:r>
          </w:p>
        </w:tc>
        <w:tc>
          <w:tcPr>
            <w:tcW w:w="0" w:type="auto"/>
            <w:tcBorders>
              <w:top w:val="single" w:sz="4" w:space="0" w:color="000000"/>
              <w:left w:val="single" w:sz="4" w:space="0" w:color="000000"/>
              <w:bottom w:val="single" w:sz="4" w:space="0" w:color="000000"/>
              <w:right w:val="single" w:sz="4" w:space="0" w:color="000000"/>
            </w:tcBorders>
            <w:vAlign w:val="center"/>
          </w:tcPr>
          <w:p w14:paraId="4AE32D4B" w14:textId="73A7710F" w:rsidR="00E95F39" w:rsidRPr="00E95F39" w:rsidRDefault="00E95F39" w:rsidP="00E95F39">
            <w:pPr>
              <w:widowControl/>
              <w:autoSpaceDE/>
              <w:autoSpaceDN/>
              <w:adjustRightInd/>
              <w:jc w:val="center"/>
              <w:rPr>
                <w:b/>
                <w:bCs/>
                <w:sz w:val="22"/>
                <w:szCs w:val="22"/>
              </w:rPr>
            </w:pPr>
            <w:ins w:id="5171" w:author="ERCOT" w:date="2023-10-26T12:41:00Z">
              <w:r w:rsidRPr="00E95F39">
                <w:rPr>
                  <w:sz w:val="22"/>
                  <w:szCs w:val="22"/>
                </w:rPr>
                <w:t>0</w:t>
              </w:r>
            </w:ins>
            <w:del w:id="517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84D660C" w14:textId="6B4B1E50" w:rsidR="00E95F39" w:rsidRPr="00E95F39" w:rsidRDefault="00E95F39" w:rsidP="00E95F39">
            <w:pPr>
              <w:widowControl/>
              <w:autoSpaceDE/>
              <w:autoSpaceDN/>
              <w:adjustRightInd/>
              <w:jc w:val="center"/>
              <w:rPr>
                <w:b/>
                <w:bCs/>
                <w:sz w:val="22"/>
                <w:szCs w:val="22"/>
              </w:rPr>
            </w:pPr>
            <w:ins w:id="5173" w:author="ERCOT" w:date="2023-10-26T12:41:00Z">
              <w:r w:rsidRPr="00E95F39">
                <w:rPr>
                  <w:sz w:val="22"/>
                  <w:szCs w:val="22"/>
                </w:rPr>
                <w:t>0</w:t>
              </w:r>
            </w:ins>
            <w:del w:id="517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C509EFF" w14:textId="3DB6FB01" w:rsidR="00E95F39" w:rsidRPr="00E95F39" w:rsidRDefault="00E95F39" w:rsidP="00E95F39">
            <w:pPr>
              <w:widowControl/>
              <w:autoSpaceDE/>
              <w:autoSpaceDN/>
              <w:adjustRightInd/>
              <w:jc w:val="center"/>
              <w:rPr>
                <w:b/>
                <w:bCs/>
                <w:sz w:val="22"/>
                <w:szCs w:val="22"/>
              </w:rPr>
            </w:pPr>
            <w:ins w:id="5175" w:author="ERCOT" w:date="2023-10-26T12:41:00Z">
              <w:r w:rsidRPr="00E95F39">
                <w:rPr>
                  <w:sz w:val="22"/>
                  <w:szCs w:val="22"/>
                </w:rPr>
                <w:t>0</w:t>
              </w:r>
            </w:ins>
            <w:del w:id="517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BF05ECC" w14:textId="2AAB7363" w:rsidR="00E95F39" w:rsidRPr="00E95F39" w:rsidRDefault="00E95F39" w:rsidP="00E95F39">
            <w:pPr>
              <w:widowControl/>
              <w:autoSpaceDE/>
              <w:autoSpaceDN/>
              <w:adjustRightInd/>
              <w:jc w:val="center"/>
              <w:rPr>
                <w:b/>
                <w:bCs/>
                <w:sz w:val="22"/>
                <w:szCs w:val="22"/>
              </w:rPr>
            </w:pPr>
            <w:ins w:id="5177" w:author="ERCOT" w:date="2023-10-26T12:41:00Z">
              <w:r w:rsidRPr="00E95F39">
                <w:rPr>
                  <w:sz w:val="22"/>
                  <w:szCs w:val="22"/>
                </w:rPr>
                <w:t>0</w:t>
              </w:r>
            </w:ins>
            <w:del w:id="517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F71A0DC" w14:textId="703FFF72" w:rsidR="00E95F39" w:rsidRPr="00E95F39" w:rsidRDefault="00E95F39" w:rsidP="00E95F39">
            <w:pPr>
              <w:widowControl/>
              <w:autoSpaceDE/>
              <w:autoSpaceDN/>
              <w:adjustRightInd/>
              <w:jc w:val="center"/>
              <w:rPr>
                <w:b/>
                <w:bCs/>
                <w:sz w:val="22"/>
                <w:szCs w:val="22"/>
              </w:rPr>
            </w:pPr>
            <w:ins w:id="5179" w:author="ERCOT" w:date="2023-10-26T12:41:00Z">
              <w:r w:rsidRPr="00E95F39">
                <w:rPr>
                  <w:sz w:val="22"/>
                  <w:szCs w:val="22"/>
                </w:rPr>
                <w:t>0</w:t>
              </w:r>
            </w:ins>
            <w:del w:id="518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534EF37" w14:textId="0F0B7337" w:rsidR="00E95F39" w:rsidRPr="00E95F39" w:rsidRDefault="00E95F39" w:rsidP="00E95F39">
            <w:pPr>
              <w:widowControl/>
              <w:autoSpaceDE/>
              <w:autoSpaceDN/>
              <w:adjustRightInd/>
              <w:jc w:val="center"/>
              <w:rPr>
                <w:b/>
                <w:bCs/>
                <w:sz w:val="22"/>
                <w:szCs w:val="22"/>
              </w:rPr>
            </w:pPr>
            <w:ins w:id="5181" w:author="ERCOT" w:date="2023-10-26T12:41:00Z">
              <w:r w:rsidRPr="00E95F39">
                <w:rPr>
                  <w:sz w:val="22"/>
                  <w:szCs w:val="22"/>
                </w:rPr>
                <w:t>0</w:t>
              </w:r>
            </w:ins>
            <w:del w:id="518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AC9DBE9" w14:textId="1E83D0C1" w:rsidR="00E95F39" w:rsidRPr="00E95F39" w:rsidRDefault="00E95F39" w:rsidP="00E95F39">
            <w:pPr>
              <w:widowControl/>
              <w:autoSpaceDE/>
              <w:autoSpaceDN/>
              <w:adjustRightInd/>
              <w:jc w:val="center"/>
              <w:rPr>
                <w:b/>
                <w:bCs/>
                <w:sz w:val="22"/>
                <w:szCs w:val="22"/>
              </w:rPr>
            </w:pPr>
            <w:ins w:id="5183" w:author="ERCOT" w:date="2023-10-26T12:41:00Z">
              <w:r w:rsidRPr="00E95F39">
                <w:rPr>
                  <w:sz w:val="22"/>
                  <w:szCs w:val="22"/>
                </w:rPr>
                <w:t>0</w:t>
              </w:r>
            </w:ins>
            <w:del w:id="518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0645B2" w14:textId="218DB01E" w:rsidR="00E95F39" w:rsidRPr="00E95F39" w:rsidRDefault="00E95F39" w:rsidP="00E95F39">
            <w:pPr>
              <w:widowControl/>
              <w:autoSpaceDE/>
              <w:autoSpaceDN/>
              <w:adjustRightInd/>
              <w:jc w:val="center"/>
              <w:rPr>
                <w:b/>
                <w:bCs/>
                <w:sz w:val="22"/>
                <w:szCs w:val="22"/>
              </w:rPr>
            </w:pPr>
            <w:ins w:id="5185" w:author="ERCOT" w:date="2023-10-26T12:41:00Z">
              <w:r w:rsidRPr="00E95F39">
                <w:rPr>
                  <w:sz w:val="22"/>
                  <w:szCs w:val="22"/>
                </w:rPr>
                <w:t>0</w:t>
              </w:r>
            </w:ins>
            <w:del w:id="518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4ACA584" w14:textId="448A854B" w:rsidR="00E95F39" w:rsidRPr="00E95F39" w:rsidRDefault="00E95F39" w:rsidP="00E95F39">
            <w:pPr>
              <w:widowControl/>
              <w:autoSpaceDE/>
              <w:autoSpaceDN/>
              <w:adjustRightInd/>
              <w:jc w:val="center"/>
              <w:rPr>
                <w:b/>
                <w:bCs/>
                <w:sz w:val="22"/>
                <w:szCs w:val="22"/>
              </w:rPr>
            </w:pPr>
            <w:ins w:id="5187" w:author="ERCOT" w:date="2023-10-26T12:41:00Z">
              <w:r w:rsidRPr="00E95F39">
                <w:rPr>
                  <w:sz w:val="22"/>
                  <w:szCs w:val="22"/>
                </w:rPr>
                <w:t>0</w:t>
              </w:r>
            </w:ins>
            <w:del w:id="518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E56895A" w14:textId="5492D828" w:rsidR="00E95F39" w:rsidRPr="00E95F39" w:rsidRDefault="00E95F39" w:rsidP="00E95F39">
            <w:pPr>
              <w:widowControl/>
              <w:autoSpaceDE/>
              <w:autoSpaceDN/>
              <w:adjustRightInd/>
              <w:jc w:val="center"/>
              <w:rPr>
                <w:b/>
                <w:bCs/>
                <w:sz w:val="22"/>
                <w:szCs w:val="22"/>
              </w:rPr>
            </w:pPr>
            <w:ins w:id="5189" w:author="ERCOT" w:date="2023-10-26T12:41:00Z">
              <w:r w:rsidRPr="00E95F39">
                <w:rPr>
                  <w:sz w:val="22"/>
                  <w:szCs w:val="22"/>
                </w:rPr>
                <w:t>0</w:t>
              </w:r>
            </w:ins>
            <w:del w:id="519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8E017B7" w14:textId="37C9A709" w:rsidR="00E95F39" w:rsidRPr="00E95F39" w:rsidRDefault="00E95F39" w:rsidP="00E95F39">
            <w:pPr>
              <w:widowControl/>
              <w:autoSpaceDE/>
              <w:autoSpaceDN/>
              <w:adjustRightInd/>
              <w:jc w:val="center"/>
              <w:rPr>
                <w:b/>
                <w:bCs/>
                <w:sz w:val="22"/>
                <w:szCs w:val="22"/>
              </w:rPr>
            </w:pPr>
            <w:ins w:id="5191" w:author="ERCOT" w:date="2023-10-26T12:41:00Z">
              <w:r w:rsidRPr="00E95F39">
                <w:rPr>
                  <w:sz w:val="22"/>
                  <w:szCs w:val="22"/>
                </w:rPr>
                <w:t>33</w:t>
              </w:r>
            </w:ins>
            <w:del w:id="5192"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FA8F0A" w14:textId="500919C0" w:rsidR="00E95F39" w:rsidRPr="00E95F39" w:rsidRDefault="00E95F39" w:rsidP="00E95F39">
            <w:pPr>
              <w:widowControl/>
              <w:autoSpaceDE/>
              <w:autoSpaceDN/>
              <w:adjustRightInd/>
              <w:jc w:val="center"/>
              <w:rPr>
                <w:b/>
                <w:bCs/>
                <w:sz w:val="22"/>
                <w:szCs w:val="22"/>
              </w:rPr>
            </w:pPr>
            <w:ins w:id="5193" w:author="ERCOT" w:date="2023-10-26T12:41:00Z">
              <w:r w:rsidRPr="00E95F39">
                <w:rPr>
                  <w:sz w:val="22"/>
                  <w:szCs w:val="22"/>
                </w:rPr>
                <w:t>33</w:t>
              </w:r>
            </w:ins>
            <w:del w:id="5194"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24E3804" w14:textId="5D9DE935" w:rsidR="00E95F39" w:rsidRPr="00E95F39" w:rsidRDefault="00E95F39" w:rsidP="00E95F39">
            <w:pPr>
              <w:widowControl/>
              <w:autoSpaceDE/>
              <w:autoSpaceDN/>
              <w:adjustRightInd/>
              <w:jc w:val="center"/>
              <w:rPr>
                <w:b/>
                <w:bCs/>
                <w:sz w:val="22"/>
                <w:szCs w:val="22"/>
              </w:rPr>
            </w:pPr>
            <w:ins w:id="5195" w:author="ERCOT" w:date="2023-10-26T12:41:00Z">
              <w:r w:rsidRPr="00E95F39">
                <w:rPr>
                  <w:sz w:val="22"/>
                  <w:szCs w:val="22"/>
                </w:rPr>
                <w:t>33</w:t>
              </w:r>
            </w:ins>
            <w:del w:id="5196"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DC7D2EE" w14:textId="7450FF6E" w:rsidR="00E95F39" w:rsidRPr="00E95F39" w:rsidRDefault="00E95F39" w:rsidP="00E95F39">
            <w:pPr>
              <w:widowControl/>
              <w:autoSpaceDE/>
              <w:autoSpaceDN/>
              <w:adjustRightInd/>
              <w:jc w:val="center"/>
              <w:rPr>
                <w:b/>
                <w:bCs/>
                <w:sz w:val="22"/>
                <w:szCs w:val="22"/>
              </w:rPr>
            </w:pPr>
            <w:ins w:id="5197" w:author="ERCOT" w:date="2023-10-26T12:41:00Z">
              <w:r w:rsidRPr="00E95F39">
                <w:rPr>
                  <w:sz w:val="22"/>
                  <w:szCs w:val="22"/>
                </w:rPr>
                <w:t>33</w:t>
              </w:r>
            </w:ins>
            <w:del w:id="5198"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5F400B9" w14:textId="3711F450" w:rsidR="00E95F39" w:rsidRPr="00E95F39" w:rsidRDefault="00E95F39" w:rsidP="00E95F39">
            <w:pPr>
              <w:widowControl/>
              <w:autoSpaceDE/>
              <w:autoSpaceDN/>
              <w:adjustRightInd/>
              <w:jc w:val="center"/>
              <w:rPr>
                <w:b/>
                <w:bCs/>
                <w:sz w:val="22"/>
                <w:szCs w:val="22"/>
              </w:rPr>
            </w:pPr>
            <w:ins w:id="5199" w:author="ERCOT" w:date="2023-10-26T12:41:00Z">
              <w:r w:rsidRPr="00E95F39">
                <w:rPr>
                  <w:sz w:val="22"/>
                  <w:szCs w:val="22"/>
                </w:rPr>
                <w:t>73</w:t>
              </w:r>
            </w:ins>
            <w:del w:id="5200"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CCCBA9C" w14:textId="2AC5FDA8" w:rsidR="00E95F39" w:rsidRPr="00E95F39" w:rsidRDefault="00E95F39" w:rsidP="00E95F39">
            <w:pPr>
              <w:widowControl/>
              <w:autoSpaceDE/>
              <w:autoSpaceDN/>
              <w:adjustRightInd/>
              <w:jc w:val="center"/>
              <w:rPr>
                <w:b/>
                <w:bCs/>
                <w:sz w:val="22"/>
                <w:szCs w:val="22"/>
              </w:rPr>
            </w:pPr>
            <w:ins w:id="5201" w:author="ERCOT" w:date="2023-10-26T12:41:00Z">
              <w:r w:rsidRPr="00E95F39">
                <w:rPr>
                  <w:sz w:val="22"/>
                  <w:szCs w:val="22"/>
                </w:rPr>
                <w:t>73</w:t>
              </w:r>
            </w:ins>
            <w:del w:id="5202"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1FC0D2" w14:textId="1D171E1D" w:rsidR="00E95F39" w:rsidRPr="00E95F39" w:rsidRDefault="00E95F39" w:rsidP="00E95F39">
            <w:pPr>
              <w:widowControl/>
              <w:autoSpaceDE/>
              <w:autoSpaceDN/>
              <w:adjustRightInd/>
              <w:jc w:val="center"/>
              <w:rPr>
                <w:b/>
                <w:bCs/>
                <w:sz w:val="22"/>
                <w:szCs w:val="22"/>
              </w:rPr>
            </w:pPr>
            <w:ins w:id="5203" w:author="ERCOT" w:date="2023-10-26T12:41:00Z">
              <w:r w:rsidRPr="00E95F39">
                <w:rPr>
                  <w:sz w:val="22"/>
                  <w:szCs w:val="22"/>
                </w:rPr>
                <w:t>73</w:t>
              </w:r>
            </w:ins>
            <w:del w:id="5204"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E35236F" w14:textId="4580AA2A" w:rsidR="00E95F39" w:rsidRPr="00E95F39" w:rsidRDefault="00E95F39" w:rsidP="00E95F39">
            <w:pPr>
              <w:widowControl/>
              <w:autoSpaceDE/>
              <w:autoSpaceDN/>
              <w:adjustRightInd/>
              <w:jc w:val="center"/>
              <w:rPr>
                <w:b/>
                <w:bCs/>
                <w:sz w:val="22"/>
                <w:szCs w:val="22"/>
              </w:rPr>
            </w:pPr>
            <w:ins w:id="5205" w:author="ERCOT" w:date="2023-10-26T12:41:00Z">
              <w:r w:rsidRPr="00E95F39">
                <w:rPr>
                  <w:sz w:val="22"/>
                  <w:szCs w:val="22"/>
                </w:rPr>
                <w:t>73</w:t>
              </w:r>
            </w:ins>
            <w:del w:id="5206" w:author="ERCOT" w:date="2023-10-26T12:41:00Z">
              <w:r w:rsidRPr="00E95F39" w:rsidDel="009C5386">
                <w:rPr>
                  <w:sz w:val="22"/>
                  <w:szCs w:val="22"/>
                </w:rPr>
                <w:delText>37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9D4FCA" w14:textId="2BABF70B" w:rsidR="00E95F39" w:rsidRPr="00E95F39" w:rsidRDefault="00E95F39" w:rsidP="00E95F39">
            <w:pPr>
              <w:widowControl/>
              <w:autoSpaceDE/>
              <w:autoSpaceDN/>
              <w:adjustRightInd/>
              <w:jc w:val="center"/>
              <w:rPr>
                <w:b/>
                <w:bCs/>
                <w:sz w:val="22"/>
                <w:szCs w:val="22"/>
              </w:rPr>
            </w:pPr>
            <w:ins w:id="5207" w:author="ERCOT" w:date="2023-10-26T12:41:00Z">
              <w:r w:rsidRPr="00E95F39">
                <w:rPr>
                  <w:sz w:val="22"/>
                  <w:szCs w:val="22"/>
                </w:rPr>
                <w:t>0</w:t>
              </w:r>
            </w:ins>
            <w:del w:id="5208"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90AB29A" w14:textId="1CB10C2E" w:rsidR="00E95F39" w:rsidRPr="00E95F39" w:rsidRDefault="00E95F39" w:rsidP="00E95F39">
            <w:pPr>
              <w:widowControl/>
              <w:autoSpaceDE/>
              <w:autoSpaceDN/>
              <w:adjustRightInd/>
              <w:jc w:val="center"/>
              <w:rPr>
                <w:b/>
                <w:bCs/>
                <w:sz w:val="22"/>
                <w:szCs w:val="22"/>
              </w:rPr>
            </w:pPr>
            <w:ins w:id="5209" w:author="ERCOT" w:date="2023-10-26T12:41:00Z">
              <w:r w:rsidRPr="00E95F39">
                <w:rPr>
                  <w:sz w:val="22"/>
                  <w:szCs w:val="22"/>
                </w:rPr>
                <w:t>0</w:t>
              </w:r>
            </w:ins>
            <w:del w:id="5210"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729CF4" w14:textId="0A0B2DD7" w:rsidR="00E95F39" w:rsidRPr="00E95F39" w:rsidRDefault="00E95F39" w:rsidP="00E95F39">
            <w:pPr>
              <w:widowControl/>
              <w:autoSpaceDE/>
              <w:autoSpaceDN/>
              <w:adjustRightInd/>
              <w:jc w:val="center"/>
              <w:rPr>
                <w:b/>
                <w:bCs/>
                <w:sz w:val="22"/>
                <w:szCs w:val="22"/>
              </w:rPr>
            </w:pPr>
            <w:ins w:id="5211" w:author="ERCOT" w:date="2023-10-26T12:41:00Z">
              <w:r w:rsidRPr="00E95F39">
                <w:rPr>
                  <w:sz w:val="22"/>
                  <w:szCs w:val="22"/>
                </w:rPr>
                <w:t>0</w:t>
              </w:r>
            </w:ins>
            <w:del w:id="5212"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9FC22C5" w14:textId="58E335FE" w:rsidR="00E95F39" w:rsidRPr="00E95F39" w:rsidRDefault="00E95F39" w:rsidP="00E95F39">
            <w:pPr>
              <w:widowControl/>
              <w:autoSpaceDE/>
              <w:autoSpaceDN/>
              <w:adjustRightInd/>
              <w:jc w:val="center"/>
              <w:rPr>
                <w:b/>
                <w:bCs/>
                <w:sz w:val="22"/>
                <w:szCs w:val="22"/>
              </w:rPr>
            </w:pPr>
            <w:ins w:id="5213" w:author="ERCOT" w:date="2023-10-26T12:41:00Z">
              <w:r w:rsidRPr="00E95F39">
                <w:rPr>
                  <w:sz w:val="22"/>
                  <w:szCs w:val="22"/>
                </w:rPr>
                <w:t>0</w:t>
              </w:r>
            </w:ins>
            <w:del w:id="5214" w:author="ERCOT" w:date="2023-10-26T12:41:00Z">
              <w:r w:rsidRPr="00E95F39" w:rsidDel="009C5386">
                <w:rPr>
                  <w:sz w:val="22"/>
                  <w:szCs w:val="22"/>
                </w:rPr>
                <w:delText>10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CEA925" w14:textId="2127AE4F" w:rsidR="00E95F39" w:rsidRPr="00E95F39" w:rsidRDefault="00E95F39" w:rsidP="00E95F39">
            <w:pPr>
              <w:widowControl/>
              <w:autoSpaceDE/>
              <w:autoSpaceDN/>
              <w:adjustRightInd/>
              <w:jc w:val="center"/>
              <w:rPr>
                <w:b/>
                <w:bCs/>
                <w:sz w:val="22"/>
                <w:szCs w:val="22"/>
              </w:rPr>
            </w:pPr>
            <w:ins w:id="5215" w:author="ERCOT" w:date="2023-10-26T12:41:00Z">
              <w:r w:rsidRPr="00E95F39">
                <w:rPr>
                  <w:sz w:val="22"/>
                  <w:szCs w:val="22"/>
                </w:rPr>
                <w:t>0</w:t>
              </w:r>
            </w:ins>
            <w:del w:id="521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B3BD884" w14:textId="40CBE558" w:rsidR="00E95F39" w:rsidRPr="00E95F39" w:rsidRDefault="00E95F39" w:rsidP="00E95F39">
            <w:pPr>
              <w:widowControl/>
              <w:autoSpaceDE/>
              <w:autoSpaceDN/>
              <w:adjustRightInd/>
              <w:jc w:val="center"/>
              <w:rPr>
                <w:b/>
                <w:bCs/>
                <w:sz w:val="22"/>
                <w:szCs w:val="22"/>
              </w:rPr>
            </w:pPr>
            <w:ins w:id="5217" w:author="ERCOT" w:date="2023-10-26T12:41:00Z">
              <w:r w:rsidRPr="00E95F39">
                <w:rPr>
                  <w:sz w:val="22"/>
                  <w:szCs w:val="22"/>
                </w:rPr>
                <w:t>0</w:t>
              </w:r>
            </w:ins>
            <w:del w:id="5218" w:author="ERCOT" w:date="2023-10-26T12:41:00Z">
              <w:r w:rsidRPr="00E95F39" w:rsidDel="009C5386">
                <w:rPr>
                  <w:sz w:val="22"/>
                  <w:szCs w:val="22"/>
                </w:rPr>
                <w:delText>0</w:delText>
              </w:r>
            </w:del>
          </w:p>
        </w:tc>
      </w:tr>
      <w:tr w:rsidR="00E95F39" w:rsidRPr="00E66AD4" w14:paraId="1A74414D"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48181EA2" w14:textId="77777777" w:rsidR="00E95F39" w:rsidRPr="000357D1" w:rsidRDefault="00E95F39" w:rsidP="00E95F39">
            <w:pPr>
              <w:widowControl/>
              <w:autoSpaceDE/>
              <w:autoSpaceDN/>
              <w:adjustRightInd/>
              <w:jc w:val="center"/>
              <w:rPr>
                <w:sz w:val="22"/>
                <w:szCs w:val="22"/>
              </w:rPr>
            </w:pPr>
            <w:r w:rsidRPr="000357D1">
              <w:rPr>
                <w:b/>
                <w:bCs/>
                <w:sz w:val="22"/>
                <w:szCs w:val="22"/>
              </w:rPr>
              <w:t>Apr.</w:t>
            </w:r>
          </w:p>
        </w:tc>
        <w:tc>
          <w:tcPr>
            <w:tcW w:w="0" w:type="auto"/>
            <w:tcBorders>
              <w:top w:val="single" w:sz="4" w:space="0" w:color="000000"/>
              <w:left w:val="single" w:sz="4" w:space="0" w:color="000000"/>
              <w:bottom w:val="single" w:sz="4" w:space="0" w:color="000000"/>
              <w:right w:val="single" w:sz="4" w:space="0" w:color="000000"/>
            </w:tcBorders>
            <w:vAlign w:val="center"/>
          </w:tcPr>
          <w:p w14:paraId="605BF588" w14:textId="11788765" w:rsidR="00E95F39" w:rsidRPr="00E95F39" w:rsidRDefault="00E95F39" w:rsidP="00E95F39">
            <w:pPr>
              <w:widowControl/>
              <w:autoSpaceDE/>
              <w:autoSpaceDN/>
              <w:adjustRightInd/>
              <w:jc w:val="center"/>
              <w:rPr>
                <w:b/>
                <w:bCs/>
                <w:sz w:val="22"/>
                <w:szCs w:val="22"/>
              </w:rPr>
            </w:pPr>
            <w:ins w:id="5219" w:author="ERCOT" w:date="2023-10-26T12:41:00Z">
              <w:r w:rsidRPr="00E95F39">
                <w:rPr>
                  <w:sz w:val="22"/>
                  <w:szCs w:val="22"/>
                </w:rPr>
                <w:t>0</w:t>
              </w:r>
            </w:ins>
            <w:del w:id="522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2E74397" w14:textId="043529CB" w:rsidR="00E95F39" w:rsidRPr="00E95F39" w:rsidRDefault="00E95F39" w:rsidP="00E95F39">
            <w:pPr>
              <w:widowControl/>
              <w:autoSpaceDE/>
              <w:autoSpaceDN/>
              <w:adjustRightInd/>
              <w:jc w:val="center"/>
              <w:rPr>
                <w:b/>
                <w:bCs/>
                <w:sz w:val="22"/>
                <w:szCs w:val="22"/>
              </w:rPr>
            </w:pPr>
            <w:ins w:id="5221" w:author="ERCOT" w:date="2023-10-26T12:41:00Z">
              <w:r w:rsidRPr="00E95F39">
                <w:rPr>
                  <w:sz w:val="22"/>
                  <w:szCs w:val="22"/>
                </w:rPr>
                <w:t>0</w:t>
              </w:r>
            </w:ins>
            <w:del w:id="522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18C1E3" w14:textId="0610BCBA" w:rsidR="00E95F39" w:rsidRPr="00E95F39" w:rsidRDefault="00E95F39" w:rsidP="00E95F39">
            <w:pPr>
              <w:widowControl/>
              <w:autoSpaceDE/>
              <w:autoSpaceDN/>
              <w:adjustRightInd/>
              <w:jc w:val="center"/>
              <w:rPr>
                <w:b/>
                <w:bCs/>
                <w:sz w:val="22"/>
                <w:szCs w:val="22"/>
              </w:rPr>
            </w:pPr>
            <w:ins w:id="5223" w:author="ERCOT" w:date="2023-10-26T12:41:00Z">
              <w:r w:rsidRPr="00E95F39">
                <w:rPr>
                  <w:sz w:val="22"/>
                  <w:szCs w:val="22"/>
                </w:rPr>
                <w:t>0</w:t>
              </w:r>
            </w:ins>
            <w:del w:id="522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9D2E69F" w14:textId="5E997788" w:rsidR="00E95F39" w:rsidRPr="00E95F39" w:rsidRDefault="00E95F39" w:rsidP="00E95F39">
            <w:pPr>
              <w:widowControl/>
              <w:autoSpaceDE/>
              <w:autoSpaceDN/>
              <w:adjustRightInd/>
              <w:jc w:val="center"/>
              <w:rPr>
                <w:b/>
                <w:bCs/>
                <w:sz w:val="22"/>
                <w:szCs w:val="22"/>
              </w:rPr>
            </w:pPr>
            <w:ins w:id="5225" w:author="ERCOT" w:date="2023-10-26T12:41:00Z">
              <w:r w:rsidRPr="00E95F39">
                <w:rPr>
                  <w:sz w:val="22"/>
                  <w:szCs w:val="22"/>
                </w:rPr>
                <w:t>0</w:t>
              </w:r>
            </w:ins>
            <w:del w:id="522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AE654B4" w14:textId="452C738E" w:rsidR="00E95F39" w:rsidRPr="00E95F39" w:rsidRDefault="00E95F39" w:rsidP="00E95F39">
            <w:pPr>
              <w:widowControl/>
              <w:autoSpaceDE/>
              <w:autoSpaceDN/>
              <w:adjustRightInd/>
              <w:jc w:val="center"/>
              <w:rPr>
                <w:b/>
                <w:bCs/>
                <w:sz w:val="22"/>
                <w:szCs w:val="22"/>
              </w:rPr>
            </w:pPr>
            <w:ins w:id="5227" w:author="ERCOT" w:date="2023-10-26T12:41:00Z">
              <w:r w:rsidRPr="00E95F39">
                <w:rPr>
                  <w:sz w:val="22"/>
                  <w:szCs w:val="22"/>
                </w:rPr>
                <w:t>0</w:t>
              </w:r>
            </w:ins>
            <w:del w:id="522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4C4971" w14:textId="72F1C964" w:rsidR="00E95F39" w:rsidRPr="00E95F39" w:rsidRDefault="00E95F39" w:rsidP="00E95F39">
            <w:pPr>
              <w:widowControl/>
              <w:autoSpaceDE/>
              <w:autoSpaceDN/>
              <w:adjustRightInd/>
              <w:jc w:val="center"/>
              <w:rPr>
                <w:b/>
                <w:bCs/>
                <w:sz w:val="22"/>
                <w:szCs w:val="22"/>
              </w:rPr>
            </w:pPr>
            <w:ins w:id="5229" w:author="ERCOT" w:date="2023-10-26T12:41:00Z">
              <w:r w:rsidRPr="00E95F39">
                <w:rPr>
                  <w:sz w:val="22"/>
                  <w:szCs w:val="22"/>
                </w:rPr>
                <w:t>0</w:t>
              </w:r>
            </w:ins>
            <w:del w:id="523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6AA5BE7" w14:textId="5223A4D8" w:rsidR="00E95F39" w:rsidRPr="00E95F39" w:rsidRDefault="00E95F39" w:rsidP="00E95F39">
            <w:pPr>
              <w:widowControl/>
              <w:autoSpaceDE/>
              <w:autoSpaceDN/>
              <w:adjustRightInd/>
              <w:jc w:val="center"/>
              <w:rPr>
                <w:b/>
                <w:bCs/>
                <w:sz w:val="22"/>
                <w:szCs w:val="22"/>
              </w:rPr>
            </w:pPr>
            <w:ins w:id="5231" w:author="ERCOT" w:date="2023-10-26T12:41:00Z">
              <w:r w:rsidRPr="00E95F39">
                <w:rPr>
                  <w:sz w:val="22"/>
                  <w:szCs w:val="22"/>
                </w:rPr>
                <w:t>0</w:t>
              </w:r>
            </w:ins>
            <w:del w:id="523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0947D52" w14:textId="5CF3CCB4" w:rsidR="00E95F39" w:rsidRPr="00E95F39" w:rsidRDefault="00E95F39" w:rsidP="00E95F39">
            <w:pPr>
              <w:widowControl/>
              <w:autoSpaceDE/>
              <w:autoSpaceDN/>
              <w:adjustRightInd/>
              <w:jc w:val="center"/>
              <w:rPr>
                <w:b/>
                <w:bCs/>
                <w:sz w:val="22"/>
                <w:szCs w:val="22"/>
              </w:rPr>
            </w:pPr>
            <w:ins w:id="5233" w:author="ERCOT" w:date="2023-10-26T12:41:00Z">
              <w:r w:rsidRPr="00E95F39">
                <w:rPr>
                  <w:sz w:val="22"/>
                  <w:szCs w:val="22"/>
                </w:rPr>
                <w:t>0</w:t>
              </w:r>
            </w:ins>
            <w:del w:id="523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986272" w14:textId="10CC4641" w:rsidR="00E95F39" w:rsidRPr="00E95F39" w:rsidRDefault="00E95F39" w:rsidP="00E95F39">
            <w:pPr>
              <w:widowControl/>
              <w:autoSpaceDE/>
              <w:autoSpaceDN/>
              <w:adjustRightInd/>
              <w:jc w:val="center"/>
              <w:rPr>
                <w:b/>
                <w:bCs/>
                <w:sz w:val="22"/>
                <w:szCs w:val="22"/>
              </w:rPr>
            </w:pPr>
            <w:ins w:id="5235" w:author="ERCOT" w:date="2023-10-26T12:41:00Z">
              <w:r w:rsidRPr="00E95F39">
                <w:rPr>
                  <w:sz w:val="22"/>
                  <w:szCs w:val="22"/>
                </w:rPr>
                <w:t>0</w:t>
              </w:r>
            </w:ins>
            <w:del w:id="523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00576F9" w14:textId="0019F206" w:rsidR="00E95F39" w:rsidRPr="00E95F39" w:rsidRDefault="00E95F39" w:rsidP="00E95F39">
            <w:pPr>
              <w:widowControl/>
              <w:autoSpaceDE/>
              <w:autoSpaceDN/>
              <w:adjustRightInd/>
              <w:jc w:val="center"/>
              <w:rPr>
                <w:b/>
                <w:bCs/>
                <w:sz w:val="22"/>
                <w:szCs w:val="22"/>
              </w:rPr>
            </w:pPr>
            <w:ins w:id="5237" w:author="ERCOT" w:date="2023-10-26T12:41:00Z">
              <w:r w:rsidRPr="00E95F39">
                <w:rPr>
                  <w:sz w:val="22"/>
                  <w:szCs w:val="22"/>
                </w:rPr>
                <w:t>0</w:t>
              </w:r>
            </w:ins>
            <w:del w:id="523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CB1F3D7" w14:textId="3E84EDD1" w:rsidR="00E95F39" w:rsidRPr="00E95F39" w:rsidRDefault="00E95F39" w:rsidP="00E95F39">
            <w:pPr>
              <w:widowControl/>
              <w:autoSpaceDE/>
              <w:autoSpaceDN/>
              <w:adjustRightInd/>
              <w:jc w:val="center"/>
              <w:rPr>
                <w:b/>
                <w:bCs/>
                <w:sz w:val="22"/>
                <w:szCs w:val="22"/>
              </w:rPr>
            </w:pPr>
            <w:ins w:id="5239" w:author="ERCOT" w:date="2023-10-26T12:41:00Z">
              <w:r w:rsidRPr="00E95F39">
                <w:rPr>
                  <w:sz w:val="22"/>
                  <w:szCs w:val="22"/>
                </w:rPr>
                <w:t>30</w:t>
              </w:r>
            </w:ins>
            <w:del w:id="5240"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E46097" w14:textId="13BE3296" w:rsidR="00E95F39" w:rsidRPr="00E95F39" w:rsidRDefault="00E95F39" w:rsidP="00E95F39">
            <w:pPr>
              <w:widowControl/>
              <w:autoSpaceDE/>
              <w:autoSpaceDN/>
              <w:adjustRightInd/>
              <w:jc w:val="center"/>
              <w:rPr>
                <w:b/>
                <w:bCs/>
                <w:sz w:val="22"/>
                <w:szCs w:val="22"/>
              </w:rPr>
            </w:pPr>
            <w:ins w:id="5241" w:author="ERCOT" w:date="2023-10-26T12:41:00Z">
              <w:r w:rsidRPr="00E95F39">
                <w:rPr>
                  <w:sz w:val="22"/>
                  <w:szCs w:val="22"/>
                </w:rPr>
                <w:t>30</w:t>
              </w:r>
            </w:ins>
            <w:del w:id="5242"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15A4066" w14:textId="6B0E7DEF" w:rsidR="00E95F39" w:rsidRPr="00E95F39" w:rsidRDefault="00E95F39" w:rsidP="00E95F39">
            <w:pPr>
              <w:widowControl/>
              <w:autoSpaceDE/>
              <w:autoSpaceDN/>
              <w:adjustRightInd/>
              <w:jc w:val="center"/>
              <w:rPr>
                <w:b/>
                <w:bCs/>
                <w:sz w:val="22"/>
                <w:szCs w:val="22"/>
              </w:rPr>
            </w:pPr>
            <w:ins w:id="5243" w:author="ERCOT" w:date="2023-10-26T12:41:00Z">
              <w:r w:rsidRPr="00E95F39">
                <w:rPr>
                  <w:sz w:val="22"/>
                  <w:szCs w:val="22"/>
                </w:rPr>
                <w:t>30</w:t>
              </w:r>
            </w:ins>
            <w:del w:id="5244"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E653DBA" w14:textId="3ACFF161" w:rsidR="00E95F39" w:rsidRPr="00E95F39" w:rsidRDefault="00E95F39" w:rsidP="00E95F39">
            <w:pPr>
              <w:widowControl/>
              <w:autoSpaceDE/>
              <w:autoSpaceDN/>
              <w:adjustRightInd/>
              <w:jc w:val="center"/>
              <w:rPr>
                <w:b/>
                <w:bCs/>
                <w:sz w:val="22"/>
                <w:szCs w:val="22"/>
              </w:rPr>
            </w:pPr>
            <w:ins w:id="5245" w:author="ERCOT" w:date="2023-10-26T12:41:00Z">
              <w:r w:rsidRPr="00E95F39">
                <w:rPr>
                  <w:sz w:val="22"/>
                  <w:szCs w:val="22"/>
                </w:rPr>
                <w:t>30</w:t>
              </w:r>
            </w:ins>
            <w:del w:id="5246" w:author="ERCOT" w:date="2023-10-26T12:41:00Z">
              <w:r w:rsidRPr="00E95F39" w:rsidDel="009C5386">
                <w:rPr>
                  <w:sz w:val="22"/>
                  <w:szCs w:val="22"/>
                </w:rPr>
                <w:delText>18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CFDFD03" w14:textId="0495B013" w:rsidR="00E95F39" w:rsidRPr="00E95F39" w:rsidRDefault="00E95F39" w:rsidP="00E95F39">
            <w:pPr>
              <w:widowControl/>
              <w:autoSpaceDE/>
              <w:autoSpaceDN/>
              <w:adjustRightInd/>
              <w:jc w:val="center"/>
              <w:rPr>
                <w:b/>
                <w:bCs/>
                <w:sz w:val="22"/>
                <w:szCs w:val="22"/>
              </w:rPr>
            </w:pPr>
            <w:ins w:id="5247" w:author="ERCOT" w:date="2023-10-26T12:41:00Z">
              <w:r w:rsidRPr="00E95F39">
                <w:rPr>
                  <w:sz w:val="22"/>
                  <w:szCs w:val="22"/>
                </w:rPr>
                <w:t>55</w:t>
              </w:r>
            </w:ins>
            <w:del w:id="5248"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6E02573" w14:textId="2873E445" w:rsidR="00E95F39" w:rsidRPr="00E95F39" w:rsidRDefault="00E95F39" w:rsidP="00E95F39">
            <w:pPr>
              <w:widowControl/>
              <w:autoSpaceDE/>
              <w:autoSpaceDN/>
              <w:adjustRightInd/>
              <w:jc w:val="center"/>
              <w:rPr>
                <w:b/>
                <w:bCs/>
                <w:sz w:val="22"/>
                <w:szCs w:val="22"/>
              </w:rPr>
            </w:pPr>
            <w:ins w:id="5249" w:author="ERCOT" w:date="2023-10-26T12:41:00Z">
              <w:r w:rsidRPr="00E95F39">
                <w:rPr>
                  <w:sz w:val="22"/>
                  <w:szCs w:val="22"/>
                </w:rPr>
                <w:t>55</w:t>
              </w:r>
            </w:ins>
            <w:del w:id="5250"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0095995" w14:textId="4E763356" w:rsidR="00E95F39" w:rsidRPr="00E95F39" w:rsidRDefault="00E95F39" w:rsidP="00E95F39">
            <w:pPr>
              <w:widowControl/>
              <w:autoSpaceDE/>
              <w:autoSpaceDN/>
              <w:adjustRightInd/>
              <w:jc w:val="center"/>
              <w:rPr>
                <w:b/>
                <w:bCs/>
                <w:sz w:val="22"/>
                <w:szCs w:val="22"/>
              </w:rPr>
            </w:pPr>
            <w:ins w:id="5251" w:author="ERCOT" w:date="2023-10-26T12:41:00Z">
              <w:r w:rsidRPr="00E95F39">
                <w:rPr>
                  <w:sz w:val="22"/>
                  <w:szCs w:val="22"/>
                </w:rPr>
                <w:t>55</w:t>
              </w:r>
            </w:ins>
            <w:del w:id="5252"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BE9ACB" w14:textId="33035EB6" w:rsidR="00E95F39" w:rsidRPr="00E95F39" w:rsidRDefault="00E95F39" w:rsidP="00E95F39">
            <w:pPr>
              <w:widowControl/>
              <w:autoSpaceDE/>
              <w:autoSpaceDN/>
              <w:adjustRightInd/>
              <w:jc w:val="center"/>
              <w:rPr>
                <w:b/>
                <w:bCs/>
                <w:sz w:val="22"/>
                <w:szCs w:val="22"/>
              </w:rPr>
            </w:pPr>
            <w:ins w:id="5253" w:author="ERCOT" w:date="2023-10-26T12:41:00Z">
              <w:r w:rsidRPr="00E95F39">
                <w:rPr>
                  <w:sz w:val="22"/>
                  <w:szCs w:val="22"/>
                </w:rPr>
                <w:t>55</w:t>
              </w:r>
            </w:ins>
            <w:del w:id="5254"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454CA3" w14:textId="18418700" w:rsidR="00E95F39" w:rsidRPr="00E95F39" w:rsidRDefault="00E95F39" w:rsidP="00E95F39">
            <w:pPr>
              <w:widowControl/>
              <w:autoSpaceDE/>
              <w:autoSpaceDN/>
              <w:adjustRightInd/>
              <w:jc w:val="center"/>
              <w:rPr>
                <w:b/>
                <w:bCs/>
                <w:sz w:val="22"/>
                <w:szCs w:val="22"/>
              </w:rPr>
            </w:pPr>
            <w:ins w:id="5255" w:author="ERCOT" w:date="2023-10-26T12:41:00Z">
              <w:r w:rsidRPr="00E95F39">
                <w:rPr>
                  <w:sz w:val="22"/>
                  <w:szCs w:val="22"/>
                </w:rPr>
                <w:t>0</w:t>
              </w:r>
            </w:ins>
            <w:del w:id="5256"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9A02D3" w14:textId="76B9BC7F" w:rsidR="00E95F39" w:rsidRPr="00E95F39" w:rsidRDefault="00E95F39" w:rsidP="00E95F39">
            <w:pPr>
              <w:widowControl/>
              <w:autoSpaceDE/>
              <w:autoSpaceDN/>
              <w:adjustRightInd/>
              <w:jc w:val="center"/>
              <w:rPr>
                <w:b/>
                <w:bCs/>
                <w:sz w:val="22"/>
                <w:szCs w:val="22"/>
              </w:rPr>
            </w:pPr>
            <w:ins w:id="5257" w:author="ERCOT" w:date="2023-10-26T12:41:00Z">
              <w:r w:rsidRPr="00E95F39">
                <w:rPr>
                  <w:sz w:val="22"/>
                  <w:szCs w:val="22"/>
                </w:rPr>
                <w:t>0</w:t>
              </w:r>
            </w:ins>
            <w:del w:id="5258"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06B2AED" w14:textId="530EB975" w:rsidR="00E95F39" w:rsidRPr="00E95F39" w:rsidRDefault="00E95F39" w:rsidP="00E95F39">
            <w:pPr>
              <w:widowControl/>
              <w:autoSpaceDE/>
              <w:autoSpaceDN/>
              <w:adjustRightInd/>
              <w:jc w:val="center"/>
              <w:rPr>
                <w:b/>
                <w:bCs/>
                <w:sz w:val="22"/>
                <w:szCs w:val="22"/>
              </w:rPr>
            </w:pPr>
            <w:ins w:id="5259" w:author="ERCOT" w:date="2023-10-26T12:41:00Z">
              <w:r w:rsidRPr="00E95F39">
                <w:rPr>
                  <w:sz w:val="22"/>
                  <w:szCs w:val="22"/>
                </w:rPr>
                <w:t>0</w:t>
              </w:r>
            </w:ins>
            <w:del w:id="5260"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5A8A81" w14:textId="14B6F26D" w:rsidR="00E95F39" w:rsidRPr="00E95F39" w:rsidRDefault="00E95F39" w:rsidP="00E95F39">
            <w:pPr>
              <w:widowControl/>
              <w:autoSpaceDE/>
              <w:autoSpaceDN/>
              <w:adjustRightInd/>
              <w:jc w:val="center"/>
              <w:rPr>
                <w:b/>
                <w:bCs/>
                <w:sz w:val="22"/>
                <w:szCs w:val="22"/>
              </w:rPr>
            </w:pPr>
            <w:ins w:id="5261" w:author="ERCOT" w:date="2023-10-26T12:41:00Z">
              <w:r w:rsidRPr="00E95F39">
                <w:rPr>
                  <w:sz w:val="22"/>
                  <w:szCs w:val="22"/>
                </w:rPr>
                <w:t>0</w:t>
              </w:r>
            </w:ins>
            <w:del w:id="5262" w:author="ERCOT" w:date="2023-10-26T12:41:00Z">
              <w:r w:rsidRPr="00E95F39" w:rsidDel="009C5386">
                <w:rPr>
                  <w:sz w:val="22"/>
                  <w:szCs w:val="22"/>
                </w:rPr>
                <w:delText>13</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E8070D9" w14:textId="29259036" w:rsidR="00E95F39" w:rsidRPr="00E95F39" w:rsidRDefault="00E95F39" w:rsidP="00E95F39">
            <w:pPr>
              <w:widowControl/>
              <w:autoSpaceDE/>
              <w:autoSpaceDN/>
              <w:adjustRightInd/>
              <w:jc w:val="center"/>
              <w:rPr>
                <w:b/>
                <w:bCs/>
                <w:sz w:val="22"/>
                <w:szCs w:val="22"/>
              </w:rPr>
            </w:pPr>
            <w:ins w:id="5263" w:author="ERCOT" w:date="2023-10-26T12:41:00Z">
              <w:r w:rsidRPr="00E95F39">
                <w:rPr>
                  <w:sz w:val="22"/>
                  <w:szCs w:val="22"/>
                </w:rPr>
                <w:t>0</w:t>
              </w:r>
            </w:ins>
            <w:del w:id="526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0760396" w14:textId="0320A74A" w:rsidR="00E95F39" w:rsidRPr="00E95F39" w:rsidRDefault="00E95F39" w:rsidP="00E95F39">
            <w:pPr>
              <w:widowControl/>
              <w:autoSpaceDE/>
              <w:autoSpaceDN/>
              <w:adjustRightInd/>
              <w:jc w:val="center"/>
              <w:rPr>
                <w:b/>
                <w:bCs/>
                <w:sz w:val="22"/>
                <w:szCs w:val="22"/>
              </w:rPr>
            </w:pPr>
            <w:ins w:id="5265" w:author="ERCOT" w:date="2023-10-26T12:41:00Z">
              <w:r w:rsidRPr="00E95F39">
                <w:rPr>
                  <w:sz w:val="22"/>
                  <w:szCs w:val="22"/>
                </w:rPr>
                <w:t>0</w:t>
              </w:r>
            </w:ins>
            <w:del w:id="5266" w:author="ERCOT" w:date="2023-10-26T12:41:00Z">
              <w:r w:rsidRPr="00E95F39" w:rsidDel="009C5386">
                <w:rPr>
                  <w:sz w:val="22"/>
                  <w:szCs w:val="22"/>
                </w:rPr>
                <w:delText>0</w:delText>
              </w:r>
            </w:del>
          </w:p>
        </w:tc>
      </w:tr>
      <w:tr w:rsidR="00E95F39" w:rsidRPr="00E66AD4" w14:paraId="48B1B82C"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78F9D619" w14:textId="77777777" w:rsidR="00E95F39" w:rsidRPr="000357D1" w:rsidRDefault="00E95F39" w:rsidP="00E95F39">
            <w:pPr>
              <w:widowControl/>
              <w:autoSpaceDE/>
              <w:autoSpaceDN/>
              <w:adjustRightInd/>
              <w:jc w:val="center"/>
              <w:rPr>
                <w:sz w:val="22"/>
                <w:szCs w:val="22"/>
              </w:rPr>
            </w:pPr>
            <w:r w:rsidRPr="000357D1">
              <w:rPr>
                <w:b/>
                <w:bCs/>
                <w:sz w:val="22"/>
                <w:szCs w:val="22"/>
              </w:rPr>
              <w:t>May</w:t>
            </w:r>
          </w:p>
        </w:tc>
        <w:tc>
          <w:tcPr>
            <w:tcW w:w="0" w:type="auto"/>
            <w:tcBorders>
              <w:top w:val="single" w:sz="4" w:space="0" w:color="000000"/>
              <w:left w:val="single" w:sz="4" w:space="0" w:color="000000"/>
              <w:bottom w:val="single" w:sz="4" w:space="0" w:color="000000"/>
              <w:right w:val="single" w:sz="4" w:space="0" w:color="000000"/>
            </w:tcBorders>
            <w:vAlign w:val="center"/>
          </w:tcPr>
          <w:p w14:paraId="239786F4" w14:textId="235E5F76" w:rsidR="00E95F39" w:rsidRPr="00E95F39" w:rsidRDefault="00E95F39" w:rsidP="00E95F39">
            <w:pPr>
              <w:widowControl/>
              <w:autoSpaceDE/>
              <w:autoSpaceDN/>
              <w:adjustRightInd/>
              <w:jc w:val="center"/>
              <w:rPr>
                <w:b/>
                <w:bCs/>
                <w:sz w:val="22"/>
                <w:szCs w:val="22"/>
              </w:rPr>
            </w:pPr>
            <w:ins w:id="5267" w:author="ERCOT" w:date="2023-10-26T12:41:00Z">
              <w:r w:rsidRPr="00E95F39">
                <w:rPr>
                  <w:sz w:val="22"/>
                  <w:szCs w:val="22"/>
                </w:rPr>
                <w:t>0</w:t>
              </w:r>
            </w:ins>
            <w:del w:id="526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720FA83" w14:textId="4C1BB96C" w:rsidR="00E95F39" w:rsidRPr="00E95F39" w:rsidRDefault="00E95F39" w:rsidP="00E95F39">
            <w:pPr>
              <w:widowControl/>
              <w:autoSpaceDE/>
              <w:autoSpaceDN/>
              <w:adjustRightInd/>
              <w:jc w:val="center"/>
              <w:rPr>
                <w:b/>
                <w:bCs/>
                <w:sz w:val="22"/>
                <w:szCs w:val="22"/>
              </w:rPr>
            </w:pPr>
            <w:ins w:id="5269" w:author="ERCOT" w:date="2023-10-26T12:41:00Z">
              <w:r w:rsidRPr="00E95F39">
                <w:rPr>
                  <w:sz w:val="22"/>
                  <w:szCs w:val="22"/>
                </w:rPr>
                <w:t>0</w:t>
              </w:r>
            </w:ins>
            <w:del w:id="527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372C17" w14:textId="048A6DBC" w:rsidR="00E95F39" w:rsidRPr="00E95F39" w:rsidRDefault="00E95F39" w:rsidP="00E95F39">
            <w:pPr>
              <w:widowControl/>
              <w:autoSpaceDE/>
              <w:autoSpaceDN/>
              <w:adjustRightInd/>
              <w:jc w:val="center"/>
              <w:rPr>
                <w:b/>
                <w:bCs/>
                <w:sz w:val="22"/>
                <w:szCs w:val="22"/>
              </w:rPr>
            </w:pPr>
            <w:ins w:id="5271" w:author="ERCOT" w:date="2023-10-26T12:41:00Z">
              <w:r w:rsidRPr="00E95F39">
                <w:rPr>
                  <w:sz w:val="22"/>
                  <w:szCs w:val="22"/>
                </w:rPr>
                <w:t>0</w:t>
              </w:r>
            </w:ins>
            <w:del w:id="527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AA3202F" w14:textId="1E1E2E6F" w:rsidR="00E95F39" w:rsidRPr="00E95F39" w:rsidRDefault="00E95F39" w:rsidP="00E95F39">
            <w:pPr>
              <w:widowControl/>
              <w:autoSpaceDE/>
              <w:autoSpaceDN/>
              <w:adjustRightInd/>
              <w:jc w:val="center"/>
              <w:rPr>
                <w:b/>
                <w:bCs/>
                <w:sz w:val="22"/>
                <w:szCs w:val="22"/>
              </w:rPr>
            </w:pPr>
            <w:ins w:id="5273" w:author="ERCOT" w:date="2023-10-26T12:41:00Z">
              <w:r w:rsidRPr="00E95F39">
                <w:rPr>
                  <w:sz w:val="22"/>
                  <w:szCs w:val="22"/>
                </w:rPr>
                <w:t>0</w:t>
              </w:r>
            </w:ins>
            <w:del w:id="527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F167CE6" w14:textId="12A0208A" w:rsidR="00E95F39" w:rsidRPr="00E95F39" w:rsidRDefault="00E95F39" w:rsidP="00E95F39">
            <w:pPr>
              <w:widowControl/>
              <w:autoSpaceDE/>
              <w:autoSpaceDN/>
              <w:adjustRightInd/>
              <w:jc w:val="center"/>
              <w:rPr>
                <w:b/>
                <w:bCs/>
                <w:sz w:val="22"/>
                <w:szCs w:val="22"/>
              </w:rPr>
            </w:pPr>
            <w:ins w:id="5275" w:author="ERCOT" w:date="2023-10-26T12:41:00Z">
              <w:r w:rsidRPr="00E95F39">
                <w:rPr>
                  <w:sz w:val="22"/>
                  <w:szCs w:val="22"/>
                </w:rPr>
                <w:t>0</w:t>
              </w:r>
            </w:ins>
            <w:del w:id="527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CC24485" w14:textId="237EFE46" w:rsidR="00E95F39" w:rsidRPr="00E95F39" w:rsidRDefault="00E95F39" w:rsidP="00E95F39">
            <w:pPr>
              <w:widowControl/>
              <w:autoSpaceDE/>
              <w:autoSpaceDN/>
              <w:adjustRightInd/>
              <w:jc w:val="center"/>
              <w:rPr>
                <w:b/>
                <w:bCs/>
                <w:sz w:val="22"/>
                <w:szCs w:val="22"/>
              </w:rPr>
            </w:pPr>
            <w:ins w:id="5277" w:author="ERCOT" w:date="2023-10-26T12:41:00Z">
              <w:r w:rsidRPr="00E95F39">
                <w:rPr>
                  <w:sz w:val="22"/>
                  <w:szCs w:val="22"/>
                </w:rPr>
                <w:t>0</w:t>
              </w:r>
            </w:ins>
            <w:del w:id="527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3CB684E" w14:textId="0A9D7E6A" w:rsidR="00E95F39" w:rsidRPr="00E95F39" w:rsidRDefault="00E95F39" w:rsidP="00E95F39">
            <w:pPr>
              <w:widowControl/>
              <w:autoSpaceDE/>
              <w:autoSpaceDN/>
              <w:adjustRightInd/>
              <w:jc w:val="center"/>
              <w:rPr>
                <w:b/>
                <w:bCs/>
                <w:sz w:val="22"/>
                <w:szCs w:val="22"/>
              </w:rPr>
            </w:pPr>
            <w:ins w:id="5279" w:author="ERCOT" w:date="2023-10-26T12:41:00Z">
              <w:r w:rsidRPr="00E95F39">
                <w:rPr>
                  <w:sz w:val="22"/>
                  <w:szCs w:val="22"/>
                </w:rPr>
                <w:t>0</w:t>
              </w:r>
            </w:ins>
            <w:del w:id="528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6D1E7A" w14:textId="53578213" w:rsidR="00E95F39" w:rsidRPr="00E95F39" w:rsidRDefault="00E95F39" w:rsidP="00E95F39">
            <w:pPr>
              <w:widowControl/>
              <w:autoSpaceDE/>
              <w:autoSpaceDN/>
              <w:adjustRightInd/>
              <w:jc w:val="center"/>
              <w:rPr>
                <w:b/>
                <w:bCs/>
                <w:sz w:val="22"/>
                <w:szCs w:val="22"/>
              </w:rPr>
            </w:pPr>
            <w:ins w:id="5281" w:author="ERCOT" w:date="2023-10-26T12:41:00Z">
              <w:r w:rsidRPr="00E95F39">
                <w:rPr>
                  <w:sz w:val="22"/>
                  <w:szCs w:val="22"/>
                </w:rPr>
                <w:t>0</w:t>
              </w:r>
            </w:ins>
            <w:del w:id="528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E36F341" w14:textId="50959D0D" w:rsidR="00E95F39" w:rsidRPr="00E95F39" w:rsidRDefault="00E95F39" w:rsidP="00E95F39">
            <w:pPr>
              <w:widowControl/>
              <w:autoSpaceDE/>
              <w:autoSpaceDN/>
              <w:adjustRightInd/>
              <w:jc w:val="center"/>
              <w:rPr>
                <w:b/>
                <w:bCs/>
                <w:sz w:val="22"/>
                <w:szCs w:val="22"/>
              </w:rPr>
            </w:pPr>
            <w:ins w:id="5283" w:author="ERCOT" w:date="2023-10-26T12:41:00Z">
              <w:r w:rsidRPr="00E95F39">
                <w:rPr>
                  <w:sz w:val="22"/>
                  <w:szCs w:val="22"/>
                </w:rPr>
                <w:t>0</w:t>
              </w:r>
            </w:ins>
            <w:del w:id="528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1EE2A6" w14:textId="01762C9B" w:rsidR="00E95F39" w:rsidRPr="00E95F39" w:rsidRDefault="00E95F39" w:rsidP="00E95F39">
            <w:pPr>
              <w:widowControl/>
              <w:autoSpaceDE/>
              <w:autoSpaceDN/>
              <w:adjustRightInd/>
              <w:jc w:val="center"/>
              <w:rPr>
                <w:b/>
                <w:bCs/>
                <w:sz w:val="22"/>
                <w:szCs w:val="22"/>
              </w:rPr>
            </w:pPr>
            <w:ins w:id="5285" w:author="ERCOT" w:date="2023-10-26T12:41:00Z">
              <w:r w:rsidRPr="00E95F39">
                <w:rPr>
                  <w:sz w:val="22"/>
                  <w:szCs w:val="22"/>
                </w:rPr>
                <w:t>0</w:t>
              </w:r>
            </w:ins>
            <w:del w:id="528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4E9D293" w14:textId="0517D0C8" w:rsidR="00E95F39" w:rsidRPr="00E95F39" w:rsidRDefault="00E95F39" w:rsidP="00E95F39">
            <w:pPr>
              <w:widowControl/>
              <w:autoSpaceDE/>
              <w:autoSpaceDN/>
              <w:adjustRightInd/>
              <w:jc w:val="center"/>
              <w:rPr>
                <w:b/>
                <w:bCs/>
                <w:sz w:val="22"/>
                <w:szCs w:val="22"/>
              </w:rPr>
            </w:pPr>
            <w:ins w:id="5287" w:author="ERCOT" w:date="2023-10-26T12:41:00Z">
              <w:r w:rsidRPr="00E95F39">
                <w:rPr>
                  <w:sz w:val="22"/>
                  <w:szCs w:val="22"/>
                </w:rPr>
                <w:t>59</w:t>
              </w:r>
            </w:ins>
            <w:del w:id="5288"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94003D4" w14:textId="148BF862" w:rsidR="00E95F39" w:rsidRPr="00E95F39" w:rsidRDefault="00E95F39" w:rsidP="00E95F39">
            <w:pPr>
              <w:widowControl/>
              <w:autoSpaceDE/>
              <w:autoSpaceDN/>
              <w:adjustRightInd/>
              <w:jc w:val="center"/>
              <w:rPr>
                <w:b/>
                <w:bCs/>
                <w:sz w:val="22"/>
                <w:szCs w:val="22"/>
              </w:rPr>
            </w:pPr>
            <w:ins w:id="5289" w:author="ERCOT" w:date="2023-10-26T12:41:00Z">
              <w:r w:rsidRPr="00E95F39">
                <w:rPr>
                  <w:sz w:val="22"/>
                  <w:szCs w:val="22"/>
                </w:rPr>
                <w:t>59</w:t>
              </w:r>
            </w:ins>
            <w:del w:id="5290"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7DFBF38" w14:textId="05987598" w:rsidR="00E95F39" w:rsidRPr="00E95F39" w:rsidRDefault="00E95F39" w:rsidP="00E95F39">
            <w:pPr>
              <w:widowControl/>
              <w:autoSpaceDE/>
              <w:autoSpaceDN/>
              <w:adjustRightInd/>
              <w:jc w:val="center"/>
              <w:rPr>
                <w:b/>
                <w:bCs/>
                <w:sz w:val="22"/>
                <w:szCs w:val="22"/>
              </w:rPr>
            </w:pPr>
            <w:ins w:id="5291" w:author="ERCOT" w:date="2023-10-26T12:41:00Z">
              <w:r w:rsidRPr="00E95F39">
                <w:rPr>
                  <w:sz w:val="22"/>
                  <w:szCs w:val="22"/>
                </w:rPr>
                <w:t>59</w:t>
              </w:r>
            </w:ins>
            <w:del w:id="5292"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DB7B411" w14:textId="7B805335" w:rsidR="00E95F39" w:rsidRPr="00E95F39" w:rsidRDefault="00E95F39" w:rsidP="00E95F39">
            <w:pPr>
              <w:widowControl/>
              <w:autoSpaceDE/>
              <w:autoSpaceDN/>
              <w:adjustRightInd/>
              <w:jc w:val="center"/>
              <w:rPr>
                <w:b/>
                <w:bCs/>
                <w:sz w:val="22"/>
                <w:szCs w:val="22"/>
              </w:rPr>
            </w:pPr>
            <w:ins w:id="5293" w:author="ERCOT" w:date="2023-10-26T12:41:00Z">
              <w:r w:rsidRPr="00E95F39">
                <w:rPr>
                  <w:sz w:val="22"/>
                  <w:szCs w:val="22"/>
                </w:rPr>
                <w:t>59</w:t>
              </w:r>
            </w:ins>
            <w:del w:id="5294" w:author="ERCOT" w:date="2023-10-26T12:41:00Z">
              <w:r w:rsidRPr="00E95F39" w:rsidDel="009C5386">
                <w:rPr>
                  <w:sz w:val="22"/>
                  <w:szCs w:val="22"/>
                </w:rPr>
                <w:delText>20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B83B928" w14:textId="31317F1D" w:rsidR="00E95F39" w:rsidRPr="00E95F39" w:rsidRDefault="00E95F39" w:rsidP="00E95F39">
            <w:pPr>
              <w:widowControl/>
              <w:autoSpaceDE/>
              <w:autoSpaceDN/>
              <w:adjustRightInd/>
              <w:jc w:val="center"/>
              <w:rPr>
                <w:b/>
                <w:bCs/>
                <w:sz w:val="22"/>
                <w:szCs w:val="22"/>
              </w:rPr>
            </w:pPr>
            <w:ins w:id="5295" w:author="ERCOT" w:date="2023-10-26T12:41:00Z">
              <w:r w:rsidRPr="00E95F39">
                <w:rPr>
                  <w:sz w:val="22"/>
                  <w:szCs w:val="22"/>
                </w:rPr>
                <w:t>96</w:t>
              </w:r>
            </w:ins>
            <w:del w:id="5296"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7630A3A" w14:textId="6535E5C9" w:rsidR="00E95F39" w:rsidRPr="00E95F39" w:rsidRDefault="00E95F39" w:rsidP="00E95F39">
            <w:pPr>
              <w:widowControl/>
              <w:autoSpaceDE/>
              <w:autoSpaceDN/>
              <w:adjustRightInd/>
              <w:jc w:val="center"/>
              <w:rPr>
                <w:b/>
                <w:bCs/>
                <w:sz w:val="22"/>
                <w:szCs w:val="22"/>
              </w:rPr>
            </w:pPr>
            <w:ins w:id="5297" w:author="ERCOT" w:date="2023-10-26T12:41:00Z">
              <w:r w:rsidRPr="00E95F39">
                <w:rPr>
                  <w:sz w:val="22"/>
                  <w:szCs w:val="22"/>
                </w:rPr>
                <w:t>96</w:t>
              </w:r>
            </w:ins>
            <w:del w:id="5298"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8C0C9D" w14:textId="774F0AD7" w:rsidR="00E95F39" w:rsidRPr="00E95F39" w:rsidRDefault="00E95F39" w:rsidP="00E95F39">
            <w:pPr>
              <w:widowControl/>
              <w:autoSpaceDE/>
              <w:autoSpaceDN/>
              <w:adjustRightInd/>
              <w:jc w:val="center"/>
              <w:rPr>
                <w:b/>
                <w:bCs/>
                <w:sz w:val="22"/>
                <w:szCs w:val="22"/>
              </w:rPr>
            </w:pPr>
            <w:ins w:id="5299" w:author="ERCOT" w:date="2023-10-26T12:41:00Z">
              <w:r w:rsidRPr="00E95F39">
                <w:rPr>
                  <w:sz w:val="22"/>
                  <w:szCs w:val="22"/>
                </w:rPr>
                <w:t>96</w:t>
              </w:r>
            </w:ins>
            <w:del w:id="5300"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0CCD00F" w14:textId="2D8C02EE" w:rsidR="00E95F39" w:rsidRPr="00E95F39" w:rsidRDefault="00E95F39" w:rsidP="00E95F39">
            <w:pPr>
              <w:widowControl/>
              <w:autoSpaceDE/>
              <w:autoSpaceDN/>
              <w:adjustRightInd/>
              <w:jc w:val="center"/>
              <w:rPr>
                <w:b/>
                <w:bCs/>
                <w:sz w:val="22"/>
                <w:szCs w:val="22"/>
              </w:rPr>
            </w:pPr>
            <w:ins w:id="5301" w:author="ERCOT" w:date="2023-10-26T12:41:00Z">
              <w:r w:rsidRPr="00E95F39">
                <w:rPr>
                  <w:sz w:val="22"/>
                  <w:szCs w:val="22"/>
                </w:rPr>
                <w:t>96</w:t>
              </w:r>
            </w:ins>
            <w:del w:id="5302" w:author="ERCOT" w:date="2023-10-26T12:41:00Z">
              <w:r w:rsidRPr="00E95F39" w:rsidDel="009C5386">
                <w:rPr>
                  <w:sz w:val="22"/>
                  <w:szCs w:val="22"/>
                </w:rPr>
                <w:delText>48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C568DF1" w14:textId="49E3ADBF" w:rsidR="00E95F39" w:rsidRPr="00E95F39" w:rsidRDefault="00E95F39" w:rsidP="00E95F39">
            <w:pPr>
              <w:widowControl/>
              <w:autoSpaceDE/>
              <w:autoSpaceDN/>
              <w:adjustRightInd/>
              <w:jc w:val="center"/>
              <w:rPr>
                <w:b/>
                <w:bCs/>
                <w:sz w:val="22"/>
                <w:szCs w:val="22"/>
              </w:rPr>
            </w:pPr>
            <w:ins w:id="5303" w:author="ERCOT" w:date="2023-10-26T12:41:00Z">
              <w:r w:rsidRPr="00E95F39">
                <w:rPr>
                  <w:sz w:val="22"/>
                  <w:szCs w:val="22"/>
                </w:rPr>
                <w:t>26</w:t>
              </w:r>
            </w:ins>
            <w:del w:id="5304"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F901CC2" w14:textId="4C6AA5D5" w:rsidR="00E95F39" w:rsidRPr="00E95F39" w:rsidRDefault="00E95F39" w:rsidP="00E95F39">
            <w:pPr>
              <w:widowControl/>
              <w:autoSpaceDE/>
              <w:autoSpaceDN/>
              <w:adjustRightInd/>
              <w:jc w:val="center"/>
              <w:rPr>
                <w:b/>
                <w:bCs/>
                <w:sz w:val="22"/>
                <w:szCs w:val="22"/>
              </w:rPr>
            </w:pPr>
            <w:ins w:id="5305" w:author="ERCOT" w:date="2023-10-26T12:41:00Z">
              <w:r w:rsidRPr="00E95F39">
                <w:rPr>
                  <w:sz w:val="22"/>
                  <w:szCs w:val="22"/>
                </w:rPr>
                <w:t>26</w:t>
              </w:r>
            </w:ins>
            <w:del w:id="5306"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6AC1FE3" w14:textId="75265F65" w:rsidR="00E95F39" w:rsidRPr="00E95F39" w:rsidRDefault="00E95F39" w:rsidP="00E95F39">
            <w:pPr>
              <w:widowControl/>
              <w:autoSpaceDE/>
              <w:autoSpaceDN/>
              <w:adjustRightInd/>
              <w:jc w:val="center"/>
              <w:rPr>
                <w:b/>
                <w:bCs/>
                <w:sz w:val="22"/>
                <w:szCs w:val="22"/>
              </w:rPr>
            </w:pPr>
            <w:ins w:id="5307" w:author="ERCOT" w:date="2023-10-26T12:41:00Z">
              <w:r w:rsidRPr="00E95F39">
                <w:rPr>
                  <w:sz w:val="22"/>
                  <w:szCs w:val="22"/>
                </w:rPr>
                <w:t>26</w:t>
              </w:r>
            </w:ins>
            <w:del w:id="5308"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500009" w14:textId="4E80F8ED" w:rsidR="00E95F39" w:rsidRPr="00E95F39" w:rsidRDefault="00E95F39" w:rsidP="00E95F39">
            <w:pPr>
              <w:widowControl/>
              <w:autoSpaceDE/>
              <w:autoSpaceDN/>
              <w:adjustRightInd/>
              <w:jc w:val="center"/>
              <w:rPr>
                <w:b/>
                <w:bCs/>
                <w:sz w:val="22"/>
                <w:szCs w:val="22"/>
              </w:rPr>
            </w:pPr>
            <w:ins w:id="5309" w:author="ERCOT" w:date="2023-10-26T12:41:00Z">
              <w:r w:rsidRPr="00E95F39">
                <w:rPr>
                  <w:sz w:val="22"/>
                  <w:szCs w:val="22"/>
                </w:rPr>
                <w:t>26</w:t>
              </w:r>
            </w:ins>
            <w:del w:id="5310" w:author="ERCOT" w:date="2023-10-26T12:41:00Z">
              <w:r w:rsidRPr="00E95F39" w:rsidDel="009C5386">
                <w:rPr>
                  <w:sz w:val="22"/>
                  <w:szCs w:val="22"/>
                </w:rPr>
                <w:delText>15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C1E386D" w14:textId="0B4D30FA" w:rsidR="00E95F39" w:rsidRPr="00E95F39" w:rsidRDefault="00E95F39" w:rsidP="00E95F39">
            <w:pPr>
              <w:widowControl/>
              <w:autoSpaceDE/>
              <w:autoSpaceDN/>
              <w:adjustRightInd/>
              <w:jc w:val="center"/>
              <w:rPr>
                <w:b/>
                <w:bCs/>
                <w:sz w:val="22"/>
                <w:szCs w:val="22"/>
              </w:rPr>
            </w:pPr>
            <w:ins w:id="5311" w:author="ERCOT" w:date="2023-10-26T12:41:00Z">
              <w:r w:rsidRPr="00E95F39">
                <w:rPr>
                  <w:sz w:val="22"/>
                  <w:szCs w:val="22"/>
                </w:rPr>
                <w:t>0</w:t>
              </w:r>
            </w:ins>
            <w:del w:id="531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E67A1A9" w14:textId="19FFCE23" w:rsidR="00E95F39" w:rsidRPr="00E95F39" w:rsidRDefault="00E95F39" w:rsidP="00E95F39">
            <w:pPr>
              <w:widowControl/>
              <w:autoSpaceDE/>
              <w:autoSpaceDN/>
              <w:adjustRightInd/>
              <w:jc w:val="center"/>
              <w:rPr>
                <w:b/>
                <w:bCs/>
                <w:sz w:val="22"/>
                <w:szCs w:val="22"/>
              </w:rPr>
            </w:pPr>
            <w:ins w:id="5313" w:author="ERCOT" w:date="2023-10-26T12:41:00Z">
              <w:r w:rsidRPr="00E95F39">
                <w:rPr>
                  <w:sz w:val="22"/>
                  <w:szCs w:val="22"/>
                </w:rPr>
                <w:t>0</w:t>
              </w:r>
            </w:ins>
            <w:del w:id="5314" w:author="ERCOT" w:date="2023-10-26T12:41:00Z">
              <w:r w:rsidRPr="00E95F39" w:rsidDel="009C5386">
                <w:rPr>
                  <w:sz w:val="22"/>
                  <w:szCs w:val="22"/>
                </w:rPr>
                <w:delText>0</w:delText>
              </w:r>
            </w:del>
          </w:p>
        </w:tc>
      </w:tr>
      <w:tr w:rsidR="00E95F39" w:rsidRPr="00E66AD4" w14:paraId="5CC430EE"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4F3396A" w14:textId="77777777" w:rsidR="00E95F39" w:rsidRPr="000357D1" w:rsidRDefault="00E95F39" w:rsidP="00E95F39">
            <w:pPr>
              <w:widowControl/>
              <w:autoSpaceDE/>
              <w:autoSpaceDN/>
              <w:adjustRightInd/>
              <w:jc w:val="center"/>
              <w:rPr>
                <w:sz w:val="22"/>
                <w:szCs w:val="22"/>
              </w:rPr>
            </w:pPr>
            <w:r w:rsidRPr="000357D1">
              <w:rPr>
                <w:b/>
                <w:bCs/>
                <w:sz w:val="22"/>
                <w:szCs w:val="22"/>
              </w:rPr>
              <w:t>Jun.</w:t>
            </w:r>
          </w:p>
        </w:tc>
        <w:tc>
          <w:tcPr>
            <w:tcW w:w="0" w:type="auto"/>
            <w:tcBorders>
              <w:top w:val="single" w:sz="4" w:space="0" w:color="000000"/>
              <w:left w:val="single" w:sz="4" w:space="0" w:color="000000"/>
              <w:bottom w:val="single" w:sz="4" w:space="0" w:color="000000"/>
              <w:right w:val="single" w:sz="4" w:space="0" w:color="000000"/>
            </w:tcBorders>
            <w:vAlign w:val="center"/>
          </w:tcPr>
          <w:p w14:paraId="61EE71A5" w14:textId="155F0457" w:rsidR="00E95F39" w:rsidRPr="00E95F39" w:rsidRDefault="00E95F39" w:rsidP="00E95F39">
            <w:pPr>
              <w:widowControl/>
              <w:autoSpaceDE/>
              <w:autoSpaceDN/>
              <w:adjustRightInd/>
              <w:jc w:val="center"/>
              <w:rPr>
                <w:b/>
                <w:bCs/>
                <w:sz w:val="22"/>
                <w:szCs w:val="22"/>
              </w:rPr>
            </w:pPr>
            <w:ins w:id="5315" w:author="ERCOT" w:date="2023-10-26T12:41:00Z">
              <w:r w:rsidRPr="00E95F39">
                <w:rPr>
                  <w:sz w:val="22"/>
                  <w:szCs w:val="22"/>
                </w:rPr>
                <w:t>0</w:t>
              </w:r>
            </w:ins>
            <w:del w:id="531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38AB47D" w14:textId="31E2C353" w:rsidR="00E95F39" w:rsidRPr="00E95F39" w:rsidRDefault="00E95F39" w:rsidP="00E95F39">
            <w:pPr>
              <w:widowControl/>
              <w:autoSpaceDE/>
              <w:autoSpaceDN/>
              <w:adjustRightInd/>
              <w:jc w:val="center"/>
              <w:rPr>
                <w:b/>
                <w:bCs/>
                <w:sz w:val="22"/>
                <w:szCs w:val="22"/>
              </w:rPr>
            </w:pPr>
            <w:ins w:id="5317" w:author="ERCOT" w:date="2023-10-26T12:41:00Z">
              <w:r w:rsidRPr="00E95F39">
                <w:rPr>
                  <w:sz w:val="22"/>
                  <w:szCs w:val="22"/>
                </w:rPr>
                <w:t>0</w:t>
              </w:r>
            </w:ins>
            <w:del w:id="531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B3AE851" w14:textId="43EA5C96" w:rsidR="00E95F39" w:rsidRPr="00E95F39" w:rsidRDefault="00E95F39" w:rsidP="00E95F39">
            <w:pPr>
              <w:widowControl/>
              <w:autoSpaceDE/>
              <w:autoSpaceDN/>
              <w:adjustRightInd/>
              <w:jc w:val="center"/>
              <w:rPr>
                <w:b/>
                <w:bCs/>
                <w:sz w:val="22"/>
                <w:szCs w:val="22"/>
              </w:rPr>
            </w:pPr>
            <w:ins w:id="5319" w:author="ERCOT" w:date="2023-10-26T12:41:00Z">
              <w:r w:rsidRPr="00E95F39">
                <w:rPr>
                  <w:sz w:val="22"/>
                  <w:szCs w:val="22"/>
                </w:rPr>
                <w:t>0</w:t>
              </w:r>
            </w:ins>
            <w:del w:id="532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EF3B27" w14:textId="3301C6CB" w:rsidR="00E95F39" w:rsidRPr="00E95F39" w:rsidRDefault="00E95F39" w:rsidP="00E95F39">
            <w:pPr>
              <w:widowControl/>
              <w:autoSpaceDE/>
              <w:autoSpaceDN/>
              <w:adjustRightInd/>
              <w:jc w:val="center"/>
              <w:rPr>
                <w:b/>
                <w:bCs/>
                <w:sz w:val="22"/>
                <w:szCs w:val="22"/>
              </w:rPr>
            </w:pPr>
            <w:ins w:id="5321" w:author="ERCOT" w:date="2023-10-26T12:41:00Z">
              <w:r w:rsidRPr="00E95F39">
                <w:rPr>
                  <w:sz w:val="22"/>
                  <w:szCs w:val="22"/>
                </w:rPr>
                <w:t>0</w:t>
              </w:r>
            </w:ins>
            <w:del w:id="532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BD04D5" w14:textId="790B316C" w:rsidR="00E95F39" w:rsidRPr="00E95F39" w:rsidRDefault="00E95F39" w:rsidP="00E95F39">
            <w:pPr>
              <w:widowControl/>
              <w:autoSpaceDE/>
              <w:autoSpaceDN/>
              <w:adjustRightInd/>
              <w:jc w:val="center"/>
              <w:rPr>
                <w:b/>
                <w:bCs/>
                <w:sz w:val="22"/>
                <w:szCs w:val="22"/>
              </w:rPr>
            </w:pPr>
            <w:ins w:id="5323" w:author="ERCOT" w:date="2023-10-26T12:41:00Z">
              <w:r w:rsidRPr="00E95F39">
                <w:rPr>
                  <w:sz w:val="22"/>
                  <w:szCs w:val="22"/>
                </w:rPr>
                <w:t>0</w:t>
              </w:r>
            </w:ins>
            <w:del w:id="532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76F4C06" w14:textId="26601E29" w:rsidR="00E95F39" w:rsidRPr="00E95F39" w:rsidRDefault="00E95F39" w:rsidP="00E95F39">
            <w:pPr>
              <w:widowControl/>
              <w:autoSpaceDE/>
              <w:autoSpaceDN/>
              <w:adjustRightInd/>
              <w:jc w:val="center"/>
              <w:rPr>
                <w:b/>
                <w:bCs/>
                <w:sz w:val="22"/>
                <w:szCs w:val="22"/>
              </w:rPr>
            </w:pPr>
            <w:ins w:id="5325" w:author="ERCOT" w:date="2023-10-26T12:41:00Z">
              <w:r w:rsidRPr="00E95F39">
                <w:rPr>
                  <w:sz w:val="22"/>
                  <w:szCs w:val="22"/>
                </w:rPr>
                <w:t>0</w:t>
              </w:r>
            </w:ins>
            <w:del w:id="532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3C46A8E" w14:textId="385320A8" w:rsidR="00E95F39" w:rsidRPr="00E95F39" w:rsidRDefault="00E95F39" w:rsidP="00E95F39">
            <w:pPr>
              <w:widowControl/>
              <w:autoSpaceDE/>
              <w:autoSpaceDN/>
              <w:adjustRightInd/>
              <w:jc w:val="center"/>
              <w:rPr>
                <w:b/>
                <w:bCs/>
                <w:sz w:val="22"/>
                <w:szCs w:val="22"/>
              </w:rPr>
            </w:pPr>
            <w:ins w:id="5327" w:author="ERCOT" w:date="2023-10-26T12:41:00Z">
              <w:r w:rsidRPr="00E95F39">
                <w:rPr>
                  <w:sz w:val="22"/>
                  <w:szCs w:val="22"/>
                </w:rPr>
                <w:t>0</w:t>
              </w:r>
            </w:ins>
            <w:del w:id="532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38A467" w14:textId="13707A14" w:rsidR="00E95F39" w:rsidRPr="00E95F39" w:rsidRDefault="00E95F39" w:rsidP="00E95F39">
            <w:pPr>
              <w:widowControl/>
              <w:autoSpaceDE/>
              <w:autoSpaceDN/>
              <w:adjustRightInd/>
              <w:jc w:val="center"/>
              <w:rPr>
                <w:b/>
                <w:bCs/>
                <w:sz w:val="22"/>
                <w:szCs w:val="22"/>
              </w:rPr>
            </w:pPr>
            <w:ins w:id="5329" w:author="ERCOT" w:date="2023-10-26T12:41:00Z">
              <w:r w:rsidRPr="00E95F39">
                <w:rPr>
                  <w:sz w:val="22"/>
                  <w:szCs w:val="22"/>
                </w:rPr>
                <w:t>0</w:t>
              </w:r>
            </w:ins>
            <w:del w:id="533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07BC97" w14:textId="165A6DD4" w:rsidR="00E95F39" w:rsidRPr="00E95F39" w:rsidRDefault="00E95F39" w:rsidP="00E95F39">
            <w:pPr>
              <w:widowControl/>
              <w:autoSpaceDE/>
              <w:autoSpaceDN/>
              <w:adjustRightInd/>
              <w:jc w:val="center"/>
              <w:rPr>
                <w:b/>
                <w:bCs/>
                <w:sz w:val="22"/>
                <w:szCs w:val="22"/>
              </w:rPr>
            </w:pPr>
            <w:ins w:id="5331" w:author="ERCOT" w:date="2023-10-26T12:41:00Z">
              <w:r w:rsidRPr="00E95F39">
                <w:rPr>
                  <w:sz w:val="22"/>
                  <w:szCs w:val="22"/>
                </w:rPr>
                <w:t>0</w:t>
              </w:r>
            </w:ins>
            <w:del w:id="533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4DAB709" w14:textId="39C31B97" w:rsidR="00E95F39" w:rsidRPr="00E95F39" w:rsidRDefault="00E95F39" w:rsidP="00E95F39">
            <w:pPr>
              <w:widowControl/>
              <w:autoSpaceDE/>
              <w:autoSpaceDN/>
              <w:adjustRightInd/>
              <w:jc w:val="center"/>
              <w:rPr>
                <w:b/>
                <w:bCs/>
                <w:sz w:val="22"/>
                <w:szCs w:val="22"/>
              </w:rPr>
            </w:pPr>
            <w:ins w:id="5333" w:author="ERCOT" w:date="2023-10-26T12:41:00Z">
              <w:r w:rsidRPr="00E95F39">
                <w:rPr>
                  <w:sz w:val="22"/>
                  <w:szCs w:val="22"/>
                </w:rPr>
                <w:t>0</w:t>
              </w:r>
            </w:ins>
            <w:del w:id="533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5ACA75D" w14:textId="41AB4CDA" w:rsidR="00E95F39" w:rsidRPr="00E95F39" w:rsidRDefault="00E95F39" w:rsidP="00E95F39">
            <w:pPr>
              <w:widowControl/>
              <w:autoSpaceDE/>
              <w:autoSpaceDN/>
              <w:adjustRightInd/>
              <w:jc w:val="center"/>
              <w:rPr>
                <w:b/>
                <w:bCs/>
                <w:sz w:val="22"/>
                <w:szCs w:val="22"/>
              </w:rPr>
            </w:pPr>
            <w:ins w:id="5335" w:author="ERCOT" w:date="2023-10-26T12:41:00Z">
              <w:r w:rsidRPr="00E95F39">
                <w:rPr>
                  <w:sz w:val="22"/>
                  <w:szCs w:val="22"/>
                </w:rPr>
                <w:t>17</w:t>
              </w:r>
            </w:ins>
            <w:del w:id="5336"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9D857C" w14:textId="73E52AFC" w:rsidR="00E95F39" w:rsidRPr="00E95F39" w:rsidRDefault="00E95F39" w:rsidP="00E95F39">
            <w:pPr>
              <w:widowControl/>
              <w:autoSpaceDE/>
              <w:autoSpaceDN/>
              <w:adjustRightInd/>
              <w:jc w:val="center"/>
              <w:rPr>
                <w:b/>
                <w:bCs/>
                <w:sz w:val="22"/>
                <w:szCs w:val="22"/>
              </w:rPr>
            </w:pPr>
            <w:ins w:id="5337" w:author="ERCOT" w:date="2023-10-26T12:41:00Z">
              <w:r w:rsidRPr="00E95F39">
                <w:rPr>
                  <w:sz w:val="22"/>
                  <w:szCs w:val="22"/>
                </w:rPr>
                <w:t>17</w:t>
              </w:r>
            </w:ins>
            <w:del w:id="5338"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516B2B3" w14:textId="0B0F01FB" w:rsidR="00E95F39" w:rsidRPr="00E95F39" w:rsidRDefault="00E95F39" w:rsidP="00E95F39">
            <w:pPr>
              <w:widowControl/>
              <w:autoSpaceDE/>
              <w:autoSpaceDN/>
              <w:adjustRightInd/>
              <w:jc w:val="center"/>
              <w:rPr>
                <w:b/>
                <w:bCs/>
                <w:sz w:val="22"/>
                <w:szCs w:val="22"/>
              </w:rPr>
            </w:pPr>
            <w:ins w:id="5339" w:author="ERCOT" w:date="2023-10-26T12:41:00Z">
              <w:r w:rsidRPr="00E95F39">
                <w:rPr>
                  <w:sz w:val="22"/>
                  <w:szCs w:val="22"/>
                </w:rPr>
                <w:t>17</w:t>
              </w:r>
            </w:ins>
            <w:del w:id="5340"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2D24FE5" w14:textId="75172678" w:rsidR="00E95F39" w:rsidRPr="00E95F39" w:rsidRDefault="00E95F39" w:rsidP="00E95F39">
            <w:pPr>
              <w:widowControl/>
              <w:autoSpaceDE/>
              <w:autoSpaceDN/>
              <w:adjustRightInd/>
              <w:jc w:val="center"/>
              <w:rPr>
                <w:b/>
                <w:bCs/>
                <w:sz w:val="22"/>
                <w:szCs w:val="22"/>
              </w:rPr>
            </w:pPr>
            <w:ins w:id="5341" w:author="ERCOT" w:date="2023-10-26T12:41:00Z">
              <w:r w:rsidRPr="00E95F39">
                <w:rPr>
                  <w:sz w:val="22"/>
                  <w:szCs w:val="22"/>
                </w:rPr>
                <w:t>17</w:t>
              </w:r>
            </w:ins>
            <w:del w:id="5342" w:author="ERCOT" w:date="2023-10-26T12:41:00Z">
              <w:r w:rsidRPr="00E95F39" w:rsidDel="009C5386">
                <w:rPr>
                  <w:sz w:val="22"/>
                  <w:szCs w:val="22"/>
                </w:rPr>
                <w:delText>32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9500059" w14:textId="6EBE4AB8" w:rsidR="00E95F39" w:rsidRPr="00E95F39" w:rsidRDefault="00E95F39" w:rsidP="00E95F39">
            <w:pPr>
              <w:widowControl/>
              <w:autoSpaceDE/>
              <w:autoSpaceDN/>
              <w:adjustRightInd/>
              <w:jc w:val="center"/>
              <w:rPr>
                <w:b/>
                <w:bCs/>
                <w:sz w:val="22"/>
                <w:szCs w:val="22"/>
              </w:rPr>
            </w:pPr>
            <w:ins w:id="5343" w:author="ERCOT" w:date="2023-10-26T12:41:00Z">
              <w:r w:rsidRPr="00E95F39">
                <w:rPr>
                  <w:sz w:val="22"/>
                  <w:szCs w:val="22"/>
                </w:rPr>
                <w:t>41</w:t>
              </w:r>
            </w:ins>
            <w:del w:id="5344"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2A2F59" w14:textId="225AD9B2" w:rsidR="00E95F39" w:rsidRPr="00E95F39" w:rsidRDefault="00E95F39" w:rsidP="00E95F39">
            <w:pPr>
              <w:widowControl/>
              <w:autoSpaceDE/>
              <w:autoSpaceDN/>
              <w:adjustRightInd/>
              <w:jc w:val="center"/>
              <w:rPr>
                <w:b/>
                <w:bCs/>
                <w:sz w:val="22"/>
                <w:szCs w:val="22"/>
              </w:rPr>
            </w:pPr>
            <w:ins w:id="5345" w:author="ERCOT" w:date="2023-10-26T12:41:00Z">
              <w:r w:rsidRPr="00E95F39">
                <w:rPr>
                  <w:sz w:val="22"/>
                  <w:szCs w:val="22"/>
                </w:rPr>
                <w:t>41</w:t>
              </w:r>
            </w:ins>
            <w:del w:id="5346"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673B14" w14:textId="454E7F0C" w:rsidR="00E95F39" w:rsidRPr="00E95F39" w:rsidRDefault="00E95F39" w:rsidP="00E95F39">
            <w:pPr>
              <w:widowControl/>
              <w:autoSpaceDE/>
              <w:autoSpaceDN/>
              <w:adjustRightInd/>
              <w:jc w:val="center"/>
              <w:rPr>
                <w:b/>
                <w:bCs/>
                <w:sz w:val="22"/>
                <w:szCs w:val="22"/>
              </w:rPr>
            </w:pPr>
            <w:ins w:id="5347" w:author="ERCOT" w:date="2023-10-26T12:41:00Z">
              <w:r w:rsidRPr="00E95F39">
                <w:rPr>
                  <w:sz w:val="22"/>
                  <w:szCs w:val="22"/>
                </w:rPr>
                <w:t>41</w:t>
              </w:r>
            </w:ins>
            <w:del w:id="5348"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1524EA0" w14:textId="3E243C08" w:rsidR="00E95F39" w:rsidRPr="00E95F39" w:rsidRDefault="00E95F39" w:rsidP="00E95F39">
            <w:pPr>
              <w:widowControl/>
              <w:autoSpaceDE/>
              <w:autoSpaceDN/>
              <w:adjustRightInd/>
              <w:jc w:val="center"/>
              <w:rPr>
                <w:b/>
                <w:bCs/>
                <w:sz w:val="22"/>
                <w:szCs w:val="22"/>
              </w:rPr>
            </w:pPr>
            <w:ins w:id="5349" w:author="ERCOT" w:date="2023-10-26T12:41:00Z">
              <w:r w:rsidRPr="00E95F39">
                <w:rPr>
                  <w:sz w:val="22"/>
                  <w:szCs w:val="22"/>
                </w:rPr>
                <w:t>41</w:t>
              </w:r>
            </w:ins>
            <w:del w:id="5350" w:author="ERCOT" w:date="2023-10-26T12:41:00Z">
              <w:r w:rsidRPr="00E95F39" w:rsidDel="009C5386">
                <w:rPr>
                  <w:sz w:val="22"/>
                  <w:szCs w:val="22"/>
                </w:rPr>
                <w:delText>30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9F1A3A" w14:textId="54606255" w:rsidR="00E95F39" w:rsidRPr="00E95F39" w:rsidRDefault="00E95F39" w:rsidP="00E95F39">
            <w:pPr>
              <w:widowControl/>
              <w:autoSpaceDE/>
              <w:autoSpaceDN/>
              <w:adjustRightInd/>
              <w:jc w:val="center"/>
              <w:rPr>
                <w:b/>
                <w:bCs/>
                <w:sz w:val="22"/>
                <w:szCs w:val="22"/>
              </w:rPr>
            </w:pPr>
            <w:ins w:id="5351" w:author="ERCOT" w:date="2023-10-26T12:41:00Z">
              <w:r w:rsidRPr="00E95F39">
                <w:rPr>
                  <w:sz w:val="22"/>
                  <w:szCs w:val="22"/>
                </w:rPr>
                <w:t>37</w:t>
              </w:r>
            </w:ins>
            <w:del w:id="5352"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BE1590" w14:textId="480EF9E0" w:rsidR="00E95F39" w:rsidRPr="00E95F39" w:rsidRDefault="00E95F39" w:rsidP="00E95F39">
            <w:pPr>
              <w:widowControl/>
              <w:autoSpaceDE/>
              <w:autoSpaceDN/>
              <w:adjustRightInd/>
              <w:jc w:val="center"/>
              <w:rPr>
                <w:b/>
                <w:bCs/>
                <w:sz w:val="22"/>
                <w:szCs w:val="22"/>
              </w:rPr>
            </w:pPr>
            <w:ins w:id="5353" w:author="ERCOT" w:date="2023-10-26T12:41:00Z">
              <w:r w:rsidRPr="00E95F39">
                <w:rPr>
                  <w:sz w:val="22"/>
                  <w:szCs w:val="22"/>
                </w:rPr>
                <w:t>37</w:t>
              </w:r>
            </w:ins>
            <w:del w:id="5354"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64DFDC5" w14:textId="469B78F7" w:rsidR="00E95F39" w:rsidRPr="00E95F39" w:rsidRDefault="00E95F39" w:rsidP="00E95F39">
            <w:pPr>
              <w:widowControl/>
              <w:autoSpaceDE/>
              <w:autoSpaceDN/>
              <w:adjustRightInd/>
              <w:jc w:val="center"/>
              <w:rPr>
                <w:b/>
                <w:bCs/>
                <w:sz w:val="22"/>
                <w:szCs w:val="22"/>
              </w:rPr>
            </w:pPr>
            <w:ins w:id="5355" w:author="ERCOT" w:date="2023-10-26T12:41:00Z">
              <w:r w:rsidRPr="00E95F39">
                <w:rPr>
                  <w:sz w:val="22"/>
                  <w:szCs w:val="22"/>
                </w:rPr>
                <w:t>37</w:t>
              </w:r>
            </w:ins>
            <w:del w:id="5356"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90D3AD8" w14:textId="211F118B" w:rsidR="00E95F39" w:rsidRPr="00E95F39" w:rsidRDefault="00E95F39" w:rsidP="00E95F39">
            <w:pPr>
              <w:widowControl/>
              <w:autoSpaceDE/>
              <w:autoSpaceDN/>
              <w:adjustRightInd/>
              <w:jc w:val="center"/>
              <w:rPr>
                <w:b/>
                <w:bCs/>
                <w:sz w:val="22"/>
                <w:szCs w:val="22"/>
              </w:rPr>
            </w:pPr>
            <w:ins w:id="5357" w:author="ERCOT" w:date="2023-10-26T12:41:00Z">
              <w:r w:rsidRPr="00E95F39">
                <w:rPr>
                  <w:sz w:val="22"/>
                  <w:szCs w:val="22"/>
                </w:rPr>
                <w:t>37</w:t>
              </w:r>
            </w:ins>
            <w:del w:id="5358" w:author="ERCOT" w:date="2023-10-26T12:41:00Z">
              <w:r w:rsidRPr="00E95F39" w:rsidDel="009C5386">
                <w:rPr>
                  <w:sz w:val="22"/>
                  <w:szCs w:val="22"/>
                </w:rPr>
                <w:delText>36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B9746DD" w14:textId="108C63EF" w:rsidR="00E95F39" w:rsidRPr="00E95F39" w:rsidRDefault="00E95F39" w:rsidP="00E95F39">
            <w:pPr>
              <w:widowControl/>
              <w:autoSpaceDE/>
              <w:autoSpaceDN/>
              <w:adjustRightInd/>
              <w:jc w:val="center"/>
              <w:rPr>
                <w:b/>
                <w:bCs/>
                <w:sz w:val="22"/>
                <w:szCs w:val="22"/>
              </w:rPr>
            </w:pPr>
            <w:ins w:id="5359" w:author="ERCOT" w:date="2023-10-26T12:41:00Z">
              <w:r w:rsidRPr="00E95F39">
                <w:rPr>
                  <w:sz w:val="22"/>
                  <w:szCs w:val="22"/>
                </w:rPr>
                <w:t>0</w:t>
              </w:r>
            </w:ins>
            <w:del w:id="536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5865053" w14:textId="308F9FE9" w:rsidR="00E95F39" w:rsidRPr="00E95F39" w:rsidRDefault="00E95F39" w:rsidP="00E95F39">
            <w:pPr>
              <w:widowControl/>
              <w:autoSpaceDE/>
              <w:autoSpaceDN/>
              <w:adjustRightInd/>
              <w:jc w:val="center"/>
              <w:rPr>
                <w:b/>
                <w:bCs/>
                <w:sz w:val="22"/>
                <w:szCs w:val="22"/>
              </w:rPr>
            </w:pPr>
            <w:ins w:id="5361" w:author="ERCOT" w:date="2023-10-26T12:41:00Z">
              <w:r w:rsidRPr="00E95F39">
                <w:rPr>
                  <w:sz w:val="22"/>
                  <w:szCs w:val="22"/>
                </w:rPr>
                <w:t>0</w:t>
              </w:r>
            </w:ins>
            <w:del w:id="5362" w:author="ERCOT" w:date="2023-10-26T12:41:00Z">
              <w:r w:rsidRPr="00E95F39" w:rsidDel="009C5386">
                <w:rPr>
                  <w:sz w:val="22"/>
                  <w:szCs w:val="22"/>
                </w:rPr>
                <w:delText>0</w:delText>
              </w:r>
            </w:del>
          </w:p>
        </w:tc>
      </w:tr>
      <w:tr w:rsidR="00E95F39" w:rsidRPr="00E66AD4" w14:paraId="54D038AC"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D95FDD0" w14:textId="77777777" w:rsidR="00E95F39" w:rsidRPr="000357D1" w:rsidRDefault="00E95F39" w:rsidP="00E95F39">
            <w:pPr>
              <w:widowControl/>
              <w:autoSpaceDE/>
              <w:autoSpaceDN/>
              <w:adjustRightInd/>
              <w:jc w:val="center"/>
              <w:rPr>
                <w:sz w:val="22"/>
                <w:szCs w:val="22"/>
              </w:rPr>
            </w:pPr>
            <w:r w:rsidRPr="000357D1">
              <w:rPr>
                <w:b/>
                <w:bCs/>
                <w:sz w:val="22"/>
                <w:szCs w:val="22"/>
              </w:rPr>
              <w:t>Jul.</w:t>
            </w:r>
          </w:p>
        </w:tc>
        <w:tc>
          <w:tcPr>
            <w:tcW w:w="0" w:type="auto"/>
            <w:tcBorders>
              <w:top w:val="single" w:sz="4" w:space="0" w:color="000000"/>
              <w:left w:val="single" w:sz="4" w:space="0" w:color="000000"/>
              <w:bottom w:val="single" w:sz="4" w:space="0" w:color="000000"/>
              <w:right w:val="single" w:sz="4" w:space="0" w:color="000000"/>
            </w:tcBorders>
            <w:vAlign w:val="center"/>
          </w:tcPr>
          <w:p w14:paraId="2E370F39" w14:textId="5D25ACCE" w:rsidR="00E95F39" w:rsidRPr="00E95F39" w:rsidRDefault="00E95F39" w:rsidP="00E95F39">
            <w:pPr>
              <w:widowControl/>
              <w:autoSpaceDE/>
              <w:autoSpaceDN/>
              <w:adjustRightInd/>
              <w:jc w:val="center"/>
              <w:rPr>
                <w:b/>
                <w:bCs/>
                <w:sz w:val="22"/>
                <w:szCs w:val="22"/>
              </w:rPr>
            </w:pPr>
            <w:ins w:id="5363" w:author="ERCOT" w:date="2023-10-26T12:41:00Z">
              <w:r w:rsidRPr="00E95F39">
                <w:rPr>
                  <w:sz w:val="22"/>
                  <w:szCs w:val="22"/>
                </w:rPr>
                <w:t>0</w:t>
              </w:r>
            </w:ins>
            <w:del w:id="536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4FBE86" w14:textId="3D5EA8BA" w:rsidR="00E95F39" w:rsidRPr="00E95F39" w:rsidRDefault="00E95F39" w:rsidP="00E95F39">
            <w:pPr>
              <w:widowControl/>
              <w:autoSpaceDE/>
              <w:autoSpaceDN/>
              <w:adjustRightInd/>
              <w:jc w:val="center"/>
              <w:rPr>
                <w:b/>
                <w:bCs/>
                <w:sz w:val="22"/>
                <w:szCs w:val="22"/>
              </w:rPr>
            </w:pPr>
            <w:ins w:id="5365" w:author="ERCOT" w:date="2023-10-26T12:41:00Z">
              <w:r w:rsidRPr="00E95F39">
                <w:rPr>
                  <w:sz w:val="22"/>
                  <w:szCs w:val="22"/>
                </w:rPr>
                <w:t>0</w:t>
              </w:r>
            </w:ins>
            <w:del w:id="536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B4CD2BA" w14:textId="6E8C613E" w:rsidR="00E95F39" w:rsidRPr="00E95F39" w:rsidRDefault="00E95F39" w:rsidP="00E95F39">
            <w:pPr>
              <w:widowControl/>
              <w:autoSpaceDE/>
              <w:autoSpaceDN/>
              <w:adjustRightInd/>
              <w:jc w:val="center"/>
              <w:rPr>
                <w:b/>
                <w:bCs/>
                <w:sz w:val="22"/>
                <w:szCs w:val="22"/>
              </w:rPr>
            </w:pPr>
            <w:ins w:id="5367" w:author="ERCOT" w:date="2023-10-26T12:41:00Z">
              <w:r w:rsidRPr="00E95F39">
                <w:rPr>
                  <w:sz w:val="22"/>
                  <w:szCs w:val="22"/>
                </w:rPr>
                <w:t>0</w:t>
              </w:r>
            </w:ins>
            <w:del w:id="536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D3CFE51" w14:textId="104C39BC" w:rsidR="00E95F39" w:rsidRPr="00E95F39" w:rsidRDefault="00E95F39" w:rsidP="00E95F39">
            <w:pPr>
              <w:widowControl/>
              <w:autoSpaceDE/>
              <w:autoSpaceDN/>
              <w:adjustRightInd/>
              <w:jc w:val="center"/>
              <w:rPr>
                <w:b/>
                <w:bCs/>
                <w:sz w:val="22"/>
                <w:szCs w:val="22"/>
              </w:rPr>
            </w:pPr>
            <w:ins w:id="5369" w:author="ERCOT" w:date="2023-10-26T12:41:00Z">
              <w:r w:rsidRPr="00E95F39">
                <w:rPr>
                  <w:sz w:val="22"/>
                  <w:szCs w:val="22"/>
                </w:rPr>
                <w:t>0</w:t>
              </w:r>
            </w:ins>
            <w:del w:id="537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7F52D9C" w14:textId="232AE02E" w:rsidR="00E95F39" w:rsidRPr="00E95F39" w:rsidRDefault="00E95F39" w:rsidP="00E95F39">
            <w:pPr>
              <w:widowControl/>
              <w:autoSpaceDE/>
              <w:autoSpaceDN/>
              <w:adjustRightInd/>
              <w:jc w:val="center"/>
              <w:rPr>
                <w:b/>
                <w:bCs/>
                <w:sz w:val="22"/>
                <w:szCs w:val="22"/>
              </w:rPr>
            </w:pPr>
            <w:ins w:id="5371" w:author="ERCOT" w:date="2023-10-26T12:41:00Z">
              <w:r w:rsidRPr="00E95F39">
                <w:rPr>
                  <w:sz w:val="22"/>
                  <w:szCs w:val="22"/>
                </w:rPr>
                <w:t>0</w:t>
              </w:r>
            </w:ins>
            <w:del w:id="537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3E39EC1" w14:textId="426F45B3" w:rsidR="00E95F39" w:rsidRPr="00E95F39" w:rsidRDefault="00E95F39" w:rsidP="00E95F39">
            <w:pPr>
              <w:widowControl/>
              <w:autoSpaceDE/>
              <w:autoSpaceDN/>
              <w:adjustRightInd/>
              <w:jc w:val="center"/>
              <w:rPr>
                <w:b/>
                <w:bCs/>
                <w:sz w:val="22"/>
                <w:szCs w:val="22"/>
              </w:rPr>
            </w:pPr>
            <w:ins w:id="5373" w:author="ERCOT" w:date="2023-10-26T12:41:00Z">
              <w:r w:rsidRPr="00E95F39">
                <w:rPr>
                  <w:sz w:val="22"/>
                  <w:szCs w:val="22"/>
                </w:rPr>
                <w:t>0</w:t>
              </w:r>
            </w:ins>
            <w:del w:id="537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4E06F1" w14:textId="2442F848" w:rsidR="00E95F39" w:rsidRPr="00E95F39" w:rsidRDefault="00E95F39" w:rsidP="00E95F39">
            <w:pPr>
              <w:widowControl/>
              <w:autoSpaceDE/>
              <w:autoSpaceDN/>
              <w:adjustRightInd/>
              <w:jc w:val="center"/>
              <w:rPr>
                <w:b/>
                <w:bCs/>
                <w:sz w:val="22"/>
                <w:szCs w:val="22"/>
              </w:rPr>
            </w:pPr>
            <w:ins w:id="5375" w:author="ERCOT" w:date="2023-10-26T12:41:00Z">
              <w:r w:rsidRPr="00E95F39">
                <w:rPr>
                  <w:sz w:val="22"/>
                  <w:szCs w:val="22"/>
                </w:rPr>
                <w:t>0</w:t>
              </w:r>
            </w:ins>
            <w:del w:id="537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26D0133" w14:textId="650CE9CD" w:rsidR="00E95F39" w:rsidRPr="00E95F39" w:rsidRDefault="00E95F39" w:rsidP="00E95F39">
            <w:pPr>
              <w:widowControl/>
              <w:autoSpaceDE/>
              <w:autoSpaceDN/>
              <w:adjustRightInd/>
              <w:jc w:val="center"/>
              <w:rPr>
                <w:b/>
                <w:bCs/>
                <w:sz w:val="22"/>
                <w:szCs w:val="22"/>
              </w:rPr>
            </w:pPr>
            <w:ins w:id="5377" w:author="ERCOT" w:date="2023-10-26T12:41:00Z">
              <w:r w:rsidRPr="00E95F39">
                <w:rPr>
                  <w:sz w:val="22"/>
                  <w:szCs w:val="22"/>
                </w:rPr>
                <w:t>0</w:t>
              </w:r>
            </w:ins>
            <w:del w:id="537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AD3DD78" w14:textId="29C35296" w:rsidR="00E95F39" w:rsidRPr="00E95F39" w:rsidRDefault="00E95F39" w:rsidP="00E95F39">
            <w:pPr>
              <w:widowControl/>
              <w:autoSpaceDE/>
              <w:autoSpaceDN/>
              <w:adjustRightInd/>
              <w:jc w:val="center"/>
              <w:rPr>
                <w:b/>
                <w:bCs/>
                <w:sz w:val="22"/>
                <w:szCs w:val="22"/>
              </w:rPr>
            </w:pPr>
            <w:ins w:id="5379" w:author="ERCOT" w:date="2023-10-26T12:41:00Z">
              <w:r w:rsidRPr="00E95F39">
                <w:rPr>
                  <w:sz w:val="22"/>
                  <w:szCs w:val="22"/>
                </w:rPr>
                <w:t>0</w:t>
              </w:r>
            </w:ins>
            <w:del w:id="538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CE3F333" w14:textId="5FEAE475" w:rsidR="00E95F39" w:rsidRPr="00E95F39" w:rsidRDefault="00E95F39" w:rsidP="00E95F39">
            <w:pPr>
              <w:widowControl/>
              <w:autoSpaceDE/>
              <w:autoSpaceDN/>
              <w:adjustRightInd/>
              <w:jc w:val="center"/>
              <w:rPr>
                <w:b/>
                <w:bCs/>
                <w:sz w:val="22"/>
                <w:szCs w:val="22"/>
              </w:rPr>
            </w:pPr>
            <w:ins w:id="5381" w:author="ERCOT" w:date="2023-10-26T12:41:00Z">
              <w:r w:rsidRPr="00E95F39">
                <w:rPr>
                  <w:sz w:val="22"/>
                  <w:szCs w:val="22"/>
                </w:rPr>
                <w:t>0</w:t>
              </w:r>
            </w:ins>
            <w:del w:id="538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FF5C49E" w14:textId="4E98B252" w:rsidR="00E95F39" w:rsidRPr="00E95F39" w:rsidRDefault="00E95F39" w:rsidP="00E95F39">
            <w:pPr>
              <w:widowControl/>
              <w:autoSpaceDE/>
              <w:autoSpaceDN/>
              <w:adjustRightInd/>
              <w:jc w:val="center"/>
              <w:rPr>
                <w:b/>
                <w:bCs/>
                <w:sz w:val="22"/>
                <w:szCs w:val="22"/>
              </w:rPr>
            </w:pPr>
            <w:ins w:id="5383" w:author="ERCOT" w:date="2023-10-26T12:41:00Z">
              <w:r w:rsidRPr="00E95F39">
                <w:rPr>
                  <w:sz w:val="22"/>
                  <w:szCs w:val="22"/>
                </w:rPr>
                <w:t>23</w:t>
              </w:r>
            </w:ins>
            <w:del w:id="5384"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284BA1C" w14:textId="6D565034" w:rsidR="00E95F39" w:rsidRPr="00E95F39" w:rsidRDefault="00E95F39" w:rsidP="00E95F39">
            <w:pPr>
              <w:widowControl/>
              <w:autoSpaceDE/>
              <w:autoSpaceDN/>
              <w:adjustRightInd/>
              <w:jc w:val="center"/>
              <w:rPr>
                <w:b/>
                <w:bCs/>
                <w:sz w:val="22"/>
                <w:szCs w:val="22"/>
              </w:rPr>
            </w:pPr>
            <w:ins w:id="5385" w:author="ERCOT" w:date="2023-10-26T12:41:00Z">
              <w:r w:rsidRPr="00E95F39">
                <w:rPr>
                  <w:sz w:val="22"/>
                  <w:szCs w:val="22"/>
                </w:rPr>
                <w:t>23</w:t>
              </w:r>
            </w:ins>
            <w:del w:id="5386"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8E4C6C5" w14:textId="44DACFFD" w:rsidR="00E95F39" w:rsidRPr="00E95F39" w:rsidRDefault="00E95F39" w:rsidP="00E95F39">
            <w:pPr>
              <w:widowControl/>
              <w:autoSpaceDE/>
              <w:autoSpaceDN/>
              <w:adjustRightInd/>
              <w:jc w:val="center"/>
              <w:rPr>
                <w:b/>
                <w:bCs/>
                <w:sz w:val="22"/>
                <w:szCs w:val="22"/>
              </w:rPr>
            </w:pPr>
            <w:ins w:id="5387" w:author="ERCOT" w:date="2023-10-26T12:41:00Z">
              <w:r w:rsidRPr="00E95F39">
                <w:rPr>
                  <w:sz w:val="22"/>
                  <w:szCs w:val="22"/>
                </w:rPr>
                <w:t>23</w:t>
              </w:r>
            </w:ins>
            <w:del w:id="5388"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AA647C" w14:textId="0EBC317D" w:rsidR="00E95F39" w:rsidRPr="00E95F39" w:rsidRDefault="00E95F39" w:rsidP="00E95F39">
            <w:pPr>
              <w:widowControl/>
              <w:autoSpaceDE/>
              <w:autoSpaceDN/>
              <w:adjustRightInd/>
              <w:jc w:val="center"/>
              <w:rPr>
                <w:b/>
                <w:bCs/>
                <w:sz w:val="22"/>
                <w:szCs w:val="22"/>
              </w:rPr>
            </w:pPr>
            <w:ins w:id="5389" w:author="ERCOT" w:date="2023-10-26T12:41:00Z">
              <w:r w:rsidRPr="00E95F39">
                <w:rPr>
                  <w:sz w:val="22"/>
                  <w:szCs w:val="22"/>
                </w:rPr>
                <w:t>23</w:t>
              </w:r>
            </w:ins>
            <w:del w:id="5390"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2DDB89F" w14:textId="3295115A" w:rsidR="00E95F39" w:rsidRPr="00E95F39" w:rsidRDefault="00E95F39" w:rsidP="00E95F39">
            <w:pPr>
              <w:widowControl/>
              <w:autoSpaceDE/>
              <w:autoSpaceDN/>
              <w:adjustRightInd/>
              <w:jc w:val="center"/>
              <w:rPr>
                <w:b/>
                <w:bCs/>
                <w:sz w:val="22"/>
                <w:szCs w:val="22"/>
              </w:rPr>
            </w:pPr>
            <w:ins w:id="5391" w:author="ERCOT" w:date="2023-10-26T12:41:00Z">
              <w:r w:rsidRPr="00E95F39">
                <w:rPr>
                  <w:sz w:val="22"/>
                  <w:szCs w:val="22"/>
                </w:rPr>
                <w:t>23</w:t>
              </w:r>
            </w:ins>
            <w:del w:id="5392"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F0081DB" w14:textId="4D7BAE0E" w:rsidR="00E95F39" w:rsidRPr="00E95F39" w:rsidRDefault="00E95F39" w:rsidP="00E95F39">
            <w:pPr>
              <w:widowControl/>
              <w:autoSpaceDE/>
              <w:autoSpaceDN/>
              <w:adjustRightInd/>
              <w:jc w:val="center"/>
              <w:rPr>
                <w:b/>
                <w:bCs/>
                <w:sz w:val="22"/>
                <w:szCs w:val="22"/>
              </w:rPr>
            </w:pPr>
            <w:ins w:id="5393" w:author="ERCOT" w:date="2023-10-26T12:41:00Z">
              <w:r w:rsidRPr="00E95F39">
                <w:rPr>
                  <w:sz w:val="22"/>
                  <w:szCs w:val="22"/>
                </w:rPr>
                <w:t>23</w:t>
              </w:r>
            </w:ins>
            <w:del w:id="5394"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827D15" w14:textId="227D16D8" w:rsidR="00E95F39" w:rsidRPr="00E95F39" w:rsidRDefault="00E95F39" w:rsidP="00E95F39">
            <w:pPr>
              <w:widowControl/>
              <w:autoSpaceDE/>
              <w:autoSpaceDN/>
              <w:adjustRightInd/>
              <w:jc w:val="center"/>
              <w:rPr>
                <w:b/>
                <w:bCs/>
                <w:sz w:val="22"/>
                <w:szCs w:val="22"/>
              </w:rPr>
            </w:pPr>
            <w:ins w:id="5395" w:author="ERCOT" w:date="2023-10-26T12:41:00Z">
              <w:r w:rsidRPr="00E95F39">
                <w:rPr>
                  <w:sz w:val="22"/>
                  <w:szCs w:val="22"/>
                </w:rPr>
                <w:t>23</w:t>
              </w:r>
            </w:ins>
            <w:del w:id="5396"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057641" w14:textId="064D7D44" w:rsidR="00E95F39" w:rsidRPr="00E95F39" w:rsidRDefault="00E95F39" w:rsidP="00E95F39">
            <w:pPr>
              <w:widowControl/>
              <w:autoSpaceDE/>
              <w:autoSpaceDN/>
              <w:adjustRightInd/>
              <w:jc w:val="center"/>
              <w:rPr>
                <w:b/>
                <w:bCs/>
                <w:sz w:val="22"/>
                <w:szCs w:val="22"/>
              </w:rPr>
            </w:pPr>
            <w:ins w:id="5397" w:author="ERCOT" w:date="2023-10-26T12:41:00Z">
              <w:r w:rsidRPr="00E95F39">
                <w:rPr>
                  <w:sz w:val="22"/>
                  <w:szCs w:val="22"/>
                </w:rPr>
                <w:t>23</w:t>
              </w:r>
            </w:ins>
            <w:del w:id="5398" w:author="ERCOT" w:date="2023-10-26T12:41:00Z">
              <w:r w:rsidRPr="00E95F39" w:rsidDel="009C5386">
                <w:rPr>
                  <w:sz w:val="22"/>
                  <w:szCs w:val="22"/>
                </w:rPr>
                <w:delText>21</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A967D77" w14:textId="435F8F41" w:rsidR="00E95F39" w:rsidRPr="00E95F39" w:rsidRDefault="00E95F39" w:rsidP="00E95F39">
            <w:pPr>
              <w:widowControl/>
              <w:autoSpaceDE/>
              <w:autoSpaceDN/>
              <w:adjustRightInd/>
              <w:jc w:val="center"/>
              <w:rPr>
                <w:b/>
                <w:bCs/>
                <w:sz w:val="22"/>
                <w:szCs w:val="22"/>
              </w:rPr>
            </w:pPr>
            <w:ins w:id="5399" w:author="ERCOT" w:date="2023-10-26T12:41:00Z">
              <w:r w:rsidRPr="00E95F39">
                <w:rPr>
                  <w:sz w:val="22"/>
                  <w:szCs w:val="22"/>
                </w:rPr>
                <w:t>8</w:t>
              </w:r>
            </w:ins>
            <w:del w:id="5400"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A5846F9" w14:textId="6FA7FDB3" w:rsidR="00E95F39" w:rsidRPr="00E95F39" w:rsidRDefault="00E95F39" w:rsidP="00E95F39">
            <w:pPr>
              <w:widowControl/>
              <w:autoSpaceDE/>
              <w:autoSpaceDN/>
              <w:adjustRightInd/>
              <w:jc w:val="center"/>
              <w:rPr>
                <w:b/>
                <w:bCs/>
                <w:sz w:val="22"/>
                <w:szCs w:val="22"/>
              </w:rPr>
            </w:pPr>
            <w:ins w:id="5401" w:author="ERCOT" w:date="2023-10-26T12:41:00Z">
              <w:r w:rsidRPr="00E95F39">
                <w:rPr>
                  <w:sz w:val="22"/>
                  <w:szCs w:val="22"/>
                </w:rPr>
                <w:t>8</w:t>
              </w:r>
            </w:ins>
            <w:del w:id="5402"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7A7AB54" w14:textId="52EA737F" w:rsidR="00E95F39" w:rsidRPr="00E95F39" w:rsidRDefault="00E95F39" w:rsidP="00E95F39">
            <w:pPr>
              <w:widowControl/>
              <w:autoSpaceDE/>
              <w:autoSpaceDN/>
              <w:adjustRightInd/>
              <w:jc w:val="center"/>
              <w:rPr>
                <w:b/>
                <w:bCs/>
                <w:sz w:val="22"/>
                <w:szCs w:val="22"/>
              </w:rPr>
            </w:pPr>
            <w:ins w:id="5403" w:author="ERCOT" w:date="2023-10-26T12:41:00Z">
              <w:r w:rsidRPr="00E95F39">
                <w:rPr>
                  <w:sz w:val="22"/>
                  <w:szCs w:val="22"/>
                </w:rPr>
                <w:t>8</w:t>
              </w:r>
            </w:ins>
            <w:del w:id="5404"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648C81" w14:textId="307E611B" w:rsidR="00E95F39" w:rsidRPr="00E95F39" w:rsidRDefault="00E95F39" w:rsidP="00E95F39">
            <w:pPr>
              <w:widowControl/>
              <w:autoSpaceDE/>
              <w:autoSpaceDN/>
              <w:adjustRightInd/>
              <w:jc w:val="center"/>
              <w:rPr>
                <w:b/>
                <w:bCs/>
                <w:sz w:val="22"/>
                <w:szCs w:val="22"/>
              </w:rPr>
            </w:pPr>
            <w:ins w:id="5405" w:author="ERCOT" w:date="2023-10-26T12:41:00Z">
              <w:r w:rsidRPr="00E95F39">
                <w:rPr>
                  <w:sz w:val="22"/>
                  <w:szCs w:val="22"/>
                </w:rPr>
                <w:t>8</w:t>
              </w:r>
            </w:ins>
            <w:del w:id="5406" w:author="ERCOT" w:date="2023-10-26T12:41:00Z">
              <w:r w:rsidRPr="00E95F39" w:rsidDel="009C5386">
                <w:rPr>
                  <w:sz w:val="22"/>
                  <w:szCs w:val="22"/>
                </w:rPr>
                <w:delText>16</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A6F2CA5" w14:textId="2D8C209D" w:rsidR="00E95F39" w:rsidRPr="00E95F39" w:rsidRDefault="00E95F39" w:rsidP="00E95F39">
            <w:pPr>
              <w:widowControl/>
              <w:autoSpaceDE/>
              <w:autoSpaceDN/>
              <w:adjustRightInd/>
              <w:jc w:val="center"/>
              <w:rPr>
                <w:b/>
                <w:bCs/>
                <w:sz w:val="22"/>
                <w:szCs w:val="22"/>
              </w:rPr>
            </w:pPr>
            <w:ins w:id="5407" w:author="ERCOT" w:date="2023-10-26T12:41:00Z">
              <w:r w:rsidRPr="00E95F39">
                <w:rPr>
                  <w:sz w:val="22"/>
                  <w:szCs w:val="22"/>
                </w:rPr>
                <w:t>0</w:t>
              </w:r>
            </w:ins>
            <w:del w:id="540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610927A" w14:textId="72A0F62F" w:rsidR="00E95F39" w:rsidRPr="00E95F39" w:rsidRDefault="00E95F39" w:rsidP="00E95F39">
            <w:pPr>
              <w:widowControl/>
              <w:autoSpaceDE/>
              <w:autoSpaceDN/>
              <w:adjustRightInd/>
              <w:jc w:val="center"/>
              <w:rPr>
                <w:b/>
                <w:bCs/>
                <w:sz w:val="22"/>
                <w:szCs w:val="22"/>
              </w:rPr>
            </w:pPr>
            <w:ins w:id="5409" w:author="ERCOT" w:date="2023-10-26T12:41:00Z">
              <w:r w:rsidRPr="00E95F39">
                <w:rPr>
                  <w:sz w:val="22"/>
                  <w:szCs w:val="22"/>
                </w:rPr>
                <w:t>0</w:t>
              </w:r>
            </w:ins>
            <w:del w:id="5410" w:author="ERCOT" w:date="2023-10-26T12:41:00Z">
              <w:r w:rsidRPr="00E95F39" w:rsidDel="009C5386">
                <w:rPr>
                  <w:sz w:val="22"/>
                  <w:szCs w:val="22"/>
                </w:rPr>
                <w:delText>0</w:delText>
              </w:r>
            </w:del>
          </w:p>
        </w:tc>
      </w:tr>
      <w:tr w:rsidR="00E95F39" w:rsidRPr="00E66AD4" w14:paraId="4B62228C"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31AFCF8" w14:textId="77777777" w:rsidR="00E95F39" w:rsidRPr="000357D1" w:rsidRDefault="00E95F39" w:rsidP="00E95F39">
            <w:pPr>
              <w:widowControl/>
              <w:autoSpaceDE/>
              <w:autoSpaceDN/>
              <w:adjustRightInd/>
              <w:jc w:val="center"/>
              <w:rPr>
                <w:sz w:val="22"/>
                <w:szCs w:val="22"/>
              </w:rPr>
            </w:pPr>
            <w:r w:rsidRPr="000357D1">
              <w:rPr>
                <w:b/>
                <w:bCs/>
                <w:sz w:val="22"/>
                <w:szCs w:val="22"/>
              </w:rPr>
              <w:t>Aug.</w:t>
            </w:r>
          </w:p>
        </w:tc>
        <w:tc>
          <w:tcPr>
            <w:tcW w:w="0" w:type="auto"/>
            <w:tcBorders>
              <w:top w:val="single" w:sz="4" w:space="0" w:color="000000"/>
              <w:left w:val="single" w:sz="4" w:space="0" w:color="000000"/>
              <w:bottom w:val="single" w:sz="4" w:space="0" w:color="000000"/>
              <w:right w:val="single" w:sz="4" w:space="0" w:color="000000"/>
            </w:tcBorders>
            <w:vAlign w:val="center"/>
          </w:tcPr>
          <w:p w14:paraId="4D6791CE" w14:textId="4A5FA1C8" w:rsidR="00E95F39" w:rsidRPr="00E95F39" w:rsidRDefault="00E95F39" w:rsidP="00E95F39">
            <w:pPr>
              <w:widowControl/>
              <w:autoSpaceDE/>
              <w:autoSpaceDN/>
              <w:adjustRightInd/>
              <w:jc w:val="center"/>
              <w:rPr>
                <w:b/>
                <w:bCs/>
                <w:sz w:val="22"/>
                <w:szCs w:val="22"/>
              </w:rPr>
            </w:pPr>
            <w:ins w:id="5411" w:author="ERCOT" w:date="2023-10-26T12:41:00Z">
              <w:r w:rsidRPr="00E95F39">
                <w:rPr>
                  <w:sz w:val="22"/>
                  <w:szCs w:val="22"/>
                </w:rPr>
                <w:t>0</w:t>
              </w:r>
            </w:ins>
            <w:del w:id="541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9517244" w14:textId="73DDA085" w:rsidR="00E95F39" w:rsidRPr="00E95F39" w:rsidRDefault="00E95F39" w:rsidP="00E95F39">
            <w:pPr>
              <w:widowControl/>
              <w:autoSpaceDE/>
              <w:autoSpaceDN/>
              <w:adjustRightInd/>
              <w:jc w:val="center"/>
              <w:rPr>
                <w:b/>
                <w:bCs/>
                <w:sz w:val="22"/>
                <w:szCs w:val="22"/>
              </w:rPr>
            </w:pPr>
            <w:ins w:id="5413" w:author="ERCOT" w:date="2023-10-26T12:41:00Z">
              <w:r w:rsidRPr="00E95F39">
                <w:rPr>
                  <w:sz w:val="22"/>
                  <w:szCs w:val="22"/>
                </w:rPr>
                <w:t>0</w:t>
              </w:r>
            </w:ins>
            <w:del w:id="541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9959CA" w14:textId="504EC458" w:rsidR="00E95F39" w:rsidRPr="00E95F39" w:rsidRDefault="00E95F39" w:rsidP="00E95F39">
            <w:pPr>
              <w:widowControl/>
              <w:autoSpaceDE/>
              <w:autoSpaceDN/>
              <w:adjustRightInd/>
              <w:jc w:val="center"/>
              <w:rPr>
                <w:b/>
                <w:bCs/>
                <w:sz w:val="22"/>
                <w:szCs w:val="22"/>
              </w:rPr>
            </w:pPr>
            <w:ins w:id="5415" w:author="ERCOT" w:date="2023-10-26T12:41:00Z">
              <w:r w:rsidRPr="00E95F39">
                <w:rPr>
                  <w:sz w:val="22"/>
                  <w:szCs w:val="22"/>
                </w:rPr>
                <w:t>0</w:t>
              </w:r>
            </w:ins>
            <w:del w:id="541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169856" w14:textId="4101A5B1" w:rsidR="00E95F39" w:rsidRPr="00E95F39" w:rsidRDefault="00E95F39" w:rsidP="00E95F39">
            <w:pPr>
              <w:widowControl/>
              <w:autoSpaceDE/>
              <w:autoSpaceDN/>
              <w:adjustRightInd/>
              <w:jc w:val="center"/>
              <w:rPr>
                <w:b/>
                <w:bCs/>
                <w:sz w:val="22"/>
                <w:szCs w:val="22"/>
              </w:rPr>
            </w:pPr>
            <w:ins w:id="5417" w:author="ERCOT" w:date="2023-10-26T12:41:00Z">
              <w:r w:rsidRPr="00E95F39">
                <w:rPr>
                  <w:sz w:val="22"/>
                  <w:szCs w:val="22"/>
                </w:rPr>
                <w:t>0</w:t>
              </w:r>
            </w:ins>
            <w:del w:id="541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FDF020A" w14:textId="2BB8EF64" w:rsidR="00E95F39" w:rsidRPr="00E95F39" w:rsidRDefault="00E95F39" w:rsidP="00E95F39">
            <w:pPr>
              <w:widowControl/>
              <w:autoSpaceDE/>
              <w:autoSpaceDN/>
              <w:adjustRightInd/>
              <w:jc w:val="center"/>
              <w:rPr>
                <w:b/>
                <w:bCs/>
                <w:sz w:val="22"/>
                <w:szCs w:val="22"/>
              </w:rPr>
            </w:pPr>
            <w:ins w:id="5419" w:author="ERCOT" w:date="2023-10-26T12:41:00Z">
              <w:r w:rsidRPr="00E95F39">
                <w:rPr>
                  <w:sz w:val="22"/>
                  <w:szCs w:val="22"/>
                </w:rPr>
                <w:t>0</w:t>
              </w:r>
            </w:ins>
            <w:del w:id="542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95E41EE" w14:textId="41A0BF0E" w:rsidR="00E95F39" w:rsidRPr="00E95F39" w:rsidRDefault="00E95F39" w:rsidP="00E95F39">
            <w:pPr>
              <w:widowControl/>
              <w:autoSpaceDE/>
              <w:autoSpaceDN/>
              <w:adjustRightInd/>
              <w:jc w:val="center"/>
              <w:rPr>
                <w:b/>
                <w:bCs/>
                <w:sz w:val="22"/>
                <w:szCs w:val="22"/>
              </w:rPr>
            </w:pPr>
            <w:ins w:id="5421" w:author="ERCOT" w:date="2023-10-26T12:41:00Z">
              <w:r w:rsidRPr="00E95F39">
                <w:rPr>
                  <w:sz w:val="22"/>
                  <w:szCs w:val="22"/>
                </w:rPr>
                <w:t>0</w:t>
              </w:r>
            </w:ins>
            <w:del w:id="542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0140A86" w14:textId="5C2DBD7E" w:rsidR="00E95F39" w:rsidRPr="00E95F39" w:rsidRDefault="00E95F39" w:rsidP="00E95F39">
            <w:pPr>
              <w:widowControl/>
              <w:autoSpaceDE/>
              <w:autoSpaceDN/>
              <w:adjustRightInd/>
              <w:jc w:val="center"/>
              <w:rPr>
                <w:b/>
                <w:bCs/>
                <w:sz w:val="22"/>
                <w:szCs w:val="22"/>
              </w:rPr>
            </w:pPr>
            <w:ins w:id="5423" w:author="ERCOT" w:date="2023-10-26T12:41:00Z">
              <w:r w:rsidRPr="00E95F39">
                <w:rPr>
                  <w:sz w:val="22"/>
                  <w:szCs w:val="22"/>
                </w:rPr>
                <w:t>0</w:t>
              </w:r>
            </w:ins>
            <w:del w:id="542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BE47FF6" w14:textId="562CC6AF" w:rsidR="00E95F39" w:rsidRPr="00E95F39" w:rsidRDefault="00E95F39" w:rsidP="00E95F39">
            <w:pPr>
              <w:widowControl/>
              <w:autoSpaceDE/>
              <w:autoSpaceDN/>
              <w:adjustRightInd/>
              <w:jc w:val="center"/>
              <w:rPr>
                <w:b/>
                <w:bCs/>
                <w:sz w:val="22"/>
                <w:szCs w:val="22"/>
              </w:rPr>
            </w:pPr>
            <w:ins w:id="5425" w:author="ERCOT" w:date="2023-10-26T12:41:00Z">
              <w:r w:rsidRPr="00E95F39">
                <w:rPr>
                  <w:sz w:val="22"/>
                  <w:szCs w:val="22"/>
                </w:rPr>
                <w:t>0</w:t>
              </w:r>
            </w:ins>
            <w:del w:id="542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80DCC92" w14:textId="38CBF648" w:rsidR="00E95F39" w:rsidRPr="00E95F39" w:rsidRDefault="00E95F39" w:rsidP="00E95F39">
            <w:pPr>
              <w:widowControl/>
              <w:autoSpaceDE/>
              <w:autoSpaceDN/>
              <w:adjustRightInd/>
              <w:jc w:val="center"/>
              <w:rPr>
                <w:b/>
                <w:bCs/>
                <w:sz w:val="22"/>
                <w:szCs w:val="22"/>
              </w:rPr>
            </w:pPr>
            <w:ins w:id="5427" w:author="ERCOT" w:date="2023-10-26T12:41:00Z">
              <w:r w:rsidRPr="00E95F39">
                <w:rPr>
                  <w:sz w:val="22"/>
                  <w:szCs w:val="22"/>
                </w:rPr>
                <w:t>0</w:t>
              </w:r>
            </w:ins>
            <w:del w:id="542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46DCC76" w14:textId="29B23CD9" w:rsidR="00E95F39" w:rsidRPr="00E95F39" w:rsidRDefault="00E95F39" w:rsidP="00E95F39">
            <w:pPr>
              <w:widowControl/>
              <w:autoSpaceDE/>
              <w:autoSpaceDN/>
              <w:adjustRightInd/>
              <w:jc w:val="center"/>
              <w:rPr>
                <w:b/>
                <w:bCs/>
                <w:sz w:val="22"/>
                <w:szCs w:val="22"/>
              </w:rPr>
            </w:pPr>
            <w:ins w:id="5429" w:author="ERCOT" w:date="2023-10-26T12:41:00Z">
              <w:r w:rsidRPr="00E95F39">
                <w:rPr>
                  <w:sz w:val="22"/>
                  <w:szCs w:val="22"/>
                </w:rPr>
                <w:t>0</w:t>
              </w:r>
            </w:ins>
            <w:del w:id="543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349B964" w14:textId="4B2C78AD" w:rsidR="00E95F39" w:rsidRPr="00E95F39" w:rsidRDefault="00E95F39" w:rsidP="00E95F39">
            <w:pPr>
              <w:widowControl/>
              <w:autoSpaceDE/>
              <w:autoSpaceDN/>
              <w:adjustRightInd/>
              <w:jc w:val="center"/>
              <w:rPr>
                <w:b/>
                <w:bCs/>
                <w:sz w:val="22"/>
                <w:szCs w:val="22"/>
              </w:rPr>
            </w:pPr>
            <w:ins w:id="5431" w:author="ERCOT" w:date="2023-10-26T12:41:00Z">
              <w:r w:rsidRPr="00E95F39">
                <w:rPr>
                  <w:sz w:val="22"/>
                  <w:szCs w:val="22"/>
                </w:rPr>
                <w:t>45</w:t>
              </w:r>
            </w:ins>
            <w:del w:id="5432"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E59E1BC" w14:textId="1E17811C" w:rsidR="00E95F39" w:rsidRPr="00E95F39" w:rsidRDefault="00E95F39" w:rsidP="00E95F39">
            <w:pPr>
              <w:widowControl/>
              <w:autoSpaceDE/>
              <w:autoSpaceDN/>
              <w:adjustRightInd/>
              <w:jc w:val="center"/>
              <w:rPr>
                <w:b/>
                <w:bCs/>
                <w:sz w:val="22"/>
                <w:szCs w:val="22"/>
              </w:rPr>
            </w:pPr>
            <w:ins w:id="5433" w:author="ERCOT" w:date="2023-10-26T12:41:00Z">
              <w:r w:rsidRPr="00E95F39">
                <w:rPr>
                  <w:sz w:val="22"/>
                  <w:szCs w:val="22"/>
                </w:rPr>
                <w:t>45</w:t>
              </w:r>
            </w:ins>
            <w:del w:id="5434"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935A9D0" w14:textId="2DAD1852" w:rsidR="00E95F39" w:rsidRPr="00E95F39" w:rsidRDefault="00E95F39" w:rsidP="00E95F39">
            <w:pPr>
              <w:widowControl/>
              <w:autoSpaceDE/>
              <w:autoSpaceDN/>
              <w:adjustRightInd/>
              <w:jc w:val="center"/>
              <w:rPr>
                <w:b/>
                <w:bCs/>
                <w:sz w:val="22"/>
                <w:szCs w:val="22"/>
              </w:rPr>
            </w:pPr>
            <w:ins w:id="5435" w:author="ERCOT" w:date="2023-10-26T12:41:00Z">
              <w:r w:rsidRPr="00E95F39">
                <w:rPr>
                  <w:sz w:val="22"/>
                  <w:szCs w:val="22"/>
                </w:rPr>
                <w:t>45</w:t>
              </w:r>
            </w:ins>
            <w:del w:id="5436"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AC0531A" w14:textId="3C2457AA" w:rsidR="00E95F39" w:rsidRPr="00E95F39" w:rsidRDefault="00E95F39" w:rsidP="00E95F39">
            <w:pPr>
              <w:widowControl/>
              <w:autoSpaceDE/>
              <w:autoSpaceDN/>
              <w:adjustRightInd/>
              <w:jc w:val="center"/>
              <w:rPr>
                <w:b/>
                <w:bCs/>
                <w:sz w:val="22"/>
                <w:szCs w:val="22"/>
              </w:rPr>
            </w:pPr>
            <w:ins w:id="5437" w:author="ERCOT" w:date="2023-10-26T12:41:00Z">
              <w:r w:rsidRPr="00E95F39">
                <w:rPr>
                  <w:sz w:val="22"/>
                  <w:szCs w:val="22"/>
                </w:rPr>
                <w:t>45</w:t>
              </w:r>
            </w:ins>
            <w:del w:id="5438" w:author="ERCOT" w:date="2023-10-26T12:41:00Z">
              <w:r w:rsidRPr="00E95F39" w:rsidDel="009C5386">
                <w:rPr>
                  <w:sz w:val="22"/>
                  <w:szCs w:val="22"/>
                </w:rPr>
                <w:delText>24</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F40CB50" w14:textId="1C4DCA77" w:rsidR="00E95F39" w:rsidRPr="00E95F39" w:rsidRDefault="00E95F39" w:rsidP="00E95F39">
            <w:pPr>
              <w:widowControl/>
              <w:autoSpaceDE/>
              <w:autoSpaceDN/>
              <w:adjustRightInd/>
              <w:jc w:val="center"/>
              <w:rPr>
                <w:b/>
                <w:bCs/>
                <w:sz w:val="22"/>
                <w:szCs w:val="22"/>
              </w:rPr>
            </w:pPr>
            <w:ins w:id="5439" w:author="ERCOT" w:date="2023-10-26T12:41:00Z">
              <w:r w:rsidRPr="00E95F39">
                <w:rPr>
                  <w:sz w:val="22"/>
                  <w:szCs w:val="22"/>
                </w:rPr>
                <w:t>53</w:t>
              </w:r>
            </w:ins>
            <w:del w:id="5440"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3C47EC0" w14:textId="5E200B55" w:rsidR="00E95F39" w:rsidRPr="00E95F39" w:rsidRDefault="00E95F39" w:rsidP="00E95F39">
            <w:pPr>
              <w:widowControl/>
              <w:autoSpaceDE/>
              <w:autoSpaceDN/>
              <w:adjustRightInd/>
              <w:jc w:val="center"/>
              <w:rPr>
                <w:b/>
                <w:bCs/>
                <w:sz w:val="22"/>
                <w:szCs w:val="22"/>
              </w:rPr>
            </w:pPr>
            <w:ins w:id="5441" w:author="ERCOT" w:date="2023-10-26T12:41:00Z">
              <w:r w:rsidRPr="00E95F39">
                <w:rPr>
                  <w:sz w:val="22"/>
                  <w:szCs w:val="22"/>
                </w:rPr>
                <w:t>53</w:t>
              </w:r>
            </w:ins>
            <w:del w:id="5442"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3F588D" w14:textId="07F357FF" w:rsidR="00E95F39" w:rsidRPr="00E95F39" w:rsidRDefault="00E95F39" w:rsidP="00E95F39">
            <w:pPr>
              <w:widowControl/>
              <w:autoSpaceDE/>
              <w:autoSpaceDN/>
              <w:adjustRightInd/>
              <w:jc w:val="center"/>
              <w:rPr>
                <w:b/>
                <w:bCs/>
                <w:sz w:val="22"/>
                <w:szCs w:val="22"/>
              </w:rPr>
            </w:pPr>
            <w:ins w:id="5443" w:author="ERCOT" w:date="2023-10-26T12:41:00Z">
              <w:r w:rsidRPr="00E95F39">
                <w:rPr>
                  <w:sz w:val="22"/>
                  <w:szCs w:val="22"/>
                </w:rPr>
                <w:t>53</w:t>
              </w:r>
            </w:ins>
            <w:del w:id="5444"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D34FA07" w14:textId="5A992F91" w:rsidR="00E95F39" w:rsidRPr="00E95F39" w:rsidRDefault="00E95F39" w:rsidP="00E95F39">
            <w:pPr>
              <w:widowControl/>
              <w:autoSpaceDE/>
              <w:autoSpaceDN/>
              <w:adjustRightInd/>
              <w:jc w:val="center"/>
              <w:rPr>
                <w:b/>
                <w:bCs/>
                <w:sz w:val="22"/>
                <w:szCs w:val="22"/>
              </w:rPr>
            </w:pPr>
            <w:ins w:id="5445" w:author="ERCOT" w:date="2023-10-26T12:41:00Z">
              <w:r w:rsidRPr="00E95F39">
                <w:rPr>
                  <w:sz w:val="22"/>
                  <w:szCs w:val="22"/>
                </w:rPr>
                <w:t>53</w:t>
              </w:r>
            </w:ins>
            <w:del w:id="5446" w:author="ERCOT" w:date="2023-10-26T12:41:00Z">
              <w:r w:rsidRPr="00E95F39" w:rsidDel="009C5386">
                <w:rPr>
                  <w:sz w:val="22"/>
                  <w:szCs w:val="22"/>
                </w:rPr>
                <w:delText>38</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468D276" w14:textId="6578AF6A" w:rsidR="00E95F39" w:rsidRPr="00E95F39" w:rsidRDefault="00E95F39" w:rsidP="00E95F39">
            <w:pPr>
              <w:widowControl/>
              <w:autoSpaceDE/>
              <w:autoSpaceDN/>
              <w:adjustRightInd/>
              <w:jc w:val="center"/>
              <w:rPr>
                <w:b/>
                <w:bCs/>
                <w:sz w:val="22"/>
                <w:szCs w:val="22"/>
              </w:rPr>
            </w:pPr>
            <w:ins w:id="5447" w:author="ERCOT" w:date="2023-10-26T12:41:00Z">
              <w:r w:rsidRPr="00E95F39">
                <w:rPr>
                  <w:sz w:val="22"/>
                  <w:szCs w:val="22"/>
                </w:rPr>
                <w:t>4</w:t>
              </w:r>
            </w:ins>
            <w:del w:id="5448"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5EAC57" w14:textId="1089026F" w:rsidR="00E95F39" w:rsidRPr="00E95F39" w:rsidRDefault="00E95F39" w:rsidP="00E95F39">
            <w:pPr>
              <w:widowControl/>
              <w:autoSpaceDE/>
              <w:autoSpaceDN/>
              <w:adjustRightInd/>
              <w:jc w:val="center"/>
              <w:rPr>
                <w:b/>
                <w:bCs/>
                <w:sz w:val="22"/>
                <w:szCs w:val="22"/>
              </w:rPr>
            </w:pPr>
            <w:ins w:id="5449" w:author="ERCOT" w:date="2023-10-26T12:41:00Z">
              <w:r w:rsidRPr="00E95F39">
                <w:rPr>
                  <w:sz w:val="22"/>
                  <w:szCs w:val="22"/>
                </w:rPr>
                <w:t>4</w:t>
              </w:r>
            </w:ins>
            <w:del w:id="5450"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F067DA5" w14:textId="72D0D6DC" w:rsidR="00E95F39" w:rsidRPr="00E95F39" w:rsidRDefault="00E95F39" w:rsidP="00E95F39">
            <w:pPr>
              <w:widowControl/>
              <w:autoSpaceDE/>
              <w:autoSpaceDN/>
              <w:adjustRightInd/>
              <w:jc w:val="center"/>
              <w:rPr>
                <w:b/>
                <w:bCs/>
                <w:sz w:val="22"/>
                <w:szCs w:val="22"/>
              </w:rPr>
            </w:pPr>
            <w:ins w:id="5451" w:author="ERCOT" w:date="2023-10-26T12:41:00Z">
              <w:r w:rsidRPr="00E95F39">
                <w:rPr>
                  <w:sz w:val="22"/>
                  <w:szCs w:val="22"/>
                </w:rPr>
                <w:t>4</w:t>
              </w:r>
            </w:ins>
            <w:del w:id="5452"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70ED5F7" w14:textId="4CAA2E70" w:rsidR="00E95F39" w:rsidRPr="00E95F39" w:rsidRDefault="00E95F39" w:rsidP="00E95F39">
            <w:pPr>
              <w:widowControl/>
              <w:autoSpaceDE/>
              <w:autoSpaceDN/>
              <w:adjustRightInd/>
              <w:jc w:val="center"/>
              <w:rPr>
                <w:b/>
                <w:bCs/>
                <w:sz w:val="22"/>
                <w:szCs w:val="22"/>
              </w:rPr>
            </w:pPr>
            <w:ins w:id="5453" w:author="ERCOT" w:date="2023-10-26T12:41:00Z">
              <w:r w:rsidRPr="00E95F39">
                <w:rPr>
                  <w:sz w:val="22"/>
                  <w:szCs w:val="22"/>
                </w:rPr>
                <w:t>4</w:t>
              </w:r>
            </w:ins>
            <w:del w:id="5454"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F335951" w14:textId="04FA8865" w:rsidR="00E95F39" w:rsidRPr="00E95F39" w:rsidRDefault="00E95F39" w:rsidP="00E95F39">
            <w:pPr>
              <w:widowControl/>
              <w:autoSpaceDE/>
              <w:autoSpaceDN/>
              <w:adjustRightInd/>
              <w:jc w:val="center"/>
              <w:rPr>
                <w:b/>
                <w:bCs/>
                <w:sz w:val="22"/>
                <w:szCs w:val="22"/>
              </w:rPr>
            </w:pPr>
            <w:ins w:id="5455" w:author="ERCOT" w:date="2023-10-26T12:41:00Z">
              <w:r w:rsidRPr="00E95F39">
                <w:rPr>
                  <w:sz w:val="22"/>
                  <w:szCs w:val="22"/>
                </w:rPr>
                <w:t>0</w:t>
              </w:r>
            </w:ins>
            <w:del w:id="545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FF66A8B" w14:textId="6FBA0AA4" w:rsidR="00E95F39" w:rsidRPr="00E95F39" w:rsidRDefault="00E95F39" w:rsidP="00E95F39">
            <w:pPr>
              <w:widowControl/>
              <w:autoSpaceDE/>
              <w:autoSpaceDN/>
              <w:adjustRightInd/>
              <w:jc w:val="center"/>
              <w:rPr>
                <w:b/>
                <w:bCs/>
                <w:sz w:val="22"/>
                <w:szCs w:val="22"/>
              </w:rPr>
            </w:pPr>
            <w:ins w:id="5457" w:author="ERCOT" w:date="2023-10-26T12:41:00Z">
              <w:r w:rsidRPr="00E95F39">
                <w:rPr>
                  <w:sz w:val="22"/>
                  <w:szCs w:val="22"/>
                </w:rPr>
                <w:t>0</w:t>
              </w:r>
            </w:ins>
            <w:del w:id="5458" w:author="ERCOT" w:date="2023-10-26T12:41:00Z">
              <w:r w:rsidRPr="00E95F39" w:rsidDel="009C5386">
                <w:rPr>
                  <w:sz w:val="22"/>
                  <w:szCs w:val="22"/>
                </w:rPr>
                <w:delText>0</w:delText>
              </w:r>
            </w:del>
          </w:p>
        </w:tc>
      </w:tr>
      <w:tr w:rsidR="00E95F39" w:rsidRPr="00E66AD4" w14:paraId="4DC1D127"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0ED43CB7" w14:textId="77777777" w:rsidR="00E95F39" w:rsidRPr="000357D1" w:rsidRDefault="00E95F39" w:rsidP="00E95F39">
            <w:pPr>
              <w:widowControl/>
              <w:autoSpaceDE/>
              <w:autoSpaceDN/>
              <w:adjustRightInd/>
              <w:jc w:val="center"/>
              <w:rPr>
                <w:sz w:val="22"/>
                <w:szCs w:val="22"/>
              </w:rPr>
            </w:pPr>
            <w:r w:rsidRPr="000357D1">
              <w:rPr>
                <w:b/>
                <w:bCs/>
                <w:sz w:val="22"/>
                <w:szCs w:val="22"/>
              </w:rPr>
              <w:t>Sep.</w:t>
            </w:r>
          </w:p>
        </w:tc>
        <w:tc>
          <w:tcPr>
            <w:tcW w:w="0" w:type="auto"/>
            <w:tcBorders>
              <w:top w:val="single" w:sz="4" w:space="0" w:color="000000"/>
              <w:left w:val="single" w:sz="4" w:space="0" w:color="000000"/>
              <w:bottom w:val="single" w:sz="4" w:space="0" w:color="000000"/>
              <w:right w:val="single" w:sz="4" w:space="0" w:color="000000"/>
            </w:tcBorders>
            <w:vAlign w:val="center"/>
          </w:tcPr>
          <w:p w14:paraId="7F29E283" w14:textId="11624AA6" w:rsidR="00E95F39" w:rsidRPr="00E95F39" w:rsidRDefault="00E95F39" w:rsidP="00E95F39">
            <w:pPr>
              <w:widowControl/>
              <w:autoSpaceDE/>
              <w:autoSpaceDN/>
              <w:adjustRightInd/>
              <w:jc w:val="center"/>
              <w:rPr>
                <w:b/>
                <w:bCs/>
                <w:sz w:val="22"/>
                <w:szCs w:val="22"/>
              </w:rPr>
            </w:pPr>
            <w:ins w:id="5459" w:author="ERCOT" w:date="2023-10-26T12:41:00Z">
              <w:r w:rsidRPr="00E95F39">
                <w:rPr>
                  <w:sz w:val="22"/>
                  <w:szCs w:val="22"/>
                </w:rPr>
                <w:t>0</w:t>
              </w:r>
            </w:ins>
            <w:del w:id="546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4E3B7FA" w14:textId="79D2DB6B" w:rsidR="00E95F39" w:rsidRPr="00E95F39" w:rsidRDefault="00E95F39" w:rsidP="00E95F39">
            <w:pPr>
              <w:widowControl/>
              <w:autoSpaceDE/>
              <w:autoSpaceDN/>
              <w:adjustRightInd/>
              <w:jc w:val="center"/>
              <w:rPr>
                <w:b/>
                <w:bCs/>
                <w:sz w:val="22"/>
                <w:szCs w:val="22"/>
              </w:rPr>
            </w:pPr>
            <w:ins w:id="5461" w:author="ERCOT" w:date="2023-10-26T12:41:00Z">
              <w:r w:rsidRPr="00E95F39">
                <w:rPr>
                  <w:sz w:val="22"/>
                  <w:szCs w:val="22"/>
                </w:rPr>
                <w:t>0</w:t>
              </w:r>
            </w:ins>
            <w:del w:id="546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F159304" w14:textId="79E46885" w:rsidR="00E95F39" w:rsidRPr="00E95F39" w:rsidRDefault="00E95F39" w:rsidP="00E95F39">
            <w:pPr>
              <w:widowControl/>
              <w:autoSpaceDE/>
              <w:autoSpaceDN/>
              <w:adjustRightInd/>
              <w:jc w:val="center"/>
              <w:rPr>
                <w:b/>
                <w:bCs/>
                <w:sz w:val="22"/>
                <w:szCs w:val="22"/>
              </w:rPr>
            </w:pPr>
            <w:ins w:id="5463" w:author="ERCOT" w:date="2023-10-26T12:41:00Z">
              <w:r w:rsidRPr="00E95F39">
                <w:rPr>
                  <w:sz w:val="22"/>
                  <w:szCs w:val="22"/>
                </w:rPr>
                <w:t>0</w:t>
              </w:r>
            </w:ins>
            <w:del w:id="546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9B5C5D6" w14:textId="482F6B21" w:rsidR="00E95F39" w:rsidRPr="00E95F39" w:rsidRDefault="00E95F39" w:rsidP="00E95F39">
            <w:pPr>
              <w:widowControl/>
              <w:autoSpaceDE/>
              <w:autoSpaceDN/>
              <w:adjustRightInd/>
              <w:jc w:val="center"/>
              <w:rPr>
                <w:b/>
                <w:bCs/>
                <w:sz w:val="22"/>
                <w:szCs w:val="22"/>
              </w:rPr>
            </w:pPr>
            <w:ins w:id="5465" w:author="ERCOT" w:date="2023-10-26T12:41:00Z">
              <w:r w:rsidRPr="00E95F39">
                <w:rPr>
                  <w:sz w:val="22"/>
                  <w:szCs w:val="22"/>
                </w:rPr>
                <w:t>0</w:t>
              </w:r>
            </w:ins>
            <w:del w:id="546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D738438" w14:textId="167895CA" w:rsidR="00E95F39" w:rsidRPr="00E95F39" w:rsidRDefault="00E95F39" w:rsidP="00E95F39">
            <w:pPr>
              <w:widowControl/>
              <w:autoSpaceDE/>
              <w:autoSpaceDN/>
              <w:adjustRightInd/>
              <w:jc w:val="center"/>
              <w:rPr>
                <w:b/>
                <w:bCs/>
                <w:sz w:val="22"/>
                <w:szCs w:val="22"/>
              </w:rPr>
            </w:pPr>
            <w:ins w:id="5467" w:author="ERCOT" w:date="2023-10-26T12:41:00Z">
              <w:r w:rsidRPr="00E95F39">
                <w:rPr>
                  <w:sz w:val="22"/>
                  <w:szCs w:val="22"/>
                </w:rPr>
                <w:t>0</w:t>
              </w:r>
            </w:ins>
            <w:del w:id="546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3A4649C" w14:textId="3130B41F" w:rsidR="00E95F39" w:rsidRPr="00E95F39" w:rsidRDefault="00E95F39" w:rsidP="00E95F39">
            <w:pPr>
              <w:widowControl/>
              <w:autoSpaceDE/>
              <w:autoSpaceDN/>
              <w:adjustRightInd/>
              <w:jc w:val="center"/>
              <w:rPr>
                <w:b/>
                <w:bCs/>
                <w:sz w:val="22"/>
                <w:szCs w:val="22"/>
              </w:rPr>
            </w:pPr>
            <w:ins w:id="5469" w:author="ERCOT" w:date="2023-10-26T12:41:00Z">
              <w:r w:rsidRPr="00E95F39">
                <w:rPr>
                  <w:sz w:val="22"/>
                  <w:szCs w:val="22"/>
                </w:rPr>
                <w:t>0</w:t>
              </w:r>
            </w:ins>
            <w:del w:id="547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B48FB5" w14:textId="654DFD52" w:rsidR="00E95F39" w:rsidRPr="00E95F39" w:rsidRDefault="00E95F39" w:rsidP="00E95F39">
            <w:pPr>
              <w:widowControl/>
              <w:autoSpaceDE/>
              <w:autoSpaceDN/>
              <w:adjustRightInd/>
              <w:jc w:val="center"/>
              <w:rPr>
                <w:b/>
                <w:bCs/>
                <w:sz w:val="22"/>
                <w:szCs w:val="22"/>
              </w:rPr>
            </w:pPr>
            <w:ins w:id="5471" w:author="ERCOT" w:date="2023-10-26T12:41:00Z">
              <w:r w:rsidRPr="00E95F39">
                <w:rPr>
                  <w:sz w:val="22"/>
                  <w:szCs w:val="22"/>
                </w:rPr>
                <w:t>0</w:t>
              </w:r>
            </w:ins>
            <w:del w:id="547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DFA0730" w14:textId="109FA11A" w:rsidR="00E95F39" w:rsidRPr="00E95F39" w:rsidRDefault="00E95F39" w:rsidP="00E95F39">
            <w:pPr>
              <w:widowControl/>
              <w:autoSpaceDE/>
              <w:autoSpaceDN/>
              <w:adjustRightInd/>
              <w:jc w:val="center"/>
              <w:rPr>
                <w:b/>
                <w:bCs/>
                <w:sz w:val="22"/>
                <w:szCs w:val="22"/>
              </w:rPr>
            </w:pPr>
            <w:ins w:id="5473" w:author="ERCOT" w:date="2023-10-26T12:41:00Z">
              <w:r w:rsidRPr="00E95F39">
                <w:rPr>
                  <w:sz w:val="22"/>
                  <w:szCs w:val="22"/>
                </w:rPr>
                <w:t>0</w:t>
              </w:r>
            </w:ins>
            <w:del w:id="547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BF2C6FA" w14:textId="6DC8C718" w:rsidR="00E95F39" w:rsidRPr="00E95F39" w:rsidRDefault="00E95F39" w:rsidP="00E95F39">
            <w:pPr>
              <w:widowControl/>
              <w:autoSpaceDE/>
              <w:autoSpaceDN/>
              <w:adjustRightInd/>
              <w:jc w:val="center"/>
              <w:rPr>
                <w:b/>
                <w:bCs/>
                <w:sz w:val="22"/>
                <w:szCs w:val="22"/>
              </w:rPr>
            </w:pPr>
            <w:ins w:id="5475" w:author="ERCOT" w:date="2023-10-26T12:41:00Z">
              <w:r w:rsidRPr="00E95F39">
                <w:rPr>
                  <w:sz w:val="22"/>
                  <w:szCs w:val="22"/>
                </w:rPr>
                <w:t>0</w:t>
              </w:r>
            </w:ins>
            <w:del w:id="547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BC85F7B" w14:textId="490C97E2" w:rsidR="00E95F39" w:rsidRPr="00E95F39" w:rsidRDefault="00E95F39" w:rsidP="00E95F39">
            <w:pPr>
              <w:widowControl/>
              <w:autoSpaceDE/>
              <w:autoSpaceDN/>
              <w:adjustRightInd/>
              <w:jc w:val="center"/>
              <w:rPr>
                <w:b/>
                <w:bCs/>
                <w:sz w:val="22"/>
                <w:szCs w:val="22"/>
              </w:rPr>
            </w:pPr>
            <w:ins w:id="5477" w:author="ERCOT" w:date="2023-10-26T12:41:00Z">
              <w:r w:rsidRPr="00E95F39">
                <w:rPr>
                  <w:sz w:val="22"/>
                  <w:szCs w:val="22"/>
                </w:rPr>
                <w:t>0</w:t>
              </w:r>
            </w:ins>
            <w:del w:id="547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103B27F" w14:textId="3ADECBA5" w:rsidR="00E95F39" w:rsidRPr="00E95F39" w:rsidRDefault="00E95F39" w:rsidP="00E95F39">
            <w:pPr>
              <w:widowControl/>
              <w:autoSpaceDE/>
              <w:autoSpaceDN/>
              <w:adjustRightInd/>
              <w:jc w:val="center"/>
              <w:rPr>
                <w:b/>
                <w:bCs/>
                <w:sz w:val="22"/>
                <w:szCs w:val="22"/>
              </w:rPr>
            </w:pPr>
            <w:ins w:id="5479" w:author="ERCOT" w:date="2023-10-26T12:41:00Z">
              <w:r w:rsidRPr="00E95F39">
                <w:rPr>
                  <w:sz w:val="22"/>
                  <w:szCs w:val="22"/>
                </w:rPr>
                <w:t>64</w:t>
              </w:r>
            </w:ins>
            <w:del w:id="5480"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5E3908C" w14:textId="33C35E9A" w:rsidR="00E95F39" w:rsidRPr="00E95F39" w:rsidRDefault="00E95F39" w:rsidP="00E95F39">
            <w:pPr>
              <w:widowControl/>
              <w:autoSpaceDE/>
              <w:autoSpaceDN/>
              <w:adjustRightInd/>
              <w:jc w:val="center"/>
              <w:rPr>
                <w:b/>
                <w:bCs/>
                <w:sz w:val="22"/>
                <w:szCs w:val="22"/>
              </w:rPr>
            </w:pPr>
            <w:ins w:id="5481" w:author="ERCOT" w:date="2023-10-26T12:41:00Z">
              <w:r w:rsidRPr="00E95F39">
                <w:rPr>
                  <w:sz w:val="22"/>
                  <w:szCs w:val="22"/>
                </w:rPr>
                <w:t>64</w:t>
              </w:r>
            </w:ins>
            <w:del w:id="5482"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62D1F9A" w14:textId="4DCC67BA" w:rsidR="00E95F39" w:rsidRPr="00E95F39" w:rsidRDefault="00E95F39" w:rsidP="00E95F39">
            <w:pPr>
              <w:widowControl/>
              <w:autoSpaceDE/>
              <w:autoSpaceDN/>
              <w:adjustRightInd/>
              <w:jc w:val="center"/>
              <w:rPr>
                <w:b/>
                <w:bCs/>
                <w:sz w:val="22"/>
                <w:szCs w:val="22"/>
              </w:rPr>
            </w:pPr>
            <w:ins w:id="5483" w:author="ERCOT" w:date="2023-10-26T12:41:00Z">
              <w:r w:rsidRPr="00E95F39">
                <w:rPr>
                  <w:sz w:val="22"/>
                  <w:szCs w:val="22"/>
                </w:rPr>
                <w:t>64</w:t>
              </w:r>
            </w:ins>
            <w:del w:id="5484"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C22417E" w14:textId="5CABCD62" w:rsidR="00E95F39" w:rsidRPr="00E95F39" w:rsidRDefault="00E95F39" w:rsidP="00E95F39">
            <w:pPr>
              <w:widowControl/>
              <w:autoSpaceDE/>
              <w:autoSpaceDN/>
              <w:adjustRightInd/>
              <w:jc w:val="center"/>
              <w:rPr>
                <w:b/>
                <w:bCs/>
                <w:sz w:val="22"/>
                <w:szCs w:val="22"/>
              </w:rPr>
            </w:pPr>
            <w:ins w:id="5485" w:author="ERCOT" w:date="2023-10-26T12:41:00Z">
              <w:r w:rsidRPr="00E95F39">
                <w:rPr>
                  <w:sz w:val="22"/>
                  <w:szCs w:val="22"/>
                </w:rPr>
                <w:t>64</w:t>
              </w:r>
            </w:ins>
            <w:del w:id="5486" w:author="ERCOT" w:date="2023-10-26T12:41:00Z">
              <w:r w:rsidRPr="00E95F39" w:rsidDel="009C5386">
                <w:rPr>
                  <w:sz w:val="22"/>
                  <w:szCs w:val="22"/>
                </w:rPr>
                <w:delText>17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93763DA" w14:textId="16C879B1" w:rsidR="00E95F39" w:rsidRPr="00E95F39" w:rsidRDefault="00E95F39" w:rsidP="00E95F39">
            <w:pPr>
              <w:widowControl/>
              <w:autoSpaceDE/>
              <w:autoSpaceDN/>
              <w:adjustRightInd/>
              <w:jc w:val="center"/>
              <w:rPr>
                <w:b/>
                <w:bCs/>
                <w:sz w:val="22"/>
                <w:szCs w:val="22"/>
              </w:rPr>
            </w:pPr>
            <w:ins w:id="5487" w:author="ERCOT" w:date="2023-10-26T12:41:00Z">
              <w:r w:rsidRPr="00E95F39">
                <w:rPr>
                  <w:sz w:val="22"/>
                  <w:szCs w:val="22"/>
                </w:rPr>
                <w:t>56</w:t>
              </w:r>
            </w:ins>
            <w:del w:id="5488"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CFE7D4F" w14:textId="775A116D" w:rsidR="00E95F39" w:rsidRPr="00E95F39" w:rsidRDefault="00E95F39" w:rsidP="00E95F39">
            <w:pPr>
              <w:widowControl/>
              <w:autoSpaceDE/>
              <w:autoSpaceDN/>
              <w:adjustRightInd/>
              <w:jc w:val="center"/>
              <w:rPr>
                <w:b/>
                <w:bCs/>
                <w:sz w:val="22"/>
                <w:szCs w:val="22"/>
              </w:rPr>
            </w:pPr>
            <w:ins w:id="5489" w:author="ERCOT" w:date="2023-10-26T12:41:00Z">
              <w:r w:rsidRPr="00E95F39">
                <w:rPr>
                  <w:sz w:val="22"/>
                  <w:szCs w:val="22"/>
                </w:rPr>
                <w:t>56</w:t>
              </w:r>
            </w:ins>
            <w:del w:id="5490"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A1A14BF" w14:textId="32204AF2" w:rsidR="00E95F39" w:rsidRPr="00E95F39" w:rsidRDefault="00E95F39" w:rsidP="00E95F39">
            <w:pPr>
              <w:widowControl/>
              <w:autoSpaceDE/>
              <w:autoSpaceDN/>
              <w:adjustRightInd/>
              <w:jc w:val="center"/>
              <w:rPr>
                <w:b/>
                <w:bCs/>
                <w:sz w:val="22"/>
                <w:szCs w:val="22"/>
              </w:rPr>
            </w:pPr>
            <w:ins w:id="5491" w:author="ERCOT" w:date="2023-10-26T12:41:00Z">
              <w:r w:rsidRPr="00E95F39">
                <w:rPr>
                  <w:sz w:val="22"/>
                  <w:szCs w:val="22"/>
                </w:rPr>
                <w:t>56</w:t>
              </w:r>
            </w:ins>
            <w:del w:id="5492"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59A9D15" w14:textId="2CE410F4" w:rsidR="00E95F39" w:rsidRPr="00E95F39" w:rsidRDefault="00E95F39" w:rsidP="00E95F39">
            <w:pPr>
              <w:widowControl/>
              <w:autoSpaceDE/>
              <w:autoSpaceDN/>
              <w:adjustRightInd/>
              <w:jc w:val="center"/>
              <w:rPr>
                <w:b/>
                <w:bCs/>
                <w:sz w:val="22"/>
                <w:szCs w:val="22"/>
              </w:rPr>
            </w:pPr>
            <w:ins w:id="5493" w:author="ERCOT" w:date="2023-10-26T12:41:00Z">
              <w:r w:rsidRPr="00E95F39">
                <w:rPr>
                  <w:sz w:val="22"/>
                  <w:szCs w:val="22"/>
                </w:rPr>
                <w:t>56</w:t>
              </w:r>
            </w:ins>
            <w:del w:id="5494" w:author="ERCOT" w:date="2023-10-26T12:41:00Z">
              <w:r w:rsidRPr="00E95F39" w:rsidDel="009C5386">
                <w:rPr>
                  <w:sz w:val="22"/>
                  <w:szCs w:val="22"/>
                </w:rPr>
                <w:delText>27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7890339" w14:textId="5D53D906" w:rsidR="00E95F39" w:rsidRPr="00E95F39" w:rsidRDefault="00E95F39" w:rsidP="00E95F39">
            <w:pPr>
              <w:widowControl/>
              <w:autoSpaceDE/>
              <w:autoSpaceDN/>
              <w:adjustRightInd/>
              <w:jc w:val="center"/>
              <w:rPr>
                <w:b/>
                <w:bCs/>
                <w:sz w:val="22"/>
                <w:szCs w:val="22"/>
              </w:rPr>
            </w:pPr>
            <w:ins w:id="5495" w:author="ERCOT" w:date="2023-10-26T12:41:00Z">
              <w:r w:rsidRPr="00E95F39">
                <w:rPr>
                  <w:sz w:val="22"/>
                  <w:szCs w:val="22"/>
                </w:rPr>
                <w:t>0</w:t>
              </w:r>
            </w:ins>
            <w:del w:id="5496"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4D7E52" w14:textId="0F34CB61" w:rsidR="00E95F39" w:rsidRPr="00E95F39" w:rsidRDefault="00E95F39" w:rsidP="00E95F39">
            <w:pPr>
              <w:widowControl/>
              <w:autoSpaceDE/>
              <w:autoSpaceDN/>
              <w:adjustRightInd/>
              <w:jc w:val="center"/>
              <w:rPr>
                <w:b/>
                <w:bCs/>
                <w:sz w:val="22"/>
                <w:szCs w:val="22"/>
              </w:rPr>
            </w:pPr>
            <w:ins w:id="5497" w:author="ERCOT" w:date="2023-10-26T12:41:00Z">
              <w:r w:rsidRPr="00E95F39">
                <w:rPr>
                  <w:sz w:val="22"/>
                  <w:szCs w:val="22"/>
                </w:rPr>
                <w:t>0</w:t>
              </w:r>
            </w:ins>
            <w:del w:id="5498"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DF3D6C0" w14:textId="5EC027B8" w:rsidR="00E95F39" w:rsidRPr="00E95F39" w:rsidRDefault="00E95F39" w:rsidP="00E95F39">
            <w:pPr>
              <w:widowControl/>
              <w:autoSpaceDE/>
              <w:autoSpaceDN/>
              <w:adjustRightInd/>
              <w:jc w:val="center"/>
              <w:rPr>
                <w:b/>
                <w:bCs/>
                <w:sz w:val="22"/>
                <w:szCs w:val="22"/>
              </w:rPr>
            </w:pPr>
            <w:ins w:id="5499" w:author="ERCOT" w:date="2023-10-26T12:41:00Z">
              <w:r w:rsidRPr="00E95F39">
                <w:rPr>
                  <w:sz w:val="22"/>
                  <w:szCs w:val="22"/>
                </w:rPr>
                <w:t>0</w:t>
              </w:r>
            </w:ins>
            <w:del w:id="5500"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E8237C0" w14:textId="564546B1" w:rsidR="00E95F39" w:rsidRPr="00E95F39" w:rsidRDefault="00E95F39" w:rsidP="00E95F39">
            <w:pPr>
              <w:widowControl/>
              <w:autoSpaceDE/>
              <w:autoSpaceDN/>
              <w:adjustRightInd/>
              <w:jc w:val="center"/>
              <w:rPr>
                <w:b/>
                <w:bCs/>
                <w:sz w:val="22"/>
                <w:szCs w:val="22"/>
              </w:rPr>
            </w:pPr>
            <w:ins w:id="5501" w:author="ERCOT" w:date="2023-10-26T12:41:00Z">
              <w:r w:rsidRPr="00E95F39">
                <w:rPr>
                  <w:sz w:val="22"/>
                  <w:szCs w:val="22"/>
                </w:rPr>
                <w:t>0</w:t>
              </w:r>
            </w:ins>
            <w:del w:id="5502"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4A19CD6" w14:textId="6A6A5B7E" w:rsidR="00E95F39" w:rsidRPr="00E95F39" w:rsidRDefault="00E95F39" w:rsidP="00E95F39">
            <w:pPr>
              <w:widowControl/>
              <w:autoSpaceDE/>
              <w:autoSpaceDN/>
              <w:adjustRightInd/>
              <w:jc w:val="center"/>
              <w:rPr>
                <w:b/>
                <w:bCs/>
                <w:sz w:val="22"/>
                <w:szCs w:val="22"/>
              </w:rPr>
            </w:pPr>
            <w:ins w:id="5503" w:author="ERCOT" w:date="2023-10-26T12:41:00Z">
              <w:r w:rsidRPr="00E95F39">
                <w:rPr>
                  <w:sz w:val="22"/>
                  <w:szCs w:val="22"/>
                </w:rPr>
                <w:t>0</w:t>
              </w:r>
            </w:ins>
            <w:del w:id="550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570AA0A5" w14:textId="2476AB31" w:rsidR="00E95F39" w:rsidRPr="00E95F39" w:rsidRDefault="00E95F39" w:rsidP="00E95F39">
            <w:pPr>
              <w:widowControl/>
              <w:autoSpaceDE/>
              <w:autoSpaceDN/>
              <w:adjustRightInd/>
              <w:jc w:val="center"/>
              <w:rPr>
                <w:b/>
                <w:bCs/>
                <w:sz w:val="22"/>
                <w:szCs w:val="22"/>
              </w:rPr>
            </w:pPr>
            <w:ins w:id="5505" w:author="ERCOT" w:date="2023-10-26T12:41:00Z">
              <w:r w:rsidRPr="00E95F39">
                <w:rPr>
                  <w:sz w:val="22"/>
                  <w:szCs w:val="22"/>
                </w:rPr>
                <w:t>0</w:t>
              </w:r>
            </w:ins>
            <w:del w:id="5506" w:author="ERCOT" w:date="2023-10-26T12:41:00Z">
              <w:r w:rsidRPr="00E95F39" w:rsidDel="009C5386">
                <w:rPr>
                  <w:sz w:val="22"/>
                  <w:szCs w:val="22"/>
                </w:rPr>
                <w:delText>0</w:delText>
              </w:r>
            </w:del>
          </w:p>
        </w:tc>
      </w:tr>
      <w:tr w:rsidR="00E95F39" w:rsidRPr="00E66AD4" w14:paraId="19F50E77"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F819EA2" w14:textId="77777777" w:rsidR="00E95F39" w:rsidRPr="000357D1" w:rsidRDefault="00E95F39" w:rsidP="00E95F39">
            <w:pPr>
              <w:widowControl/>
              <w:autoSpaceDE/>
              <w:autoSpaceDN/>
              <w:adjustRightInd/>
              <w:jc w:val="center"/>
              <w:rPr>
                <w:sz w:val="22"/>
                <w:szCs w:val="22"/>
              </w:rPr>
            </w:pPr>
            <w:r w:rsidRPr="000357D1">
              <w:rPr>
                <w:b/>
                <w:bCs/>
                <w:sz w:val="22"/>
                <w:szCs w:val="22"/>
              </w:rPr>
              <w:t>Oct.</w:t>
            </w:r>
          </w:p>
        </w:tc>
        <w:tc>
          <w:tcPr>
            <w:tcW w:w="0" w:type="auto"/>
            <w:tcBorders>
              <w:top w:val="single" w:sz="4" w:space="0" w:color="000000"/>
              <w:left w:val="single" w:sz="4" w:space="0" w:color="000000"/>
              <w:bottom w:val="single" w:sz="4" w:space="0" w:color="000000"/>
              <w:right w:val="single" w:sz="4" w:space="0" w:color="000000"/>
            </w:tcBorders>
            <w:vAlign w:val="center"/>
          </w:tcPr>
          <w:p w14:paraId="4AAF820B" w14:textId="3DFC7100" w:rsidR="00E95F39" w:rsidRPr="00E95F39" w:rsidRDefault="00E95F39" w:rsidP="00E95F39">
            <w:pPr>
              <w:widowControl/>
              <w:autoSpaceDE/>
              <w:autoSpaceDN/>
              <w:adjustRightInd/>
              <w:jc w:val="center"/>
              <w:rPr>
                <w:b/>
                <w:bCs/>
                <w:sz w:val="22"/>
                <w:szCs w:val="22"/>
              </w:rPr>
            </w:pPr>
            <w:ins w:id="5507" w:author="ERCOT" w:date="2023-10-26T12:41:00Z">
              <w:r w:rsidRPr="00E95F39">
                <w:rPr>
                  <w:sz w:val="22"/>
                  <w:szCs w:val="22"/>
                </w:rPr>
                <w:t>0</w:t>
              </w:r>
            </w:ins>
            <w:del w:id="550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A1CCDFE" w14:textId="2E7C3120" w:rsidR="00E95F39" w:rsidRPr="00E95F39" w:rsidRDefault="00E95F39" w:rsidP="00E95F39">
            <w:pPr>
              <w:widowControl/>
              <w:autoSpaceDE/>
              <w:autoSpaceDN/>
              <w:adjustRightInd/>
              <w:jc w:val="center"/>
              <w:rPr>
                <w:b/>
                <w:bCs/>
                <w:sz w:val="22"/>
                <w:szCs w:val="22"/>
              </w:rPr>
            </w:pPr>
            <w:ins w:id="5509" w:author="ERCOT" w:date="2023-10-26T12:41:00Z">
              <w:r w:rsidRPr="00E95F39">
                <w:rPr>
                  <w:sz w:val="22"/>
                  <w:szCs w:val="22"/>
                </w:rPr>
                <w:t>0</w:t>
              </w:r>
            </w:ins>
            <w:del w:id="551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E1755A0" w14:textId="4DF44E0E" w:rsidR="00E95F39" w:rsidRPr="00E95F39" w:rsidRDefault="00E95F39" w:rsidP="00E95F39">
            <w:pPr>
              <w:widowControl/>
              <w:autoSpaceDE/>
              <w:autoSpaceDN/>
              <w:adjustRightInd/>
              <w:jc w:val="center"/>
              <w:rPr>
                <w:b/>
                <w:bCs/>
                <w:sz w:val="22"/>
                <w:szCs w:val="22"/>
              </w:rPr>
            </w:pPr>
            <w:ins w:id="5511" w:author="ERCOT" w:date="2023-10-26T12:41:00Z">
              <w:r w:rsidRPr="00E95F39">
                <w:rPr>
                  <w:sz w:val="22"/>
                  <w:szCs w:val="22"/>
                </w:rPr>
                <w:t>0</w:t>
              </w:r>
            </w:ins>
            <w:del w:id="551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03CB87C" w14:textId="6F895462" w:rsidR="00E95F39" w:rsidRPr="00E95F39" w:rsidRDefault="00E95F39" w:rsidP="00E95F39">
            <w:pPr>
              <w:widowControl/>
              <w:autoSpaceDE/>
              <w:autoSpaceDN/>
              <w:adjustRightInd/>
              <w:jc w:val="center"/>
              <w:rPr>
                <w:b/>
                <w:bCs/>
                <w:sz w:val="22"/>
                <w:szCs w:val="22"/>
              </w:rPr>
            </w:pPr>
            <w:ins w:id="5513" w:author="ERCOT" w:date="2023-10-26T12:41:00Z">
              <w:r w:rsidRPr="00E95F39">
                <w:rPr>
                  <w:sz w:val="22"/>
                  <w:szCs w:val="22"/>
                </w:rPr>
                <w:t>0</w:t>
              </w:r>
            </w:ins>
            <w:del w:id="551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47E5352" w14:textId="2FD21131" w:rsidR="00E95F39" w:rsidRPr="00E95F39" w:rsidRDefault="00E95F39" w:rsidP="00E95F39">
            <w:pPr>
              <w:widowControl/>
              <w:autoSpaceDE/>
              <w:autoSpaceDN/>
              <w:adjustRightInd/>
              <w:jc w:val="center"/>
              <w:rPr>
                <w:b/>
                <w:bCs/>
                <w:sz w:val="22"/>
                <w:szCs w:val="22"/>
              </w:rPr>
            </w:pPr>
            <w:ins w:id="5515" w:author="ERCOT" w:date="2023-10-26T12:41:00Z">
              <w:r w:rsidRPr="00E95F39">
                <w:rPr>
                  <w:sz w:val="22"/>
                  <w:szCs w:val="22"/>
                </w:rPr>
                <w:t>0</w:t>
              </w:r>
            </w:ins>
            <w:del w:id="551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D4F6EBE" w14:textId="3F04A75F" w:rsidR="00E95F39" w:rsidRPr="00E95F39" w:rsidRDefault="00E95F39" w:rsidP="00E95F39">
            <w:pPr>
              <w:widowControl/>
              <w:autoSpaceDE/>
              <w:autoSpaceDN/>
              <w:adjustRightInd/>
              <w:jc w:val="center"/>
              <w:rPr>
                <w:b/>
                <w:bCs/>
                <w:sz w:val="22"/>
                <w:szCs w:val="22"/>
              </w:rPr>
            </w:pPr>
            <w:ins w:id="5517" w:author="ERCOT" w:date="2023-10-26T12:41:00Z">
              <w:r w:rsidRPr="00E95F39">
                <w:rPr>
                  <w:sz w:val="22"/>
                  <w:szCs w:val="22"/>
                </w:rPr>
                <w:t>0</w:t>
              </w:r>
            </w:ins>
            <w:del w:id="551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B5855D3" w14:textId="79C0470A" w:rsidR="00E95F39" w:rsidRPr="00E95F39" w:rsidRDefault="00E95F39" w:rsidP="00E95F39">
            <w:pPr>
              <w:widowControl/>
              <w:autoSpaceDE/>
              <w:autoSpaceDN/>
              <w:adjustRightInd/>
              <w:jc w:val="center"/>
              <w:rPr>
                <w:b/>
                <w:bCs/>
                <w:sz w:val="22"/>
                <w:szCs w:val="22"/>
              </w:rPr>
            </w:pPr>
            <w:ins w:id="5519" w:author="ERCOT" w:date="2023-10-26T12:41:00Z">
              <w:r w:rsidRPr="00E95F39">
                <w:rPr>
                  <w:sz w:val="22"/>
                  <w:szCs w:val="22"/>
                </w:rPr>
                <w:t>0</w:t>
              </w:r>
            </w:ins>
            <w:del w:id="552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6E16196" w14:textId="1B8B470B" w:rsidR="00E95F39" w:rsidRPr="00E95F39" w:rsidRDefault="00E95F39" w:rsidP="00E95F39">
            <w:pPr>
              <w:widowControl/>
              <w:autoSpaceDE/>
              <w:autoSpaceDN/>
              <w:adjustRightInd/>
              <w:jc w:val="center"/>
              <w:rPr>
                <w:b/>
                <w:bCs/>
                <w:sz w:val="22"/>
                <w:szCs w:val="22"/>
              </w:rPr>
            </w:pPr>
            <w:ins w:id="5521" w:author="ERCOT" w:date="2023-10-26T12:41:00Z">
              <w:r w:rsidRPr="00E95F39">
                <w:rPr>
                  <w:sz w:val="22"/>
                  <w:szCs w:val="22"/>
                </w:rPr>
                <w:t>0</w:t>
              </w:r>
            </w:ins>
            <w:del w:id="552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F697A7A" w14:textId="7FF4893C" w:rsidR="00E95F39" w:rsidRPr="00E95F39" w:rsidRDefault="00E95F39" w:rsidP="00E95F39">
            <w:pPr>
              <w:widowControl/>
              <w:autoSpaceDE/>
              <w:autoSpaceDN/>
              <w:adjustRightInd/>
              <w:jc w:val="center"/>
              <w:rPr>
                <w:b/>
                <w:bCs/>
                <w:sz w:val="22"/>
                <w:szCs w:val="22"/>
              </w:rPr>
            </w:pPr>
            <w:ins w:id="5523" w:author="ERCOT" w:date="2023-10-26T12:41:00Z">
              <w:r w:rsidRPr="00E95F39">
                <w:rPr>
                  <w:sz w:val="22"/>
                  <w:szCs w:val="22"/>
                </w:rPr>
                <w:t>0</w:t>
              </w:r>
            </w:ins>
            <w:del w:id="552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C8C82FE" w14:textId="6B6A199C" w:rsidR="00E95F39" w:rsidRPr="00E95F39" w:rsidRDefault="00E95F39" w:rsidP="00E95F39">
            <w:pPr>
              <w:widowControl/>
              <w:autoSpaceDE/>
              <w:autoSpaceDN/>
              <w:adjustRightInd/>
              <w:jc w:val="center"/>
              <w:rPr>
                <w:b/>
                <w:bCs/>
                <w:sz w:val="22"/>
                <w:szCs w:val="22"/>
              </w:rPr>
            </w:pPr>
            <w:ins w:id="5525" w:author="ERCOT" w:date="2023-10-26T12:41:00Z">
              <w:r w:rsidRPr="00E95F39">
                <w:rPr>
                  <w:sz w:val="22"/>
                  <w:szCs w:val="22"/>
                </w:rPr>
                <w:t>0</w:t>
              </w:r>
            </w:ins>
            <w:del w:id="552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58A40F5" w14:textId="2FC10030" w:rsidR="00E95F39" w:rsidRPr="00E95F39" w:rsidRDefault="00E95F39" w:rsidP="00E95F39">
            <w:pPr>
              <w:widowControl/>
              <w:autoSpaceDE/>
              <w:autoSpaceDN/>
              <w:adjustRightInd/>
              <w:jc w:val="center"/>
              <w:rPr>
                <w:b/>
                <w:bCs/>
                <w:sz w:val="22"/>
                <w:szCs w:val="22"/>
              </w:rPr>
            </w:pPr>
            <w:ins w:id="5527" w:author="ERCOT" w:date="2023-10-26T12:41:00Z">
              <w:r w:rsidRPr="00E95F39">
                <w:rPr>
                  <w:sz w:val="22"/>
                  <w:szCs w:val="22"/>
                </w:rPr>
                <w:t>26</w:t>
              </w:r>
            </w:ins>
            <w:del w:id="5528"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3EAEC6C" w14:textId="66AA130A" w:rsidR="00E95F39" w:rsidRPr="00E95F39" w:rsidRDefault="00E95F39" w:rsidP="00E95F39">
            <w:pPr>
              <w:widowControl/>
              <w:autoSpaceDE/>
              <w:autoSpaceDN/>
              <w:adjustRightInd/>
              <w:jc w:val="center"/>
              <w:rPr>
                <w:b/>
                <w:bCs/>
                <w:sz w:val="22"/>
                <w:szCs w:val="22"/>
              </w:rPr>
            </w:pPr>
            <w:ins w:id="5529" w:author="ERCOT" w:date="2023-10-26T12:41:00Z">
              <w:r w:rsidRPr="00E95F39">
                <w:rPr>
                  <w:sz w:val="22"/>
                  <w:szCs w:val="22"/>
                </w:rPr>
                <w:t>26</w:t>
              </w:r>
            </w:ins>
            <w:del w:id="5530"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67C908C" w14:textId="6DBE5E37" w:rsidR="00E95F39" w:rsidRPr="00E95F39" w:rsidRDefault="00E95F39" w:rsidP="00E95F39">
            <w:pPr>
              <w:widowControl/>
              <w:autoSpaceDE/>
              <w:autoSpaceDN/>
              <w:adjustRightInd/>
              <w:jc w:val="center"/>
              <w:rPr>
                <w:b/>
                <w:bCs/>
                <w:sz w:val="22"/>
                <w:szCs w:val="22"/>
              </w:rPr>
            </w:pPr>
            <w:ins w:id="5531" w:author="ERCOT" w:date="2023-10-26T12:41:00Z">
              <w:r w:rsidRPr="00E95F39">
                <w:rPr>
                  <w:sz w:val="22"/>
                  <w:szCs w:val="22"/>
                </w:rPr>
                <w:t>26</w:t>
              </w:r>
            </w:ins>
            <w:del w:id="5532"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3C2363B" w14:textId="6EB269DA" w:rsidR="00E95F39" w:rsidRPr="00E95F39" w:rsidRDefault="00E95F39" w:rsidP="00E95F39">
            <w:pPr>
              <w:widowControl/>
              <w:autoSpaceDE/>
              <w:autoSpaceDN/>
              <w:adjustRightInd/>
              <w:jc w:val="center"/>
              <w:rPr>
                <w:b/>
                <w:bCs/>
                <w:sz w:val="22"/>
                <w:szCs w:val="22"/>
              </w:rPr>
            </w:pPr>
            <w:ins w:id="5533" w:author="ERCOT" w:date="2023-10-26T12:41:00Z">
              <w:r w:rsidRPr="00E95F39">
                <w:rPr>
                  <w:sz w:val="22"/>
                  <w:szCs w:val="22"/>
                </w:rPr>
                <w:t>26</w:t>
              </w:r>
            </w:ins>
            <w:del w:id="5534" w:author="ERCOT" w:date="2023-10-26T12:41:00Z">
              <w:r w:rsidRPr="00E95F39" w:rsidDel="009C5386">
                <w:rPr>
                  <w:sz w:val="22"/>
                  <w:szCs w:val="22"/>
                </w:rPr>
                <w:delText>7</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CA75A6F" w14:textId="3B2A4551" w:rsidR="00E95F39" w:rsidRPr="00E95F39" w:rsidRDefault="00E95F39" w:rsidP="00E95F39">
            <w:pPr>
              <w:widowControl/>
              <w:autoSpaceDE/>
              <w:autoSpaceDN/>
              <w:adjustRightInd/>
              <w:jc w:val="center"/>
              <w:rPr>
                <w:b/>
                <w:bCs/>
                <w:sz w:val="22"/>
                <w:szCs w:val="22"/>
              </w:rPr>
            </w:pPr>
            <w:ins w:id="5535" w:author="ERCOT" w:date="2023-10-26T12:41:00Z">
              <w:r w:rsidRPr="00E95F39">
                <w:rPr>
                  <w:sz w:val="22"/>
                  <w:szCs w:val="22"/>
                </w:rPr>
                <w:t>37</w:t>
              </w:r>
            </w:ins>
            <w:del w:id="5536"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B454ED6" w14:textId="4B504A18" w:rsidR="00E95F39" w:rsidRPr="00E95F39" w:rsidRDefault="00E95F39" w:rsidP="00E95F39">
            <w:pPr>
              <w:widowControl/>
              <w:autoSpaceDE/>
              <w:autoSpaceDN/>
              <w:adjustRightInd/>
              <w:jc w:val="center"/>
              <w:rPr>
                <w:b/>
                <w:bCs/>
                <w:sz w:val="22"/>
                <w:szCs w:val="22"/>
              </w:rPr>
            </w:pPr>
            <w:ins w:id="5537" w:author="ERCOT" w:date="2023-10-26T12:41:00Z">
              <w:r w:rsidRPr="00E95F39">
                <w:rPr>
                  <w:sz w:val="22"/>
                  <w:szCs w:val="22"/>
                </w:rPr>
                <w:t>37</w:t>
              </w:r>
            </w:ins>
            <w:del w:id="5538"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CEE1A8B" w14:textId="7E01B725" w:rsidR="00E95F39" w:rsidRPr="00E95F39" w:rsidRDefault="00E95F39" w:rsidP="00E95F39">
            <w:pPr>
              <w:widowControl/>
              <w:autoSpaceDE/>
              <w:autoSpaceDN/>
              <w:adjustRightInd/>
              <w:jc w:val="center"/>
              <w:rPr>
                <w:b/>
                <w:bCs/>
                <w:sz w:val="22"/>
                <w:szCs w:val="22"/>
              </w:rPr>
            </w:pPr>
            <w:ins w:id="5539" w:author="ERCOT" w:date="2023-10-26T12:41:00Z">
              <w:r w:rsidRPr="00E95F39">
                <w:rPr>
                  <w:sz w:val="22"/>
                  <w:szCs w:val="22"/>
                </w:rPr>
                <w:t>37</w:t>
              </w:r>
            </w:ins>
            <w:del w:id="5540"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57D262D" w14:textId="6F2B4BEC" w:rsidR="00E95F39" w:rsidRPr="00E95F39" w:rsidRDefault="00E95F39" w:rsidP="00E95F39">
            <w:pPr>
              <w:widowControl/>
              <w:autoSpaceDE/>
              <w:autoSpaceDN/>
              <w:adjustRightInd/>
              <w:jc w:val="center"/>
              <w:rPr>
                <w:b/>
                <w:bCs/>
                <w:sz w:val="22"/>
                <w:szCs w:val="22"/>
              </w:rPr>
            </w:pPr>
            <w:ins w:id="5541" w:author="ERCOT" w:date="2023-10-26T12:41:00Z">
              <w:r w:rsidRPr="00E95F39">
                <w:rPr>
                  <w:sz w:val="22"/>
                  <w:szCs w:val="22"/>
                </w:rPr>
                <w:t>37</w:t>
              </w:r>
            </w:ins>
            <w:del w:id="5542" w:author="ERCOT" w:date="2023-10-26T12:41:00Z">
              <w:r w:rsidRPr="00E95F39" w:rsidDel="009C5386">
                <w:rPr>
                  <w:sz w:val="22"/>
                  <w:szCs w:val="22"/>
                </w:rPr>
                <w:delText>19</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D2E8AD4" w14:textId="5D1B9E73" w:rsidR="00E95F39" w:rsidRPr="00E95F39" w:rsidRDefault="00E95F39" w:rsidP="00E95F39">
            <w:pPr>
              <w:widowControl/>
              <w:autoSpaceDE/>
              <w:autoSpaceDN/>
              <w:adjustRightInd/>
              <w:jc w:val="center"/>
              <w:rPr>
                <w:b/>
                <w:bCs/>
                <w:sz w:val="22"/>
                <w:szCs w:val="22"/>
              </w:rPr>
            </w:pPr>
            <w:ins w:id="5543" w:author="ERCOT" w:date="2023-10-26T12:41:00Z">
              <w:r w:rsidRPr="00E95F39">
                <w:rPr>
                  <w:sz w:val="22"/>
                  <w:szCs w:val="22"/>
                </w:rPr>
                <w:t>0</w:t>
              </w:r>
            </w:ins>
            <w:del w:id="554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D90B1DE" w14:textId="4DA4A123" w:rsidR="00E95F39" w:rsidRPr="00E95F39" w:rsidRDefault="00E95F39" w:rsidP="00E95F39">
            <w:pPr>
              <w:widowControl/>
              <w:autoSpaceDE/>
              <w:autoSpaceDN/>
              <w:adjustRightInd/>
              <w:jc w:val="center"/>
              <w:rPr>
                <w:b/>
                <w:bCs/>
                <w:sz w:val="22"/>
                <w:szCs w:val="22"/>
              </w:rPr>
            </w:pPr>
            <w:ins w:id="5545" w:author="ERCOT" w:date="2023-10-26T12:41:00Z">
              <w:r w:rsidRPr="00E95F39">
                <w:rPr>
                  <w:sz w:val="22"/>
                  <w:szCs w:val="22"/>
                </w:rPr>
                <w:t>0</w:t>
              </w:r>
            </w:ins>
            <w:del w:id="554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3047D19" w14:textId="41CE69F7" w:rsidR="00E95F39" w:rsidRPr="00E95F39" w:rsidRDefault="00E95F39" w:rsidP="00E95F39">
            <w:pPr>
              <w:widowControl/>
              <w:autoSpaceDE/>
              <w:autoSpaceDN/>
              <w:adjustRightInd/>
              <w:jc w:val="center"/>
              <w:rPr>
                <w:b/>
                <w:bCs/>
                <w:sz w:val="22"/>
                <w:szCs w:val="22"/>
              </w:rPr>
            </w:pPr>
            <w:ins w:id="5547" w:author="ERCOT" w:date="2023-10-26T12:41:00Z">
              <w:r w:rsidRPr="00E95F39">
                <w:rPr>
                  <w:sz w:val="22"/>
                  <w:szCs w:val="22"/>
                </w:rPr>
                <w:t>0</w:t>
              </w:r>
            </w:ins>
            <w:del w:id="554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E3FEDB1" w14:textId="457E90EC" w:rsidR="00E95F39" w:rsidRPr="00E95F39" w:rsidRDefault="00E95F39" w:rsidP="00E95F39">
            <w:pPr>
              <w:widowControl/>
              <w:autoSpaceDE/>
              <w:autoSpaceDN/>
              <w:adjustRightInd/>
              <w:jc w:val="center"/>
              <w:rPr>
                <w:b/>
                <w:bCs/>
                <w:sz w:val="22"/>
                <w:szCs w:val="22"/>
              </w:rPr>
            </w:pPr>
            <w:ins w:id="5549" w:author="ERCOT" w:date="2023-10-26T12:41:00Z">
              <w:r w:rsidRPr="00E95F39">
                <w:rPr>
                  <w:sz w:val="22"/>
                  <w:szCs w:val="22"/>
                </w:rPr>
                <w:t>0</w:t>
              </w:r>
            </w:ins>
            <w:del w:id="555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58E6F54" w14:textId="14E19FAE" w:rsidR="00E95F39" w:rsidRPr="00E95F39" w:rsidRDefault="00E95F39" w:rsidP="00E95F39">
            <w:pPr>
              <w:widowControl/>
              <w:autoSpaceDE/>
              <w:autoSpaceDN/>
              <w:adjustRightInd/>
              <w:jc w:val="center"/>
              <w:rPr>
                <w:b/>
                <w:bCs/>
                <w:sz w:val="22"/>
                <w:szCs w:val="22"/>
              </w:rPr>
            </w:pPr>
            <w:ins w:id="5551" w:author="ERCOT" w:date="2023-10-26T12:41:00Z">
              <w:r w:rsidRPr="00E95F39">
                <w:rPr>
                  <w:sz w:val="22"/>
                  <w:szCs w:val="22"/>
                </w:rPr>
                <w:t>0</w:t>
              </w:r>
            </w:ins>
            <w:del w:id="555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4519CB2" w14:textId="5418605D" w:rsidR="00E95F39" w:rsidRPr="00E95F39" w:rsidRDefault="00E95F39" w:rsidP="00E95F39">
            <w:pPr>
              <w:widowControl/>
              <w:autoSpaceDE/>
              <w:autoSpaceDN/>
              <w:adjustRightInd/>
              <w:jc w:val="center"/>
              <w:rPr>
                <w:b/>
                <w:bCs/>
                <w:sz w:val="22"/>
                <w:szCs w:val="22"/>
              </w:rPr>
            </w:pPr>
            <w:ins w:id="5553" w:author="ERCOT" w:date="2023-10-26T12:41:00Z">
              <w:r w:rsidRPr="00E95F39">
                <w:rPr>
                  <w:sz w:val="22"/>
                  <w:szCs w:val="22"/>
                </w:rPr>
                <w:t>0</w:t>
              </w:r>
            </w:ins>
            <w:del w:id="5554" w:author="ERCOT" w:date="2023-10-26T12:41:00Z">
              <w:r w:rsidRPr="00E95F39" w:rsidDel="009C5386">
                <w:rPr>
                  <w:sz w:val="22"/>
                  <w:szCs w:val="22"/>
                </w:rPr>
                <w:delText>0</w:delText>
              </w:r>
            </w:del>
          </w:p>
        </w:tc>
      </w:tr>
      <w:tr w:rsidR="00E95F39" w:rsidRPr="00E66AD4" w14:paraId="53301288" w14:textId="77777777" w:rsidTr="00E95F39">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938AEBD" w14:textId="77777777" w:rsidR="00E95F39" w:rsidRPr="000357D1" w:rsidRDefault="00E95F39" w:rsidP="00E95F39">
            <w:pPr>
              <w:widowControl/>
              <w:autoSpaceDE/>
              <w:autoSpaceDN/>
              <w:adjustRightInd/>
              <w:jc w:val="center"/>
              <w:rPr>
                <w:sz w:val="22"/>
                <w:szCs w:val="22"/>
              </w:rPr>
            </w:pPr>
            <w:r w:rsidRPr="000357D1">
              <w:rPr>
                <w:b/>
                <w:bCs/>
                <w:sz w:val="22"/>
                <w:szCs w:val="22"/>
              </w:rPr>
              <w:t>Nov.</w:t>
            </w:r>
          </w:p>
        </w:tc>
        <w:tc>
          <w:tcPr>
            <w:tcW w:w="0" w:type="auto"/>
            <w:tcBorders>
              <w:top w:val="single" w:sz="4" w:space="0" w:color="000000"/>
              <w:left w:val="single" w:sz="4" w:space="0" w:color="000000"/>
              <w:bottom w:val="single" w:sz="4" w:space="0" w:color="000000"/>
              <w:right w:val="single" w:sz="4" w:space="0" w:color="000000"/>
            </w:tcBorders>
            <w:vAlign w:val="center"/>
          </w:tcPr>
          <w:p w14:paraId="3E947BC0" w14:textId="16AA4EEB" w:rsidR="00E95F39" w:rsidRPr="00E95F39" w:rsidRDefault="00E95F39" w:rsidP="00E95F39">
            <w:pPr>
              <w:widowControl/>
              <w:autoSpaceDE/>
              <w:autoSpaceDN/>
              <w:adjustRightInd/>
              <w:jc w:val="center"/>
              <w:rPr>
                <w:b/>
                <w:bCs/>
                <w:sz w:val="22"/>
                <w:szCs w:val="22"/>
              </w:rPr>
            </w:pPr>
            <w:ins w:id="5555" w:author="ERCOT" w:date="2023-10-26T12:41:00Z">
              <w:r w:rsidRPr="00E95F39">
                <w:rPr>
                  <w:sz w:val="22"/>
                  <w:szCs w:val="22"/>
                </w:rPr>
                <w:t>0</w:t>
              </w:r>
            </w:ins>
            <w:del w:id="555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5C4E96" w14:textId="50B8A0D9" w:rsidR="00E95F39" w:rsidRPr="00E95F39" w:rsidRDefault="00E95F39" w:rsidP="00E95F39">
            <w:pPr>
              <w:widowControl/>
              <w:autoSpaceDE/>
              <w:autoSpaceDN/>
              <w:adjustRightInd/>
              <w:jc w:val="center"/>
              <w:rPr>
                <w:b/>
                <w:bCs/>
                <w:sz w:val="22"/>
                <w:szCs w:val="22"/>
              </w:rPr>
            </w:pPr>
            <w:ins w:id="5557" w:author="ERCOT" w:date="2023-10-26T12:41:00Z">
              <w:r w:rsidRPr="00E95F39">
                <w:rPr>
                  <w:sz w:val="22"/>
                  <w:szCs w:val="22"/>
                </w:rPr>
                <w:t>0</w:t>
              </w:r>
            </w:ins>
            <w:del w:id="555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D3FC887" w14:textId="4903F79E" w:rsidR="00E95F39" w:rsidRPr="00E95F39" w:rsidRDefault="00E95F39" w:rsidP="00E95F39">
            <w:pPr>
              <w:widowControl/>
              <w:autoSpaceDE/>
              <w:autoSpaceDN/>
              <w:adjustRightInd/>
              <w:jc w:val="center"/>
              <w:rPr>
                <w:b/>
                <w:bCs/>
                <w:sz w:val="22"/>
                <w:szCs w:val="22"/>
              </w:rPr>
            </w:pPr>
            <w:ins w:id="5559" w:author="ERCOT" w:date="2023-10-26T12:41:00Z">
              <w:r w:rsidRPr="00E95F39">
                <w:rPr>
                  <w:sz w:val="22"/>
                  <w:szCs w:val="22"/>
                </w:rPr>
                <w:t>0</w:t>
              </w:r>
            </w:ins>
            <w:del w:id="556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2FCBC70" w14:textId="6DBA7162" w:rsidR="00E95F39" w:rsidRPr="00E95F39" w:rsidRDefault="00E95F39" w:rsidP="00E95F39">
            <w:pPr>
              <w:widowControl/>
              <w:autoSpaceDE/>
              <w:autoSpaceDN/>
              <w:adjustRightInd/>
              <w:jc w:val="center"/>
              <w:rPr>
                <w:b/>
                <w:bCs/>
                <w:sz w:val="22"/>
                <w:szCs w:val="22"/>
              </w:rPr>
            </w:pPr>
            <w:ins w:id="5561" w:author="ERCOT" w:date="2023-10-26T12:41:00Z">
              <w:r w:rsidRPr="00E95F39">
                <w:rPr>
                  <w:sz w:val="22"/>
                  <w:szCs w:val="22"/>
                </w:rPr>
                <w:t>0</w:t>
              </w:r>
            </w:ins>
            <w:del w:id="556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34D5BC8D" w14:textId="27DC6C6F" w:rsidR="00E95F39" w:rsidRPr="00E95F39" w:rsidRDefault="00E95F39" w:rsidP="00E95F39">
            <w:pPr>
              <w:widowControl/>
              <w:autoSpaceDE/>
              <w:autoSpaceDN/>
              <w:adjustRightInd/>
              <w:jc w:val="center"/>
              <w:rPr>
                <w:b/>
                <w:bCs/>
                <w:sz w:val="22"/>
                <w:szCs w:val="22"/>
              </w:rPr>
            </w:pPr>
            <w:ins w:id="5563" w:author="ERCOT" w:date="2023-10-26T12:41:00Z">
              <w:r w:rsidRPr="00E95F39">
                <w:rPr>
                  <w:sz w:val="22"/>
                  <w:szCs w:val="22"/>
                </w:rPr>
                <w:t>0</w:t>
              </w:r>
            </w:ins>
            <w:del w:id="556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6AF38FB" w14:textId="70825A7D" w:rsidR="00E95F39" w:rsidRPr="00E95F39" w:rsidRDefault="00E95F39" w:rsidP="00E95F39">
            <w:pPr>
              <w:widowControl/>
              <w:autoSpaceDE/>
              <w:autoSpaceDN/>
              <w:adjustRightInd/>
              <w:jc w:val="center"/>
              <w:rPr>
                <w:b/>
                <w:bCs/>
                <w:sz w:val="22"/>
                <w:szCs w:val="22"/>
              </w:rPr>
            </w:pPr>
            <w:ins w:id="5565" w:author="ERCOT" w:date="2023-10-26T12:41:00Z">
              <w:r w:rsidRPr="00E95F39">
                <w:rPr>
                  <w:sz w:val="22"/>
                  <w:szCs w:val="22"/>
                </w:rPr>
                <w:t>0</w:t>
              </w:r>
            </w:ins>
            <w:del w:id="556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29B1CE" w14:textId="61F62BD9" w:rsidR="00E95F39" w:rsidRPr="00E95F39" w:rsidRDefault="00E95F39" w:rsidP="00E95F39">
            <w:pPr>
              <w:widowControl/>
              <w:autoSpaceDE/>
              <w:autoSpaceDN/>
              <w:adjustRightInd/>
              <w:jc w:val="center"/>
              <w:rPr>
                <w:b/>
                <w:bCs/>
                <w:sz w:val="22"/>
                <w:szCs w:val="22"/>
              </w:rPr>
            </w:pPr>
            <w:ins w:id="5567" w:author="ERCOT" w:date="2023-10-26T12:41:00Z">
              <w:r w:rsidRPr="00E95F39">
                <w:rPr>
                  <w:sz w:val="22"/>
                  <w:szCs w:val="22"/>
                </w:rPr>
                <w:t>0</w:t>
              </w:r>
            </w:ins>
            <w:del w:id="556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996DD4A" w14:textId="7908E2B0" w:rsidR="00E95F39" w:rsidRPr="00E95F39" w:rsidRDefault="00E95F39" w:rsidP="00E95F39">
            <w:pPr>
              <w:widowControl/>
              <w:autoSpaceDE/>
              <w:autoSpaceDN/>
              <w:adjustRightInd/>
              <w:jc w:val="center"/>
              <w:rPr>
                <w:b/>
                <w:bCs/>
                <w:sz w:val="22"/>
                <w:szCs w:val="22"/>
              </w:rPr>
            </w:pPr>
            <w:ins w:id="5569" w:author="ERCOT" w:date="2023-10-26T12:41:00Z">
              <w:r w:rsidRPr="00E95F39">
                <w:rPr>
                  <w:sz w:val="22"/>
                  <w:szCs w:val="22"/>
                </w:rPr>
                <w:t>0</w:t>
              </w:r>
            </w:ins>
            <w:del w:id="557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BB4353B" w14:textId="060BE1E6" w:rsidR="00E95F39" w:rsidRPr="00E95F39" w:rsidRDefault="00E95F39" w:rsidP="00E95F39">
            <w:pPr>
              <w:widowControl/>
              <w:autoSpaceDE/>
              <w:autoSpaceDN/>
              <w:adjustRightInd/>
              <w:jc w:val="center"/>
              <w:rPr>
                <w:b/>
                <w:bCs/>
                <w:sz w:val="22"/>
                <w:szCs w:val="22"/>
              </w:rPr>
            </w:pPr>
            <w:ins w:id="5571" w:author="ERCOT" w:date="2023-10-26T12:41:00Z">
              <w:r w:rsidRPr="00E95F39">
                <w:rPr>
                  <w:sz w:val="22"/>
                  <w:szCs w:val="22"/>
                </w:rPr>
                <w:t>0</w:t>
              </w:r>
            </w:ins>
            <w:del w:id="557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B6AC7A4" w14:textId="60B5590C" w:rsidR="00E95F39" w:rsidRPr="00E95F39" w:rsidRDefault="00E95F39" w:rsidP="00E95F39">
            <w:pPr>
              <w:widowControl/>
              <w:autoSpaceDE/>
              <w:autoSpaceDN/>
              <w:adjustRightInd/>
              <w:jc w:val="center"/>
              <w:rPr>
                <w:b/>
                <w:bCs/>
                <w:sz w:val="22"/>
                <w:szCs w:val="22"/>
              </w:rPr>
            </w:pPr>
            <w:ins w:id="5573" w:author="ERCOT" w:date="2023-10-26T12:41:00Z">
              <w:r w:rsidRPr="00E95F39">
                <w:rPr>
                  <w:sz w:val="22"/>
                  <w:szCs w:val="22"/>
                </w:rPr>
                <w:t>0</w:t>
              </w:r>
            </w:ins>
            <w:del w:id="557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A79A2B0" w14:textId="588C525F" w:rsidR="00E95F39" w:rsidRPr="00E95F39" w:rsidRDefault="00E95F39" w:rsidP="00E95F39">
            <w:pPr>
              <w:widowControl/>
              <w:autoSpaceDE/>
              <w:autoSpaceDN/>
              <w:adjustRightInd/>
              <w:jc w:val="center"/>
              <w:rPr>
                <w:b/>
                <w:bCs/>
                <w:sz w:val="22"/>
                <w:szCs w:val="22"/>
              </w:rPr>
            </w:pPr>
            <w:ins w:id="5575" w:author="ERCOT" w:date="2023-10-26T12:41:00Z">
              <w:r w:rsidRPr="00E95F39">
                <w:rPr>
                  <w:sz w:val="22"/>
                  <w:szCs w:val="22"/>
                </w:rPr>
                <w:t>1</w:t>
              </w:r>
            </w:ins>
            <w:del w:id="5576"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763180C" w14:textId="4A5B1B48" w:rsidR="00E95F39" w:rsidRPr="00E95F39" w:rsidRDefault="00E95F39" w:rsidP="00E95F39">
            <w:pPr>
              <w:widowControl/>
              <w:autoSpaceDE/>
              <w:autoSpaceDN/>
              <w:adjustRightInd/>
              <w:jc w:val="center"/>
              <w:rPr>
                <w:b/>
                <w:bCs/>
                <w:sz w:val="22"/>
                <w:szCs w:val="22"/>
              </w:rPr>
            </w:pPr>
            <w:ins w:id="5577" w:author="ERCOT" w:date="2023-10-26T12:41:00Z">
              <w:r w:rsidRPr="00E95F39">
                <w:rPr>
                  <w:sz w:val="22"/>
                  <w:szCs w:val="22"/>
                </w:rPr>
                <w:t>1</w:t>
              </w:r>
            </w:ins>
            <w:del w:id="5578"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F9E6399" w14:textId="41A5AD73" w:rsidR="00E95F39" w:rsidRPr="00E95F39" w:rsidRDefault="00E95F39" w:rsidP="00E95F39">
            <w:pPr>
              <w:widowControl/>
              <w:autoSpaceDE/>
              <w:autoSpaceDN/>
              <w:adjustRightInd/>
              <w:jc w:val="center"/>
              <w:rPr>
                <w:b/>
                <w:bCs/>
                <w:sz w:val="22"/>
                <w:szCs w:val="22"/>
              </w:rPr>
            </w:pPr>
            <w:ins w:id="5579" w:author="ERCOT" w:date="2023-10-26T12:41:00Z">
              <w:r w:rsidRPr="00E95F39">
                <w:rPr>
                  <w:sz w:val="22"/>
                  <w:szCs w:val="22"/>
                </w:rPr>
                <w:t>1</w:t>
              </w:r>
            </w:ins>
            <w:del w:id="5580"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A5F92E3" w14:textId="5D22FC5E" w:rsidR="00E95F39" w:rsidRPr="00E95F39" w:rsidRDefault="00E95F39" w:rsidP="00E95F39">
            <w:pPr>
              <w:widowControl/>
              <w:autoSpaceDE/>
              <w:autoSpaceDN/>
              <w:adjustRightInd/>
              <w:jc w:val="center"/>
              <w:rPr>
                <w:b/>
                <w:bCs/>
                <w:sz w:val="22"/>
                <w:szCs w:val="22"/>
              </w:rPr>
            </w:pPr>
            <w:ins w:id="5581" w:author="ERCOT" w:date="2023-10-26T12:41:00Z">
              <w:r w:rsidRPr="00E95F39">
                <w:rPr>
                  <w:sz w:val="22"/>
                  <w:szCs w:val="22"/>
                </w:rPr>
                <w:t>1</w:t>
              </w:r>
            </w:ins>
            <w:del w:id="5582" w:author="ERCOT" w:date="2023-10-26T12:41:00Z">
              <w:r w:rsidRPr="00E95F39" w:rsidDel="009C5386">
                <w:rPr>
                  <w:sz w:val="22"/>
                  <w:szCs w:val="22"/>
                </w:rPr>
                <w:delText>22</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4F92F20B" w14:textId="6EAE2B69" w:rsidR="00E95F39" w:rsidRPr="00E95F39" w:rsidRDefault="00E95F39" w:rsidP="00E95F39">
            <w:pPr>
              <w:widowControl/>
              <w:autoSpaceDE/>
              <w:autoSpaceDN/>
              <w:adjustRightInd/>
              <w:jc w:val="center"/>
              <w:rPr>
                <w:b/>
                <w:bCs/>
                <w:sz w:val="22"/>
                <w:szCs w:val="22"/>
              </w:rPr>
            </w:pPr>
            <w:ins w:id="5583" w:author="ERCOT" w:date="2023-10-26T12:41:00Z">
              <w:r w:rsidRPr="00E95F39">
                <w:rPr>
                  <w:sz w:val="22"/>
                  <w:szCs w:val="22"/>
                </w:rPr>
                <w:t>4</w:t>
              </w:r>
            </w:ins>
            <w:del w:id="5584"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535C7932" w14:textId="4A83D08F" w:rsidR="00E95F39" w:rsidRPr="00E95F39" w:rsidRDefault="00E95F39" w:rsidP="00E95F39">
            <w:pPr>
              <w:widowControl/>
              <w:autoSpaceDE/>
              <w:autoSpaceDN/>
              <w:adjustRightInd/>
              <w:jc w:val="center"/>
              <w:rPr>
                <w:b/>
                <w:bCs/>
                <w:sz w:val="22"/>
                <w:szCs w:val="22"/>
              </w:rPr>
            </w:pPr>
            <w:ins w:id="5585" w:author="ERCOT" w:date="2023-10-26T12:41:00Z">
              <w:r w:rsidRPr="00E95F39">
                <w:rPr>
                  <w:sz w:val="22"/>
                  <w:szCs w:val="22"/>
                </w:rPr>
                <w:t>4</w:t>
              </w:r>
            </w:ins>
            <w:del w:id="5586"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DA24DE8" w14:textId="0E7C5A77" w:rsidR="00E95F39" w:rsidRPr="00E95F39" w:rsidRDefault="00E95F39" w:rsidP="00E95F39">
            <w:pPr>
              <w:widowControl/>
              <w:autoSpaceDE/>
              <w:autoSpaceDN/>
              <w:adjustRightInd/>
              <w:jc w:val="center"/>
              <w:rPr>
                <w:b/>
                <w:bCs/>
                <w:sz w:val="22"/>
                <w:szCs w:val="22"/>
              </w:rPr>
            </w:pPr>
            <w:ins w:id="5587" w:author="ERCOT" w:date="2023-10-26T12:41:00Z">
              <w:r w:rsidRPr="00E95F39">
                <w:rPr>
                  <w:sz w:val="22"/>
                  <w:szCs w:val="22"/>
                </w:rPr>
                <w:t>4</w:t>
              </w:r>
            </w:ins>
            <w:del w:id="5588"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76936F7B" w14:textId="5158E55D" w:rsidR="00E95F39" w:rsidRPr="00E95F39" w:rsidRDefault="00E95F39" w:rsidP="00E95F39">
            <w:pPr>
              <w:widowControl/>
              <w:autoSpaceDE/>
              <w:autoSpaceDN/>
              <w:adjustRightInd/>
              <w:jc w:val="center"/>
              <w:rPr>
                <w:b/>
                <w:bCs/>
                <w:sz w:val="22"/>
                <w:szCs w:val="22"/>
              </w:rPr>
            </w:pPr>
            <w:ins w:id="5589" w:author="ERCOT" w:date="2023-10-26T12:41:00Z">
              <w:r w:rsidRPr="00E95F39">
                <w:rPr>
                  <w:sz w:val="22"/>
                  <w:szCs w:val="22"/>
                </w:rPr>
                <w:t>4</w:t>
              </w:r>
            </w:ins>
            <w:del w:id="5590" w:author="ERCOT" w:date="2023-10-26T12:41:00Z">
              <w:r w:rsidRPr="00E95F39" w:rsidDel="009C5386">
                <w:rPr>
                  <w:sz w:val="22"/>
                  <w:szCs w:val="22"/>
                </w:rPr>
                <w:delText>25</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1128B65A" w14:textId="4C051618" w:rsidR="00E95F39" w:rsidRPr="00E95F39" w:rsidRDefault="00E95F39" w:rsidP="00E95F39">
            <w:pPr>
              <w:widowControl/>
              <w:autoSpaceDE/>
              <w:autoSpaceDN/>
              <w:adjustRightInd/>
              <w:jc w:val="center"/>
              <w:rPr>
                <w:b/>
                <w:bCs/>
                <w:sz w:val="22"/>
                <w:szCs w:val="22"/>
              </w:rPr>
            </w:pPr>
            <w:ins w:id="5591" w:author="ERCOT" w:date="2023-10-26T12:41:00Z">
              <w:r w:rsidRPr="00E95F39">
                <w:rPr>
                  <w:sz w:val="22"/>
                  <w:szCs w:val="22"/>
                </w:rPr>
                <w:t>0</w:t>
              </w:r>
            </w:ins>
            <w:del w:id="559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1E84720" w14:textId="3C524EFA" w:rsidR="00E95F39" w:rsidRPr="00E95F39" w:rsidRDefault="00E95F39" w:rsidP="00E95F39">
            <w:pPr>
              <w:widowControl/>
              <w:autoSpaceDE/>
              <w:autoSpaceDN/>
              <w:adjustRightInd/>
              <w:jc w:val="center"/>
              <w:rPr>
                <w:b/>
                <w:bCs/>
                <w:sz w:val="22"/>
                <w:szCs w:val="22"/>
              </w:rPr>
            </w:pPr>
            <w:ins w:id="5593" w:author="ERCOT" w:date="2023-10-26T12:41:00Z">
              <w:r w:rsidRPr="00E95F39">
                <w:rPr>
                  <w:sz w:val="22"/>
                  <w:szCs w:val="22"/>
                </w:rPr>
                <w:t>0</w:t>
              </w:r>
            </w:ins>
            <w:del w:id="559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26FD8BD1" w14:textId="435D9747" w:rsidR="00E95F39" w:rsidRPr="00E95F39" w:rsidRDefault="00E95F39" w:rsidP="00E95F39">
            <w:pPr>
              <w:widowControl/>
              <w:autoSpaceDE/>
              <w:autoSpaceDN/>
              <w:adjustRightInd/>
              <w:jc w:val="center"/>
              <w:rPr>
                <w:b/>
                <w:bCs/>
                <w:sz w:val="22"/>
                <w:szCs w:val="22"/>
              </w:rPr>
            </w:pPr>
            <w:ins w:id="5595" w:author="ERCOT" w:date="2023-10-26T12:41:00Z">
              <w:r w:rsidRPr="00E95F39">
                <w:rPr>
                  <w:sz w:val="22"/>
                  <w:szCs w:val="22"/>
                </w:rPr>
                <w:t>0</w:t>
              </w:r>
            </w:ins>
            <w:del w:id="559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67E987B2" w14:textId="1593CC21" w:rsidR="00E95F39" w:rsidRPr="00E95F39" w:rsidRDefault="00E95F39" w:rsidP="00E95F39">
            <w:pPr>
              <w:widowControl/>
              <w:autoSpaceDE/>
              <w:autoSpaceDN/>
              <w:adjustRightInd/>
              <w:jc w:val="center"/>
              <w:rPr>
                <w:b/>
                <w:bCs/>
                <w:sz w:val="22"/>
                <w:szCs w:val="22"/>
              </w:rPr>
            </w:pPr>
            <w:ins w:id="5597" w:author="ERCOT" w:date="2023-10-26T12:41:00Z">
              <w:r w:rsidRPr="00E95F39">
                <w:rPr>
                  <w:sz w:val="22"/>
                  <w:szCs w:val="22"/>
                </w:rPr>
                <w:t>0</w:t>
              </w:r>
            </w:ins>
            <w:del w:id="559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4" w:space="0" w:color="000000"/>
            </w:tcBorders>
            <w:vAlign w:val="center"/>
          </w:tcPr>
          <w:p w14:paraId="0507AF67" w14:textId="539B2DA8" w:rsidR="00E95F39" w:rsidRPr="00E95F39" w:rsidRDefault="00E95F39" w:rsidP="00E95F39">
            <w:pPr>
              <w:widowControl/>
              <w:autoSpaceDE/>
              <w:autoSpaceDN/>
              <w:adjustRightInd/>
              <w:jc w:val="center"/>
              <w:rPr>
                <w:b/>
                <w:bCs/>
                <w:sz w:val="22"/>
                <w:szCs w:val="22"/>
              </w:rPr>
            </w:pPr>
            <w:ins w:id="5599" w:author="ERCOT" w:date="2023-10-26T12:41:00Z">
              <w:r w:rsidRPr="00E95F39">
                <w:rPr>
                  <w:sz w:val="22"/>
                  <w:szCs w:val="22"/>
                </w:rPr>
                <w:t>0</w:t>
              </w:r>
            </w:ins>
            <w:del w:id="560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4" w:space="0" w:color="000000"/>
              <w:right w:val="single" w:sz="8" w:space="0" w:color="000000"/>
            </w:tcBorders>
            <w:vAlign w:val="center"/>
          </w:tcPr>
          <w:p w14:paraId="12E0BFF0" w14:textId="67E2DDCC" w:rsidR="00E95F39" w:rsidRPr="00E95F39" w:rsidRDefault="00E95F39" w:rsidP="00E95F39">
            <w:pPr>
              <w:widowControl/>
              <w:autoSpaceDE/>
              <w:autoSpaceDN/>
              <w:adjustRightInd/>
              <w:jc w:val="center"/>
              <w:rPr>
                <w:b/>
                <w:bCs/>
                <w:sz w:val="22"/>
                <w:szCs w:val="22"/>
              </w:rPr>
            </w:pPr>
            <w:ins w:id="5601" w:author="ERCOT" w:date="2023-10-26T12:41:00Z">
              <w:r w:rsidRPr="00E95F39">
                <w:rPr>
                  <w:sz w:val="22"/>
                  <w:szCs w:val="22"/>
                </w:rPr>
                <w:t>0</w:t>
              </w:r>
            </w:ins>
            <w:del w:id="5602" w:author="ERCOT" w:date="2023-10-26T12:41:00Z">
              <w:r w:rsidRPr="00E95F39" w:rsidDel="009C5386">
                <w:rPr>
                  <w:sz w:val="22"/>
                  <w:szCs w:val="22"/>
                </w:rPr>
                <w:delText>0</w:delText>
              </w:r>
            </w:del>
          </w:p>
        </w:tc>
      </w:tr>
      <w:tr w:rsidR="00E95F39" w:rsidRPr="00E66AD4" w14:paraId="49DF4DB3" w14:textId="77777777" w:rsidTr="00E95F39">
        <w:trPr>
          <w:trHeight w:val="376"/>
          <w:tblCellSpacing w:w="0" w:type="dxa"/>
        </w:trPr>
        <w:tc>
          <w:tcPr>
            <w:tcW w:w="0" w:type="auto"/>
            <w:tcBorders>
              <w:top w:val="single" w:sz="4" w:space="0" w:color="000000"/>
              <w:left w:val="single" w:sz="8" w:space="0" w:color="000000"/>
              <w:bottom w:val="single" w:sz="8" w:space="0" w:color="000000"/>
              <w:right w:val="single" w:sz="4" w:space="0" w:color="000000"/>
            </w:tcBorders>
            <w:vAlign w:val="center"/>
          </w:tcPr>
          <w:p w14:paraId="7643DC05" w14:textId="77777777" w:rsidR="00E95F39" w:rsidRPr="000357D1" w:rsidRDefault="00E95F39" w:rsidP="00E95F39">
            <w:pPr>
              <w:widowControl/>
              <w:autoSpaceDE/>
              <w:autoSpaceDN/>
              <w:adjustRightInd/>
              <w:jc w:val="center"/>
              <w:rPr>
                <w:sz w:val="22"/>
                <w:szCs w:val="22"/>
              </w:rPr>
            </w:pPr>
            <w:r w:rsidRPr="000357D1">
              <w:rPr>
                <w:b/>
                <w:bCs/>
                <w:sz w:val="22"/>
                <w:szCs w:val="22"/>
              </w:rPr>
              <w:t>Dec.</w:t>
            </w:r>
          </w:p>
        </w:tc>
        <w:tc>
          <w:tcPr>
            <w:tcW w:w="0" w:type="auto"/>
            <w:tcBorders>
              <w:top w:val="single" w:sz="4" w:space="0" w:color="000000"/>
              <w:left w:val="single" w:sz="4" w:space="0" w:color="000000"/>
              <w:bottom w:val="single" w:sz="8" w:space="0" w:color="000000"/>
              <w:right w:val="single" w:sz="4" w:space="0" w:color="000000"/>
            </w:tcBorders>
            <w:vAlign w:val="center"/>
          </w:tcPr>
          <w:p w14:paraId="245CAC3F" w14:textId="61FB7F15" w:rsidR="00E95F39" w:rsidRPr="00E95F39" w:rsidRDefault="00E95F39" w:rsidP="00E95F39">
            <w:pPr>
              <w:widowControl/>
              <w:autoSpaceDE/>
              <w:autoSpaceDN/>
              <w:adjustRightInd/>
              <w:jc w:val="center"/>
              <w:rPr>
                <w:b/>
                <w:bCs/>
                <w:sz w:val="22"/>
                <w:szCs w:val="22"/>
              </w:rPr>
            </w:pPr>
            <w:ins w:id="5603" w:author="ERCOT" w:date="2023-10-26T12:41:00Z">
              <w:r w:rsidRPr="00E95F39">
                <w:rPr>
                  <w:sz w:val="22"/>
                  <w:szCs w:val="22"/>
                </w:rPr>
                <w:t>0</w:t>
              </w:r>
            </w:ins>
            <w:del w:id="560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248AD41" w14:textId="2DFEF060" w:rsidR="00E95F39" w:rsidRPr="00E95F39" w:rsidRDefault="00E95F39" w:rsidP="00E95F39">
            <w:pPr>
              <w:widowControl/>
              <w:autoSpaceDE/>
              <w:autoSpaceDN/>
              <w:adjustRightInd/>
              <w:jc w:val="center"/>
              <w:rPr>
                <w:b/>
                <w:bCs/>
                <w:sz w:val="22"/>
                <w:szCs w:val="22"/>
              </w:rPr>
            </w:pPr>
            <w:ins w:id="5605" w:author="ERCOT" w:date="2023-10-26T12:41:00Z">
              <w:r w:rsidRPr="00E95F39">
                <w:rPr>
                  <w:sz w:val="22"/>
                  <w:szCs w:val="22"/>
                </w:rPr>
                <w:t>0</w:t>
              </w:r>
            </w:ins>
            <w:del w:id="560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092B4B37" w14:textId="632A1BD5" w:rsidR="00E95F39" w:rsidRPr="00E95F39" w:rsidRDefault="00E95F39" w:rsidP="00E95F39">
            <w:pPr>
              <w:widowControl/>
              <w:autoSpaceDE/>
              <w:autoSpaceDN/>
              <w:adjustRightInd/>
              <w:jc w:val="center"/>
              <w:rPr>
                <w:b/>
                <w:bCs/>
                <w:sz w:val="22"/>
                <w:szCs w:val="22"/>
              </w:rPr>
            </w:pPr>
            <w:ins w:id="5607" w:author="ERCOT" w:date="2023-10-26T12:41:00Z">
              <w:r w:rsidRPr="00E95F39">
                <w:rPr>
                  <w:sz w:val="22"/>
                  <w:szCs w:val="22"/>
                </w:rPr>
                <w:t>0</w:t>
              </w:r>
            </w:ins>
            <w:del w:id="560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CF14416" w14:textId="38CB408A" w:rsidR="00E95F39" w:rsidRPr="00E95F39" w:rsidRDefault="00E95F39" w:rsidP="00E95F39">
            <w:pPr>
              <w:widowControl/>
              <w:autoSpaceDE/>
              <w:autoSpaceDN/>
              <w:adjustRightInd/>
              <w:jc w:val="center"/>
              <w:rPr>
                <w:b/>
                <w:bCs/>
                <w:sz w:val="22"/>
                <w:szCs w:val="22"/>
              </w:rPr>
            </w:pPr>
            <w:ins w:id="5609" w:author="ERCOT" w:date="2023-10-26T12:41:00Z">
              <w:r w:rsidRPr="00E95F39">
                <w:rPr>
                  <w:sz w:val="22"/>
                  <w:szCs w:val="22"/>
                </w:rPr>
                <w:t>0</w:t>
              </w:r>
            </w:ins>
            <w:del w:id="561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2ECDE84B" w14:textId="553F98A3" w:rsidR="00E95F39" w:rsidRPr="00E95F39" w:rsidRDefault="00E95F39" w:rsidP="00E95F39">
            <w:pPr>
              <w:widowControl/>
              <w:autoSpaceDE/>
              <w:autoSpaceDN/>
              <w:adjustRightInd/>
              <w:jc w:val="center"/>
              <w:rPr>
                <w:b/>
                <w:bCs/>
                <w:sz w:val="22"/>
                <w:szCs w:val="22"/>
              </w:rPr>
            </w:pPr>
            <w:ins w:id="5611" w:author="ERCOT" w:date="2023-10-26T12:41:00Z">
              <w:r w:rsidRPr="00E95F39">
                <w:rPr>
                  <w:sz w:val="22"/>
                  <w:szCs w:val="22"/>
                </w:rPr>
                <w:t>0</w:t>
              </w:r>
            </w:ins>
            <w:del w:id="561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2C555918" w14:textId="4D71C96B" w:rsidR="00E95F39" w:rsidRPr="00E95F39" w:rsidRDefault="00E95F39" w:rsidP="00E95F39">
            <w:pPr>
              <w:widowControl/>
              <w:autoSpaceDE/>
              <w:autoSpaceDN/>
              <w:adjustRightInd/>
              <w:jc w:val="center"/>
              <w:rPr>
                <w:b/>
                <w:bCs/>
                <w:sz w:val="22"/>
                <w:szCs w:val="22"/>
              </w:rPr>
            </w:pPr>
            <w:ins w:id="5613" w:author="ERCOT" w:date="2023-10-26T12:41:00Z">
              <w:r w:rsidRPr="00E95F39">
                <w:rPr>
                  <w:sz w:val="22"/>
                  <w:szCs w:val="22"/>
                </w:rPr>
                <w:t>0</w:t>
              </w:r>
            </w:ins>
            <w:del w:id="561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6147AB02" w14:textId="03CBAFDB" w:rsidR="00E95F39" w:rsidRPr="00E95F39" w:rsidRDefault="00E95F39" w:rsidP="00E95F39">
            <w:pPr>
              <w:widowControl/>
              <w:autoSpaceDE/>
              <w:autoSpaceDN/>
              <w:adjustRightInd/>
              <w:jc w:val="center"/>
              <w:rPr>
                <w:b/>
                <w:bCs/>
                <w:sz w:val="22"/>
                <w:szCs w:val="22"/>
              </w:rPr>
            </w:pPr>
            <w:ins w:id="5615" w:author="ERCOT" w:date="2023-10-26T12:41:00Z">
              <w:r w:rsidRPr="00E95F39">
                <w:rPr>
                  <w:sz w:val="22"/>
                  <w:szCs w:val="22"/>
                </w:rPr>
                <w:t>0</w:t>
              </w:r>
            </w:ins>
            <w:del w:id="561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5785BE6" w14:textId="27864DAD" w:rsidR="00E95F39" w:rsidRPr="00E95F39" w:rsidRDefault="00E95F39" w:rsidP="00E95F39">
            <w:pPr>
              <w:widowControl/>
              <w:autoSpaceDE/>
              <w:autoSpaceDN/>
              <w:adjustRightInd/>
              <w:jc w:val="center"/>
              <w:rPr>
                <w:b/>
                <w:bCs/>
                <w:sz w:val="22"/>
                <w:szCs w:val="22"/>
              </w:rPr>
            </w:pPr>
            <w:ins w:id="5617" w:author="ERCOT" w:date="2023-10-26T12:41:00Z">
              <w:r w:rsidRPr="00E95F39">
                <w:rPr>
                  <w:sz w:val="22"/>
                  <w:szCs w:val="22"/>
                </w:rPr>
                <w:t>0</w:t>
              </w:r>
            </w:ins>
            <w:del w:id="561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456A36CF" w14:textId="5B5FBAF2" w:rsidR="00E95F39" w:rsidRPr="00E95F39" w:rsidRDefault="00E95F39" w:rsidP="00E95F39">
            <w:pPr>
              <w:widowControl/>
              <w:autoSpaceDE/>
              <w:autoSpaceDN/>
              <w:adjustRightInd/>
              <w:jc w:val="center"/>
              <w:rPr>
                <w:b/>
                <w:bCs/>
                <w:sz w:val="22"/>
                <w:szCs w:val="22"/>
              </w:rPr>
            </w:pPr>
            <w:ins w:id="5619" w:author="ERCOT" w:date="2023-10-26T12:41:00Z">
              <w:r w:rsidRPr="00E95F39">
                <w:rPr>
                  <w:sz w:val="22"/>
                  <w:szCs w:val="22"/>
                </w:rPr>
                <w:t>0</w:t>
              </w:r>
            </w:ins>
            <w:del w:id="562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6C57C24" w14:textId="783D2019" w:rsidR="00E95F39" w:rsidRPr="00E95F39" w:rsidRDefault="00E95F39" w:rsidP="00E95F39">
            <w:pPr>
              <w:widowControl/>
              <w:autoSpaceDE/>
              <w:autoSpaceDN/>
              <w:adjustRightInd/>
              <w:jc w:val="center"/>
              <w:rPr>
                <w:b/>
                <w:bCs/>
                <w:sz w:val="22"/>
                <w:szCs w:val="22"/>
              </w:rPr>
            </w:pPr>
            <w:ins w:id="5621" w:author="ERCOT" w:date="2023-10-26T12:41:00Z">
              <w:r w:rsidRPr="00E95F39">
                <w:rPr>
                  <w:sz w:val="22"/>
                  <w:szCs w:val="22"/>
                </w:rPr>
                <w:t>0</w:t>
              </w:r>
            </w:ins>
            <w:del w:id="562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31383BDC" w14:textId="55E5F39A" w:rsidR="00E95F39" w:rsidRPr="00E95F39" w:rsidRDefault="00E95F39" w:rsidP="00E95F39">
            <w:pPr>
              <w:widowControl/>
              <w:autoSpaceDE/>
              <w:autoSpaceDN/>
              <w:adjustRightInd/>
              <w:jc w:val="center"/>
              <w:rPr>
                <w:b/>
                <w:bCs/>
                <w:sz w:val="22"/>
                <w:szCs w:val="22"/>
              </w:rPr>
            </w:pPr>
            <w:ins w:id="5623" w:author="ERCOT" w:date="2023-10-26T12:41:00Z">
              <w:r w:rsidRPr="00E95F39">
                <w:rPr>
                  <w:sz w:val="22"/>
                  <w:szCs w:val="22"/>
                </w:rPr>
                <w:t>3</w:t>
              </w:r>
            </w:ins>
            <w:del w:id="5624"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55D2509" w14:textId="539483EF" w:rsidR="00E95F39" w:rsidRPr="00E95F39" w:rsidRDefault="00E95F39" w:rsidP="00E95F39">
            <w:pPr>
              <w:widowControl/>
              <w:autoSpaceDE/>
              <w:autoSpaceDN/>
              <w:adjustRightInd/>
              <w:jc w:val="center"/>
              <w:rPr>
                <w:b/>
                <w:bCs/>
                <w:sz w:val="22"/>
                <w:szCs w:val="22"/>
              </w:rPr>
            </w:pPr>
            <w:ins w:id="5625" w:author="ERCOT" w:date="2023-10-26T12:41:00Z">
              <w:r w:rsidRPr="00E95F39">
                <w:rPr>
                  <w:sz w:val="22"/>
                  <w:szCs w:val="22"/>
                </w:rPr>
                <w:t>3</w:t>
              </w:r>
            </w:ins>
            <w:del w:id="5626"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7162BA5C" w14:textId="393647D7" w:rsidR="00E95F39" w:rsidRPr="00E95F39" w:rsidRDefault="00E95F39" w:rsidP="00E95F39">
            <w:pPr>
              <w:widowControl/>
              <w:autoSpaceDE/>
              <w:autoSpaceDN/>
              <w:adjustRightInd/>
              <w:jc w:val="center"/>
              <w:rPr>
                <w:b/>
                <w:bCs/>
                <w:sz w:val="22"/>
                <w:szCs w:val="22"/>
              </w:rPr>
            </w:pPr>
            <w:ins w:id="5627" w:author="ERCOT" w:date="2023-10-26T12:41:00Z">
              <w:r w:rsidRPr="00E95F39">
                <w:rPr>
                  <w:sz w:val="22"/>
                  <w:szCs w:val="22"/>
                </w:rPr>
                <w:t>3</w:t>
              </w:r>
            </w:ins>
            <w:del w:id="5628"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7394516E" w14:textId="21A64705" w:rsidR="00E95F39" w:rsidRPr="00E95F39" w:rsidRDefault="00E95F39" w:rsidP="00E95F39">
            <w:pPr>
              <w:widowControl/>
              <w:autoSpaceDE/>
              <w:autoSpaceDN/>
              <w:adjustRightInd/>
              <w:jc w:val="center"/>
              <w:rPr>
                <w:b/>
                <w:bCs/>
                <w:sz w:val="22"/>
                <w:szCs w:val="22"/>
              </w:rPr>
            </w:pPr>
            <w:ins w:id="5629" w:author="ERCOT" w:date="2023-10-26T12:41:00Z">
              <w:r w:rsidRPr="00E95F39">
                <w:rPr>
                  <w:sz w:val="22"/>
                  <w:szCs w:val="22"/>
                </w:rPr>
                <w:t>3</w:t>
              </w:r>
            </w:ins>
            <w:del w:id="5630" w:author="ERCOT" w:date="2023-10-26T12:41:00Z">
              <w:r w:rsidRPr="00E95F39" w:rsidDel="009C5386">
                <w:rPr>
                  <w:sz w:val="22"/>
                  <w:szCs w:val="22"/>
                </w:rPr>
                <w:delText>39</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1C04EC76" w14:textId="17E573D0" w:rsidR="00E95F39" w:rsidRPr="00E95F39" w:rsidRDefault="00E95F39" w:rsidP="00E95F39">
            <w:pPr>
              <w:widowControl/>
              <w:autoSpaceDE/>
              <w:autoSpaceDN/>
              <w:adjustRightInd/>
              <w:jc w:val="center"/>
              <w:rPr>
                <w:b/>
                <w:bCs/>
                <w:sz w:val="22"/>
                <w:szCs w:val="22"/>
              </w:rPr>
            </w:pPr>
            <w:ins w:id="5631" w:author="ERCOT" w:date="2023-10-26T12:41:00Z">
              <w:r w:rsidRPr="00E95F39">
                <w:rPr>
                  <w:sz w:val="22"/>
                  <w:szCs w:val="22"/>
                </w:rPr>
                <w:t>0</w:t>
              </w:r>
            </w:ins>
            <w:del w:id="5632"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03F03C51" w14:textId="75F555F9" w:rsidR="00E95F39" w:rsidRPr="00E95F39" w:rsidRDefault="00E95F39" w:rsidP="00E95F39">
            <w:pPr>
              <w:widowControl/>
              <w:autoSpaceDE/>
              <w:autoSpaceDN/>
              <w:adjustRightInd/>
              <w:jc w:val="center"/>
              <w:rPr>
                <w:b/>
                <w:bCs/>
                <w:sz w:val="22"/>
                <w:szCs w:val="22"/>
              </w:rPr>
            </w:pPr>
            <w:ins w:id="5633" w:author="ERCOT" w:date="2023-10-26T12:41:00Z">
              <w:r w:rsidRPr="00E95F39">
                <w:rPr>
                  <w:sz w:val="22"/>
                  <w:szCs w:val="22"/>
                </w:rPr>
                <w:t>0</w:t>
              </w:r>
            </w:ins>
            <w:del w:id="5634"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3246B3E9" w14:textId="1C159913" w:rsidR="00E95F39" w:rsidRPr="00E95F39" w:rsidRDefault="00E95F39" w:rsidP="00E95F39">
            <w:pPr>
              <w:widowControl/>
              <w:autoSpaceDE/>
              <w:autoSpaceDN/>
              <w:adjustRightInd/>
              <w:jc w:val="center"/>
              <w:rPr>
                <w:b/>
                <w:bCs/>
                <w:sz w:val="22"/>
                <w:szCs w:val="22"/>
              </w:rPr>
            </w:pPr>
            <w:ins w:id="5635" w:author="ERCOT" w:date="2023-10-26T12:41:00Z">
              <w:r w:rsidRPr="00E95F39">
                <w:rPr>
                  <w:sz w:val="22"/>
                  <w:szCs w:val="22"/>
                </w:rPr>
                <w:t>0</w:t>
              </w:r>
            </w:ins>
            <w:del w:id="5636"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D70CC3B" w14:textId="64B574EF" w:rsidR="00E95F39" w:rsidRPr="00E95F39" w:rsidRDefault="00E95F39" w:rsidP="00E95F39">
            <w:pPr>
              <w:widowControl/>
              <w:autoSpaceDE/>
              <w:autoSpaceDN/>
              <w:adjustRightInd/>
              <w:jc w:val="center"/>
              <w:rPr>
                <w:b/>
                <w:bCs/>
                <w:sz w:val="22"/>
                <w:szCs w:val="22"/>
              </w:rPr>
            </w:pPr>
            <w:ins w:id="5637" w:author="ERCOT" w:date="2023-10-26T12:41:00Z">
              <w:r w:rsidRPr="00E95F39">
                <w:rPr>
                  <w:sz w:val="22"/>
                  <w:szCs w:val="22"/>
                </w:rPr>
                <w:t>0</w:t>
              </w:r>
            </w:ins>
            <w:del w:id="5638" w:author="ERCOT" w:date="2023-10-26T12:41:00Z">
              <w:r w:rsidRPr="00E95F39" w:rsidDel="009C5386">
                <w:rPr>
                  <w:sz w:val="22"/>
                  <w:szCs w:val="22"/>
                </w:rPr>
                <w:delText>42</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4B57E46D" w14:textId="4D25DF28" w:rsidR="00E95F39" w:rsidRPr="00E95F39" w:rsidRDefault="00E95F39" w:rsidP="00E95F39">
            <w:pPr>
              <w:widowControl/>
              <w:autoSpaceDE/>
              <w:autoSpaceDN/>
              <w:adjustRightInd/>
              <w:jc w:val="center"/>
              <w:rPr>
                <w:b/>
                <w:bCs/>
                <w:sz w:val="22"/>
                <w:szCs w:val="22"/>
              </w:rPr>
            </w:pPr>
            <w:ins w:id="5639" w:author="ERCOT" w:date="2023-10-26T12:41:00Z">
              <w:r w:rsidRPr="00E95F39">
                <w:rPr>
                  <w:sz w:val="22"/>
                  <w:szCs w:val="22"/>
                </w:rPr>
                <w:t>0</w:t>
              </w:r>
            </w:ins>
            <w:del w:id="5640"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05E30025" w14:textId="29621AA8" w:rsidR="00E95F39" w:rsidRPr="00E95F39" w:rsidRDefault="00E95F39" w:rsidP="00E95F39">
            <w:pPr>
              <w:widowControl/>
              <w:autoSpaceDE/>
              <w:autoSpaceDN/>
              <w:adjustRightInd/>
              <w:jc w:val="center"/>
              <w:rPr>
                <w:b/>
                <w:bCs/>
                <w:sz w:val="22"/>
                <w:szCs w:val="22"/>
              </w:rPr>
            </w:pPr>
            <w:ins w:id="5641" w:author="ERCOT" w:date="2023-10-26T12:41:00Z">
              <w:r w:rsidRPr="00E95F39">
                <w:rPr>
                  <w:sz w:val="22"/>
                  <w:szCs w:val="22"/>
                </w:rPr>
                <w:t>0</w:t>
              </w:r>
            </w:ins>
            <w:del w:id="5642"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7089370C" w14:textId="6A1E6298" w:rsidR="00E95F39" w:rsidRPr="00E95F39" w:rsidRDefault="00E95F39" w:rsidP="00E95F39">
            <w:pPr>
              <w:widowControl/>
              <w:autoSpaceDE/>
              <w:autoSpaceDN/>
              <w:adjustRightInd/>
              <w:jc w:val="center"/>
              <w:rPr>
                <w:b/>
                <w:bCs/>
                <w:sz w:val="22"/>
                <w:szCs w:val="22"/>
              </w:rPr>
            </w:pPr>
            <w:ins w:id="5643" w:author="ERCOT" w:date="2023-10-26T12:41:00Z">
              <w:r w:rsidRPr="00E95F39">
                <w:rPr>
                  <w:sz w:val="22"/>
                  <w:szCs w:val="22"/>
                </w:rPr>
                <w:t>0</w:t>
              </w:r>
            </w:ins>
            <w:del w:id="5644"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B11BC9F" w14:textId="1FD097FA" w:rsidR="00E95F39" w:rsidRPr="00E95F39" w:rsidRDefault="00E95F39" w:rsidP="00E95F39">
            <w:pPr>
              <w:widowControl/>
              <w:autoSpaceDE/>
              <w:autoSpaceDN/>
              <w:adjustRightInd/>
              <w:jc w:val="center"/>
              <w:rPr>
                <w:b/>
                <w:bCs/>
                <w:sz w:val="22"/>
                <w:szCs w:val="22"/>
              </w:rPr>
            </w:pPr>
            <w:ins w:id="5645" w:author="ERCOT" w:date="2023-10-26T12:41:00Z">
              <w:r w:rsidRPr="00E95F39">
                <w:rPr>
                  <w:sz w:val="22"/>
                  <w:szCs w:val="22"/>
                </w:rPr>
                <w:t>0</w:t>
              </w:r>
            </w:ins>
            <w:del w:id="5646"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4" w:space="0" w:color="000000"/>
            </w:tcBorders>
            <w:vAlign w:val="center"/>
          </w:tcPr>
          <w:p w14:paraId="527E03F1" w14:textId="1313D7AC" w:rsidR="00E95F39" w:rsidRPr="00E95F39" w:rsidRDefault="00E95F39" w:rsidP="00E95F39">
            <w:pPr>
              <w:widowControl/>
              <w:autoSpaceDE/>
              <w:autoSpaceDN/>
              <w:adjustRightInd/>
              <w:jc w:val="center"/>
              <w:rPr>
                <w:b/>
                <w:bCs/>
                <w:sz w:val="22"/>
                <w:szCs w:val="22"/>
              </w:rPr>
            </w:pPr>
            <w:ins w:id="5647" w:author="ERCOT" w:date="2023-10-26T12:41:00Z">
              <w:r w:rsidRPr="00E95F39">
                <w:rPr>
                  <w:sz w:val="22"/>
                  <w:szCs w:val="22"/>
                </w:rPr>
                <w:t>0</w:t>
              </w:r>
            </w:ins>
            <w:del w:id="5648" w:author="ERCOT" w:date="2023-10-26T12:41:00Z">
              <w:r w:rsidRPr="00E95F39" w:rsidDel="009C5386">
                <w:rPr>
                  <w:sz w:val="22"/>
                  <w:szCs w:val="22"/>
                </w:rPr>
                <w:delText>0</w:delText>
              </w:r>
            </w:del>
          </w:p>
        </w:tc>
        <w:tc>
          <w:tcPr>
            <w:tcW w:w="0" w:type="auto"/>
            <w:tcBorders>
              <w:top w:val="single" w:sz="4" w:space="0" w:color="000000"/>
              <w:left w:val="single" w:sz="4" w:space="0" w:color="000000"/>
              <w:bottom w:val="single" w:sz="8" w:space="0" w:color="000000"/>
              <w:right w:val="single" w:sz="8" w:space="0" w:color="000000"/>
            </w:tcBorders>
            <w:vAlign w:val="center"/>
          </w:tcPr>
          <w:p w14:paraId="476A08C5" w14:textId="36931CFF" w:rsidR="00E95F39" w:rsidRPr="00E95F39" w:rsidRDefault="00E95F39" w:rsidP="00E95F39">
            <w:pPr>
              <w:widowControl/>
              <w:autoSpaceDE/>
              <w:autoSpaceDN/>
              <w:adjustRightInd/>
              <w:jc w:val="center"/>
              <w:rPr>
                <w:b/>
                <w:bCs/>
                <w:sz w:val="22"/>
                <w:szCs w:val="22"/>
              </w:rPr>
            </w:pPr>
            <w:ins w:id="5649" w:author="ERCOT" w:date="2023-10-26T12:41:00Z">
              <w:r w:rsidRPr="00E95F39">
                <w:rPr>
                  <w:sz w:val="22"/>
                  <w:szCs w:val="22"/>
                </w:rPr>
                <w:t>0</w:t>
              </w:r>
            </w:ins>
            <w:del w:id="5650" w:author="ERCOT" w:date="2023-10-26T12:41:00Z">
              <w:r w:rsidRPr="00E95F39" w:rsidDel="009C5386">
                <w:rPr>
                  <w:sz w:val="22"/>
                  <w:szCs w:val="22"/>
                </w:rPr>
                <w:delText>0</w:delText>
              </w:r>
            </w:del>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BCD11" w14:textId="77777777" w:rsidR="002E6F6A" w:rsidRDefault="002E6F6A">
      <w:r>
        <w:separator/>
      </w:r>
    </w:p>
  </w:endnote>
  <w:endnote w:type="continuationSeparator" w:id="0">
    <w:p w14:paraId="186BC64C" w14:textId="77777777" w:rsidR="002E6F6A" w:rsidRDefault="002E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3712EA43"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ins w:id="29" w:author="ERCOT" w:date="2023-10-26T13:07:00Z">
      <w:r w:rsidR="0070328F">
        <w:rPr>
          <w:sz w:val="20"/>
        </w:rPr>
        <w:t>1</w:t>
      </w:r>
    </w:ins>
    <w:del w:id="30" w:author="ERCOT" w:date="2023-10-26T13:07:00Z">
      <w:r w:rsidR="00AE3B80" w:rsidDel="0070328F">
        <w:rPr>
          <w:sz w:val="20"/>
        </w:rPr>
        <w:delText>6</w:delText>
      </w:r>
    </w:del>
    <w:r w:rsidR="00CA31C1">
      <w:rPr>
        <w:sz w:val="20"/>
      </w:rPr>
      <w:t>0</w:t>
    </w:r>
    <w:ins w:id="31" w:author="ERCOT" w:date="2023-10-26T13:07:00Z">
      <w:r w:rsidR="0070328F">
        <w:rPr>
          <w:sz w:val="20"/>
        </w:rPr>
        <w:t>1</w:t>
      </w:r>
    </w:ins>
    <w:del w:id="32" w:author="ERCOT" w:date="2023-10-26T13:07:00Z">
      <w:r w:rsidR="00AE3B80" w:rsidDel="0070328F">
        <w:rPr>
          <w:sz w:val="20"/>
        </w:rPr>
        <w:delText>9</w:delText>
      </w:r>
    </w:del>
    <w:r w:rsidR="00CA31C1">
      <w:rPr>
        <w:sz w:val="20"/>
      </w:rPr>
      <w:t>2</w:t>
    </w:r>
    <w:ins w:id="33" w:author="ERCOT" w:date="2023-10-26T13:07:00Z">
      <w:r w:rsidR="0070328F">
        <w:rPr>
          <w:sz w:val="20"/>
        </w:rPr>
        <w:t>4</w:t>
      </w:r>
    </w:ins>
    <w:del w:id="34" w:author="ERCOT" w:date="2023-10-26T13:07:00Z">
      <w:r w:rsidR="00CA31C1" w:rsidDel="0070328F">
        <w:rPr>
          <w:sz w:val="20"/>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E9FAC" w14:textId="77777777" w:rsidR="002E6F6A" w:rsidRDefault="002E6F6A">
      <w:r>
        <w:separator/>
      </w:r>
    </w:p>
  </w:footnote>
  <w:footnote w:type="continuationSeparator" w:id="0">
    <w:p w14:paraId="1FE15C01" w14:textId="77777777" w:rsidR="002E6F6A" w:rsidRDefault="002E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26" w:author="ERCOT" w:date="2023-10-06T00:23:00Z"/>
  <w:sdt>
    <w:sdtPr>
      <w:id w:val="462858275"/>
      <w:docPartObj>
        <w:docPartGallery w:val="Watermarks"/>
        <w:docPartUnique/>
      </w:docPartObj>
    </w:sdtPr>
    <w:sdtEndPr/>
    <w:sdtContent>
      <w:customXmlInsRangeEnd w:id="26"/>
      <w:p w14:paraId="06A59F77" w14:textId="7026A006" w:rsidR="00223CA9" w:rsidRDefault="004917FC">
        <w:pPr>
          <w:pStyle w:val="Header"/>
        </w:pPr>
        <w:ins w:id="27" w:author="ERCOT" w:date="2023-10-06T00:23:00Z">
          <w:r>
            <w:rPr>
              <w:noProof/>
            </w:rPr>
            <w:pict w14:anchorId="3648CF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28" w:author="ERCOT" w:date="2023-10-06T00:23:00Z"/>
    </w:sdtContent>
  </w:sdt>
  <w:customXmlInsRangeEnd w:id="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E77EC"/>
    <w:rsid w:val="000F1FD1"/>
    <w:rsid w:val="000F2C68"/>
    <w:rsid w:val="000F5F78"/>
    <w:rsid w:val="001001E7"/>
    <w:rsid w:val="00101547"/>
    <w:rsid w:val="001025D4"/>
    <w:rsid w:val="0010645D"/>
    <w:rsid w:val="00107487"/>
    <w:rsid w:val="0011030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B48"/>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116"/>
    <w:rsid w:val="002E3BD3"/>
    <w:rsid w:val="002E6F6A"/>
    <w:rsid w:val="002E7C37"/>
    <w:rsid w:val="002F217F"/>
    <w:rsid w:val="002F2DEF"/>
    <w:rsid w:val="002F5095"/>
    <w:rsid w:val="002F592C"/>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224C"/>
    <w:rsid w:val="003E3504"/>
    <w:rsid w:val="003E3FBD"/>
    <w:rsid w:val="003E5623"/>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0FFD"/>
    <w:rsid w:val="00441A1F"/>
    <w:rsid w:val="00442777"/>
    <w:rsid w:val="00443BC6"/>
    <w:rsid w:val="00445B27"/>
    <w:rsid w:val="00450571"/>
    <w:rsid w:val="00451A44"/>
    <w:rsid w:val="00454845"/>
    <w:rsid w:val="004611D5"/>
    <w:rsid w:val="00462B9C"/>
    <w:rsid w:val="00463676"/>
    <w:rsid w:val="00465634"/>
    <w:rsid w:val="00471209"/>
    <w:rsid w:val="00471DC6"/>
    <w:rsid w:val="004733DB"/>
    <w:rsid w:val="00473F6C"/>
    <w:rsid w:val="00473FD6"/>
    <w:rsid w:val="00474B10"/>
    <w:rsid w:val="00476C88"/>
    <w:rsid w:val="004871D5"/>
    <w:rsid w:val="00487DA1"/>
    <w:rsid w:val="00491277"/>
    <w:rsid w:val="004917FC"/>
    <w:rsid w:val="00492960"/>
    <w:rsid w:val="00496996"/>
    <w:rsid w:val="00496DDE"/>
    <w:rsid w:val="004A7CAC"/>
    <w:rsid w:val="004C00F4"/>
    <w:rsid w:val="004C03AD"/>
    <w:rsid w:val="004C0C38"/>
    <w:rsid w:val="004C1783"/>
    <w:rsid w:val="004C2A6B"/>
    <w:rsid w:val="004C364B"/>
    <w:rsid w:val="004C4B51"/>
    <w:rsid w:val="004D04C0"/>
    <w:rsid w:val="004D0893"/>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170"/>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163"/>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270F"/>
    <w:rsid w:val="00646BCF"/>
    <w:rsid w:val="00647D89"/>
    <w:rsid w:val="006501EC"/>
    <w:rsid w:val="006516E0"/>
    <w:rsid w:val="00655882"/>
    <w:rsid w:val="00657024"/>
    <w:rsid w:val="00660E9E"/>
    <w:rsid w:val="006622CC"/>
    <w:rsid w:val="00665F47"/>
    <w:rsid w:val="00666945"/>
    <w:rsid w:val="00666D5C"/>
    <w:rsid w:val="00667EC9"/>
    <w:rsid w:val="00670131"/>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310D"/>
    <w:rsid w:val="006A44F5"/>
    <w:rsid w:val="006A4739"/>
    <w:rsid w:val="006A639D"/>
    <w:rsid w:val="006A63B5"/>
    <w:rsid w:val="006A6784"/>
    <w:rsid w:val="006B40AB"/>
    <w:rsid w:val="006C49B5"/>
    <w:rsid w:val="006C51BC"/>
    <w:rsid w:val="006C525D"/>
    <w:rsid w:val="006C586A"/>
    <w:rsid w:val="006C5A25"/>
    <w:rsid w:val="006C6A8A"/>
    <w:rsid w:val="006C7A80"/>
    <w:rsid w:val="006D07F8"/>
    <w:rsid w:val="006D44E7"/>
    <w:rsid w:val="006D634D"/>
    <w:rsid w:val="006E1613"/>
    <w:rsid w:val="006E16F0"/>
    <w:rsid w:val="006F3427"/>
    <w:rsid w:val="006F34CB"/>
    <w:rsid w:val="006F3A9C"/>
    <w:rsid w:val="006F4C6E"/>
    <w:rsid w:val="006F4CC6"/>
    <w:rsid w:val="006F6202"/>
    <w:rsid w:val="007015B2"/>
    <w:rsid w:val="00701E0D"/>
    <w:rsid w:val="00701E5A"/>
    <w:rsid w:val="0070328F"/>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2CC6"/>
    <w:rsid w:val="007B45F5"/>
    <w:rsid w:val="007B4C2D"/>
    <w:rsid w:val="007B5C85"/>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5B97"/>
    <w:rsid w:val="007E705B"/>
    <w:rsid w:val="007E72E1"/>
    <w:rsid w:val="007F01F1"/>
    <w:rsid w:val="007F03CA"/>
    <w:rsid w:val="007F08C2"/>
    <w:rsid w:val="007F24C1"/>
    <w:rsid w:val="008009C9"/>
    <w:rsid w:val="00801C9B"/>
    <w:rsid w:val="00802162"/>
    <w:rsid w:val="00802242"/>
    <w:rsid w:val="008112EF"/>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D1108"/>
    <w:rsid w:val="009D3E0A"/>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9E"/>
    <w:rsid w:val="00A175B1"/>
    <w:rsid w:val="00A20A01"/>
    <w:rsid w:val="00A224BE"/>
    <w:rsid w:val="00A23657"/>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30CB"/>
    <w:rsid w:val="00A745FA"/>
    <w:rsid w:val="00A7655B"/>
    <w:rsid w:val="00A76C99"/>
    <w:rsid w:val="00A77699"/>
    <w:rsid w:val="00A80D4C"/>
    <w:rsid w:val="00A81D46"/>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3B80"/>
    <w:rsid w:val="00AE42C2"/>
    <w:rsid w:val="00AF05B8"/>
    <w:rsid w:val="00AF0717"/>
    <w:rsid w:val="00AF07EB"/>
    <w:rsid w:val="00AF1847"/>
    <w:rsid w:val="00AF218D"/>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7501"/>
    <w:rsid w:val="00B77D54"/>
    <w:rsid w:val="00B81D6B"/>
    <w:rsid w:val="00B928FE"/>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25D4"/>
    <w:rsid w:val="00C167F7"/>
    <w:rsid w:val="00C223F6"/>
    <w:rsid w:val="00C2453B"/>
    <w:rsid w:val="00C25142"/>
    <w:rsid w:val="00C252E9"/>
    <w:rsid w:val="00C3023F"/>
    <w:rsid w:val="00C31D92"/>
    <w:rsid w:val="00C331CC"/>
    <w:rsid w:val="00C3383F"/>
    <w:rsid w:val="00C340E6"/>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A5E"/>
    <w:rsid w:val="00C53C55"/>
    <w:rsid w:val="00C559FF"/>
    <w:rsid w:val="00C55FAF"/>
    <w:rsid w:val="00C562A2"/>
    <w:rsid w:val="00C5670B"/>
    <w:rsid w:val="00C605E9"/>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597A"/>
    <w:rsid w:val="00CC758B"/>
    <w:rsid w:val="00CD1898"/>
    <w:rsid w:val="00CD19E5"/>
    <w:rsid w:val="00CD22FE"/>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5173"/>
    <w:rsid w:val="00E158FF"/>
    <w:rsid w:val="00E16CFA"/>
    <w:rsid w:val="00E20730"/>
    <w:rsid w:val="00E21052"/>
    <w:rsid w:val="00E219EC"/>
    <w:rsid w:val="00E2286E"/>
    <w:rsid w:val="00E2671A"/>
    <w:rsid w:val="00E27F82"/>
    <w:rsid w:val="00E302F5"/>
    <w:rsid w:val="00E326DF"/>
    <w:rsid w:val="00E347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86221"/>
    <w:rsid w:val="00E90E9E"/>
    <w:rsid w:val="00E929DB"/>
    <w:rsid w:val="00E92F3D"/>
    <w:rsid w:val="00E95BDD"/>
    <w:rsid w:val="00E95F39"/>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Change w:id="0" w:author="ERCOT" w:date="2023-11-01T14:31:00Z">
        <w:pPr>
          <w:widowControl w:val="0"/>
          <w:autoSpaceDE w:val="0"/>
          <w:autoSpaceDN w:val="0"/>
          <w:adjustRightInd w:val="0"/>
        </w:pPr>
      </w:pPrChange>
    </w:pPr>
    <w:rPr>
      <w:smallCaps/>
      <w:szCs w:val="26"/>
      <w:rPrChange w:id="0" w:author="ERCOT" w:date="2023-11-01T14:31:00Z">
        <w:rPr>
          <w:smallCaps/>
          <w:sz w:val="24"/>
          <w:szCs w:val="26"/>
          <w:lang w:val="en-US" w:eastAsia="en-US" w:bidi="ar-SA"/>
        </w:rPr>
      </w:rPrChange>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5849</Words>
  <Characters>33343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39114</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cp:lastModifiedBy>
  <cp:revision>4</cp:revision>
  <cp:lastPrinted>2013-11-25T23:07:00Z</cp:lastPrinted>
  <dcterms:created xsi:type="dcterms:W3CDTF">2023-10-26T18:09:00Z</dcterms:created>
  <dcterms:modified xsi:type="dcterms:W3CDTF">2023-11-01T19:31:00Z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