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E151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1BD7EB8" w:rsidR="008E1515" w:rsidRDefault="008E1515" w:rsidP="008E1515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AEB0DE5" w:rsidR="008E1515" w:rsidRPr="00595DDC" w:rsidRDefault="008E1515" w:rsidP="008E1515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462766">
                <w:rPr>
                  <w:rStyle w:val="Hyperlink"/>
                </w:rPr>
                <w:t>046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A76900A" w:rsidR="008E1515" w:rsidRDefault="008E1515" w:rsidP="008E1515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51C9D37" w:rsidR="008E1515" w:rsidRPr="009F3D0E" w:rsidRDefault="008E1515" w:rsidP="008E151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NPRR1188, Implement Nodal Dispatch and Energy Settlement for Controllable Load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2505B63" w:rsidR="00FC0BDC" w:rsidRPr="009F3D0E" w:rsidRDefault="008E151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27,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7440C1B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t>Other Binding Document Revision Request (OBDRR)</w:t>
            </w:r>
            <w:r w:rsidRPr="00787D6B">
              <w:t xml:space="preserve"> can take effect </w:t>
            </w:r>
            <w:r w:rsidR="00377B5F">
              <w:t>upon</w:t>
            </w:r>
            <w:r w:rsidRPr="00787D6B">
              <w:t xml:space="preserve"> implementation of </w:t>
            </w:r>
            <w:r w:rsidR="00A343B0" w:rsidRPr="00A343B0">
              <w:t>Nodal Protocol Revision Request</w:t>
            </w:r>
            <w:r w:rsidR="00A343B0">
              <w:t xml:space="preserve"> (</w:t>
            </w:r>
            <w:r w:rsidRPr="00787D6B">
              <w:t>NPRR</w:t>
            </w:r>
            <w:r w:rsidR="00A343B0">
              <w:t xml:space="preserve">) </w:t>
            </w:r>
            <w:r w:rsidR="008E1515">
              <w:t>1188</w:t>
            </w:r>
            <w:r w:rsidRPr="00787D6B">
              <w:t xml:space="preserve">, </w:t>
            </w:r>
            <w:r w:rsidR="00377B5F">
              <w:t>Implement Nodal Dispatch and Energy Settlement for Controllable Load Resources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6DE6258" w:rsidR="000A2646" w:rsidRPr="00A36BDB" w:rsidRDefault="00A343B0" w:rsidP="0088379F">
            <w:pPr>
              <w:pStyle w:val="NormalArial"/>
            </w:pPr>
            <w:r w:rsidRPr="00D10D6D">
              <w:t xml:space="preserve">There are no additional impacts to this </w:t>
            </w:r>
            <w:r>
              <w:t>OBD</w:t>
            </w:r>
            <w:r w:rsidRPr="00D10D6D">
              <w:t xml:space="preserve">RR beyond what was captured in the Impact Analysis for </w:t>
            </w:r>
            <w:r>
              <w:t>NPRR</w:t>
            </w:r>
            <w:r w:rsidR="008E1515">
              <w:t>1188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0A3B0F5" w:rsidR="006B0C5E" w:rsidRDefault="008E151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046</w:t>
    </w:r>
    <w:r w:rsidR="00395A02">
      <w:rPr>
        <w:rFonts w:ascii="Arial" w:hAnsi="Arial"/>
        <w:sz w:val="18"/>
      </w:rPr>
      <w:t>O</w:t>
    </w:r>
    <w:r w:rsidR="00461FB5">
      <w:rPr>
        <w:rFonts w:ascii="Arial" w:hAnsi="Arial"/>
        <w:sz w:val="18"/>
      </w:rPr>
      <w:t xml:space="preserve">BDRR-02 Impact Analysis </w:t>
    </w:r>
    <w:r>
      <w:rPr>
        <w:rFonts w:ascii="Arial" w:hAnsi="Arial"/>
        <w:sz w:val="18"/>
      </w:rPr>
      <w:t>0627</w:t>
    </w:r>
    <w:r w:rsidR="00461FB5">
      <w:rPr>
        <w:rFonts w:ascii="Arial" w:hAnsi="Arial"/>
        <w:sz w:val="18"/>
      </w:rPr>
      <w:t>2</w:t>
    </w:r>
    <w:r w:rsidR="00395A02">
      <w:rPr>
        <w:rFonts w:ascii="Arial" w:hAnsi="Arial"/>
        <w:sz w:val="18"/>
      </w:rPr>
      <w:t>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394475">
    <w:abstractNumId w:val="0"/>
  </w:num>
  <w:num w:numId="2" w16cid:durableId="398677200">
    <w:abstractNumId w:val="4"/>
  </w:num>
  <w:num w:numId="3" w16cid:durableId="1992950733">
    <w:abstractNumId w:val="2"/>
  </w:num>
  <w:num w:numId="4" w16cid:durableId="822237423">
    <w:abstractNumId w:val="1"/>
  </w:num>
  <w:num w:numId="5" w16cid:durableId="1760711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033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76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7B5F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1515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146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0B00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06XX23</cp:lastModifiedBy>
  <cp:revision>3</cp:revision>
  <cp:lastPrinted>2007-01-12T13:31:00Z</cp:lastPrinted>
  <dcterms:created xsi:type="dcterms:W3CDTF">2023-06-20T12:25:00Z</dcterms:created>
  <dcterms:modified xsi:type="dcterms:W3CDTF">2023-06-27T21:53:00Z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