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AF46A0" w14:paraId="6950BE2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D07B6F" w14:textId="77777777" w:rsidR="00AF46A0" w:rsidRDefault="00AF46A0" w:rsidP="00AF46A0">
            <w:pPr>
              <w:pStyle w:val="Header"/>
            </w:pPr>
            <w:r>
              <w:t>NOGRR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F1C2937" w14:textId="01D0D410" w:rsidR="00AF46A0" w:rsidRDefault="00275703" w:rsidP="00AF46A0">
            <w:pPr>
              <w:pStyle w:val="Header"/>
            </w:pPr>
            <w:hyperlink r:id="rId8" w:history="1">
              <w:r w:rsidR="00AF46A0" w:rsidRPr="000778D9">
                <w:rPr>
                  <w:rStyle w:val="Hyperlink"/>
                </w:rPr>
                <w:t>257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65FF4B" w14:textId="729673A0" w:rsidR="00AF46A0" w:rsidRDefault="00AF46A0" w:rsidP="00AF46A0">
            <w:pPr>
              <w:pStyle w:val="Header"/>
            </w:pPr>
            <w:r>
              <w:t>NOGRR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21FFB1B2" w14:textId="48AF1319" w:rsidR="00AF46A0" w:rsidRDefault="00AF46A0" w:rsidP="00AF46A0">
            <w:pPr>
              <w:pStyle w:val="Header"/>
            </w:pPr>
            <w:bookmarkStart w:id="0" w:name="_Hlk79073630"/>
            <w:r>
              <w:t>Removal of Redundant ERS Reporting Requirement</w:t>
            </w:r>
            <w:bookmarkEnd w:id="0"/>
          </w:p>
        </w:tc>
      </w:tr>
      <w:tr w:rsidR="00DA701B" w:rsidRPr="00E01925" w14:paraId="3D5BDB5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99B9264" w14:textId="19BB8593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404BF752" w14:textId="017459CB" w:rsidR="00DA701B" w:rsidRPr="00E01925" w:rsidRDefault="00DA701B" w:rsidP="00DA701B">
            <w:pPr>
              <w:pStyle w:val="NormalArial"/>
            </w:pPr>
            <w:r>
              <w:t>September 7</w:t>
            </w:r>
            <w:r>
              <w:t>, 2023</w:t>
            </w:r>
          </w:p>
        </w:tc>
      </w:tr>
      <w:tr w:rsidR="00DA701B" w:rsidRPr="00E01925" w14:paraId="6F7F1D1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0C49D17" w14:textId="3431BFCF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01CB4E15" w14:textId="01DE7EC5" w:rsidR="00DA701B" w:rsidRDefault="00DA701B" w:rsidP="00DA701B">
            <w:pPr>
              <w:pStyle w:val="NormalArial"/>
            </w:pPr>
            <w:r>
              <w:t>Recommended Approval</w:t>
            </w:r>
          </w:p>
        </w:tc>
      </w:tr>
      <w:tr w:rsidR="00DA701B" w:rsidRPr="00E01925" w14:paraId="5E1BB75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5EAFADA" w14:textId="321C22F7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22A63A6A" w14:textId="7C762330" w:rsidR="00DA701B" w:rsidRDefault="00DA701B" w:rsidP="00DA701B">
            <w:pPr>
              <w:pStyle w:val="NormalArial"/>
            </w:pPr>
            <w:r>
              <w:t>Normal</w:t>
            </w:r>
          </w:p>
        </w:tc>
      </w:tr>
      <w:tr w:rsidR="00DA701B" w:rsidRPr="00E01925" w14:paraId="7F0049B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281366" w14:textId="5B30D0E3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327CF643" w14:textId="7ACA7665" w:rsidR="00DA701B" w:rsidRDefault="00DA701B" w:rsidP="00DA701B">
            <w:pPr>
              <w:pStyle w:val="NormalArial"/>
            </w:pPr>
            <w:r>
              <w:t>To be determined</w:t>
            </w:r>
          </w:p>
        </w:tc>
      </w:tr>
      <w:tr w:rsidR="00DA701B" w:rsidRPr="00E01925" w14:paraId="171F5C0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972EB39" w14:textId="442CEA0A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8B6C7E4" w14:textId="0A1B6A76" w:rsidR="00DA701B" w:rsidRDefault="00DA701B" w:rsidP="00DA701B">
            <w:pPr>
              <w:pStyle w:val="NormalArial"/>
            </w:pPr>
            <w:r>
              <w:t>To be determined</w:t>
            </w:r>
          </w:p>
        </w:tc>
      </w:tr>
      <w:tr w:rsidR="009D17F0" w14:paraId="690D7C7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B66FE" w14:textId="77777777" w:rsidR="009D17F0" w:rsidRDefault="0007682E" w:rsidP="00C76A2C">
            <w:pPr>
              <w:pStyle w:val="Header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DAB2093" w14:textId="73850FE8" w:rsidR="009D17F0" w:rsidRPr="00FB509B" w:rsidRDefault="00051895" w:rsidP="00F44236">
            <w:pPr>
              <w:pStyle w:val="NormalArial"/>
            </w:pPr>
            <w:r w:rsidRPr="00051895">
              <w:t>9.1.2</w:t>
            </w:r>
            <w:r>
              <w:t xml:space="preserve">, </w:t>
            </w:r>
            <w:r w:rsidRPr="00051895">
              <w:t>Compliance with Valid Dispatch Instructions</w:t>
            </w:r>
          </w:p>
        </w:tc>
      </w:tr>
      <w:tr w:rsidR="00C9766A" w14:paraId="0B6F24D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C0179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81538D" w14:textId="65FF583E" w:rsidR="00C9766A" w:rsidRPr="00FB509B" w:rsidRDefault="00051895" w:rsidP="00C76A2C">
            <w:pPr>
              <w:pStyle w:val="NormalArial"/>
            </w:pPr>
            <w:r>
              <w:t>None</w:t>
            </w:r>
          </w:p>
        </w:tc>
      </w:tr>
      <w:tr w:rsidR="009D17F0" w14:paraId="2F2CFD6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E4ECB3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596965" w14:textId="338D7FAE" w:rsidR="009D17F0" w:rsidRPr="00FB509B" w:rsidRDefault="00051895" w:rsidP="00051895">
            <w:pPr>
              <w:pStyle w:val="NormalArial"/>
              <w:spacing w:before="120" w:after="120"/>
            </w:pPr>
            <w:r>
              <w:t>This Nodal Operating Guide Revision Request (NOGRR) resolves a conflict in Emergency Response Service (ERS) event reporting timelines between the Operating Guide and Protocols by striking the 90-day event reporting requirement in the Operating Guide.</w:t>
            </w:r>
          </w:p>
        </w:tc>
      </w:tr>
      <w:tr w:rsidR="009D17F0" w14:paraId="59263716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C02AE69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3DE9E95B" w14:textId="4F3B5D00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2742E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8" type="#_x0000_t75" style="width:15.6pt;height:15pt" o:ole="">
                  <v:imagedata r:id="rId9" o:title=""/>
                </v:shape>
                <w:control r:id="rId10" w:name="TextBox11" w:shapeid="_x0000_i1108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51AA2199" w14:textId="5BA764C8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1E276A8B">
                <v:shape id="_x0000_i1107" type="#_x0000_t75" style="width:15.6pt;height:15pt" o:ole="">
                  <v:imagedata r:id="rId11" o:title=""/>
                </v:shape>
                <w:control r:id="rId12" w:name="TextBox1" w:shapeid="_x0000_i1107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="00446B8D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06D7C6BF" w14:textId="04E0B1DC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92F0BC5">
                <v:shape id="_x0000_i1106" type="#_x0000_t75" style="width:15.6pt;height:15pt" o:ole="">
                  <v:imagedata r:id="rId14" o:title=""/>
                </v:shape>
                <w:control r:id="rId15" w:name="TextBox12" w:shapeid="_x0000_i1106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EF050E6" w14:textId="7428C0D1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CE36406">
                <v:shape id="_x0000_i1105" type="#_x0000_t75" style="width:15.6pt;height:15pt" o:ole="">
                  <v:imagedata r:id="rId11" o:title=""/>
                </v:shape>
                <w:control r:id="rId16" w:name="TextBox13" w:shapeid="_x0000_i110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45C5449" w14:textId="224FB5DA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A8123C1">
                <v:shape id="_x0000_i1104" type="#_x0000_t75" style="width:15.6pt;height:15pt" o:ole="">
                  <v:imagedata r:id="rId11" o:title=""/>
                </v:shape>
                <w:control r:id="rId17" w:name="TextBox14" w:shapeid="_x0000_i1104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651A27FE" w14:textId="6740BC8A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7457A54">
                <v:shape id="_x0000_i1103" type="#_x0000_t75" style="width:15.6pt;height:15pt" o:ole="">
                  <v:imagedata r:id="rId11" o:title=""/>
                </v:shape>
                <w:control r:id="rId18" w:name="TextBox15" w:shapeid="_x0000_i1103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377D334F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1A444015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1C3B95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268EE2" w14:textId="1916EA34" w:rsidR="00625E5D" w:rsidRPr="00625E5D" w:rsidRDefault="00051895" w:rsidP="00C76A2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NOGRR removes a vague reference to ERS reporting in the Operating Guide, as a more detailed reporting requirement already exists within Protocol Section </w:t>
            </w:r>
            <w:r w:rsidRPr="00051895">
              <w:t>8.1.3.1.4</w:t>
            </w:r>
            <w:r>
              <w:t xml:space="preserve">, </w:t>
            </w:r>
            <w:r w:rsidRPr="00051895">
              <w:t>Event Performance Criteria for Emergency Response Service Resources</w:t>
            </w:r>
            <w:r>
              <w:t>.</w:t>
            </w:r>
          </w:p>
        </w:tc>
      </w:tr>
      <w:tr w:rsidR="00DA701B" w14:paraId="07FC1090" w14:textId="77777777" w:rsidTr="00DA70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2D222" w14:textId="77777777" w:rsidR="00DA701B" w:rsidRDefault="00DA701B" w:rsidP="00A731D1">
            <w:pPr>
              <w:pStyle w:val="Header"/>
            </w:pPr>
            <w:r>
              <w:t>ROS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519E" w14:textId="2FDCC497" w:rsidR="00DA701B" w:rsidRDefault="00DA701B" w:rsidP="00A731D1">
            <w:pPr>
              <w:pStyle w:val="NormalArial"/>
              <w:spacing w:before="120" w:after="120"/>
            </w:pPr>
            <w:r>
              <w:t xml:space="preserve">On </w:t>
            </w:r>
            <w:r>
              <w:t>9/7</w:t>
            </w:r>
            <w:r>
              <w:t xml:space="preserve">/23, ROS voted unanimously to </w:t>
            </w:r>
            <w:r>
              <w:t>recommend approval of</w:t>
            </w:r>
            <w:r>
              <w:t xml:space="preserve"> NOGRR2</w:t>
            </w:r>
            <w:r>
              <w:t>57 as submitted</w:t>
            </w:r>
            <w:r>
              <w:t>.  All Market Segments participated in the vote.</w:t>
            </w:r>
          </w:p>
        </w:tc>
      </w:tr>
      <w:tr w:rsidR="00DA701B" w14:paraId="4C247F54" w14:textId="77777777" w:rsidTr="00DA70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42905" w14:textId="77777777" w:rsidR="00DA701B" w:rsidRDefault="00DA701B" w:rsidP="00A731D1">
            <w:pPr>
              <w:pStyle w:val="Header"/>
            </w:pPr>
            <w:r>
              <w:lastRenderedPageBreak/>
              <w:t>Summary of ROS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944F" w14:textId="4358BF0B" w:rsidR="00DA701B" w:rsidRDefault="00DA701B" w:rsidP="00A731D1">
            <w:pPr>
              <w:pStyle w:val="NormalArial"/>
              <w:spacing w:before="120" w:after="120"/>
            </w:pPr>
            <w:r>
              <w:t xml:space="preserve">On </w:t>
            </w:r>
            <w:r>
              <w:t>9/7</w:t>
            </w:r>
            <w:r>
              <w:t xml:space="preserve">/23, ERCOT Staff </w:t>
            </w:r>
            <w:r>
              <w:t>provided an overview of</w:t>
            </w:r>
            <w:r>
              <w:t xml:space="preserve"> </w:t>
            </w:r>
            <w:proofErr w:type="gramStart"/>
            <w:r>
              <w:t>NOGRR2</w:t>
            </w:r>
            <w:r>
              <w:t>5</w:t>
            </w:r>
            <w:r>
              <w:t>7</w:t>
            </w:r>
            <w:proofErr w:type="gramEnd"/>
            <w:r>
              <w:t xml:space="preserve"> and the existing report</w:t>
            </w:r>
            <w:r w:rsidR="00275703">
              <w:t>s</w:t>
            </w:r>
            <w:r>
              <w:t xml:space="preserve"> already codified within Protocols</w:t>
            </w:r>
            <w:r>
              <w:t xml:space="preserve">. </w:t>
            </w:r>
          </w:p>
        </w:tc>
      </w:tr>
    </w:tbl>
    <w:p w14:paraId="475B2026" w14:textId="4F2E13EC" w:rsidR="0059260F" w:rsidRDefault="0059260F" w:rsidP="00E71C39">
      <w:pPr>
        <w:pStyle w:val="NormalArial"/>
      </w:pPr>
    </w:p>
    <w:tbl>
      <w:tblPr>
        <w:tblW w:w="10445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1"/>
        <w:gridCol w:w="7564"/>
      </w:tblGrid>
      <w:tr w:rsidR="00DA701B" w14:paraId="1C76F0B9" w14:textId="77777777" w:rsidTr="00A731D1">
        <w:trPr>
          <w:trHeight w:val="518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6478B2" w14:textId="77777777" w:rsidR="00DA701B" w:rsidRDefault="00DA701B" w:rsidP="00A731D1">
            <w:pPr>
              <w:pStyle w:val="Header"/>
              <w:jc w:val="center"/>
            </w:pPr>
            <w:r>
              <w:t>Opinions</w:t>
            </w:r>
          </w:p>
        </w:tc>
      </w:tr>
      <w:tr w:rsidR="00DA701B" w14:paraId="4585303B" w14:textId="77777777" w:rsidTr="00A731D1">
        <w:trPr>
          <w:trHeight w:val="5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FDBB8E" w14:textId="77777777" w:rsidR="00DA701B" w:rsidRDefault="00DA701B" w:rsidP="00A731D1">
            <w:pPr>
              <w:pStyle w:val="Header"/>
              <w:spacing w:before="120" w:after="120"/>
            </w:pPr>
            <w:r>
              <w:t>Credit Review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01F7" w14:textId="77777777" w:rsidR="00DA701B" w:rsidRDefault="00DA701B" w:rsidP="00A731D1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DA701B" w14:paraId="1EBC3479" w14:textId="77777777" w:rsidTr="00A731D1">
        <w:trPr>
          <w:trHeight w:val="5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98168F" w14:textId="77777777" w:rsidR="00DA701B" w:rsidRDefault="00DA701B" w:rsidP="00A731D1">
            <w:pPr>
              <w:pStyle w:val="Header"/>
              <w:spacing w:before="120" w:after="120"/>
            </w:pPr>
            <w:r>
              <w:t>Independent Market Monitor Opinion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3E98" w14:textId="77777777" w:rsidR="00DA701B" w:rsidRDefault="00DA701B" w:rsidP="00A731D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DA701B" w14:paraId="2216CB31" w14:textId="77777777" w:rsidTr="00A731D1">
        <w:trPr>
          <w:trHeight w:val="5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35C4F9" w14:textId="77777777" w:rsidR="00DA701B" w:rsidRDefault="00DA701B" w:rsidP="00A731D1">
            <w:pPr>
              <w:pStyle w:val="Header"/>
              <w:spacing w:before="120" w:after="120"/>
            </w:pPr>
            <w:r>
              <w:t>ERCOT Opinion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5514" w14:textId="77777777" w:rsidR="00DA701B" w:rsidRDefault="00DA701B" w:rsidP="00A731D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DA701B" w14:paraId="4882CE40" w14:textId="77777777" w:rsidTr="00A731D1">
        <w:trPr>
          <w:trHeight w:val="5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DD211" w14:textId="77777777" w:rsidR="00DA701B" w:rsidRDefault="00DA701B" w:rsidP="00A731D1">
            <w:pPr>
              <w:pStyle w:val="Header"/>
              <w:spacing w:before="120" w:after="120"/>
            </w:pPr>
            <w:r>
              <w:t>ERCOT Market Impact Statement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CA03" w14:textId="77777777" w:rsidR="00DA701B" w:rsidRDefault="00DA701B" w:rsidP="00A731D1">
            <w:pPr>
              <w:pStyle w:val="NormalArial"/>
              <w:spacing w:before="120" w:after="120"/>
            </w:pPr>
            <w:r>
              <w:t>To be determined</w:t>
            </w:r>
          </w:p>
        </w:tc>
      </w:tr>
    </w:tbl>
    <w:p w14:paraId="6F180E2C" w14:textId="77777777" w:rsidR="00DA701B" w:rsidRPr="0030232A" w:rsidRDefault="00DA701B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DE413C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ED2654" w14:textId="1AF9F341" w:rsidR="00AF46A0" w:rsidRPr="00AF46A0" w:rsidRDefault="009A3772" w:rsidP="00AF46A0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5408983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1D84431" w14:textId="0C9667DA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0BCBF6D" w14:textId="6F3FF3D6" w:rsidR="00B26735" w:rsidRPr="00B26735" w:rsidRDefault="00A9237D" w:rsidP="00A9237D">
            <w:pPr>
              <w:pStyle w:val="NormalArial"/>
            </w:pPr>
            <w:r>
              <w:t>Thelma Garza</w:t>
            </w:r>
          </w:p>
        </w:tc>
      </w:tr>
      <w:tr w:rsidR="009A3772" w14:paraId="1D03B76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8C3FA66" w14:textId="2EF956A5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16A1065" w14:textId="2C71F2C0" w:rsidR="00B26735" w:rsidRPr="00B26735" w:rsidRDefault="00275703" w:rsidP="00A9237D">
            <w:pPr>
              <w:pStyle w:val="NormalArial"/>
            </w:pPr>
            <w:hyperlink r:id="rId19" w:history="1">
              <w:r w:rsidR="00A9237D" w:rsidRPr="008F47D8">
                <w:rPr>
                  <w:rStyle w:val="Hyperlink"/>
                </w:rPr>
                <w:t>thelma.garza@ercot.com</w:t>
              </w:r>
            </w:hyperlink>
          </w:p>
        </w:tc>
      </w:tr>
      <w:tr w:rsidR="009A3772" w14:paraId="3112211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29FB38D" w14:textId="55D61D5F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33B7E67D" w14:textId="53524D30" w:rsidR="00B26735" w:rsidRPr="00B26735" w:rsidRDefault="00A9237D" w:rsidP="00A9237D">
            <w:pPr>
              <w:pStyle w:val="NormalArial"/>
            </w:pPr>
            <w:r>
              <w:t>ERCOT</w:t>
            </w:r>
          </w:p>
        </w:tc>
      </w:tr>
      <w:tr w:rsidR="009A3772" w14:paraId="252CD5F9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8BC3AD" w14:textId="16BD9A38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FDE7B4B" w14:textId="21998F1F" w:rsidR="00B26735" w:rsidRPr="00B26735" w:rsidRDefault="00A9237D" w:rsidP="00A9237D">
            <w:pPr>
              <w:pStyle w:val="NormalArial"/>
            </w:pPr>
            <w:r w:rsidRPr="00A9237D">
              <w:t>512-248-3936</w:t>
            </w:r>
          </w:p>
        </w:tc>
      </w:tr>
      <w:tr w:rsidR="009A3772" w14:paraId="1222B50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419703F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EF402F8" w14:textId="77777777" w:rsidR="009A3772" w:rsidRDefault="009A3772" w:rsidP="00A9237D">
            <w:pPr>
              <w:pStyle w:val="NormalArial"/>
            </w:pPr>
          </w:p>
        </w:tc>
      </w:tr>
      <w:tr w:rsidR="009A3772" w14:paraId="0CC1612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873AE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6EAE789" w14:textId="3BCFA2C0" w:rsidR="009A3772" w:rsidRDefault="00A9237D" w:rsidP="00A9237D">
            <w:pPr>
              <w:pStyle w:val="NormalArial"/>
            </w:pPr>
            <w:r>
              <w:t>Not applicable</w:t>
            </w:r>
          </w:p>
        </w:tc>
      </w:tr>
    </w:tbl>
    <w:p w14:paraId="71B86AE8" w14:textId="77777777" w:rsidR="009A3772" w:rsidRPr="00D56D61" w:rsidRDefault="009A3772">
      <w:pPr>
        <w:pStyle w:val="NormalArial"/>
      </w:pPr>
    </w:p>
    <w:tbl>
      <w:tblPr>
        <w:tblW w:w="10445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1"/>
        <w:gridCol w:w="7564"/>
      </w:tblGrid>
      <w:tr w:rsidR="009A3772" w:rsidRPr="00D56D61" w14:paraId="160F7248" w14:textId="77777777" w:rsidTr="00DA701B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AEA3566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55803E01" w14:textId="77777777" w:rsidTr="00DA701B">
        <w:trPr>
          <w:cantSplit/>
          <w:trHeight w:val="432"/>
        </w:trPr>
        <w:tc>
          <w:tcPr>
            <w:tcW w:w="2880" w:type="dxa"/>
            <w:vAlign w:val="center"/>
          </w:tcPr>
          <w:p w14:paraId="69A0010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3A5477AF" w14:textId="2395F8B3" w:rsidR="009A3772" w:rsidRPr="00D56D61" w:rsidRDefault="00A9237D">
            <w:pPr>
              <w:pStyle w:val="NormalArial"/>
            </w:pPr>
            <w:r>
              <w:t>Cory Phillips</w:t>
            </w:r>
          </w:p>
        </w:tc>
      </w:tr>
      <w:tr w:rsidR="009A3772" w:rsidRPr="00D56D61" w14:paraId="0606F745" w14:textId="77777777" w:rsidTr="00DA701B">
        <w:trPr>
          <w:cantSplit/>
          <w:trHeight w:val="432"/>
        </w:trPr>
        <w:tc>
          <w:tcPr>
            <w:tcW w:w="2880" w:type="dxa"/>
            <w:vAlign w:val="center"/>
          </w:tcPr>
          <w:p w14:paraId="33D7868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4FCA0B" w14:textId="7A480330" w:rsidR="009A3772" w:rsidRPr="00D56D61" w:rsidRDefault="00275703">
            <w:pPr>
              <w:pStyle w:val="NormalArial"/>
            </w:pPr>
            <w:hyperlink r:id="rId20" w:history="1">
              <w:r w:rsidR="00A9237D" w:rsidRPr="008F47D8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1DA8D8AA" w14:textId="77777777" w:rsidTr="00DA701B">
        <w:trPr>
          <w:cantSplit/>
          <w:trHeight w:val="432"/>
        </w:trPr>
        <w:tc>
          <w:tcPr>
            <w:tcW w:w="2880" w:type="dxa"/>
            <w:vAlign w:val="center"/>
          </w:tcPr>
          <w:p w14:paraId="5448BB8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54E0880" w14:textId="4F790F5C" w:rsidR="009A3772" w:rsidRDefault="00A9237D">
            <w:pPr>
              <w:pStyle w:val="NormalArial"/>
            </w:pPr>
            <w:r>
              <w:t>512-248-6464</w:t>
            </w:r>
          </w:p>
        </w:tc>
      </w:tr>
      <w:tr w:rsidR="00DA701B" w14:paraId="5F5A8B0A" w14:textId="77777777" w:rsidTr="00DA701B">
        <w:trPr>
          <w:cantSplit/>
          <w:trHeight w:val="152"/>
        </w:trPr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BB96DF" w14:textId="77777777" w:rsidR="00DA701B" w:rsidRDefault="00DA701B" w:rsidP="00A731D1">
            <w:pPr>
              <w:pStyle w:val="NormalArial"/>
              <w:rPr>
                <w:b/>
              </w:rPr>
            </w:pPr>
          </w:p>
        </w:tc>
        <w:tc>
          <w:tcPr>
            <w:tcW w:w="7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97B72A" w14:textId="77777777" w:rsidR="00DA701B" w:rsidRDefault="00DA701B" w:rsidP="00A731D1">
            <w:pPr>
              <w:pStyle w:val="NormalArial"/>
            </w:pPr>
          </w:p>
        </w:tc>
      </w:tr>
      <w:tr w:rsidR="00DA701B" w14:paraId="008B7A3B" w14:textId="77777777" w:rsidTr="00DA701B">
        <w:trPr>
          <w:cantSplit/>
          <w:trHeight w:val="432"/>
        </w:trPr>
        <w:tc>
          <w:tcPr>
            <w:tcW w:w="10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F519" w14:textId="77777777" w:rsidR="00DA701B" w:rsidRDefault="00DA701B" w:rsidP="00A731D1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DA701B" w14:paraId="639322F0" w14:textId="77777777" w:rsidTr="00DA701B">
        <w:trPr>
          <w:cantSplit/>
          <w:trHeight w:val="432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DB1D" w14:textId="77777777" w:rsidR="00DA701B" w:rsidRDefault="00DA701B" w:rsidP="00A731D1">
            <w:pPr>
              <w:pStyle w:val="NormalArial"/>
              <w:rPr>
                <w:b/>
              </w:rPr>
            </w:pPr>
            <w:r>
              <w:rPr>
                <w:b/>
              </w:rPr>
              <w:t>Comment Author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AB6D" w14:textId="77777777" w:rsidR="00DA701B" w:rsidRDefault="00DA701B" w:rsidP="00A731D1">
            <w:pPr>
              <w:pStyle w:val="NormalArial"/>
            </w:pPr>
            <w:r>
              <w:rPr>
                <w:b/>
              </w:rPr>
              <w:t>Comment Summary</w:t>
            </w:r>
          </w:p>
        </w:tc>
      </w:tr>
      <w:tr w:rsidR="00DA701B" w14:paraId="4AA9D995" w14:textId="77777777" w:rsidTr="00DA701B">
        <w:trPr>
          <w:cantSplit/>
          <w:trHeight w:val="432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346F" w14:textId="77777777" w:rsidR="00DA701B" w:rsidRDefault="00DA701B" w:rsidP="00A731D1">
            <w:pPr>
              <w:pStyle w:val="NormalArial"/>
              <w:rPr>
                <w:b/>
              </w:rPr>
            </w:pPr>
            <w:r>
              <w:rPr>
                <w:bCs/>
              </w:rPr>
              <w:t>None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3D05" w14:textId="77777777" w:rsidR="00DA701B" w:rsidRDefault="00DA701B" w:rsidP="00A731D1">
            <w:pPr>
              <w:pStyle w:val="NormalArial"/>
            </w:pPr>
          </w:p>
        </w:tc>
      </w:tr>
      <w:tr w:rsidR="00DA701B" w14:paraId="2D412701" w14:textId="77777777" w:rsidTr="00DA701B">
        <w:trPr>
          <w:cantSplit/>
          <w:trHeight w:val="80"/>
        </w:trPr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0D1120" w14:textId="77777777" w:rsidR="00DA701B" w:rsidRDefault="00DA701B" w:rsidP="00A731D1">
            <w:pPr>
              <w:pStyle w:val="NormalArial"/>
              <w:rPr>
                <w:bCs/>
              </w:rPr>
            </w:pPr>
          </w:p>
        </w:tc>
        <w:tc>
          <w:tcPr>
            <w:tcW w:w="7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56FD53" w14:textId="77777777" w:rsidR="00DA701B" w:rsidRDefault="00DA701B" w:rsidP="00A731D1">
            <w:pPr>
              <w:pStyle w:val="NormalArial"/>
            </w:pPr>
          </w:p>
        </w:tc>
      </w:tr>
      <w:tr w:rsidR="00DA701B" w14:paraId="162AEDCD" w14:textId="77777777" w:rsidTr="00DA701B">
        <w:trPr>
          <w:cantSplit/>
          <w:trHeight w:val="432"/>
        </w:trPr>
        <w:tc>
          <w:tcPr>
            <w:tcW w:w="10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20A3" w14:textId="77777777" w:rsidR="00DA701B" w:rsidRDefault="00DA701B" w:rsidP="00A731D1">
            <w:pPr>
              <w:pStyle w:val="NormalArial"/>
              <w:jc w:val="center"/>
            </w:pPr>
            <w:r>
              <w:rPr>
                <w:b/>
              </w:rPr>
              <w:t>Market Rules Notes</w:t>
            </w:r>
          </w:p>
        </w:tc>
      </w:tr>
    </w:tbl>
    <w:p w14:paraId="718CB424" w14:textId="1D83D2F2" w:rsidR="009A3772" w:rsidRPr="00D56D61" w:rsidRDefault="00DA701B" w:rsidP="00DA701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FBFE54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E7C6BC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6F41FB39" w14:textId="2247ADDD" w:rsidR="00B26735" w:rsidRDefault="00B26735" w:rsidP="00B26735">
      <w:pPr>
        <w:pStyle w:val="H3"/>
      </w:pPr>
      <w:r w:rsidRPr="00D7095B">
        <w:lastRenderedPageBreak/>
        <w:t>9.1.</w:t>
      </w:r>
      <w:r>
        <w:t>2</w:t>
      </w:r>
      <w:r w:rsidRPr="00D7095B">
        <w:tab/>
      </w:r>
      <w:r w:rsidRPr="002C15D9">
        <w:t>Compliance</w:t>
      </w:r>
      <w:r w:rsidRPr="00D7095B">
        <w:t xml:space="preserve"> with Valid Dispatch Instructions </w:t>
      </w:r>
    </w:p>
    <w:p w14:paraId="514FA860" w14:textId="77777777" w:rsidR="00B26735" w:rsidRDefault="00B26735" w:rsidP="00B26735">
      <w:pPr>
        <w:pStyle w:val="BodyTextNumbered"/>
      </w:pPr>
      <w:r>
        <w:t>(1)</w:t>
      </w:r>
      <w:r>
        <w:tab/>
      </w:r>
      <w:r w:rsidRPr="00AE7BA2">
        <w:t>ERCOT shall produce monthly reports detailing Resource-specific Regulation Service and energy deployment performance, including Load Resources, based on the criteria described in Protocol Section 8.1.1.4.1, Regulation Service and Generation Resource/Controllable Load Resource Energy Deployment Performance.</w:t>
      </w:r>
    </w:p>
    <w:p w14:paraId="77FB4FA7" w14:textId="77777777" w:rsidR="00B26735" w:rsidRPr="00AE7BA2" w:rsidRDefault="00B26735" w:rsidP="00B26735">
      <w:pPr>
        <w:pStyle w:val="BodyTextNumbered"/>
      </w:pPr>
      <w:r>
        <w:t>(2)</w:t>
      </w:r>
      <w:r>
        <w:tab/>
      </w:r>
      <w:r w:rsidRPr="00A337B2">
        <w:t xml:space="preserve">ERCOT shall produce a report for any system-wide deployment of Load Resources </w:t>
      </w:r>
      <w:del w:id="1" w:author="ERCOT" w:date="2023-08-21T07:54:00Z">
        <w:r w:rsidDel="00AF46A0">
          <w:delText>and/</w:delText>
        </w:r>
        <w:r w:rsidRPr="00A337B2" w:rsidDel="00AF46A0">
          <w:delText xml:space="preserve">or </w:delText>
        </w:r>
        <w:r w:rsidDel="00AF46A0">
          <w:delText>ERS</w:delText>
        </w:r>
        <w:r w:rsidRPr="00A337B2" w:rsidDel="00AF46A0">
          <w:delText>,</w:delText>
        </w:r>
      </w:del>
      <w:r w:rsidRPr="00A337B2">
        <w:t xml:space="preserve"> on an event basis, within 90 days after the event occurs and shall post it to the MIS Secure Area.</w:t>
      </w:r>
    </w:p>
    <w:p w14:paraId="65702D00" w14:textId="7F2B9F44" w:rsidR="00BC2D06" w:rsidRPr="00FB509B" w:rsidRDefault="00BC2D06" w:rsidP="00051895">
      <w:pPr>
        <w:rPr>
          <w:rFonts w:ascii="Arial" w:hAnsi="Arial" w:cs="Arial"/>
        </w:rPr>
      </w:pPr>
    </w:p>
    <w:sectPr w:rsidR="00BC2D06" w:rsidRPr="00FB509B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99ED2" w14:textId="77777777" w:rsidR="00470492" w:rsidRDefault="00470492">
      <w:r>
        <w:separator/>
      </w:r>
    </w:p>
  </w:endnote>
  <w:endnote w:type="continuationSeparator" w:id="0">
    <w:p w14:paraId="7413A718" w14:textId="77777777" w:rsidR="00470492" w:rsidRDefault="0047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E083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B965" w14:textId="08EF6C71" w:rsidR="00D176CF" w:rsidRDefault="00AF46A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257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F035E3">
      <w:rPr>
        <w:rFonts w:ascii="Arial" w:hAnsi="Arial" w:cs="Arial"/>
        <w:sz w:val="18"/>
      </w:rPr>
      <w:t>-0</w:t>
    </w:r>
    <w:r w:rsidR="00DA701B">
      <w:rPr>
        <w:rFonts w:ascii="Arial" w:hAnsi="Arial" w:cs="Arial"/>
        <w:sz w:val="18"/>
      </w:rPr>
      <w:t>4 ROS Report</w:t>
    </w:r>
    <w:r w:rsidR="00F035E3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</w:t>
    </w:r>
    <w:r w:rsidR="00DA701B">
      <w:rPr>
        <w:rFonts w:ascii="Arial" w:hAnsi="Arial" w:cs="Arial"/>
        <w:sz w:val="18"/>
      </w:rPr>
      <w:t>907</w:t>
    </w:r>
    <w:r w:rsidR="00F035E3">
      <w:rPr>
        <w:rFonts w:ascii="Arial" w:hAnsi="Arial" w:cs="Arial"/>
        <w:sz w:val="18"/>
      </w:rPr>
      <w:t>2</w:t>
    </w:r>
    <w:r w:rsidR="00B26735">
      <w:rPr>
        <w:rFonts w:ascii="Arial" w:hAnsi="Arial" w:cs="Arial"/>
        <w:sz w:val="18"/>
      </w:rPr>
      <w:t>3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1C29638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7D7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95F7D" w14:textId="77777777" w:rsidR="00470492" w:rsidRDefault="00470492">
      <w:r>
        <w:separator/>
      </w:r>
    </w:p>
  </w:footnote>
  <w:footnote w:type="continuationSeparator" w:id="0">
    <w:p w14:paraId="7F101667" w14:textId="77777777" w:rsidR="00470492" w:rsidRDefault="00470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432E" w14:textId="00E3219B" w:rsidR="00D176CF" w:rsidRDefault="00DA701B" w:rsidP="00816950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8612469">
    <w:abstractNumId w:val="0"/>
  </w:num>
  <w:num w:numId="2" w16cid:durableId="1972900129">
    <w:abstractNumId w:val="10"/>
  </w:num>
  <w:num w:numId="3" w16cid:durableId="1719402596">
    <w:abstractNumId w:val="11"/>
  </w:num>
  <w:num w:numId="4" w16cid:durableId="1086997071">
    <w:abstractNumId w:val="1"/>
  </w:num>
  <w:num w:numId="5" w16cid:durableId="1632245700">
    <w:abstractNumId w:val="6"/>
  </w:num>
  <w:num w:numId="6" w16cid:durableId="101845281">
    <w:abstractNumId w:val="6"/>
  </w:num>
  <w:num w:numId="7" w16cid:durableId="958803768">
    <w:abstractNumId w:val="6"/>
  </w:num>
  <w:num w:numId="8" w16cid:durableId="381095510">
    <w:abstractNumId w:val="6"/>
  </w:num>
  <w:num w:numId="9" w16cid:durableId="720905338">
    <w:abstractNumId w:val="6"/>
  </w:num>
  <w:num w:numId="10" w16cid:durableId="39550224">
    <w:abstractNumId w:val="6"/>
  </w:num>
  <w:num w:numId="11" w16cid:durableId="631402973">
    <w:abstractNumId w:val="6"/>
  </w:num>
  <w:num w:numId="12" w16cid:durableId="1522236098">
    <w:abstractNumId w:val="6"/>
  </w:num>
  <w:num w:numId="13" w16cid:durableId="825777042">
    <w:abstractNumId w:val="6"/>
  </w:num>
  <w:num w:numId="14" w16cid:durableId="426461667">
    <w:abstractNumId w:val="3"/>
  </w:num>
  <w:num w:numId="15" w16cid:durableId="1921600531">
    <w:abstractNumId w:val="5"/>
  </w:num>
  <w:num w:numId="16" w16cid:durableId="37627285">
    <w:abstractNumId w:val="8"/>
  </w:num>
  <w:num w:numId="17" w16cid:durableId="875315255">
    <w:abstractNumId w:val="9"/>
  </w:num>
  <w:num w:numId="18" w16cid:durableId="184369510">
    <w:abstractNumId w:val="4"/>
  </w:num>
  <w:num w:numId="19" w16cid:durableId="2128312001">
    <w:abstractNumId w:val="7"/>
  </w:num>
  <w:num w:numId="20" w16cid:durableId="5653811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51895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F38F0"/>
    <w:rsid w:val="00237430"/>
    <w:rsid w:val="00275703"/>
    <w:rsid w:val="00276A99"/>
    <w:rsid w:val="00286AD9"/>
    <w:rsid w:val="002909DD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618DF"/>
    <w:rsid w:val="00384709"/>
    <w:rsid w:val="00386C35"/>
    <w:rsid w:val="003A3D77"/>
    <w:rsid w:val="003B5AED"/>
    <w:rsid w:val="003C6B7B"/>
    <w:rsid w:val="003E6A79"/>
    <w:rsid w:val="004135BD"/>
    <w:rsid w:val="004302A4"/>
    <w:rsid w:val="004463BA"/>
    <w:rsid w:val="00446B8D"/>
    <w:rsid w:val="00470492"/>
    <w:rsid w:val="004822D4"/>
    <w:rsid w:val="0049290B"/>
    <w:rsid w:val="004A4451"/>
    <w:rsid w:val="004D3958"/>
    <w:rsid w:val="005008DF"/>
    <w:rsid w:val="005045D0"/>
    <w:rsid w:val="0051525A"/>
    <w:rsid w:val="00534C6C"/>
    <w:rsid w:val="005841C0"/>
    <w:rsid w:val="0059260F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16950"/>
    <w:rsid w:val="00845778"/>
    <w:rsid w:val="00887E28"/>
    <w:rsid w:val="008D2048"/>
    <w:rsid w:val="008D5C3A"/>
    <w:rsid w:val="008E6DA2"/>
    <w:rsid w:val="00907B1E"/>
    <w:rsid w:val="00943AFD"/>
    <w:rsid w:val="00963A51"/>
    <w:rsid w:val="00983B6E"/>
    <w:rsid w:val="009936F8"/>
    <w:rsid w:val="009A3772"/>
    <w:rsid w:val="009C45C9"/>
    <w:rsid w:val="009D17F0"/>
    <w:rsid w:val="00A42796"/>
    <w:rsid w:val="00A5311D"/>
    <w:rsid w:val="00A9237D"/>
    <w:rsid w:val="00AD3B58"/>
    <w:rsid w:val="00AF46A0"/>
    <w:rsid w:val="00AF56C6"/>
    <w:rsid w:val="00B032E8"/>
    <w:rsid w:val="00B26735"/>
    <w:rsid w:val="00B57F96"/>
    <w:rsid w:val="00B67892"/>
    <w:rsid w:val="00BA4D33"/>
    <w:rsid w:val="00BC2D06"/>
    <w:rsid w:val="00BE564A"/>
    <w:rsid w:val="00C744EB"/>
    <w:rsid w:val="00C76A2C"/>
    <w:rsid w:val="00C90702"/>
    <w:rsid w:val="00C917FF"/>
    <w:rsid w:val="00C9766A"/>
    <w:rsid w:val="00CA699C"/>
    <w:rsid w:val="00CC4F39"/>
    <w:rsid w:val="00CD544C"/>
    <w:rsid w:val="00CF4256"/>
    <w:rsid w:val="00D04FE8"/>
    <w:rsid w:val="00D176CF"/>
    <w:rsid w:val="00D271E3"/>
    <w:rsid w:val="00D47A80"/>
    <w:rsid w:val="00D85807"/>
    <w:rsid w:val="00D87349"/>
    <w:rsid w:val="00D91EE9"/>
    <w:rsid w:val="00D97220"/>
    <w:rsid w:val="00DA701B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35E3"/>
    <w:rsid w:val="00F05A69"/>
    <w:rsid w:val="00F134E7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46352BC5"/>
  <w15:chartTrackingRefBased/>
  <w15:docId w15:val="{E6600269-3C58-442B-A301-D52C1BB1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051895"/>
    <w:pPr>
      <w:ind w:left="720" w:hanging="720"/>
    </w:pPr>
    <w:rPr>
      <w:iCs/>
      <w:szCs w:val="20"/>
      <w:lang w:val="x-none" w:eastAsia="x-none"/>
    </w:rPr>
  </w:style>
  <w:style w:type="character" w:customStyle="1" w:styleId="BodyTextNumberedChar1">
    <w:name w:val="Body Text Numbered Char1"/>
    <w:link w:val="BodyTextNumbered"/>
    <w:rsid w:val="00051895"/>
    <w:rPr>
      <w:iCs/>
      <w:sz w:val="24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A9237D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DA701B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57" TargetMode="External"/><Relationship Id="rId13" Type="http://schemas.openxmlformats.org/officeDocument/2006/relationships/hyperlink" Target="http://www.ercot.com/content/wcm/lists/144926/ERCOT_Strategic_Plan_2019-2023.pdf" TargetMode="External"/><Relationship Id="rId18" Type="http://schemas.openxmlformats.org/officeDocument/2006/relationships/control" Target="activeX/activeX6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Cory.phillips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thelma.garza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349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3057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4</cp:revision>
  <cp:lastPrinted>2013-11-15T22:11:00Z</cp:lastPrinted>
  <dcterms:created xsi:type="dcterms:W3CDTF">2023-09-07T15:12:00Z</dcterms:created>
  <dcterms:modified xsi:type="dcterms:W3CDTF">2023-09-07T15:30:00Z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2023-07-18T16:22:27Z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ae7bb9e1-2301-4712-ab4d-14b81be40ef2</vt:lpwstr>
  </property>
  <property fmtid="{D5CDD505-2E9C-101B-9397-08002B2CF9AE}" pid="8" name="MSIP_Label_7084cbda-52b8-46fb-a7b7-cb5bd465ed85_ContentBits">
    <vt:lpwstr>0</vt:lpwstr>
  </property>
</Properties>
</file>