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78E5758" w:rsidR="00067FE2" w:rsidRDefault="00E5723B" w:rsidP="00F44236">
            <w:pPr>
              <w:pStyle w:val="Header"/>
            </w:pPr>
            <w:hyperlink r:id="rId11" w:history="1">
              <w:r w:rsidR="005849D9" w:rsidRPr="00B665C8">
                <w:rPr>
                  <w:rStyle w:val="Hyperlink"/>
                </w:rPr>
                <w:t>1186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F60770D" w:rsidR="00067FE2" w:rsidRDefault="00D245F8" w:rsidP="00F44236">
            <w:pPr>
              <w:pStyle w:val="Header"/>
            </w:pPr>
            <w:r>
              <w:t xml:space="preserve">Improvements </w:t>
            </w:r>
            <w:r w:rsidR="006F3D42">
              <w:t>P</w:t>
            </w:r>
            <w:r w:rsidR="00E17737">
              <w:t xml:space="preserve">rior to </w:t>
            </w:r>
            <w:r w:rsidR="00F1715E">
              <w:t>the RTC</w:t>
            </w:r>
            <w:r w:rsidR="00CB02C0">
              <w:t>+</w:t>
            </w:r>
            <w:r w:rsidR="00F1715E">
              <w:t>B</w:t>
            </w:r>
            <w:r w:rsidR="00E17737">
              <w:t xml:space="preserve"> </w:t>
            </w:r>
            <w:r w:rsidR="006F3D42">
              <w:t>P</w:t>
            </w:r>
            <w:r w:rsidR="00F1715E">
              <w:t xml:space="preserve">roject </w:t>
            </w:r>
            <w:r w:rsidR="00E17737">
              <w:t xml:space="preserve">for </w:t>
            </w:r>
            <w:r w:rsidR="00F1715E">
              <w:t xml:space="preserve">Better </w:t>
            </w:r>
            <w:r w:rsidR="00E17737">
              <w:t xml:space="preserve">ESR </w:t>
            </w:r>
            <w:r>
              <w:t>S</w:t>
            </w:r>
            <w:r w:rsidR="005849D9">
              <w:t>tate of Charge</w:t>
            </w:r>
            <w:r>
              <w:t xml:space="preserve"> </w:t>
            </w:r>
            <w:r w:rsidR="00E17737">
              <w:t xml:space="preserve">Awareness, </w:t>
            </w:r>
            <w:r>
              <w:t>Accounting</w:t>
            </w:r>
            <w:r w:rsidR="006F3D42">
              <w:t>,</w:t>
            </w:r>
            <w:r>
              <w:t xml:space="preserve"> and Monitoring </w:t>
            </w:r>
          </w:p>
        </w:tc>
      </w:tr>
      <w:tr w:rsidR="003A2068" w:rsidRPr="00E01925" w14:paraId="398BCBF4" w14:textId="77777777" w:rsidTr="00BC2D06">
        <w:trPr>
          <w:trHeight w:val="518"/>
        </w:trPr>
        <w:tc>
          <w:tcPr>
            <w:tcW w:w="2880" w:type="dxa"/>
            <w:gridSpan w:val="2"/>
            <w:shd w:val="clear" w:color="auto" w:fill="FFFFFF"/>
            <w:vAlign w:val="center"/>
          </w:tcPr>
          <w:p w14:paraId="3A20C7F8" w14:textId="7268B16B" w:rsidR="003A2068" w:rsidRPr="00E01925" w:rsidRDefault="003A2068" w:rsidP="003A2068">
            <w:pPr>
              <w:pStyle w:val="Header"/>
              <w:rPr>
                <w:bCs w:val="0"/>
              </w:rPr>
            </w:pPr>
            <w:r w:rsidRPr="00E01925">
              <w:rPr>
                <w:bCs w:val="0"/>
              </w:rPr>
              <w:t xml:space="preserve">Date </w:t>
            </w:r>
            <w:r>
              <w:rPr>
                <w:bCs w:val="0"/>
              </w:rPr>
              <w:t>of Decision</w:t>
            </w:r>
          </w:p>
        </w:tc>
        <w:tc>
          <w:tcPr>
            <w:tcW w:w="7560" w:type="dxa"/>
            <w:gridSpan w:val="2"/>
            <w:vAlign w:val="center"/>
          </w:tcPr>
          <w:p w14:paraId="16A45634" w14:textId="3480E891" w:rsidR="003A2068" w:rsidRPr="00E01925" w:rsidRDefault="008F6DE3" w:rsidP="00E97CF6">
            <w:pPr>
              <w:pStyle w:val="NormalArial"/>
              <w:spacing w:before="120" w:after="120"/>
            </w:pPr>
            <w:r>
              <w:t xml:space="preserve">August </w:t>
            </w:r>
            <w:r w:rsidR="00C94335">
              <w:t>31</w:t>
            </w:r>
            <w:r w:rsidR="003A2068">
              <w:t>, 2023</w:t>
            </w:r>
          </w:p>
        </w:tc>
      </w:tr>
      <w:tr w:rsidR="003A2068" w:rsidRPr="00E01925" w14:paraId="61715D90" w14:textId="77777777" w:rsidTr="00BC2D06">
        <w:trPr>
          <w:trHeight w:val="518"/>
        </w:trPr>
        <w:tc>
          <w:tcPr>
            <w:tcW w:w="2880" w:type="dxa"/>
            <w:gridSpan w:val="2"/>
            <w:shd w:val="clear" w:color="auto" w:fill="FFFFFF"/>
            <w:vAlign w:val="center"/>
          </w:tcPr>
          <w:p w14:paraId="53A789C6" w14:textId="79479F34" w:rsidR="003A2068" w:rsidRPr="00E01925" w:rsidRDefault="003A2068" w:rsidP="003A2068">
            <w:pPr>
              <w:pStyle w:val="Header"/>
              <w:rPr>
                <w:bCs w:val="0"/>
              </w:rPr>
            </w:pPr>
            <w:r>
              <w:rPr>
                <w:bCs w:val="0"/>
              </w:rPr>
              <w:t>Action</w:t>
            </w:r>
          </w:p>
        </w:tc>
        <w:tc>
          <w:tcPr>
            <w:tcW w:w="7560" w:type="dxa"/>
            <w:gridSpan w:val="2"/>
            <w:vAlign w:val="center"/>
          </w:tcPr>
          <w:p w14:paraId="5D5D5ACD" w14:textId="5066CDAE" w:rsidR="003A2068" w:rsidRDefault="00C63F2B" w:rsidP="00E97CF6">
            <w:pPr>
              <w:pStyle w:val="NormalArial"/>
              <w:spacing w:before="120" w:after="120"/>
            </w:pPr>
            <w:r>
              <w:t>Remanded</w:t>
            </w:r>
          </w:p>
        </w:tc>
      </w:tr>
      <w:tr w:rsidR="00F53583" w:rsidRPr="00E01925" w14:paraId="07E5ECC2" w14:textId="77777777" w:rsidTr="00BC2D06">
        <w:trPr>
          <w:trHeight w:val="518"/>
        </w:trPr>
        <w:tc>
          <w:tcPr>
            <w:tcW w:w="2880" w:type="dxa"/>
            <w:gridSpan w:val="2"/>
            <w:shd w:val="clear" w:color="auto" w:fill="FFFFFF"/>
            <w:vAlign w:val="center"/>
          </w:tcPr>
          <w:p w14:paraId="1BC9006F" w14:textId="432DF727" w:rsidR="00F53583" w:rsidRPr="00E01925" w:rsidRDefault="00F53583" w:rsidP="00F53583">
            <w:pPr>
              <w:pStyle w:val="Header"/>
              <w:rPr>
                <w:bCs w:val="0"/>
              </w:rPr>
            </w:pPr>
            <w:r>
              <w:t xml:space="preserve">Timeline </w:t>
            </w:r>
          </w:p>
        </w:tc>
        <w:tc>
          <w:tcPr>
            <w:tcW w:w="7560" w:type="dxa"/>
            <w:gridSpan w:val="2"/>
            <w:vAlign w:val="center"/>
          </w:tcPr>
          <w:p w14:paraId="09226769" w14:textId="407CF0C0" w:rsidR="00F53583" w:rsidRDefault="00F53583" w:rsidP="00F53583">
            <w:pPr>
              <w:pStyle w:val="NormalArial"/>
              <w:spacing w:before="120" w:after="120"/>
            </w:pPr>
            <w:r>
              <w:t>Urgent –</w:t>
            </w:r>
            <w:r w:rsidRPr="00B665C8">
              <w:t xml:space="preserve"> </w:t>
            </w:r>
            <w:r w:rsidR="004D41CE">
              <w:t>To implement system</w:t>
            </w:r>
            <w:r w:rsidRPr="00B665C8">
              <w:t xml:space="preserve"> changes associated with this </w:t>
            </w:r>
            <w:r>
              <w:t>Nodal Protocol Revision Request (</w:t>
            </w:r>
            <w:r w:rsidRPr="00B665C8">
              <w:t>NPRR</w:t>
            </w:r>
            <w:r>
              <w:t>)</w:t>
            </w:r>
            <w:r w:rsidRPr="00B665C8">
              <w:t xml:space="preserve"> in the narrow window before development work on</w:t>
            </w:r>
            <w:r>
              <w:t xml:space="preserve"> the Real-Time Co-optimization (RTC) &amp; Single-Model ESR (“RTC+B”) project </w:t>
            </w:r>
            <w:r w:rsidRPr="00B665C8">
              <w:t>begins</w:t>
            </w:r>
            <w:r w:rsidR="004D41CE">
              <w:t xml:space="preserve">; due to the </w:t>
            </w:r>
            <w:r w:rsidR="004D41CE" w:rsidRPr="00B665C8">
              <w:t>sharp increase of Energy Storage Resource</w:t>
            </w:r>
            <w:r w:rsidR="004D41CE">
              <w:t xml:space="preserve"> (ESR)-</w:t>
            </w:r>
            <w:r w:rsidR="004D41CE" w:rsidRPr="00B665C8">
              <w:t>related projects in ERCOT’s interconnection queue</w:t>
            </w:r>
            <w:r w:rsidRPr="00B665C8">
              <w:t>.</w:t>
            </w:r>
          </w:p>
        </w:tc>
      </w:tr>
      <w:tr w:rsidR="00F53583" w:rsidRPr="00E01925" w14:paraId="0DF428F0" w14:textId="77777777" w:rsidTr="00BC2D06">
        <w:trPr>
          <w:trHeight w:val="518"/>
        </w:trPr>
        <w:tc>
          <w:tcPr>
            <w:tcW w:w="2880" w:type="dxa"/>
            <w:gridSpan w:val="2"/>
            <w:shd w:val="clear" w:color="auto" w:fill="FFFFFF"/>
            <w:vAlign w:val="center"/>
          </w:tcPr>
          <w:p w14:paraId="51D49DEE" w14:textId="3136BA8F" w:rsidR="00F53583" w:rsidRPr="00E01925" w:rsidRDefault="00F53583" w:rsidP="00F53583">
            <w:pPr>
              <w:pStyle w:val="Header"/>
              <w:rPr>
                <w:bCs w:val="0"/>
              </w:rPr>
            </w:pPr>
            <w:r>
              <w:t>Proposed Effective Date</w:t>
            </w:r>
          </w:p>
        </w:tc>
        <w:tc>
          <w:tcPr>
            <w:tcW w:w="7560" w:type="dxa"/>
            <w:gridSpan w:val="2"/>
            <w:vAlign w:val="center"/>
          </w:tcPr>
          <w:p w14:paraId="64BBA6A0" w14:textId="62C8A8A9" w:rsidR="00F53583" w:rsidRDefault="008F6DE3" w:rsidP="00F53583">
            <w:pPr>
              <w:pStyle w:val="NormalArial"/>
              <w:spacing w:before="120" w:after="120"/>
            </w:pPr>
            <w:r>
              <w:t>Upon system implementation</w:t>
            </w:r>
            <w:r w:rsidR="00CA75A6">
              <w:t xml:space="preserve"> for all sections, </w:t>
            </w:r>
            <w:proofErr w:type="gramStart"/>
            <w:r w:rsidR="00CA75A6">
              <w:t>with the exception of</w:t>
            </w:r>
            <w:proofErr w:type="gramEnd"/>
            <w:r w:rsidR="00CA75A6">
              <w:t xml:space="preserve"> the grey-boxed paragraph (4) of Section 8.1, which will be effective no earlier than three months after system implementation of NPRR1186</w:t>
            </w:r>
          </w:p>
        </w:tc>
      </w:tr>
      <w:tr w:rsidR="00F53583" w:rsidRPr="00E01925" w14:paraId="12ED9E73" w14:textId="77777777" w:rsidTr="00BC2D06">
        <w:trPr>
          <w:trHeight w:val="518"/>
        </w:trPr>
        <w:tc>
          <w:tcPr>
            <w:tcW w:w="2880" w:type="dxa"/>
            <w:gridSpan w:val="2"/>
            <w:shd w:val="clear" w:color="auto" w:fill="FFFFFF"/>
            <w:vAlign w:val="center"/>
          </w:tcPr>
          <w:p w14:paraId="2E509E6E" w14:textId="5EA3C9DB" w:rsidR="00F53583" w:rsidRPr="00E01925" w:rsidRDefault="00F53583" w:rsidP="00F53583">
            <w:pPr>
              <w:pStyle w:val="Header"/>
              <w:rPr>
                <w:bCs w:val="0"/>
              </w:rPr>
            </w:pPr>
            <w:r>
              <w:t>Priority and Rank Assigned</w:t>
            </w:r>
          </w:p>
        </w:tc>
        <w:tc>
          <w:tcPr>
            <w:tcW w:w="7560" w:type="dxa"/>
            <w:gridSpan w:val="2"/>
            <w:vAlign w:val="center"/>
          </w:tcPr>
          <w:p w14:paraId="65DAB8BA" w14:textId="105BDD8C" w:rsidR="00F53583" w:rsidRDefault="008F6DE3" w:rsidP="00F53583">
            <w:pPr>
              <w:pStyle w:val="NormalArial"/>
              <w:spacing w:before="120" w:after="120"/>
            </w:pPr>
            <w:r>
              <w:t>Priority – 2023; Rank – 3595</w:t>
            </w:r>
          </w:p>
        </w:tc>
      </w:tr>
      <w:tr w:rsidR="00F53583"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F53583" w:rsidRDefault="00F53583" w:rsidP="00F53583">
            <w:pPr>
              <w:pStyle w:val="Header"/>
            </w:pPr>
            <w:r>
              <w:t xml:space="preserve">Nodal Protocol Sections Requiring Revision </w:t>
            </w:r>
          </w:p>
        </w:tc>
        <w:tc>
          <w:tcPr>
            <w:tcW w:w="7560" w:type="dxa"/>
            <w:gridSpan w:val="2"/>
            <w:tcBorders>
              <w:top w:val="single" w:sz="4" w:space="0" w:color="auto"/>
            </w:tcBorders>
            <w:vAlign w:val="center"/>
          </w:tcPr>
          <w:p w14:paraId="5319A341" w14:textId="6F976C8F" w:rsidR="00F53583" w:rsidRPr="00253DBD" w:rsidRDefault="00F53583" w:rsidP="00F53583">
            <w:pPr>
              <w:pStyle w:val="NormalArial"/>
              <w:spacing w:before="120"/>
            </w:pPr>
            <w:r w:rsidRPr="00253DBD">
              <w:t>2.1</w:t>
            </w:r>
            <w:r>
              <w:t>, Definitions</w:t>
            </w:r>
          </w:p>
          <w:p w14:paraId="720A8D8D" w14:textId="3988EC9F" w:rsidR="00F53583" w:rsidRPr="00253DBD" w:rsidRDefault="00F53583" w:rsidP="00F53583">
            <w:pPr>
              <w:pStyle w:val="NormalArial"/>
            </w:pPr>
            <w:r w:rsidRPr="00253DBD">
              <w:t>2.</w:t>
            </w:r>
            <w:r>
              <w:t>2, Acronyms and Abbreviations</w:t>
            </w:r>
          </w:p>
          <w:p w14:paraId="1683840B" w14:textId="6BDA125D" w:rsidR="00F53583" w:rsidRPr="00253DBD" w:rsidRDefault="00F53583" w:rsidP="00F53583">
            <w:pPr>
              <w:pStyle w:val="NormalArial"/>
            </w:pPr>
            <w:r w:rsidRPr="00253DBD">
              <w:t>3.8.1</w:t>
            </w:r>
            <w:r>
              <w:t xml:space="preserve">, </w:t>
            </w:r>
            <w:r w:rsidRPr="00253DBD">
              <w:t>Split Generation Resources</w:t>
            </w:r>
          </w:p>
          <w:p w14:paraId="4800ACA4" w14:textId="4BCDACB6" w:rsidR="00F53583" w:rsidRPr="00253DBD" w:rsidRDefault="00F53583" w:rsidP="00F53583">
            <w:pPr>
              <w:pStyle w:val="NormalArial"/>
            </w:pPr>
            <w:r w:rsidRPr="00253DBD">
              <w:t>3.9.1</w:t>
            </w:r>
            <w:r>
              <w:t xml:space="preserve">, </w:t>
            </w:r>
            <w:r w:rsidRPr="00253DBD">
              <w:t>Current Operating Plan (COP) Criteria</w:t>
            </w:r>
          </w:p>
          <w:p w14:paraId="746C1512" w14:textId="26C3E836" w:rsidR="00F53583" w:rsidRPr="00253DBD" w:rsidRDefault="00F53583" w:rsidP="00F53583">
            <w:pPr>
              <w:pStyle w:val="NormalArial"/>
            </w:pPr>
            <w:r w:rsidRPr="00253DBD">
              <w:t>4.5.1</w:t>
            </w:r>
            <w:r>
              <w:t xml:space="preserve">, </w:t>
            </w:r>
            <w:r w:rsidRPr="00253DBD">
              <w:t>DAM Clearing Process</w:t>
            </w:r>
          </w:p>
          <w:p w14:paraId="58A21C29" w14:textId="47B54884" w:rsidR="00F53583" w:rsidRPr="00253DBD" w:rsidRDefault="00F53583" w:rsidP="00F53583">
            <w:pPr>
              <w:pStyle w:val="NormalArial"/>
            </w:pPr>
            <w:r w:rsidRPr="00253DBD">
              <w:t>5.5.2</w:t>
            </w:r>
            <w:r>
              <w:t xml:space="preserve">, </w:t>
            </w:r>
            <w:r w:rsidRPr="00253DBD">
              <w:t>Reliability Unit Commitment (RUC) Process</w:t>
            </w:r>
          </w:p>
          <w:p w14:paraId="40DE6499" w14:textId="0AA8DC36" w:rsidR="00F53583" w:rsidRPr="00253DBD" w:rsidRDefault="00F53583" w:rsidP="00F53583">
            <w:pPr>
              <w:pStyle w:val="NormalArial"/>
            </w:pPr>
            <w:r w:rsidRPr="00253DBD">
              <w:t>6.3.2</w:t>
            </w:r>
            <w:r>
              <w:t xml:space="preserve">, </w:t>
            </w:r>
            <w:r w:rsidRPr="00253DBD">
              <w:t>Activities for Real-Time Operations</w:t>
            </w:r>
          </w:p>
          <w:p w14:paraId="7281417E" w14:textId="40DACF0D" w:rsidR="00F53583" w:rsidRPr="00253DBD" w:rsidRDefault="00F53583" w:rsidP="00F53583">
            <w:pPr>
              <w:pStyle w:val="NormalArial"/>
            </w:pPr>
            <w:r w:rsidRPr="00253DBD">
              <w:t>6.4.9.2.2</w:t>
            </w:r>
            <w:r>
              <w:t xml:space="preserve">, </w:t>
            </w:r>
            <w:r w:rsidRPr="00253DBD">
              <w:t>SASM Clearing Process</w:t>
            </w:r>
          </w:p>
          <w:p w14:paraId="741ADC03" w14:textId="614D3D73" w:rsidR="00F53583" w:rsidRPr="00253DBD" w:rsidRDefault="00F53583" w:rsidP="00F53583">
            <w:pPr>
              <w:pStyle w:val="NormalArial"/>
            </w:pPr>
            <w:r w:rsidRPr="00253DBD">
              <w:t>6.5.5.2</w:t>
            </w:r>
            <w:r>
              <w:t xml:space="preserve">, </w:t>
            </w:r>
            <w:r w:rsidRPr="00253DBD">
              <w:t>Operational Data Requirements</w:t>
            </w:r>
          </w:p>
          <w:p w14:paraId="0EEC5FF5" w14:textId="0DF199A1" w:rsidR="00F53583" w:rsidRPr="00253DBD" w:rsidRDefault="00F53583" w:rsidP="00F53583">
            <w:pPr>
              <w:pStyle w:val="NormalArial"/>
            </w:pPr>
            <w:r w:rsidRPr="00253DBD">
              <w:t>6.5.7.2</w:t>
            </w:r>
            <w:r>
              <w:t xml:space="preserve">, </w:t>
            </w:r>
            <w:r w:rsidRPr="00253DBD">
              <w:t>Resource Limit Calculator</w:t>
            </w:r>
          </w:p>
          <w:p w14:paraId="3356516F" w14:textId="23F23CEE" w:rsidR="00F53583" w:rsidRPr="00FB509B" w:rsidRDefault="00F53583" w:rsidP="00F53583">
            <w:pPr>
              <w:pStyle w:val="NormalArial"/>
              <w:spacing w:after="120"/>
            </w:pPr>
            <w:r w:rsidRPr="00253DBD">
              <w:t>8.1</w:t>
            </w:r>
            <w:r>
              <w:t xml:space="preserve">, </w:t>
            </w:r>
            <w:r w:rsidRPr="00253DBD">
              <w:t>QSE and Resource Performance Monitoring</w:t>
            </w:r>
          </w:p>
        </w:tc>
      </w:tr>
      <w:tr w:rsidR="00F53583"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F53583" w:rsidRDefault="00F53583" w:rsidP="00F53583">
            <w:pPr>
              <w:pStyle w:val="Header"/>
            </w:pPr>
            <w:r>
              <w:t>Related Documents Requiring Revision/Related Revision Requests</w:t>
            </w:r>
          </w:p>
        </w:tc>
        <w:tc>
          <w:tcPr>
            <w:tcW w:w="7560" w:type="dxa"/>
            <w:gridSpan w:val="2"/>
            <w:tcBorders>
              <w:bottom w:val="single" w:sz="4" w:space="0" w:color="auto"/>
            </w:tcBorders>
            <w:vAlign w:val="center"/>
          </w:tcPr>
          <w:p w14:paraId="5D9AA7D2" w14:textId="53096C3F" w:rsidR="00F53583" w:rsidRPr="00FB509B" w:rsidRDefault="00F53583" w:rsidP="00F53583">
            <w:pPr>
              <w:pStyle w:val="NormalArial"/>
            </w:pPr>
            <w:r>
              <w:t>ERCOT Nodal ICCP Communication Handbook</w:t>
            </w:r>
          </w:p>
        </w:tc>
      </w:tr>
      <w:tr w:rsidR="00F53583"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F53583" w:rsidRDefault="00F53583" w:rsidP="00F53583">
            <w:pPr>
              <w:pStyle w:val="Header"/>
            </w:pPr>
            <w:r>
              <w:t>Revision Description</w:t>
            </w:r>
          </w:p>
        </w:tc>
        <w:tc>
          <w:tcPr>
            <w:tcW w:w="7560" w:type="dxa"/>
            <w:gridSpan w:val="2"/>
            <w:tcBorders>
              <w:bottom w:val="single" w:sz="4" w:space="0" w:color="auto"/>
            </w:tcBorders>
            <w:vAlign w:val="center"/>
          </w:tcPr>
          <w:p w14:paraId="290957A7" w14:textId="2002047C" w:rsidR="00F53583" w:rsidRDefault="00F53583" w:rsidP="00F53583">
            <w:pPr>
              <w:pStyle w:val="NormalArial"/>
              <w:spacing w:before="120" w:after="120"/>
            </w:pPr>
            <w:r>
              <w:t xml:space="preserve">This NPRR is the first of two NPRRs that ERCOT has prepared to improve the awareness, accounting, and monitoring of the State of Charge (SOC) for an ESR.  This </w:t>
            </w:r>
            <w:proofErr w:type="gramStart"/>
            <w:r>
              <w:t>particular NPRR</w:t>
            </w:r>
            <w:proofErr w:type="gramEnd"/>
            <w:r>
              <w:t xml:space="preserve"> is for the interim period which is described as the time period before the RTC+B project goes live.  The target go-live date for the RTC+B project is expected to be several years away and the language and changes in this first NPRR are aimed to strategically improve SOC awareness, accounting, and monitoring with minimal system changes so that the improvements can be in place while the RTC+B project is completed.</w:t>
            </w:r>
          </w:p>
          <w:p w14:paraId="27DC3E32" w14:textId="74A389FB" w:rsidR="00F53583" w:rsidRDefault="00F53583" w:rsidP="00F53583">
            <w:pPr>
              <w:pStyle w:val="NormalArial"/>
              <w:spacing w:before="120" w:after="120"/>
            </w:pPr>
            <w:r>
              <w:lastRenderedPageBreak/>
              <w:t>This NPRR:</w:t>
            </w:r>
          </w:p>
          <w:p w14:paraId="0E8ED054" w14:textId="1EBB24EA" w:rsidR="00F53583" w:rsidRDefault="00F53583" w:rsidP="00F53583">
            <w:pPr>
              <w:pStyle w:val="NormalArial"/>
              <w:numPr>
                <w:ilvl w:val="0"/>
                <w:numId w:val="9"/>
              </w:numPr>
              <w:spacing w:before="120" w:after="120"/>
              <w:ind w:left="406"/>
            </w:pPr>
            <w:r>
              <w:t>Adds definitions and telemetry requirements related to ESR SOC information that was specified in the fall of 2018.  Most of the definitions added to the Protocols with this NPRR are simply a lift of language that was previously provided;</w:t>
            </w:r>
          </w:p>
          <w:p w14:paraId="559AD5E0" w14:textId="20F51B3C" w:rsidR="00F53583" w:rsidRDefault="00F53583" w:rsidP="00F53583">
            <w:pPr>
              <w:pStyle w:val="NormalArial"/>
              <w:numPr>
                <w:ilvl w:val="0"/>
                <w:numId w:val="9"/>
              </w:numPr>
              <w:spacing w:before="120" w:after="120"/>
              <w:ind w:left="406"/>
            </w:pPr>
            <w:r>
              <w:t xml:space="preserve">For Real-Time, </w:t>
            </w:r>
            <w:r w:rsidR="004D41CE" w:rsidRPr="004D41CE">
              <w:t xml:space="preserve">High Ancillary Service Limit </w:t>
            </w:r>
            <w:r w:rsidR="004D41CE">
              <w:t>(</w:t>
            </w:r>
            <w:r>
              <w:t>HASL</w:t>
            </w:r>
            <w:r w:rsidR="004D41CE">
              <w:t>)</w:t>
            </w:r>
            <w:r>
              <w:t xml:space="preserve"> calculations are modified to account for SOC required to support an ESR’s Ancillary Service Resource Responsibility; </w:t>
            </w:r>
          </w:p>
          <w:p w14:paraId="0C83F748" w14:textId="017C5D55" w:rsidR="00F53583" w:rsidRDefault="00F53583" w:rsidP="00F53583">
            <w:pPr>
              <w:pStyle w:val="NormalArial"/>
              <w:numPr>
                <w:ilvl w:val="0"/>
                <w:numId w:val="9"/>
              </w:numPr>
              <w:spacing w:before="120" w:after="120"/>
              <w:ind w:left="406"/>
            </w:pPr>
            <w:r>
              <w:t>Clarifies that Non-Frequency Responsive Capacity</w:t>
            </w:r>
            <w:r w:rsidR="004D41CE">
              <w:t xml:space="preserve"> (NFRC)</w:t>
            </w:r>
            <w:r>
              <w:t xml:space="preserve"> will be accounted for in the HASL calculation when </w:t>
            </w:r>
            <w:r w:rsidR="004D41CE">
              <w:t>Responsive Reserve (</w:t>
            </w:r>
            <w:r>
              <w:t>RRS</w:t>
            </w:r>
            <w:r w:rsidR="004D41CE">
              <w:t>)</w:t>
            </w:r>
            <w:r>
              <w:t xml:space="preserve"> </w:t>
            </w:r>
            <w:r w:rsidR="004D41CE">
              <w:t>r</w:t>
            </w:r>
            <w:r>
              <w:t>esponsibility is non-zero;</w:t>
            </w:r>
          </w:p>
          <w:p w14:paraId="337B9D2B" w14:textId="761EE8F9" w:rsidR="00F53583" w:rsidRDefault="00F53583" w:rsidP="00F53583">
            <w:pPr>
              <w:pStyle w:val="NormalArial"/>
              <w:numPr>
                <w:ilvl w:val="0"/>
                <w:numId w:val="9"/>
              </w:numPr>
              <w:spacing w:before="120" w:after="120"/>
              <w:ind w:left="406"/>
            </w:pPr>
            <w:r>
              <w:t>Introduces the requirement for a Qualified Scheduling Entity (QSE) representing an ESR to telemeter a new quantity representing the next Operating Hour’s Ancillary Service Resource Responsibility for the ESR.  This requirement of next Operating Hour’s Ancillary Service Resource Responsibility will be deprecated after RTC+B project goes live;</w:t>
            </w:r>
          </w:p>
          <w:p w14:paraId="65AF31DF" w14:textId="3AC534C7" w:rsidR="00F53583" w:rsidRDefault="00F53583" w:rsidP="00F53583">
            <w:pPr>
              <w:pStyle w:val="NormalArial"/>
              <w:numPr>
                <w:ilvl w:val="0"/>
                <w:numId w:val="9"/>
              </w:numPr>
              <w:spacing w:before="120" w:after="120"/>
              <w:ind w:left="406"/>
            </w:pPr>
            <w:r>
              <w:t>Introduces the requirement for a QSE representing an ESR to complete three new values in the Current Operating Plan (COP), including the Hour Beginning Planned SOC, Minimum State of Charge</w:t>
            </w:r>
            <w:r w:rsidR="004D41CE">
              <w:t xml:space="preserve"> (</w:t>
            </w:r>
            <w:proofErr w:type="spellStart"/>
            <w:r w:rsidR="004D41CE">
              <w:t>MinSOC</w:t>
            </w:r>
            <w:proofErr w:type="spellEnd"/>
            <w:r w:rsidR="004D41CE">
              <w:t>)</w:t>
            </w:r>
            <w:r>
              <w:t>, and Maximum State of Charge</w:t>
            </w:r>
            <w:r w:rsidR="004D41CE">
              <w:t xml:space="preserve"> (</w:t>
            </w:r>
            <w:proofErr w:type="spellStart"/>
            <w:r w:rsidR="004D41CE">
              <w:t>MaxSOC</w:t>
            </w:r>
            <w:proofErr w:type="spellEnd"/>
            <w:r w:rsidR="004D41CE">
              <w:t>)</w:t>
            </w:r>
            <w:r>
              <w:t>.  The COP information is needed in the interim period and will also be used once the RTC+B project</w:t>
            </w:r>
            <w:r w:rsidR="004D41CE">
              <w:t xml:space="preserve"> goes</w:t>
            </w:r>
            <w:r>
              <w:t xml:space="preserve"> live;</w:t>
            </w:r>
          </w:p>
          <w:p w14:paraId="72A584E3" w14:textId="088E95D9" w:rsidR="00F53583" w:rsidRDefault="00F53583" w:rsidP="00F53583">
            <w:pPr>
              <w:pStyle w:val="NormalArial"/>
              <w:numPr>
                <w:ilvl w:val="0"/>
                <w:numId w:val="9"/>
              </w:numPr>
              <w:spacing w:before="120" w:after="120"/>
              <w:ind w:left="406"/>
            </w:pPr>
            <w:r>
              <w:t>Specifies that the Day-Ahead Market (DAM) process should be changed and begin to respect the Ancillary Service award limits for ESRs based on Ancillary Service duration requirements;</w:t>
            </w:r>
          </w:p>
          <w:p w14:paraId="32CE455A" w14:textId="642A4256" w:rsidR="00F53583" w:rsidRDefault="00F53583" w:rsidP="00F53583">
            <w:pPr>
              <w:pStyle w:val="NormalArial"/>
              <w:numPr>
                <w:ilvl w:val="0"/>
                <w:numId w:val="9"/>
              </w:numPr>
              <w:spacing w:before="120" w:after="120"/>
              <w:ind w:left="406"/>
            </w:pPr>
            <w:r>
              <w:t>Specifies how the Hour Beginning Planned SOC values provided by a QSE through COP submittals will be accounted for in Reliability Unit Commitment (RUC) studies; and</w:t>
            </w:r>
          </w:p>
          <w:p w14:paraId="03B04D14" w14:textId="61CECEBE" w:rsidR="00F53583" w:rsidRDefault="00F53583" w:rsidP="00F53583">
            <w:pPr>
              <w:pStyle w:val="NormalArial"/>
              <w:numPr>
                <w:ilvl w:val="0"/>
                <w:numId w:val="9"/>
              </w:numPr>
              <w:spacing w:before="120" w:after="120"/>
              <w:ind w:left="406"/>
            </w:pPr>
            <w:r>
              <w:t>Specifies that a QSE is expected manage the SOC of an ESR to ensure that each ESR has sufficient energy to meet its Ancillary Service Resource Responsibilities.</w:t>
            </w:r>
          </w:p>
          <w:p w14:paraId="5E37B37B" w14:textId="7BC16683" w:rsidR="00F53583" w:rsidRDefault="00F53583" w:rsidP="00F53583">
            <w:pPr>
              <w:pStyle w:val="NormalArial"/>
              <w:spacing w:before="120" w:after="120"/>
            </w:pPr>
            <w:r>
              <w:t>This NPRR does NOT specify that ERCOT manage the SOC for an ESR.  It specifies existing and new information to be provided by the QSE so that ERCOT can better understand each ESR’s current energy capability and expected energy capability in future hours.</w:t>
            </w:r>
          </w:p>
          <w:p w14:paraId="4ED813CD" w14:textId="06627F50" w:rsidR="00F53583" w:rsidRDefault="00F53583" w:rsidP="00F53583">
            <w:pPr>
              <w:pStyle w:val="NormalArial"/>
              <w:spacing w:before="120" w:after="120"/>
            </w:pPr>
            <w:r>
              <w:t>Grey-boxed language related to DC-Coupled Resources was not revised with this NPRR.</w:t>
            </w:r>
          </w:p>
          <w:p w14:paraId="6A00AE95" w14:textId="22D4E1B5" w:rsidR="00F53583" w:rsidRPr="00FB509B" w:rsidRDefault="00F53583" w:rsidP="00F53583">
            <w:pPr>
              <w:pStyle w:val="NormalArial"/>
              <w:spacing w:before="120" w:after="120"/>
            </w:pPr>
            <w:r>
              <w:t xml:space="preserve">The purpose of the second NPRR is to implement similar improvements in the awareness, accounting and monitoring of the SOC for an ESR along with the other features of the RTC+B project </w:t>
            </w:r>
            <w:r>
              <w:lastRenderedPageBreak/>
              <w:t xml:space="preserve">and specifically the Single-Model ESR implementation.  In most cases the work done to implement this NPRR will carry over to the second NPRR.   </w:t>
            </w:r>
          </w:p>
        </w:tc>
      </w:tr>
      <w:tr w:rsidR="00F53583" w14:paraId="7C0519CA" w14:textId="77777777" w:rsidTr="00625E5D">
        <w:trPr>
          <w:trHeight w:val="518"/>
        </w:trPr>
        <w:tc>
          <w:tcPr>
            <w:tcW w:w="2880" w:type="dxa"/>
            <w:gridSpan w:val="2"/>
            <w:shd w:val="clear" w:color="auto" w:fill="FFFFFF"/>
            <w:vAlign w:val="center"/>
          </w:tcPr>
          <w:p w14:paraId="3F1E5650" w14:textId="77777777" w:rsidR="00F53583" w:rsidRDefault="00F53583" w:rsidP="00F53583">
            <w:pPr>
              <w:pStyle w:val="Header"/>
            </w:pPr>
            <w:r>
              <w:lastRenderedPageBreak/>
              <w:t>Reason for Revision</w:t>
            </w:r>
          </w:p>
        </w:tc>
        <w:tc>
          <w:tcPr>
            <w:tcW w:w="7560" w:type="dxa"/>
            <w:gridSpan w:val="2"/>
            <w:vAlign w:val="center"/>
          </w:tcPr>
          <w:p w14:paraId="09E2228B" w14:textId="03594D65" w:rsidR="00F53583" w:rsidRDefault="00F53583" w:rsidP="00F53583">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 w:shapeid="_x0000_i1037"/>
              </w:object>
            </w:r>
            <w:r w:rsidRPr="006629C8">
              <w:t xml:space="preserve">  </w:t>
            </w:r>
            <w:r>
              <w:rPr>
                <w:rFonts w:cs="Arial"/>
                <w:color w:val="000000"/>
              </w:rPr>
              <w:t>Addresses current operational issues.</w:t>
            </w:r>
          </w:p>
          <w:p w14:paraId="4353DC0D" w14:textId="267D54F6" w:rsidR="00F53583" w:rsidRDefault="00F53583" w:rsidP="00F53583">
            <w:pPr>
              <w:pStyle w:val="NormalArial"/>
              <w:tabs>
                <w:tab w:val="left" w:pos="432"/>
              </w:tabs>
              <w:spacing w:before="120"/>
              <w:ind w:left="432" w:hanging="432"/>
              <w:rPr>
                <w:iCs/>
                <w:kern w:val="24"/>
              </w:rPr>
            </w:pPr>
            <w:r w:rsidRPr="00CD242D">
              <w:object w:dxaOrig="225" w:dyaOrig="225" w14:anchorId="303DBE9F">
                <v:shape id="_x0000_i1039" type="#_x0000_t75" style="width:15.6pt;height:1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6CCD67FB" w:rsidR="00F53583" w:rsidRDefault="00F53583" w:rsidP="00F53583">
            <w:pPr>
              <w:pStyle w:val="NormalArial"/>
              <w:spacing w:before="120"/>
              <w:rPr>
                <w:iCs/>
                <w:kern w:val="24"/>
              </w:rPr>
            </w:pPr>
            <w:r w:rsidRPr="006629C8">
              <w:object w:dxaOrig="225" w:dyaOrig="225" w14:anchorId="4BC6ADE8">
                <v:shape id="_x0000_i1041" type="#_x0000_t75" style="width:15.6pt;height:15pt" o:ole="">
                  <v:imagedata r:id="rId17" o:title=""/>
                </v:shape>
                <w:control r:id="rId18" w:name="TextBox12" w:shapeid="_x0000_i1041"/>
              </w:object>
            </w:r>
            <w:r w:rsidRPr="006629C8">
              <w:t xml:space="preserve">  </w:t>
            </w:r>
            <w:r>
              <w:rPr>
                <w:iCs/>
                <w:kern w:val="24"/>
              </w:rPr>
              <w:t>Market efficiencies or enhancements</w:t>
            </w:r>
          </w:p>
          <w:p w14:paraId="0E922105" w14:textId="3E4B846D" w:rsidR="00F53583" w:rsidRDefault="00F53583" w:rsidP="00F53583">
            <w:pPr>
              <w:pStyle w:val="NormalArial"/>
              <w:spacing w:before="120"/>
              <w:rPr>
                <w:iCs/>
                <w:kern w:val="24"/>
              </w:rPr>
            </w:pPr>
            <w:r w:rsidRPr="006629C8">
              <w:object w:dxaOrig="225" w:dyaOrig="225" w14:anchorId="200A7673">
                <v:shape id="_x0000_i1043" type="#_x0000_t75" style="width:15.6pt;height:15pt" o:ole="">
                  <v:imagedata r:id="rId19" o:title=""/>
                </v:shape>
                <w:control r:id="rId20" w:name="TextBox13" w:shapeid="_x0000_i1043"/>
              </w:object>
            </w:r>
            <w:r w:rsidRPr="006629C8">
              <w:t xml:space="preserve">  </w:t>
            </w:r>
            <w:r>
              <w:rPr>
                <w:iCs/>
                <w:kern w:val="24"/>
              </w:rPr>
              <w:t>Administrative</w:t>
            </w:r>
          </w:p>
          <w:p w14:paraId="17096D73" w14:textId="094F27F4" w:rsidR="00F53583" w:rsidRDefault="00F53583" w:rsidP="00F53583">
            <w:pPr>
              <w:pStyle w:val="NormalArial"/>
              <w:spacing w:before="120"/>
              <w:rPr>
                <w:iCs/>
                <w:kern w:val="24"/>
              </w:rPr>
            </w:pPr>
            <w:r w:rsidRPr="006629C8">
              <w:object w:dxaOrig="225" w:dyaOrig="225" w14:anchorId="4C6ED319">
                <v:shape id="_x0000_i1045" type="#_x0000_t75" style="width:15.6pt;height:15pt" o:ole="">
                  <v:imagedata r:id="rId19" o:title=""/>
                </v:shape>
                <w:control r:id="rId21" w:name="TextBox14" w:shapeid="_x0000_i1045"/>
              </w:object>
            </w:r>
            <w:r w:rsidRPr="006629C8">
              <w:t xml:space="preserve">  </w:t>
            </w:r>
            <w:r>
              <w:rPr>
                <w:iCs/>
                <w:kern w:val="24"/>
              </w:rPr>
              <w:t>Regulatory requirements</w:t>
            </w:r>
          </w:p>
          <w:p w14:paraId="5FB89AD5" w14:textId="08AA10B6" w:rsidR="00F53583" w:rsidRPr="00CD242D" w:rsidRDefault="00F53583" w:rsidP="00F53583">
            <w:pPr>
              <w:pStyle w:val="NormalArial"/>
              <w:spacing w:before="120"/>
              <w:rPr>
                <w:rFonts w:cs="Arial"/>
                <w:color w:val="000000"/>
              </w:rPr>
            </w:pPr>
            <w:r w:rsidRPr="006629C8">
              <w:object w:dxaOrig="225" w:dyaOrig="225" w14:anchorId="52A53E32">
                <v:shape id="_x0000_i1047" type="#_x0000_t75" style="width:15.6pt;height:15pt" o:ole="">
                  <v:imagedata r:id="rId19" o:title=""/>
                </v:shape>
                <w:control r:id="rId22" w:name="TextBox15" w:shapeid="_x0000_i1047"/>
              </w:object>
            </w:r>
            <w:r w:rsidRPr="006629C8">
              <w:t xml:space="preserve">  </w:t>
            </w:r>
            <w:r w:rsidRPr="00CD242D">
              <w:rPr>
                <w:rFonts w:cs="Arial"/>
                <w:color w:val="000000"/>
              </w:rPr>
              <w:t>Other:  (explain)</w:t>
            </w:r>
          </w:p>
          <w:p w14:paraId="4818D736" w14:textId="77777777" w:rsidR="00F53583" w:rsidRPr="001313B4" w:rsidRDefault="00F53583" w:rsidP="00F53583">
            <w:pPr>
              <w:pStyle w:val="NormalArial"/>
              <w:rPr>
                <w:iCs/>
                <w:kern w:val="24"/>
              </w:rPr>
            </w:pPr>
            <w:r w:rsidRPr="00CD242D">
              <w:rPr>
                <w:i/>
                <w:sz w:val="20"/>
                <w:szCs w:val="20"/>
              </w:rPr>
              <w:t>(please select all that apply)</w:t>
            </w:r>
          </w:p>
        </w:tc>
      </w:tr>
      <w:tr w:rsidR="00F53583"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F53583" w:rsidRDefault="00F53583" w:rsidP="00F53583">
            <w:pPr>
              <w:pStyle w:val="Header"/>
            </w:pPr>
            <w:r>
              <w:t>Business Case</w:t>
            </w:r>
          </w:p>
        </w:tc>
        <w:tc>
          <w:tcPr>
            <w:tcW w:w="7560" w:type="dxa"/>
            <w:gridSpan w:val="2"/>
            <w:tcBorders>
              <w:bottom w:val="single" w:sz="4" w:space="0" w:color="auto"/>
            </w:tcBorders>
            <w:vAlign w:val="center"/>
          </w:tcPr>
          <w:p w14:paraId="010B1FC6" w14:textId="47C44F34" w:rsidR="00F53583" w:rsidRDefault="00F53583" w:rsidP="00F53583">
            <w:pPr>
              <w:pStyle w:val="NormalArial"/>
              <w:spacing w:before="120" w:after="120"/>
              <w:rPr>
                <w:iCs/>
                <w:kern w:val="24"/>
              </w:rPr>
            </w:pPr>
            <w:r>
              <w:rPr>
                <w:iCs/>
                <w:kern w:val="24"/>
              </w:rPr>
              <w:t xml:space="preserve">As of June 1, </w:t>
            </w:r>
            <w:proofErr w:type="gramStart"/>
            <w:r>
              <w:rPr>
                <w:iCs/>
                <w:kern w:val="24"/>
              </w:rPr>
              <w:t>2023</w:t>
            </w:r>
            <w:proofErr w:type="gramEnd"/>
            <w:r>
              <w:rPr>
                <w:iCs/>
                <w:kern w:val="24"/>
              </w:rPr>
              <w:t xml:space="preserve"> there were approximately 3,300 MW of batteries energized on the ERCOT System.  Assuming </w:t>
            </w:r>
            <w:proofErr w:type="gramStart"/>
            <w:r>
              <w:rPr>
                <w:iCs/>
                <w:kern w:val="24"/>
              </w:rPr>
              <w:t>all of</w:t>
            </w:r>
            <w:proofErr w:type="gramEnd"/>
            <w:r>
              <w:rPr>
                <w:iCs/>
                <w:kern w:val="24"/>
              </w:rPr>
              <w:t xml:space="preserve"> the projects in the queue that have an “IA signed and Financial Security Posted” progress as indicated; the total is estimated to be 9,500 MW of batteries by October 2024.</w:t>
            </w:r>
          </w:p>
          <w:p w14:paraId="542CBC2F" w14:textId="458147AC" w:rsidR="00F53583" w:rsidRDefault="00F53583" w:rsidP="00F53583">
            <w:pPr>
              <w:pStyle w:val="NormalArial"/>
              <w:spacing w:before="120" w:after="120"/>
              <w:rPr>
                <w:iCs/>
                <w:kern w:val="24"/>
              </w:rPr>
            </w:pPr>
            <w:r>
              <w:rPr>
                <w:iCs/>
                <w:kern w:val="24"/>
              </w:rPr>
              <w:t>This NPRR strategically provides improvements on the awareness, accounting, and monitoring of SOC for ESRs while the RTC+B project is being implemented.  The NPRR also provides information and guidelines to the QSEs representing the ESRs so that they can more accurately inform ERCOT of the capability of each ESR.</w:t>
            </w:r>
          </w:p>
          <w:p w14:paraId="04E34D29" w14:textId="2F6DF5AC" w:rsidR="00F53583" w:rsidRDefault="00F53583" w:rsidP="00F53583">
            <w:pPr>
              <w:pStyle w:val="NormalArial"/>
              <w:spacing w:before="120" w:after="120"/>
              <w:rPr>
                <w:iCs/>
                <w:kern w:val="24"/>
              </w:rPr>
            </w:pPr>
            <w:r>
              <w:rPr>
                <w:iCs/>
                <w:kern w:val="24"/>
              </w:rPr>
              <w:t>The implementation of this NPRR will allow ERCOT to confidently evaluate the capability of these ESRs for the key hours in which the need for dispatchable generation is needed.</w:t>
            </w:r>
          </w:p>
          <w:p w14:paraId="313E5647" w14:textId="782B0997" w:rsidR="00F53583" w:rsidRPr="00625E5D" w:rsidRDefault="00F53583" w:rsidP="00F53583">
            <w:pPr>
              <w:pStyle w:val="NormalArial"/>
              <w:spacing w:before="120" w:after="120"/>
              <w:rPr>
                <w:iCs/>
                <w:kern w:val="24"/>
              </w:rPr>
            </w:pPr>
            <w:r>
              <w:rPr>
                <w:iCs/>
                <w:kern w:val="24"/>
              </w:rPr>
              <w:t>Much of the work done to implement this NPRR is carried over to the RTC+B project.</w:t>
            </w:r>
          </w:p>
        </w:tc>
      </w:tr>
      <w:tr w:rsidR="00F53583" w:rsidRPr="00E618BD" w14:paraId="467B0E81" w14:textId="77777777" w:rsidTr="003A2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546C37" w14:textId="77777777" w:rsidR="00F53583" w:rsidRPr="00450880" w:rsidRDefault="00F53583" w:rsidP="00F53583">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784854" w14:textId="77777777" w:rsidR="00F53583" w:rsidRDefault="00F53583" w:rsidP="00F53583">
            <w:pPr>
              <w:pStyle w:val="NormalArial"/>
              <w:spacing w:before="120" w:after="120"/>
              <w:rPr>
                <w:iCs/>
                <w:kern w:val="24"/>
              </w:rPr>
            </w:pPr>
            <w:r w:rsidRPr="003A2068">
              <w:rPr>
                <w:iCs/>
                <w:kern w:val="24"/>
              </w:rPr>
              <w:t xml:space="preserve">On 7/13/23, PRS voted to </w:t>
            </w:r>
            <w:r>
              <w:rPr>
                <w:iCs/>
                <w:kern w:val="24"/>
              </w:rPr>
              <w:t xml:space="preserve">grant NPRR1186 Urgent status and to </w:t>
            </w:r>
            <w:r w:rsidRPr="003A2068">
              <w:rPr>
                <w:iCs/>
                <w:kern w:val="24"/>
              </w:rPr>
              <w:t>table NPRR118</w:t>
            </w:r>
            <w:r>
              <w:rPr>
                <w:iCs/>
                <w:kern w:val="24"/>
              </w:rPr>
              <w:t>6</w:t>
            </w:r>
            <w:r w:rsidRPr="003A2068">
              <w:rPr>
                <w:iCs/>
                <w:kern w:val="24"/>
              </w:rPr>
              <w:t>.</w:t>
            </w:r>
            <w:r>
              <w:rPr>
                <w:iCs/>
                <w:kern w:val="24"/>
              </w:rPr>
              <w:t xml:space="preserve">  There were three opposing votes from the Independent Generator (EDP Renewables, Jupiter Power, Eolian) Market Segment and eight abstentions from the Consumer (Occidental), Independent Generator (Tesla), Independent Power Marketer (IPM) (2) (Tenaska, NG Renewables), Independent Retail Electric Provider (IREP) (Chariot Energy), and Municipal (3) (CPS Energy, GEUS, Austin Energy) Market Segments.</w:t>
            </w:r>
            <w:r w:rsidRPr="003A2068">
              <w:rPr>
                <w:iCs/>
                <w:kern w:val="24"/>
              </w:rPr>
              <w:t xml:space="preserve">  All Market Segments participated in the vote.</w:t>
            </w:r>
          </w:p>
          <w:p w14:paraId="5EC8553E" w14:textId="72AC569D" w:rsidR="008F6DE3" w:rsidRPr="003A2068" w:rsidRDefault="008F6DE3" w:rsidP="00F53583">
            <w:pPr>
              <w:pStyle w:val="NormalArial"/>
              <w:spacing w:before="120" w:after="120"/>
              <w:rPr>
                <w:iCs/>
                <w:kern w:val="24"/>
              </w:rPr>
            </w:pPr>
            <w:r>
              <w:rPr>
                <w:iCs/>
                <w:kern w:val="24"/>
              </w:rPr>
              <w:t>On 8/10/23, PRS voted</w:t>
            </w:r>
            <w:r w:rsidR="00180F9F">
              <w:rPr>
                <w:iCs/>
                <w:kern w:val="24"/>
              </w:rPr>
              <w:t xml:space="preserve"> t</w:t>
            </w:r>
            <w:r w:rsidR="00180F9F" w:rsidRPr="00180F9F">
              <w:rPr>
                <w:iCs/>
                <w:kern w:val="24"/>
              </w:rPr>
              <w:t>o recommend approval of NPRR1186 as amended by the 8/9/23 KCE BRP comments and to forward to TAC NPRR1186 and the 6/22/23 Impact Analysis with a recommended priority of 2023 and rank of 3595</w:t>
            </w:r>
            <w:r w:rsidR="00180F9F">
              <w:rPr>
                <w:iCs/>
                <w:kern w:val="24"/>
              </w:rPr>
              <w:t xml:space="preserve">.  There were three opposing votes </w:t>
            </w:r>
            <w:r w:rsidR="00180F9F">
              <w:rPr>
                <w:iCs/>
                <w:kern w:val="24"/>
              </w:rPr>
              <w:lastRenderedPageBreak/>
              <w:t xml:space="preserve">from the Independent Generator (Jupiter Power, Eolian, Plus Power) </w:t>
            </w:r>
            <w:r w:rsidR="004E50A9">
              <w:rPr>
                <w:iCs/>
                <w:kern w:val="24"/>
              </w:rPr>
              <w:t xml:space="preserve">Market Segment </w:t>
            </w:r>
            <w:r w:rsidR="00180F9F">
              <w:rPr>
                <w:iCs/>
                <w:kern w:val="24"/>
              </w:rPr>
              <w:t>and two abstentions from the Independent Generator (Tesla) and IPM (Tenaska) Market Segments.  All Market Segments participated in the vote.</w:t>
            </w:r>
          </w:p>
        </w:tc>
      </w:tr>
      <w:tr w:rsidR="00F53583" w:rsidRPr="00E618BD" w14:paraId="2CCA373B" w14:textId="77777777" w:rsidTr="003A2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E842AD" w14:textId="77777777" w:rsidR="00F53583" w:rsidRPr="00450880" w:rsidRDefault="00F53583" w:rsidP="00F53583">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862868" w14:textId="77777777" w:rsidR="00F53583" w:rsidRDefault="00F53583" w:rsidP="00F53583">
            <w:pPr>
              <w:pStyle w:val="NormalArial"/>
              <w:spacing w:before="120" w:after="120"/>
              <w:rPr>
                <w:iCs/>
                <w:kern w:val="24"/>
              </w:rPr>
            </w:pPr>
            <w:r w:rsidRPr="003A2068">
              <w:rPr>
                <w:iCs/>
                <w:kern w:val="24"/>
              </w:rPr>
              <w:t>On 7/13/23,</w:t>
            </w:r>
            <w:r>
              <w:rPr>
                <w:iCs/>
                <w:kern w:val="24"/>
              </w:rPr>
              <w:t xml:space="preserve"> ERCOT Staff provided an overview of NPRR1186 and the reason for urgency.  Participants debated the justification for urgent status, the potential timeline for implementing the proposed SOC changes prior to the RTC+B project, proposed benefits to RUC and Security-Constrained Economic Dispatch (SCED) from NPRR1186’s changes, and perceived inequalities between requirements for ESRs versus other Resource types.  Participants requested tabling NPRR1186 for additional review and discussion at a workshop on July 19, 2023.</w:t>
            </w:r>
          </w:p>
          <w:p w14:paraId="5E52E28E" w14:textId="4573F58E" w:rsidR="008F6DE3" w:rsidRPr="003A2068" w:rsidRDefault="008F6DE3" w:rsidP="00F53583">
            <w:pPr>
              <w:pStyle w:val="NormalArial"/>
              <w:spacing w:before="120" w:after="120"/>
              <w:rPr>
                <w:iCs/>
                <w:kern w:val="24"/>
              </w:rPr>
            </w:pPr>
            <w:r>
              <w:rPr>
                <w:iCs/>
                <w:kern w:val="24"/>
              </w:rPr>
              <w:t xml:space="preserve">On 8/10/23, </w:t>
            </w:r>
            <w:r w:rsidR="000834DF">
              <w:rPr>
                <w:iCs/>
                <w:kern w:val="24"/>
              </w:rPr>
              <w:t>p</w:t>
            </w:r>
            <w:r w:rsidR="0048651E">
              <w:rPr>
                <w:iCs/>
                <w:kern w:val="24"/>
              </w:rPr>
              <w:t>articipants reviewed the 7/31/23 ERCOT comments, the 8/8/23 HEN comments, the 8/9/23 Joint Commenters comments, the 8/9/23 KCE BRP comments, and the 8/9/23 Jupiter Power comments.  Opponents voiced concerns with the Urgent timeline for NPRR1186, the appropriateness of managing SOC at the Resource level rather than the QSE level, and the appropriate treatment of SOC during Ancillary Service deployments.  ERCOT Staff reiterated that many of these issues will be addressed by the RTC+B project</w:t>
            </w:r>
            <w:r w:rsidR="00344F1A">
              <w:rPr>
                <w:iCs/>
                <w:kern w:val="24"/>
              </w:rPr>
              <w:t>;</w:t>
            </w:r>
            <w:r w:rsidR="0048651E">
              <w:rPr>
                <w:iCs/>
                <w:kern w:val="24"/>
              </w:rPr>
              <w:t xml:space="preserve"> </w:t>
            </w:r>
            <w:r w:rsidR="00344F1A">
              <w:rPr>
                <w:iCs/>
                <w:kern w:val="24"/>
              </w:rPr>
              <w:t xml:space="preserve">that </w:t>
            </w:r>
            <w:r w:rsidR="0048651E">
              <w:rPr>
                <w:iCs/>
                <w:kern w:val="24"/>
              </w:rPr>
              <w:t xml:space="preserve">NPRR1186 </w:t>
            </w:r>
            <w:r w:rsidR="00920DF2">
              <w:rPr>
                <w:iCs/>
                <w:kern w:val="24"/>
              </w:rPr>
              <w:t xml:space="preserve">largely </w:t>
            </w:r>
            <w:r w:rsidR="0048651E">
              <w:rPr>
                <w:iCs/>
                <w:kern w:val="24"/>
              </w:rPr>
              <w:t xml:space="preserve">serves as a </w:t>
            </w:r>
            <w:proofErr w:type="gramStart"/>
            <w:r w:rsidR="0048651E">
              <w:rPr>
                <w:iCs/>
                <w:kern w:val="24"/>
              </w:rPr>
              <w:t>stop-gap</w:t>
            </w:r>
            <w:proofErr w:type="gramEnd"/>
            <w:r w:rsidR="00920DF2">
              <w:rPr>
                <w:iCs/>
                <w:kern w:val="24"/>
              </w:rPr>
              <w:t xml:space="preserve"> to address immediate grid reliability concerns</w:t>
            </w:r>
            <w:r w:rsidR="0048651E">
              <w:rPr>
                <w:iCs/>
                <w:kern w:val="24"/>
              </w:rPr>
              <w:t xml:space="preserve"> until that project is ultimately implemented</w:t>
            </w:r>
            <w:r w:rsidR="00344F1A">
              <w:rPr>
                <w:iCs/>
                <w:kern w:val="24"/>
              </w:rPr>
              <w:t>;</w:t>
            </w:r>
            <w:r w:rsidR="00920DF2">
              <w:rPr>
                <w:iCs/>
                <w:kern w:val="24"/>
              </w:rPr>
              <w:t xml:space="preserve"> and </w:t>
            </w:r>
            <w:r w:rsidR="00344F1A">
              <w:rPr>
                <w:iCs/>
                <w:kern w:val="24"/>
              </w:rPr>
              <w:t xml:space="preserve">that </w:t>
            </w:r>
            <w:r w:rsidR="00920DF2">
              <w:rPr>
                <w:iCs/>
                <w:kern w:val="24"/>
              </w:rPr>
              <w:t xml:space="preserve">ERCOT looks forward to collaborating with stakeholders on longer-term solutions for ESR-related issues within </w:t>
            </w:r>
            <w:r w:rsidR="00344F1A">
              <w:rPr>
                <w:iCs/>
                <w:kern w:val="24"/>
              </w:rPr>
              <w:t xml:space="preserve">the </w:t>
            </w:r>
            <w:r w:rsidR="00920DF2">
              <w:rPr>
                <w:iCs/>
                <w:kern w:val="24"/>
              </w:rPr>
              <w:t>RTC+B</w:t>
            </w:r>
            <w:r w:rsidR="00344F1A">
              <w:rPr>
                <w:iCs/>
                <w:kern w:val="24"/>
              </w:rPr>
              <w:t xml:space="preserve"> project</w:t>
            </w:r>
            <w:r w:rsidR="00920DF2">
              <w:rPr>
                <w:iCs/>
                <w:kern w:val="24"/>
              </w:rPr>
              <w:t xml:space="preserve"> and beyond</w:t>
            </w:r>
            <w:r w:rsidR="00A65C86">
              <w:rPr>
                <w:iCs/>
                <w:kern w:val="24"/>
              </w:rPr>
              <w:t xml:space="preserve"> via subsequent NPRRs</w:t>
            </w:r>
            <w:r w:rsidR="00920DF2">
              <w:rPr>
                <w:iCs/>
                <w:kern w:val="24"/>
              </w:rPr>
              <w:t>.</w:t>
            </w:r>
          </w:p>
        </w:tc>
      </w:tr>
      <w:tr w:rsidR="002010C1" w:rsidRPr="00E618BD" w14:paraId="5BC5640B" w14:textId="77777777" w:rsidTr="003A2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0E0802" w14:textId="142677CD" w:rsidR="002010C1" w:rsidRPr="00450880" w:rsidRDefault="002010C1" w:rsidP="002010C1">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55E880" w14:textId="118E7C5D" w:rsidR="002010C1" w:rsidRPr="003A2068" w:rsidRDefault="002010C1" w:rsidP="002010C1">
            <w:pPr>
              <w:pStyle w:val="NormalArial"/>
              <w:spacing w:before="120" w:after="120"/>
              <w:rPr>
                <w:iCs/>
                <w:kern w:val="24"/>
              </w:rPr>
            </w:pPr>
            <w:r w:rsidRPr="00CA20BC">
              <w:t xml:space="preserve">On </w:t>
            </w:r>
            <w:r>
              <w:t>8/22</w:t>
            </w:r>
            <w:r w:rsidRPr="00CA20BC">
              <w:t xml:space="preserve">/23, TAC voted to </w:t>
            </w:r>
            <w:r w:rsidR="003F03A8">
              <w:t xml:space="preserve">recommend approval of NPRR1186 as recommended by PRS in the 8/10/23 PRS Report, with a recommended effective date of upon system implementation for all sections, </w:t>
            </w:r>
            <w:proofErr w:type="gramStart"/>
            <w:r w:rsidR="003F03A8">
              <w:t>with the exception of</w:t>
            </w:r>
            <w:proofErr w:type="gramEnd"/>
            <w:r w:rsidR="003F03A8">
              <w:t xml:space="preserve"> the grey-boxed paragraph (4) of Section 8.1, which will be effective no earlier than three months after system implementation of NPRR1186</w:t>
            </w:r>
            <w:r w:rsidRPr="00CA20BC">
              <w:t xml:space="preserve">.  </w:t>
            </w:r>
            <w:r w:rsidR="006E169B">
              <w:t xml:space="preserve">There were three opposing votes from the Consumer (City of Dallas), Independent Generator (Jupiter Power), and IREP (Demand Control 2) Market Segments and five abstentions from the Consumer (2) (CMC Steel and Air Liquide), IPM (Tenaska), and IREP (2) (Rhythm Ops and APG&amp;E) Market Segments.  </w:t>
            </w:r>
            <w:r w:rsidRPr="00CA20BC">
              <w:t>All Market Segments participated in the vote.</w:t>
            </w:r>
          </w:p>
        </w:tc>
      </w:tr>
      <w:tr w:rsidR="002010C1" w:rsidRPr="00E618BD" w14:paraId="4D3AD5E3" w14:textId="77777777" w:rsidTr="003A2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E72AA0" w14:textId="6FD8A810" w:rsidR="002010C1" w:rsidRPr="00450880" w:rsidRDefault="002010C1" w:rsidP="002010C1">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5B28D9" w14:textId="7517CC53" w:rsidR="002010C1" w:rsidRPr="003A2068" w:rsidRDefault="002010C1" w:rsidP="002010C1">
            <w:pPr>
              <w:pStyle w:val="NormalArial"/>
              <w:spacing w:before="120" w:after="120"/>
              <w:rPr>
                <w:iCs/>
                <w:kern w:val="24"/>
              </w:rPr>
            </w:pPr>
            <w:r w:rsidRPr="00CA20BC">
              <w:t xml:space="preserve">On </w:t>
            </w:r>
            <w:r>
              <w:t>8/22</w:t>
            </w:r>
            <w:r w:rsidRPr="00CA20BC">
              <w:t>/23, TAC reviewed the ERCOT Opinion, ERCOT Market Impact Statement, and Independent Market Monitor (IMM) Opinion for NPRR11</w:t>
            </w:r>
            <w:r>
              <w:t>86</w:t>
            </w:r>
            <w:r w:rsidR="007D67F9">
              <w:t>, along with the 8/21/23 Joint Commenters comments.</w:t>
            </w:r>
            <w:r w:rsidR="00E768A4">
              <w:t xml:space="preserve">  Opponents continued to express concerns with the Ancillary Service duration limits within NPRR1186</w:t>
            </w:r>
            <w:r w:rsidR="002B33C8">
              <w:t xml:space="preserve"> as well as</w:t>
            </w:r>
            <w:r w:rsidR="00E768A4">
              <w:t xml:space="preserve"> </w:t>
            </w:r>
            <w:r w:rsidR="002B33C8">
              <w:t xml:space="preserve">enforcing performance at the ESR level rather than QSE level, </w:t>
            </w:r>
            <w:r w:rsidR="00E768A4">
              <w:t xml:space="preserve">stressed the importance of </w:t>
            </w:r>
            <w:r w:rsidR="00E768A4">
              <w:lastRenderedPageBreak/>
              <w:t>parameterizing as much of NPRR1186 as possible, and urged continued work between ERCOT and stakeholders on additional improvements in subsequent NPRR</w:t>
            </w:r>
            <w:r w:rsidR="00232626">
              <w:t>(</w:t>
            </w:r>
            <w:r w:rsidR="00E768A4">
              <w:t>s</w:t>
            </w:r>
            <w:r w:rsidR="00232626">
              <w:t>)</w:t>
            </w:r>
            <w:r w:rsidR="00E768A4">
              <w:t>.</w:t>
            </w:r>
          </w:p>
        </w:tc>
      </w:tr>
      <w:tr w:rsidR="00C94335" w:rsidRPr="00E618BD" w14:paraId="6E5D15C3" w14:textId="77777777" w:rsidTr="003A2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468470" w14:textId="0B4B01BF" w:rsidR="00C94335" w:rsidRDefault="00C94335" w:rsidP="00C94335">
            <w:pPr>
              <w:pStyle w:val="Header"/>
            </w:pPr>
            <w:r>
              <w:lastRenderedPageBreak/>
              <w:t>ERCOT Board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53B53F" w14:textId="0D8505FC" w:rsidR="00C94335" w:rsidRPr="00CA20BC" w:rsidRDefault="00E5723B" w:rsidP="00C94335">
            <w:pPr>
              <w:pStyle w:val="NormalArial"/>
              <w:spacing w:before="120" w:after="120"/>
            </w:pPr>
            <w:r w:rsidRPr="00E5723B">
              <w:t xml:space="preserve">On 8/31/23, the ERCOT Board voted unanimously to remand NPRR1186 to TAC.  The Board instructed TAC to address the limited deployment issue discussed by ERCOT staff in its presentation and the 8/28/23 ERCOT Comments and Position Statement and present an updated recommendation to the Board at the October 17, </w:t>
            </w:r>
            <w:proofErr w:type="gramStart"/>
            <w:r w:rsidRPr="00E5723B">
              <w:t>2023</w:t>
            </w:r>
            <w:proofErr w:type="gramEnd"/>
            <w:r w:rsidRPr="00E5723B">
              <w:t xml:space="preserve"> Board meeting</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27B209F" w:rsidR="009A3772" w:rsidRDefault="00150F08">
            <w:pPr>
              <w:pStyle w:val="NormalArial"/>
            </w:pPr>
            <w:r>
              <w:t>Nitika Mago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E538C88" w:rsidR="009A3772" w:rsidRDefault="00E5723B">
            <w:pPr>
              <w:pStyle w:val="NormalArial"/>
            </w:pPr>
            <w:hyperlink r:id="rId23" w:history="1">
              <w:r w:rsidR="00253DBD" w:rsidRPr="0057565C">
                <w:rPr>
                  <w:rStyle w:val="Hyperlink"/>
                </w:rPr>
                <w:t>Nitka.Mago@ERCOT.com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08F7401" w:rsidR="009A3772" w:rsidRDefault="00150F08">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813DBE3" w:rsidR="009A3772" w:rsidRDefault="00676968">
            <w:pPr>
              <w:pStyle w:val="NormalArial"/>
            </w:pPr>
            <w:r w:rsidRPr="00676968">
              <w:t>512</w:t>
            </w:r>
            <w:r>
              <w:t>-</w:t>
            </w:r>
            <w:r w:rsidRPr="00676968">
              <w:t>248</w:t>
            </w:r>
            <w:r>
              <w:t>-</w:t>
            </w:r>
            <w:r w:rsidRPr="00676968">
              <w:t>6601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472FCC8" w:rsidR="009A3772" w:rsidRDefault="00253DB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63EF841" w:rsidR="009A3772" w:rsidRPr="00D56D61" w:rsidRDefault="0067696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3AB8775" w:rsidR="009A3772" w:rsidRPr="00D56D61" w:rsidRDefault="00E5723B">
            <w:pPr>
              <w:pStyle w:val="NormalArial"/>
            </w:pPr>
            <w:hyperlink r:id="rId24" w:history="1">
              <w:r w:rsidR="00676968" w:rsidRPr="0057565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C0919EF" w:rsidR="009A3772" w:rsidRDefault="00676968">
            <w:pPr>
              <w:pStyle w:val="NormalArial"/>
            </w:pPr>
            <w:r>
              <w:t>512-248-6464</w:t>
            </w:r>
          </w:p>
        </w:tc>
      </w:tr>
    </w:tbl>
    <w:p w14:paraId="4C18DE73" w14:textId="77777777" w:rsidR="003A2068" w:rsidRDefault="003A2068" w:rsidP="003A206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A2068" w:rsidRPr="00895AB9" w14:paraId="2D0926A1" w14:textId="77777777" w:rsidTr="001251DC">
        <w:trPr>
          <w:trHeight w:val="432"/>
        </w:trPr>
        <w:tc>
          <w:tcPr>
            <w:tcW w:w="10440" w:type="dxa"/>
            <w:gridSpan w:val="2"/>
            <w:shd w:val="clear" w:color="auto" w:fill="FFFFFF"/>
            <w:vAlign w:val="center"/>
          </w:tcPr>
          <w:p w14:paraId="711AD278" w14:textId="77777777" w:rsidR="003A2068" w:rsidRPr="00895AB9" w:rsidRDefault="003A2068" w:rsidP="001251DC">
            <w:pPr>
              <w:pStyle w:val="NormalArial"/>
              <w:ind w:hanging="2"/>
              <w:jc w:val="center"/>
              <w:rPr>
                <w:b/>
              </w:rPr>
            </w:pPr>
            <w:r>
              <w:rPr>
                <w:b/>
              </w:rPr>
              <w:t>Opinions</w:t>
            </w:r>
          </w:p>
        </w:tc>
      </w:tr>
      <w:tr w:rsidR="003A2068" w:rsidRPr="00550B01" w14:paraId="1F4B0E20" w14:textId="77777777" w:rsidTr="001251DC">
        <w:trPr>
          <w:trHeight w:val="432"/>
        </w:trPr>
        <w:tc>
          <w:tcPr>
            <w:tcW w:w="2880" w:type="dxa"/>
            <w:shd w:val="clear" w:color="auto" w:fill="FFFFFF"/>
            <w:vAlign w:val="center"/>
          </w:tcPr>
          <w:p w14:paraId="531BAAA8" w14:textId="77777777" w:rsidR="003A2068" w:rsidRPr="00F6614D" w:rsidRDefault="003A2068" w:rsidP="001251DC">
            <w:pPr>
              <w:pStyle w:val="Header"/>
              <w:ind w:hanging="2"/>
            </w:pPr>
            <w:r w:rsidRPr="00F6614D">
              <w:t>Credit Review</w:t>
            </w:r>
          </w:p>
        </w:tc>
        <w:tc>
          <w:tcPr>
            <w:tcW w:w="7560" w:type="dxa"/>
            <w:vAlign w:val="center"/>
          </w:tcPr>
          <w:p w14:paraId="676EC366" w14:textId="5255B9E1" w:rsidR="003A2068" w:rsidRPr="00550B01" w:rsidRDefault="002010C1" w:rsidP="001251DC">
            <w:pPr>
              <w:pStyle w:val="NormalArial"/>
              <w:spacing w:before="120" w:after="120"/>
              <w:ind w:hanging="2"/>
            </w:pPr>
            <w:r w:rsidRPr="002010C1">
              <w:t xml:space="preserve">ERCOT Credit Staff and the Credit Finance </w:t>
            </w:r>
            <w:proofErr w:type="gramStart"/>
            <w:r w:rsidRPr="002010C1">
              <w:t>Sub Group</w:t>
            </w:r>
            <w:proofErr w:type="gramEnd"/>
            <w:r w:rsidRPr="002010C1">
              <w:t xml:space="preserve"> (CFSG) have reviewed NPRR1186 and do not believe that it requires changes to credit monitoring activity or the calculation of liability.</w:t>
            </w:r>
          </w:p>
        </w:tc>
      </w:tr>
      <w:tr w:rsidR="003A2068" w:rsidRPr="00F6614D" w14:paraId="341A9BD2" w14:textId="77777777" w:rsidTr="001251DC">
        <w:trPr>
          <w:trHeight w:val="432"/>
        </w:trPr>
        <w:tc>
          <w:tcPr>
            <w:tcW w:w="2880" w:type="dxa"/>
            <w:shd w:val="clear" w:color="auto" w:fill="FFFFFF"/>
            <w:vAlign w:val="center"/>
          </w:tcPr>
          <w:p w14:paraId="1D69B4F3" w14:textId="77777777" w:rsidR="003A2068" w:rsidRPr="00F6614D" w:rsidRDefault="003A2068" w:rsidP="001251DC">
            <w:pPr>
              <w:pStyle w:val="Header"/>
              <w:ind w:hanging="2"/>
            </w:pPr>
            <w:r>
              <w:t xml:space="preserve">Independent Market Monitor </w:t>
            </w:r>
            <w:r w:rsidRPr="00F6614D">
              <w:t>Opinion</w:t>
            </w:r>
          </w:p>
        </w:tc>
        <w:tc>
          <w:tcPr>
            <w:tcW w:w="7560" w:type="dxa"/>
            <w:vAlign w:val="center"/>
          </w:tcPr>
          <w:p w14:paraId="7B4F8126" w14:textId="76720CAB" w:rsidR="003A2068" w:rsidRPr="00F6614D" w:rsidRDefault="0072048B" w:rsidP="001251DC">
            <w:pPr>
              <w:pStyle w:val="NormalArial"/>
              <w:spacing w:before="120" w:after="120"/>
              <w:ind w:hanging="2"/>
              <w:rPr>
                <w:b/>
                <w:bCs/>
              </w:rPr>
            </w:pPr>
            <w:r w:rsidRPr="0072048B">
              <w:t xml:space="preserve">The IMM is not opposing this NPRR, however, we want to register concern with the impact of a future non-zero value of X in </w:t>
            </w:r>
            <w:r>
              <w:t xml:space="preserve">paragraph (14) of Section </w:t>
            </w:r>
            <w:r w:rsidRPr="0072048B">
              <w:t>6.5.5.2, which may inappropriately withhold supply from the market.</w:t>
            </w:r>
          </w:p>
        </w:tc>
      </w:tr>
      <w:tr w:rsidR="003A2068" w:rsidRPr="00F6614D" w14:paraId="2197FD3F" w14:textId="77777777" w:rsidTr="001251DC">
        <w:trPr>
          <w:trHeight w:val="432"/>
        </w:trPr>
        <w:tc>
          <w:tcPr>
            <w:tcW w:w="2880" w:type="dxa"/>
            <w:shd w:val="clear" w:color="auto" w:fill="FFFFFF"/>
            <w:vAlign w:val="center"/>
          </w:tcPr>
          <w:p w14:paraId="7BD89B6E" w14:textId="77777777" w:rsidR="003A2068" w:rsidRPr="00F6614D" w:rsidRDefault="003A2068" w:rsidP="001251DC">
            <w:pPr>
              <w:pStyle w:val="Header"/>
              <w:ind w:hanging="2"/>
            </w:pPr>
            <w:r w:rsidRPr="00F6614D">
              <w:t>ERCOT Opinion</w:t>
            </w:r>
          </w:p>
        </w:tc>
        <w:tc>
          <w:tcPr>
            <w:tcW w:w="7560" w:type="dxa"/>
            <w:vAlign w:val="center"/>
          </w:tcPr>
          <w:p w14:paraId="3FCFCA7D" w14:textId="105CF6A2" w:rsidR="003A2068" w:rsidRPr="00F6614D" w:rsidRDefault="002010C1" w:rsidP="001251DC">
            <w:pPr>
              <w:pStyle w:val="NormalArial"/>
              <w:spacing w:before="120" w:after="120"/>
              <w:ind w:hanging="2"/>
              <w:rPr>
                <w:b/>
                <w:bCs/>
              </w:rPr>
            </w:pPr>
            <w:r>
              <w:t>ERCOT supports approval of NPRR1186.</w:t>
            </w:r>
          </w:p>
        </w:tc>
      </w:tr>
      <w:tr w:rsidR="003A2068" w:rsidRPr="00F6614D" w14:paraId="08E82013" w14:textId="77777777" w:rsidTr="001251DC">
        <w:trPr>
          <w:trHeight w:val="432"/>
        </w:trPr>
        <w:tc>
          <w:tcPr>
            <w:tcW w:w="2880" w:type="dxa"/>
            <w:shd w:val="clear" w:color="auto" w:fill="FFFFFF"/>
            <w:vAlign w:val="center"/>
          </w:tcPr>
          <w:p w14:paraId="5EDB1993" w14:textId="77777777" w:rsidR="003A2068" w:rsidRPr="00F6614D" w:rsidRDefault="003A2068" w:rsidP="001251DC">
            <w:pPr>
              <w:pStyle w:val="Header"/>
              <w:ind w:hanging="2"/>
            </w:pPr>
            <w:r w:rsidRPr="00F6614D">
              <w:t>ERCOT Market Impact Statement</w:t>
            </w:r>
          </w:p>
        </w:tc>
        <w:tc>
          <w:tcPr>
            <w:tcW w:w="7560" w:type="dxa"/>
            <w:vAlign w:val="center"/>
          </w:tcPr>
          <w:p w14:paraId="16710561" w14:textId="2E2FDEFF" w:rsidR="003A2068" w:rsidRPr="00F6614D" w:rsidRDefault="002010C1" w:rsidP="001251DC">
            <w:pPr>
              <w:pStyle w:val="NormalArial"/>
              <w:spacing w:before="120" w:after="120"/>
              <w:ind w:hanging="2"/>
              <w:rPr>
                <w:b/>
                <w:bCs/>
              </w:rPr>
            </w:pPr>
            <w:r w:rsidRPr="002010C1">
              <w:t xml:space="preserve">ERCOT Staff has reviewed NPRR1186 and believes the market impact for NPRR1186 provides a necessary, cost-effective, interim solution to improve the awareness, accounting, and monitoring of </w:t>
            </w:r>
            <w:r w:rsidRPr="002010C1">
              <w:lastRenderedPageBreak/>
              <w:t>SOC for the growing number of ESRs on the system until the implementation of the RTC+B project.</w:t>
            </w:r>
          </w:p>
        </w:tc>
      </w:tr>
    </w:tbl>
    <w:p w14:paraId="4C233778" w14:textId="78CDB10B" w:rsidR="003A2068" w:rsidRDefault="003A2068" w:rsidP="003A206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A2068" w14:paraId="23E752F2" w14:textId="77777777" w:rsidTr="001251D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38F1A0F" w14:textId="77777777" w:rsidR="003A2068" w:rsidRDefault="003A2068" w:rsidP="001251DC">
            <w:pPr>
              <w:pStyle w:val="NormalArial"/>
              <w:ind w:hanging="2"/>
              <w:jc w:val="center"/>
              <w:rPr>
                <w:b/>
              </w:rPr>
            </w:pPr>
            <w:r>
              <w:rPr>
                <w:b/>
              </w:rPr>
              <w:t>Comments Received</w:t>
            </w:r>
          </w:p>
        </w:tc>
      </w:tr>
      <w:tr w:rsidR="003A2068" w14:paraId="04572BA5"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65C8CE" w14:textId="77777777" w:rsidR="003A2068" w:rsidRDefault="003A2068" w:rsidP="001251D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7D57E32" w14:textId="77777777" w:rsidR="003A2068" w:rsidRDefault="003A2068" w:rsidP="001251DC">
            <w:pPr>
              <w:pStyle w:val="NormalArial"/>
              <w:ind w:hanging="2"/>
              <w:rPr>
                <w:b/>
              </w:rPr>
            </w:pPr>
            <w:r>
              <w:rPr>
                <w:b/>
              </w:rPr>
              <w:t>Comment Summary</w:t>
            </w:r>
          </w:p>
        </w:tc>
      </w:tr>
      <w:tr w:rsidR="003A2068" w14:paraId="1A659E87"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F320680" w14:textId="7DFB7E46" w:rsidR="003A2068" w:rsidRDefault="003A402C" w:rsidP="001251DC">
            <w:pPr>
              <w:pStyle w:val="Header"/>
              <w:ind w:hanging="2"/>
              <w:rPr>
                <w:b w:val="0"/>
                <w:bCs w:val="0"/>
              </w:rPr>
            </w:pPr>
            <w:r>
              <w:rPr>
                <w:b w:val="0"/>
                <w:bCs w:val="0"/>
              </w:rPr>
              <w:t>Eolian 070623</w:t>
            </w:r>
          </w:p>
        </w:tc>
        <w:tc>
          <w:tcPr>
            <w:tcW w:w="7560" w:type="dxa"/>
            <w:tcBorders>
              <w:top w:val="single" w:sz="4" w:space="0" w:color="auto"/>
              <w:left w:val="single" w:sz="4" w:space="0" w:color="auto"/>
              <w:bottom w:val="single" w:sz="4" w:space="0" w:color="auto"/>
              <w:right w:val="single" w:sz="4" w:space="0" w:color="auto"/>
            </w:tcBorders>
            <w:vAlign w:val="center"/>
          </w:tcPr>
          <w:p w14:paraId="5D3020C2" w14:textId="375F69E7" w:rsidR="003A2068" w:rsidRDefault="003A402C" w:rsidP="001251DC">
            <w:pPr>
              <w:pStyle w:val="NormalArial"/>
              <w:spacing w:before="120" w:after="120"/>
              <w:ind w:hanging="2"/>
            </w:pPr>
            <w:r>
              <w:t>Opposed NPRR1186</w:t>
            </w:r>
          </w:p>
        </w:tc>
      </w:tr>
      <w:tr w:rsidR="003A402C" w14:paraId="2FCD82CF"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5556A41" w14:textId="6B57117E" w:rsidR="003A402C" w:rsidRDefault="003A402C" w:rsidP="001251DC">
            <w:pPr>
              <w:pStyle w:val="Header"/>
              <w:ind w:hanging="2"/>
              <w:rPr>
                <w:b w:val="0"/>
                <w:bCs w:val="0"/>
              </w:rPr>
            </w:pPr>
            <w:r>
              <w:rPr>
                <w:b w:val="0"/>
                <w:bCs w:val="0"/>
              </w:rPr>
              <w:t>Joint Commenters 070723</w:t>
            </w:r>
          </w:p>
        </w:tc>
        <w:tc>
          <w:tcPr>
            <w:tcW w:w="7560" w:type="dxa"/>
            <w:tcBorders>
              <w:top w:val="single" w:sz="4" w:space="0" w:color="auto"/>
              <w:left w:val="single" w:sz="4" w:space="0" w:color="auto"/>
              <w:bottom w:val="single" w:sz="4" w:space="0" w:color="auto"/>
              <w:right w:val="single" w:sz="4" w:space="0" w:color="auto"/>
            </w:tcBorders>
            <w:vAlign w:val="center"/>
          </w:tcPr>
          <w:p w14:paraId="08DA0A65" w14:textId="1030DF52" w:rsidR="003A402C" w:rsidRDefault="003A402C" w:rsidP="001251DC">
            <w:pPr>
              <w:pStyle w:val="NormalArial"/>
              <w:spacing w:before="120" w:after="120"/>
              <w:ind w:hanging="2"/>
            </w:pPr>
            <w:r>
              <w:t xml:space="preserve">Proposed an alternate timeline for consideration of NPRR1186 and the creation of a </w:t>
            </w:r>
            <w:r w:rsidR="007A2EF2">
              <w:t xml:space="preserve">related </w:t>
            </w:r>
            <w:r>
              <w:t>Task Force</w:t>
            </w:r>
          </w:p>
        </w:tc>
      </w:tr>
      <w:tr w:rsidR="007A2EF2" w14:paraId="1DE380DF"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975D82A" w14:textId="5A8B5F77" w:rsidR="007A2EF2" w:rsidRDefault="007A2EF2" w:rsidP="001251DC">
            <w:pPr>
              <w:pStyle w:val="Header"/>
              <w:ind w:hanging="2"/>
              <w:rPr>
                <w:b w:val="0"/>
                <w:bCs w:val="0"/>
              </w:rPr>
            </w:pPr>
            <w:r>
              <w:rPr>
                <w:b w:val="0"/>
                <w:bCs w:val="0"/>
              </w:rPr>
              <w:t>Jupiter Power 071223</w:t>
            </w:r>
          </w:p>
        </w:tc>
        <w:tc>
          <w:tcPr>
            <w:tcW w:w="7560" w:type="dxa"/>
            <w:tcBorders>
              <w:top w:val="single" w:sz="4" w:space="0" w:color="auto"/>
              <w:left w:val="single" w:sz="4" w:space="0" w:color="auto"/>
              <w:bottom w:val="single" w:sz="4" w:space="0" w:color="auto"/>
              <w:right w:val="single" w:sz="4" w:space="0" w:color="auto"/>
            </w:tcBorders>
            <w:vAlign w:val="center"/>
          </w:tcPr>
          <w:p w14:paraId="48F298FA" w14:textId="16C32038" w:rsidR="007A2EF2" w:rsidRDefault="007A2EF2" w:rsidP="001251DC">
            <w:pPr>
              <w:pStyle w:val="NormalArial"/>
              <w:spacing w:before="120" w:after="120"/>
              <w:ind w:hanging="2"/>
            </w:pPr>
            <w:r>
              <w:t>Opposed NPRR1186</w:t>
            </w:r>
          </w:p>
        </w:tc>
      </w:tr>
      <w:tr w:rsidR="003A402C" w14:paraId="4E348C3B"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92EE83C" w14:textId="6125F004" w:rsidR="003A402C" w:rsidRDefault="003A402C" w:rsidP="001251DC">
            <w:pPr>
              <w:pStyle w:val="Header"/>
              <w:ind w:hanging="2"/>
              <w:rPr>
                <w:b w:val="0"/>
                <w:bCs w:val="0"/>
              </w:rPr>
            </w:pPr>
            <w:r>
              <w:rPr>
                <w:b w:val="0"/>
                <w:bCs w:val="0"/>
              </w:rPr>
              <w:t>ERCOT 07</w:t>
            </w:r>
            <w:r w:rsidR="00663F03">
              <w:rPr>
                <w:b w:val="0"/>
                <w:bCs w:val="0"/>
              </w:rPr>
              <w:t>12</w:t>
            </w:r>
            <w:r>
              <w:rPr>
                <w:b w:val="0"/>
                <w:bCs w:val="0"/>
              </w:rPr>
              <w:t>23</w:t>
            </w:r>
          </w:p>
        </w:tc>
        <w:tc>
          <w:tcPr>
            <w:tcW w:w="7560" w:type="dxa"/>
            <w:tcBorders>
              <w:top w:val="single" w:sz="4" w:space="0" w:color="auto"/>
              <w:left w:val="single" w:sz="4" w:space="0" w:color="auto"/>
              <w:bottom w:val="single" w:sz="4" w:space="0" w:color="auto"/>
              <w:right w:val="single" w:sz="4" w:space="0" w:color="auto"/>
            </w:tcBorders>
            <w:vAlign w:val="center"/>
          </w:tcPr>
          <w:p w14:paraId="579019A4" w14:textId="50054604" w:rsidR="003A402C" w:rsidRDefault="00663F03" w:rsidP="001251DC">
            <w:pPr>
              <w:pStyle w:val="NormalArial"/>
              <w:spacing w:before="120" w:after="120"/>
              <w:ind w:hanging="2"/>
            </w:pPr>
            <w:r>
              <w:t>Responded to issues raised in the 7/6/23 Eolian comments and 7/7/23 Joint Commenters comments, and provided additional clarifying edits to the proposed SOC calculations</w:t>
            </w:r>
          </w:p>
        </w:tc>
      </w:tr>
      <w:tr w:rsidR="008F6DE3" w14:paraId="14444068"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E5C7BD" w14:textId="0E834DE6" w:rsidR="008F6DE3" w:rsidRDefault="008F6DE3" w:rsidP="001251DC">
            <w:pPr>
              <w:pStyle w:val="Header"/>
              <w:ind w:hanging="2"/>
              <w:rPr>
                <w:b w:val="0"/>
                <w:bCs w:val="0"/>
              </w:rPr>
            </w:pPr>
            <w:r>
              <w:rPr>
                <w:b w:val="0"/>
                <w:bCs w:val="0"/>
              </w:rPr>
              <w:t>ERCOT 073123</w:t>
            </w:r>
          </w:p>
        </w:tc>
        <w:tc>
          <w:tcPr>
            <w:tcW w:w="7560" w:type="dxa"/>
            <w:tcBorders>
              <w:top w:val="single" w:sz="4" w:space="0" w:color="auto"/>
              <w:left w:val="single" w:sz="4" w:space="0" w:color="auto"/>
              <w:bottom w:val="single" w:sz="4" w:space="0" w:color="auto"/>
              <w:right w:val="single" w:sz="4" w:space="0" w:color="auto"/>
            </w:tcBorders>
            <w:vAlign w:val="center"/>
          </w:tcPr>
          <w:p w14:paraId="312C8703" w14:textId="2994A527" w:rsidR="008F6DE3" w:rsidRDefault="008F6DE3" w:rsidP="001251DC">
            <w:pPr>
              <w:pStyle w:val="NormalArial"/>
              <w:spacing w:before="120" w:after="120"/>
              <w:ind w:hanging="2"/>
            </w:pPr>
            <w:r>
              <w:t xml:space="preserve">Proposed additional </w:t>
            </w:r>
            <w:r w:rsidR="008E5D8C">
              <w:t>revisions</w:t>
            </w:r>
            <w:r>
              <w:t xml:space="preserve"> to the 7/12/23 ERCOT comments to remove the proposed constraint that would limit </w:t>
            </w:r>
            <w:r w:rsidRPr="00E718E3">
              <w:t>Ancillary Service award</w:t>
            </w:r>
            <w:r>
              <w:t>s</w:t>
            </w:r>
            <w:r w:rsidRPr="00E718E3">
              <w:t xml:space="preserve"> for ESRs based on Ancillary Service duration requirements</w:t>
            </w:r>
            <w:r>
              <w:t>, to provide different SOC requirements when an ESR is providing Fast Frequency Response (FFR), and to include metrics that ERCOT will use to identify instances of non-compliance that must be reported</w:t>
            </w:r>
          </w:p>
        </w:tc>
      </w:tr>
      <w:tr w:rsidR="008F6DE3" w14:paraId="3E48C00F"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47DB352" w14:textId="5C314730" w:rsidR="008F6DE3" w:rsidRDefault="008F6DE3" w:rsidP="001251DC">
            <w:pPr>
              <w:pStyle w:val="Header"/>
              <w:ind w:hanging="2"/>
              <w:rPr>
                <w:b w:val="0"/>
                <w:bCs w:val="0"/>
              </w:rPr>
            </w:pPr>
            <w:r>
              <w:rPr>
                <w:b w:val="0"/>
                <w:bCs w:val="0"/>
              </w:rPr>
              <w:t>HEN 080823</w:t>
            </w:r>
          </w:p>
        </w:tc>
        <w:tc>
          <w:tcPr>
            <w:tcW w:w="7560" w:type="dxa"/>
            <w:tcBorders>
              <w:top w:val="single" w:sz="4" w:space="0" w:color="auto"/>
              <w:left w:val="single" w:sz="4" w:space="0" w:color="auto"/>
              <w:bottom w:val="single" w:sz="4" w:space="0" w:color="auto"/>
              <w:right w:val="single" w:sz="4" w:space="0" w:color="auto"/>
            </w:tcBorders>
            <w:vAlign w:val="center"/>
          </w:tcPr>
          <w:p w14:paraId="555523BC" w14:textId="1DF7B10F" w:rsidR="008F6DE3" w:rsidRDefault="008E5D8C" w:rsidP="001251DC">
            <w:pPr>
              <w:pStyle w:val="NormalArial"/>
              <w:spacing w:before="120" w:after="120"/>
              <w:ind w:hanging="2"/>
            </w:pPr>
            <w:r>
              <w:t>Proposed additional revisions to the 7/31/23 ERCOT comments to i</w:t>
            </w:r>
            <w:r w:rsidRPr="008E5D8C">
              <w:t>mplement SOC</w:t>
            </w:r>
            <w:r>
              <w:t xml:space="preserve"> compliance</w:t>
            </w:r>
            <w:r w:rsidRPr="008E5D8C">
              <w:t xml:space="preserve"> </w:t>
            </w:r>
            <w:r>
              <w:t>r</w:t>
            </w:r>
            <w:r w:rsidRPr="008E5D8C">
              <w:t xml:space="preserve">equirement on a QSE ESR </w:t>
            </w:r>
            <w:r>
              <w:t>p</w:t>
            </w:r>
            <w:r w:rsidRPr="008E5D8C">
              <w:t>ortfolio basis</w:t>
            </w:r>
            <w:r>
              <w:t xml:space="preserve">, to reinstate the proposed limitation on Ancillary Service awards for ESRs based on Ancillary Service duration requirements, to modify the </w:t>
            </w:r>
            <w:r w:rsidR="00344F1A">
              <w:t>ERCOT Contingency Reserve Service (</w:t>
            </w:r>
            <w:r w:rsidRPr="008E5D8C">
              <w:t>ECRS</w:t>
            </w:r>
            <w:r w:rsidR="00344F1A">
              <w:t>)</w:t>
            </w:r>
            <w:r w:rsidRPr="008E5D8C">
              <w:t xml:space="preserve"> and </w:t>
            </w:r>
            <w:r w:rsidR="00344F1A">
              <w:t>Non-Spinning Reserve (</w:t>
            </w:r>
            <w:r w:rsidRPr="008E5D8C">
              <w:t>Non-Spin</w:t>
            </w:r>
            <w:r w:rsidR="00344F1A">
              <w:t>)</w:t>
            </w:r>
            <w:r w:rsidRPr="008E5D8C">
              <w:t xml:space="preserve"> </w:t>
            </w:r>
            <w:r>
              <w:t>c</w:t>
            </w:r>
            <w:r w:rsidRPr="008E5D8C">
              <w:t xml:space="preserve">ompliance and MinSOC </w:t>
            </w:r>
            <w:r>
              <w:t>c</w:t>
            </w:r>
            <w:r w:rsidRPr="008E5D8C">
              <w:t>urves</w:t>
            </w:r>
            <w:r>
              <w:t xml:space="preserve">, and to treat </w:t>
            </w:r>
            <w:r w:rsidRPr="008E5D8C">
              <w:t xml:space="preserve">SOC compliance </w:t>
            </w:r>
            <w:proofErr w:type="gramStart"/>
            <w:r w:rsidRPr="008E5D8C">
              <w:t>similar to</w:t>
            </w:r>
            <w:proofErr w:type="gramEnd"/>
            <w:r w:rsidRPr="008E5D8C">
              <w:t xml:space="preserve"> </w:t>
            </w:r>
            <w:r>
              <w:t>Generation Resource Energy Deployment Performance</w:t>
            </w:r>
            <w:r w:rsidRPr="008E5D8C">
              <w:t xml:space="preserve"> </w:t>
            </w:r>
            <w:r>
              <w:t>(</w:t>
            </w:r>
            <w:r w:rsidRPr="008E5D8C">
              <w:t>GREDP</w:t>
            </w:r>
            <w:r>
              <w:t>)</w:t>
            </w:r>
            <w:r w:rsidRPr="008E5D8C">
              <w:t xml:space="preserve"> compliance</w:t>
            </w:r>
          </w:p>
        </w:tc>
      </w:tr>
      <w:tr w:rsidR="008F6DE3" w14:paraId="38496B21"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02DA8E9" w14:textId="67B84AE8" w:rsidR="008F6DE3" w:rsidRDefault="008F6DE3" w:rsidP="001251DC">
            <w:pPr>
              <w:pStyle w:val="Header"/>
              <w:ind w:hanging="2"/>
              <w:rPr>
                <w:b w:val="0"/>
                <w:bCs w:val="0"/>
              </w:rPr>
            </w:pPr>
            <w:r>
              <w:rPr>
                <w:b w:val="0"/>
                <w:bCs w:val="0"/>
              </w:rPr>
              <w:t>Joint Commenters 080923</w:t>
            </w:r>
          </w:p>
        </w:tc>
        <w:tc>
          <w:tcPr>
            <w:tcW w:w="7560" w:type="dxa"/>
            <w:tcBorders>
              <w:top w:val="single" w:sz="4" w:space="0" w:color="auto"/>
              <w:left w:val="single" w:sz="4" w:space="0" w:color="auto"/>
              <w:bottom w:val="single" w:sz="4" w:space="0" w:color="auto"/>
              <w:right w:val="single" w:sz="4" w:space="0" w:color="auto"/>
            </w:tcBorders>
            <w:vAlign w:val="center"/>
          </w:tcPr>
          <w:p w14:paraId="22B5ECC8" w14:textId="14244560" w:rsidR="008F6DE3" w:rsidRDefault="00191E05" w:rsidP="001251DC">
            <w:pPr>
              <w:pStyle w:val="NormalArial"/>
              <w:spacing w:before="120" w:after="120"/>
              <w:ind w:hanging="2"/>
            </w:pPr>
            <w:r>
              <w:t>Expressed continued opposition to NPRR1186 and the PRS-granted Urgent status, but proposed additional revisions to the 7/31/23 ERCOT comments</w:t>
            </w:r>
            <w:r>
              <w:rPr>
                <w:rFonts w:cs="Arial"/>
              </w:rPr>
              <w:t xml:space="preserve"> to narrow the scope of NPRR1186 to reduce the potential adverse effects</w:t>
            </w:r>
            <w:r>
              <w:t xml:space="preserve"> </w:t>
            </w:r>
          </w:p>
        </w:tc>
      </w:tr>
      <w:tr w:rsidR="008F6DE3" w14:paraId="653A5076"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DDAE902" w14:textId="73FF0D86" w:rsidR="008F6DE3" w:rsidRDefault="008F6DE3" w:rsidP="001251DC">
            <w:pPr>
              <w:pStyle w:val="Header"/>
              <w:ind w:hanging="2"/>
              <w:rPr>
                <w:b w:val="0"/>
                <w:bCs w:val="0"/>
              </w:rPr>
            </w:pPr>
            <w:r>
              <w:rPr>
                <w:b w:val="0"/>
                <w:bCs w:val="0"/>
              </w:rPr>
              <w:t>KCE BRP 080923</w:t>
            </w:r>
          </w:p>
        </w:tc>
        <w:tc>
          <w:tcPr>
            <w:tcW w:w="7560" w:type="dxa"/>
            <w:tcBorders>
              <w:top w:val="single" w:sz="4" w:space="0" w:color="auto"/>
              <w:left w:val="single" w:sz="4" w:space="0" w:color="auto"/>
              <w:bottom w:val="single" w:sz="4" w:space="0" w:color="auto"/>
              <w:right w:val="single" w:sz="4" w:space="0" w:color="auto"/>
            </w:tcBorders>
            <w:vAlign w:val="center"/>
          </w:tcPr>
          <w:p w14:paraId="1229B610" w14:textId="7D8AB69F" w:rsidR="008F6DE3" w:rsidRDefault="00191E05" w:rsidP="001251DC">
            <w:pPr>
              <w:pStyle w:val="NormalArial"/>
              <w:spacing w:before="120" w:after="120"/>
              <w:ind w:hanging="2"/>
            </w:pPr>
            <w:r>
              <w:t xml:space="preserve">Proposed additional revisions to the 7/31/23 ERCOT comments to add a metric indicating that the integrated shortfall/excess in comparison to the minimum/maximum required SOC must be greater than 2 MWhh in order to trigger referral to the Reliability Monitor, and to propose an initial reporting “grace period” wherein non-compliance with the NPRR1186 revisions within paragraph (4) of Section 8.1 would be reported to the QSE (“Phase 1”) for at least three months </w:t>
            </w:r>
            <w:r>
              <w:lastRenderedPageBreak/>
              <w:t>after system implementation, at which point non-compliance would be reported to the Reliability Monitor (“Phase 2”)</w:t>
            </w:r>
          </w:p>
        </w:tc>
      </w:tr>
      <w:tr w:rsidR="008F6DE3" w14:paraId="50B641DF"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FD36A42" w14:textId="0BF2936D" w:rsidR="008F6DE3" w:rsidRDefault="008F6DE3" w:rsidP="001251DC">
            <w:pPr>
              <w:pStyle w:val="Header"/>
              <w:ind w:hanging="2"/>
              <w:rPr>
                <w:b w:val="0"/>
                <w:bCs w:val="0"/>
              </w:rPr>
            </w:pPr>
            <w:r>
              <w:rPr>
                <w:b w:val="0"/>
                <w:bCs w:val="0"/>
              </w:rPr>
              <w:lastRenderedPageBreak/>
              <w:t>Jupiter Power 080923</w:t>
            </w:r>
          </w:p>
        </w:tc>
        <w:tc>
          <w:tcPr>
            <w:tcW w:w="7560" w:type="dxa"/>
            <w:tcBorders>
              <w:top w:val="single" w:sz="4" w:space="0" w:color="auto"/>
              <w:left w:val="single" w:sz="4" w:space="0" w:color="auto"/>
              <w:bottom w:val="single" w:sz="4" w:space="0" w:color="auto"/>
              <w:right w:val="single" w:sz="4" w:space="0" w:color="auto"/>
            </w:tcBorders>
            <w:vAlign w:val="center"/>
          </w:tcPr>
          <w:p w14:paraId="1CA067AE" w14:textId="321D467B" w:rsidR="008F6DE3" w:rsidRDefault="00FA09CC" w:rsidP="001251DC">
            <w:pPr>
              <w:pStyle w:val="NormalArial"/>
              <w:spacing w:before="120" w:after="120"/>
              <w:ind w:hanging="2"/>
            </w:pPr>
            <w:r>
              <w:t>Expressed continued opposition to NPRR1186 and the PRS-granted Urgent status, but proposed additional revisions to the 7/31/23 ERCOT comments</w:t>
            </w:r>
            <w:r>
              <w:rPr>
                <w:rFonts w:cs="Arial"/>
              </w:rPr>
              <w:t xml:space="preserve"> to narrow the scope of NPRR1186</w:t>
            </w:r>
          </w:p>
        </w:tc>
      </w:tr>
      <w:tr w:rsidR="008F6DE3" w14:paraId="595EE614"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C8447AF" w14:textId="20765AF2" w:rsidR="008F6DE3" w:rsidRDefault="008F6DE3" w:rsidP="001251DC">
            <w:pPr>
              <w:pStyle w:val="Header"/>
              <w:ind w:hanging="2"/>
              <w:rPr>
                <w:b w:val="0"/>
                <w:bCs w:val="0"/>
              </w:rPr>
            </w:pPr>
            <w:r>
              <w:rPr>
                <w:b w:val="0"/>
                <w:bCs w:val="0"/>
              </w:rPr>
              <w:t>TAEBA 080923</w:t>
            </w:r>
          </w:p>
        </w:tc>
        <w:tc>
          <w:tcPr>
            <w:tcW w:w="7560" w:type="dxa"/>
            <w:tcBorders>
              <w:top w:val="single" w:sz="4" w:space="0" w:color="auto"/>
              <w:left w:val="single" w:sz="4" w:space="0" w:color="auto"/>
              <w:bottom w:val="single" w:sz="4" w:space="0" w:color="auto"/>
              <w:right w:val="single" w:sz="4" w:space="0" w:color="auto"/>
            </w:tcBorders>
            <w:vAlign w:val="center"/>
          </w:tcPr>
          <w:p w14:paraId="69BED785" w14:textId="6AB481BE" w:rsidR="008F6DE3" w:rsidRDefault="00FA09CC" w:rsidP="001251DC">
            <w:pPr>
              <w:pStyle w:val="NormalArial"/>
              <w:spacing w:before="120" w:after="120"/>
              <w:ind w:hanging="2"/>
            </w:pPr>
            <w:r>
              <w:t xml:space="preserve">Expressed concern with a lack of time for stakeholders to consider the language changes within NPRR1186 and </w:t>
            </w:r>
            <w:r w:rsidR="0048651E">
              <w:t>all</w:t>
            </w:r>
            <w:r>
              <w:t xml:space="preserve"> the potential impacts on the market</w:t>
            </w:r>
          </w:p>
        </w:tc>
      </w:tr>
      <w:tr w:rsidR="00D31BCE" w14:paraId="2B32B75E"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B16429A" w14:textId="4394ECD4" w:rsidR="00D31BCE" w:rsidRDefault="00D31BCE" w:rsidP="001251DC">
            <w:pPr>
              <w:pStyle w:val="Header"/>
              <w:ind w:hanging="2"/>
              <w:rPr>
                <w:b w:val="0"/>
                <w:bCs w:val="0"/>
              </w:rPr>
            </w:pPr>
            <w:r>
              <w:rPr>
                <w:b w:val="0"/>
                <w:bCs w:val="0"/>
              </w:rPr>
              <w:t>Joint Commenters 082123</w:t>
            </w:r>
          </w:p>
        </w:tc>
        <w:tc>
          <w:tcPr>
            <w:tcW w:w="7560" w:type="dxa"/>
            <w:tcBorders>
              <w:top w:val="single" w:sz="4" w:space="0" w:color="auto"/>
              <w:left w:val="single" w:sz="4" w:space="0" w:color="auto"/>
              <w:bottom w:val="single" w:sz="4" w:space="0" w:color="auto"/>
              <w:right w:val="single" w:sz="4" w:space="0" w:color="auto"/>
            </w:tcBorders>
            <w:vAlign w:val="center"/>
          </w:tcPr>
          <w:p w14:paraId="7005D7BF" w14:textId="4D8CF7BC" w:rsidR="00D31BCE" w:rsidRDefault="00D31BCE" w:rsidP="001251DC">
            <w:pPr>
              <w:pStyle w:val="NormalArial"/>
              <w:spacing w:before="120" w:after="120"/>
              <w:ind w:hanging="2"/>
            </w:pPr>
            <w:r>
              <w:t xml:space="preserve">Proposed </w:t>
            </w:r>
            <w:r w:rsidR="006749C4">
              <w:t xml:space="preserve">additional edits to provide </w:t>
            </w:r>
            <w:r>
              <w:t xml:space="preserve">an additional variable to </w:t>
            </w:r>
            <w:r w:rsidRPr="00AD3558">
              <w:rPr>
                <w:rFonts w:cs="Arial"/>
              </w:rPr>
              <w:t>the calculation of ECRS and Non-Spin SOC requirements</w:t>
            </w:r>
            <w:r>
              <w:rPr>
                <w:rFonts w:cs="Arial"/>
              </w:rPr>
              <w:t xml:space="preserve"> </w:t>
            </w:r>
            <w:r w:rsidRPr="00AD3558">
              <w:rPr>
                <w:rFonts w:cs="Arial"/>
              </w:rPr>
              <w:t>at the top of an Operating Hour</w:t>
            </w:r>
            <w:r w:rsidR="006749C4">
              <w:rPr>
                <w:rFonts w:cs="Arial"/>
              </w:rPr>
              <w:t>,</w:t>
            </w:r>
            <w:r>
              <w:rPr>
                <w:rFonts w:cs="Arial"/>
              </w:rPr>
              <w:t xml:space="preserve"> </w:t>
            </w:r>
            <w:r w:rsidR="006749C4">
              <w:rPr>
                <w:rFonts w:cs="Arial"/>
              </w:rPr>
              <w:t xml:space="preserve">to </w:t>
            </w:r>
            <w:r>
              <w:rPr>
                <w:rFonts w:cs="Arial"/>
              </w:rPr>
              <w:t>e</w:t>
            </w:r>
            <w:r w:rsidRPr="00AD3558">
              <w:rPr>
                <w:rFonts w:cs="Arial"/>
              </w:rPr>
              <w:t xml:space="preserve">liminate the obligation for a Resource deployed to provide ECRS or Non-Spin to stop discharging energy in the middle of the deployment to recharge </w:t>
            </w:r>
            <w:proofErr w:type="gramStart"/>
            <w:r w:rsidRPr="00AD3558">
              <w:rPr>
                <w:rFonts w:cs="Arial"/>
              </w:rPr>
              <w:t>in order to</w:t>
            </w:r>
            <w:proofErr w:type="gramEnd"/>
            <w:r w:rsidRPr="00AD3558">
              <w:rPr>
                <w:rFonts w:cs="Arial"/>
              </w:rPr>
              <w:t xml:space="preserve"> meet SOC requirements at the top of each Operating Hour during deployment</w:t>
            </w:r>
            <w:r w:rsidR="006749C4">
              <w:rPr>
                <w:rFonts w:cs="Arial"/>
              </w:rPr>
              <w:t>, and to set the compliance check to a monthly basis</w:t>
            </w:r>
          </w:p>
        </w:tc>
      </w:tr>
      <w:tr w:rsidR="00D86210" w14:paraId="1B92914D"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D68424C" w14:textId="3D48F06B" w:rsidR="00D86210" w:rsidRDefault="00D86210" w:rsidP="001251DC">
            <w:pPr>
              <w:pStyle w:val="Header"/>
              <w:ind w:hanging="2"/>
              <w:rPr>
                <w:b w:val="0"/>
                <w:bCs w:val="0"/>
              </w:rPr>
            </w:pPr>
            <w:r>
              <w:rPr>
                <w:b w:val="0"/>
                <w:bCs w:val="0"/>
              </w:rPr>
              <w:t>Eolian TAC Recommendation Opposition 082423</w:t>
            </w:r>
          </w:p>
        </w:tc>
        <w:tc>
          <w:tcPr>
            <w:tcW w:w="7560" w:type="dxa"/>
            <w:tcBorders>
              <w:top w:val="single" w:sz="4" w:space="0" w:color="auto"/>
              <w:left w:val="single" w:sz="4" w:space="0" w:color="auto"/>
              <w:bottom w:val="single" w:sz="4" w:space="0" w:color="auto"/>
              <w:right w:val="single" w:sz="4" w:space="0" w:color="auto"/>
            </w:tcBorders>
            <w:vAlign w:val="center"/>
          </w:tcPr>
          <w:p w14:paraId="03C444DD" w14:textId="1EEE3386" w:rsidR="00D86210" w:rsidRDefault="00D86210" w:rsidP="001251DC">
            <w:pPr>
              <w:pStyle w:val="NormalArial"/>
              <w:spacing w:before="120" w:after="120"/>
              <w:ind w:hanging="2"/>
            </w:pPr>
            <w:r>
              <w:t>Requested the Board reject NPRR1186 in favor of two new NPRRs to separate system coding issues from determination of SOC parameters and related compliance obligations</w:t>
            </w:r>
          </w:p>
        </w:tc>
      </w:tr>
      <w:tr w:rsidR="00D86210" w14:paraId="46401F78"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D004FE" w14:textId="7D2CC9AD" w:rsidR="00D86210" w:rsidRDefault="00D86210" w:rsidP="001251DC">
            <w:pPr>
              <w:pStyle w:val="Header"/>
              <w:ind w:hanging="2"/>
              <w:rPr>
                <w:b w:val="0"/>
                <w:bCs w:val="0"/>
              </w:rPr>
            </w:pPr>
            <w:r>
              <w:rPr>
                <w:b w:val="0"/>
                <w:bCs w:val="0"/>
              </w:rPr>
              <w:t>TAC Advocate Presentation 082823</w:t>
            </w:r>
          </w:p>
        </w:tc>
        <w:tc>
          <w:tcPr>
            <w:tcW w:w="7560" w:type="dxa"/>
            <w:tcBorders>
              <w:top w:val="single" w:sz="4" w:space="0" w:color="auto"/>
              <w:left w:val="single" w:sz="4" w:space="0" w:color="auto"/>
              <w:bottom w:val="single" w:sz="4" w:space="0" w:color="auto"/>
              <w:right w:val="single" w:sz="4" w:space="0" w:color="auto"/>
            </w:tcBorders>
            <w:vAlign w:val="center"/>
          </w:tcPr>
          <w:p w14:paraId="595C5545" w14:textId="66960097" w:rsidR="00D86210" w:rsidRDefault="00D86210" w:rsidP="001251DC">
            <w:pPr>
              <w:pStyle w:val="NormalArial"/>
              <w:spacing w:before="120" w:after="120"/>
              <w:ind w:hanging="2"/>
            </w:pPr>
            <w:r>
              <w:t>Provided a response to the Eolian TAC Recommendation Opposition in support of the 8/22/23 TAC decision</w:t>
            </w:r>
          </w:p>
        </w:tc>
      </w:tr>
      <w:tr w:rsidR="00D86210" w14:paraId="3FFA82E3"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C507B43" w14:textId="1ECC4CDB" w:rsidR="00D86210" w:rsidRDefault="00D86210" w:rsidP="00D86210">
            <w:pPr>
              <w:pStyle w:val="Header"/>
              <w:ind w:hanging="2"/>
              <w:rPr>
                <w:b w:val="0"/>
                <w:bCs w:val="0"/>
              </w:rPr>
            </w:pPr>
            <w:r>
              <w:rPr>
                <w:b w:val="0"/>
                <w:bCs w:val="0"/>
              </w:rPr>
              <w:t>ERCOT Comments and Position Statement 082823</w:t>
            </w:r>
          </w:p>
        </w:tc>
        <w:tc>
          <w:tcPr>
            <w:tcW w:w="7560" w:type="dxa"/>
            <w:tcBorders>
              <w:top w:val="single" w:sz="4" w:space="0" w:color="auto"/>
              <w:left w:val="single" w:sz="4" w:space="0" w:color="auto"/>
              <w:bottom w:val="single" w:sz="4" w:space="0" w:color="auto"/>
              <w:right w:val="single" w:sz="4" w:space="0" w:color="auto"/>
            </w:tcBorders>
            <w:vAlign w:val="center"/>
          </w:tcPr>
          <w:p w14:paraId="56957D73" w14:textId="7690609D" w:rsidR="00D86210" w:rsidRDefault="00D86210" w:rsidP="00D86210">
            <w:pPr>
              <w:pStyle w:val="NormalArial"/>
              <w:spacing w:before="120" w:after="120"/>
              <w:ind w:hanging="2"/>
            </w:pPr>
            <w:r>
              <w:t>Provided a response to the Eolian TAC Recommendation Opposition in support of the 8/22/23 TAC decision</w:t>
            </w:r>
            <w:r w:rsidR="00C63F2B">
              <w:t>, but acknowledged a limited remand to TAC to address unusual scarcity situations raised by Eolian could allow additional, narrow changes to NPRR1186 for consideration at the October Board</w:t>
            </w:r>
          </w:p>
        </w:tc>
      </w:tr>
    </w:tbl>
    <w:p w14:paraId="16F12A7C" w14:textId="77777777" w:rsidR="003A2068" w:rsidRPr="00D85807" w:rsidRDefault="003A2068" w:rsidP="003A206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73B0B" w:rsidRPr="001B6509" w14:paraId="6EC0EDF2" w14:textId="77777777" w:rsidTr="00163637">
        <w:trPr>
          <w:trHeight w:val="350"/>
        </w:trPr>
        <w:tc>
          <w:tcPr>
            <w:tcW w:w="10440" w:type="dxa"/>
            <w:tcBorders>
              <w:bottom w:val="single" w:sz="4" w:space="0" w:color="auto"/>
            </w:tcBorders>
            <w:shd w:val="clear" w:color="auto" w:fill="FFFFFF"/>
            <w:vAlign w:val="center"/>
          </w:tcPr>
          <w:p w14:paraId="41F1A7D8" w14:textId="77777777" w:rsidR="00873B0B" w:rsidRPr="001B6509" w:rsidRDefault="00873B0B" w:rsidP="00163637">
            <w:pPr>
              <w:tabs>
                <w:tab w:val="center" w:pos="4320"/>
                <w:tab w:val="right" w:pos="8640"/>
              </w:tabs>
              <w:jc w:val="center"/>
              <w:rPr>
                <w:rFonts w:ascii="Arial" w:hAnsi="Arial"/>
                <w:b/>
                <w:bCs/>
              </w:rPr>
            </w:pPr>
            <w:r w:rsidRPr="001B6509">
              <w:rPr>
                <w:rFonts w:ascii="Arial" w:hAnsi="Arial"/>
                <w:b/>
                <w:bCs/>
              </w:rPr>
              <w:t>Market Rules Notes</w:t>
            </w:r>
          </w:p>
        </w:tc>
      </w:tr>
    </w:tbl>
    <w:p w14:paraId="26EF7757" w14:textId="77777777" w:rsidR="0071420F" w:rsidRDefault="0071420F" w:rsidP="0071420F">
      <w:pPr>
        <w:pStyle w:val="NormalArial"/>
        <w:spacing w:before="120" w:after="120"/>
        <w:rPr>
          <w:rFonts w:cs="Arial"/>
        </w:rPr>
      </w:pPr>
      <w:r>
        <w:rPr>
          <w:rFonts w:cs="Arial"/>
        </w:rPr>
        <w:t>Administrative changes to the language were made and authored as “ERCOT Market Rules.”</w:t>
      </w:r>
    </w:p>
    <w:p w14:paraId="13F8E104" w14:textId="723C7F46" w:rsidR="00873B0B" w:rsidRDefault="00873B0B" w:rsidP="003A2068">
      <w:pPr>
        <w:tabs>
          <w:tab w:val="num" w:pos="0"/>
        </w:tabs>
        <w:spacing w:before="120" w:after="120"/>
        <w:rPr>
          <w:rFonts w:ascii="Arial" w:hAnsi="Arial" w:cs="Arial"/>
        </w:rPr>
      </w:pPr>
      <w:r w:rsidRPr="0042316C">
        <w:rPr>
          <w:rFonts w:ascii="Arial" w:hAnsi="Arial" w:cs="Arial"/>
        </w:rPr>
        <w:t xml:space="preserve">Please note the </w:t>
      </w:r>
      <w:r w:rsidR="003A2068">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sidR="003A2068">
        <w:rPr>
          <w:rFonts w:ascii="Arial" w:hAnsi="Arial" w:cs="Arial"/>
        </w:rPr>
        <w:t>into the Protocols</w:t>
      </w:r>
      <w:r w:rsidRPr="0042316C">
        <w:rPr>
          <w:rFonts w:ascii="Arial" w:hAnsi="Arial" w:cs="Arial"/>
        </w:rPr>
        <w:t>:</w:t>
      </w:r>
    </w:p>
    <w:p w14:paraId="4DDD0176" w14:textId="1D055FE4" w:rsidR="00873B0B" w:rsidRDefault="00873B0B" w:rsidP="00873B0B">
      <w:pPr>
        <w:pStyle w:val="ListParagraph"/>
        <w:numPr>
          <w:ilvl w:val="0"/>
          <w:numId w:val="13"/>
        </w:numPr>
        <w:spacing w:before="120"/>
        <w:contextualSpacing w:val="0"/>
        <w:rPr>
          <w:rFonts w:ascii="Arial" w:hAnsi="Arial" w:cs="Arial"/>
        </w:rPr>
      </w:pPr>
      <w:r w:rsidRPr="005E2F15">
        <w:rPr>
          <w:rFonts w:ascii="Arial" w:hAnsi="Arial" w:cs="Arial"/>
        </w:rPr>
        <w:t>NPRR1</w:t>
      </w:r>
      <w:r>
        <w:rPr>
          <w:rFonts w:ascii="Arial" w:hAnsi="Arial" w:cs="Arial"/>
        </w:rPr>
        <w:t>178</w:t>
      </w:r>
      <w:r w:rsidRPr="005E2F15">
        <w:rPr>
          <w:rFonts w:ascii="Arial" w:hAnsi="Arial" w:cs="Arial"/>
        </w:rPr>
        <w:t xml:space="preserve">, </w:t>
      </w:r>
      <w:r w:rsidRPr="00873B0B">
        <w:rPr>
          <w:rFonts w:ascii="Arial" w:hAnsi="Arial" w:cs="Arial"/>
        </w:rPr>
        <w:t>Expectations for Resources Providing ERCOT Contingency Reserve Service</w:t>
      </w:r>
      <w:r w:rsidR="003A2068">
        <w:rPr>
          <w:rFonts w:ascii="Arial" w:hAnsi="Arial" w:cs="Arial"/>
        </w:rPr>
        <w:t xml:space="preserve"> (incorporated 7/1/23)</w:t>
      </w:r>
    </w:p>
    <w:p w14:paraId="66203B1B" w14:textId="30229420" w:rsidR="009A3772" w:rsidRDefault="00873B0B" w:rsidP="00873B0B">
      <w:pPr>
        <w:pStyle w:val="ListParagraph"/>
        <w:numPr>
          <w:ilvl w:val="1"/>
          <w:numId w:val="13"/>
        </w:numPr>
        <w:spacing w:after="120"/>
        <w:contextualSpacing w:val="0"/>
        <w:rPr>
          <w:rFonts w:ascii="Arial" w:hAnsi="Arial" w:cs="Arial"/>
        </w:rPr>
      </w:pPr>
      <w:r>
        <w:rPr>
          <w:rFonts w:ascii="Arial" w:hAnsi="Arial" w:cs="Arial"/>
        </w:rPr>
        <w:t>Section 3.9.1</w:t>
      </w:r>
    </w:p>
    <w:p w14:paraId="73506EE9" w14:textId="77777777" w:rsidR="00AB43DD" w:rsidRDefault="00AB43DD" w:rsidP="00AB43DD">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4C5CC17" w14:textId="186DB0D2" w:rsidR="00AB43DD" w:rsidRDefault="00AB43DD" w:rsidP="00AB43DD">
      <w:pPr>
        <w:numPr>
          <w:ilvl w:val="0"/>
          <w:numId w:val="13"/>
        </w:numPr>
        <w:rPr>
          <w:rFonts w:ascii="Arial" w:hAnsi="Arial" w:cs="Arial"/>
        </w:rPr>
      </w:pPr>
      <w:r>
        <w:rPr>
          <w:rFonts w:ascii="Arial" w:hAnsi="Arial" w:cs="Arial"/>
        </w:rPr>
        <w:t xml:space="preserve">NPRR1188, </w:t>
      </w:r>
      <w:r w:rsidRPr="00AB43DD">
        <w:rPr>
          <w:rFonts w:ascii="Arial" w:hAnsi="Arial" w:cs="Arial"/>
        </w:rPr>
        <w:t>Implement Nodal Dispatch and Energy Settlement for Controllable Load Resources</w:t>
      </w:r>
    </w:p>
    <w:p w14:paraId="23E3AF7D" w14:textId="5F1CE49A" w:rsidR="00AB43DD" w:rsidRDefault="00AB43DD" w:rsidP="001C10C5">
      <w:pPr>
        <w:numPr>
          <w:ilvl w:val="1"/>
          <w:numId w:val="13"/>
        </w:numPr>
        <w:rPr>
          <w:rFonts w:ascii="Arial" w:hAnsi="Arial" w:cs="Arial"/>
        </w:rPr>
      </w:pPr>
      <w:r>
        <w:rPr>
          <w:rFonts w:ascii="Arial" w:hAnsi="Arial" w:cs="Arial"/>
        </w:rPr>
        <w:lastRenderedPageBreak/>
        <w:t>Section 3.9.1</w:t>
      </w:r>
    </w:p>
    <w:p w14:paraId="43337F1F" w14:textId="20279F84" w:rsidR="00AB43DD" w:rsidRDefault="00AB43DD" w:rsidP="00AB43DD">
      <w:pPr>
        <w:numPr>
          <w:ilvl w:val="1"/>
          <w:numId w:val="13"/>
        </w:numPr>
        <w:spacing w:after="120"/>
        <w:rPr>
          <w:rFonts w:ascii="Arial" w:hAnsi="Arial" w:cs="Arial"/>
        </w:rPr>
      </w:pPr>
      <w:r>
        <w:rPr>
          <w:rFonts w:ascii="Arial" w:hAnsi="Arial" w:cs="Arial"/>
        </w:rPr>
        <w:t>Section 4.5.1</w:t>
      </w:r>
    </w:p>
    <w:p w14:paraId="6CC3BAC8" w14:textId="04958F18" w:rsidR="00AB43DD" w:rsidRDefault="00AB43DD" w:rsidP="00AB43DD">
      <w:pPr>
        <w:numPr>
          <w:ilvl w:val="0"/>
          <w:numId w:val="13"/>
        </w:numPr>
        <w:rPr>
          <w:rFonts w:ascii="Arial" w:hAnsi="Arial" w:cs="Arial"/>
        </w:rPr>
      </w:pPr>
      <w:r>
        <w:rPr>
          <w:rFonts w:ascii="Arial" w:hAnsi="Arial" w:cs="Arial"/>
        </w:rPr>
        <w:t xml:space="preserve">NPRR1190, </w:t>
      </w:r>
      <w:r w:rsidRPr="00AB43DD">
        <w:rPr>
          <w:rFonts w:ascii="Arial" w:hAnsi="Arial" w:cs="Arial"/>
        </w:rPr>
        <w:t>High Dispatch Limit Override Provision for Increased NOIE Load Costs</w:t>
      </w:r>
    </w:p>
    <w:p w14:paraId="3999632C" w14:textId="6B36A981" w:rsidR="00AB43DD" w:rsidRPr="001C10C5" w:rsidRDefault="00AB43DD" w:rsidP="001C10C5">
      <w:pPr>
        <w:numPr>
          <w:ilvl w:val="1"/>
          <w:numId w:val="13"/>
        </w:numPr>
        <w:spacing w:after="120"/>
        <w:rPr>
          <w:rFonts w:ascii="Arial" w:hAnsi="Arial" w:cs="Arial"/>
        </w:rPr>
      </w:pPr>
      <w:r>
        <w:rPr>
          <w:rFonts w:ascii="Arial" w:hAnsi="Arial" w:cs="Arial"/>
        </w:rPr>
        <w:t>Section 3.8.1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2CDF4CC5" w14:textId="77777777" w:rsidR="00180F9F" w:rsidRPr="00F06E8E" w:rsidRDefault="00180F9F" w:rsidP="00180F9F">
      <w:pPr>
        <w:pStyle w:val="Heading2"/>
        <w:numPr>
          <w:ilvl w:val="0"/>
          <w:numId w:val="0"/>
        </w:numPr>
      </w:pPr>
      <w:bookmarkStart w:id="0" w:name="_Toc73847662"/>
      <w:bookmarkStart w:id="1" w:name="_Toc118224377"/>
      <w:bookmarkStart w:id="2" w:name="_Toc118909445"/>
      <w:bookmarkStart w:id="3" w:name="_Toc205190238"/>
      <w:r w:rsidRPr="00F06E8E">
        <w:t>2.1</w:t>
      </w:r>
      <w:r w:rsidRPr="00F06E8E">
        <w:tab/>
        <w:t>DEFINITIONS</w:t>
      </w:r>
      <w:bookmarkEnd w:id="0"/>
      <w:bookmarkEnd w:id="1"/>
      <w:bookmarkEnd w:id="2"/>
      <w:bookmarkEnd w:id="3"/>
    </w:p>
    <w:p w14:paraId="0D90E6E1" w14:textId="77777777" w:rsidR="00180F9F" w:rsidRPr="00F06E8E" w:rsidRDefault="00180F9F" w:rsidP="00180F9F">
      <w:pPr>
        <w:pStyle w:val="H2"/>
        <w:rPr>
          <w:ins w:id="4" w:author="ERCOT" w:date="2023-05-26T15:25:00Z"/>
        </w:rPr>
      </w:pPr>
      <w:bookmarkStart w:id="5" w:name="_Toc118224650"/>
      <w:bookmarkStart w:id="6" w:name="_Toc118909718"/>
      <w:bookmarkStart w:id="7" w:name="_Toc205190567"/>
      <w:ins w:id="8" w:author="ERCOT" w:date="2023-05-26T15:25:00Z">
        <w:r w:rsidRPr="00F06E8E">
          <w:t>State of Charge (SOC)</w:t>
        </w:r>
      </w:ins>
    </w:p>
    <w:p w14:paraId="0AF5F9E4" w14:textId="77777777" w:rsidR="00180F9F" w:rsidRPr="00F06E8E" w:rsidRDefault="00180F9F" w:rsidP="00180F9F">
      <w:pPr>
        <w:spacing w:after="240"/>
        <w:rPr>
          <w:ins w:id="9" w:author="ERCOT" w:date="2023-05-26T15:25:00Z"/>
          <w:bCs/>
          <w:szCs w:val="20"/>
        </w:rPr>
      </w:pPr>
      <w:ins w:id="10" w:author="ERCOT" w:date="2023-05-26T15:25:00Z">
        <w:r w:rsidRPr="00F06E8E">
          <w:rPr>
            <w:bCs/>
            <w:szCs w:val="20"/>
          </w:rPr>
          <w:t>The stored energy in MWh, of an ESR, that can be injected into the grid at the Point of Interconnection</w:t>
        </w:r>
      </w:ins>
      <w:ins w:id="11" w:author="ERCOT" w:date="2023-05-26T15:28:00Z">
        <w:r w:rsidRPr="00F06E8E">
          <w:rPr>
            <w:bCs/>
            <w:szCs w:val="20"/>
          </w:rPr>
          <w:t xml:space="preserve"> (POI)</w:t>
        </w:r>
      </w:ins>
      <w:ins w:id="12" w:author="ERCOT" w:date="2023-05-26T15:25:00Z">
        <w:r w:rsidRPr="00F06E8E">
          <w:rPr>
            <w:bCs/>
            <w:szCs w:val="20"/>
          </w:rPr>
          <w:t xml:space="preserve"> or Point of Common Coupling</w:t>
        </w:r>
      </w:ins>
      <w:ins w:id="13" w:author="ERCOT" w:date="2023-05-26T15:28:00Z">
        <w:r w:rsidRPr="00F06E8E">
          <w:rPr>
            <w:bCs/>
            <w:szCs w:val="20"/>
          </w:rPr>
          <w:t xml:space="preserve"> (POCC)</w:t>
        </w:r>
      </w:ins>
      <w:ins w:id="14" w:author="ERCOT" w:date="2023-05-26T15:25:00Z">
        <w:r w:rsidRPr="00F06E8E">
          <w:rPr>
            <w:bCs/>
            <w:szCs w:val="20"/>
          </w:rPr>
          <w:t>.</w:t>
        </w:r>
      </w:ins>
    </w:p>
    <w:p w14:paraId="1980637E" w14:textId="77777777" w:rsidR="00180F9F" w:rsidRPr="00F06E8E" w:rsidRDefault="00180F9F" w:rsidP="00180F9F">
      <w:pPr>
        <w:pStyle w:val="H3"/>
        <w:tabs>
          <w:tab w:val="clear" w:pos="1080"/>
        </w:tabs>
        <w:spacing w:after="120"/>
        <w:ind w:left="360" w:firstLine="0"/>
        <w:rPr>
          <w:ins w:id="15" w:author="ERCOT" w:date="2023-05-26T15:25:00Z"/>
        </w:rPr>
      </w:pPr>
      <w:ins w:id="16" w:author="ERCOT" w:date="2023-05-26T15:25:00Z">
        <w:r w:rsidRPr="00F06E8E">
          <w:rPr>
            <w:lang w:val="x-none" w:eastAsia="x-none"/>
          </w:rPr>
          <w:t>Hour Beginning Planned SOC</w:t>
        </w:r>
      </w:ins>
    </w:p>
    <w:p w14:paraId="6D758D12" w14:textId="77777777" w:rsidR="00180F9F" w:rsidRPr="00F06E8E" w:rsidRDefault="00180F9F" w:rsidP="00180F9F">
      <w:pPr>
        <w:pStyle w:val="H3"/>
        <w:tabs>
          <w:tab w:val="clear" w:pos="1080"/>
        </w:tabs>
        <w:spacing w:before="0"/>
        <w:ind w:left="360" w:firstLine="0"/>
        <w:outlineLvl w:val="9"/>
        <w:rPr>
          <w:b w:val="0"/>
          <w:i w:val="0"/>
          <w:lang w:val="x-none" w:eastAsia="x-none"/>
        </w:rPr>
      </w:pPr>
      <w:ins w:id="17" w:author="ERCOT" w:date="2023-05-26T15:25:00Z">
        <w:r w:rsidRPr="00F06E8E">
          <w:rPr>
            <w:b w:val="0"/>
            <w:i w:val="0"/>
            <w:lang w:val="x-none" w:eastAsia="x-none"/>
          </w:rPr>
          <w:t>The planned State of Charge, in MWh, at the beginning of an hour, as communicated to ERCOT by the QSE for the Resource.</w:t>
        </w:r>
      </w:ins>
    </w:p>
    <w:p w14:paraId="51B1E380" w14:textId="77777777" w:rsidR="00180F9F" w:rsidRPr="00F06E8E" w:rsidRDefault="00180F9F" w:rsidP="00180F9F">
      <w:pPr>
        <w:pStyle w:val="H3"/>
        <w:tabs>
          <w:tab w:val="clear" w:pos="1080"/>
        </w:tabs>
        <w:spacing w:after="120"/>
        <w:ind w:left="360" w:firstLine="0"/>
        <w:rPr>
          <w:ins w:id="18" w:author="ERCOT" w:date="2023-06-21T08:58:00Z"/>
          <w:b w:val="0"/>
        </w:rPr>
      </w:pPr>
      <w:ins w:id="19" w:author="ERCOT" w:date="2023-06-21T08:58:00Z">
        <w:r w:rsidRPr="00F06E8E">
          <w:rPr>
            <w:lang w:val="x-none" w:eastAsia="x-none"/>
          </w:rPr>
          <w:t>Minimum State of Charge (MinSOC)</w:t>
        </w:r>
      </w:ins>
    </w:p>
    <w:p w14:paraId="307177FF" w14:textId="77777777" w:rsidR="00180F9F" w:rsidRPr="00F06E8E" w:rsidRDefault="00180F9F" w:rsidP="00180F9F">
      <w:pPr>
        <w:pStyle w:val="H3"/>
        <w:tabs>
          <w:tab w:val="clear" w:pos="1080"/>
        </w:tabs>
        <w:spacing w:before="0"/>
        <w:ind w:left="360" w:firstLine="0"/>
        <w:outlineLvl w:val="9"/>
        <w:rPr>
          <w:ins w:id="20" w:author="ERCOT" w:date="2023-06-21T08:58:00Z"/>
          <w:b w:val="0"/>
          <w:i w:val="0"/>
          <w:lang w:val="x-none" w:eastAsia="x-none"/>
        </w:rPr>
      </w:pPr>
      <w:ins w:id="21" w:author="ERCOT" w:date="2023-06-21T08:58:00Z">
        <w:r w:rsidRPr="00F06E8E">
          <w:rPr>
            <w:b w:val="0"/>
            <w:i w:val="0"/>
            <w:lang w:eastAsia="x-none"/>
          </w:rPr>
          <w:t>The</w:t>
        </w:r>
        <w:r w:rsidRPr="00F06E8E">
          <w:rPr>
            <w:b w:val="0"/>
            <w:i w:val="0"/>
            <w:lang w:val="x-none" w:eastAsia="x-none"/>
          </w:rPr>
          <w:t xml:space="preserve"> minimum amount of State of Charge, in MWh</w:t>
        </w:r>
        <w:r w:rsidRPr="00F06E8E">
          <w:rPr>
            <w:b w:val="0"/>
            <w:i w:val="0"/>
            <w:lang w:eastAsia="x-none"/>
          </w:rPr>
          <w:t xml:space="preserve"> of an ESR</w:t>
        </w:r>
        <w:r w:rsidRPr="00F06E8E">
          <w:rPr>
            <w:b w:val="0"/>
            <w:i w:val="0"/>
            <w:lang w:val="x-none" w:eastAsia="x-none"/>
          </w:rPr>
          <w:t xml:space="preserve">. </w:t>
        </w:r>
        <w:r w:rsidRPr="00F06E8E">
          <w:rPr>
            <w:b w:val="0"/>
            <w:i w:val="0"/>
            <w:lang w:eastAsia="x-none"/>
          </w:rPr>
          <w:t xml:space="preserve"> </w:t>
        </w:r>
      </w:ins>
    </w:p>
    <w:p w14:paraId="0C154AF4" w14:textId="77777777" w:rsidR="00180F9F" w:rsidRPr="00F06E8E" w:rsidRDefault="00180F9F" w:rsidP="00180F9F">
      <w:pPr>
        <w:pStyle w:val="H3"/>
        <w:tabs>
          <w:tab w:val="clear" w:pos="1080"/>
        </w:tabs>
        <w:spacing w:after="120"/>
        <w:ind w:left="360" w:firstLine="0"/>
        <w:rPr>
          <w:ins w:id="22" w:author="ERCOT" w:date="2023-06-21T08:58:00Z"/>
          <w:lang w:val="x-none" w:eastAsia="x-none"/>
        </w:rPr>
      </w:pPr>
      <w:ins w:id="23" w:author="ERCOT" w:date="2023-06-21T08:58:00Z">
        <w:r w:rsidRPr="00F06E8E">
          <w:rPr>
            <w:lang w:val="x-none" w:eastAsia="x-none"/>
          </w:rPr>
          <w:t>Maximum State of Charge (MaxSOC)</w:t>
        </w:r>
      </w:ins>
    </w:p>
    <w:p w14:paraId="27E939E6" w14:textId="77777777" w:rsidR="00180F9F" w:rsidRPr="00F06E8E" w:rsidRDefault="00180F9F" w:rsidP="00180F9F">
      <w:pPr>
        <w:pStyle w:val="H3"/>
        <w:tabs>
          <w:tab w:val="clear" w:pos="1080"/>
        </w:tabs>
        <w:spacing w:before="0"/>
        <w:ind w:left="360" w:firstLine="0"/>
        <w:outlineLvl w:val="9"/>
        <w:rPr>
          <w:ins w:id="24" w:author="ERCOT" w:date="2023-06-21T08:58:00Z"/>
          <w:b w:val="0"/>
          <w:i w:val="0"/>
          <w:lang w:val="x-none" w:eastAsia="x-none"/>
        </w:rPr>
      </w:pPr>
      <w:ins w:id="25" w:author="ERCOT" w:date="2023-06-21T08:58:00Z">
        <w:r w:rsidRPr="00F06E8E">
          <w:rPr>
            <w:b w:val="0"/>
            <w:i w:val="0"/>
            <w:lang w:eastAsia="x-none"/>
          </w:rPr>
          <w:t>The</w:t>
        </w:r>
        <w:r w:rsidRPr="00F06E8E">
          <w:rPr>
            <w:b w:val="0"/>
            <w:i w:val="0"/>
            <w:lang w:val="x-none" w:eastAsia="x-none"/>
          </w:rPr>
          <w:t xml:space="preserve"> maximum amount of State of Charge, in MWh</w:t>
        </w:r>
        <w:r w:rsidRPr="00F06E8E">
          <w:rPr>
            <w:b w:val="0"/>
            <w:i w:val="0"/>
            <w:lang w:eastAsia="x-none"/>
          </w:rPr>
          <w:t xml:space="preserve"> of an ESR</w:t>
        </w:r>
        <w:r w:rsidRPr="00F06E8E">
          <w:rPr>
            <w:b w:val="0"/>
            <w:i w:val="0"/>
            <w:lang w:val="x-none" w:eastAsia="x-none"/>
          </w:rPr>
          <w:t>.</w:t>
        </w:r>
      </w:ins>
    </w:p>
    <w:p w14:paraId="395EFC6E" w14:textId="77777777" w:rsidR="00180F9F" w:rsidRPr="00F06E8E" w:rsidRDefault="00180F9F" w:rsidP="00180F9F">
      <w:pPr>
        <w:pStyle w:val="Heading2"/>
        <w:numPr>
          <w:ilvl w:val="0"/>
          <w:numId w:val="0"/>
        </w:numPr>
        <w:spacing w:after="360"/>
      </w:pPr>
      <w:r w:rsidRPr="00F06E8E">
        <w:t>2.2</w:t>
      </w:r>
      <w:r w:rsidRPr="00F06E8E">
        <w:tab/>
        <w:t>ACRONYMS AND ABBREVIATIONS</w:t>
      </w:r>
      <w:bookmarkEnd w:id="5"/>
      <w:bookmarkEnd w:id="6"/>
      <w:bookmarkEnd w:id="7"/>
    </w:p>
    <w:p w14:paraId="0C06D391" w14:textId="77777777" w:rsidR="00180F9F" w:rsidRPr="00F06E8E" w:rsidRDefault="00180F9F" w:rsidP="00180F9F">
      <w:pPr>
        <w:tabs>
          <w:tab w:val="left" w:pos="2160"/>
        </w:tabs>
        <w:rPr>
          <w:ins w:id="26" w:author="ERCOT" w:date="2023-05-26T15:24:00Z"/>
          <w:szCs w:val="20"/>
        </w:rPr>
      </w:pPr>
      <w:bookmarkStart w:id="27" w:name="_Toc125014648"/>
      <w:bookmarkStart w:id="28" w:name="_Toc28421546"/>
      <w:bookmarkStart w:id="29" w:name="_Toc125014653"/>
      <w:ins w:id="30" w:author="ERCOT" w:date="2023-05-26T15:24:00Z">
        <w:r w:rsidRPr="00F06E8E">
          <w:rPr>
            <w:b/>
            <w:bCs/>
            <w:szCs w:val="20"/>
          </w:rPr>
          <w:t>SOC</w:t>
        </w:r>
      </w:ins>
      <w:ins w:id="31" w:author="ERCOT" w:date="2023-05-26T15:25:00Z">
        <w:r w:rsidRPr="00F06E8E">
          <w:rPr>
            <w:szCs w:val="20"/>
          </w:rPr>
          <w:tab/>
        </w:r>
      </w:ins>
      <w:ins w:id="32" w:author="ERCOT" w:date="2023-05-26T15:24:00Z">
        <w:r w:rsidRPr="00F06E8E">
          <w:rPr>
            <w:szCs w:val="20"/>
          </w:rPr>
          <w:t>State of Charge</w:t>
        </w:r>
      </w:ins>
    </w:p>
    <w:p w14:paraId="7CEF1FB7" w14:textId="77777777" w:rsidR="00180F9F" w:rsidRPr="00F06E8E" w:rsidRDefault="00180F9F" w:rsidP="00180F9F">
      <w:pPr>
        <w:tabs>
          <w:tab w:val="left" w:pos="2160"/>
        </w:tabs>
        <w:rPr>
          <w:ins w:id="33" w:author="ERCOT" w:date="2023-05-26T15:24:00Z"/>
          <w:szCs w:val="20"/>
        </w:rPr>
      </w:pPr>
      <w:ins w:id="34" w:author="ERCOT" w:date="2023-05-26T15:24:00Z">
        <w:r w:rsidRPr="00F06E8E">
          <w:rPr>
            <w:b/>
            <w:bCs/>
            <w:szCs w:val="20"/>
          </w:rPr>
          <w:t>MinSOC</w:t>
        </w:r>
      </w:ins>
      <w:ins w:id="35" w:author="ERCOT" w:date="2023-05-26T15:25:00Z">
        <w:r w:rsidRPr="00F06E8E">
          <w:rPr>
            <w:szCs w:val="20"/>
          </w:rPr>
          <w:tab/>
        </w:r>
      </w:ins>
      <w:ins w:id="36" w:author="ERCOT" w:date="2023-05-26T15:24:00Z">
        <w:r w:rsidRPr="00F06E8E">
          <w:rPr>
            <w:szCs w:val="20"/>
          </w:rPr>
          <w:t>Minimum State of Charge</w:t>
        </w:r>
      </w:ins>
    </w:p>
    <w:p w14:paraId="7CA0989A" w14:textId="77777777" w:rsidR="00180F9F" w:rsidRDefault="00180F9F" w:rsidP="00180F9F">
      <w:pPr>
        <w:tabs>
          <w:tab w:val="left" w:pos="2160"/>
        </w:tabs>
        <w:rPr>
          <w:ins w:id="37" w:author="ERCOT 073123" w:date="2023-07-31T15:51:00Z"/>
          <w:szCs w:val="20"/>
        </w:rPr>
      </w:pPr>
      <w:ins w:id="38" w:author="ERCOT" w:date="2023-05-26T15:24:00Z">
        <w:r w:rsidRPr="00F06E8E">
          <w:rPr>
            <w:b/>
            <w:bCs/>
            <w:szCs w:val="20"/>
          </w:rPr>
          <w:t>MaxSOC</w:t>
        </w:r>
      </w:ins>
      <w:ins w:id="39" w:author="ERCOT" w:date="2023-05-26T15:25:00Z">
        <w:r w:rsidRPr="00F06E8E">
          <w:rPr>
            <w:szCs w:val="20"/>
          </w:rPr>
          <w:tab/>
        </w:r>
      </w:ins>
      <w:ins w:id="40" w:author="ERCOT" w:date="2023-05-26T15:24:00Z">
        <w:r w:rsidRPr="00F06E8E">
          <w:rPr>
            <w:szCs w:val="20"/>
          </w:rPr>
          <w:t>Maximum State of Charge</w:t>
        </w:r>
      </w:ins>
    </w:p>
    <w:p w14:paraId="380B4627" w14:textId="77777777" w:rsidR="00180F9F" w:rsidRPr="00F06E8E" w:rsidRDefault="00180F9F" w:rsidP="00180F9F">
      <w:pPr>
        <w:tabs>
          <w:tab w:val="left" w:pos="2160"/>
        </w:tabs>
        <w:rPr>
          <w:ins w:id="41" w:author="ERCOT" w:date="2023-05-26T15:24:00Z"/>
          <w:szCs w:val="20"/>
        </w:rPr>
      </w:pPr>
      <w:ins w:id="42" w:author="ERCOT 073123" w:date="2023-07-31T15:51:00Z">
        <w:r w:rsidRPr="00F06E8E">
          <w:rPr>
            <w:b/>
            <w:bCs/>
            <w:szCs w:val="20"/>
          </w:rPr>
          <w:t>M</w:t>
        </w:r>
        <w:r>
          <w:rPr>
            <w:b/>
            <w:bCs/>
            <w:szCs w:val="20"/>
          </w:rPr>
          <w:t>Whh</w:t>
        </w:r>
        <w:r w:rsidRPr="00F06E8E">
          <w:rPr>
            <w:szCs w:val="20"/>
          </w:rPr>
          <w:tab/>
        </w:r>
        <w:r>
          <w:rPr>
            <w:szCs w:val="20"/>
          </w:rPr>
          <w:t>Megawatt Hour Hour</w:t>
        </w:r>
      </w:ins>
    </w:p>
    <w:p w14:paraId="238F29E6" w14:textId="77777777" w:rsidR="00180F9F" w:rsidRPr="00F06E8E" w:rsidRDefault="00180F9F" w:rsidP="00180F9F">
      <w:pPr>
        <w:keepNext/>
        <w:tabs>
          <w:tab w:val="left" w:pos="1008"/>
        </w:tabs>
        <w:spacing w:before="480" w:after="240"/>
        <w:outlineLvl w:val="2"/>
        <w:rPr>
          <w:b/>
          <w:bCs/>
          <w:i/>
          <w:szCs w:val="20"/>
        </w:rPr>
      </w:pPr>
      <w:bookmarkStart w:id="43" w:name="_Toc135988969"/>
      <w:bookmarkEnd w:id="27"/>
      <w:commentRangeStart w:id="44"/>
      <w:r w:rsidRPr="00F06E8E">
        <w:rPr>
          <w:b/>
          <w:bCs/>
          <w:i/>
          <w:szCs w:val="20"/>
        </w:rPr>
        <w:t>3.8.1</w:t>
      </w:r>
      <w:commentRangeEnd w:id="44"/>
      <w:r w:rsidR="00790D89">
        <w:rPr>
          <w:rStyle w:val="CommentReference"/>
        </w:rPr>
        <w:commentReference w:id="44"/>
      </w:r>
      <w:r w:rsidRPr="00F06E8E">
        <w:rPr>
          <w:b/>
          <w:bCs/>
          <w:i/>
          <w:szCs w:val="20"/>
        </w:rPr>
        <w:tab/>
        <w:t>Split Generation Resources</w:t>
      </w:r>
      <w:bookmarkEnd w:id="43"/>
    </w:p>
    <w:p w14:paraId="46472D54" w14:textId="77777777" w:rsidR="00180F9F" w:rsidRPr="00F06E8E" w:rsidRDefault="00180F9F" w:rsidP="00180F9F">
      <w:pPr>
        <w:spacing w:after="240"/>
        <w:ind w:left="720" w:hanging="720"/>
        <w:rPr>
          <w:iCs/>
          <w:szCs w:val="20"/>
        </w:rPr>
      </w:pPr>
      <w:bookmarkStart w:id="45" w:name="_Hlk90900963"/>
      <w:r w:rsidRPr="00F06E8E">
        <w:rPr>
          <w:iCs/>
          <w:szCs w:val="20"/>
        </w:rPr>
        <w:t>(1)</w:t>
      </w:r>
      <w:r w:rsidRPr="00F06E8E">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ins w:id="46" w:author="ERCOT" w:date="2023-05-26T15:56:00Z">
        <w:r w:rsidRPr="00F06E8E">
          <w:rPr>
            <w:iCs/>
            <w:szCs w:val="20"/>
          </w:rPr>
          <w:t xml:space="preserve"> </w:t>
        </w:r>
        <w:r w:rsidRPr="00F06E8E">
          <w:t xml:space="preserve">An Energy Storage Resource (ESR) may not be registered in ERCOT as a Split Generation Resource.  </w:t>
        </w:r>
      </w:ins>
    </w:p>
    <w:bookmarkEnd w:id="45"/>
    <w:p w14:paraId="33A2C203" w14:textId="77777777" w:rsidR="00180F9F" w:rsidRPr="00F06E8E" w:rsidRDefault="00180F9F" w:rsidP="00180F9F">
      <w:pPr>
        <w:spacing w:after="240"/>
        <w:ind w:left="720" w:hanging="720"/>
        <w:rPr>
          <w:iCs/>
          <w:szCs w:val="20"/>
        </w:rPr>
      </w:pPr>
      <w:r w:rsidRPr="00F06E8E">
        <w:rPr>
          <w:iCs/>
          <w:szCs w:val="20"/>
        </w:rPr>
        <w:lastRenderedPageBreak/>
        <w:t>(2)</w:t>
      </w:r>
      <w:r w:rsidRPr="00F06E8E">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5F9C669" w14:textId="77777777" w:rsidR="00180F9F" w:rsidRPr="00F06E8E" w:rsidRDefault="00180F9F" w:rsidP="00180F9F">
      <w:pPr>
        <w:spacing w:after="240"/>
        <w:ind w:left="720" w:hanging="720"/>
        <w:rPr>
          <w:iCs/>
          <w:szCs w:val="20"/>
        </w:rPr>
      </w:pPr>
      <w:r w:rsidRPr="00F06E8E">
        <w:rPr>
          <w:iCs/>
          <w:szCs w:val="20"/>
        </w:rPr>
        <w:t>(3)</w:t>
      </w:r>
      <w:r w:rsidRPr="00F06E8E">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5A3D4B09" w14:textId="77777777" w:rsidR="00180F9F" w:rsidRPr="00F06E8E" w:rsidRDefault="00180F9F" w:rsidP="00180F9F">
      <w:pPr>
        <w:spacing w:after="240"/>
        <w:ind w:left="720" w:hanging="720"/>
        <w:rPr>
          <w:szCs w:val="20"/>
        </w:rPr>
      </w:pPr>
      <w:r w:rsidRPr="00F06E8E">
        <w:rPr>
          <w:iCs/>
          <w:szCs w:val="20"/>
        </w:rPr>
        <w:t>(4)</w:t>
      </w:r>
      <w:r w:rsidRPr="00F06E8E">
        <w:rPr>
          <w:iCs/>
          <w:szCs w:val="20"/>
        </w:rPr>
        <w:tab/>
      </w:r>
      <w:r w:rsidRPr="00F06E8E">
        <w:rPr>
          <w:szCs w:val="20"/>
        </w:rPr>
        <w:t xml:space="preserve">The Master QSE shall: </w:t>
      </w:r>
    </w:p>
    <w:p w14:paraId="7C748E81"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Serve as the Single Point of Contact for the Generation Resource, as required by Section 3.1.4.1, Single Point of Contact; </w:t>
      </w:r>
    </w:p>
    <w:p w14:paraId="1E8BDCD5" w14:textId="77777777" w:rsidR="00180F9F" w:rsidRPr="00F06E8E" w:rsidRDefault="00180F9F" w:rsidP="00180F9F">
      <w:pPr>
        <w:spacing w:after="240"/>
        <w:ind w:left="1440" w:hanging="720"/>
        <w:rPr>
          <w:szCs w:val="20"/>
        </w:rPr>
      </w:pPr>
      <w:r w:rsidRPr="00F06E8E">
        <w:rPr>
          <w:szCs w:val="20"/>
        </w:rPr>
        <w:t>(b)</w:t>
      </w:r>
      <w:r w:rsidRPr="00F06E8E">
        <w:rPr>
          <w:szCs w:val="20"/>
        </w:rPr>
        <w:tab/>
        <w:t xml:space="preserve">Provide real-time telemetry for the total Generation Resource, as specified in Section 6.5.5.2, Operational Data Requirements; and </w:t>
      </w:r>
    </w:p>
    <w:p w14:paraId="76A3957E" w14:textId="77777777" w:rsidR="00180F9F" w:rsidRPr="00F06E8E" w:rsidRDefault="00180F9F" w:rsidP="00180F9F">
      <w:pPr>
        <w:spacing w:after="240"/>
        <w:ind w:left="1440" w:hanging="720"/>
        <w:rPr>
          <w:iCs/>
          <w:szCs w:val="20"/>
        </w:rPr>
      </w:pPr>
      <w:r w:rsidRPr="00F06E8E">
        <w:rPr>
          <w:szCs w:val="20"/>
        </w:rPr>
        <w:t>(c)</w:t>
      </w:r>
      <w:r w:rsidRPr="00F06E8E">
        <w:rPr>
          <w:szCs w:val="20"/>
        </w:rPr>
        <w:tab/>
        <w:t xml:space="preserve">Receive Verbal Dispatch Instructions (VDIs) from ERCOT, as specified in Section 6.5.7.8, Dispatch Procedures.  </w:t>
      </w:r>
    </w:p>
    <w:p w14:paraId="7CAAF2DD" w14:textId="77777777" w:rsidR="00180F9F" w:rsidRPr="00F06E8E" w:rsidRDefault="00180F9F" w:rsidP="00180F9F">
      <w:pPr>
        <w:spacing w:after="240"/>
        <w:ind w:left="720" w:hanging="720"/>
        <w:rPr>
          <w:iCs/>
          <w:szCs w:val="20"/>
        </w:rPr>
      </w:pPr>
      <w:r w:rsidRPr="00F06E8E">
        <w:rPr>
          <w:iCs/>
          <w:szCs w:val="20"/>
        </w:rPr>
        <w:t>(5)</w:t>
      </w:r>
      <w:r w:rsidRPr="00F06E8E">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4533FE4C"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76AF86BE" w14:textId="77777777" w:rsidR="00180F9F" w:rsidRPr="00F06E8E" w:rsidRDefault="00180F9F" w:rsidP="00180F9F">
      <w:pPr>
        <w:spacing w:after="240"/>
        <w:ind w:left="1440" w:hanging="720"/>
        <w:rPr>
          <w:iCs/>
          <w:szCs w:val="20"/>
        </w:rPr>
      </w:pPr>
      <w:r w:rsidRPr="00F06E8E">
        <w:rPr>
          <w:iCs/>
          <w:szCs w:val="20"/>
        </w:rPr>
        <w:t>(b)</w:t>
      </w:r>
      <w:r w:rsidRPr="00F06E8E">
        <w:rPr>
          <w:iCs/>
          <w:szCs w:val="20"/>
        </w:rPr>
        <w:tab/>
        <w:t xml:space="preserve">If the QSEs for all Split Generation Resources from the same Generation Resource have submitted a COP and at least one of the QSEs has an On-Line Resource Status </w:t>
      </w:r>
      <w:proofErr w:type="gramStart"/>
      <w:r w:rsidRPr="00F06E8E">
        <w:rPr>
          <w:iCs/>
          <w:szCs w:val="20"/>
        </w:rPr>
        <w:t>in a given</w:t>
      </w:r>
      <w:proofErr w:type="gramEnd"/>
      <w:r w:rsidRPr="00F06E8E">
        <w:rPr>
          <w:iCs/>
          <w:szCs w:val="20"/>
        </w:rPr>
        <w:t xml:space="preserve"> hour, then the status for all Split Generation Resources for the Generation Resource is considered to be On-Line for that hour, except if any of the QSEs has indicated in the COP a Resource Status of OUT.</w:t>
      </w:r>
    </w:p>
    <w:p w14:paraId="46D11EC2" w14:textId="77777777" w:rsidR="00180F9F" w:rsidRPr="00F06E8E" w:rsidRDefault="00180F9F" w:rsidP="00180F9F">
      <w:pPr>
        <w:spacing w:after="240"/>
        <w:ind w:left="720" w:hanging="720"/>
        <w:rPr>
          <w:iCs/>
          <w:szCs w:val="20"/>
        </w:rPr>
      </w:pPr>
      <w:r w:rsidRPr="00F06E8E">
        <w:rPr>
          <w:iCs/>
          <w:szCs w:val="20"/>
        </w:rPr>
        <w:t>(6)</w:t>
      </w:r>
      <w:r w:rsidRPr="00F06E8E">
        <w:rPr>
          <w:iCs/>
          <w:szCs w:val="20"/>
        </w:rPr>
        <w:tab/>
        <w:t>Each QSE representing a Split Generation Resource shall update its individual Resource Status appropriately.</w:t>
      </w:r>
    </w:p>
    <w:p w14:paraId="5F95DC81" w14:textId="77777777" w:rsidR="00180F9F" w:rsidRPr="00F06E8E" w:rsidRDefault="00180F9F" w:rsidP="00180F9F">
      <w:pPr>
        <w:spacing w:after="240"/>
        <w:ind w:left="720" w:hanging="720"/>
        <w:rPr>
          <w:iCs/>
          <w:szCs w:val="20"/>
        </w:rPr>
      </w:pPr>
      <w:r w:rsidRPr="00F06E8E">
        <w:rPr>
          <w:iCs/>
          <w:szCs w:val="20"/>
        </w:rPr>
        <w:lastRenderedPageBreak/>
        <w:t>(7)</w:t>
      </w:r>
      <w:r w:rsidRPr="00F06E8E">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25B73AC3"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13392D83" w14:textId="77777777" w:rsidR="00180F9F" w:rsidRPr="00F06E8E" w:rsidRDefault="00180F9F" w:rsidP="00B90C21">
            <w:pPr>
              <w:spacing w:before="120" w:after="240"/>
              <w:rPr>
                <w:b/>
                <w:i/>
                <w:szCs w:val="20"/>
              </w:rPr>
            </w:pPr>
            <w:r w:rsidRPr="00F06E8E">
              <w:rPr>
                <w:b/>
                <w:i/>
                <w:szCs w:val="20"/>
              </w:rPr>
              <w:t>[NPRR1007:  Replace paragraph (7) above with the following upon system implementation of the Real-Time Co-Optimization (RTC) project:]</w:t>
            </w:r>
          </w:p>
          <w:p w14:paraId="1393BC9B" w14:textId="77777777" w:rsidR="00180F9F" w:rsidRPr="00F06E8E" w:rsidRDefault="00180F9F" w:rsidP="00B90C21">
            <w:pPr>
              <w:spacing w:after="240"/>
              <w:ind w:left="720" w:hanging="720"/>
              <w:rPr>
                <w:iCs/>
                <w:szCs w:val="20"/>
              </w:rPr>
            </w:pPr>
            <w:r w:rsidRPr="00F06E8E">
              <w:rPr>
                <w:iCs/>
                <w:szCs w:val="20"/>
              </w:rPr>
              <w:t>(7)</w:t>
            </w:r>
            <w:r w:rsidRPr="00F06E8E">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01560404" w14:textId="77777777" w:rsidR="00180F9F" w:rsidRPr="00F06E8E" w:rsidRDefault="00180F9F" w:rsidP="00180F9F">
      <w:pPr>
        <w:spacing w:before="240" w:after="240"/>
        <w:ind w:left="720" w:hanging="720"/>
        <w:rPr>
          <w:iCs/>
          <w:szCs w:val="20"/>
        </w:rPr>
      </w:pPr>
      <w:r w:rsidRPr="00F06E8E">
        <w:rPr>
          <w:iCs/>
          <w:szCs w:val="20"/>
        </w:rPr>
        <w:t>(8)</w:t>
      </w:r>
      <w:r w:rsidRPr="00F06E8E">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5BE4B144" w14:textId="77777777" w:rsidR="00180F9F" w:rsidRPr="00F06E8E" w:rsidRDefault="00180F9F" w:rsidP="00180F9F">
      <w:pPr>
        <w:keepNext/>
        <w:tabs>
          <w:tab w:val="left" w:pos="1080"/>
        </w:tabs>
        <w:spacing w:before="240" w:after="240"/>
        <w:ind w:left="1080" w:hanging="1080"/>
        <w:outlineLvl w:val="2"/>
        <w:rPr>
          <w:b/>
          <w:bCs/>
          <w:i/>
          <w:szCs w:val="20"/>
        </w:rPr>
      </w:pPr>
      <w:bookmarkStart w:id="47" w:name="_Toc135988977"/>
      <w:bookmarkEnd w:id="28"/>
      <w:bookmarkEnd w:id="29"/>
      <w:commentRangeStart w:id="48"/>
      <w:r w:rsidRPr="00F06E8E">
        <w:rPr>
          <w:b/>
          <w:bCs/>
          <w:i/>
          <w:szCs w:val="20"/>
        </w:rPr>
        <w:t>3.9.1</w:t>
      </w:r>
      <w:commentRangeEnd w:id="48"/>
      <w:r w:rsidR="00790D89">
        <w:rPr>
          <w:rStyle w:val="CommentReference"/>
        </w:rPr>
        <w:commentReference w:id="48"/>
      </w:r>
      <w:r w:rsidRPr="00F06E8E">
        <w:rPr>
          <w:b/>
          <w:bCs/>
          <w:i/>
          <w:szCs w:val="20"/>
        </w:rPr>
        <w:tab/>
        <w:t>Current Operating Plan (COP) Criteria</w:t>
      </w:r>
      <w:bookmarkEnd w:id="47"/>
    </w:p>
    <w:p w14:paraId="6F717729" w14:textId="77777777" w:rsidR="00180F9F" w:rsidRPr="00F06E8E" w:rsidRDefault="00180F9F" w:rsidP="00180F9F">
      <w:pPr>
        <w:spacing w:after="240"/>
        <w:ind w:left="720" w:hanging="720"/>
        <w:rPr>
          <w:iCs/>
          <w:szCs w:val="20"/>
        </w:rPr>
      </w:pPr>
      <w:r w:rsidRPr="00F06E8E">
        <w:rPr>
          <w:iCs/>
          <w:szCs w:val="20"/>
        </w:rPr>
        <w:t>(1)</w:t>
      </w:r>
      <w:r w:rsidRPr="00F06E8E">
        <w:rPr>
          <w:iCs/>
          <w:szCs w:val="20"/>
        </w:rPr>
        <w:tab/>
        <w:t>Each QSE that represents a Resource must submit a COP to ERCOT that reflects expected operating conditions for each Resource for each hour in the next seven Operating Days.</w:t>
      </w:r>
    </w:p>
    <w:p w14:paraId="6EF5560E" w14:textId="77777777" w:rsidR="00180F9F" w:rsidRPr="00F06E8E" w:rsidRDefault="00180F9F" w:rsidP="00180F9F">
      <w:pPr>
        <w:spacing w:after="240"/>
        <w:ind w:left="720" w:hanging="720"/>
        <w:rPr>
          <w:iCs/>
          <w:szCs w:val="20"/>
        </w:rPr>
      </w:pPr>
      <w:r w:rsidRPr="00F06E8E">
        <w:rPr>
          <w:iCs/>
          <w:szCs w:val="20"/>
        </w:rPr>
        <w:t>(2)</w:t>
      </w:r>
      <w:r w:rsidRPr="00F06E8E">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F06E8E">
        <w:rPr>
          <w:iCs/>
          <w:color w:val="000000"/>
        </w:rPr>
        <w:t>The time for updating the COP begins once the undue threat to safety, undue risk of bodily harm, or undue damage to equipment no longer exists.</w:t>
      </w:r>
    </w:p>
    <w:p w14:paraId="54F34228" w14:textId="77777777" w:rsidR="00180F9F" w:rsidRPr="00F06E8E" w:rsidRDefault="00180F9F" w:rsidP="00180F9F">
      <w:pPr>
        <w:spacing w:after="240"/>
        <w:ind w:left="720" w:hanging="720"/>
        <w:rPr>
          <w:iCs/>
          <w:szCs w:val="20"/>
        </w:rPr>
      </w:pPr>
      <w:r w:rsidRPr="00F06E8E">
        <w:rPr>
          <w:iCs/>
          <w:szCs w:val="20"/>
        </w:rPr>
        <w:t>(3)</w:t>
      </w:r>
      <w:r w:rsidRPr="00F06E8E">
        <w:rPr>
          <w:iCs/>
          <w:szCs w:val="20"/>
        </w:rPr>
        <w:tab/>
        <w:t>The Resource capacity in a QSE’s COP must be sufficient to supply the Ancillary Service Supply Responsibility of that QSE.</w:t>
      </w:r>
      <w:ins w:id="49" w:author="ERCOT" w:date="2023-06-06T12:45:00Z">
        <w:r w:rsidRPr="00F06E8E">
          <w:t xml:space="preserve">   </w:t>
        </w:r>
      </w:ins>
      <w:ins w:id="50" w:author="ERCOT" w:date="2023-06-21T08:58:00Z">
        <w:r w:rsidRPr="00F06E8E">
          <w:t>Additionally, for a COP provided for an ESR, the QSE shall ensure that the Hour Beginning Planned State of Charge (SOC) for any two consecutive hours shall be feasible based on the ESR’s maximum rate of charge or discharge</w:t>
        </w:r>
      </w:ins>
      <w:ins w:id="51" w:author="ERCOT" w:date="2023-06-06T12:45:00Z">
        <w:r w:rsidRPr="00F06E8E">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5153D0C1"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133DE81A" w14:textId="77777777" w:rsidR="00180F9F" w:rsidRPr="00F06E8E" w:rsidRDefault="00180F9F" w:rsidP="00B90C21">
            <w:pPr>
              <w:spacing w:before="120" w:after="240"/>
              <w:rPr>
                <w:b/>
                <w:i/>
                <w:szCs w:val="20"/>
              </w:rPr>
            </w:pPr>
            <w:r w:rsidRPr="00F06E8E">
              <w:rPr>
                <w:b/>
                <w:i/>
                <w:szCs w:val="20"/>
              </w:rPr>
              <w:t xml:space="preserve">[NPRR1007, NPRR1014, and NPRR1029:  Replace applicable portions of paragraph (3) above with the following upon system implementation of the Real-Time Co-Optimization </w:t>
            </w:r>
            <w:r w:rsidRPr="00F06E8E">
              <w:rPr>
                <w:b/>
                <w:i/>
                <w:szCs w:val="20"/>
              </w:rPr>
              <w:lastRenderedPageBreak/>
              <w:t>(RTC) project for NPRR1007; or upon system implementation for NPRR1014 or NPRR1029:]</w:t>
            </w:r>
          </w:p>
          <w:p w14:paraId="48FDF2AE" w14:textId="77777777" w:rsidR="00180F9F" w:rsidRPr="00F06E8E" w:rsidRDefault="00180F9F" w:rsidP="00B90C21">
            <w:pPr>
              <w:spacing w:after="240"/>
              <w:ind w:left="720" w:hanging="720"/>
              <w:rPr>
                <w:iCs/>
                <w:szCs w:val="20"/>
              </w:rPr>
            </w:pPr>
            <w:r w:rsidRPr="00F06E8E">
              <w:rPr>
                <w:iCs/>
                <w:szCs w:val="20"/>
              </w:rPr>
              <w:t>(3)</w:t>
            </w:r>
            <w:r w:rsidRPr="00F06E8E">
              <w:rPr>
                <w:iCs/>
                <w:szCs w:val="20"/>
              </w:rPr>
              <w:tab/>
              <w:t>Each QSE that represents a Resource shall update its COP to reflect the ability of the Resource to provide each Ancillary Service by product and sub-type.</w:t>
            </w:r>
          </w:p>
        </w:tc>
      </w:tr>
    </w:tbl>
    <w:p w14:paraId="177C6A43" w14:textId="77777777" w:rsidR="00180F9F" w:rsidRPr="00F06E8E" w:rsidRDefault="00180F9F" w:rsidP="00180F9F">
      <w:pPr>
        <w:spacing w:before="240" w:after="240"/>
        <w:ind w:left="720" w:hanging="720"/>
        <w:rPr>
          <w:iCs/>
          <w:szCs w:val="20"/>
        </w:rPr>
      </w:pPr>
      <w:r w:rsidRPr="00F06E8E">
        <w:rPr>
          <w:iCs/>
          <w:szCs w:val="20"/>
        </w:rPr>
        <w:lastRenderedPageBreak/>
        <w:t>(4)</w:t>
      </w:r>
      <w:r w:rsidRPr="00F06E8E">
        <w:rPr>
          <w:iCs/>
          <w:szCs w:val="20"/>
        </w:rPr>
        <w:tab/>
      </w:r>
      <w:r w:rsidRPr="00F06E8E">
        <w:rPr>
          <w:szCs w:val="20"/>
        </w:rPr>
        <w:t xml:space="preserve">Load Resource COP values may be adjusted to reflect Distribution Losses in accordance with Section 8.1.1.2, </w:t>
      </w:r>
      <w:r w:rsidRPr="00F06E8E">
        <w:rPr>
          <w:iCs/>
          <w:szCs w:val="20"/>
        </w:rPr>
        <w:t>General Capacity Testing Requirements.</w:t>
      </w:r>
    </w:p>
    <w:p w14:paraId="1B054045" w14:textId="77777777" w:rsidR="00180F9F" w:rsidRPr="00F06E8E" w:rsidRDefault="00180F9F" w:rsidP="00180F9F">
      <w:pPr>
        <w:spacing w:after="240"/>
        <w:ind w:left="720" w:hanging="720"/>
        <w:rPr>
          <w:iCs/>
          <w:szCs w:val="20"/>
        </w:rPr>
      </w:pPr>
      <w:r w:rsidRPr="00F06E8E">
        <w:rPr>
          <w:iCs/>
          <w:szCs w:val="20"/>
        </w:rPr>
        <w:t>(5)</w:t>
      </w:r>
      <w:r w:rsidRPr="00F06E8E">
        <w:rPr>
          <w:iCs/>
          <w:szCs w:val="20"/>
        </w:rPr>
        <w:tab/>
        <w:t>A COP must include the following for each Resource represented by the QSE:</w:t>
      </w:r>
    </w:p>
    <w:p w14:paraId="337F45D3" w14:textId="77777777" w:rsidR="00180F9F" w:rsidRPr="00F06E8E" w:rsidRDefault="00180F9F" w:rsidP="00180F9F">
      <w:pPr>
        <w:spacing w:after="240"/>
        <w:ind w:left="1440" w:hanging="720"/>
        <w:rPr>
          <w:szCs w:val="20"/>
        </w:rPr>
      </w:pPr>
      <w:r w:rsidRPr="00F06E8E">
        <w:rPr>
          <w:szCs w:val="20"/>
        </w:rPr>
        <w:t>(a)</w:t>
      </w:r>
      <w:r w:rsidRPr="00F06E8E">
        <w:rPr>
          <w:szCs w:val="20"/>
        </w:rPr>
        <w:tab/>
        <w:t>The name of the Resource;</w:t>
      </w:r>
    </w:p>
    <w:p w14:paraId="34A67051" w14:textId="77777777" w:rsidR="00180F9F" w:rsidRPr="00F06E8E" w:rsidRDefault="00180F9F" w:rsidP="00180F9F">
      <w:pPr>
        <w:spacing w:after="240"/>
        <w:ind w:left="1440" w:hanging="720"/>
        <w:rPr>
          <w:szCs w:val="20"/>
        </w:rPr>
      </w:pPr>
      <w:r w:rsidRPr="00F06E8E">
        <w:rPr>
          <w:szCs w:val="20"/>
        </w:rPr>
        <w:t>(b)</w:t>
      </w:r>
      <w:r w:rsidRPr="00F06E8E">
        <w:rPr>
          <w:szCs w:val="20"/>
        </w:rPr>
        <w:tab/>
        <w:t>The expected Resource Status:</w:t>
      </w:r>
    </w:p>
    <w:p w14:paraId="702FA3E5" w14:textId="77777777" w:rsidR="00180F9F" w:rsidRPr="00F06E8E" w:rsidRDefault="00180F9F" w:rsidP="00180F9F">
      <w:pPr>
        <w:spacing w:after="240"/>
        <w:ind w:left="2160" w:hanging="720"/>
        <w:rPr>
          <w:szCs w:val="20"/>
        </w:rPr>
      </w:pPr>
      <w:r w:rsidRPr="00F06E8E">
        <w:rPr>
          <w:szCs w:val="20"/>
        </w:rPr>
        <w:t>(i)</w:t>
      </w:r>
      <w:r w:rsidRPr="00F06E8E">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6EAF8B8A" w14:textId="77777777" w:rsidR="00180F9F" w:rsidRPr="00F06E8E" w:rsidRDefault="00180F9F" w:rsidP="00180F9F">
      <w:pPr>
        <w:spacing w:after="240"/>
        <w:ind w:left="2880" w:hanging="720"/>
        <w:rPr>
          <w:szCs w:val="20"/>
        </w:rPr>
      </w:pPr>
      <w:r w:rsidRPr="00F06E8E">
        <w:rPr>
          <w:szCs w:val="20"/>
        </w:rPr>
        <w:t>(A)</w:t>
      </w:r>
      <w:r w:rsidRPr="00F06E8E">
        <w:rPr>
          <w:szCs w:val="20"/>
        </w:rPr>
        <w:tab/>
        <w:t>ONRUC – On-Line and the hour is a RUC-Committed Hour;</w:t>
      </w:r>
    </w:p>
    <w:p w14:paraId="5F891701" w14:textId="77777777" w:rsidR="00180F9F" w:rsidRPr="00F06E8E" w:rsidRDefault="00180F9F" w:rsidP="00180F9F">
      <w:pPr>
        <w:spacing w:after="240"/>
        <w:ind w:left="2880" w:hanging="720"/>
        <w:rPr>
          <w:szCs w:val="20"/>
        </w:rPr>
      </w:pPr>
      <w:r w:rsidRPr="00F06E8E">
        <w:rPr>
          <w:szCs w:val="20"/>
        </w:rPr>
        <w:t>(B)</w:t>
      </w:r>
      <w:r w:rsidRPr="00F06E8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42373FDA"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29447488" w14:textId="77777777" w:rsidR="00180F9F" w:rsidRPr="00F06E8E" w:rsidRDefault="00180F9F" w:rsidP="00B90C21">
            <w:pPr>
              <w:spacing w:before="120" w:after="240"/>
              <w:rPr>
                <w:iCs/>
                <w:szCs w:val="20"/>
              </w:rPr>
            </w:pPr>
            <w:r w:rsidRPr="00F06E8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5C995BBF" w14:textId="77777777" w:rsidR="00180F9F" w:rsidRPr="00F06E8E" w:rsidRDefault="00180F9F" w:rsidP="00180F9F">
      <w:pPr>
        <w:spacing w:before="240" w:after="240"/>
        <w:ind w:left="2880" w:hanging="720"/>
        <w:rPr>
          <w:szCs w:val="20"/>
        </w:rPr>
      </w:pPr>
      <w:r w:rsidRPr="00F06E8E">
        <w:rPr>
          <w:szCs w:val="20"/>
        </w:rPr>
        <w:t>(C)</w:t>
      </w:r>
      <w:r w:rsidRPr="00F06E8E">
        <w:rPr>
          <w:szCs w:val="20"/>
        </w:rPr>
        <w:tab/>
        <w:t>ON – On-Line Resource with Energy Offer Curve;</w:t>
      </w:r>
    </w:p>
    <w:p w14:paraId="02618828" w14:textId="77777777" w:rsidR="00180F9F" w:rsidRPr="00F06E8E" w:rsidRDefault="00180F9F" w:rsidP="00180F9F">
      <w:pPr>
        <w:spacing w:after="240"/>
        <w:ind w:left="2880" w:hanging="720"/>
        <w:rPr>
          <w:szCs w:val="20"/>
        </w:rPr>
      </w:pPr>
      <w:r w:rsidRPr="00F06E8E">
        <w:rPr>
          <w:szCs w:val="20"/>
        </w:rPr>
        <w:t>(D)</w:t>
      </w:r>
      <w:r w:rsidRPr="00F06E8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0CFAEA87"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72B10ADE" w14:textId="77777777" w:rsidR="00180F9F" w:rsidRPr="00F06E8E" w:rsidRDefault="00180F9F" w:rsidP="00B90C21">
            <w:pPr>
              <w:spacing w:before="120" w:after="240"/>
              <w:rPr>
                <w:b/>
                <w:i/>
                <w:szCs w:val="20"/>
              </w:rPr>
            </w:pPr>
            <w:r w:rsidRPr="00F06E8E">
              <w:rPr>
                <w:b/>
                <w:i/>
                <w:szCs w:val="20"/>
              </w:rPr>
              <w:t>[NPRR1000:  Delete item (D) above upon system implementation and renumber accordingly.]</w:t>
            </w:r>
          </w:p>
        </w:tc>
      </w:tr>
    </w:tbl>
    <w:p w14:paraId="1103FB9C" w14:textId="77777777" w:rsidR="00180F9F" w:rsidRPr="00F06E8E" w:rsidRDefault="00180F9F" w:rsidP="00180F9F">
      <w:pPr>
        <w:spacing w:before="240" w:after="240"/>
        <w:ind w:left="2880" w:hanging="720"/>
        <w:rPr>
          <w:szCs w:val="20"/>
        </w:rPr>
      </w:pPr>
      <w:r w:rsidRPr="00F06E8E">
        <w:rPr>
          <w:szCs w:val="20"/>
        </w:rPr>
        <w:t>(E)</w:t>
      </w:r>
      <w:r w:rsidRPr="00F06E8E">
        <w:rPr>
          <w:szCs w:val="20"/>
        </w:rPr>
        <w:tab/>
        <w:t>ONOS – On-Line Resource with Output Schedule;</w:t>
      </w:r>
    </w:p>
    <w:p w14:paraId="60D85CD9" w14:textId="77777777" w:rsidR="00180F9F" w:rsidRPr="00F06E8E" w:rsidRDefault="00180F9F" w:rsidP="00180F9F">
      <w:pPr>
        <w:spacing w:after="240"/>
        <w:ind w:left="2880" w:hanging="720"/>
        <w:rPr>
          <w:szCs w:val="20"/>
        </w:rPr>
      </w:pPr>
      <w:r w:rsidRPr="00F06E8E">
        <w:rPr>
          <w:szCs w:val="20"/>
        </w:rPr>
        <w:t>(F)</w:t>
      </w:r>
      <w:r w:rsidRPr="00F06E8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20E63436"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76ECE1E" w14:textId="77777777" w:rsidR="00180F9F" w:rsidRPr="00F06E8E" w:rsidRDefault="00180F9F" w:rsidP="00B90C21">
            <w:pPr>
              <w:spacing w:before="120" w:after="240"/>
              <w:rPr>
                <w:iCs/>
                <w:szCs w:val="20"/>
              </w:rPr>
            </w:pPr>
            <w:r w:rsidRPr="00F06E8E">
              <w:rPr>
                <w:b/>
                <w:i/>
                <w:szCs w:val="20"/>
              </w:rPr>
              <w:lastRenderedPageBreak/>
              <w:t>[NPRR1007, NPRR1014, and NPRR1029:  Delete item (F) above upon system implementation of the Real-Time Co-Optimization (RTC) project for NPRR1007; or upon system implementation for NPRR1014 or NPRR1029; and renumber accordingly.]</w:t>
            </w:r>
          </w:p>
        </w:tc>
      </w:tr>
    </w:tbl>
    <w:p w14:paraId="3A6DB0E4" w14:textId="77777777" w:rsidR="00180F9F" w:rsidRPr="00F06E8E" w:rsidRDefault="00180F9F" w:rsidP="00180F9F">
      <w:pPr>
        <w:spacing w:before="240" w:after="240"/>
        <w:ind w:left="2880" w:hanging="720"/>
        <w:rPr>
          <w:szCs w:val="20"/>
        </w:rPr>
      </w:pPr>
      <w:r w:rsidRPr="00F06E8E">
        <w:rPr>
          <w:szCs w:val="20"/>
        </w:rPr>
        <w:t>(G)</w:t>
      </w:r>
      <w:r w:rsidRPr="00F06E8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21B9AC18"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1D27FA4A" w14:textId="77777777" w:rsidR="00180F9F" w:rsidRPr="00F06E8E" w:rsidRDefault="00180F9F" w:rsidP="00B90C21">
            <w:pPr>
              <w:spacing w:before="120" w:after="240"/>
              <w:rPr>
                <w:b/>
                <w:i/>
                <w:szCs w:val="20"/>
              </w:rPr>
            </w:pPr>
            <w:r w:rsidRPr="00F06E8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6B0BEBEF" w14:textId="77777777" w:rsidR="00180F9F" w:rsidRPr="00F06E8E" w:rsidRDefault="00180F9F" w:rsidP="00180F9F">
      <w:pPr>
        <w:spacing w:before="240" w:after="240"/>
        <w:ind w:left="2880" w:hanging="720"/>
        <w:rPr>
          <w:szCs w:val="20"/>
        </w:rPr>
      </w:pPr>
      <w:r w:rsidRPr="00F06E8E">
        <w:rPr>
          <w:szCs w:val="20"/>
        </w:rPr>
        <w:t>(H)</w:t>
      </w:r>
      <w:r w:rsidRPr="00F06E8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6562F40D"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43671A26" w14:textId="77777777" w:rsidR="00180F9F" w:rsidRPr="00F06E8E" w:rsidRDefault="00180F9F" w:rsidP="00B90C21">
            <w:pPr>
              <w:spacing w:before="120" w:after="240"/>
              <w:rPr>
                <w:iCs/>
                <w:szCs w:val="20"/>
              </w:rPr>
            </w:pPr>
            <w:r w:rsidRPr="00F06E8E">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2039852B" w14:textId="77777777" w:rsidR="00180F9F" w:rsidRPr="00F06E8E" w:rsidRDefault="00180F9F" w:rsidP="00180F9F">
      <w:pPr>
        <w:spacing w:before="240" w:after="240"/>
        <w:ind w:left="2880" w:hanging="720"/>
        <w:rPr>
          <w:szCs w:val="20"/>
        </w:rPr>
      </w:pPr>
      <w:r w:rsidRPr="00F06E8E">
        <w:rPr>
          <w:szCs w:val="20"/>
        </w:rPr>
        <w:t>(I)</w:t>
      </w:r>
      <w:r w:rsidRPr="00F06E8E">
        <w:rPr>
          <w:szCs w:val="20"/>
        </w:rPr>
        <w:tab/>
        <w:t>ONTEST – On-Line blocked from Security-Constrained Economic Dispatch (SCED) for operations testing (while ONTEST, a Generation Resource may be shown on Outage in the Outage Scheduler);</w:t>
      </w:r>
    </w:p>
    <w:p w14:paraId="59B6926B" w14:textId="77777777" w:rsidR="00180F9F" w:rsidRPr="00F06E8E" w:rsidRDefault="00180F9F" w:rsidP="00180F9F">
      <w:pPr>
        <w:spacing w:after="240"/>
        <w:ind w:left="2880" w:hanging="720"/>
        <w:rPr>
          <w:szCs w:val="20"/>
        </w:rPr>
      </w:pPr>
      <w:r w:rsidRPr="00F06E8E">
        <w:rPr>
          <w:szCs w:val="20"/>
        </w:rPr>
        <w:t>(J)</w:t>
      </w:r>
      <w:r w:rsidRPr="00F06E8E">
        <w:rPr>
          <w:szCs w:val="20"/>
        </w:rPr>
        <w:tab/>
        <w:t>ONEMR – On-Line EMR (available for commitment or dispatch only for ERCOT-declared Emergency Conditions; the QSE may appropriately set LSL and High Sustained Limit (HSL) to reflect operating limits);</w:t>
      </w:r>
    </w:p>
    <w:p w14:paraId="4C1BFDDE" w14:textId="77777777" w:rsidR="00180F9F" w:rsidRPr="00F06E8E" w:rsidRDefault="00180F9F" w:rsidP="00180F9F">
      <w:pPr>
        <w:spacing w:after="240"/>
        <w:ind w:left="2880" w:hanging="720"/>
        <w:rPr>
          <w:szCs w:val="20"/>
        </w:rPr>
      </w:pPr>
      <w:r w:rsidRPr="00F06E8E">
        <w:rPr>
          <w:szCs w:val="20"/>
        </w:rPr>
        <w:t>(K)</w:t>
      </w:r>
      <w:r w:rsidRPr="00F06E8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044A7EBD"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68E7162C" w14:textId="77777777" w:rsidR="00180F9F" w:rsidRPr="00F06E8E" w:rsidRDefault="00180F9F" w:rsidP="00B90C21">
            <w:pPr>
              <w:spacing w:before="120" w:after="240"/>
              <w:rPr>
                <w:b/>
                <w:i/>
                <w:szCs w:val="20"/>
              </w:rPr>
            </w:pPr>
            <w:r w:rsidRPr="00F06E8E">
              <w:rPr>
                <w:b/>
                <w:i/>
                <w:szCs w:val="20"/>
              </w:rPr>
              <w:t>[NPRR1007, NPRR1014, and NPRR1029:  Delete item (K) above upon system implementation of the Real-Time Co-Optimization (RTC) project for NPRR1007; or upon system implementation for NPRR1014 or NPRR1029; and renumber accordingly.]</w:t>
            </w:r>
          </w:p>
        </w:tc>
      </w:tr>
    </w:tbl>
    <w:p w14:paraId="38ECC997" w14:textId="77777777" w:rsidR="00180F9F" w:rsidRPr="00F06E8E" w:rsidRDefault="00180F9F" w:rsidP="00180F9F">
      <w:pPr>
        <w:spacing w:before="240" w:after="240"/>
        <w:ind w:left="2880" w:hanging="720"/>
        <w:rPr>
          <w:szCs w:val="20"/>
        </w:rPr>
      </w:pPr>
      <w:r w:rsidRPr="00F06E8E">
        <w:rPr>
          <w:szCs w:val="20"/>
        </w:rPr>
        <w:t>(L)</w:t>
      </w:r>
      <w:r w:rsidRPr="00F06E8E">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32399B13"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EFE70C8" w14:textId="77777777" w:rsidR="00180F9F" w:rsidRPr="00F06E8E" w:rsidRDefault="00180F9F" w:rsidP="00B90C21">
            <w:pPr>
              <w:spacing w:before="120" w:after="240"/>
              <w:rPr>
                <w:iCs/>
                <w:szCs w:val="20"/>
              </w:rPr>
            </w:pPr>
            <w:r w:rsidRPr="00F06E8E">
              <w:rPr>
                <w:b/>
                <w:i/>
                <w:szCs w:val="20"/>
              </w:rPr>
              <w:lastRenderedPageBreak/>
              <w:t>[NPRR1007, NPRR1014, and NPRR1029:  Delete item (L) above upon system implementation of the Real-Time Co-Optimization (RTC) project for NPRR1007; or upon system implementation for NPRR1014 or NPRR1029; and renumber accordingly.]</w:t>
            </w:r>
          </w:p>
        </w:tc>
      </w:tr>
    </w:tbl>
    <w:p w14:paraId="66FEE976" w14:textId="77777777" w:rsidR="00180F9F" w:rsidRPr="00F06E8E" w:rsidRDefault="00180F9F" w:rsidP="00180F9F">
      <w:pPr>
        <w:spacing w:before="240" w:after="240"/>
        <w:ind w:left="2880" w:hanging="720"/>
        <w:rPr>
          <w:szCs w:val="20"/>
        </w:rPr>
      </w:pPr>
      <w:r w:rsidRPr="00F06E8E">
        <w:rPr>
          <w:szCs w:val="20"/>
        </w:rPr>
        <w:t>(M)</w:t>
      </w:r>
      <w:r w:rsidRPr="00F06E8E">
        <w:rPr>
          <w:szCs w:val="20"/>
        </w:rPr>
        <w:tab/>
        <w:t xml:space="preserve">ONOPTOUT – On-Line and the hour is a RUC Buy-Back Hour; </w:t>
      </w:r>
    </w:p>
    <w:p w14:paraId="5C4F5198" w14:textId="77777777" w:rsidR="00180F9F" w:rsidRPr="00F06E8E" w:rsidRDefault="00180F9F" w:rsidP="00180F9F">
      <w:pPr>
        <w:spacing w:after="240"/>
        <w:ind w:left="2880" w:hanging="720"/>
        <w:rPr>
          <w:szCs w:val="20"/>
        </w:rPr>
      </w:pPr>
      <w:r w:rsidRPr="00F06E8E">
        <w:rPr>
          <w:szCs w:val="20"/>
        </w:rPr>
        <w:t>(N)</w:t>
      </w:r>
      <w:r w:rsidRPr="00F06E8E">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53679942"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9FA2C7A" w14:textId="77777777" w:rsidR="00180F9F" w:rsidRPr="00F06E8E" w:rsidRDefault="00180F9F" w:rsidP="00B90C21">
            <w:pPr>
              <w:spacing w:before="120" w:after="240"/>
              <w:rPr>
                <w:b/>
                <w:i/>
                <w:szCs w:val="20"/>
              </w:rPr>
            </w:pPr>
            <w:r w:rsidRPr="00F06E8E">
              <w:rPr>
                <w:b/>
                <w:i/>
                <w:szCs w:val="20"/>
              </w:rPr>
              <w:t>[NPRR1007, NPRR1014, and NPRR1029:  Replace paragraph (N) above with the following upon system implementation of the Real-Time Co-Optimization (RTC) project for NPRR1007; or upon system implementation for NPRR1014 or NPRR1029:]</w:t>
            </w:r>
          </w:p>
          <w:p w14:paraId="3D89329D" w14:textId="77777777" w:rsidR="00180F9F" w:rsidRPr="00F06E8E" w:rsidRDefault="00180F9F" w:rsidP="00B90C21">
            <w:pPr>
              <w:spacing w:after="240"/>
              <w:ind w:left="2880" w:hanging="720"/>
              <w:rPr>
                <w:szCs w:val="20"/>
              </w:rPr>
            </w:pPr>
            <w:r w:rsidRPr="00F06E8E">
              <w:rPr>
                <w:szCs w:val="20"/>
              </w:rPr>
              <w:t>(N)</w:t>
            </w:r>
            <w:r w:rsidRPr="00F06E8E">
              <w:rPr>
                <w:szCs w:val="20"/>
              </w:rPr>
              <w:tab/>
              <w:t>SHUTDOWN – The Resource is On-Line and in a shutdown sequence, and is not eligible for an Ancillary Service award.  This Resource Status is only to be used for Real-Time telemetry purposes;</w:t>
            </w:r>
          </w:p>
        </w:tc>
      </w:tr>
    </w:tbl>
    <w:p w14:paraId="486F6C37" w14:textId="77777777" w:rsidR="00180F9F" w:rsidRPr="00F06E8E" w:rsidRDefault="00180F9F" w:rsidP="00180F9F">
      <w:pPr>
        <w:spacing w:before="240" w:after="240"/>
        <w:ind w:left="2880" w:hanging="720"/>
        <w:rPr>
          <w:szCs w:val="20"/>
        </w:rPr>
      </w:pPr>
      <w:r w:rsidRPr="00F06E8E">
        <w:rPr>
          <w:szCs w:val="20"/>
        </w:rPr>
        <w:t>(O)</w:t>
      </w:r>
      <w:r w:rsidRPr="00F06E8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255E566C"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759761C1" w14:textId="77777777" w:rsidR="00180F9F" w:rsidRPr="00F06E8E" w:rsidRDefault="00180F9F" w:rsidP="00B90C21">
            <w:pPr>
              <w:spacing w:before="120" w:after="240"/>
              <w:rPr>
                <w:b/>
                <w:i/>
                <w:szCs w:val="20"/>
              </w:rPr>
            </w:pPr>
            <w:r w:rsidRPr="00F06E8E">
              <w:rPr>
                <w:b/>
                <w:i/>
                <w:szCs w:val="20"/>
              </w:rPr>
              <w:t>[NPRR1007, NPRR1014, and NPRR1029:  Replace paragraph (O) above with the following upon system implementation of the Real-Time Co-Optimization (RTC) project for NPRR1007; or upon system implementation for NPRR1014 or NPRR1029:]</w:t>
            </w:r>
          </w:p>
          <w:p w14:paraId="4B8E18E8" w14:textId="77777777" w:rsidR="00180F9F" w:rsidRPr="00F06E8E" w:rsidRDefault="00180F9F" w:rsidP="00B90C21">
            <w:pPr>
              <w:spacing w:after="240"/>
              <w:ind w:left="2880" w:hanging="720"/>
              <w:rPr>
                <w:szCs w:val="20"/>
              </w:rPr>
            </w:pPr>
            <w:r w:rsidRPr="00F06E8E">
              <w:rPr>
                <w:szCs w:val="20"/>
              </w:rPr>
              <w:t>(O)</w:t>
            </w:r>
            <w:r w:rsidRPr="00F06E8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2F26346B" w14:textId="77777777" w:rsidR="00180F9F" w:rsidRPr="00F06E8E" w:rsidRDefault="00180F9F" w:rsidP="00180F9F">
      <w:pPr>
        <w:spacing w:before="240" w:after="240"/>
        <w:ind w:left="2880" w:hanging="720"/>
        <w:rPr>
          <w:szCs w:val="20"/>
        </w:rPr>
      </w:pPr>
      <w:r w:rsidRPr="00F06E8E">
        <w:rPr>
          <w:szCs w:val="20"/>
        </w:rPr>
        <w:t>(P)</w:t>
      </w:r>
      <w:r w:rsidRPr="00F06E8E">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6CE2747B"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7B5B5C6" w14:textId="77777777" w:rsidR="00180F9F" w:rsidRPr="00F06E8E" w:rsidRDefault="00180F9F" w:rsidP="00B90C21">
            <w:pPr>
              <w:spacing w:before="120" w:after="240"/>
              <w:rPr>
                <w:b/>
                <w:i/>
                <w:szCs w:val="20"/>
              </w:rPr>
            </w:pPr>
            <w:r w:rsidRPr="00F06E8E">
              <w:rPr>
                <w:b/>
                <w:i/>
                <w:szCs w:val="20"/>
              </w:rPr>
              <w:lastRenderedPageBreak/>
              <w:t>[NPRR1007, NPRR1014, and NPRR1029:  Replace paragraph (P) above with the following upon system implementation of the Real-Time Co-Optimization (RTC) project for NPRR1007; or upon system implementation for NPRR1014 or NPRR1029:]</w:t>
            </w:r>
          </w:p>
          <w:p w14:paraId="410B6304" w14:textId="77777777" w:rsidR="00180F9F" w:rsidRPr="00F06E8E" w:rsidRDefault="00180F9F" w:rsidP="00B90C21">
            <w:pPr>
              <w:spacing w:after="240"/>
              <w:ind w:left="2880" w:hanging="720"/>
              <w:rPr>
                <w:szCs w:val="20"/>
              </w:rPr>
            </w:pPr>
            <w:r w:rsidRPr="00F06E8E">
              <w:rPr>
                <w:szCs w:val="20"/>
              </w:rPr>
              <w:t>(P)</w:t>
            </w:r>
            <w:r w:rsidRPr="00F06E8E">
              <w:rPr>
                <w:szCs w:val="20"/>
              </w:rPr>
              <w:tab/>
              <w:t>OFFQS – Off-Line but available for SCED deployment and to provide ECRS and Non-Spin, if qualified and capable.  Only qualified Quick Start Generation Resources (QSGRs) may utilize this status;</w:t>
            </w:r>
          </w:p>
        </w:tc>
      </w:tr>
    </w:tbl>
    <w:p w14:paraId="469B7F54" w14:textId="77777777" w:rsidR="00180F9F" w:rsidRPr="00F06E8E" w:rsidRDefault="00180F9F" w:rsidP="00180F9F">
      <w:pPr>
        <w:spacing w:before="240" w:after="240"/>
        <w:ind w:left="2880" w:hanging="720"/>
        <w:rPr>
          <w:szCs w:val="20"/>
        </w:rPr>
      </w:pPr>
      <w:r w:rsidRPr="00F06E8E">
        <w:rPr>
          <w:szCs w:val="20"/>
        </w:rPr>
        <w:t>(Q)</w:t>
      </w:r>
      <w:r w:rsidRPr="00F06E8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3A054262"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5670A20A" w14:textId="77777777" w:rsidR="00180F9F" w:rsidRPr="00F06E8E" w:rsidRDefault="00180F9F" w:rsidP="00B90C21">
            <w:pPr>
              <w:spacing w:before="120" w:after="240"/>
              <w:rPr>
                <w:iCs/>
                <w:szCs w:val="20"/>
              </w:rPr>
            </w:pPr>
            <w:r w:rsidRPr="00F06E8E">
              <w:rPr>
                <w:b/>
                <w:i/>
                <w:szCs w:val="20"/>
              </w:rPr>
              <w:t>[NPRR1007, NPRR1014, and NPRR1029:  Delete item (Q) above upon system implementation of the Real-Time Co-Optimization (RTC) project for NPRR1007; or upon system implementation for NPRR1014 or NPRR1029; and renumber accordingly.]</w:t>
            </w:r>
          </w:p>
        </w:tc>
      </w:tr>
    </w:tbl>
    <w:p w14:paraId="76D080E4" w14:textId="77777777" w:rsidR="00180F9F" w:rsidRPr="00F06E8E" w:rsidRDefault="00180F9F" w:rsidP="00180F9F">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40F06DEA"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37ED9C1F" w14:textId="77777777" w:rsidR="00180F9F" w:rsidRPr="00F06E8E" w:rsidRDefault="00180F9F" w:rsidP="00B90C21">
            <w:pPr>
              <w:spacing w:before="120" w:after="240"/>
              <w:rPr>
                <w:b/>
                <w:i/>
                <w:szCs w:val="20"/>
              </w:rPr>
            </w:pPr>
            <w:r w:rsidRPr="00F06E8E">
              <w:rPr>
                <w:b/>
                <w:i/>
                <w:szCs w:val="20"/>
              </w:rPr>
              <w:t>[NPRR1007, NPRR1014, and NPRR1029:  Insert item (K) below upon system implementation of the Real-Time Co-Optimization (RTC) project for NPRR1007; or upon system implementation for NPRR1014 or NPRR1029:]</w:t>
            </w:r>
          </w:p>
          <w:p w14:paraId="318B1D51" w14:textId="77777777" w:rsidR="00180F9F" w:rsidRPr="00F06E8E" w:rsidRDefault="00180F9F" w:rsidP="00B90C21">
            <w:pPr>
              <w:spacing w:after="240"/>
              <w:ind w:left="2880" w:hanging="720"/>
              <w:rPr>
                <w:szCs w:val="20"/>
              </w:rPr>
            </w:pPr>
            <w:r w:rsidRPr="00F06E8E">
              <w:rPr>
                <w:szCs w:val="20"/>
              </w:rPr>
              <w:t>(K)</w:t>
            </w:r>
            <w:r w:rsidRPr="00F06E8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62B57A67" w14:textId="77777777" w:rsidR="00180F9F" w:rsidRPr="00F06E8E" w:rsidRDefault="00180F9F" w:rsidP="00180F9F">
      <w:pPr>
        <w:spacing w:before="240" w:after="240"/>
        <w:ind w:left="2880" w:hanging="720"/>
        <w:rPr>
          <w:szCs w:val="20"/>
        </w:rPr>
      </w:pPr>
      <w:r w:rsidRPr="00F06E8E">
        <w:rPr>
          <w:szCs w:val="20"/>
        </w:rPr>
        <w:t>(R)</w:t>
      </w:r>
      <w:r w:rsidRPr="00F06E8E">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4B05DD4A"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725BDCC" w14:textId="77777777" w:rsidR="00180F9F" w:rsidRPr="00F06E8E" w:rsidRDefault="00180F9F" w:rsidP="00B90C21">
            <w:pPr>
              <w:spacing w:before="120" w:after="240"/>
              <w:rPr>
                <w:b/>
                <w:i/>
                <w:szCs w:val="20"/>
              </w:rPr>
            </w:pPr>
            <w:r w:rsidRPr="00F06E8E">
              <w:rPr>
                <w:b/>
                <w:i/>
                <w:szCs w:val="20"/>
              </w:rPr>
              <w:t>[NPRR1007, NPRR1014, and NPRR1029:  Replace item (R) above with the following upon system implementation of the Real-Time Co-Optimization (RTC) project for NPRR1007; or upon system implementation for NPRR1014 or NPRR1029:]</w:t>
            </w:r>
          </w:p>
          <w:p w14:paraId="2DEF2908" w14:textId="77777777" w:rsidR="00180F9F" w:rsidRPr="00F06E8E" w:rsidRDefault="00180F9F" w:rsidP="00B90C21">
            <w:pPr>
              <w:spacing w:after="240"/>
              <w:ind w:left="2880" w:hanging="720"/>
              <w:rPr>
                <w:szCs w:val="20"/>
              </w:rPr>
            </w:pPr>
            <w:r w:rsidRPr="00F06E8E">
              <w:rPr>
                <w:szCs w:val="20"/>
              </w:rPr>
              <w:lastRenderedPageBreak/>
              <w:t>(R)</w:t>
            </w:r>
            <w:r w:rsidRPr="00F06E8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3B07415D" w14:textId="77777777" w:rsidR="00180F9F" w:rsidRPr="00F06E8E" w:rsidRDefault="00180F9F" w:rsidP="00180F9F">
      <w:pPr>
        <w:spacing w:before="240" w:after="240"/>
        <w:ind w:left="2160" w:hanging="720"/>
        <w:rPr>
          <w:szCs w:val="20"/>
        </w:rPr>
      </w:pPr>
      <w:r w:rsidRPr="00F06E8E">
        <w:rPr>
          <w:szCs w:val="20"/>
        </w:rPr>
        <w:lastRenderedPageBreak/>
        <w:t>(ii)</w:t>
      </w:r>
      <w:r w:rsidRPr="00F06E8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206372B1" w14:textId="77777777" w:rsidR="00180F9F" w:rsidRPr="00F06E8E" w:rsidRDefault="00180F9F" w:rsidP="00180F9F">
      <w:pPr>
        <w:spacing w:after="240"/>
        <w:ind w:left="2880" w:hanging="720"/>
        <w:rPr>
          <w:szCs w:val="20"/>
        </w:rPr>
      </w:pPr>
      <w:r w:rsidRPr="00F06E8E">
        <w:rPr>
          <w:szCs w:val="20"/>
        </w:rPr>
        <w:t>(A)</w:t>
      </w:r>
      <w:r w:rsidRPr="00F06E8E">
        <w:rPr>
          <w:szCs w:val="20"/>
        </w:rPr>
        <w:tab/>
        <w:t>OUT – Off-Line and unavailable, or not connected to the ERCOT System and operating in a Private Microgrid Island (PMI);</w:t>
      </w:r>
    </w:p>
    <w:p w14:paraId="2233A4FA" w14:textId="77777777" w:rsidR="00180F9F" w:rsidRPr="00F06E8E" w:rsidRDefault="00180F9F" w:rsidP="00180F9F">
      <w:pPr>
        <w:spacing w:after="240"/>
        <w:ind w:left="2880" w:hanging="720"/>
        <w:rPr>
          <w:szCs w:val="20"/>
        </w:rPr>
      </w:pPr>
      <w:r w:rsidRPr="00F06E8E">
        <w:rPr>
          <w:szCs w:val="20"/>
        </w:rPr>
        <w:t>(B)</w:t>
      </w:r>
      <w:r w:rsidRPr="00F06E8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4929AD5F"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324CD8E6" w14:textId="77777777" w:rsidR="00180F9F" w:rsidRPr="00F06E8E" w:rsidRDefault="00180F9F" w:rsidP="00B90C21">
            <w:pPr>
              <w:spacing w:before="120" w:after="240"/>
              <w:rPr>
                <w:iCs/>
                <w:szCs w:val="20"/>
              </w:rPr>
            </w:pPr>
            <w:r w:rsidRPr="00F06E8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5EECE9BB" w14:textId="77777777" w:rsidR="00180F9F" w:rsidRPr="00F06E8E" w:rsidRDefault="00180F9F" w:rsidP="00180F9F">
      <w:pPr>
        <w:spacing w:before="240" w:after="240"/>
        <w:ind w:left="2880" w:hanging="720"/>
        <w:rPr>
          <w:szCs w:val="20"/>
        </w:rPr>
      </w:pPr>
      <w:r w:rsidRPr="00F06E8E">
        <w:rPr>
          <w:szCs w:val="20"/>
        </w:rPr>
        <w:t>(C)</w:t>
      </w:r>
      <w:r w:rsidRPr="00F06E8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539EB926"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41CF8B11" w14:textId="77777777" w:rsidR="00180F9F" w:rsidRPr="00F06E8E" w:rsidRDefault="00180F9F" w:rsidP="00B90C21">
            <w:pPr>
              <w:spacing w:before="120" w:after="240"/>
              <w:rPr>
                <w:b/>
                <w:i/>
                <w:szCs w:val="20"/>
              </w:rPr>
            </w:pPr>
            <w:r w:rsidRPr="00F06E8E">
              <w:rPr>
                <w:b/>
                <w:i/>
                <w:szCs w:val="20"/>
              </w:rPr>
              <w:t>[NPRR1007, NPRR1014, and NPRR1029:  Replace item (C) above with the following upon system implementation of the Real-Time Co-Optimization (RTC) project for NPRR1007; or upon system implementation for NPRR1014 or NPRR1029:]</w:t>
            </w:r>
          </w:p>
          <w:p w14:paraId="5216E6BD" w14:textId="77777777" w:rsidR="00180F9F" w:rsidRPr="00F06E8E" w:rsidRDefault="00180F9F" w:rsidP="00B90C21">
            <w:pPr>
              <w:spacing w:after="240"/>
              <w:ind w:left="2880" w:hanging="720"/>
              <w:rPr>
                <w:szCs w:val="20"/>
              </w:rPr>
            </w:pPr>
            <w:r w:rsidRPr="00F06E8E">
              <w:rPr>
                <w:szCs w:val="20"/>
              </w:rPr>
              <w:t>(B)</w:t>
            </w:r>
            <w:r w:rsidRPr="00F06E8E">
              <w:rPr>
                <w:szCs w:val="20"/>
              </w:rPr>
              <w:tab/>
              <w:t>OFF – Off-Line but available for commitment in the Day-Ahead Market (DAM), RUC, and providing Non-Spin, if qualified and capable;</w:t>
            </w:r>
          </w:p>
        </w:tc>
      </w:tr>
    </w:tbl>
    <w:p w14:paraId="0B31D481" w14:textId="77777777" w:rsidR="00180F9F" w:rsidRPr="00F06E8E" w:rsidRDefault="00180F9F" w:rsidP="00180F9F">
      <w:pPr>
        <w:spacing w:before="240" w:after="240"/>
        <w:ind w:left="2880" w:hanging="720"/>
        <w:rPr>
          <w:szCs w:val="20"/>
        </w:rPr>
      </w:pPr>
      <w:r w:rsidRPr="00F06E8E">
        <w:rPr>
          <w:szCs w:val="20"/>
        </w:rPr>
        <w:t>(D)</w:t>
      </w:r>
      <w:r w:rsidRPr="00F06E8E">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11B20958" w14:textId="77777777" w:rsidR="00180F9F" w:rsidRPr="00F06E8E" w:rsidRDefault="00180F9F" w:rsidP="00180F9F">
      <w:pPr>
        <w:spacing w:after="240"/>
        <w:ind w:left="2880" w:hanging="720"/>
        <w:rPr>
          <w:szCs w:val="20"/>
        </w:rPr>
      </w:pPr>
      <w:r w:rsidRPr="00F06E8E">
        <w:rPr>
          <w:szCs w:val="20"/>
        </w:rPr>
        <w:t>(E)</w:t>
      </w:r>
      <w:r w:rsidRPr="00F06E8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761D3C73" w14:textId="77777777" w:rsidR="00180F9F" w:rsidRPr="00F06E8E" w:rsidRDefault="00180F9F" w:rsidP="00180F9F">
      <w:pPr>
        <w:spacing w:after="240"/>
        <w:ind w:left="2160" w:hanging="720"/>
        <w:rPr>
          <w:szCs w:val="20"/>
        </w:rPr>
      </w:pPr>
      <w:r w:rsidRPr="00F06E8E">
        <w:rPr>
          <w:szCs w:val="20"/>
        </w:rPr>
        <w:lastRenderedPageBreak/>
        <w:t>(iii)</w:t>
      </w:r>
      <w:r w:rsidRPr="00F06E8E">
        <w:rPr>
          <w:szCs w:val="20"/>
        </w:rPr>
        <w:tab/>
        <w:t>Select one of the following for Load Resources.  Unless otherwise provided below, these Resource Statuses are to be used for COP and/or Real-Time telemetry purposes.</w:t>
      </w:r>
    </w:p>
    <w:p w14:paraId="5AA4EC8E" w14:textId="77777777" w:rsidR="00180F9F" w:rsidRPr="00F06E8E" w:rsidRDefault="00180F9F" w:rsidP="00180F9F">
      <w:pPr>
        <w:spacing w:after="240"/>
        <w:ind w:left="2880" w:hanging="720"/>
        <w:rPr>
          <w:szCs w:val="20"/>
        </w:rPr>
      </w:pPr>
      <w:r w:rsidRPr="00F06E8E">
        <w:rPr>
          <w:szCs w:val="20"/>
        </w:rPr>
        <w:t>(A)</w:t>
      </w:r>
      <w:r w:rsidRPr="00F06E8E">
        <w:rPr>
          <w:szCs w:val="20"/>
        </w:rPr>
        <w:tab/>
        <w:t xml:space="preserve">ONRGL – Available for Dispatch of Regulation Service by Load Frequency Control (LFC) and, for any remaining Dispatchable capacity, by SCED with a Real-Time Market (RTM) Energy Bid; </w:t>
      </w:r>
    </w:p>
    <w:p w14:paraId="0413E945" w14:textId="77777777" w:rsidR="00180F9F" w:rsidRPr="00F06E8E" w:rsidRDefault="00180F9F" w:rsidP="00180F9F">
      <w:pPr>
        <w:spacing w:after="240"/>
        <w:ind w:left="2880" w:hanging="720"/>
        <w:rPr>
          <w:szCs w:val="20"/>
        </w:rPr>
      </w:pPr>
      <w:r w:rsidRPr="00F06E8E">
        <w:rPr>
          <w:szCs w:val="20"/>
        </w:rPr>
        <w:t>(B)</w:t>
      </w:r>
      <w:r w:rsidRPr="00F06E8E">
        <w:rPr>
          <w:szCs w:val="20"/>
        </w:rPr>
        <w:tab/>
        <w:t>FRRSUP – Available for Dispatch of FRRS by LFC and not Dispatchable by SCED.  This Resource Status is only to be used for Real-Time telemetry purposes;</w:t>
      </w:r>
    </w:p>
    <w:p w14:paraId="0AE89BD7" w14:textId="77777777" w:rsidR="00180F9F" w:rsidRPr="00F06E8E" w:rsidRDefault="00180F9F" w:rsidP="00180F9F">
      <w:pPr>
        <w:spacing w:after="240"/>
        <w:ind w:left="2880" w:hanging="720"/>
        <w:rPr>
          <w:szCs w:val="20"/>
        </w:rPr>
      </w:pPr>
      <w:r w:rsidRPr="00F06E8E">
        <w:rPr>
          <w:szCs w:val="20"/>
        </w:rPr>
        <w:t>(C)</w:t>
      </w:r>
      <w:r w:rsidRPr="00F06E8E">
        <w:rPr>
          <w:szCs w:val="20"/>
        </w:rPr>
        <w:tab/>
        <w:t xml:space="preserve">FRRSDN - Available for Dispatch of FRRS by LFC and not Dispatchable by SCED.  This Resource Status is only to be used for Real-Time telemetry purposes;  </w:t>
      </w:r>
    </w:p>
    <w:p w14:paraId="18AF3B2F" w14:textId="77777777" w:rsidR="00180F9F" w:rsidRPr="00F06E8E" w:rsidRDefault="00180F9F" w:rsidP="00180F9F">
      <w:pPr>
        <w:spacing w:after="240"/>
        <w:ind w:left="2880" w:hanging="720"/>
        <w:rPr>
          <w:szCs w:val="20"/>
        </w:rPr>
      </w:pPr>
      <w:r w:rsidRPr="00F06E8E">
        <w:rPr>
          <w:szCs w:val="20"/>
        </w:rPr>
        <w:t>(D)</w:t>
      </w:r>
      <w:r w:rsidRPr="00F06E8E">
        <w:rPr>
          <w:szCs w:val="20"/>
        </w:rPr>
        <w:tab/>
        <w:t>ONCLR – Available for Dispatch as a Controllable Load Resource by SCED with an RTM Energy Bid;</w:t>
      </w:r>
    </w:p>
    <w:p w14:paraId="157E36C5" w14:textId="77777777" w:rsidR="00180F9F" w:rsidRPr="00095D7D" w:rsidRDefault="00180F9F" w:rsidP="00180F9F">
      <w:pPr>
        <w:spacing w:after="240"/>
        <w:ind w:left="2880" w:hanging="720"/>
        <w:rPr>
          <w:szCs w:val="20"/>
        </w:rPr>
      </w:pPr>
      <w:r w:rsidRPr="00095D7D">
        <w:rPr>
          <w:szCs w:val="20"/>
        </w:rPr>
        <w:t>(E)</w:t>
      </w:r>
      <w:r w:rsidRPr="00095D7D">
        <w:rPr>
          <w:szCs w:val="20"/>
        </w:rPr>
        <w:tab/>
        <w:t>ONRL – Available for Dispatch of RRS or Non-Spin, excluding Controllable Load Resources</w:t>
      </w:r>
      <w:r>
        <w:rPr>
          <w:szCs w:val="20"/>
        </w:rPr>
        <w:t>.  A Load Resource, excluding Controllable Load Resources, may not provide ECRS with this Resource Status</w:t>
      </w:r>
      <w:r w:rsidRPr="00095D7D">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095D7D" w14:paraId="168F4A23"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2607DBFD" w14:textId="77777777" w:rsidR="00180F9F" w:rsidRPr="00095D7D" w:rsidRDefault="00180F9F" w:rsidP="00B90C21">
            <w:pPr>
              <w:spacing w:before="120" w:after="240"/>
              <w:rPr>
                <w:iCs/>
                <w:szCs w:val="20"/>
              </w:rPr>
            </w:pPr>
            <w:r w:rsidRPr="00095D7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121BD04C" w14:textId="77777777" w:rsidR="00180F9F" w:rsidRPr="00095D7D" w:rsidRDefault="00180F9F" w:rsidP="00180F9F">
      <w:pPr>
        <w:spacing w:before="240" w:after="240"/>
        <w:ind w:left="2880" w:hanging="720"/>
        <w:rPr>
          <w:szCs w:val="20"/>
        </w:rPr>
      </w:pPr>
      <w:r w:rsidRPr="00095D7D">
        <w:rPr>
          <w:szCs w:val="20"/>
        </w:rPr>
        <w:t>(F)</w:t>
      </w:r>
      <w:r w:rsidRPr="00095D7D">
        <w:rPr>
          <w:szCs w:val="20"/>
        </w:rPr>
        <w:tab/>
        <w:t>ONECL – Available for Dispatch of ECRS</w:t>
      </w:r>
      <w:r w:rsidRPr="003A2068">
        <w:t xml:space="preserve"> </w:t>
      </w:r>
      <w:r>
        <w:t>or available for Dispatch of ECRS and RRS simultaneously</w:t>
      </w:r>
      <w:r w:rsidRPr="00095D7D">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7897D207"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5012B432" w14:textId="77777777" w:rsidR="00180F9F" w:rsidRPr="00F06E8E" w:rsidRDefault="00180F9F" w:rsidP="00B90C21">
            <w:pPr>
              <w:spacing w:before="120" w:after="240"/>
              <w:rPr>
                <w:iCs/>
              </w:rPr>
            </w:pPr>
            <w:r w:rsidRPr="008C6FD2">
              <w:rPr>
                <w:b/>
                <w:i/>
                <w:szCs w:val="20"/>
              </w:rPr>
              <w:t>[NPRR1007, NPRR1014, and NPRR1029:  Delete item (F) above upon system implementation of the Real-Time Co-Optimization (RTC) project for NPRR1007; or upon system implementation for NPRR1014 or NPRR1029; and renumber accordingly.]</w:t>
            </w:r>
          </w:p>
        </w:tc>
      </w:tr>
    </w:tbl>
    <w:p w14:paraId="73615E03" w14:textId="77777777" w:rsidR="00180F9F" w:rsidRPr="00F06E8E" w:rsidRDefault="00180F9F" w:rsidP="00180F9F">
      <w:pPr>
        <w:spacing w:before="240" w:after="240"/>
        <w:ind w:left="2880" w:hanging="720"/>
        <w:rPr>
          <w:szCs w:val="20"/>
        </w:rPr>
      </w:pPr>
      <w:r w:rsidRPr="00F06E8E">
        <w:rPr>
          <w:szCs w:val="20"/>
        </w:rPr>
        <w:t>(G)</w:t>
      </w:r>
      <w:r w:rsidRPr="00F06E8E">
        <w:rPr>
          <w:szCs w:val="20"/>
        </w:rPr>
        <w:tab/>
        <w:t>OUTL – Not available;</w:t>
      </w:r>
    </w:p>
    <w:p w14:paraId="79608283" w14:textId="77777777" w:rsidR="00180F9F" w:rsidRPr="00F06E8E" w:rsidRDefault="00180F9F" w:rsidP="00180F9F">
      <w:pPr>
        <w:spacing w:after="240"/>
        <w:ind w:left="2880" w:hanging="720"/>
        <w:rPr>
          <w:szCs w:val="20"/>
        </w:rPr>
      </w:pPr>
      <w:r w:rsidRPr="00F06E8E">
        <w:rPr>
          <w:szCs w:val="20"/>
        </w:rPr>
        <w:t>(H)</w:t>
      </w:r>
      <w:r w:rsidRPr="00F06E8E">
        <w:rPr>
          <w:szCs w:val="20"/>
        </w:rPr>
        <w:tab/>
        <w:t>ONFFRRRSL – Available for Dispatch of RRS when providing FFR, excluding Controllable Load Resources.  This Resource Status is only to be used for Real-Time telemetry purposes;</w:t>
      </w:r>
    </w:p>
    <w:p w14:paraId="067BCB50" w14:textId="77777777" w:rsidR="00180F9F" w:rsidRPr="00F06E8E" w:rsidRDefault="00180F9F" w:rsidP="00180F9F">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0D4DDE30"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563368F2" w14:textId="77777777" w:rsidR="00180F9F" w:rsidRPr="00F06E8E" w:rsidRDefault="00180F9F" w:rsidP="00B90C21">
            <w:pPr>
              <w:spacing w:before="120" w:after="240"/>
              <w:rPr>
                <w:iCs/>
                <w:szCs w:val="20"/>
              </w:rPr>
            </w:pPr>
            <w:r w:rsidRPr="00F06E8E">
              <w:rPr>
                <w:b/>
                <w:i/>
                <w:szCs w:val="20"/>
              </w:rPr>
              <w:lastRenderedPageBreak/>
              <w:t>[NPRR1007, NPRR1014, and NPRR1029:  Delete item (H) above upon system implementation of the Real-Time Co-Optimization (RTC) project for NPRR1007; or upon system implementation for NPRR1014 or NPRR1029.]</w:t>
            </w:r>
          </w:p>
        </w:tc>
      </w:tr>
    </w:tbl>
    <w:p w14:paraId="7F519BD8" w14:textId="77777777" w:rsidR="00180F9F" w:rsidRPr="00F06E8E" w:rsidRDefault="00180F9F" w:rsidP="00180F9F">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67889012"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78D4A773" w14:textId="77777777" w:rsidR="00180F9F" w:rsidRPr="00F06E8E" w:rsidRDefault="00180F9F" w:rsidP="00B90C21">
            <w:pPr>
              <w:spacing w:before="120" w:after="240"/>
              <w:rPr>
                <w:b/>
                <w:i/>
                <w:szCs w:val="20"/>
              </w:rPr>
            </w:pPr>
            <w:r w:rsidRPr="00F06E8E">
              <w:rPr>
                <w:b/>
                <w:i/>
                <w:szCs w:val="20"/>
              </w:rPr>
              <w:t>[NPRR1007, NPRR1014, NPRR1029:  Insert item (B) below upon system implementation of the Real-Time Co-Optimization (RTC) project for NPRR1007; or upon system implementation for NPRR1014 or NPRR1029:]</w:t>
            </w:r>
          </w:p>
          <w:p w14:paraId="1128DBE5" w14:textId="77777777" w:rsidR="00180F9F" w:rsidRPr="00F06E8E" w:rsidRDefault="00180F9F" w:rsidP="00B90C21">
            <w:pPr>
              <w:spacing w:after="240"/>
              <w:ind w:left="2880" w:hanging="720"/>
              <w:rPr>
                <w:szCs w:val="20"/>
              </w:rPr>
            </w:pPr>
            <w:r w:rsidRPr="00F06E8E">
              <w:rPr>
                <w:szCs w:val="20"/>
              </w:rPr>
              <w:t>(B)</w:t>
            </w:r>
            <w:r w:rsidRPr="00F06E8E">
              <w:rPr>
                <w:szCs w:val="20"/>
              </w:rPr>
              <w:tab/>
              <w:t>ONL – On-Line and available for Dispatch by SCED or providing Ancillary Services.</w:t>
            </w:r>
          </w:p>
        </w:tc>
      </w:tr>
    </w:tbl>
    <w:p w14:paraId="7D0BDEFF" w14:textId="77777777" w:rsidR="00180F9F" w:rsidRPr="00F06E8E" w:rsidRDefault="00180F9F" w:rsidP="00180F9F">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53CA299A"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4B76E262" w14:textId="77777777" w:rsidR="00180F9F" w:rsidRPr="00F06E8E" w:rsidRDefault="00180F9F" w:rsidP="00B90C21">
            <w:pPr>
              <w:spacing w:before="120" w:after="240"/>
              <w:rPr>
                <w:b/>
                <w:i/>
                <w:szCs w:val="20"/>
              </w:rPr>
            </w:pPr>
            <w:r w:rsidRPr="00F06E8E">
              <w:rPr>
                <w:b/>
                <w:i/>
                <w:szCs w:val="20"/>
              </w:rPr>
              <w:t>[NPRR1014 or NPRR1029:  Insert applicable portions of paragraph (iv) below upon system implementation:]</w:t>
            </w:r>
          </w:p>
          <w:p w14:paraId="2AD7AC49" w14:textId="77777777" w:rsidR="00180F9F" w:rsidRPr="00F06E8E" w:rsidRDefault="00180F9F" w:rsidP="00B90C21">
            <w:pPr>
              <w:spacing w:after="240"/>
              <w:ind w:left="2160" w:hanging="720"/>
              <w:rPr>
                <w:szCs w:val="20"/>
              </w:rPr>
            </w:pPr>
            <w:r w:rsidRPr="00F06E8E">
              <w:rPr>
                <w:szCs w:val="20"/>
              </w:rPr>
              <w:t>(iv)</w:t>
            </w:r>
            <w:r w:rsidRPr="00F06E8E">
              <w:rPr>
                <w:szCs w:val="20"/>
              </w:rPr>
              <w:tab/>
              <w:t>Select one of the following for Energy Storage Resources (ESRs).  Unless otherwise provided below, these Resource Statuses are to be used for COP and Real-Time telemetry purposes:</w:t>
            </w:r>
          </w:p>
          <w:p w14:paraId="2EF92877" w14:textId="77777777" w:rsidR="00180F9F" w:rsidRPr="00F06E8E" w:rsidRDefault="00180F9F" w:rsidP="00B90C21">
            <w:pPr>
              <w:spacing w:after="240"/>
              <w:ind w:left="2880" w:hanging="720"/>
              <w:rPr>
                <w:szCs w:val="20"/>
              </w:rPr>
            </w:pPr>
            <w:r w:rsidRPr="00F06E8E">
              <w:rPr>
                <w:szCs w:val="20"/>
              </w:rPr>
              <w:t>(A)</w:t>
            </w:r>
            <w:r w:rsidRPr="00F06E8E">
              <w:rPr>
                <w:szCs w:val="20"/>
              </w:rPr>
              <w:tab/>
              <w:t>ON – On-Line Resource with Energy Bid/Offer Curve;</w:t>
            </w:r>
          </w:p>
          <w:p w14:paraId="27921CB2" w14:textId="77777777" w:rsidR="00180F9F" w:rsidRPr="00F06E8E" w:rsidRDefault="00180F9F" w:rsidP="00B90C21">
            <w:pPr>
              <w:spacing w:after="240"/>
              <w:ind w:left="2880" w:hanging="720"/>
              <w:rPr>
                <w:szCs w:val="20"/>
              </w:rPr>
            </w:pPr>
            <w:r w:rsidRPr="00F06E8E">
              <w:rPr>
                <w:szCs w:val="20"/>
              </w:rPr>
              <w:t>(B)</w:t>
            </w:r>
            <w:r w:rsidRPr="00F06E8E">
              <w:rPr>
                <w:szCs w:val="20"/>
              </w:rPr>
              <w:tab/>
              <w:t>ONOS – On-Line Resource with Output Schedule;</w:t>
            </w:r>
          </w:p>
          <w:p w14:paraId="2B63ACBC" w14:textId="77777777" w:rsidR="00180F9F" w:rsidRPr="00F06E8E" w:rsidRDefault="00180F9F" w:rsidP="00B90C21">
            <w:pPr>
              <w:spacing w:after="240"/>
              <w:ind w:left="2880" w:hanging="720"/>
              <w:rPr>
                <w:szCs w:val="20"/>
              </w:rPr>
            </w:pPr>
            <w:r w:rsidRPr="00F06E8E">
              <w:rPr>
                <w:szCs w:val="20"/>
              </w:rPr>
              <w:t>(C)</w:t>
            </w:r>
            <w:r w:rsidRPr="00F06E8E">
              <w:rPr>
                <w:szCs w:val="20"/>
              </w:rPr>
              <w:tab/>
              <w:t>ONTEST – On-Line blocked from SCED for operations testing (while ONTEST, an Energy Storage Resource (ESR) may be shown on Outage in the Outage Scheduler);</w:t>
            </w:r>
          </w:p>
          <w:p w14:paraId="29E67A7F" w14:textId="77777777" w:rsidR="00180F9F" w:rsidRPr="00F06E8E" w:rsidRDefault="00180F9F" w:rsidP="00B90C21">
            <w:pPr>
              <w:spacing w:after="240"/>
              <w:ind w:left="2880" w:hanging="720"/>
              <w:rPr>
                <w:szCs w:val="20"/>
              </w:rPr>
            </w:pPr>
            <w:r w:rsidRPr="00F06E8E">
              <w:rPr>
                <w:szCs w:val="20"/>
              </w:rPr>
              <w:t>(D)</w:t>
            </w:r>
            <w:r w:rsidRPr="00F06E8E">
              <w:rPr>
                <w:szCs w:val="20"/>
              </w:rPr>
              <w:tab/>
              <w:t>ONEMR – On-Line EMR (available for commitment or dispatch only for ERCOT-declared Emergency Conditions; the QSE may appropriately set LSL and High Sustained Limit (HSL) to reflect operating limits);</w:t>
            </w:r>
          </w:p>
          <w:p w14:paraId="09F61795" w14:textId="77777777" w:rsidR="00180F9F" w:rsidRPr="00F06E8E" w:rsidRDefault="00180F9F" w:rsidP="00B90C21">
            <w:pPr>
              <w:spacing w:after="240"/>
              <w:ind w:left="2880" w:hanging="720"/>
              <w:rPr>
                <w:szCs w:val="20"/>
              </w:rPr>
            </w:pPr>
            <w:r w:rsidRPr="00F06E8E">
              <w:rPr>
                <w:szCs w:val="20"/>
              </w:rPr>
              <w:t>(E)</w:t>
            </w:r>
            <w:r w:rsidRPr="00F06E8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40F36082" w14:textId="77777777" w:rsidR="00180F9F" w:rsidRPr="00F06E8E" w:rsidRDefault="00180F9F" w:rsidP="00B90C21">
            <w:pPr>
              <w:spacing w:after="240"/>
              <w:ind w:left="2880" w:hanging="720"/>
              <w:rPr>
                <w:szCs w:val="20"/>
              </w:rPr>
            </w:pPr>
            <w:r w:rsidRPr="00F06E8E">
              <w:rPr>
                <w:szCs w:val="20"/>
              </w:rPr>
              <w:t>(F)</w:t>
            </w:r>
            <w:r w:rsidRPr="00F06E8E">
              <w:rPr>
                <w:szCs w:val="20"/>
              </w:rPr>
              <w:tab/>
              <w:t>OUT – Off-Line and unavailable, or not connected to the ERCOT System and operating in a Private Microgrid Island (PMI);</w:t>
            </w:r>
          </w:p>
        </w:tc>
      </w:tr>
    </w:tbl>
    <w:p w14:paraId="0DAAD2A3" w14:textId="77777777" w:rsidR="00180F9F" w:rsidRPr="00F06E8E" w:rsidRDefault="00180F9F" w:rsidP="00180F9F">
      <w:pPr>
        <w:spacing w:before="240" w:after="240"/>
        <w:ind w:left="1440" w:hanging="720"/>
        <w:rPr>
          <w:szCs w:val="20"/>
        </w:rPr>
      </w:pPr>
      <w:r w:rsidRPr="00F06E8E">
        <w:rPr>
          <w:szCs w:val="20"/>
        </w:rPr>
        <w:t>(c)</w:t>
      </w:r>
      <w:r w:rsidRPr="00F06E8E">
        <w:rPr>
          <w:szCs w:val="20"/>
        </w:rPr>
        <w:tab/>
        <w:t>The HSL;</w:t>
      </w:r>
    </w:p>
    <w:p w14:paraId="6D5F7AF3" w14:textId="77777777" w:rsidR="00180F9F" w:rsidRPr="00F06E8E" w:rsidRDefault="00180F9F" w:rsidP="00180F9F">
      <w:pPr>
        <w:spacing w:after="240"/>
        <w:ind w:left="2160" w:hanging="720"/>
        <w:rPr>
          <w:szCs w:val="20"/>
        </w:rPr>
      </w:pPr>
      <w:r w:rsidRPr="00F06E8E">
        <w:rPr>
          <w:szCs w:val="20"/>
        </w:rPr>
        <w:t>(i)</w:t>
      </w:r>
      <w:r w:rsidRPr="00F06E8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0BFA74EF"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02FC9DEA" w14:textId="77777777" w:rsidR="00180F9F" w:rsidRPr="00F06E8E" w:rsidRDefault="00180F9F" w:rsidP="00B90C21">
            <w:pPr>
              <w:spacing w:before="120" w:after="240"/>
              <w:rPr>
                <w:b/>
                <w:i/>
                <w:szCs w:val="20"/>
              </w:rPr>
            </w:pPr>
            <w:r w:rsidRPr="00F06E8E">
              <w:rPr>
                <w:b/>
                <w:i/>
                <w:szCs w:val="20"/>
              </w:rPr>
              <w:lastRenderedPageBreak/>
              <w:t>[NPRR1014 and NPRR1029:  Insert applicable portions of paragraph (ii) below upon system implementation:]</w:t>
            </w:r>
          </w:p>
          <w:p w14:paraId="3042C132" w14:textId="77777777" w:rsidR="00180F9F" w:rsidRPr="00F06E8E" w:rsidRDefault="00180F9F" w:rsidP="00B90C21">
            <w:pPr>
              <w:spacing w:after="240"/>
              <w:ind w:left="2160" w:hanging="720"/>
              <w:rPr>
                <w:szCs w:val="20"/>
              </w:rPr>
            </w:pPr>
            <w:r w:rsidRPr="00F06E8E">
              <w:rPr>
                <w:szCs w:val="20"/>
              </w:rPr>
              <w:t>(ii)</w:t>
            </w:r>
            <w:r w:rsidRPr="00F06E8E">
              <w:rPr>
                <w:szCs w:val="20"/>
              </w:rPr>
              <w:tab/>
              <w:t>For ESRs, the HSL may be negative;</w:t>
            </w:r>
          </w:p>
        </w:tc>
      </w:tr>
    </w:tbl>
    <w:p w14:paraId="2264B02B" w14:textId="77777777" w:rsidR="00180F9F" w:rsidRPr="00F06E8E" w:rsidRDefault="00180F9F" w:rsidP="00180F9F">
      <w:pPr>
        <w:spacing w:before="240" w:after="240"/>
        <w:ind w:left="1440" w:hanging="720"/>
        <w:rPr>
          <w:szCs w:val="20"/>
        </w:rPr>
      </w:pPr>
      <w:r w:rsidRPr="00F06E8E">
        <w:rPr>
          <w:szCs w:val="20"/>
        </w:rPr>
        <w:t>(d)</w:t>
      </w:r>
      <w:r w:rsidRPr="00F06E8E">
        <w:rPr>
          <w:szCs w:val="20"/>
        </w:rPr>
        <w:tab/>
        <w:t>The LSL;</w:t>
      </w:r>
    </w:p>
    <w:p w14:paraId="0BC73612" w14:textId="77777777" w:rsidR="00180F9F" w:rsidRPr="00F06E8E" w:rsidRDefault="00180F9F" w:rsidP="00180F9F">
      <w:pPr>
        <w:spacing w:after="240"/>
        <w:ind w:left="2160" w:hanging="720"/>
        <w:rPr>
          <w:szCs w:val="20"/>
        </w:rPr>
      </w:pPr>
      <w:r w:rsidRPr="00F06E8E">
        <w:rPr>
          <w:szCs w:val="20"/>
        </w:rPr>
        <w:t>(i)</w:t>
      </w:r>
      <w:r w:rsidRPr="00F06E8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54510661"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7471F8D9" w14:textId="77777777" w:rsidR="00180F9F" w:rsidRPr="00F06E8E" w:rsidRDefault="00180F9F" w:rsidP="00B90C21">
            <w:pPr>
              <w:spacing w:before="120" w:after="240"/>
              <w:rPr>
                <w:b/>
                <w:i/>
                <w:szCs w:val="20"/>
              </w:rPr>
            </w:pPr>
            <w:r w:rsidRPr="00F06E8E">
              <w:rPr>
                <w:b/>
                <w:i/>
                <w:szCs w:val="20"/>
              </w:rPr>
              <w:t>[NPRR1014 and NPRR1029:  Insert applicable portions of paragraph (ii) below upon system implementation:]</w:t>
            </w:r>
          </w:p>
          <w:p w14:paraId="53649265" w14:textId="77777777" w:rsidR="00180F9F" w:rsidRPr="00F06E8E" w:rsidRDefault="00180F9F" w:rsidP="00B90C21">
            <w:pPr>
              <w:spacing w:after="240"/>
              <w:ind w:left="2160" w:hanging="720"/>
              <w:rPr>
                <w:szCs w:val="20"/>
              </w:rPr>
            </w:pPr>
            <w:r w:rsidRPr="00F06E8E">
              <w:rPr>
                <w:szCs w:val="20"/>
              </w:rPr>
              <w:t>(ii)</w:t>
            </w:r>
            <w:r w:rsidRPr="00F06E8E">
              <w:rPr>
                <w:szCs w:val="20"/>
              </w:rPr>
              <w:tab/>
              <w:t>For ESRs, the LSL may be positive;</w:t>
            </w:r>
          </w:p>
        </w:tc>
      </w:tr>
    </w:tbl>
    <w:p w14:paraId="436EA156" w14:textId="77777777" w:rsidR="00180F9F" w:rsidRPr="00F06E8E" w:rsidRDefault="00180F9F" w:rsidP="00180F9F">
      <w:pPr>
        <w:spacing w:before="240" w:after="240"/>
        <w:ind w:left="1440" w:hanging="720"/>
        <w:rPr>
          <w:szCs w:val="20"/>
        </w:rPr>
      </w:pPr>
      <w:r w:rsidRPr="00F06E8E">
        <w:rPr>
          <w:szCs w:val="20"/>
        </w:rPr>
        <w:t>(e)</w:t>
      </w:r>
      <w:r w:rsidRPr="00F06E8E">
        <w:rPr>
          <w:szCs w:val="20"/>
        </w:rPr>
        <w:tab/>
        <w:t>The High Emergency Limit (HEL);</w:t>
      </w:r>
    </w:p>
    <w:p w14:paraId="063041E1" w14:textId="77777777" w:rsidR="00180F9F" w:rsidRPr="00F06E8E" w:rsidRDefault="00180F9F" w:rsidP="00180F9F">
      <w:pPr>
        <w:spacing w:after="240"/>
        <w:ind w:left="1440" w:hanging="720"/>
        <w:rPr>
          <w:szCs w:val="20"/>
        </w:rPr>
      </w:pPr>
      <w:r w:rsidRPr="00F06E8E">
        <w:rPr>
          <w:szCs w:val="20"/>
        </w:rPr>
        <w:t>(f)</w:t>
      </w:r>
      <w:r w:rsidRPr="00F06E8E">
        <w:rPr>
          <w:szCs w:val="20"/>
        </w:rPr>
        <w:tab/>
        <w:t>The Low Emergency Limit (LEL); and</w:t>
      </w:r>
    </w:p>
    <w:p w14:paraId="045BFBDB" w14:textId="77777777" w:rsidR="00180F9F" w:rsidRPr="00F06E8E" w:rsidRDefault="00180F9F" w:rsidP="00180F9F">
      <w:pPr>
        <w:spacing w:after="240"/>
        <w:ind w:left="1440" w:hanging="720"/>
        <w:rPr>
          <w:szCs w:val="20"/>
        </w:rPr>
      </w:pPr>
      <w:r w:rsidRPr="00F06E8E">
        <w:rPr>
          <w:szCs w:val="20"/>
        </w:rPr>
        <w:t>(g)</w:t>
      </w:r>
      <w:r w:rsidRPr="00F06E8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0B89AB39"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57D9ACFD" w14:textId="77777777" w:rsidR="00180F9F" w:rsidRPr="00F06E8E" w:rsidRDefault="00180F9F" w:rsidP="00B90C21">
            <w:pPr>
              <w:spacing w:before="120" w:after="240"/>
              <w:rPr>
                <w:b/>
                <w:i/>
                <w:szCs w:val="20"/>
              </w:rPr>
            </w:pPr>
            <w:r w:rsidRPr="00F06E8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54CE5B19" w14:textId="77777777" w:rsidR="00180F9F" w:rsidRPr="00F06E8E" w:rsidRDefault="00180F9F" w:rsidP="00B90C21">
            <w:pPr>
              <w:spacing w:after="240"/>
              <w:ind w:left="1440" w:hanging="720"/>
              <w:rPr>
                <w:szCs w:val="20"/>
              </w:rPr>
            </w:pPr>
            <w:r w:rsidRPr="00F06E8E">
              <w:rPr>
                <w:szCs w:val="20"/>
              </w:rPr>
              <w:t>(g)</w:t>
            </w:r>
            <w:r w:rsidRPr="00F06E8E">
              <w:rPr>
                <w:szCs w:val="20"/>
              </w:rPr>
              <w:tab/>
              <w:t>Ancillary Service capability in MW for each product and sub-type.</w:t>
            </w:r>
          </w:p>
        </w:tc>
      </w:tr>
    </w:tbl>
    <w:p w14:paraId="3B7A54B7" w14:textId="77777777" w:rsidR="00180F9F" w:rsidRPr="00F06E8E" w:rsidRDefault="00180F9F" w:rsidP="00180F9F">
      <w:pPr>
        <w:spacing w:before="240" w:after="240"/>
        <w:ind w:left="2160" w:hanging="720"/>
        <w:rPr>
          <w:szCs w:val="20"/>
        </w:rPr>
      </w:pPr>
      <w:r w:rsidRPr="00F06E8E">
        <w:rPr>
          <w:szCs w:val="20"/>
        </w:rPr>
        <w:t>(i)</w:t>
      </w:r>
      <w:r w:rsidRPr="00F06E8E">
        <w:rPr>
          <w:szCs w:val="20"/>
        </w:rPr>
        <w:tab/>
        <w:t>Regulation Up (Reg-Up);</w:t>
      </w:r>
    </w:p>
    <w:p w14:paraId="5F10D45C" w14:textId="77777777" w:rsidR="00180F9F" w:rsidRPr="00F06E8E" w:rsidRDefault="00180F9F" w:rsidP="00180F9F">
      <w:pPr>
        <w:spacing w:after="240"/>
        <w:ind w:left="2160" w:hanging="720"/>
        <w:rPr>
          <w:szCs w:val="20"/>
        </w:rPr>
      </w:pPr>
      <w:r w:rsidRPr="00F06E8E">
        <w:rPr>
          <w:szCs w:val="20"/>
        </w:rPr>
        <w:t>(ii)</w:t>
      </w:r>
      <w:r w:rsidRPr="00F06E8E">
        <w:rPr>
          <w:szCs w:val="20"/>
        </w:rPr>
        <w:tab/>
        <w:t>Regulation Down (Reg-Down);</w:t>
      </w:r>
    </w:p>
    <w:p w14:paraId="23AFAC22" w14:textId="77777777" w:rsidR="00180F9F" w:rsidRPr="00F06E8E" w:rsidRDefault="00180F9F" w:rsidP="00180F9F">
      <w:pPr>
        <w:spacing w:after="240"/>
        <w:ind w:left="2160" w:hanging="720"/>
        <w:rPr>
          <w:szCs w:val="20"/>
        </w:rPr>
      </w:pPr>
      <w:r w:rsidRPr="00F06E8E">
        <w:rPr>
          <w:szCs w:val="20"/>
        </w:rPr>
        <w:t>(iii)</w:t>
      </w:r>
      <w:r w:rsidRPr="00F06E8E">
        <w:rPr>
          <w:szCs w:val="20"/>
        </w:rPr>
        <w:tab/>
        <w:t>RRS;</w:t>
      </w:r>
    </w:p>
    <w:p w14:paraId="256B5E9C" w14:textId="77777777" w:rsidR="00180F9F" w:rsidRPr="00F06E8E" w:rsidRDefault="00180F9F" w:rsidP="00180F9F">
      <w:pPr>
        <w:spacing w:after="240"/>
        <w:ind w:left="2160" w:hanging="720"/>
        <w:rPr>
          <w:szCs w:val="20"/>
        </w:rPr>
      </w:pPr>
      <w:r w:rsidRPr="00F06E8E">
        <w:rPr>
          <w:szCs w:val="20"/>
        </w:rPr>
        <w:t>(iv)</w:t>
      </w:r>
      <w:r w:rsidRPr="00F06E8E">
        <w:rPr>
          <w:szCs w:val="20"/>
        </w:rPr>
        <w:tab/>
        <w:t>ECRS; and</w:t>
      </w:r>
    </w:p>
    <w:p w14:paraId="23193A60" w14:textId="77777777" w:rsidR="00180F9F" w:rsidRPr="00F06E8E" w:rsidRDefault="00180F9F" w:rsidP="00180F9F">
      <w:pPr>
        <w:spacing w:after="240"/>
        <w:ind w:left="2160" w:hanging="720"/>
        <w:rPr>
          <w:ins w:id="52" w:author="ERCOT" w:date="2023-05-26T15:59:00Z"/>
          <w:szCs w:val="20"/>
        </w:rPr>
      </w:pPr>
      <w:r w:rsidRPr="00F06E8E">
        <w:rPr>
          <w:szCs w:val="20"/>
        </w:rPr>
        <w:t>(v)</w:t>
      </w:r>
      <w:r w:rsidRPr="00F06E8E">
        <w:rPr>
          <w:szCs w:val="20"/>
        </w:rPr>
        <w:tab/>
        <w:t xml:space="preserve">Non-Spin. </w:t>
      </w:r>
    </w:p>
    <w:p w14:paraId="19E13517" w14:textId="77777777" w:rsidR="00180F9F" w:rsidRPr="00F06E8E" w:rsidRDefault="00180F9F" w:rsidP="00180F9F">
      <w:pPr>
        <w:spacing w:before="240" w:after="240"/>
        <w:ind w:left="1440" w:hanging="720"/>
        <w:rPr>
          <w:ins w:id="53" w:author="ERCOT" w:date="2023-05-26T15:59:00Z"/>
          <w:szCs w:val="20"/>
        </w:rPr>
      </w:pPr>
      <w:ins w:id="54" w:author="ERCOT" w:date="2023-05-26T15:59:00Z">
        <w:r w:rsidRPr="00F06E8E">
          <w:rPr>
            <w:szCs w:val="20"/>
          </w:rPr>
          <w:t>(h)</w:t>
        </w:r>
        <w:r w:rsidRPr="00F06E8E">
          <w:rPr>
            <w:szCs w:val="20"/>
          </w:rPr>
          <w:tab/>
          <w:t>For ESRs</w:t>
        </w:r>
      </w:ins>
      <w:ins w:id="55" w:author="ERCOT" w:date="2023-05-26T16:00:00Z">
        <w:r w:rsidRPr="00F06E8E">
          <w:rPr>
            <w:szCs w:val="20"/>
          </w:rPr>
          <w:t>:</w:t>
        </w:r>
      </w:ins>
    </w:p>
    <w:p w14:paraId="6FBE8061" w14:textId="77777777" w:rsidR="00180F9F" w:rsidRPr="00F06E8E" w:rsidRDefault="00180F9F" w:rsidP="00180F9F">
      <w:pPr>
        <w:spacing w:after="240"/>
        <w:ind w:left="2160" w:hanging="720"/>
        <w:rPr>
          <w:ins w:id="56" w:author="ERCOT" w:date="2023-05-26T16:00:00Z"/>
          <w:szCs w:val="20"/>
        </w:rPr>
      </w:pPr>
      <w:ins w:id="57" w:author="ERCOT" w:date="2023-05-26T15:59:00Z">
        <w:r w:rsidRPr="00F06E8E">
          <w:rPr>
            <w:szCs w:val="20"/>
          </w:rPr>
          <w:t>(i)</w:t>
        </w:r>
        <w:r w:rsidRPr="00F06E8E">
          <w:rPr>
            <w:szCs w:val="20"/>
          </w:rPr>
          <w:tab/>
        </w:r>
      </w:ins>
      <w:ins w:id="58" w:author="ERCOT" w:date="2023-05-26T16:00:00Z">
        <w:r w:rsidRPr="00F06E8E">
          <w:rPr>
            <w:szCs w:val="20"/>
          </w:rPr>
          <w:t>Minimum State of Charge (MinSOC);</w:t>
        </w:r>
      </w:ins>
    </w:p>
    <w:p w14:paraId="7A4FFEF3" w14:textId="77777777" w:rsidR="00180F9F" w:rsidRPr="00F06E8E" w:rsidRDefault="00180F9F" w:rsidP="00180F9F">
      <w:pPr>
        <w:spacing w:after="240"/>
        <w:ind w:left="2160" w:hanging="720"/>
        <w:rPr>
          <w:ins w:id="59" w:author="ERCOT" w:date="2023-05-26T16:00:00Z"/>
          <w:szCs w:val="20"/>
        </w:rPr>
      </w:pPr>
      <w:ins w:id="60" w:author="ERCOT" w:date="2023-05-26T16:00:00Z">
        <w:r w:rsidRPr="00F06E8E">
          <w:rPr>
            <w:szCs w:val="20"/>
          </w:rPr>
          <w:t>(ii)</w:t>
        </w:r>
        <w:r w:rsidRPr="00F06E8E">
          <w:rPr>
            <w:szCs w:val="20"/>
          </w:rPr>
          <w:tab/>
          <w:t>Maximum State of Charge (MaxSOC); and</w:t>
        </w:r>
      </w:ins>
    </w:p>
    <w:p w14:paraId="69F497E7" w14:textId="77777777" w:rsidR="00180F9F" w:rsidRPr="00F06E8E" w:rsidRDefault="00180F9F" w:rsidP="00180F9F">
      <w:pPr>
        <w:spacing w:after="240"/>
        <w:ind w:left="2160" w:hanging="720"/>
        <w:rPr>
          <w:szCs w:val="20"/>
        </w:rPr>
      </w:pPr>
      <w:ins w:id="61" w:author="ERCOT" w:date="2023-05-26T16:01:00Z">
        <w:r w:rsidRPr="00F06E8E">
          <w:rPr>
            <w:szCs w:val="20"/>
          </w:rPr>
          <w:t>(iii)</w:t>
        </w:r>
        <w:r w:rsidRPr="00F06E8E">
          <w:rPr>
            <w:szCs w:val="20"/>
          </w:rPr>
          <w:tab/>
          <w:t xml:space="preserve">Hour </w:t>
        </w:r>
      </w:ins>
      <w:ins w:id="62" w:author="ERCOT" w:date="2023-06-06T13:01:00Z">
        <w:r w:rsidRPr="00F06E8E">
          <w:rPr>
            <w:szCs w:val="20"/>
          </w:rPr>
          <w:t>Beginning</w:t>
        </w:r>
      </w:ins>
      <w:ins w:id="63" w:author="ERCOT" w:date="2023-05-26T16:01:00Z">
        <w:r w:rsidRPr="00F06E8E">
          <w:rPr>
            <w:szCs w:val="20"/>
          </w:rPr>
          <w:t xml:space="preserve"> Planned SOC.</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75CE202E"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7745AD9" w14:textId="77777777" w:rsidR="00180F9F" w:rsidRPr="00F06E8E" w:rsidRDefault="00180F9F" w:rsidP="00B90C21">
            <w:pPr>
              <w:spacing w:before="120" w:after="240"/>
              <w:rPr>
                <w:szCs w:val="20"/>
              </w:rPr>
            </w:pPr>
            <w:r w:rsidRPr="00F06E8E">
              <w:rPr>
                <w:b/>
                <w:i/>
                <w:szCs w:val="20"/>
              </w:rPr>
              <w:lastRenderedPageBreak/>
              <w:t>[NPRR1007, NPRR1014, and NPRR1029:  Delete items (i)-(v) above upon system implementation of the Real-Time Co-Optimization (RTC) project for NPRR1007; or upon system implementation for NPRR1014 or NPRR1029.]</w:t>
            </w:r>
          </w:p>
        </w:tc>
      </w:tr>
    </w:tbl>
    <w:p w14:paraId="7FB56D62" w14:textId="77777777" w:rsidR="00180F9F" w:rsidRPr="00F06E8E" w:rsidRDefault="00180F9F" w:rsidP="00180F9F">
      <w:pPr>
        <w:spacing w:before="240" w:after="240"/>
        <w:ind w:left="720" w:hanging="720"/>
        <w:rPr>
          <w:iCs/>
          <w:szCs w:val="20"/>
        </w:rPr>
      </w:pPr>
      <w:r w:rsidRPr="00F06E8E">
        <w:rPr>
          <w:iCs/>
          <w:szCs w:val="20"/>
        </w:rPr>
        <w:t>(6)</w:t>
      </w:r>
      <w:r w:rsidRPr="00F06E8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6E323F5C"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w:t>
      </w:r>
      <w:proofErr w:type="gramStart"/>
      <w:r w:rsidRPr="00F06E8E">
        <w:rPr>
          <w:szCs w:val="20"/>
        </w:rPr>
        <w:t>is considered to be</w:t>
      </w:r>
      <w:proofErr w:type="gramEnd"/>
      <w:r w:rsidRPr="00F06E8E">
        <w:rPr>
          <w:szCs w:val="20"/>
        </w:rPr>
        <w:t xml:space="preserv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18B5A8E1" w14:textId="77777777" w:rsidR="00180F9F" w:rsidRPr="00F06E8E" w:rsidRDefault="00180F9F" w:rsidP="00180F9F">
      <w:pPr>
        <w:spacing w:after="240"/>
        <w:ind w:left="1440" w:hanging="720"/>
        <w:rPr>
          <w:szCs w:val="20"/>
        </w:rPr>
      </w:pPr>
      <w:r w:rsidRPr="00F06E8E">
        <w:rPr>
          <w:szCs w:val="20"/>
        </w:rPr>
        <w:t>(b)</w:t>
      </w:r>
      <w:r w:rsidRPr="00F06E8E">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C1C8E57" w14:textId="77777777" w:rsidR="00180F9F" w:rsidRPr="00F06E8E" w:rsidRDefault="00180F9F" w:rsidP="00180F9F">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00FCDD14"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3E8D67D6" w14:textId="77777777" w:rsidR="00180F9F" w:rsidRPr="00F06E8E" w:rsidRDefault="00180F9F" w:rsidP="00B90C21">
            <w:pPr>
              <w:spacing w:before="120" w:after="240"/>
              <w:rPr>
                <w:b/>
                <w:i/>
                <w:szCs w:val="20"/>
              </w:rPr>
            </w:pPr>
            <w:r w:rsidRPr="00F06E8E">
              <w:rPr>
                <w:b/>
                <w:i/>
                <w:szCs w:val="20"/>
              </w:rPr>
              <w:t>[NPRR1007, NPRR1014, and NPRR1029:  Replace paragraph (c) above with the following upon system implementation of the Real-Time Co-Optimization (RTC) project for NPRR1007; or upon system implementation for NPRR1014 or NPRR1029:]</w:t>
            </w:r>
          </w:p>
          <w:p w14:paraId="51D55A7A" w14:textId="77777777" w:rsidR="00180F9F" w:rsidRPr="00F06E8E" w:rsidRDefault="00180F9F" w:rsidP="00B90C21">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SCED.</w:t>
            </w:r>
          </w:p>
        </w:tc>
      </w:tr>
    </w:tbl>
    <w:p w14:paraId="7FBA0B2C" w14:textId="77777777" w:rsidR="00180F9F" w:rsidRPr="00F06E8E" w:rsidRDefault="00180F9F" w:rsidP="00180F9F">
      <w:pPr>
        <w:spacing w:before="240" w:after="240"/>
        <w:ind w:left="2160" w:hanging="720"/>
        <w:rPr>
          <w:szCs w:val="20"/>
        </w:rPr>
      </w:pPr>
      <w:r w:rsidRPr="00F06E8E">
        <w:rPr>
          <w:szCs w:val="20"/>
        </w:rPr>
        <w:t>(i)</w:t>
      </w:r>
      <w:r w:rsidRPr="00F06E8E">
        <w:rPr>
          <w:szCs w:val="20"/>
        </w:rPr>
        <w:tab/>
        <w:t xml:space="preserve">If there are multiple Non-Spin offers from different Combined Cycle Generation Resources in a Combined Cycle Train, then prior to execution of the DAM, ERCOT shall select the Non-Spin offer from the Combined </w:t>
      </w:r>
      <w:r w:rsidRPr="00F06E8E">
        <w:rPr>
          <w:szCs w:val="20"/>
        </w:rPr>
        <w:lastRenderedPageBreak/>
        <w:t xml:space="preserve">Cycle Generation Resource with the highest HSL for consideration in the DAM and ignore the other offers. </w:t>
      </w:r>
    </w:p>
    <w:p w14:paraId="1F4B9F0F" w14:textId="77777777" w:rsidR="00180F9F" w:rsidRPr="00F06E8E" w:rsidRDefault="00180F9F" w:rsidP="00180F9F">
      <w:pPr>
        <w:spacing w:after="240"/>
        <w:ind w:left="2160" w:hanging="720"/>
        <w:rPr>
          <w:szCs w:val="20"/>
        </w:rPr>
      </w:pPr>
      <w:r w:rsidRPr="00F06E8E">
        <w:rPr>
          <w:szCs w:val="20"/>
        </w:rPr>
        <w:t>(ii)</w:t>
      </w:r>
      <w:r w:rsidRPr="00F06E8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321BC12" w14:textId="77777777" w:rsidR="00180F9F" w:rsidRPr="00F06E8E" w:rsidRDefault="00180F9F" w:rsidP="00180F9F">
      <w:pPr>
        <w:spacing w:after="240"/>
        <w:ind w:left="1440" w:hanging="720"/>
        <w:rPr>
          <w:iCs/>
          <w:szCs w:val="20"/>
        </w:rPr>
      </w:pPr>
      <w:r w:rsidRPr="00F06E8E">
        <w:rPr>
          <w:iCs/>
          <w:szCs w:val="20"/>
        </w:rPr>
        <w:t>(d)</w:t>
      </w:r>
      <w:r w:rsidRPr="00F06E8E">
        <w:rPr>
          <w:iCs/>
          <w:szCs w:val="20"/>
        </w:rPr>
        <w:tab/>
        <w:t xml:space="preserve">The DAM and RUC shall honor the registered hot, </w:t>
      </w:r>
      <w:proofErr w:type="gramStart"/>
      <w:r w:rsidRPr="00F06E8E">
        <w:rPr>
          <w:iCs/>
          <w:szCs w:val="20"/>
        </w:rPr>
        <w:t>intermediate</w:t>
      </w:r>
      <w:proofErr w:type="gramEnd"/>
      <w:r w:rsidRPr="00F06E8E">
        <w:rPr>
          <w:iCs/>
          <w:szCs w:val="20"/>
        </w:rPr>
        <w:t xml:space="preserv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3038CC2B" w14:textId="77777777" w:rsidR="00180F9F" w:rsidRPr="00F06E8E" w:rsidRDefault="00180F9F" w:rsidP="00180F9F">
      <w:pPr>
        <w:spacing w:after="240"/>
        <w:ind w:left="720" w:hanging="720"/>
        <w:rPr>
          <w:iCs/>
          <w:szCs w:val="20"/>
        </w:rPr>
      </w:pPr>
      <w:r w:rsidRPr="00F06E8E">
        <w:rPr>
          <w:iCs/>
          <w:szCs w:val="20"/>
        </w:rPr>
        <w:t>(7)</w:t>
      </w:r>
      <w:r w:rsidRPr="00F06E8E">
        <w:rPr>
          <w:iCs/>
          <w:szCs w:val="20"/>
        </w:rPr>
        <w:tab/>
        <w:t>ERCOT may accept COPs only from QSEs.</w:t>
      </w:r>
    </w:p>
    <w:p w14:paraId="0DFD47FE" w14:textId="77777777" w:rsidR="00180F9F" w:rsidRPr="00F06E8E" w:rsidRDefault="00180F9F" w:rsidP="00180F9F">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7A02DBBD"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48BFA1DB" w14:textId="77777777" w:rsidR="00180F9F" w:rsidRPr="00F06E8E" w:rsidRDefault="00180F9F" w:rsidP="00B90C21">
            <w:pPr>
              <w:spacing w:before="120" w:after="240"/>
              <w:rPr>
                <w:b/>
                <w:i/>
                <w:szCs w:val="20"/>
              </w:rPr>
            </w:pPr>
            <w:r w:rsidRPr="00F06E8E">
              <w:rPr>
                <w:b/>
                <w:i/>
                <w:szCs w:val="20"/>
              </w:rPr>
              <w:t>[NPRR1029:  Replace paragraph (8) above with the following upon system implementation:]</w:t>
            </w:r>
          </w:p>
          <w:p w14:paraId="7AB12C71" w14:textId="77777777" w:rsidR="00180F9F" w:rsidRPr="00F06E8E" w:rsidRDefault="00180F9F" w:rsidP="00B90C21">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F06E8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F06E8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w:t>
            </w:r>
            <w:r w:rsidRPr="00F06E8E">
              <w:rPr>
                <w:iCs/>
                <w:szCs w:val="20"/>
              </w:rPr>
              <w:lastRenderedPageBreak/>
              <w:t xml:space="preserve">PVGR may override the STPPF HSL value but must submit an HSL value that is less than or equal to the amount for that Resource from the most recent STPPF provided by ERCOT.  </w:t>
            </w:r>
            <w:r w:rsidRPr="00F06E8E">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5AB4E90E" w14:textId="77777777" w:rsidR="00180F9F" w:rsidRPr="00F06E8E" w:rsidRDefault="00180F9F" w:rsidP="00180F9F">
      <w:pPr>
        <w:spacing w:before="240" w:after="240"/>
        <w:ind w:left="720" w:hanging="720"/>
        <w:rPr>
          <w:iCs/>
          <w:szCs w:val="20"/>
        </w:rPr>
      </w:pPr>
      <w:r w:rsidRPr="00F06E8E">
        <w:rPr>
          <w:iCs/>
          <w:szCs w:val="20"/>
        </w:rPr>
        <w:lastRenderedPageBreak/>
        <w:t>(9)</w:t>
      </w:r>
      <w:r w:rsidRPr="00F06E8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F06E8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F06E8E">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695DA09D" w14:textId="77777777" w:rsidR="00180F9F" w:rsidRPr="00F06E8E" w:rsidRDefault="00180F9F" w:rsidP="00180F9F">
      <w:pPr>
        <w:spacing w:after="240"/>
        <w:ind w:left="720" w:hanging="720"/>
        <w:rPr>
          <w:iCs/>
          <w:szCs w:val="20"/>
        </w:rPr>
      </w:pPr>
      <w:r w:rsidRPr="00F06E8E">
        <w:rPr>
          <w:iCs/>
          <w:szCs w:val="20"/>
        </w:rPr>
        <w:t>(10)</w:t>
      </w:r>
      <w:r w:rsidRPr="00F06E8E">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47E7A1C4" w14:textId="77777777" w:rsidR="00180F9F" w:rsidRPr="00F06E8E" w:rsidRDefault="00180F9F" w:rsidP="00180F9F">
      <w:pPr>
        <w:spacing w:after="240"/>
        <w:ind w:left="720" w:hanging="720"/>
        <w:rPr>
          <w:iCs/>
          <w:szCs w:val="20"/>
        </w:rPr>
      </w:pPr>
      <w:r w:rsidRPr="00F06E8E">
        <w:rPr>
          <w:iCs/>
          <w:szCs w:val="20"/>
        </w:rPr>
        <w:t>(11)</w:t>
      </w:r>
      <w:r w:rsidRPr="00F06E8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1C35CA46" w14:textId="77777777" w:rsidR="00180F9F" w:rsidRPr="00F06E8E" w:rsidRDefault="00180F9F" w:rsidP="00180F9F">
      <w:pPr>
        <w:spacing w:after="240"/>
        <w:ind w:left="720" w:hanging="720"/>
        <w:rPr>
          <w:iCs/>
          <w:szCs w:val="20"/>
        </w:rPr>
      </w:pPr>
      <w:r w:rsidRPr="00F06E8E">
        <w:rPr>
          <w:iCs/>
          <w:szCs w:val="20"/>
        </w:rPr>
        <w:t>(12)</w:t>
      </w:r>
      <w:r w:rsidRPr="00F06E8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F06E8E">
        <w:rPr>
          <w:szCs w:val="20"/>
        </w:rPr>
        <w:t xml:space="preserve"> that </w:t>
      </w:r>
      <w:r w:rsidRPr="00F06E8E">
        <w:rPr>
          <w:iCs/>
          <w:szCs w:val="20"/>
        </w:rPr>
        <w:t xml:space="preserve">has been contracted by ERCOT under Section 3.14.1 or under paragraph (4) of Section 6.5.1.1, the QSE shall change its Resource Status to </w:t>
      </w:r>
      <w:r w:rsidRPr="00F06E8E">
        <w:rPr>
          <w:szCs w:val="20"/>
        </w:rPr>
        <w:t xml:space="preserve">ONRUC.  Otherwise, the QSE shall change its Resource Status to </w:t>
      </w:r>
      <w:r w:rsidRPr="00F06E8E">
        <w:rPr>
          <w:iCs/>
          <w:szCs w:val="20"/>
        </w:rPr>
        <w:t>ONEMR.</w:t>
      </w:r>
    </w:p>
    <w:p w14:paraId="569DB2C0" w14:textId="77777777" w:rsidR="00180F9F" w:rsidRPr="00F06E8E" w:rsidRDefault="00180F9F" w:rsidP="00180F9F">
      <w:pPr>
        <w:spacing w:after="240"/>
        <w:ind w:left="720" w:hanging="720"/>
        <w:rPr>
          <w:iCs/>
          <w:szCs w:val="20"/>
        </w:rPr>
      </w:pPr>
      <w:r w:rsidRPr="00F06E8E">
        <w:rPr>
          <w:iCs/>
          <w:szCs w:val="20"/>
        </w:rPr>
        <w:t xml:space="preserve">(13)     A QSE representing a Resource may use the Resource Status code of ONEMR for a        Resource that is: </w:t>
      </w:r>
    </w:p>
    <w:p w14:paraId="7ADF48FD" w14:textId="77777777" w:rsidR="00180F9F" w:rsidRPr="00F06E8E" w:rsidRDefault="00180F9F" w:rsidP="00180F9F">
      <w:pPr>
        <w:spacing w:after="240"/>
        <w:ind w:left="1440" w:hanging="720"/>
        <w:rPr>
          <w:iCs/>
          <w:szCs w:val="20"/>
        </w:rPr>
      </w:pPr>
      <w:r w:rsidRPr="00F06E8E">
        <w:rPr>
          <w:iCs/>
          <w:szCs w:val="20"/>
        </w:rPr>
        <w:t>(a)</w:t>
      </w:r>
      <w:r w:rsidRPr="00F06E8E">
        <w:rPr>
          <w:iCs/>
          <w:szCs w:val="20"/>
        </w:rPr>
        <w:tab/>
        <w:t>On-Line, but for equipment problems it must be held at its current output level until repair and/or replacement of equipment can be accomplished; or</w:t>
      </w:r>
    </w:p>
    <w:p w14:paraId="62FFF88F" w14:textId="77777777" w:rsidR="00180F9F" w:rsidRPr="00F06E8E" w:rsidRDefault="00180F9F" w:rsidP="00180F9F">
      <w:pPr>
        <w:spacing w:after="240"/>
        <w:ind w:left="1440" w:hanging="720"/>
        <w:rPr>
          <w:iCs/>
          <w:szCs w:val="20"/>
        </w:rPr>
      </w:pPr>
      <w:r w:rsidRPr="00F06E8E">
        <w:rPr>
          <w:iCs/>
          <w:szCs w:val="20"/>
        </w:rPr>
        <w:t>(b)</w:t>
      </w:r>
      <w:r w:rsidRPr="00F06E8E">
        <w:rPr>
          <w:iCs/>
          <w:szCs w:val="20"/>
        </w:rPr>
        <w:tab/>
        <w:t xml:space="preserve">A hydro unit. </w:t>
      </w:r>
    </w:p>
    <w:p w14:paraId="10EF8076" w14:textId="77777777" w:rsidR="00180F9F" w:rsidRPr="00F06E8E" w:rsidRDefault="00180F9F" w:rsidP="00180F9F">
      <w:pPr>
        <w:spacing w:after="240"/>
        <w:ind w:left="720" w:hanging="720"/>
        <w:rPr>
          <w:iCs/>
          <w:szCs w:val="20"/>
        </w:rPr>
      </w:pPr>
      <w:r w:rsidRPr="00F06E8E">
        <w:rPr>
          <w:iCs/>
          <w:szCs w:val="20"/>
        </w:rPr>
        <w:lastRenderedPageBreak/>
        <w:t>(14)</w:t>
      </w:r>
      <w:r w:rsidRPr="00F06E8E">
        <w:rPr>
          <w:iCs/>
          <w:szCs w:val="20"/>
        </w:rPr>
        <w:tab/>
        <w:t>A QSE operating a Resource with a Resource Status code of ONEMR may set the HSL and LSL of the unit to be equal to ensure that SCED does not send Base Points that would move the unit.</w:t>
      </w:r>
    </w:p>
    <w:p w14:paraId="4F1FE1AB" w14:textId="77777777" w:rsidR="00180F9F" w:rsidRPr="00F06E8E" w:rsidRDefault="00180F9F" w:rsidP="00180F9F">
      <w:pPr>
        <w:spacing w:after="240"/>
        <w:ind w:left="720" w:hanging="720"/>
        <w:rPr>
          <w:iCs/>
          <w:szCs w:val="20"/>
        </w:rPr>
      </w:pPr>
      <w:r w:rsidRPr="00F06E8E">
        <w:rPr>
          <w:iCs/>
          <w:szCs w:val="20"/>
        </w:rPr>
        <w:t>(15)</w:t>
      </w:r>
      <w:r w:rsidRPr="00F06E8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5B7A957E"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15213CCF" w14:textId="77777777" w:rsidR="00180F9F" w:rsidRPr="00F06E8E" w:rsidRDefault="00180F9F" w:rsidP="00B90C21">
            <w:pPr>
              <w:spacing w:before="120" w:after="240"/>
              <w:rPr>
                <w:b/>
                <w:i/>
                <w:szCs w:val="20"/>
              </w:rPr>
            </w:pPr>
            <w:r w:rsidRPr="00F06E8E">
              <w:rPr>
                <w:b/>
                <w:i/>
                <w:szCs w:val="20"/>
              </w:rPr>
              <w:t>[NPRR1026:  Insert paragraph (16) below upon system implementation:]</w:t>
            </w:r>
          </w:p>
          <w:p w14:paraId="372682F4" w14:textId="77777777" w:rsidR="00180F9F" w:rsidRPr="00F06E8E" w:rsidRDefault="00180F9F" w:rsidP="00B90C21">
            <w:pPr>
              <w:spacing w:after="240"/>
              <w:ind w:left="720" w:hanging="720"/>
              <w:rPr>
                <w:iCs/>
                <w:szCs w:val="20"/>
              </w:rPr>
            </w:pPr>
            <w:r w:rsidRPr="00F06E8E">
              <w:rPr>
                <w:iCs/>
                <w:szCs w:val="20"/>
              </w:rPr>
              <w:t>(16)</w:t>
            </w:r>
            <w:r w:rsidRPr="00F06E8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08C5EE39" w14:textId="77777777" w:rsidR="00180F9F" w:rsidRPr="00F06E8E" w:rsidRDefault="00180F9F" w:rsidP="00180F9F">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4ED9D251"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2C50C651" w14:textId="77777777" w:rsidR="00180F9F" w:rsidRPr="00F06E8E" w:rsidRDefault="00180F9F" w:rsidP="00B90C21">
            <w:pPr>
              <w:spacing w:before="120" w:after="240"/>
              <w:rPr>
                <w:b/>
                <w:i/>
                <w:szCs w:val="20"/>
              </w:rPr>
            </w:pPr>
            <w:r w:rsidRPr="00F06E8E">
              <w:rPr>
                <w:b/>
                <w:i/>
                <w:szCs w:val="20"/>
              </w:rPr>
              <w:t>[NPRR1029:  Insert paragraph (16) below upon system implementation:]</w:t>
            </w:r>
          </w:p>
          <w:p w14:paraId="31D4E173" w14:textId="77777777" w:rsidR="00180F9F" w:rsidRPr="00F06E8E" w:rsidRDefault="00180F9F" w:rsidP="00B90C21">
            <w:pPr>
              <w:autoSpaceDE w:val="0"/>
              <w:autoSpaceDN w:val="0"/>
              <w:spacing w:after="240"/>
              <w:ind w:left="720" w:hanging="720"/>
              <w:rPr>
                <w:szCs w:val="20"/>
              </w:rPr>
            </w:pPr>
            <w:r w:rsidRPr="00F06E8E">
              <w:rPr>
                <w:szCs w:val="20"/>
              </w:rPr>
              <w:t>(16)</w:t>
            </w:r>
            <w:r w:rsidRPr="00F06E8E">
              <w:rPr>
                <w:szCs w:val="20"/>
              </w:rPr>
              <w:tab/>
              <w:t xml:space="preserve">A QSE representing a DC-Coupled Resource shall not submit an HSL </w:t>
            </w:r>
            <w:r w:rsidRPr="00F06E8E">
              <w:rPr>
                <w:color w:val="000000"/>
                <w:szCs w:val="20"/>
              </w:rPr>
              <w:t>that exceeds the inverter rating or the sum of the nameplate ratings of the generation component(s) of the Resource.</w:t>
            </w:r>
          </w:p>
        </w:tc>
      </w:tr>
    </w:tbl>
    <w:p w14:paraId="15664997" w14:textId="77777777" w:rsidR="00180F9F" w:rsidRPr="00F06E8E" w:rsidRDefault="00180F9F" w:rsidP="00180F9F">
      <w:pPr>
        <w:spacing w:before="240" w:after="240"/>
        <w:ind w:left="720" w:hanging="720"/>
        <w:rPr>
          <w:ins w:id="64" w:author="ERCOT" w:date="2023-05-26T16:03:00Z"/>
        </w:rPr>
      </w:pPr>
      <w:ins w:id="65" w:author="ERCOT" w:date="2023-05-26T16:02:00Z">
        <w:r w:rsidRPr="00F06E8E">
          <w:rPr>
            <w:iCs/>
            <w:szCs w:val="20"/>
          </w:rPr>
          <w:t>(17)</w:t>
        </w:r>
        <w:r w:rsidRPr="00F06E8E">
          <w:rPr>
            <w:iCs/>
            <w:szCs w:val="20"/>
          </w:rPr>
          <w:tab/>
        </w:r>
      </w:ins>
      <w:ins w:id="66" w:author="ERCOT" w:date="2023-05-26T16:03:00Z">
        <w:r w:rsidRPr="00F06E8E">
          <w:t>A QSE representing an ESR shall ensure that COP values for a given hour follow the following rules:</w:t>
        </w:r>
      </w:ins>
    </w:p>
    <w:p w14:paraId="1021E95E" w14:textId="77777777" w:rsidR="00180F9F" w:rsidRPr="00F06E8E" w:rsidRDefault="00180F9F" w:rsidP="00180F9F">
      <w:pPr>
        <w:spacing w:before="240" w:after="240"/>
        <w:ind w:left="1440" w:hanging="720"/>
        <w:rPr>
          <w:ins w:id="67" w:author="ERCOT" w:date="2023-05-26T16:03:00Z"/>
        </w:rPr>
      </w:pPr>
      <w:ins w:id="68" w:author="ERCOT" w:date="2023-05-26T16:03:00Z">
        <w:r w:rsidRPr="00F06E8E">
          <w:t>(a)</w:t>
        </w:r>
        <w:r w:rsidRPr="00F06E8E">
          <w:tab/>
          <w:t>MinSOC is greater than or equal to the nameplate minimum MWh operating SOC limit</w:t>
        </w:r>
      </w:ins>
      <w:ins w:id="69" w:author="ERCOT" w:date="2023-05-26T16:04:00Z">
        <w:r w:rsidRPr="00F06E8E">
          <w:t>;</w:t>
        </w:r>
      </w:ins>
    </w:p>
    <w:p w14:paraId="000287E1" w14:textId="77777777" w:rsidR="00180F9F" w:rsidRPr="00F06E8E" w:rsidRDefault="00180F9F" w:rsidP="00180F9F">
      <w:pPr>
        <w:spacing w:before="240" w:after="240"/>
        <w:ind w:left="1440" w:hanging="720"/>
        <w:rPr>
          <w:ins w:id="70" w:author="ERCOT" w:date="2023-05-26T16:03:00Z"/>
        </w:rPr>
      </w:pPr>
      <w:ins w:id="71" w:author="ERCOT" w:date="2023-05-26T16:03:00Z">
        <w:r w:rsidRPr="00F06E8E">
          <w:t>(b)</w:t>
        </w:r>
        <w:r w:rsidRPr="00F06E8E">
          <w:tab/>
          <w:t>MaxSOC is less than or equal to the nameplate maximum MWh operating SOC limit</w:t>
        </w:r>
      </w:ins>
      <w:ins w:id="72" w:author="ERCOT" w:date="2023-05-26T16:04:00Z">
        <w:r w:rsidRPr="00F06E8E">
          <w:t>; and</w:t>
        </w:r>
      </w:ins>
    </w:p>
    <w:p w14:paraId="7C237636" w14:textId="77777777" w:rsidR="00180F9F" w:rsidRPr="00F06E8E" w:rsidRDefault="00180F9F" w:rsidP="00180F9F">
      <w:pPr>
        <w:spacing w:before="240" w:after="240"/>
        <w:ind w:left="1440" w:hanging="720"/>
        <w:rPr>
          <w:iCs/>
          <w:szCs w:val="20"/>
        </w:rPr>
      </w:pPr>
      <w:ins w:id="73" w:author="ERCOT" w:date="2023-05-26T16:03:00Z">
        <w:r w:rsidRPr="00F06E8E">
          <w:t>(c)</w:t>
        </w:r>
        <w:r w:rsidRPr="00F06E8E">
          <w:tab/>
          <w:t>Hour Beginning Planned SOC is a value between the corresponding COP values of MinSOC and MaxSOC.</w:t>
        </w:r>
      </w:ins>
    </w:p>
    <w:p w14:paraId="777AEDA7" w14:textId="77777777" w:rsidR="00180F9F" w:rsidRPr="00F06E8E" w:rsidRDefault="00180F9F" w:rsidP="00180F9F">
      <w:pPr>
        <w:pStyle w:val="H3"/>
        <w:spacing w:before="480"/>
      </w:pPr>
      <w:bookmarkStart w:id="74" w:name="_Toc400547176"/>
      <w:bookmarkStart w:id="75" w:name="_Toc405384281"/>
      <w:bookmarkStart w:id="76" w:name="_Toc405543548"/>
      <w:bookmarkStart w:id="77" w:name="_Toc428178057"/>
      <w:bookmarkStart w:id="78" w:name="_Toc440872688"/>
      <w:bookmarkStart w:id="79" w:name="_Toc458766233"/>
      <w:bookmarkStart w:id="80" w:name="_Toc459292638"/>
      <w:bookmarkStart w:id="81" w:name="_Toc60038340"/>
      <w:commentRangeStart w:id="82"/>
      <w:r w:rsidRPr="00F06E8E">
        <w:t>4.5.1</w:t>
      </w:r>
      <w:commentRangeEnd w:id="82"/>
      <w:r w:rsidR="00790D89">
        <w:rPr>
          <w:rStyle w:val="CommentReference"/>
          <w:b w:val="0"/>
          <w:bCs w:val="0"/>
          <w:i w:val="0"/>
        </w:rPr>
        <w:commentReference w:id="82"/>
      </w:r>
      <w:r w:rsidRPr="00F06E8E">
        <w:tab/>
        <w:t>DAM Clearing Process</w:t>
      </w:r>
    </w:p>
    <w:p w14:paraId="41FC06FF" w14:textId="77777777" w:rsidR="00180F9F" w:rsidRPr="00F06E8E" w:rsidRDefault="00180F9F" w:rsidP="00180F9F">
      <w:pPr>
        <w:pStyle w:val="BodyTextNumbered"/>
      </w:pPr>
      <w:r w:rsidRPr="00F06E8E">
        <w:t>(1)</w:t>
      </w:r>
      <w:r w:rsidRPr="00F06E8E">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F06E8E">
        <w:rPr>
          <w:iCs w:val="0"/>
        </w:rPr>
        <w:t>ERCOT website</w:t>
      </w:r>
      <w:r w:rsidRPr="00F06E8E">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7CA52AB1" w14:textId="77777777" w:rsidR="00180F9F" w:rsidRPr="00F06E8E" w:rsidRDefault="00180F9F" w:rsidP="00180F9F">
      <w:pPr>
        <w:pStyle w:val="BodyTextNumbered"/>
      </w:pPr>
      <w:r w:rsidRPr="00F06E8E">
        <w:lastRenderedPageBreak/>
        <w:t>(2)</w:t>
      </w:r>
      <w:r w:rsidRPr="00F06E8E">
        <w:tab/>
        <w:t>ERCOT shall complete a Day-Ahead Simultaneous Feasibility Test (SFT).  This test uses the Day-Ahead Updated Network Model topology and evaluates all Congestion Revenue Rights (CRRs) for feasibility to determine hourly oversold quantities.</w:t>
      </w:r>
    </w:p>
    <w:p w14:paraId="6763C222" w14:textId="77777777" w:rsidR="00180F9F" w:rsidRPr="00F06E8E" w:rsidRDefault="00180F9F" w:rsidP="00180F9F">
      <w:pPr>
        <w:pStyle w:val="BodyTextNumbered"/>
      </w:pPr>
      <w:r w:rsidRPr="00F06E8E">
        <w:t>(3)</w:t>
      </w:r>
      <w:r w:rsidRPr="00F06E8E">
        <w:tab/>
        <w:t>The purpose of the DAM is to economically and simultaneously clear offers and bids described in Section 4.4, Inputs into DAM and Other Trades.</w:t>
      </w:r>
    </w:p>
    <w:p w14:paraId="791B79AD" w14:textId="77777777" w:rsidR="00180F9F" w:rsidRPr="00F06E8E" w:rsidRDefault="00180F9F" w:rsidP="00180F9F">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minus the offer-based costs over the Operating Day, subject to security and other constraints, and ERCOT Ancillary Service procurement requirements.  </w:t>
      </w:r>
    </w:p>
    <w:p w14:paraId="2E17CE32" w14:textId="77777777" w:rsidR="00180F9F" w:rsidRPr="00F06E8E" w:rsidRDefault="00180F9F" w:rsidP="00180F9F">
      <w:pPr>
        <w:pStyle w:val="List"/>
        <w:ind w:left="1440"/>
        <w:rPr>
          <w:rFonts w:cs="Arial"/>
        </w:rPr>
      </w:pPr>
      <w:r w:rsidRPr="00F06E8E">
        <w:rPr>
          <w:rFonts w:cs="Arial"/>
        </w:rPr>
        <w:t>(a)</w:t>
      </w:r>
      <w:r w:rsidRPr="00F06E8E">
        <w:rPr>
          <w:rFonts w:cs="Arial"/>
        </w:rPr>
        <w:tab/>
        <w:t xml:space="preserve">The bid-based </w:t>
      </w:r>
      <w:r w:rsidRPr="00F06E8E">
        <w:t>revenues</w:t>
      </w:r>
      <w:r w:rsidRPr="00F06E8E">
        <w:rPr>
          <w:rFonts w:cs="Arial"/>
        </w:rPr>
        <w:t xml:space="preserve"> include revenues from DAM Energy Bids and </w:t>
      </w:r>
      <w:r w:rsidRPr="00F06E8E">
        <w:t>Point-to-Point</w:t>
      </w:r>
      <w:r w:rsidRPr="00F06E8E">
        <w:rPr>
          <w:rFonts w:cs="Arial"/>
        </w:rPr>
        <w:t xml:space="preserve"> (PTP) Obligation bids. </w:t>
      </w:r>
    </w:p>
    <w:p w14:paraId="624E20D0" w14:textId="77777777" w:rsidR="00180F9F" w:rsidRPr="00F06E8E" w:rsidRDefault="00180F9F" w:rsidP="00180F9F">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and Ancillary Service Offers.  </w:t>
      </w:r>
    </w:p>
    <w:p w14:paraId="6A4DC4CB" w14:textId="77777777" w:rsidR="00180F9F" w:rsidRPr="00F06E8E" w:rsidRDefault="00180F9F" w:rsidP="00180F9F">
      <w:pPr>
        <w:pStyle w:val="List"/>
        <w:ind w:left="1440"/>
      </w:pPr>
      <w:r w:rsidRPr="00F06E8E">
        <w:t>(c)</w:t>
      </w:r>
      <w:r w:rsidRPr="00F06E8E">
        <w:tab/>
        <w:t xml:space="preserve">Security constraints specified to prevent DAM solutions that would overload the elements of the ERCOT Transmission Grid include the following: </w:t>
      </w:r>
    </w:p>
    <w:p w14:paraId="44839BE7" w14:textId="77777777" w:rsidR="00180F9F" w:rsidRPr="00F06E8E" w:rsidRDefault="00180F9F" w:rsidP="00180F9F">
      <w:pPr>
        <w:pStyle w:val="List"/>
        <w:ind w:left="2160"/>
      </w:pPr>
      <w:r w:rsidRPr="00F06E8E">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0800C5F0" w14:textId="77777777" w:rsidR="00180F9F" w:rsidRPr="00F06E8E" w:rsidRDefault="00180F9F" w:rsidP="00180F9F">
      <w:pPr>
        <w:pStyle w:val="List"/>
        <w:ind w:left="2880"/>
      </w:pPr>
      <w:r w:rsidRPr="00F06E8E">
        <w:t>(A)</w:t>
      </w:r>
      <w:r w:rsidRPr="00F06E8E">
        <w:tab/>
        <w:t>Thermal constraints – protect Transmission Facilities against thermal overload.</w:t>
      </w:r>
    </w:p>
    <w:p w14:paraId="20B63393" w14:textId="77777777" w:rsidR="00180F9F" w:rsidRPr="00F06E8E" w:rsidRDefault="00180F9F" w:rsidP="00180F9F">
      <w:pPr>
        <w:pStyle w:val="List"/>
        <w:ind w:left="2880"/>
      </w:pPr>
      <w:r w:rsidRPr="00F06E8E">
        <w:t>(B)</w:t>
      </w:r>
      <w:r w:rsidRPr="00F06E8E">
        <w:tab/>
        <w:t xml:space="preserve">Generic constraints – protect the ERCOT Transmission Grid against transient instability, dynamic </w:t>
      </w:r>
      <w:proofErr w:type="gramStart"/>
      <w:r w:rsidRPr="00F06E8E">
        <w:t>stability</w:t>
      </w:r>
      <w:proofErr w:type="gramEnd"/>
      <w:r w:rsidRPr="00F06E8E">
        <w:t xml:space="preserve"> or voltage collapse.</w:t>
      </w:r>
    </w:p>
    <w:p w14:paraId="08E54867" w14:textId="77777777" w:rsidR="00180F9F" w:rsidRPr="00F06E8E" w:rsidRDefault="00180F9F" w:rsidP="00180F9F">
      <w:pPr>
        <w:pStyle w:val="List"/>
        <w:ind w:left="2880"/>
      </w:pPr>
      <w:r w:rsidRPr="00F06E8E">
        <w:t>(C)</w:t>
      </w:r>
      <w:r w:rsidRPr="00F06E8E">
        <w:tab/>
        <w:t xml:space="preserve">Power flow constraints – the energy balance at required Electrical Buses in the ERCOT Transmission Grid must be maintained.  </w:t>
      </w:r>
    </w:p>
    <w:p w14:paraId="5F173B28" w14:textId="77777777" w:rsidR="00180F9F" w:rsidRPr="00F06E8E" w:rsidRDefault="00180F9F" w:rsidP="00180F9F">
      <w:pPr>
        <w:pStyle w:val="List"/>
        <w:ind w:left="2160"/>
      </w:pPr>
      <w:r w:rsidRPr="00F06E8E">
        <w:t>(ii)</w:t>
      </w:r>
      <w:r w:rsidRPr="00F06E8E">
        <w:tab/>
        <w:t>Resource constraints – the physical and security limits on Resources that submit Three-Part Supply Offers:</w:t>
      </w:r>
    </w:p>
    <w:p w14:paraId="19456006" w14:textId="77777777" w:rsidR="00180F9F" w:rsidRPr="00F06E8E" w:rsidRDefault="00180F9F" w:rsidP="00180F9F">
      <w:pPr>
        <w:pStyle w:val="List"/>
        <w:ind w:left="2880"/>
      </w:pPr>
      <w:r w:rsidRPr="00F06E8E">
        <w:t>(A)</w:t>
      </w:r>
      <w:r w:rsidRPr="00F06E8E">
        <w:tab/>
        <w:t xml:space="preserve">Resource output constraints – the Low Sustained Limit (LSL) and High Sustained Limit (HSL) of each Resource; and </w:t>
      </w:r>
    </w:p>
    <w:p w14:paraId="15818EA3" w14:textId="77777777" w:rsidR="00180F9F" w:rsidRPr="00F06E8E" w:rsidRDefault="00180F9F" w:rsidP="00180F9F">
      <w:pPr>
        <w:pStyle w:val="List"/>
        <w:ind w:left="2880"/>
      </w:pPr>
      <w:r w:rsidRPr="00F06E8E">
        <w:t>(B)</w:t>
      </w:r>
      <w:r w:rsidRPr="00F06E8E">
        <w:tab/>
        <w:t>Resource operational constraints – includes minimum run time, minimum down time,</w:t>
      </w:r>
      <w:del w:id="83" w:author="ERCOT" w:date="2023-05-26T16:05:00Z">
        <w:r w:rsidRPr="00F06E8E" w:rsidDel="00CF16E5">
          <w:delText xml:space="preserve"> and</w:delText>
        </w:r>
      </w:del>
      <w:r w:rsidRPr="00F06E8E">
        <w:t xml:space="preserve"> </w:t>
      </w:r>
      <w:ins w:id="84" w:author="ERCOT 073123" w:date="2023-07-26T12:00:00Z">
        <w:r>
          <w:t xml:space="preserve">and </w:t>
        </w:r>
      </w:ins>
      <w:r w:rsidRPr="00F06E8E">
        <w:t>configuration constraints</w:t>
      </w:r>
      <w:ins w:id="85" w:author="ERCOT" w:date="2023-05-26T16:05:00Z">
        <w:del w:id="86" w:author="ERCOT 073123" w:date="2023-07-26T12:01:00Z">
          <w:r w:rsidRPr="00F06E8E" w:rsidDel="006F627C">
            <w:delText>, and Ancillary Service award limits for Energy Storage Resources (ESRs), based on Ancillary Service duration requirements</w:delText>
          </w:r>
        </w:del>
      </w:ins>
      <w:r w:rsidRPr="00F06E8E">
        <w:t>.</w:t>
      </w:r>
    </w:p>
    <w:p w14:paraId="2649CF7E" w14:textId="77777777" w:rsidR="00180F9F" w:rsidRPr="00F06E8E" w:rsidRDefault="00180F9F" w:rsidP="00180F9F">
      <w:pPr>
        <w:pStyle w:val="List"/>
        <w:ind w:left="2160"/>
      </w:pPr>
      <w:r w:rsidRPr="00F06E8E">
        <w:t>(iii)</w:t>
      </w:r>
      <w:r w:rsidRPr="00F06E8E">
        <w:tab/>
        <w:t xml:space="preserve">Other constraints – </w:t>
      </w:r>
    </w:p>
    <w:p w14:paraId="78A9EB2A" w14:textId="77777777" w:rsidR="00180F9F" w:rsidRPr="00F06E8E" w:rsidRDefault="00180F9F" w:rsidP="00180F9F">
      <w:pPr>
        <w:pStyle w:val="List"/>
        <w:ind w:left="2880"/>
      </w:pPr>
      <w:r w:rsidRPr="00F06E8E">
        <w:lastRenderedPageBreak/>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29AF94A8" w14:textId="77777777" w:rsidR="00180F9F" w:rsidRPr="00F06E8E" w:rsidRDefault="00180F9F" w:rsidP="00180F9F">
      <w:pPr>
        <w:pStyle w:val="List"/>
        <w:ind w:left="2880"/>
      </w:pPr>
      <w:r w:rsidRPr="00F06E8E">
        <w:t>(B)</w:t>
      </w:r>
      <w:r w:rsidRPr="00F06E8E">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4FE6C82C" w14:textId="77777777" w:rsidR="00180F9F" w:rsidRPr="00F06E8E" w:rsidRDefault="00180F9F" w:rsidP="00180F9F">
      <w:pPr>
        <w:pStyle w:val="List"/>
        <w:ind w:left="2880"/>
      </w:pPr>
      <w:r w:rsidRPr="00F06E8E">
        <w:t>(C)</w:t>
      </w:r>
      <w:r w:rsidRPr="00F06E8E">
        <w:tab/>
        <w:t>Block Ancillary Service Offers for a Load Resource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639A2356" w14:textId="77777777" w:rsidR="00180F9F" w:rsidRPr="00F06E8E" w:rsidRDefault="00180F9F" w:rsidP="00180F9F">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2B4A94E7" w14:textId="77777777" w:rsidR="00180F9F" w:rsidRPr="00F06E8E" w:rsidRDefault="00180F9F" w:rsidP="00180F9F">
      <w:pPr>
        <w:pStyle w:val="List"/>
        <w:ind w:left="2880"/>
      </w:pPr>
      <w:r w:rsidRPr="00F06E8E">
        <w:t>(E)</w:t>
      </w:r>
      <w:r w:rsidRPr="00F06E8E">
        <w:tab/>
        <w:t xml:space="preserve">Combined Cycle Generation Resources – The DAM may commit a Combined Cycle Generation Resource in </w:t>
      </w:r>
      <w:proofErr w:type="gramStart"/>
      <w:r w:rsidRPr="00F06E8E">
        <w:t>a time period</w:t>
      </w:r>
      <w:proofErr w:type="gramEnd"/>
      <w:r w:rsidRPr="00F06E8E">
        <w:t xml:space="preserve"> that includes the last hour of the Operating Day only if that Combined Cycle Generation Resource can transition to a shutdown condition in the DAM Operating Day.</w:t>
      </w:r>
    </w:p>
    <w:p w14:paraId="673F22A7" w14:textId="77777777" w:rsidR="00180F9F" w:rsidRPr="00F06E8E" w:rsidRDefault="00180F9F" w:rsidP="00180F9F">
      <w:pPr>
        <w:pStyle w:val="List"/>
        <w:ind w:left="1440"/>
      </w:pPr>
      <w:r w:rsidRPr="00F06E8E">
        <w:t>(d)</w:t>
      </w:r>
      <w:r w:rsidRPr="00F06E8E">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1D1C7E78" w14:textId="77777777" w:rsidTr="00B90C21">
        <w:trPr>
          <w:trHeight w:val="386"/>
        </w:trPr>
        <w:tc>
          <w:tcPr>
            <w:tcW w:w="9350" w:type="dxa"/>
            <w:shd w:val="pct12" w:color="auto" w:fill="auto"/>
          </w:tcPr>
          <w:p w14:paraId="7C215E78" w14:textId="77777777" w:rsidR="00180F9F" w:rsidRPr="00F06E8E" w:rsidRDefault="00180F9F" w:rsidP="00B90C21">
            <w:pPr>
              <w:spacing w:before="120" w:after="240"/>
              <w:rPr>
                <w:b/>
                <w:i/>
                <w:iCs/>
              </w:rPr>
            </w:pPr>
            <w:r w:rsidRPr="00F06E8E">
              <w:rPr>
                <w:b/>
                <w:i/>
                <w:iCs/>
              </w:rPr>
              <w:lastRenderedPageBreak/>
              <w:t>[NPRR1008 and NPRR1014:  Replace applicable portions of paragraph (4) above with the following upon system implementation of the Real-Time Co-Optimization (RTC) project for NPRR1008; or upon system implementation for NPRR1014:]</w:t>
            </w:r>
          </w:p>
          <w:p w14:paraId="273220D3" w14:textId="77777777" w:rsidR="00180F9F" w:rsidRPr="00F06E8E" w:rsidRDefault="00180F9F" w:rsidP="00B90C21">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including revenues based on Ancillary Service Demand Curves (ASDCs), minus the offer-based costs over the Operating Day, subject to security and other constraints.  </w:t>
            </w:r>
          </w:p>
          <w:p w14:paraId="4922029D" w14:textId="77777777" w:rsidR="00180F9F" w:rsidRPr="00F06E8E" w:rsidRDefault="00180F9F" w:rsidP="00B90C21">
            <w:pPr>
              <w:pStyle w:val="List"/>
              <w:ind w:left="1440"/>
              <w:rPr>
                <w:rFonts w:cs="Arial"/>
              </w:rPr>
            </w:pPr>
            <w:r w:rsidRPr="00F06E8E">
              <w:rPr>
                <w:rFonts w:cs="Arial"/>
              </w:rPr>
              <w:t>(a)</w:t>
            </w:r>
            <w:r w:rsidRPr="00F06E8E">
              <w:rPr>
                <w:rFonts w:cs="Arial"/>
              </w:rPr>
              <w:tab/>
              <w:t xml:space="preserve">The bid-based revenues include revenues from ASDCs, DAM Energy Bids, bid portions of Energy Bid/Offer Curves, and </w:t>
            </w:r>
            <w:r w:rsidRPr="00F06E8E">
              <w:t>Point-to-Point</w:t>
            </w:r>
            <w:r w:rsidRPr="00F06E8E">
              <w:rPr>
                <w:rFonts w:cs="Arial"/>
              </w:rPr>
              <w:t xml:space="preserve"> (PTP) </w:t>
            </w:r>
            <w:r w:rsidRPr="00F06E8E">
              <w:t>Obligation</w:t>
            </w:r>
            <w:r w:rsidRPr="00F06E8E">
              <w:rPr>
                <w:rFonts w:cs="Arial"/>
              </w:rPr>
              <w:t xml:space="preserve"> bids. </w:t>
            </w:r>
          </w:p>
          <w:p w14:paraId="38CB1136" w14:textId="77777777" w:rsidR="00180F9F" w:rsidRPr="00F06E8E" w:rsidRDefault="00180F9F" w:rsidP="00B90C21">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w:t>
            </w:r>
            <w:r w:rsidRPr="00F06E8E">
              <w:rPr>
                <w:rFonts w:cs="Arial"/>
              </w:rPr>
              <w:t xml:space="preserve">offer portions of Energy Bid/Offer Curves, </w:t>
            </w:r>
            <w:r w:rsidRPr="00F06E8E">
              <w:t xml:space="preserve">Ancillary Service Only Offers, and Ancillary Service Offers.  </w:t>
            </w:r>
          </w:p>
          <w:p w14:paraId="616005BA" w14:textId="77777777" w:rsidR="00180F9F" w:rsidRPr="00F06E8E" w:rsidRDefault="00180F9F" w:rsidP="00B90C21">
            <w:pPr>
              <w:pStyle w:val="List"/>
              <w:ind w:left="1440"/>
            </w:pPr>
            <w:r w:rsidRPr="00F06E8E">
              <w:t>(c)</w:t>
            </w:r>
            <w:r w:rsidRPr="00F06E8E">
              <w:tab/>
              <w:t xml:space="preserve">Security constraints specified to prevent DAM solutions that would overload the elements of the ERCOT Transmission Grid include the following: </w:t>
            </w:r>
          </w:p>
          <w:p w14:paraId="3BC8AADB" w14:textId="77777777" w:rsidR="00180F9F" w:rsidRPr="00F06E8E" w:rsidRDefault="00180F9F" w:rsidP="00B90C21">
            <w:pPr>
              <w:pStyle w:val="List"/>
              <w:ind w:left="2160"/>
            </w:pPr>
            <w:r w:rsidRPr="00F06E8E">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1C4F57D2" w14:textId="77777777" w:rsidR="00180F9F" w:rsidRPr="00F06E8E" w:rsidRDefault="00180F9F" w:rsidP="00B90C21">
            <w:pPr>
              <w:pStyle w:val="List"/>
              <w:ind w:left="2880"/>
            </w:pPr>
            <w:r w:rsidRPr="00F06E8E">
              <w:t>(A)</w:t>
            </w:r>
            <w:r w:rsidRPr="00F06E8E">
              <w:tab/>
              <w:t>Thermal constraints – protect Transmission Facilities against thermal overload.</w:t>
            </w:r>
          </w:p>
          <w:p w14:paraId="2AE8D8F9" w14:textId="77777777" w:rsidR="00180F9F" w:rsidRPr="00F06E8E" w:rsidRDefault="00180F9F" w:rsidP="00B90C21">
            <w:pPr>
              <w:pStyle w:val="List"/>
              <w:ind w:left="2880"/>
            </w:pPr>
            <w:r w:rsidRPr="00F06E8E">
              <w:t>(B)</w:t>
            </w:r>
            <w:r w:rsidRPr="00F06E8E">
              <w:tab/>
              <w:t xml:space="preserve">Generic constraints – protect the ERCOT Transmission Grid against transient instability, dynamic </w:t>
            </w:r>
            <w:proofErr w:type="gramStart"/>
            <w:r w:rsidRPr="00F06E8E">
              <w:t>stability</w:t>
            </w:r>
            <w:proofErr w:type="gramEnd"/>
            <w:r w:rsidRPr="00F06E8E">
              <w:t xml:space="preserve"> or voltage collapse.</w:t>
            </w:r>
          </w:p>
          <w:p w14:paraId="41D89F73" w14:textId="77777777" w:rsidR="00180F9F" w:rsidRPr="00F06E8E" w:rsidRDefault="00180F9F" w:rsidP="00B90C21">
            <w:pPr>
              <w:pStyle w:val="List"/>
              <w:ind w:left="2880"/>
            </w:pPr>
            <w:r w:rsidRPr="00F06E8E">
              <w:t>(C)</w:t>
            </w:r>
            <w:r w:rsidRPr="00F06E8E">
              <w:tab/>
              <w:t xml:space="preserve">Power flow constraints – the energy balance at required Electrical Buses in the ERCOT Transmission Grid must be maintained.  </w:t>
            </w:r>
          </w:p>
          <w:p w14:paraId="2E69D432" w14:textId="77777777" w:rsidR="00180F9F" w:rsidRPr="00F06E8E" w:rsidRDefault="00180F9F" w:rsidP="00B90C21">
            <w:pPr>
              <w:pStyle w:val="List"/>
              <w:ind w:left="2160"/>
            </w:pPr>
            <w:r w:rsidRPr="00F06E8E">
              <w:t>(ii)</w:t>
            </w:r>
            <w:r w:rsidRPr="00F06E8E">
              <w:tab/>
              <w:t>Resource constraints – the physical and security limits on Resources that submit Three-Part Supply Offers or Energy Bid/Offer Curves:</w:t>
            </w:r>
          </w:p>
          <w:p w14:paraId="2CFE5EB4" w14:textId="77777777" w:rsidR="00180F9F" w:rsidRPr="00F06E8E" w:rsidRDefault="00180F9F" w:rsidP="00B90C21">
            <w:pPr>
              <w:pStyle w:val="List"/>
              <w:ind w:left="2880"/>
            </w:pPr>
            <w:r w:rsidRPr="00F06E8E">
              <w:t>(A)</w:t>
            </w:r>
            <w:r w:rsidRPr="00F06E8E">
              <w:tab/>
              <w:t xml:space="preserve">Resource output constraints – the Low Sustained Limit (LSL) and High Sustained Limit (HSL) of each Resource; and </w:t>
            </w:r>
          </w:p>
          <w:p w14:paraId="3583DF61" w14:textId="77777777" w:rsidR="00180F9F" w:rsidRPr="00F06E8E" w:rsidRDefault="00180F9F" w:rsidP="00B90C21">
            <w:pPr>
              <w:pStyle w:val="List"/>
              <w:ind w:left="2880"/>
            </w:pPr>
            <w:r w:rsidRPr="00F06E8E">
              <w:t>(B)</w:t>
            </w:r>
            <w:r w:rsidRPr="00F06E8E">
              <w:tab/>
              <w:t>Resource operational constraints – includes minimum run time, minimum down time, and configuration constraints.</w:t>
            </w:r>
          </w:p>
          <w:p w14:paraId="1F1D6ABA" w14:textId="77777777" w:rsidR="00180F9F" w:rsidRPr="00F06E8E" w:rsidRDefault="00180F9F" w:rsidP="00B90C21">
            <w:pPr>
              <w:pStyle w:val="List"/>
              <w:ind w:left="2160"/>
            </w:pPr>
            <w:r w:rsidRPr="00F06E8E">
              <w:t>(iii)</w:t>
            </w:r>
            <w:r w:rsidRPr="00F06E8E">
              <w:tab/>
              <w:t xml:space="preserve">Other constraints – </w:t>
            </w:r>
          </w:p>
          <w:p w14:paraId="469416EB" w14:textId="77777777" w:rsidR="00180F9F" w:rsidRPr="00F06E8E" w:rsidRDefault="00180F9F" w:rsidP="00B90C21">
            <w:pPr>
              <w:pStyle w:val="List"/>
              <w:ind w:left="2880"/>
            </w:pPr>
            <w:r w:rsidRPr="00F06E8E">
              <w:lastRenderedPageBreak/>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3A401BCC" w14:textId="77777777" w:rsidR="00180F9F" w:rsidRPr="00F06E8E" w:rsidRDefault="00180F9F" w:rsidP="00B90C21">
            <w:pPr>
              <w:pStyle w:val="List"/>
              <w:ind w:left="2880"/>
            </w:pPr>
            <w:r w:rsidRPr="00F06E8E">
              <w:t>(B)</w:t>
            </w:r>
            <w:r w:rsidRPr="00F06E8E">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48774690" w14:textId="77777777" w:rsidR="00180F9F" w:rsidRPr="00F06E8E" w:rsidRDefault="00180F9F" w:rsidP="00B90C21">
            <w:pPr>
              <w:pStyle w:val="List"/>
              <w:ind w:left="2880"/>
            </w:pPr>
            <w:r w:rsidRPr="00F06E8E">
              <w:t>(C)</w:t>
            </w:r>
            <w:r w:rsidRPr="00F06E8E">
              <w:tab/>
              <w:t>Block Resource-Specific Ancillary Service Offers for a Load Resource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p w14:paraId="22DAD9E8" w14:textId="77777777" w:rsidR="00180F9F" w:rsidRPr="00F06E8E" w:rsidRDefault="00180F9F" w:rsidP="00B90C21">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40E659B8" w14:textId="77777777" w:rsidR="00180F9F" w:rsidRPr="00F06E8E" w:rsidRDefault="00180F9F" w:rsidP="00B90C21">
            <w:pPr>
              <w:pStyle w:val="List"/>
              <w:ind w:left="2880"/>
            </w:pPr>
            <w:r w:rsidRPr="00F06E8E">
              <w:t>(E)</w:t>
            </w:r>
            <w:r w:rsidRPr="00F06E8E">
              <w:tab/>
              <w:t xml:space="preserve">Combined Cycle Generation Resources – The DAM may commit a Combined Cycle Generation Resource in </w:t>
            </w:r>
            <w:proofErr w:type="gramStart"/>
            <w:r w:rsidRPr="00F06E8E">
              <w:t>a time period</w:t>
            </w:r>
            <w:proofErr w:type="gramEnd"/>
            <w:r w:rsidRPr="00F06E8E">
              <w:t xml:space="preserve"> that includes the last hour of the Operating Day only if that Combined Cycle Generation Resource can transition to a shutdown condition in the DAM Operating Day.</w:t>
            </w:r>
          </w:p>
          <w:p w14:paraId="600CC9C6" w14:textId="77777777" w:rsidR="00180F9F" w:rsidRPr="00F06E8E" w:rsidRDefault="00180F9F" w:rsidP="00B90C21">
            <w:pPr>
              <w:pStyle w:val="List"/>
              <w:ind w:left="2880"/>
            </w:pPr>
            <w:r w:rsidRPr="00F06E8E">
              <w:t>(F)</w:t>
            </w:r>
            <w:r w:rsidRPr="00F06E8E">
              <w:tab/>
              <w:t xml:space="preserve">Energy Storage Resources (ESRs) – The energy cleared for an ESR may be negative, indicating purchase of energy, or positive, indicating sale of energy. </w:t>
            </w:r>
          </w:p>
          <w:p w14:paraId="65A59A47" w14:textId="77777777" w:rsidR="00180F9F" w:rsidRPr="00F06E8E" w:rsidRDefault="00180F9F" w:rsidP="00B90C21">
            <w:pPr>
              <w:pStyle w:val="List"/>
              <w:ind w:left="1440"/>
            </w:pPr>
            <w:r w:rsidRPr="00F06E8E">
              <w:t>(d)</w:t>
            </w:r>
            <w:r w:rsidRPr="00F06E8E">
              <w:tab/>
              <w:t xml:space="preserve">Ancillary Service needs will be reflected in ASDCs for each Ancillary Service.  Self-Arranged Ancillary Service Quantities will first be used to meet the ASDCs, and the remaining Ancillary Service needs are met from Ancillary Service Offers, </w:t>
            </w:r>
            <w:proofErr w:type="gramStart"/>
            <w:r w:rsidRPr="00F06E8E">
              <w:t>as long as</w:t>
            </w:r>
            <w:proofErr w:type="gramEnd"/>
            <w:r w:rsidRPr="00F06E8E">
              <w:t xml:space="preserve"> the costs do not exceed the ASDC value.  ERCOT </w:t>
            </w:r>
            <w:r w:rsidRPr="00F06E8E">
              <w:lastRenderedPageBreak/>
              <w:t>may not buy more of one Ancillary Service in place of the quantity of a different service.</w:t>
            </w:r>
          </w:p>
        </w:tc>
      </w:tr>
    </w:tbl>
    <w:p w14:paraId="692C91EA" w14:textId="77777777" w:rsidR="00180F9F" w:rsidRPr="00F06E8E" w:rsidRDefault="00180F9F" w:rsidP="00180F9F">
      <w:pPr>
        <w:pStyle w:val="BodyTextNumbered"/>
        <w:spacing w:before="240"/>
      </w:pPr>
      <w:r w:rsidRPr="00F06E8E">
        <w:lastRenderedPageBreak/>
        <w:t>(5)</w:t>
      </w:r>
      <w:r w:rsidRPr="00F06E8E">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6B1C332A" w14:textId="77777777" w:rsidTr="00B90C21">
        <w:trPr>
          <w:trHeight w:val="386"/>
        </w:trPr>
        <w:tc>
          <w:tcPr>
            <w:tcW w:w="9350" w:type="dxa"/>
            <w:shd w:val="pct12" w:color="auto" w:fill="auto"/>
          </w:tcPr>
          <w:p w14:paraId="6DE6B36B" w14:textId="77777777" w:rsidR="00180F9F" w:rsidRPr="00F06E8E" w:rsidRDefault="00180F9F" w:rsidP="00B90C21">
            <w:pPr>
              <w:spacing w:before="120" w:after="240"/>
              <w:rPr>
                <w:b/>
                <w:i/>
                <w:iCs/>
              </w:rPr>
            </w:pPr>
            <w:r w:rsidRPr="00F06E8E">
              <w:rPr>
                <w:b/>
                <w:i/>
                <w:iCs/>
              </w:rPr>
              <w:t>[NPRR1004:  Replace paragraph (5) above with the following upon system implementation:]</w:t>
            </w:r>
          </w:p>
          <w:p w14:paraId="467E01E9" w14:textId="77777777" w:rsidR="00180F9F" w:rsidRPr="00F06E8E" w:rsidRDefault="00180F9F" w:rsidP="00B90C21">
            <w:pPr>
              <w:pStyle w:val="BodyTextNumbered"/>
            </w:pPr>
            <w:r w:rsidRPr="00F06E8E">
              <w:t>(5)</w:t>
            </w:r>
            <w:r w:rsidRPr="00F06E8E">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33E3C533" w14:textId="77777777" w:rsidR="00180F9F" w:rsidRPr="00F06E8E" w:rsidRDefault="00180F9F" w:rsidP="00180F9F">
      <w:pPr>
        <w:pStyle w:val="BodyTextNumbered"/>
        <w:spacing w:before="240"/>
      </w:pPr>
      <w:r w:rsidRPr="00F06E8E">
        <w:t>(6)</w:t>
      </w:r>
      <w:r w:rsidRPr="00F06E8E">
        <w:tab/>
        <w:t xml:space="preserve">ERCOT shall allocate offers, bids, and source and sink of CRRs at a Hub using the distribution factors specified in the definition of that Hub in Section 3.5.2, Hub Definitions. </w:t>
      </w:r>
    </w:p>
    <w:p w14:paraId="44110194" w14:textId="77777777" w:rsidR="00180F9F" w:rsidRPr="00F06E8E" w:rsidRDefault="00180F9F" w:rsidP="00180F9F">
      <w:pPr>
        <w:pStyle w:val="BodyTextNumbered"/>
      </w:pPr>
      <w:r w:rsidRPr="00F06E8E">
        <w:t>(7)</w:t>
      </w:r>
      <w:r w:rsidRPr="00F06E8E">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5B76729D" w14:textId="77777777" w:rsidR="00180F9F" w:rsidRPr="00F06E8E" w:rsidRDefault="00180F9F" w:rsidP="00180F9F">
      <w:pPr>
        <w:pStyle w:val="BodyTextNumbered"/>
      </w:pPr>
      <w:r w:rsidRPr="00F06E8E">
        <w:t>(8)</w:t>
      </w:r>
      <w:r w:rsidRPr="00F06E8E">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6A17E7CB" w14:textId="77777777" w:rsidR="00180F9F" w:rsidRPr="00F06E8E" w:rsidRDefault="00180F9F" w:rsidP="00180F9F">
      <w:pPr>
        <w:pStyle w:val="List"/>
        <w:ind w:left="1440"/>
      </w:pPr>
      <w:r w:rsidRPr="00F06E8E">
        <w:lastRenderedPageBreak/>
        <w:t>(a)</w:t>
      </w:r>
      <w:r w:rsidRPr="00F06E8E">
        <w:tab/>
        <w:t>Use an appropriate LMP predetermined by ERCOT as applicable to a specific Electrical Bus; or if not so specified</w:t>
      </w:r>
    </w:p>
    <w:p w14:paraId="32245321" w14:textId="77777777" w:rsidR="00180F9F" w:rsidRPr="00F06E8E" w:rsidRDefault="00180F9F" w:rsidP="00180F9F">
      <w:pPr>
        <w:pStyle w:val="List"/>
        <w:ind w:left="1440"/>
      </w:pPr>
      <w:r w:rsidRPr="00F06E8E">
        <w:t>(b)</w:t>
      </w:r>
      <w:r w:rsidRPr="00F06E8E">
        <w:tab/>
        <w:t>Use the following rules in order:</w:t>
      </w:r>
    </w:p>
    <w:p w14:paraId="3695E08C" w14:textId="77777777" w:rsidR="00180F9F" w:rsidRPr="00F06E8E" w:rsidRDefault="00180F9F" w:rsidP="00180F9F">
      <w:pPr>
        <w:pStyle w:val="List"/>
        <w:ind w:left="2160"/>
      </w:pPr>
      <w:r w:rsidRPr="00F06E8E">
        <w:t>(i)</w:t>
      </w:r>
      <w:r w:rsidRPr="00F06E8E">
        <w:tab/>
        <w:t>Use average LMP for Electrical Buses within the same station having the same voltage level as the de-energized Electrical Bus, if any exist.</w:t>
      </w:r>
    </w:p>
    <w:p w14:paraId="2ED4203F" w14:textId="77777777" w:rsidR="00180F9F" w:rsidRPr="00F06E8E" w:rsidRDefault="00180F9F" w:rsidP="00180F9F">
      <w:pPr>
        <w:pStyle w:val="List"/>
        <w:ind w:left="2160"/>
      </w:pPr>
      <w:r w:rsidRPr="00F06E8E">
        <w:t>(ii)</w:t>
      </w:r>
      <w:r w:rsidRPr="00F06E8E">
        <w:tab/>
        <w:t xml:space="preserve">Use average LMP for all Electrical Buses within the same </w:t>
      </w:r>
      <w:proofErr w:type="gramStart"/>
      <w:r w:rsidRPr="00F06E8E">
        <w:t>station, if</w:t>
      </w:r>
      <w:proofErr w:type="gramEnd"/>
      <w:r w:rsidRPr="00F06E8E">
        <w:t xml:space="preserve"> any exist.</w:t>
      </w:r>
    </w:p>
    <w:p w14:paraId="1AE5CC02" w14:textId="77777777" w:rsidR="00180F9F" w:rsidRPr="00F06E8E" w:rsidRDefault="00180F9F" w:rsidP="00180F9F">
      <w:pPr>
        <w:pStyle w:val="BodyTextNumbered"/>
        <w:ind w:left="2160"/>
      </w:pPr>
      <w:r w:rsidRPr="00F06E8E">
        <w:t>(iii)</w:t>
      </w:r>
      <w:r w:rsidRPr="00F06E8E">
        <w:tab/>
        <w:t>Use System Lambda.</w:t>
      </w:r>
    </w:p>
    <w:p w14:paraId="7CD02843" w14:textId="77777777" w:rsidR="00180F9F" w:rsidRPr="00F06E8E" w:rsidRDefault="00180F9F" w:rsidP="00180F9F">
      <w:pPr>
        <w:pStyle w:val="BodyTextNumbered"/>
      </w:pPr>
      <w:r w:rsidRPr="00F06E8E">
        <w:t>(9)</w:t>
      </w:r>
      <w:r w:rsidRPr="00F06E8E">
        <w:tab/>
        <w:t xml:space="preserve">The Day-Ahead MCPC for each hour for each Ancillary Service is the Shadow Price for </w:t>
      </w:r>
      <w:r w:rsidRPr="00F06E8E">
        <w:rPr>
          <w:rStyle w:val="msoins0"/>
        </w:rPr>
        <w:t xml:space="preserve">that Ancillary Service </w:t>
      </w:r>
      <w:r w:rsidRPr="00F06E8E">
        <w:t xml:space="preserve">for the hour as determined by the DAM algorithm.  </w:t>
      </w:r>
    </w:p>
    <w:p w14:paraId="58A593BD" w14:textId="77777777" w:rsidR="00180F9F" w:rsidRPr="00F06E8E" w:rsidRDefault="00180F9F" w:rsidP="00180F9F">
      <w:pPr>
        <w:spacing w:after="240"/>
        <w:ind w:left="720" w:hanging="720"/>
        <w:rPr>
          <w:iCs/>
        </w:rPr>
      </w:pPr>
      <w:r w:rsidRPr="00F06E8E">
        <w:rPr>
          <w:iCs/>
        </w:rPr>
        <w:t>(10)</w:t>
      </w:r>
      <w:r w:rsidRPr="00F06E8E">
        <w:rPr>
          <w:iCs/>
        </w:rPr>
        <w:tab/>
        <w:t>Day-Ahead MCPCs shall not exceed the System-Wide Offer Cap (SWCAP).  Ancillary Service Offers higher than corresponding Ancillary Service penalty factors, as defined in Appendix 2, Day-Ahead Market Optimization Control Parameters, of the Other Binding Document titled “</w:t>
      </w:r>
      <w:r w:rsidRPr="00F06E8E">
        <w:t>Methodology for Setting Maximum Shadow Prices for Network and Power Balance Constraints,</w:t>
      </w:r>
      <w:r w:rsidRPr="00F06E8E">
        <w:rPr>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1E23B922" w14:textId="77777777" w:rsidTr="00B90C21">
        <w:trPr>
          <w:trHeight w:val="386"/>
        </w:trPr>
        <w:tc>
          <w:tcPr>
            <w:tcW w:w="9350" w:type="dxa"/>
            <w:shd w:val="pct12" w:color="auto" w:fill="auto"/>
          </w:tcPr>
          <w:p w14:paraId="6321AE2C" w14:textId="77777777" w:rsidR="00180F9F" w:rsidRPr="00F06E8E" w:rsidRDefault="00180F9F" w:rsidP="00B90C21">
            <w:pPr>
              <w:spacing w:before="120" w:after="240"/>
            </w:pPr>
            <w:r w:rsidRPr="00F06E8E">
              <w:rPr>
                <w:b/>
                <w:i/>
                <w:iCs/>
              </w:rPr>
              <w:t>[NPRR1080:  Delete paragraph (10) above upon system implementation of the Real-Time Co-Optimization (RTC) project for NPRR1008; or upon system implementation for NPRR1014; and renumber accordingly.]</w:t>
            </w:r>
          </w:p>
        </w:tc>
      </w:tr>
    </w:tbl>
    <w:p w14:paraId="5B821D73" w14:textId="77777777" w:rsidR="00180F9F" w:rsidRPr="00F06E8E" w:rsidRDefault="00180F9F" w:rsidP="00180F9F">
      <w:pPr>
        <w:pStyle w:val="BodyTextNumbered"/>
        <w:spacing w:before="240"/>
      </w:pPr>
      <w:r w:rsidRPr="00F06E8E">
        <w:t>(11)</w:t>
      </w:r>
      <w:r w:rsidRPr="00F06E8E">
        <w:tab/>
        <w:t xml:space="preserve">If the Day-Ahead MCPC cannot be calculated by ERCOT, the Day-Ahead MCPC for the </w:t>
      </w:r>
      <w:proofErr w:type="gramStart"/>
      <w:r w:rsidRPr="00F06E8E">
        <w:t>particular Ancillary</w:t>
      </w:r>
      <w:proofErr w:type="gramEnd"/>
      <w:r w:rsidRPr="00F06E8E">
        <w:t xml:space="preserve">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78C1B98F" w14:textId="77777777" w:rsidTr="00B90C21">
        <w:trPr>
          <w:trHeight w:val="386"/>
        </w:trPr>
        <w:tc>
          <w:tcPr>
            <w:tcW w:w="9350" w:type="dxa"/>
            <w:shd w:val="pct12" w:color="auto" w:fill="auto"/>
          </w:tcPr>
          <w:p w14:paraId="29B0A549" w14:textId="77777777" w:rsidR="00180F9F" w:rsidRPr="00F06E8E" w:rsidRDefault="00180F9F" w:rsidP="00B90C21">
            <w:pPr>
              <w:spacing w:before="120" w:after="240"/>
            </w:pPr>
            <w:r w:rsidRPr="00F06E8E">
              <w:rPr>
                <w:b/>
                <w:i/>
                <w:iCs/>
              </w:rPr>
              <w:t>[NPRR1008 and NPR1014:  Delete paragraph (11) above upon system implementation of the Real-Time Co-Optimization (RTC) project for NPRR1008; or upon system implementation for NPRR1014; and renumber accordingly.]</w:t>
            </w:r>
          </w:p>
        </w:tc>
      </w:tr>
    </w:tbl>
    <w:p w14:paraId="3AF88D33" w14:textId="77777777" w:rsidR="00180F9F" w:rsidRPr="00F06E8E" w:rsidRDefault="00180F9F" w:rsidP="00180F9F">
      <w:pPr>
        <w:pStyle w:val="BodyTextNumbered"/>
        <w:spacing w:before="240"/>
      </w:pPr>
      <w:r w:rsidRPr="00F06E8E">
        <w:t>(12)</w:t>
      </w:r>
      <w:r w:rsidRPr="00F06E8E">
        <w:tab/>
        <w:t>If the DASPPs cannot be calculated by ERCOT, all CRRs shall be settled based on Real-Time prices.  Settlements for all CRRs shall be reflected on the Real-Time Settlement Statement.</w:t>
      </w:r>
    </w:p>
    <w:p w14:paraId="6C4DA6E1" w14:textId="77777777" w:rsidR="00180F9F" w:rsidRPr="00F06E8E" w:rsidRDefault="00180F9F" w:rsidP="00180F9F">
      <w:pPr>
        <w:pStyle w:val="BodyTextNumbered"/>
      </w:pPr>
      <w:r w:rsidRPr="00F06E8E">
        <w:t>(13)</w:t>
      </w:r>
      <w:r w:rsidRPr="00F06E8E">
        <w:tab/>
        <w:t xml:space="preserve">Constraints can exist between the generator’s Resource Connectivity Node and the Resource </w:t>
      </w:r>
      <w:proofErr w:type="gramStart"/>
      <w:r w:rsidRPr="00F06E8E">
        <w:t>Node,</w:t>
      </w:r>
      <w:proofErr w:type="gramEnd"/>
      <w:r w:rsidRPr="00F06E8E">
        <w:t xml:space="preserv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5FDE13A4" w14:textId="77777777" w:rsidTr="00B90C21">
        <w:trPr>
          <w:trHeight w:val="386"/>
        </w:trPr>
        <w:tc>
          <w:tcPr>
            <w:tcW w:w="9350" w:type="dxa"/>
            <w:shd w:val="pct12" w:color="auto" w:fill="auto"/>
          </w:tcPr>
          <w:p w14:paraId="7A07FF45" w14:textId="77777777" w:rsidR="00180F9F" w:rsidRPr="00F06E8E" w:rsidRDefault="00180F9F" w:rsidP="00B90C21">
            <w:pPr>
              <w:spacing w:before="120" w:after="240"/>
              <w:rPr>
                <w:b/>
                <w:i/>
                <w:iCs/>
              </w:rPr>
            </w:pPr>
            <w:r w:rsidRPr="00F06E8E">
              <w:rPr>
                <w:b/>
                <w:i/>
                <w:iCs/>
              </w:rPr>
              <w:lastRenderedPageBreak/>
              <w:t>[NPRR1014:  Replace paragraph (13) above with the following upon system implementation:]</w:t>
            </w:r>
          </w:p>
          <w:p w14:paraId="1FD8EBE3" w14:textId="77777777" w:rsidR="00180F9F" w:rsidRPr="00F06E8E" w:rsidRDefault="00180F9F" w:rsidP="00B90C21">
            <w:pPr>
              <w:pStyle w:val="BodyTextNumbered"/>
            </w:pPr>
            <w:r w:rsidRPr="00F06E8E">
              <w:t>(13)</w:t>
            </w:r>
            <w:r w:rsidRPr="00F06E8E">
              <w:tab/>
              <w:t xml:space="preserve">Constraints can exist between a Resource’s Resource Connectivity Node and its Resource </w:t>
            </w:r>
            <w:proofErr w:type="gramStart"/>
            <w:r w:rsidRPr="00F06E8E">
              <w:t>Node,</w:t>
            </w:r>
            <w:proofErr w:type="gramEnd"/>
            <w:r w:rsidRPr="00F06E8E">
              <w:t xml:space="preserve"> in which case the awarded quantity of energy may be inconsistent with the clearing price when the constraint between the Resource Connectivity Node and the Resource Node is binding.</w:t>
            </w:r>
          </w:p>
        </w:tc>
      </w:tr>
    </w:tbl>
    <w:p w14:paraId="65A472E9" w14:textId="77777777" w:rsidR="00180F9F" w:rsidRPr="00F06E8E" w:rsidRDefault="00180F9F" w:rsidP="00180F9F">
      <w:pPr>
        <w:pStyle w:val="BodyTextNumbered"/>
        <w:spacing w:before="240"/>
      </w:pPr>
      <w:r w:rsidRPr="00F06E8E">
        <w:t>(14)</w:t>
      </w:r>
      <w:r w:rsidRPr="00F06E8E">
        <w:tab/>
        <w:t>PTP Obligation bids shall not be awarded where the DAM clearing price for the PTP Obligation is greater than the PTP Obligation bid price plus $0.01/MW per hour.</w:t>
      </w:r>
    </w:p>
    <w:bookmarkEnd w:id="74"/>
    <w:bookmarkEnd w:id="75"/>
    <w:bookmarkEnd w:id="76"/>
    <w:bookmarkEnd w:id="77"/>
    <w:bookmarkEnd w:id="78"/>
    <w:bookmarkEnd w:id="79"/>
    <w:bookmarkEnd w:id="80"/>
    <w:bookmarkEnd w:id="81"/>
    <w:p w14:paraId="70D949E8" w14:textId="77777777" w:rsidR="00180F9F" w:rsidRPr="00F06E8E" w:rsidRDefault="00180F9F" w:rsidP="00180F9F">
      <w:pPr>
        <w:keepNext/>
        <w:tabs>
          <w:tab w:val="left" w:pos="1080"/>
        </w:tabs>
        <w:spacing w:before="240" w:after="240"/>
        <w:ind w:left="1080" w:hanging="1080"/>
        <w:outlineLvl w:val="2"/>
        <w:rPr>
          <w:b/>
          <w:i/>
          <w:szCs w:val="20"/>
          <w:lang w:val="x-none" w:eastAsia="x-none"/>
        </w:rPr>
      </w:pPr>
      <w:r w:rsidRPr="00F06E8E">
        <w:rPr>
          <w:b/>
          <w:i/>
          <w:szCs w:val="20"/>
          <w:lang w:val="x-none" w:eastAsia="x-none"/>
        </w:rPr>
        <w:t>5.5.2</w:t>
      </w:r>
      <w:r w:rsidRPr="00F06E8E">
        <w:rPr>
          <w:b/>
          <w:i/>
          <w:szCs w:val="20"/>
          <w:lang w:val="x-none" w:eastAsia="x-none"/>
        </w:rPr>
        <w:tab/>
        <w:t>Reliability Unit Commitment (RUC) Process</w:t>
      </w:r>
    </w:p>
    <w:p w14:paraId="5AF52D62" w14:textId="77777777" w:rsidR="00180F9F" w:rsidRPr="00F06E8E" w:rsidRDefault="00180F9F" w:rsidP="00180F9F">
      <w:pPr>
        <w:spacing w:after="240"/>
        <w:ind w:left="720" w:hanging="720"/>
        <w:rPr>
          <w:szCs w:val="20"/>
        </w:rPr>
      </w:pPr>
      <w:r w:rsidRPr="00F06E8E">
        <w:rPr>
          <w:szCs w:val="20"/>
        </w:rPr>
        <w:t>(1)</w:t>
      </w:r>
      <w:r w:rsidRPr="00F06E8E">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F06E8E">
        <w:rPr>
          <w:szCs w:val="20"/>
        </w:rPr>
        <w:t>takes into account</w:t>
      </w:r>
      <w:proofErr w:type="gramEnd"/>
      <w:r w:rsidRPr="00F06E8E">
        <w:rPr>
          <w:szCs w:val="20"/>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F06E8E">
        <w:rPr>
          <w:rFonts w:ascii="Courier New" w:hAnsi="Courier New" w:cs="Courier New"/>
          <w:sz w:val="20"/>
          <w:szCs w:val="20"/>
        </w:rPr>
        <w:t xml:space="preserve">  </w:t>
      </w:r>
      <w:r w:rsidRPr="00F06E8E">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ins w:id="87" w:author="ERCOT" w:date="2023-05-26T16:07:00Z">
        <w:r w:rsidRPr="00F06E8E">
          <w:t xml:space="preserve">  For On-Line ESRs, the Hour Beginning Planned State of Charge (SOC) values provided in the COP for a given hour</w:t>
        </w:r>
      </w:ins>
      <w:ins w:id="88" w:author="ERCOT" w:date="2023-06-21T09:02:00Z">
        <w:r w:rsidRPr="00F06E8E">
          <w:t xml:space="preserve"> are </w:t>
        </w:r>
      </w:ins>
      <w:ins w:id="89" w:author="ERCOT" w:date="2023-05-26T16:07:00Z">
        <w:r w:rsidRPr="00F06E8E">
          <w:t>discounted to ensure sufficient SOC is preserved to meet Ancillary Service Resource Responsibilities, as reflected in the COP.  Any remaining SOC on the ESR will be considered available for energy dispatch by RUC while respecting the MinSOC and MaxSOC values provided in the COP.</w:t>
        </w:r>
      </w:ins>
    </w:p>
    <w:p w14:paraId="0ADAFC38" w14:textId="77777777" w:rsidR="00180F9F" w:rsidRPr="00F06E8E" w:rsidRDefault="00180F9F" w:rsidP="00180F9F">
      <w:pPr>
        <w:spacing w:after="240"/>
        <w:ind w:left="720" w:hanging="720"/>
        <w:rPr>
          <w:szCs w:val="20"/>
        </w:rPr>
      </w:pPr>
      <w:r w:rsidRPr="00F06E8E">
        <w:rPr>
          <w:szCs w:val="20"/>
        </w:rPr>
        <w:t>(2)</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E0AAE3D" w14:textId="77777777" w:rsidR="00180F9F" w:rsidRPr="00F06E8E" w:rsidRDefault="00180F9F" w:rsidP="00180F9F">
      <w:pPr>
        <w:spacing w:after="240"/>
        <w:ind w:left="720" w:hanging="720"/>
        <w:rPr>
          <w:szCs w:val="20"/>
        </w:rPr>
      </w:pPr>
      <w:r w:rsidRPr="00F06E8E">
        <w:rPr>
          <w:iCs/>
          <w:szCs w:val="20"/>
        </w:rPr>
        <w:t>(3)</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w:t>
      </w:r>
      <w:r w:rsidRPr="00F06E8E">
        <w:rPr>
          <w:iCs/>
          <w:szCs w:val="20"/>
        </w:rPr>
        <w:lastRenderedPageBreak/>
        <w:t xml:space="preserve">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F06E8E">
        <w:rPr>
          <w:iCs/>
          <w:szCs w:val="20"/>
        </w:rPr>
        <w:t>taking into account</w:t>
      </w:r>
      <w:proofErr w:type="gramEnd"/>
      <w:r w:rsidRPr="00F06E8E">
        <w:rPr>
          <w:iCs/>
          <w:szCs w:val="20"/>
        </w:rPr>
        <w:t xml:space="preserve">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ERCOT shall issue RUC instructions to each QSE specifying its Resources that have been committed </w:t>
      </w:r>
      <w:proofErr w:type="gramStart"/>
      <w:r w:rsidRPr="00F06E8E">
        <w:rPr>
          <w:iCs/>
          <w:szCs w:val="20"/>
        </w:rPr>
        <w:t>as a result of</w:t>
      </w:r>
      <w:proofErr w:type="gramEnd"/>
      <w:r w:rsidRPr="00F06E8E">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4ACB0EFC" w14:textId="77777777" w:rsidR="00180F9F" w:rsidRPr="00F06E8E" w:rsidRDefault="00180F9F" w:rsidP="00180F9F">
      <w:pPr>
        <w:spacing w:after="240"/>
        <w:ind w:left="720" w:hanging="720"/>
        <w:rPr>
          <w:iCs/>
          <w:szCs w:val="20"/>
        </w:rPr>
      </w:pPr>
      <w:r w:rsidRPr="00F06E8E">
        <w:rPr>
          <w:iCs/>
          <w:szCs w:val="20"/>
        </w:rPr>
        <w:t>(4)</w:t>
      </w:r>
      <w:r w:rsidRPr="00F06E8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6B0AB58E" w14:textId="77777777" w:rsidR="00180F9F" w:rsidRPr="00F06E8E" w:rsidRDefault="00180F9F" w:rsidP="00180F9F">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14E40AE4" w14:textId="77777777" w:rsidR="00180F9F" w:rsidRPr="00F06E8E" w:rsidRDefault="00180F9F" w:rsidP="00180F9F">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0B827B83" w14:textId="77777777" w:rsidR="00180F9F" w:rsidRPr="00F06E8E" w:rsidRDefault="00180F9F" w:rsidP="00180F9F">
      <w:pPr>
        <w:spacing w:after="240"/>
        <w:ind w:left="720" w:hanging="720"/>
        <w:rPr>
          <w:iCs/>
          <w:szCs w:val="20"/>
        </w:rPr>
      </w:pPr>
      <w:r w:rsidRPr="00F06E8E">
        <w:rPr>
          <w:szCs w:val="20"/>
        </w:rPr>
        <w:t>(5)</w:t>
      </w:r>
      <w:r w:rsidRPr="00F06E8E">
        <w:rPr>
          <w:iCs/>
          <w:szCs w:val="20"/>
        </w:rPr>
        <w:t xml:space="preserve"> </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27C90A49" w14:textId="77777777" w:rsidR="00180F9F" w:rsidRPr="00F06E8E" w:rsidRDefault="00180F9F" w:rsidP="00180F9F">
      <w:pPr>
        <w:spacing w:after="240"/>
        <w:ind w:left="720" w:hanging="720"/>
        <w:rPr>
          <w:szCs w:val="20"/>
        </w:rPr>
      </w:pPr>
      <w:r w:rsidRPr="00F06E8E">
        <w:rPr>
          <w:szCs w:val="20"/>
        </w:rPr>
        <w:t>(6)</w:t>
      </w:r>
      <w:r w:rsidRPr="00F06E8E">
        <w:rPr>
          <w:szCs w:val="20"/>
        </w:rPr>
        <w:tab/>
        <w:t xml:space="preserve">To determine the projected energy output level of each Resource and to project potential congestion patterns for each hour of the RUC, ERCOT shall calculate proxy Energy Offer Curves based on the Mitigated Offer Caps (MOCs) for the type of Resource as </w:t>
      </w:r>
      <w:r w:rsidRPr="00F06E8E">
        <w:rPr>
          <w:szCs w:val="20"/>
        </w:rPr>
        <w:lastRenderedPageBreak/>
        <w:t>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669C671D" w14:textId="77777777" w:rsidR="00180F9F" w:rsidRPr="00F06E8E" w:rsidRDefault="00180F9F" w:rsidP="00180F9F">
      <w:pPr>
        <w:spacing w:after="240"/>
        <w:ind w:left="720" w:hanging="720"/>
        <w:rPr>
          <w:szCs w:val="20"/>
        </w:rPr>
      </w:pPr>
      <w:r w:rsidRPr="00F06E8E">
        <w:rPr>
          <w:szCs w:val="20"/>
        </w:rPr>
        <w:t>(7)</w:t>
      </w:r>
      <w:r w:rsidRPr="00F06E8E">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F06E8E">
        <w:rPr>
          <w:szCs w:val="20"/>
        </w:rPr>
        <w:t>All of</w:t>
      </w:r>
      <w:proofErr w:type="gramEnd"/>
      <w:r w:rsidRPr="00F06E8E">
        <w:rPr>
          <w:szCs w:val="20"/>
        </w:rPr>
        <w:t xml:space="preserve">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(9)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192CA026" w14:textId="77777777" w:rsidR="00180F9F" w:rsidRPr="00F06E8E" w:rsidRDefault="00180F9F" w:rsidP="00180F9F">
      <w:pPr>
        <w:spacing w:after="240"/>
        <w:ind w:left="720" w:hanging="720"/>
        <w:rPr>
          <w:szCs w:val="20"/>
        </w:rPr>
      </w:pPr>
      <w:r w:rsidRPr="00F06E8E">
        <w:rPr>
          <w:szCs w:val="20"/>
        </w:rPr>
        <w:t>(8)</w:t>
      </w:r>
      <w:r w:rsidRPr="00F06E8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(9) below pursuant to paragraph (4) of Section 8.1.2</w:t>
      </w:r>
      <w:r w:rsidRPr="00F06E8E">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F06E8E">
        <w:rPr>
          <w:szCs w:val="20"/>
        </w:rPr>
        <w:t>However</w:t>
      </w:r>
      <w:proofErr w:type="gramEnd"/>
      <w:r w:rsidRPr="00F06E8E">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600898C3" w14:textId="77777777" w:rsidR="00180F9F" w:rsidRPr="00F06E8E" w:rsidRDefault="00180F9F" w:rsidP="00180F9F">
      <w:pPr>
        <w:spacing w:after="240"/>
        <w:ind w:left="720" w:hanging="720"/>
        <w:rPr>
          <w:szCs w:val="20"/>
        </w:rPr>
      </w:pPr>
      <w:r w:rsidRPr="00F06E8E">
        <w:rPr>
          <w:szCs w:val="20"/>
        </w:rPr>
        <w:t>(9)</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4D94B34" w14:textId="77777777" w:rsidR="00180F9F" w:rsidRPr="00F06E8E" w:rsidRDefault="00180F9F" w:rsidP="00180F9F">
      <w:pPr>
        <w:ind w:left="720"/>
        <w:rPr>
          <w:szCs w:val="20"/>
        </w:rPr>
      </w:pPr>
      <w:r w:rsidRPr="00F06E8E">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180F9F" w:rsidRPr="00F06E8E" w14:paraId="6DEC2C68" w14:textId="77777777" w:rsidTr="00B90C21">
        <w:trPr>
          <w:trHeight w:val="386"/>
        </w:trPr>
        <w:tc>
          <w:tcPr>
            <w:tcW w:w="2439" w:type="dxa"/>
          </w:tcPr>
          <w:p w14:paraId="5F26E5FA" w14:textId="77777777" w:rsidR="00180F9F" w:rsidRPr="00F06E8E" w:rsidRDefault="00180F9F" w:rsidP="00B90C21">
            <w:pPr>
              <w:rPr>
                <w:b/>
                <w:sz w:val="20"/>
                <w:szCs w:val="20"/>
              </w:rPr>
            </w:pPr>
            <w:r w:rsidRPr="00F06E8E">
              <w:rPr>
                <w:b/>
                <w:sz w:val="20"/>
                <w:szCs w:val="20"/>
              </w:rPr>
              <w:t>Parameter</w:t>
            </w:r>
          </w:p>
        </w:tc>
        <w:tc>
          <w:tcPr>
            <w:tcW w:w="1805" w:type="dxa"/>
            <w:shd w:val="clear" w:color="auto" w:fill="auto"/>
          </w:tcPr>
          <w:p w14:paraId="72518AB9" w14:textId="77777777" w:rsidR="00180F9F" w:rsidRPr="00F06E8E" w:rsidRDefault="00180F9F" w:rsidP="00B90C21">
            <w:pPr>
              <w:rPr>
                <w:b/>
                <w:sz w:val="20"/>
                <w:szCs w:val="20"/>
              </w:rPr>
            </w:pPr>
            <w:r w:rsidRPr="00F06E8E">
              <w:rPr>
                <w:b/>
                <w:sz w:val="20"/>
                <w:szCs w:val="20"/>
              </w:rPr>
              <w:t>Unit</w:t>
            </w:r>
          </w:p>
        </w:tc>
        <w:tc>
          <w:tcPr>
            <w:tcW w:w="4578" w:type="dxa"/>
            <w:shd w:val="clear" w:color="auto" w:fill="auto"/>
          </w:tcPr>
          <w:p w14:paraId="3D43D26B" w14:textId="77777777" w:rsidR="00180F9F" w:rsidRPr="00F06E8E" w:rsidRDefault="00180F9F" w:rsidP="00B90C21">
            <w:pPr>
              <w:rPr>
                <w:b/>
                <w:sz w:val="20"/>
                <w:szCs w:val="20"/>
              </w:rPr>
            </w:pPr>
            <w:r w:rsidRPr="00F06E8E">
              <w:rPr>
                <w:b/>
                <w:sz w:val="20"/>
                <w:szCs w:val="20"/>
              </w:rPr>
              <w:t>Current Value*</w:t>
            </w:r>
          </w:p>
        </w:tc>
      </w:tr>
      <w:tr w:rsidR="00180F9F" w:rsidRPr="00F06E8E" w14:paraId="27EB7F97" w14:textId="77777777" w:rsidTr="00B90C21">
        <w:trPr>
          <w:trHeight w:val="359"/>
        </w:trPr>
        <w:tc>
          <w:tcPr>
            <w:tcW w:w="2439" w:type="dxa"/>
          </w:tcPr>
          <w:p w14:paraId="1870944F" w14:textId="77777777" w:rsidR="00180F9F" w:rsidRPr="00F06E8E" w:rsidRDefault="00180F9F" w:rsidP="00B90C21">
            <w:pPr>
              <w:spacing w:after="240"/>
              <w:rPr>
                <w:sz w:val="20"/>
                <w:szCs w:val="20"/>
              </w:rPr>
            </w:pPr>
            <w:r w:rsidRPr="00F06E8E">
              <w:rPr>
                <w:sz w:val="20"/>
                <w:szCs w:val="20"/>
              </w:rPr>
              <w:t>1HRLESSCOSTSCALING</w:t>
            </w:r>
          </w:p>
        </w:tc>
        <w:tc>
          <w:tcPr>
            <w:tcW w:w="1805" w:type="dxa"/>
            <w:shd w:val="clear" w:color="auto" w:fill="auto"/>
          </w:tcPr>
          <w:p w14:paraId="31F65E5C" w14:textId="77777777" w:rsidR="00180F9F" w:rsidRPr="00F06E8E" w:rsidRDefault="00180F9F" w:rsidP="00B90C21">
            <w:pPr>
              <w:spacing w:after="240"/>
              <w:rPr>
                <w:sz w:val="20"/>
                <w:szCs w:val="20"/>
              </w:rPr>
            </w:pPr>
            <w:r w:rsidRPr="00F06E8E">
              <w:rPr>
                <w:sz w:val="20"/>
                <w:szCs w:val="20"/>
              </w:rPr>
              <w:t>Percentage</w:t>
            </w:r>
          </w:p>
        </w:tc>
        <w:tc>
          <w:tcPr>
            <w:tcW w:w="4578" w:type="dxa"/>
            <w:shd w:val="clear" w:color="auto" w:fill="auto"/>
          </w:tcPr>
          <w:p w14:paraId="538ECA16" w14:textId="77777777" w:rsidR="00180F9F" w:rsidRPr="00F06E8E" w:rsidRDefault="00180F9F" w:rsidP="00B90C21">
            <w:pPr>
              <w:spacing w:after="240"/>
              <w:rPr>
                <w:sz w:val="20"/>
                <w:szCs w:val="20"/>
              </w:rPr>
            </w:pPr>
            <w:r w:rsidRPr="00F06E8E">
              <w:rPr>
                <w:sz w:val="20"/>
                <w:szCs w:val="20"/>
              </w:rPr>
              <w:t>Maximum value of 100%</w:t>
            </w:r>
          </w:p>
        </w:tc>
      </w:tr>
      <w:tr w:rsidR="00180F9F" w:rsidRPr="00F06E8E" w14:paraId="2FB3F424" w14:textId="77777777" w:rsidTr="00B90C21">
        <w:trPr>
          <w:trHeight w:val="1178"/>
        </w:trPr>
        <w:tc>
          <w:tcPr>
            <w:tcW w:w="8822" w:type="dxa"/>
            <w:gridSpan w:val="3"/>
          </w:tcPr>
          <w:p w14:paraId="108A9648" w14:textId="77777777" w:rsidR="00180F9F" w:rsidRPr="00F06E8E" w:rsidRDefault="00180F9F" w:rsidP="00B90C21">
            <w:pPr>
              <w:rPr>
                <w:sz w:val="20"/>
                <w:szCs w:val="20"/>
              </w:rPr>
            </w:pPr>
            <w:r w:rsidRPr="00F06E8E">
              <w:rPr>
                <w:sz w:val="20"/>
                <w:szCs w:val="20"/>
              </w:rPr>
              <w:lastRenderedPageBreak/>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5A9D475" w14:textId="77777777" w:rsidR="00180F9F" w:rsidRPr="00F06E8E" w:rsidRDefault="00180F9F" w:rsidP="00180F9F">
      <w:pPr>
        <w:spacing w:before="240" w:after="240"/>
        <w:ind w:left="720" w:hanging="720"/>
        <w:rPr>
          <w:szCs w:val="20"/>
        </w:rPr>
      </w:pPr>
      <w:r w:rsidRPr="00F06E8E">
        <w:rPr>
          <w:szCs w:val="20"/>
        </w:rPr>
        <w:t>(10)</w:t>
      </w:r>
      <w:r w:rsidRPr="00F06E8E">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7F485C00" w14:textId="77777777" w:rsidR="00180F9F" w:rsidRPr="00F06E8E" w:rsidRDefault="00180F9F" w:rsidP="00180F9F">
      <w:pPr>
        <w:spacing w:after="240"/>
        <w:ind w:left="1440" w:hanging="720"/>
        <w:rPr>
          <w:szCs w:val="20"/>
        </w:rPr>
      </w:pPr>
      <w:r w:rsidRPr="00F06E8E">
        <w:rPr>
          <w:szCs w:val="20"/>
        </w:rPr>
        <w:t xml:space="preserve">(a) </w:t>
      </w:r>
      <w:r w:rsidRPr="00F06E8E">
        <w:rPr>
          <w:szCs w:val="20"/>
        </w:rPr>
        <w:tab/>
        <w:t>Substitute capacity from Resources represented by that QSE;</w:t>
      </w:r>
    </w:p>
    <w:p w14:paraId="15FE617E" w14:textId="77777777" w:rsidR="00180F9F" w:rsidRPr="00F06E8E" w:rsidRDefault="00180F9F" w:rsidP="00180F9F">
      <w:pPr>
        <w:spacing w:after="240"/>
        <w:ind w:left="1440" w:hanging="720"/>
        <w:rPr>
          <w:szCs w:val="20"/>
        </w:rPr>
      </w:pPr>
      <w:r w:rsidRPr="00F06E8E">
        <w:rPr>
          <w:szCs w:val="20"/>
        </w:rPr>
        <w:t>(b)</w:t>
      </w:r>
      <w:r w:rsidRPr="00F06E8E">
        <w:rPr>
          <w:szCs w:val="20"/>
        </w:rPr>
        <w:tab/>
        <w:t xml:space="preserve">Substitute capacity from other QSEs using Ancillary Service Trades; or </w:t>
      </w:r>
    </w:p>
    <w:p w14:paraId="5AEECB0E" w14:textId="77777777" w:rsidR="00180F9F" w:rsidRPr="00F06E8E" w:rsidRDefault="00180F9F" w:rsidP="00180F9F">
      <w:pPr>
        <w:spacing w:after="240"/>
        <w:ind w:left="1440" w:hanging="720"/>
        <w:rPr>
          <w:szCs w:val="20"/>
        </w:rPr>
      </w:pPr>
      <w:r w:rsidRPr="00F06E8E">
        <w:rPr>
          <w:szCs w:val="20"/>
        </w:rPr>
        <w:t>(c)</w:t>
      </w:r>
      <w:r w:rsidRPr="00F06E8E">
        <w:rPr>
          <w:szCs w:val="20"/>
        </w:rPr>
        <w:tab/>
        <w:t xml:space="preserve">Ask ERCOT to replace the capacity.   </w:t>
      </w:r>
    </w:p>
    <w:p w14:paraId="15F0BF57" w14:textId="77777777" w:rsidR="00180F9F" w:rsidRPr="00F06E8E" w:rsidRDefault="00180F9F" w:rsidP="00180F9F">
      <w:pPr>
        <w:spacing w:after="240"/>
        <w:ind w:left="720" w:hanging="720"/>
        <w:rPr>
          <w:szCs w:val="20"/>
        </w:rPr>
      </w:pPr>
      <w:r w:rsidRPr="00F06E8E">
        <w:rPr>
          <w:szCs w:val="20"/>
        </w:rPr>
        <w:t>(11)</w:t>
      </w:r>
      <w:r w:rsidRPr="00F06E8E">
        <w:rPr>
          <w:szCs w:val="20"/>
        </w:rPr>
        <w:tab/>
        <w:t xml:space="preserve">Factors included in the RUC process are: </w:t>
      </w:r>
    </w:p>
    <w:p w14:paraId="4FE92B9F"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ERCOT System-wide hourly Load forecast allocated appropriately </w:t>
      </w:r>
      <w:proofErr w:type="gramStart"/>
      <w:r w:rsidRPr="00F06E8E">
        <w:rPr>
          <w:szCs w:val="20"/>
        </w:rPr>
        <w:t>over Load</w:t>
      </w:r>
      <w:proofErr w:type="gramEnd"/>
      <w:r w:rsidRPr="00F06E8E">
        <w:rPr>
          <w:szCs w:val="20"/>
        </w:rPr>
        <w:t xml:space="preserve"> buses;</w:t>
      </w:r>
    </w:p>
    <w:p w14:paraId="3F3B4363" w14:textId="77777777" w:rsidR="00180F9F" w:rsidRPr="00F06E8E" w:rsidRDefault="00180F9F" w:rsidP="00180F9F">
      <w:pPr>
        <w:spacing w:after="240"/>
        <w:ind w:left="1440" w:hanging="720"/>
        <w:rPr>
          <w:szCs w:val="20"/>
        </w:rPr>
      </w:pPr>
      <w:r w:rsidRPr="00F06E8E">
        <w:rPr>
          <w:szCs w:val="20"/>
        </w:rPr>
        <w:t>(b)</w:t>
      </w:r>
      <w:r w:rsidRPr="00F06E8E">
        <w:rPr>
          <w:szCs w:val="20"/>
        </w:rPr>
        <w:tab/>
        <w:t>Transmission constraints – Transfer limits on energy flows through the electricity network;</w:t>
      </w:r>
    </w:p>
    <w:p w14:paraId="5F94F186" w14:textId="77777777" w:rsidR="00180F9F" w:rsidRPr="00F06E8E" w:rsidRDefault="00180F9F" w:rsidP="00180F9F">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7002833C" w14:textId="77777777" w:rsidR="00180F9F" w:rsidRPr="00F06E8E" w:rsidRDefault="00180F9F" w:rsidP="00180F9F">
      <w:pPr>
        <w:spacing w:after="240"/>
        <w:ind w:left="2160" w:hanging="720"/>
        <w:rPr>
          <w:szCs w:val="20"/>
        </w:rPr>
      </w:pPr>
      <w:r w:rsidRPr="00F06E8E">
        <w:rPr>
          <w:szCs w:val="20"/>
        </w:rPr>
        <w:t>(ii)</w:t>
      </w:r>
      <w:r w:rsidRPr="00F06E8E">
        <w:rPr>
          <w:szCs w:val="20"/>
        </w:rPr>
        <w:tab/>
        <w:t xml:space="preserve">Generic constraints – protect the transmission system against transient instability, dynamic </w:t>
      </w:r>
      <w:proofErr w:type="gramStart"/>
      <w:r w:rsidRPr="00F06E8E">
        <w:rPr>
          <w:szCs w:val="20"/>
        </w:rPr>
        <w:t>instability</w:t>
      </w:r>
      <w:proofErr w:type="gramEnd"/>
      <w:r w:rsidRPr="00F06E8E">
        <w:rPr>
          <w:szCs w:val="20"/>
        </w:rPr>
        <w:t xml:space="preserve"> or voltage collapse;</w:t>
      </w:r>
    </w:p>
    <w:p w14:paraId="2B7181AB" w14:textId="77777777" w:rsidR="00180F9F" w:rsidRPr="00F06E8E" w:rsidRDefault="00180F9F" w:rsidP="00180F9F">
      <w:pPr>
        <w:spacing w:after="240"/>
        <w:ind w:left="1440" w:hanging="720"/>
        <w:rPr>
          <w:szCs w:val="20"/>
        </w:rPr>
      </w:pPr>
      <w:r w:rsidRPr="00F06E8E">
        <w:rPr>
          <w:szCs w:val="20"/>
        </w:rPr>
        <w:t>(c)</w:t>
      </w:r>
      <w:r w:rsidRPr="00F06E8E">
        <w:rPr>
          <w:szCs w:val="20"/>
        </w:rPr>
        <w:tab/>
        <w:t>Planned transmission topology;</w:t>
      </w:r>
    </w:p>
    <w:p w14:paraId="3C88541D" w14:textId="77777777" w:rsidR="00180F9F" w:rsidRPr="00F06E8E" w:rsidRDefault="00180F9F" w:rsidP="00180F9F">
      <w:pPr>
        <w:spacing w:after="240"/>
        <w:ind w:left="1440" w:hanging="720"/>
        <w:rPr>
          <w:szCs w:val="20"/>
        </w:rPr>
      </w:pPr>
      <w:r w:rsidRPr="00F06E8E">
        <w:rPr>
          <w:szCs w:val="20"/>
        </w:rPr>
        <w:t>(d)</w:t>
      </w:r>
      <w:r w:rsidRPr="00F06E8E">
        <w:rPr>
          <w:szCs w:val="20"/>
        </w:rPr>
        <w:tab/>
        <w:t>Energy sufficiency constraints;</w:t>
      </w:r>
    </w:p>
    <w:p w14:paraId="550FB1F4" w14:textId="77777777" w:rsidR="00180F9F" w:rsidRPr="00F06E8E" w:rsidRDefault="00180F9F" w:rsidP="00180F9F">
      <w:pPr>
        <w:spacing w:after="240"/>
        <w:ind w:left="1440" w:hanging="720"/>
        <w:rPr>
          <w:szCs w:val="20"/>
        </w:rPr>
      </w:pPr>
      <w:r w:rsidRPr="00F06E8E">
        <w:rPr>
          <w:szCs w:val="20"/>
        </w:rPr>
        <w:t>(e)</w:t>
      </w:r>
      <w:r w:rsidRPr="00F06E8E">
        <w:rPr>
          <w:szCs w:val="20"/>
        </w:rPr>
        <w:tab/>
        <w:t>Inputs from the COP, as appropriate;</w:t>
      </w:r>
    </w:p>
    <w:p w14:paraId="562ABA2D" w14:textId="77777777" w:rsidR="00180F9F" w:rsidRPr="00F06E8E" w:rsidRDefault="00180F9F" w:rsidP="00180F9F">
      <w:pPr>
        <w:spacing w:after="240"/>
        <w:ind w:left="1440" w:hanging="720"/>
        <w:rPr>
          <w:szCs w:val="20"/>
        </w:rPr>
      </w:pPr>
      <w:r w:rsidRPr="00F06E8E">
        <w:rPr>
          <w:szCs w:val="20"/>
        </w:rPr>
        <w:t>(f)</w:t>
      </w:r>
      <w:r w:rsidRPr="00F06E8E">
        <w:rPr>
          <w:szCs w:val="20"/>
        </w:rPr>
        <w:tab/>
        <w:t>Inputs from Resource Parameters, including a list of Off-Line Available Resources having a start-up time of one hour or less, as appropriate;</w:t>
      </w:r>
    </w:p>
    <w:p w14:paraId="403536B3" w14:textId="77777777" w:rsidR="00180F9F" w:rsidRPr="00F06E8E" w:rsidRDefault="00180F9F" w:rsidP="00180F9F">
      <w:pPr>
        <w:spacing w:after="240"/>
        <w:ind w:left="1440" w:hanging="720"/>
        <w:rPr>
          <w:szCs w:val="20"/>
        </w:rPr>
      </w:pPr>
      <w:r w:rsidRPr="00F06E8E">
        <w:rPr>
          <w:szCs w:val="20"/>
        </w:rPr>
        <w:t>(g)</w:t>
      </w:r>
      <w:r w:rsidRPr="00F06E8E">
        <w:rPr>
          <w:szCs w:val="20"/>
        </w:rPr>
        <w:tab/>
        <w:t>Each Generation Resource’s Minimum-Energy Offer and Startup Offer, from its Three-Part Supply Offer;</w:t>
      </w:r>
    </w:p>
    <w:p w14:paraId="54804F83" w14:textId="77777777" w:rsidR="00180F9F" w:rsidRPr="00F06E8E" w:rsidRDefault="00180F9F" w:rsidP="00180F9F">
      <w:pPr>
        <w:spacing w:after="240"/>
        <w:ind w:left="1440" w:hanging="720"/>
        <w:rPr>
          <w:szCs w:val="20"/>
        </w:rPr>
      </w:pPr>
      <w:r w:rsidRPr="00F06E8E">
        <w:rPr>
          <w:szCs w:val="20"/>
        </w:rPr>
        <w:lastRenderedPageBreak/>
        <w:t>(h)</w:t>
      </w:r>
      <w:r w:rsidRPr="00F06E8E">
        <w:rPr>
          <w:szCs w:val="20"/>
        </w:rPr>
        <w:tab/>
        <w:t>Any Generation Resource that is Off-Line and available but does not have a Three-Part Supply Offer;</w:t>
      </w:r>
    </w:p>
    <w:p w14:paraId="5977304D" w14:textId="77777777" w:rsidR="00180F9F" w:rsidRPr="00F06E8E" w:rsidRDefault="00180F9F" w:rsidP="00180F9F">
      <w:pPr>
        <w:spacing w:after="240"/>
        <w:ind w:left="1440" w:hanging="720"/>
        <w:rPr>
          <w:szCs w:val="20"/>
        </w:rPr>
      </w:pPr>
      <w:r w:rsidRPr="00F06E8E">
        <w:rPr>
          <w:szCs w:val="20"/>
        </w:rPr>
        <w:t>(i)</w:t>
      </w:r>
      <w:r w:rsidRPr="00F06E8E">
        <w:rPr>
          <w:szCs w:val="20"/>
        </w:rPr>
        <w:tab/>
        <w:t>Forced Outage information; and</w:t>
      </w:r>
    </w:p>
    <w:p w14:paraId="4C84E066" w14:textId="77777777" w:rsidR="00180F9F" w:rsidRPr="00F06E8E" w:rsidRDefault="00180F9F" w:rsidP="00180F9F">
      <w:pPr>
        <w:spacing w:after="240"/>
        <w:ind w:left="1440" w:hanging="720"/>
        <w:rPr>
          <w:szCs w:val="20"/>
        </w:rPr>
      </w:pPr>
      <w:r w:rsidRPr="00F06E8E">
        <w:rPr>
          <w:szCs w:val="20"/>
        </w:rPr>
        <w:t>(j)</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0A18E83" w14:textId="77777777" w:rsidR="00180F9F" w:rsidRPr="00F06E8E" w:rsidRDefault="00180F9F" w:rsidP="00180F9F">
      <w:pPr>
        <w:spacing w:after="240"/>
        <w:ind w:left="720" w:hanging="720"/>
        <w:rPr>
          <w:szCs w:val="20"/>
        </w:rPr>
      </w:pPr>
      <w:r w:rsidRPr="00F06E8E">
        <w:rPr>
          <w:szCs w:val="20"/>
        </w:rPr>
        <w:t>(12)</w:t>
      </w:r>
      <w:r w:rsidRPr="00F06E8E">
        <w:rPr>
          <w:szCs w:val="20"/>
        </w:rPr>
        <w:tab/>
        <w:t>The HRUC process and the DRUC process are as follows:</w:t>
      </w:r>
    </w:p>
    <w:p w14:paraId="70E4E8D1"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F06E8E">
        <w:rPr>
          <w:szCs w:val="20"/>
        </w:rPr>
        <w:t>current status</w:t>
      </w:r>
      <w:proofErr w:type="gramEnd"/>
      <w:r w:rsidRPr="00F06E8E">
        <w:rPr>
          <w:szCs w:val="20"/>
        </w:rPr>
        <w:t xml:space="preserve"> and updated for each remaining hour in the study as indicated in the COP for Resources and in the Outage Scheduler for transmission elements. </w:t>
      </w:r>
    </w:p>
    <w:p w14:paraId="18C480BB" w14:textId="77777777" w:rsidR="00180F9F" w:rsidRPr="00F06E8E" w:rsidRDefault="00180F9F" w:rsidP="00180F9F">
      <w:pPr>
        <w:spacing w:after="240"/>
        <w:ind w:left="1440" w:hanging="720"/>
        <w:rPr>
          <w:szCs w:val="20"/>
        </w:rPr>
      </w:pPr>
      <w:r w:rsidRPr="00F06E8E">
        <w:rPr>
          <w:szCs w:val="20"/>
        </w:rPr>
        <w:t>(b)</w:t>
      </w:r>
      <w:r w:rsidRPr="00F06E8E">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458B4180" w14:textId="77777777" w:rsidR="00180F9F" w:rsidRPr="00F06E8E" w:rsidRDefault="00180F9F" w:rsidP="00180F9F">
      <w:pPr>
        <w:spacing w:after="240"/>
        <w:ind w:left="1440" w:hanging="720"/>
        <w:rPr>
          <w:szCs w:val="20"/>
        </w:rPr>
      </w:pPr>
      <w:r w:rsidRPr="00F06E8E">
        <w:rPr>
          <w:szCs w:val="20"/>
        </w:rPr>
        <w:t>(c)</w:t>
      </w:r>
      <w:r w:rsidRPr="00F06E8E">
        <w:rPr>
          <w:szCs w:val="20"/>
        </w:rPr>
        <w:tab/>
        <w:t>The DRUC process uses the Day-Ahead weather forecast for each hour of the Operating Day.  The HRUC process uses the weather forecast information for each hour of the balance of the RUC Study Period.</w:t>
      </w:r>
    </w:p>
    <w:p w14:paraId="0A5CB4DA" w14:textId="77777777" w:rsidR="00180F9F" w:rsidRPr="00F06E8E" w:rsidRDefault="00180F9F" w:rsidP="00180F9F">
      <w:pPr>
        <w:spacing w:after="240"/>
        <w:ind w:left="720" w:hanging="720"/>
        <w:rPr>
          <w:szCs w:val="20"/>
        </w:rPr>
      </w:pPr>
      <w:r w:rsidRPr="00F06E8E">
        <w:rPr>
          <w:szCs w:val="20"/>
        </w:rPr>
        <w:t>(13)</w:t>
      </w:r>
      <w:r w:rsidRPr="00F06E8E">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2192D182" w14:textId="77777777" w:rsidR="00180F9F" w:rsidRPr="00F06E8E" w:rsidRDefault="00180F9F" w:rsidP="00180F9F">
      <w:pPr>
        <w:spacing w:after="240"/>
        <w:ind w:left="720" w:hanging="720"/>
        <w:rPr>
          <w:szCs w:val="20"/>
        </w:rPr>
      </w:pPr>
      <w:r w:rsidRPr="00F06E8E">
        <w:rPr>
          <w:iCs/>
          <w:szCs w:val="20"/>
        </w:rPr>
        <w:t>(14)</w:t>
      </w:r>
      <w:r w:rsidRPr="00F06E8E">
        <w:rPr>
          <w:iCs/>
          <w:szCs w:val="20"/>
        </w:rPr>
        <w:tab/>
      </w:r>
      <w:r w:rsidRPr="00F06E8E">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w:t>
      </w:r>
      <w:r w:rsidRPr="00F06E8E">
        <w:rPr>
          <w:szCs w:val="20"/>
        </w:rPr>
        <w:lastRenderedPageBreak/>
        <w:t xml:space="preserve">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w:t>
      </w:r>
      <w:proofErr w:type="gramStart"/>
      <w:r w:rsidRPr="00F06E8E">
        <w:rPr>
          <w:szCs w:val="20"/>
        </w:rPr>
        <w:t>in order to</w:t>
      </w:r>
      <w:proofErr w:type="gramEnd"/>
      <w:r w:rsidRPr="00F06E8E">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187C388D" w14:textId="77777777" w:rsidR="00180F9F" w:rsidRPr="00F06E8E" w:rsidRDefault="00180F9F" w:rsidP="00180F9F">
      <w:pPr>
        <w:spacing w:after="240"/>
        <w:ind w:left="720" w:hanging="720"/>
        <w:rPr>
          <w:iCs/>
          <w:szCs w:val="20"/>
        </w:rPr>
      </w:pPr>
      <w:r w:rsidRPr="00F06E8E">
        <w:rPr>
          <w:iCs/>
          <w:szCs w:val="20"/>
        </w:rPr>
        <w:t>(15)</w:t>
      </w:r>
      <w:r w:rsidRPr="00F06E8E">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70924845" w14:textId="77777777" w:rsidR="00180F9F" w:rsidRPr="00F06E8E" w:rsidRDefault="00180F9F" w:rsidP="00180F9F">
      <w:pPr>
        <w:spacing w:after="240"/>
        <w:ind w:left="720" w:hanging="720"/>
        <w:rPr>
          <w:iCs/>
          <w:szCs w:val="20"/>
        </w:rPr>
      </w:pPr>
      <w:r w:rsidRPr="00F06E8E">
        <w:rPr>
          <w:iCs/>
          <w:szCs w:val="20"/>
        </w:rPr>
        <w:t>(16)</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36EB711C" w14:textId="77777777" w:rsidR="00180F9F" w:rsidRPr="00F06E8E" w:rsidRDefault="00180F9F" w:rsidP="00180F9F">
      <w:pPr>
        <w:spacing w:after="240"/>
        <w:ind w:left="720" w:hanging="720"/>
        <w:rPr>
          <w:iCs/>
          <w:szCs w:val="20"/>
        </w:rPr>
      </w:pPr>
      <w:r w:rsidRPr="00F06E8E">
        <w:rPr>
          <w:iCs/>
          <w:szCs w:val="20"/>
        </w:rPr>
        <w:t>(17)</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180F9F" w:rsidRPr="00F06E8E" w14:paraId="2356C63A" w14:textId="77777777" w:rsidTr="00B90C21">
        <w:trPr>
          <w:trHeight w:val="1205"/>
        </w:trPr>
        <w:tc>
          <w:tcPr>
            <w:tcW w:w="9445" w:type="dxa"/>
            <w:shd w:val="pct12" w:color="auto" w:fill="auto"/>
          </w:tcPr>
          <w:p w14:paraId="015F0456" w14:textId="77777777" w:rsidR="00180F9F" w:rsidRPr="00F06E8E" w:rsidRDefault="00180F9F" w:rsidP="00B90C21">
            <w:pPr>
              <w:spacing w:after="240"/>
              <w:rPr>
                <w:b/>
                <w:i/>
                <w:iCs/>
                <w:szCs w:val="20"/>
              </w:rPr>
            </w:pPr>
            <w:r w:rsidRPr="00F06E8E">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3535FD75" w14:textId="77777777" w:rsidR="00180F9F" w:rsidRPr="00F06E8E" w:rsidRDefault="00180F9F" w:rsidP="00B90C21">
            <w:pPr>
              <w:keepNext/>
              <w:tabs>
                <w:tab w:val="left" w:pos="1080"/>
              </w:tabs>
              <w:spacing w:before="240" w:after="240"/>
              <w:ind w:left="1080" w:hanging="1080"/>
              <w:outlineLvl w:val="2"/>
              <w:rPr>
                <w:b/>
                <w:i/>
                <w:szCs w:val="20"/>
                <w:lang w:val="x-none" w:eastAsia="x-none"/>
              </w:rPr>
            </w:pPr>
            <w:bookmarkStart w:id="90" w:name="_Toc60038341"/>
            <w:r w:rsidRPr="00F06E8E">
              <w:rPr>
                <w:b/>
                <w:i/>
                <w:szCs w:val="20"/>
                <w:lang w:val="x-none" w:eastAsia="x-none"/>
              </w:rPr>
              <w:lastRenderedPageBreak/>
              <w:t>5.5.2</w:t>
            </w:r>
            <w:r w:rsidRPr="00F06E8E">
              <w:rPr>
                <w:b/>
                <w:i/>
                <w:szCs w:val="20"/>
                <w:lang w:val="x-none" w:eastAsia="x-none"/>
              </w:rPr>
              <w:tab/>
              <w:t>Reliability Unit Commitment (RUC) Process</w:t>
            </w:r>
            <w:bookmarkEnd w:id="90"/>
          </w:p>
          <w:p w14:paraId="73493D68" w14:textId="77777777" w:rsidR="00180F9F" w:rsidRPr="00F06E8E" w:rsidRDefault="00180F9F" w:rsidP="00B90C21">
            <w:pPr>
              <w:spacing w:after="240"/>
              <w:ind w:left="720" w:hanging="720"/>
              <w:rPr>
                <w:rFonts w:ascii="Courier New" w:hAnsi="Courier New" w:cs="Courier New"/>
                <w:sz w:val="20"/>
                <w:szCs w:val="20"/>
              </w:rPr>
            </w:pPr>
            <w:r w:rsidRPr="00F06E8E">
              <w:rPr>
                <w:szCs w:val="20"/>
              </w:rPr>
              <w:t>(1)</w:t>
            </w:r>
            <w:r w:rsidRPr="00F06E8E">
              <w:rPr>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F06E8E">
              <w:rPr>
                <w:szCs w:val="20"/>
              </w:rPr>
              <w:t>takes into account</w:t>
            </w:r>
            <w:proofErr w:type="gramEnd"/>
            <w:r w:rsidRPr="00F06E8E">
              <w:rPr>
                <w:szCs w:val="20"/>
              </w:rPr>
              <w:t xml:space="preserve">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F06E8E">
              <w:rPr>
                <w:rFonts w:ascii="Courier New" w:hAnsi="Courier New" w:cs="Courier New"/>
                <w:sz w:val="20"/>
                <w:szCs w:val="20"/>
              </w:rPr>
              <w:t xml:space="preserve"> </w:t>
            </w:r>
          </w:p>
          <w:p w14:paraId="5BC5A432" w14:textId="77777777" w:rsidR="00180F9F" w:rsidRPr="00F06E8E" w:rsidRDefault="00180F9F" w:rsidP="00B90C21">
            <w:pPr>
              <w:spacing w:after="240"/>
              <w:ind w:left="720" w:hanging="720"/>
              <w:rPr>
                <w:szCs w:val="20"/>
              </w:rPr>
            </w:pPr>
            <w:r w:rsidRPr="00F06E8E">
              <w:rPr>
                <w:szCs w:val="20"/>
              </w:rPr>
              <w:t>(2)</w:t>
            </w:r>
            <w:r w:rsidRPr="00F06E8E">
              <w:rPr>
                <w:szCs w:val="20"/>
              </w:rPr>
              <w:tab/>
              <w:t>ERCOT shall create an ASDC for each Ancillary Service for use in RUC.  ERCOT shall post the ASDCs to the ERCOT website as soon as practicable after any change to the ASDCs.</w:t>
            </w:r>
          </w:p>
          <w:p w14:paraId="4838F97D" w14:textId="77777777" w:rsidR="00180F9F" w:rsidRPr="00F06E8E" w:rsidRDefault="00180F9F" w:rsidP="00B90C21">
            <w:pPr>
              <w:spacing w:after="240"/>
              <w:ind w:left="720" w:hanging="720"/>
              <w:rPr>
                <w:szCs w:val="20"/>
              </w:rPr>
            </w:pPr>
            <w:r w:rsidRPr="00F06E8E">
              <w:rPr>
                <w:szCs w:val="20"/>
              </w:rPr>
              <w:t>(3)</w:t>
            </w:r>
            <w:r w:rsidRPr="00F06E8E">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4CC81CC2" w14:textId="77777777" w:rsidR="00180F9F" w:rsidRPr="00F06E8E" w:rsidRDefault="00180F9F" w:rsidP="00B90C21">
            <w:pPr>
              <w:spacing w:after="240"/>
              <w:ind w:left="720" w:hanging="720"/>
              <w:rPr>
                <w:szCs w:val="20"/>
              </w:rPr>
            </w:pPr>
            <w:r w:rsidRPr="00F06E8E">
              <w:rPr>
                <w:szCs w:val="20"/>
              </w:rPr>
              <w:t>(4)</w:t>
            </w:r>
            <w:r w:rsidRPr="00F06E8E">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34040AFB" w14:textId="77777777" w:rsidR="00180F9F" w:rsidRPr="00F06E8E" w:rsidRDefault="00180F9F" w:rsidP="00B90C21">
            <w:pPr>
              <w:spacing w:after="240"/>
              <w:ind w:left="720" w:hanging="720"/>
              <w:rPr>
                <w:szCs w:val="20"/>
              </w:rPr>
            </w:pPr>
            <w:r w:rsidRPr="00F06E8E">
              <w:rPr>
                <w:szCs w:val="20"/>
              </w:rPr>
              <w:t>(5)</w:t>
            </w:r>
            <w:r w:rsidRPr="00F06E8E">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1A26041F" w14:textId="77777777" w:rsidR="00180F9F" w:rsidRPr="00F06E8E" w:rsidRDefault="00180F9F" w:rsidP="00B90C21">
            <w:pPr>
              <w:spacing w:after="240"/>
              <w:ind w:left="720" w:hanging="720"/>
              <w:rPr>
                <w:szCs w:val="20"/>
              </w:rPr>
            </w:pPr>
            <w:r w:rsidRPr="00F06E8E">
              <w:rPr>
                <w:szCs w:val="20"/>
              </w:rPr>
              <w:t>(6)</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3F78D0EF" w14:textId="77777777" w:rsidR="00180F9F" w:rsidRPr="00F06E8E" w:rsidRDefault="00180F9F" w:rsidP="00B90C21">
            <w:pPr>
              <w:spacing w:after="240"/>
              <w:ind w:left="720" w:hanging="720"/>
              <w:rPr>
                <w:iCs/>
                <w:szCs w:val="20"/>
              </w:rPr>
            </w:pPr>
            <w:r w:rsidRPr="00F06E8E">
              <w:rPr>
                <w:iCs/>
                <w:szCs w:val="20"/>
              </w:rPr>
              <w:t>(7)</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w:t>
            </w:r>
            <w:r w:rsidRPr="00F06E8E">
              <w:rPr>
                <w:iCs/>
                <w:szCs w:val="20"/>
              </w:rPr>
              <w:lastRenderedPageBreak/>
              <w:t xml:space="preserve">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F06E8E">
              <w:rPr>
                <w:iCs/>
                <w:szCs w:val="20"/>
              </w:rPr>
              <w:t>taking into account</w:t>
            </w:r>
            <w:proofErr w:type="gramEnd"/>
            <w:r w:rsidRPr="00F06E8E">
              <w:rPr>
                <w:iCs/>
                <w:szCs w:val="20"/>
              </w:rPr>
              <w:t xml:space="preserve">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w:t>
            </w:r>
          </w:p>
          <w:p w14:paraId="18F43918" w14:textId="77777777" w:rsidR="00180F9F" w:rsidRPr="00F06E8E" w:rsidRDefault="00180F9F" w:rsidP="00B90C21">
            <w:pPr>
              <w:spacing w:after="240"/>
              <w:ind w:left="720" w:hanging="720"/>
              <w:rPr>
                <w:szCs w:val="20"/>
              </w:rPr>
            </w:pPr>
            <w:r w:rsidRPr="00F06E8E">
              <w:rPr>
                <w:iCs/>
                <w:szCs w:val="20"/>
              </w:rPr>
              <w:t>(8)</w:t>
            </w:r>
            <w:r w:rsidRPr="00F06E8E">
              <w:rPr>
                <w:iCs/>
                <w:szCs w:val="20"/>
              </w:rPr>
              <w:tab/>
              <w:t xml:space="preserve">ERCOT shall issue RUC instructions to each QSE specifying its Resources that have been committed </w:t>
            </w:r>
            <w:proofErr w:type="gramStart"/>
            <w:r w:rsidRPr="00F06E8E">
              <w:rPr>
                <w:iCs/>
                <w:szCs w:val="20"/>
              </w:rPr>
              <w:t>as a result of</w:t>
            </w:r>
            <w:proofErr w:type="gramEnd"/>
            <w:r w:rsidRPr="00F06E8E">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p w14:paraId="6C3F0025" w14:textId="77777777" w:rsidR="00180F9F" w:rsidRPr="00F06E8E" w:rsidRDefault="00180F9F" w:rsidP="00B90C21">
            <w:pPr>
              <w:spacing w:after="240"/>
              <w:ind w:left="720" w:hanging="720"/>
              <w:rPr>
                <w:szCs w:val="20"/>
              </w:rPr>
            </w:pPr>
            <w:r w:rsidRPr="00F06E8E">
              <w:rPr>
                <w:szCs w:val="20"/>
              </w:rPr>
              <w:t>(9)</w:t>
            </w:r>
            <w:r w:rsidRPr="00F06E8E">
              <w:rPr>
                <w:szCs w:val="20"/>
              </w:rPr>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F06E8E">
              <w:rPr>
                <w:szCs w:val="20"/>
              </w:rPr>
              <w:t>All of</w:t>
            </w:r>
            <w:proofErr w:type="gramEnd"/>
            <w:r w:rsidRPr="00F06E8E">
              <w:rPr>
                <w:szCs w:val="20"/>
              </w:rPr>
              <w:t xml:space="preserve">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(15)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47F56EA5" w14:textId="77777777" w:rsidR="00180F9F" w:rsidRPr="00F06E8E" w:rsidRDefault="00180F9F" w:rsidP="00B90C21">
            <w:pPr>
              <w:spacing w:after="240"/>
              <w:ind w:left="720" w:hanging="720"/>
              <w:rPr>
                <w:szCs w:val="20"/>
              </w:rPr>
            </w:pPr>
            <w:r w:rsidRPr="00F06E8E">
              <w:rPr>
                <w:szCs w:val="20"/>
              </w:rPr>
              <w:t>(10)</w:t>
            </w:r>
            <w:r w:rsidRPr="00F06E8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(13) below pursuant to paragraph (4) of Section 8.1.2</w:t>
            </w:r>
            <w:r w:rsidRPr="00F06E8E">
              <w:rPr>
                <w:szCs w:val="20"/>
              </w:rPr>
              <w:t xml:space="preserve">,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proofErr w:type="gramStart"/>
            <w:r w:rsidRPr="00F06E8E">
              <w:rPr>
                <w:szCs w:val="20"/>
              </w:rPr>
              <w:t>However</w:t>
            </w:r>
            <w:proofErr w:type="gramEnd"/>
            <w:r w:rsidRPr="00F06E8E">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DA29CAA" w14:textId="77777777" w:rsidR="00180F9F" w:rsidRPr="00F06E8E" w:rsidRDefault="00180F9F" w:rsidP="00B90C21">
            <w:pPr>
              <w:spacing w:after="240"/>
              <w:ind w:left="720" w:hanging="720"/>
              <w:rPr>
                <w:iCs/>
                <w:szCs w:val="20"/>
              </w:rPr>
            </w:pPr>
            <w:r w:rsidRPr="00F06E8E">
              <w:rPr>
                <w:iCs/>
                <w:szCs w:val="20"/>
              </w:rPr>
              <w:lastRenderedPageBreak/>
              <w:t>(11)</w:t>
            </w:r>
            <w:r w:rsidRPr="00F06E8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5260EEBD" w14:textId="77777777" w:rsidR="00180F9F" w:rsidRPr="00F06E8E" w:rsidRDefault="00180F9F" w:rsidP="00B90C21">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6BB39F5A" w14:textId="77777777" w:rsidR="00180F9F" w:rsidRPr="00F06E8E" w:rsidRDefault="00180F9F" w:rsidP="00B90C21">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64F51F9A" w14:textId="77777777" w:rsidR="00180F9F" w:rsidRPr="00F06E8E" w:rsidRDefault="00180F9F" w:rsidP="00B90C21">
            <w:pPr>
              <w:spacing w:after="240"/>
              <w:ind w:left="720" w:hanging="720"/>
              <w:rPr>
                <w:szCs w:val="20"/>
              </w:rPr>
            </w:pPr>
            <w:r w:rsidRPr="00F06E8E">
              <w:rPr>
                <w:szCs w:val="20"/>
              </w:rPr>
              <w:t>(12)</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2ACA43F8" w14:textId="77777777" w:rsidR="00180F9F" w:rsidRPr="00F06E8E" w:rsidDel="00B23B98" w:rsidRDefault="00180F9F" w:rsidP="00B90C21">
            <w:pPr>
              <w:spacing w:after="240"/>
              <w:ind w:left="720" w:hanging="720"/>
              <w:rPr>
                <w:szCs w:val="20"/>
              </w:rPr>
            </w:pPr>
            <w:r w:rsidRPr="00F06E8E">
              <w:rPr>
                <w:szCs w:val="20"/>
              </w:rPr>
              <w:t>(13</w:t>
            </w:r>
            <w:r w:rsidRPr="00F06E8E" w:rsidDel="00B23B98">
              <w:rPr>
                <w:szCs w:val="20"/>
              </w:rPr>
              <w:t>)</w:t>
            </w:r>
            <w:r w:rsidRPr="00F06E8E"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2C9E3F96" w14:textId="77777777" w:rsidR="00180F9F" w:rsidRPr="00F06E8E" w:rsidRDefault="00180F9F" w:rsidP="00B90C21">
            <w:pPr>
              <w:spacing w:after="240"/>
              <w:ind w:left="720" w:hanging="720"/>
              <w:rPr>
                <w:szCs w:val="20"/>
              </w:rPr>
            </w:pPr>
            <w:r w:rsidRPr="00F06E8E">
              <w:rPr>
                <w:szCs w:val="20"/>
              </w:rPr>
              <w:t>(14)</w:t>
            </w:r>
            <w:r w:rsidRPr="00F06E8E">
              <w:rPr>
                <w:szCs w:val="20"/>
              </w:rP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w:t>
            </w:r>
            <w:r w:rsidRPr="00F06E8E">
              <w:rPr>
                <w:szCs w:val="20"/>
              </w:rPr>
              <w:lastRenderedPageBreak/>
              <w:t>Ancillary Service provision in RUC shall be limited by the Resource’s Ancillary Service capabilities as reflected in the COP.</w:t>
            </w:r>
          </w:p>
          <w:p w14:paraId="4DFA23B3" w14:textId="77777777" w:rsidR="00180F9F" w:rsidRPr="00F06E8E" w:rsidRDefault="00180F9F" w:rsidP="00B90C21">
            <w:pPr>
              <w:spacing w:after="240"/>
              <w:ind w:left="720" w:hanging="720"/>
              <w:rPr>
                <w:szCs w:val="20"/>
              </w:rPr>
            </w:pPr>
            <w:r w:rsidRPr="00F06E8E">
              <w:rPr>
                <w:szCs w:val="20"/>
              </w:rPr>
              <w:t>(15)</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10386B70" w14:textId="77777777" w:rsidR="00180F9F" w:rsidRPr="00F06E8E" w:rsidRDefault="00180F9F" w:rsidP="00B90C21">
            <w:pPr>
              <w:ind w:left="720"/>
              <w:rPr>
                <w:szCs w:val="20"/>
              </w:rPr>
            </w:pPr>
            <w:r w:rsidRPr="00F06E8E">
              <w:rPr>
                <w:szCs w:val="20"/>
              </w:rPr>
              <w:t>The above parameter is defined as follows:</w:t>
            </w:r>
          </w:p>
          <w:tbl>
            <w:tblPr>
              <w:tblW w:w="848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237"/>
            </w:tblGrid>
            <w:tr w:rsidR="00180F9F" w:rsidRPr="00F06E8E" w14:paraId="66C12135" w14:textId="77777777" w:rsidTr="00B90C21">
              <w:trPr>
                <w:trHeight w:val="386"/>
              </w:trPr>
              <w:tc>
                <w:tcPr>
                  <w:tcW w:w="2439" w:type="dxa"/>
                </w:tcPr>
                <w:p w14:paraId="5F7E6042" w14:textId="77777777" w:rsidR="00180F9F" w:rsidRPr="00F06E8E" w:rsidRDefault="00180F9F" w:rsidP="00B90C21">
                  <w:pPr>
                    <w:rPr>
                      <w:b/>
                      <w:sz w:val="20"/>
                      <w:szCs w:val="20"/>
                    </w:rPr>
                  </w:pPr>
                  <w:r w:rsidRPr="00F06E8E">
                    <w:rPr>
                      <w:b/>
                      <w:sz w:val="20"/>
                      <w:szCs w:val="20"/>
                    </w:rPr>
                    <w:t>Parameter</w:t>
                  </w:r>
                </w:p>
              </w:tc>
              <w:tc>
                <w:tcPr>
                  <w:tcW w:w="1805" w:type="dxa"/>
                  <w:shd w:val="clear" w:color="auto" w:fill="auto"/>
                </w:tcPr>
                <w:p w14:paraId="0E3FA324" w14:textId="77777777" w:rsidR="00180F9F" w:rsidRPr="00F06E8E" w:rsidRDefault="00180F9F" w:rsidP="00B90C21">
                  <w:pPr>
                    <w:rPr>
                      <w:b/>
                      <w:sz w:val="20"/>
                      <w:szCs w:val="20"/>
                    </w:rPr>
                  </w:pPr>
                  <w:r w:rsidRPr="00F06E8E">
                    <w:rPr>
                      <w:b/>
                      <w:sz w:val="20"/>
                      <w:szCs w:val="20"/>
                    </w:rPr>
                    <w:t>Unit</w:t>
                  </w:r>
                </w:p>
              </w:tc>
              <w:tc>
                <w:tcPr>
                  <w:tcW w:w="4237" w:type="dxa"/>
                  <w:shd w:val="clear" w:color="auto" w:fill="auto"/>
                </w:tcPr>
                <w:p w14:paraId="3A62436B" w14:textId="77777777" w:rsidR="00180F9F" w:rsidRPr="00F06E8E" w:rsidRDefault="00180F9F" w:rsidP="00B90C21">
                  <w:pPr>
                    <w:rPr>
                      <w:b/>
                      <w:sz w:val="20"/>
                      <w:szCs w:val="20"/>
                    </w:rPr>
                  </w:pPr>
                  <w:r w:rsidRPr="00F06E8E">
                    <w:rPr>
                      <w:b/>
                      <w:sz w:val="20"/>
                      <w:szCs w:val="20"/>
                    </w:rPr>
                    <w:t>Current Value*</w:t>
                  </w:r>
                </w:p>
              </w:tc>
            </w:tr>
            <w:tr w:rsidR="00180F9F" w:rsidRPr="00F06E8E" w14:paraId="6C998CB2" w14:textId="77777777" w:rsidTr="00B90C21">
              <w:trPr>
                <w:trHeight w:val="359"/>
              </w:trPr>
              <w:tc>
                <w:tcPr>
                  <w:tcW w:w="2439" w:type="dxa"/>
                </w:tcPr>
                <w:p w14:paraId="1A23D715" w14:textId="77777777" w:rsidR="00180F9F" w:rsidRPr="00F06E8E" w:rsidRDefault="00180F9F" w:rsidP="00B90C21">
                  <w:pPr>
                    <w:spacing w:after="240"/>
                    <w:rPr>
                      <w:sz w:val="20"/>
                      <w:szCs w:val="20"/>
                    </w:rPr>
                  </w:pPr>
                  <w:r w:rsidRPr="00F06E8E">
                    <w:rPr>
                      <w:sz w:val="20"/>
                      <w:szCs w:val="20"/>
                    </w:rPr>
                    <w:t>1HRLESSCOSTSCALING</w:t>
                  </w:r>
                </w:p>
              </w:tc>
              <w:tc>
                <w:tcPr>
                  <w:tcW w:w="1805" w:type="dxa"/>
                  <w:shd w:val="clear" w:color="auto" w:fill="auto"/>
                </w:tcPr>
                <w:p w14:paraId="6BFEF886" w14:textId="77777777" w:rsidR="00180F9F" w:rsidRPr="00F06E8E" w:rsidRDefault="00180F9F" w:rsidP="00B90C21">
                  <w:pPr>
                    <w:spacing w:after="240"/>
                    <w:rPr>
                      <w:sz w:val="20"/>
                      <w:szCs w:val="20"/>
                    </w:rPr>
                  </w:pPr>
                  <w:r w:rsidRPr="00F06E8E">
                    <w:rPr>
                      <w:sz w:val="20"/>
                      <w:szCs w:val="20"/>
                    </w:rPr>
                    <w:t>Percentage</w:t>
                  </w:r>
                </w:p>
              </w:tc>
              <w:tc>
                <w:tcPr>
                  <w:tcW w:w="4237" w:type="dxa"/>
                  <w:shd w:val="clear" w:color="auto" w:fill="auto"/>
                </w:tcPr>
                <w:p w14:paraId="2F9119DA" w14:textId="77777777" w:rsidR="00180F9F" w:rsidRPr="00F06E8E" w:rsidRDefault="00180F9F" w:rsidP="00B90C21">
                  <w:pPr>
                    <w:spacing w:after="240"/>
                    <w:rPr>
                      <w:sz w:val="20"/>
                      <w:szCs w:val="20"/>
                    </w:rPr>
                  </w:pPr>
                  <w:r w:rsidRPr="00F06E8E">
                    <w:rPr>
                      <w:sz w:val="20"/>
                      <w:szCs w:val="20"/>
                    </w:rPr>
                    <w:t>Maximum value of 100%</w:t>
                  </w:r>
                </w:p>
              </w:tc>
            </w:tr>
            <w:tr w:rsidR="00180F9F" w:rsidRPr="00F06E8E" w14:paraId="6DE88266" w14:textId="77777777" w:rsidTr="00B90C21">
              <w:trPr>
                <w:trHeight w:val="1178"/>
              </w:trPr>
              <w:tc>
                <w:tcPr>
                  <w:tcW w:w="8481" w:type="dxa"/>
                  <w:gridSpan w:val="3"/>
                </w:tcPr>
                <w:p w14:paraId="59B773F6" w14:textId="77777777" w:rsidR="00180F9F" w:rsidRPr="00F06E8E" w:rsidRDefault="00180F9F" w:rsidP="00B90C21">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BDF81B0" w14:textId="77777777" w:rsidR="00180F9F" w:rsidRPr="00F06E8E" w:rsidRDefault="00180F9F" w:rsidP="00B90C21">
            <w:pPr>
              <w:spacing w:before="240" w:after="240"/>
              <w:ind w:left="720" w:hanging="720"/>
              <w:rPr>
                <w:szCs w:val="20"/>
              </w:rPr>
            </w:pPr>
            <w:r w:rsidRPr="00F06E8E">
              <w:rPr>
                <w:szCs w:val="20"/>
              </w:rPr>
              <w:t>(16)</w:t>
            </w:r>
            <w:r w:rsidRPr="00F06E8E">
              <w:rPr>
                <w:szCs w:val="20"/>
              </w:rPr>
              <w:tab/>
              <w:t xml:space="preserve">Factors included in the RUC process are: </w:t>
            </w:r>
          </w:p>
          <w:p w14:paraId="187EEF84" w14:textId="77777777" w:rsidR="00180F9F" w:rsidRPr="00F06E8E" w:rsidRDefault="00180F9F" w:rsidP="00B90C21">
            <w:pPr>
              <w:spacing w:after="240"/>
              <w:ind w:left="1440" w:hanging="720"/>
              <w:rPr>
                <w:szCs w:val="20"/>
              </w:rPr>
            </w:pPr>
            <w:r w:rsidRPr="00F06E8E">
              <w:rPr>
                <w:szCs w:val="20"/>
              </w:rPr>
              <w:t>(a)</w:t>
            </w:r>
            <w:r w:rsidRPr="00F06E8E">
              <w:rPr>
                <w:szCs w:val="20"/>
              </w:rPr>
              <w:tab/>
              <w:t xml:space="preserve">ERCOT System-wide hourly Load forecast allocated appropriately </w:t>
            </w:r>
            <w:proofErr w:type="gramStart"/>
            <w:r w:rsidRPr="00F06E8E">
              <w:rPr>
                <w:szCs w:val="20"/>
              </w:rPr>
              <w:t>over Load</w:t>
            </w:r>
            <w:proofErr w:type="gramEnd"/>
            <w:r w:rsidRPr="00F06E8E">
              <w:rPr>
                <w:szCs w:val="20"/>
              </w:rPr>
              <w:t xml:space="preserve"> buses;</w:t>
            </w:r>
          </w:p>
          <w:p w14:paraId="58B765BB" w14:textId="77777777" w:rsidR="00180F9F" w:rsidRPr="00F06E8E" w:rsidRDefault="00180F9F" w:rsidP="00B90C21">
            <w:pPr>
              <w:spacing w:after="240"/>
              <w:ind w:left="1440" w:hanging="720"/>
              <w:rPr>
                <w:szCs w:val="20"/>
              </w:rPr>
            </w:pPr>
            <w:r w:rsidRPr="00F06E8E">
              <w:rPr>
                <w:szCs w:val="20"/>
              </w:rPr>
              <w:t>(b)</w:t>
            </w:r>
            <w:r w:rsidRPr="00F06E8E">
              <w:rPr>
                <w:szCs w:val="20"/>
              </w:rPr>
              <w:tab/>
              <w:t>ERCOT’s Ancillary Service Plans in the form of ASDCs;</w:t>
            </w:r>
          </w:p>
          <w:p w14:paraId="0EC69B6A" w14:textId="77777777" w:rsidR="00180F9F" w:rsidRPr="00F06E8E" w:rsidRDefault="00180F9F" w:rsidP="00B90C21">
            <w:pPr>
              <w:spacing w:after="240"/>
              <w:ind w:left="1440" w:hanging="720"/>
              <w:rPr>
                <w:szCs w:val="20"/>
              </w:rPr>
            </w:pPr>
            <w:r w:rsidRPr="00F06E8E">
              <w:rPr>
                <w:szCs w:val="20"/>
              </w:rPr>
              <w:t>(c)</w:t>
            </w:r>
            <w:r w:rsidRPr="00F06E8E">
              <w:rPr>
                <w:szCs w:val="20"/>
              </w:rPr>
              <w:tab/>
              <w:t>Transmission constraints – Transfer limits on energy flows through the electricity network;</w:t>
            </w:r>
          </w:p>
          <w:p w14:paraId="7444FB3C" w14:textId="77777777" w:rsidR="00180F9F" w:rsidRPr="00F06E8E" w:rsidRDefault="00180F9F" w:rsidP="00B90C21">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156722D0" w14:textId="77777777" w:rsidR="00180F9F" w:rsidRPr="00F06E8E" w:rsidRDefault="00180F9F" w:rsidP="00B90C21">
            <w:pPr>
              <w:spacing w:after="240"/>
              <w:ind w:left="2160" w:hanging="720"/>
              <w:rPr>
                <w:szCs w:val="20"/>
              </w:rPr>
            </w:pPr>
            <w:r w:rsidRPr="00F06E8E">
              <w:rPr>
                <w:szCs w:val="20"/>
              </w:rPr>
              <w:t>(ii)</w:t>
            </w:r>
            <w:r w:rsidRPr="00F06E8E">
              <w:rPr>
                <w:szCs w:val="20"/>
              </w:rPr>
              <w:tab/>
              <w:t xml:space="preserve">Generic constraints – protect the transmission system against transient instability, dynamic </w:t>
            </w:r>
            <w:proofErr w:type="gramStart"/>
            <w:r w:rsidRPr="00F06E8E">
              <w:rPr>
                <w:szCs w:val="20"/>
              </w:rPr>
              <w:t>instability</w:t>
            </w:r>
            <w:proofErr w:type="gramEnd"/>
            <w:r w:rsidRPr="00F06E8E">
              <w:rPr>
                <w:szCs w:val="20"/>
              </w:rPr>
              <w:t xml:space="preserve"> or voltage collapse;</w:t>
            </w:r>
          </w:p>
          <w:p w14:paraId="30AF3C56" w14:textId="77777777" w:rsidR="00180F9F" w:rsidRPr="00F06E8E" w:rsidRDefault="00180F9F" w:rsidP="00B90C21">
            <w:pPr>
              <w:spacing w:after="240"/>
              <w:ind w:left="1440" w:hanging="720"/>
              <w:rPr>
                <w:szCs w:val="20"/>
              </w:rPr>
            </w:pPr>
            <w:r w:rsidRPr="00F06E8E">
              <w:rPr>
                <w:szCs w:val="20"/>
              </w:rPr>
              <w:t>(d)</w:t>
            </w:r>
            <w:r w:rsidRPr="00F06E8E">
              <w:rPr>
                <w:szCs w:val="20"/>
              </w:rPr>
              <w:tab/>
              <w:t>Planned transmission topology;</w:t>
            </w:r>
          </w:p>
          <w:p w14:paraId="4DAA809D" w14:textId="77777777" w:rsidR="00180F9F" w:rsidRPr="00F06E8E" w:rsidRDefault="00180F9F" w:rsidP="00B90C21">
            <w:pPr>
              <w:spacing w:after="240"/>
              <w:ind w:left="1440" w:hanging="720"/>
              <w:rPr>
                <w:szCs w:val="20"/>
              </w:rPr>
            </w:pPr>
            <w:r w:rsidRPr="00F06E8E">
              <w:rPr>
                <w:szCs w:val="20"/>
              </w:rPr>
              <w:t>(e)</w:t>
            </w:r>
            <w:r w:rsidRPr="00F06E8E">
              <w:rPr>
                <w:szCs w:val="20"/>
              </w:rPr>
              <w:tab/>
              <w:t>Energy sufficiency constraints;</w:t>
            </w:r>
          </w:p>
          <w:p w14:paraId="2114EAEB" w14:textId="77777777" w:rsidR="00180F9F" w:rsidRPr="00F06E8E" w:rsidRDefault="00180F9F" w:rsidP="00B90C21">
            <w:pPr>
              <w:spacing w:after="240"/>
              <w:ind w:left="1440" w:hanging="720"/>
              <w:rPr>
                <w:szCs w:val="20"/>
              </w:rPr>
            </w:pPr>
            <w:r w:rsidRPr="00F06E8E">
              <w:rPr>
                <w:szCs w:val="20"/>
              </w:rPr>
              <w:t>(f)</w:t>
            </w:r>
            <w:r w:rsidRPr="00F06E8E">
              <w:rPr>
                <w:szCs w:val="20"/>
              </w:rPr>
              <w:tab/>
              <w:t>Inputs from the COP, as appropriate;</w:t>
            </w:r>
          </w:p>
          <w:p w14:paraId="3A84F1B8" w14:textId="77777777" w:rsidR="00180F9F" w:rsidRPr="00F06E8E" w:rsidRDefault="00180F9F" w:rsidP="00B90C21">
            <w:pPr>
              <w:spacing w:after="240"/>
              <w:ind w:left="1440" w:hanging="720"/>
              <w:rPr>
                <w:szCs w:val="20"/>
              </w:rPr>
            </w:pPr>
            <w:r w:rsidRPr="00F06E8E">
              <w:rPr>
                <w:szCs w:val="20"/>
              </w:rPr>
              <w:t>(g)</w:t>
            </w:r>
            <w:r w:rsidRPr="00F06E8E">
              <w:rPr>
                <w:szCs w:val="20"/>
              </w:rPr>
              <w:tab/>
              <w:t>Inputs from Resource Parameters, including a list of Off-Line Available Resources having a start-up time of one hour or less, as appropriate;</w:t>
            </w:r>
          </w:p>
          <w:p w14:paraId="1939EA1A" w14:textId="77777777" w:rsidR="00180F9F" w:rsidRPr="00F06E8E" w:rsidRDefault="00180F9F" w:rsidP="00B90C21">
            <w:pPr>
              <w:spacing w:after="240"/>
              <w:ind w:left="1440" w:hanging="720"/>
              <w:rPr>
                <w:szCs w:val="20"/>
              </w:rPr>
            </w:pPr>
            <w:r w:rsidRPr="00F06E8E">
              <w:rPr>
                <w:szCs w:val="20"/>
              </w:rPr>
              <w:t>(h)</w:t>
            </w:r>
            <w:r w:rsidRPr="00F06E8E">
              <w:rPr>
                <w:szCs w:val="20"/>
              </w:rPr>
              <w:tab/>
              <w:t>Each Generation Resource’s Minimum-Energy Offer and Startup Offer, from its Three-Part Supply Offer;</w:t>
            </w:r>
          </w:p>
          <w:p w14:paraId="5DD69B25" w14:textId="77777777" w:rsidR="00180F9F" w:rsidRPr="00F06E8E" w:rsidRDefault="00180F9F" w:rsidP="00B90C21">
            <w:pPr>
              <w:spacing w:after="240"/>
              <w:ind w:left="1440" w:hanging="720"/>
              <w:rPr>
                <w:szCs w:val="20"/>
              </w:rPr>
            </w:pPr>
            <w:r w:rsidRPr="00F06E8E">
              <w:rPr>
                <w:szCs w:val="20"/>
              </w:rPr>
              <w:lastRenderedPageBreak/>
              <w:t>(i)</w:t>
            </w:r>
            <w:r w:rsidRPr="00F06E8E">
              <w:rPr>
                <w:szCs w:val="20"/>
              </w:rPr>
              <w:tab/>
              <w:t>Any Generation Resource that is Off-Line and available but does not have a Three-Part Supply Offer;</w:t>
            </w:r>
          </w:p>
          <w:p w14:paraId="0D0AC106" w14:textId="77777777" w:rsidR="00180F9F" w:rsidRPr="00F06E8E" w:rsidRDefault="00180F9F" w:rsidP="00B90C21">
            <w:pPr>
              <w:spacing w:after="240"/>
              <w:ind w:left="1440" w:hanging="720"/>
              <w:rPr>
                <w:szCs w:val="20"/>
              </w:rPr>
            </w:pPr>
            <w:r w:rsidRPr="00F06E8E">
              <w:rPr>
                <w:szCs w:val="20"/>
              </w:rPr>
              <w:t>(j)</w:t>
            </w:r>
            <w:r w:rsidRPr="00F06E8E">
              <w:rPr>
                <w:szCs w:val="20"/>
              </w:rPr>
              <w:tab/>
              <w:t>Forced Outage information; and</w:t>
            </w:r>
          </w:p>
          <w:p w14:paraId="709BA9D7" w14:textId="77777777" w:rsidR="00180F9F" w:rsidRPr="00F06E8E" w:rsidRDefault="00180F9F" w:rsidP="00B90C21">
            <w:pPr>
              <w:spacing w:after="240"/>
              <w:ind w:left="1440" w:hanging="720"/>
              <w:rPr>
                <w:szCs w:val="20"/>
              </w:rPr>
            </w:pPr>
            <w:r w:rsidRPr="00F06E8E">
              <w:rPr>
                <w:szCs w:val="20"/>
              </w:rPr>
              <w:t>(k)</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ECF92D2" w14:textId="77777777" w:rsidR="00180F9F" w:rsidRPr="00F06E8E" w:rsidRDefault="00180F9F" w:rsidP="00B90C21">
            <w:pPr>
              <w:spacing w:after="240"/>
              <w:ind w:left="720" w:hanging="720"/>
              <w:rPr>
                <w:szCs w:val="20"/>
              </w:rPr>
            </w:pPr>
            <w:r w:rsidRPr="00F06E8E">
              <w:rPr>
                <w:szCs w:val="20"/>
              </w:rPr>
              <w:t>(17)</w:t>
            </w:r>
            <w:r w:rsidRPr="00F06E8E">
              <w:rPr>
                <w:szCs w:val="20"/>
              </w:rPr>
              <w:tab/>
              <w:t>The HRUC process and the DRUC process are as follows:</w:t>
            </w:r>
          </w:p>
          <w:p w14:paraId="1C40438E" w14:textId="77777777" w:rsidR="00180F9F" w:rsidRPr="00F06E8E" w:rsidRDefault="00180F9F" w:rsidP="00B90C21">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F06E8E">
              <w:rPr>
                <w:szCs w:val="20"/>
              </w:rPr>
              <w:t>current status</w:t>
            </w:r>
            <w:proofErr w:type="gramEnd"/>
            <w:r w:rsidRPr="00F06E8E">
              <w:rPr>
                <w:szCs w:val="20"/>
              </w:rPr>
              <w:t xml:space="preserve"> and updated for each remaining hour in the study as indicated in the COP for Resources and in the Outage Scheduler for transmission elements. </w:t>
            </w:r>
          </w:p>
          <w:p w14:paraId="686C5A14" w14:textId="77777777" w:rsidR="00180F9F" w:rsidRPr="00F06E8E" w:rsidRDefault="00180F9F" w:rsidP="00B90C21">
            <w:pPr>
              <w:spacing w:after="240"/>
              <w:ind w:left="1440" w:hanging="720"/>
              <w:rPr>
                <w:szCs w:val="20"/>
              </w:rPr>
            </w:pPr>
            <w:r w:rsidRPr="00F06E8E">
              <w:rPr>
                <w:szCs w:val="20"/>
              </w:rPr>
              <w:t>(b)</w:t>
            </w:r>
            <w:r w:rsidRPr="00F06E8E">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1FC893A6" w14:textId="77777777" w:rsidR="00180F9F" w:rsidRPr="00F06E8E" w:rsidRDefault="00180F9F" w:rsidP="00B90C21">
            <w:pPr>
              <w:spacing w:after="240"/>
              <w:ind w:left="1440" w:hanging="720"/>
              <w:rPr>
                <w:szCs w:val="20"/>
              </w:rPr>
            </w:pPr>
            <w:r w:rsidRPr="00F06E8E">
              <w:rPr>
                <w:szCs w:val="20"/>
              </w:rPr>
              <w:t>(c)</w:t>
            </w:r>
            <w:r w:rsidRPr="00F06E8E">
              <w:rPr>
                <w:szCs w:val="20"/>
              </w:rPr>
              <w:tab/>
              <w:t>The DRUC process uses the Day-Ahead weather forecast for each hour of the Operating Day.  The HRUC process uses the weather forecast information for each hour of the balance of the RUC Study Period.</w:t>
            </w:r>
          </w:p>
          <w:p w14:paraId="6CD50DBC" w14:textId="77777777" w:rsidR="00180F9F" w:rsidRPr="00F06E8E" w:rsidRDefault="00180F9F" w:rsidP="00B90C21">
            <w:pPr>
              <w:spacing w:after="240"/>
              <w:ind w:left="720" w:hanging="720"/>
              <w:rPr>
                <w:szCs w:val="20"/>
              </w:rPr>
            </w:pPr>
            <w:r w:rsidRPr="00F06E8E">
              <w:rPr>
                <w:iCs/>
                <w:szCs w:val="20"/>
              </w:rPr>
              <w:t>(18)</w:t>
            </w:r>
            <w:r w:rsidRPr="00F06E8E">
              <w:rPr>
                <w:iCs/>
                <w:szCs w:val="20"/>
              </w:rPr>
              <w:tab/>
            </w:r>
            <w:r w:rsidRPr="00F06E8E">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w:t>
            </w:r>
            <w:proofErr w:type="gramStart"/>
            <w:r w:rsidRPr="00F06E8E">
              <w:rPr>
                <w:szCs w:val="20"/>
              </w:rPr>
              <w:t>in order to</w:t>
            </w:r>
            <w:proofErr w:type="gramEnd"/>
            <w:r w:rsidRPr="00F06E8E">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w:t>
            </w:r>
            <w:r w:rsidRPr="00F06E8E">
              <w:rPr>
                <w:szCs w:val="20"/>
              </w:rPr>
              <w:lastRenderedPageBreak/>
              <w:t>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447CDB9C" w14:textId="77777777" w:rsidR="00180F9F" w:rsidRPr="00F06E8E" w:rsidRDefault="00180F9F" w:rsidP="00B90C21">
            <w:pPr>
              <w:spacing w:after="240"/>
              <w:ind w:left="720" w:hanging="720"/>
              <w:rPr>
                <w:iCs/>
                <w:szCs w:val="20"/>
              </w:rPr>
            </w:pPr>
            <w:r w:rsidRPr="00F06E8E">
              <w:rPr>
                <w:iCs/>
                <w:szCs w:val="20"/>
              </w:rPr>
              <w:t>(19)</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0501C252" w14:textId="77777777" w:rsidR="00180F9F" w:rsidRPr="00F06E8E" w:rsidRDefault="00180F9F" w:rsidP="00B90C21">
            <w:pPr>
              <w:spacing w:after="240"/>
              <w:ind w:left="720" w:hanging="720"/>
              <w:rPr>
                <w:szCs w:val="20"/>
              </w:rPr>
            </w:pPr>
            <w:r w:rsidRPr="00F06E8E">
              <w:rPr>
                <w:iCs/>
                <w:szCs w:val="20"/>
              </w:rPr>
              <w:t>(20)</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2F8884AE" w14:textId="77777777" w:rsidR="00180F9F" w:rsidRPr="00F06E8E" w:rsidRDefault="00180F9F" w:rsidP="00B90C21">
            <w:pPr>
              <w:spacing w:after="240"/>
              <w:ind w:left="720" w:hanging="720"/>
              <w:rPr>
                <w:iCs/>
                <w:szCs w:val="20"/>
              </w:rPr>
            </w:pPr>
            <w:r w:rsidRPr="00F06E8E">
              <w:rPr>
                <w:szCs w:val="20"/>
              </w:rPr>
              <w:t>(21)</w:t>
            </w:r>
            <w:r w:rsidRPr="00F06E8E">
              <w:rPr>
                <w:iCs/>
                <w:szCs w:val="20"/>
              </w:rPr>
              <w:t xml:space="preserve"> </w:t>
            </w:r>
            <w:r w:rsidRPr="00F06E8E">
              <w:rPr>
                <w:iCs/>
                <w:szCs w:val="20"/>
              </w:rPr>
              <w:tab/>
            </w:r>
            <w:r w:rsidRPr="00F06E8E">
              <w:rPr>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52FF6FB1" w14:textId="77777777" w:rsidR="00180F9F" w:rsidRPr="00F06E8E" w:rsidRDefault="00180F9F" w:rsidP="00180F9F">
      <w:pPr>
        <w:keepNext/>
        <w:tabs>
          <w:tab w:val="left" w:pos="1080"/>
        </w:tabs>
        <w:spacing w:before="480" w:after="240"/>
        <w:ind w:left="1080" w:hanging="1080"/>
        <w:outlineLvl w:val="2"/>
        <w:rPr>
          <w:b/>
          <w:bCs/>
          <w:i/>
          <w:szCs w:val="20"/>
        </w:rPr>
      </w:pPr>
      <w:bookmarkStart w:id="91" w:name="_Toc397504910"/>
      <w:bookmarkStart w:id="92" w:name="_Toc402357038"/>
      <w:bookmarkStart w:id="93" w:name="_Toc422486418"/>
      <w:bookmarkStart w:id="94" w:name="_Toc433093270"/>
      <w:bookmarkStart w:id="95" w:name="_Toc433093428"/>
      <w:bookmarkStart w:id="96" w:name="_Toc440874658"/>
      <w:bookmarkStart w:id="97" w:name="_Toc448142213"/>
      <w:bookmarkStart w:id="98" w:name="_Toc448142370"/>
      <w:bookmarkStart w:id="99" w:name="_Toc458770206"/>
      <w:bookmarkStart w:id="100" w:name="_Toc459294174"/>
      <w:bookmarkStart w:id="101" w:name="_Toc463262667"/>
      <w:bookmarkStart w:id="102" w:name="_Toc468286739"/>
      <w:bookmarkStart w:id="103" w:name="_Toc481502785"/>
      <w:bookmarkStart w:id="104" w:name="_Toc496079955"/>
      <w:bookmarkStart w:id="105" w:name="_Toc135992211"/>
      <w:bookmarkStart w:id="106" w:name="_Toc125966153"/>
      <w:r w:rsidRPr="00F06E8E">
        <w:rPr>
          <w:b/>
          <w:bCs/>
          <w:i/>
          <w:szCs w:val="20"/>
        </w:rPr>
        <w:lastRenderedPageBreak/>
        <w:t>6.3.2</w:t>
      </w:r>
      <w:r w:rsidRPr="00F06E8E">
        <w:rPr>
          <w:b/>
          <w:bCs/>
          <w:i/>
          <w:szCs w:val="20"/>
        </w:rPr>
        <w:tab/>
        <w:t>Activities for Real-Time Operations</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2C6CC43A" w14:textId="77777777" w:rsidR="00180F9F" w:rsidRPr="00F06E8E" w:rsidRDefault="00180F9F" w:rsidP="00180F9F">
      <w:pPr>
        <w:spacing w:after="240"/>
        <w:ind w:left="720" w:hanging="720"/>
        <w:rPr>
          <w:szCs w:val="20"/>
        </w:rPr>
      </w:pPr>
      <w:r w:rsidRPr="00F06E8E">
        <w:rPr>
          <w:szCs w:val="20"/>
        </w:rPr>
        <w:t>(1)</w:t>
      </w:r>
      <w:r w:rsidRPr="00F06E8E">
        <w:rPr>
          <w:szCs w:val="20"/>
        </w:rPr>
        <w:tab/>
        <w:t>Activities for Real-Time operations begin at the end of the Adjustment Period and conclude at the close of the Operating Hour.</w:t>
      </w:r>
    </w:p>
    <w:p w14:paraId="63B0A043" w14:textId="77777777" w:rsidR="00180F9F" w:rsidRPr="00F06E8E" w:rsidRDefault="00180F9F" w:rsidP="00180F9F">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80F9F" w:rsidRPr="00F06E8E" w14:paraId="3317D401" w14:textId="77777777" w:rsidTr="00B90C21">
        <w:trPr>
          <w:cantSplit/>
          <w:trHeight w:val="440"/>
          <w:tblHeader/>
        </w:trPr>
        <w:tc>
          <w:tcPr>
            <w:tcW w:w="2276" w:type="dxa"/>
          </w:tcPr>
          <w:p w14:paraId="0A011737" w14:textId="77777777" w:rsidR="00180F9F" w:rsidRPr="00F06E8E" w:rsidRDefault="00180F9F" w:rsidP="00B90C21">
            <w:pPr>
              <w:spacing w:after="60"/>
              <w:rPr>
                <w:b/>
                <w:iCs/>
                <w:sz w:val="20"/>
                <w:szCs w:val="20"/>
              </w:rPr>
            </w:pPr>
            <w:r w:rsidRPr="00F06E8E">
              <w:rPr>
                <w:b/>
                <w:iCs/>
                <w:sz w:val="20"/>
                <w:szCs w:val="20"/>
              </w:rPr>
              <w:lastRenderedPageBreak/>
              <w:t>Operating Period</w:t>
            </w:r>
          </w:p>
        </w:tc>
        <w:tc>
          <w:tcPr>
            <w:tcW w:w="3477" w:type="dxa"/>
          </w:tcPr>
          <w:p w14:paraId="66E44988" w14:textId="77777777" w:rsidR="00180F9F" w:rsidRPr="00F06E8E" w:rsidRDefault="00180F9F" w:rsidP="00B90C21">
            <w:pPr>
              <w:spacing w:after="60"/>
              <w:rPr>
                <w:b/>
                <w:bCs/>
                <w:iCs/>
                <w:sz w:val="20"/>
                <w:szCs w:val="20"/>
              </w:rPr>
            </w:pPr>
            <w:r w:rsidRPr="00F06E8E">
              <w:rPr>
                <w:b/>
                <w:bCs/>
                <w:iCs/>
                <w:sz w:val="20"/>
                <w:szCs w:val="20"/>
              </w:rPr>
              <w:t>QSE Activities</w:t>
            </w:r>
          </w:p>
        </w:tc>
        <w:tc>
          <w:tcPr>
            <w:tcW w:w="3823" w:type="dxa"/>
          </w:tcPr>
          <w:p w14:paraId="5EE5DB38" w14:textId="77777777" w:rsidR="00180F9F" w:rsidRPr="00F06E8E" w:rsidRDefault="00180F9F" w:rsidP="00B90C21">
            <w:pPr>
              <w:spacing w:after="60"/>
              <w:rPr>
                <w:b/>
                <w:bCs/>
                <w:iCs/>
                <w:sz w:val="20"/>
                <w:szCs w:val="20"/>
              </w:rPr>
            </w:pPr>
            <w:r w:rsidRPr="00F06E8E">
              <w:rPr>
                <w:b/>
                <w:bCs/>
                <w:iCs/>
                <w:sz w:val="20"/>
                <w:szCs w:val="20"/>
              </w:rPr>
              <w:t>ERCOT Activities</w:t>
            </w:r>
          </w:p>
        </w:tc>
      </w:tr>
      <w:tr w:rsidR="00180F9F" w:rsidRPr="00F06E8E" w14:paraId="5CC010DA" w14:textId="77777777" w:rsidTr="00B90C21">
        <w:trPr>
          <w:cantSplit/>
          <w:trHeight w:val="576"/>
        </w:trPr>
        <w:tc>
          <w:tcPr>
            <w:tcW w:w="2276" w:type="dxa"/>
          </w:tcPr>
          <w:p w14:paraId="342CE9FA" w14:textId="77777777" w:rsidR="00180F9F" w:rsidRPr="00F06E8E" w:rsidRDefault="00180F9F" w:rsidP="00B90C21">
            <w:pPr>
              <w:spacing w:after="60"/>
              <w:rPr>
                <w:iCs/>
                <w:sz w:val="20"/>
                <w:szCs w:val="20"/>
              </w:rPr>
            </w:pPr>
            <w:r w:rsidRPr="00F06E8E">
              <w:rPr>
                <w:iCs/>
                <w:sz w:val="20"/>
                <w:szCs w:val="20"/>
              </w:rPr>
              <w:t xml:space="preserve">During the first hour of the Operating Period </w:t>
            </w:r>
          </w:p>
        </w:tc>
        <w:tc>
          <w:tcPr>
            <w:tcW w:w="3477" w:type="dxa"/>
          </w:tcPr>
          <w:p w14:paraId="3A18FDD4" w14:textId="77777777" w:rsidR="00180F9F" w:rsidRPr="00F06E8E" w:rsidRDefault="00180F9F" w:rsidP="00B90C21">
            <w:pPr>
              <w:spacing w:after="60"/>
              <w:rPr>
                <w:iCs/>
                <w:sz w:val="20"/>
                <w:szCs w:val="20"/>
              </w:rPr>
            </w:pPr>
          </w:p>
        </w:tc>
        <w:tc>
          <w:tcPr>
            <w:tcW w:w="3823" w:type="dxa"/>
          </w:tcPr>
          <w:p w14:paraId="6BCE77F8" w14:textId="77777777" w:rsidR="00180F9F" w:rsidRPr="00F06E8E" w:rsidRDefault="00180F9F" w:rsidP="00B90C21">
            <w:pPr>
              <w:rPr>
                <w:iCs/>
                <w:sz w:val="20"/>
                <w:szCs w:val="20"/>
              </w:rPr>
            </w:pPr>
            <w:r w:rsidRPr="00F06E8E">
              <w:rPr>
                <w:iCs/>
                <w:sz w:val="20"/>
                <w:szCs w:val="20"/>
              </w:rPr>
              <w:t>Execute the Hour-Ahead Sequence, including HRUC, beginning with the second hour of the Operating Period</w:t>
            </w:r>
          </w:p>
          <w:p w14:paraId="6ADD49A5" w14:textId="77777777" w:rsidR="00180F9F" w:rsidRPr="00F06E8E" w:rsidRDefault="00180F9F" w:rsidP="00B90C21">
            <w:pPr>
              <w:rPr>
                <w:iCs/>
                <w:sz w:val="20"/>
                <w:szCs w:val="20"/>
              </w:rPr>
            </w:pPr>
          </w:p>
          <w:p w14:paraId="465F3627" w14:textId="77777777" w:rsidR="00180F9F" w:rsidRPr="00F06E8E" w:rsidRDefault="00180F9F" w:rsidP="00B90C21">
            <w:pPr>
              <w:rPr>
                <w:iCs/>
                <w:sz w:val="20"/>
                <w:szCs w:val="20"/>
              </w:rPr>
            </w:pPr>
            <w:r w:rsidRPr="00F06E8E">
              <w:rPr>
                <w:iCs/>
                <w:sz w:val="20"/>
                <w:szCs w:val="20"/>
              </w:rPr>
              <w:t xml:space="preserve">Review the list of Off-Line Available Resources with a start-up time of one hour or </w:t>
            </w:r>
            <w:proofErr w:type="gramStart"/>
            <w:r w:rsidRPr="00F06E8E">
              <w:rPr>
                <w:iCs/>
                <w:sz w:val="20"/>
                <w:szCs w:val="20"/>
              </w:rPr>
              <w:t>less</w:t>
            </w:r>
            <w:proofErr w:type="gramEnd"/>
          </w:p>
          <w:p w14:paraId="4DAD4FB5" w14:textId="77777777" w:rsidR="00180F9F" w:rsidRPr="00F06E8E" w:rsidRDefault="00180F9F" w:rsidP="00B90C21">
            <w:pPr>
              <w:rPr>
                <w:iCs/>
                <w:sz w:val="20"/>
                <w:szCs w:val="20"/>
              </w:rPr>
            </w:pPr>
          </w:p>
          <w:p w14:paraId="0CD7AEEB" w14:textId="77777777" w:rsidR="00180F9F" w:rsidRPr="00F06E8E" w:rsidRDefault="00180F9F" w:rsidP="00B90C21">
            <w:pPr>
              <w:rPr>
                <w:iCs/>
                <w:sz w:val="20"/>
                <w:szCs w:val="20"/>
              </w:rPr>
            </w:pPr>
            <w:r w:rsidRPr="00F06E8E">
              <w:rPr>
                <w:iCs/>
                <w:sz w:val="20"/>
                <w:szCs w:val="20"/>
              </w:rPr>
              <w:t xml:space="preserve">Review and communicate HRUC commitments and Direct Current Tie (DC Tie) Schedule </w:t>
            </w:r>
            <w:proofErr w:type="gramStart"/>
            <w:r w:rsidRPr="00F06E8E">
              <w:rPr>
                <w:iCs/>
                <w:sz w:val="20"/>
                <w:szCs w:val="20"/>
              </w:rPr>
              <w:t>curtailments</w:t>
            </w:r>
            <w:proofErr w:type="gramEnd"/>
          </w:p>
          <w:p w14:paraId="495E30E2" w14:textId="77777777" w:rsidR="00180F9F" w:rsidRPr="00F06E8E" w:rsidRDefault="00180F9F" w:rsidP="00B90C21">
            <w:pPr>
              <w:rPr>
                <w:iCs/>
                <w:sz w:val="20"/>
                <w:szCs w:val="20"/>
              </w:rPr>
            </w:pPr>
          </w:p>
          <w:p w14:paraId="3D861AD4" w14:textId="77777777" w:rsidR="00180F9F" w:rsidRPr="00F06E8E" w:rsidRDefault="00180F9F" w:rsidP="00B90C21">
            <w:pPr>
              <w:rPr>
                <w:iCs/>
                <w:sz w:val="20"/>
                <w:szCs w:val="20"/>
              </w:rPr>
            </w:pPr>
            <w:r w:rsidRPr="00F06E8E">
              <w:rPr>
                <w:iCs/>
                <w:sz w:val="20"/>
                <w:szCs w:val="20"/>
              </w:rPr>
              <w:t>Snapshot the Scheduled Power Consumption for Controllable Load Resources</w:t>
            </w:r>
          </w:p>
        </w:tc>
      </w:tr>
      <w:tr w:rsidR="00180F9F" w:rsidRPr="00F06E8E" w14:paraId="3B65245F" w14:textId="77777777" w:rsidTr="00B90C21">
        <w:trPr>
          <w:cantSplit/>
          <w:trHeight w:val="576"/>
        </w:trPr>
        <w:tc>
          <w:tcPr>
            <w:tcW w:w="2276" w:type="dxa"/>
          </w:tcPr>
          <w:p w14:paraId="4F53733B" w14:textId="77777777" w:rsidR="00180F9F" w:rsidRPr="00F06E8E" w:rsidRDefault="00180F9F" w:rsidP="00B90C21">
            <w:pPr>
              <w:spacing w:after="60"/>
              <w:rPr>
                <w:iCs/>
                <w:sz w:val="20"/>
                <w:szCs w:val="20"/>
              </w:rPr>
            </w:pPr>
            <w:r w:rsidRPr="00F06E8E">
              <w:rPr>
                <w:iCs/>
                <w:sz w:val="20"/>
                <w:szCs w:val="20"/>
              </w:rPr>
              <w:t>Before the start of each SCED run</w:t>
            </w:r>
          </w:p>
        </w:tc>
        <w:tc>
          <w:tcPr>
            <w:tcW w:w="3477" w:type="dxa"/>
          </w:tcPr>
          <w:p w14:paraId="4F7877D3" w14:textId="77777777" w:rsidR="00180F9F" w:rsidRPr="00F06E8E" w:rsidRDefault="00180F9F" w:rsidP="00B90C21">
            <w:pPr>
              <w:spacing w:after="60"/>
              <w:rPr>
                <w:iCs/>
                <w:sz w:val="20"/>
                <w:szCs w:val="20"/>
              </w:rPr>
            </w:pPr>
            <w:r w:rsidRPr="00F06E8E">
              <w:rPr>
                <w:iCs/>
                <w:sz w:val="20"/>
                <w:szCs w:val="20"/>
              </w:rPr>
              <w:t>Update Output Schedules for DSRs</w:t>
            </w:r>
          </w:p>
          <w:p w14:paraId="5B99A7E0" w14:textId="77777777" w:rsidR="00180F9F" w:rsidRPr="00F06E8E" w:rsidRDefault="00180F9F" w:rsidP="00B90C21">
            <w:pPr>
              <w:spacing w:after="60"/>
              <w:rPr>
                <w:bCs/>
                <w:iCs/>
                <w:sz w:val="20"/>
                <w:szCs w:val="20"/>
              </w:rPr>
            </w:pPr>
          </w:p>
        </w:tc>
        <w:tc>
          <w:tcPr>
            <w:tcW w:w="3823" w:type="dxa"/>
          </w:tcPr>
          <w:p w14:paraId="30CA2E7E" w14:textId="77777777" w:rsidR="00180F9F" w:rsidRPr="00F06E8E" w:rsidRDefault="00180F9F" w:rsidP="00B90C21">
            <w:pPr>
              <w:rPr>
                <w:iCs/>
                <w:sz w:val="20"/>
                <w:szCs w:val="20"/>
              </w:rPr>
            </w:pPr>
            <w:r w:rsidRPr="00F06E8E">
              <w:rPr>
                <w:iCs/>
                <w:sz w:val="20"/>
                <w:szCs w:val="20"/>
              </w:rPr>
              <w:t>Validate Output Schedules for DSRs</w:t>
            </w:r>
          </w:p>
          <w:p w14:paraId="576663C0" w14:textId="77777777" w:rsidR="00180F9F" w:rsidRPr="00F06E8E" w:rsidRDefault="00180F9F" w:rsidP="00B90C21">
            <w:pPr>
              <w:rPr>
                <w:iCs/>
                <w:sz w:val="20"/>
                <w:szCs w:val="20"/>
              </w:rPr>
            </w:pPr>
          </w:p>
          <w:p w14:paraId="0E0D9DA3" w14:textId="77777777" w:rsidR="00180F9F" w:rsidRPr="00F06E8E" w:rsidRDefault="00180F9F" w:rsidP="00B90C21">
            <w:pPr>
              <w:rPr>
                <w:iCs/>
                <w:sz w:val="20"/>
                <w:szCs w:val="20"/>
              </w:rPr>
            </w:pPr>
            <w:r w:rsidRPr="00F06E8E">
              <w:rPr>
                <w:iCs/>
                <w:sz w:val="20"/>
                <w:szCs w:val="20"/>
              </w:rPr>
              <w:t>Execute Real-Time Sequence</w:t>
            </w:r>
          </w:p>
        </w:tc>
      </w:tr>
      <w:tr w:rsidR="00180F9F" w:rsidRPr="00F06E8E" w14:paraId="21B5D401" w14:textId="77777777" w:rsidTr="00B90C21">
        <w:trPr>
          <w:cantSplit/>
          <w:trHeight w:val="395"/>
        </w:trPr>
        <w:tc>
          <w:tcPr>
            <w:tcW w:w="2276" w:type="dxa"/>
          </w:tcPr>
          <w:p w14:paraId="32312628" w14:textId="77777777" w:rsidR="00180F9F" w:rsidRPr="00F06E8E" w:rsidRDefault="00180F9F" w:rsidP="00B90C21">
            <w:pPr>
              <w:spacing w:after="60"/>
              <w:rPr>
                <w:iCs/>
                <w:sz w:val="20"/>
                <w:szCs w:val="20"/>
              </w:rPr>
            </w:pPr>
            <w:r w:rsidRPr="00F06E8E">
              <w:rPr>
                <w:iCs/>
                <w:sz w:val="20"/>
                <w:szCs w:val="20"/>
              </w:rPr>
              <w:t>SCED run</w:t>
            </w:r>
          </w:p>
        </w:tc>
        <w:tc>
          <w:tcPr>
            <w:tcW w:w="3477" w:type="dxa"/>
          </w:tcPr>
          <w:p w14:paraId="2291979D" w14:textId="77777777" w:rsidR="00180F9F" w:rsidRPr="00F06E8E" w:rsidRDefault="00180F9F" w:rsidP="00B90C21">
            <w:pPr>
              <w:spacing w:after="60"/>
              <w:rPr>
                <w:iCs/>
                <w:sz w:val="20"/>
                <w:szCs w:val="20"/>
              </w:rPr>
            </w:pPr>
          </w:p>
        </w:tc>
        <w:tc>
          <w:tcPr>
            <w:tcW w:w="3823" w:type="dxa"/>
          </w:tcPr>
          <w:p w14:paraId="467215A9" w14:textId="77777777" w:rsidR="00180F9F" w:rsidRPr="00F06E8E" w:rsidRDefault="00180F9F" w:rsidP="00B90C21">
            <w:pPr>
              <w:spacing w:after="60"/>
              <w:rPr>
                <w:iCs/>
                <w:sz w:val="20"/>
                <w:szCs w:val="20"/>
              </w:rPr>
            </w:pPr>
            <w:r w:rsidRPr="00F06E8E">
              <w:rPr>
                <w:iCs/>
                <w:sz w:val="20"/>
                <w:szCs w:val="20"/>
              </w:rPr>
              <w:t>Execute SCED and pricing run to determine impact of reliability deployments on energy prices</w:t>
            </w:r>
          </w:p>
        </w:tc>
      </w:tr>
      <w:tr w:rsidR="00180F9F" w:rsidRPr="00F06E8E" w14:paraId="2091D0D5" w14:textId="77777777" w:rsidTr="00B90C21">
        <w:trPr>
          <w:trHeight w:val="576"/>
        </w:trPr>
        <w:tc>
          <w:tcPr>
            <w:tcW w:w="2276" w:type="dxa"/>
          </w:tcPr>
          <w:p w14:paraId="5792FB82" w14:textId="77777777" w:rsidR="00180F9F" w:rsidRPr="00F06E8E" w:rsidRDefault="00180F9F" w:rsidP="00B90C21">
            <w:pPr>
              <w:spacing w:after="60"/>
              <w:rPr>
                <w:iCs/>
                <w:sz w:val="20"/>
                <w:szCs w:val="20"/>
              </w:rPr>
            </w:pPr>
            <w:r w:rsidRPr="00F06E8E">
              <w:rPr>
                <w:iCs/>
                <w:sz w:val="20"/>
                <w:szCs w:val="20"/>
              </w:rPr>
              <w:t>During the Operating Hour</w:t>
            </w:r>
          </w:p>
        </w:tc>
        <w:tc>
          <w:tcPr>
            <w:tcW w:w="3477" w:type="dxa"/>
          </w:tcPr>
          <w:p w14:paraId="3CC79F91" w14:textId="77777777" w:rsidR="00180F9F" w:rsidRPr="00F06E8E" w:rsidRDefault="00180F9F" w:rsidP="00B90C21">
            <w:pPr>
              <w:rPr>
                <w:iCs/>
                <w:sz w:val="20"/>
                <w:szCs w:val="20"/>
              </w:rPr>
            </w:pPr>
            <w:r w:rsidRPr="00F06E8E">
              <w:rPr>
                <w:iCs/>
                <w:sz w:val="20"/>
                <w:szCs w:val="20"/>
              </w:rPr>
              <w:t xml:space="preserve">Telemeter the Ancillary Service Resource Responsibility for each </w:t>
            </w:r>
            <w:proofErr w:type="gramStart"/>
            <w:r w:rsidRPr="00F06E8E">
              <w:rPr>
                <w:iCs/>
                <w:sz w:val="20"/>
                <w:szCs w:val="20"/>
              </w:rPr>
              <w:t>Resource</w:t>
            </w:r>
            <w:proofErr w:type="gramEnd"/>
          </w:p>
          <w:p w14:paraId="51414262" w14:textId="77777777" w:rsidR="00180F9F" w:rsidRPr="00F06E8E" w:rsidRDefault="00180F9F" w:rsidP="00B90C21">
            <w:pPr>
              <w:rPr>
                <w:iCs/>
                <w:sz w:val="20"/>
                <w:szCs w:val="20"/>
              </w:rPr>
            </w:pPr>
          </w:p>
          <w:p w14:paraId="4F9C9918" w14:textId="77777777" w:rsidR="00180F9F" w:rsidRPr="00F06E8E" w:rsidRDefault="00180F9F" w:rsidP="00B90C21">
            <w:pPr>
              <w:pStyle w:val="TableBody"/>
              <w:spacing w:after="0"/>
              <w:rPr>
                <w:ins w:id="107" w:author="ERCOT" w:date="2023-05-26T16:13:00Z"/>
              </w:rPr>
            </w:pPr>
            <w:ins w:id="108" w:author="ERCOT" w:date="2023-05-26T16:13:00Z">
              <w:r w:rsidRPr="00F06E8E">
                <w:t>Telemeter next Operating Hour Ancillary Service Resource Responsibility for an ESR.</w:t>
              </w:r>
            </w:ins>
          </w:p>
          <w:p w14:paraId="45AA1259" w14:textId="77777777" w:rsidR="00180F9F" w:rsidRPr="00F06E8E" w:rsidRDefault="00180F9F" w:rsidP="00B90C21">
            <w:pPr>
              <w:rPr>
                <w:ins w:id="109" w:author="ERCOT" w:date="2023-05-26T16:13:00Z"/>
                <w:iCs/>
                <w:sz w:val="20"/>
                <w:szCs w:val="20"/>
              </w:rPr>
            </w:pPr>
          </w:p>
          <w:p w14:paraId="288EB800" w14:textId="77777777" w:rsidR="00180F9F" w:rsidRPr="00F06E8E" w:rsidRDefault="00180F9F" w:rsidP="00B90C21">
            <w:pPr>
              <w:rPr>
                <w:iCs/>
                <w:sz w:val="20"/>
                <w:szCs w:val="20"/>
              </w:rPr>
            </w:pPr>
            <w:r w:rsidRPr="00F06E8E">
              <w:rPr>
                <w:iCs/>
                <w:sz w:val="20"/>
                <w:szCs w:val="20"/>
              </w:rPr>
              <w:t>Acknowledge receipt of Dispatch Instructions</w:t>
            </w:r>
          </w:p>
          <w:p w14:paraId="06359F69" w14:textId="77777777" w:rsidR="00180F9F" w:rsidRPr="00F06E8E" w:rsidRDefault="00180F9F" w:rsidP="00B90C21">
            <w:pPr>
              <w:rPr>
                <w:iCs/>
                <w:sz w:val="20"/>
                <w:szCs w:val="20"/>
              </w:rPr>
            </w:pPr>
          </w:p>
          <w:p w14:paraId="52313697" w14:textId="77777777" w:rsidR="00180F9F" w:rsidRPr="00F06E8E" w:rsidRDefault="00180F9F" w:rsidP="00B90C21">
            <w:pPr>
              <w:rPr>
                <w:iCs/>
                <w:sz w:val="20"/>
                <w:szCs w:val="20"/>
              </w:rPr>
            </w:pPr>
            <w:r w:rsidRPr="00F06E8E">
              <w:rPr>
                <w:iCs/>
                <w:sz w:val="20"/>
                <w:szCs w:val="20"/>
              </w:rPr>
              <w:t>Comply with Dispatch Instruction</w:t>
            </w:r>
          </w:p>
          <w:p w14:paraId="45082894" w14:textId="77777777" w:rsidR="00180F9F" w:rsidRPr="00F06E8E" w:rsidRDefault="00180F9F" w:rsidP="00B90C21">
            <w:pPr>
              <w:rPr>
                <w:iCs/>
                <w:sz w:val="20"/>
                <w:szCs w:val="20"/>
              </w:rPr>
            </w:pPr>
            <w:r w:rsidRPr="00F06E8E">
              <w:rPr>
                <w:iCs/>
                <w:sz w:val="20"/>
                <w:szCs w:val="20"/>
              </w:rPr>
              <w:t xml:space="preserve"> </w:t>
            </w:r>
          </w:p>
          <w:p w14:paraId="65099AEB" w14:textId="77777777" w:rsidR="00180F9F" w:rsidRPr="00F06E8E" w:rsidRDefault="00180F9F" w:rsidP="00B90C21">
            <w:pPr>
              <w:rPr>
                <w:iCs/>
                <w:sz w:val="20"/>
                <w:szCs w:val="20"/>
              </w:rPr>
            </w:pPr>
            <w:r w:rsidRPr="00F06E8E">
              <w:rPr>
                <w:iCs/>
                <w:sz w:val="20"/>
                <w:szCs w:val="20"/>
              </w:rPr>
              <w:t xml:space="preserve">Review Resource Status to assure current state of the Resources is properly </w:t>
            </w:r>
            <w:proofErr w:type="gramStart"/>
            <w:r w:rsidRPr="00F06E8E">
              <w:rPr>
                <w:iCs/>
                <w:sz w:val="20"/>
                <w:szCs w:val="20"/>
              </w:rPr>
              <w:t>telemetered</w:t>
            </w:r>
            <w:proofErr w:type="gramEnd"/>
          </w:p>
          <w:p w14:paraId="3C890B74" w14:textId="77777777" w:rsidR="00180F9F" w:rsidRPr="00F06E8E" w:rsidRDefault="00180F9F" w:rsidP="00B90C21">
            <w:pPr>
              <w:rPr>
                <w:iCs/>
                <w:sz w:val="20"/>
                <w:szCs w:val="20"/>
              </w:rPr>
            </w:pPr>
          </w:p>
          <w:p w14:paraId="7089320F" w14:textId="77777777" w:rsidR="00180F9F" w:rsidRPr="00F06E8E" w:rsidRDefault="00180F9F" w:rsidP="00B90C21">
            <w:pPr>
              <w:rPr>
                <w:iCs/>
                <w:sz w:val="20"/>
                <w:szCs w:val="20"/>
              </w:rPr>
            </w:pPr>
            <w:r w:rsidRPr="00F06E8E">
              <w:rPr>
                <w:iCs/>
                <w:sz w:val="20"/>
                <w:szCs w:val="20"/>
              </w:rPr>
              <w:t xml:space="preserve">Update COP with actual Resource Status and limits and Ancillary Service Schedules </w:t>
            </w:r>
          </w:p>
          <w:p w14:paraId="5A52703E" w14:textId="77777777" w:rsidR="00180F9F" w:rsidRPr="00F06E8E" w:rsidRDefault="00180F9F" w:rsidP="00B90C21">
            <w:pPr>
              <w:rPr>
                <w:iCs/>
                <w:sz w:val="20"/>
                <w:szCs w:val="20"/>
              </w:rPr>
            </w:pPr>
          </w:p>
          <w:p w14:paraId="27A8F209" w14:textId="77777777" w:rsidR="00180F9F" w:rsidRPr="00F06E8E" w:rsidRDefault="00180F9F" w:rsidP="00B90C21">
            <w:pPr>
              <w:rPr>
                <w:iCs/>
                <w:sz w:val="20"/>
                <w:szCs w:val="20"/>
              </w:rPr>
            </w:pPr>
            <w:r w:rsidRPr="00F06E8E">
              <w:rPr>
                <w:iCs/>
                <w:sz w:val="20"/>
                <w:szCs w:val="20"/>
              </w:rPr>
              <w:t xml:space="preserve">Communicate Resource Forced Outages to ERCOT </w:t>
            </w:r>
          </w:p>
          <w:p w14:paraId="175A123F" w14:textId="77777777" w:rsidR="00180F9F" w:rsidRPr="00F06E8E" w:rsidRDefault="00180F9F" w:rsidP="00B90C21">
            <w:pPr>
              <w:rPr>
                <w:iCs/>
                <w:sz w:val="20"/>
                <w:szCs w:val="20"/>
              </w:rPr>
            </w:pPr>
          </w:p>
          <w:p w14:paraId="757ABF98" w14:textId="77777777" w:rsidR="00180F9F" w:rsidRPr="00F06E8E" w:rsidRDefault="00180F9F" w:rsidP="00B90C21">
            <w:pPr>
              <w:rPr>
                <w:iCs/>
                <w:sz w:val="20"/>
                <w:szCs w:val="20"/>
              </w:rPr>
            </w:pPr>
            <w:r w:rsidRPr="00F06E8E">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011519B7" w14:textId="77777777" w:rsidR="00180F9F" w:rsidRPr="00F06E8E" w:rsidRDefault="00180F9F" w:rsidP="00B90C21">
            <w:pPr>
              <w:spacing w:after="240"/>
              <w:rPr>
                <w:iCs/>
                <w:sz w:val="20"/>
                <w:szCs w:val="20"/>
              </w:rPr>
            </w:pPr>
            <w:r w:rsidRPr="00F06E8E">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F06E8E">
              <w:rPr>
                <w:sz w:val="20"/>
                <w:szCs w:val="20"/>
              </w:rPr>
              <w:t xml:space="preserve">as described in Section 6.5.7.3.1, Determination of Real-Time On-Line Reliability Deployment Price Adder, </w:t>
            </w:r>
            <w:r w:rsidRPr="00F06E8E">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21883FC0" w14:textId="77777777" w:rsidR="00180F9F" w:rsidRPr="00F06E8E" w:rsidRDefault="00180F9F" w:rsidP="00B90C21">
            <w:pPr>
              <w:spacing w:before="240"/>
              <w:rPr>
                <w:iCs/>
                <w:sz w:val="20"/>
                <w:szCs w:val="20"/>
              </w:rPr>
            </w:pPr>
            <w:r w:rsidRPr="00F06E8E">
              <w:rPr>
                <w:iCs/>
                <w:sz w:val="20"/>
                <w:szCs w:val="20"/>
              </w:rPr>
              <w:t>Monitor Resource Status and identify discrepancies between COP and telemetered Resource Status</w:t>
            </w:r>
          </w:p>
          <w:p w14:paraId="03025A0F" w14:textId="77777777" w:rsidR="00180F9F" w:rsidRPr="00F06E8E" w:rsidRDefault="00180F9F" w:rsidP="00B90C21">
            <w:pPr>
              <w:rPr>
                <w:iCs/>
                <w:sz w:val="20"/>
                <w:szCs w:val="20"/>
              </w:rPr>
            </w:pPr>
          </w:p>
          <w:p w14:paraId="0C459DFF" w14:textId="77777777" w:rsidR="00180F9F" w:rsidRPr="00F06E8E" w:rsidRDefault="00180F9F" w:rsidP="00B90C21">
            <w:pPr>
              <w:rPr>
                <w:iCs/>
                <w:sz w:val="20"/>
                <w:szCs w:val="20"/>
              </w:rPr>
            </w:pPr>
            <w:r w:rsidRPr="00F06E8E">
              <w:rPr>
                <w:iCs/>
                <w:sz w:val="20"/>
                <w:szCs w:val="20"/>
              </w:rPr>
              <w:t>Restart Real-Time Sequence on major change of Resource or Transmission Element Status</w:t>
            </w:r>
          </w:p>
          <w:p w14:paraId="65CB05BC" w14:textId="77777777" w:rsidR="00180F9F" w:rsidRPr="00F06E8E" w:rsidRDefault="00180F9F" w:rsidP="00B90C21">
            <w:pPr>
              <w:rPr>
                <w:iCs/>
                <w:sz w:val="20"/>
                <w:szCs w:val="20"/>
              </w:rPr>
            </w:pPr>
          </w:p>
          <w:p w14:paraId="38A7D810" w14:textId="77777777" w:rsidR="00180F9F" w:rsidRPr="00F06E8E" w:rsidRDefault="00180F9F" w:rsidP="00B90C21">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1A18BDCC" w14:textId="77777777" w:rsidR="00180F9F" w:rsidRPr="00F06E8E" w:rsidRDefault="00180F9F" w:rsidP="00B90C21">
            <w:pPr>
              <w:rPr>
                <w:ins w:id="110" w:author="ERCOT" w:date="2023-05-26T16:14:00Z"/>
                <w:iCs/>
                <w:sz w:val="20"/>
                <w:szCs w:val="20"/>
              </w:rPr>
            </w:pPr>
          </w:p>
          <w:p w14:paraId="423608BC" w14:textId="77777777" w:rsidR="00180F9F" w:rsidRPr="00F06E8E" w:rsidRDefault="00180F9F" w:rsidP="00B90C21">
            <w:pPr>
              <w:pStyle w:val="TableBody"/>
              <w:spacing w:after="0"/>
              <w:rPr>
                <w:ins w:id="111" w:author="ERCOT" w:date="2023-05-26T16:14:00Z"/>
              </w:rPr>
            </w:pPr>
            <w:ins w:id="112" w:author="ERCOT" w:date="2023-05-26T16:14:00Z">
              <w:r w:rsidRPr="00F06E8E">
                <w:t xml:space="preserve">Monitor ESR State of Change (SOC) information to ensure Ancillary Service Resource Responsibilities can be </w:t>
              </w:r>
              <w:proofErr w:type="gramStart"/>
              <w:r w:rsidRPr="00F06E8E">
                <w:t>met</w:t>
              </w:r>
              <w:proofErr w:type="gramEnd"/>
            </w:ins>
          </w:p>
          <w:p w14:paraId="2DF9F508" w14:textId="77777777" w:rsidR="00180F9F" w:rsidRPr="00F06E8E" w:rsidRDefault="00180F9F" w:rsidP="00B90C21">
            <w:pPr>
              <w:rPr>
                <w:iCs/>
                <w:sz w:val="20"/>
                <w:szCs w:val="20"/>
              </w:rPr>
            </w:pPr>
          </w:p>
          <w:p w14:paraId="6939FA7D" w14:textId="77777777" w:rsidR="00180F9F" w:rsidRPr="00F06E8E" w:rsidRDefault="00180F9F" w:rsidP="00B90C21">
            <w:pPr>
              <w:rPr>
                <w:iCs/>
                <w:sz w:val="20"/>
                <w:szCs w:val="20"/>
              </w:rPr>
            </w:pPr>
            <w:r w:rsidRPr="00F06E8E">
              <w:rPr>
                <w:iCs/>
                <w:sz w:val="20"/>
                <w:szCs w:val="20"/>
              </w:rPr>
              <w:t xml:space="preserve">Validate COP </w:t>
            </w:r>
            <w:proofErr w:type="gramStart"/>
            <w:r w:rsidRPr="00F06E8E">
              <w:rPr>
                <w:iCs/>
                <w:sz w:val="20"/>
                <w:szCs w:val="20"/>
              </w:rPr>
              <w:t>information</w:t>
            </w:r>
            <w:proofErr w:type="gramEnd"/>
          </w:p>
          <w:p w14:paraId="704B6B4B" w14:textId="77777777" w:rsidR="00180F9F" w:rsidRPr="00F06E8E" w:rsidRDefault="00180F9F" w:rsidP="00B90C21">
            <w:pPr>
              <w:rPr>
                <w:iCs/>
                <w:sz w:val="20"/>
                <w:szCs w:val="20"/>
              </w:rPr>
            </w:pPr>
          </w:p>
          <w:p w14:paraId="18600CF1" w14:textId="77777777" w:rsidR="00180F9F" w:rsidRPr="00F06E8E" w:rsidRDefault="00180F9F" w:rsidP="00B90C21">
            <w:pPr>
              <w:rPr>
                <w:iCs/>
                <w:sz w:val="20"/>
                <w:szCs w:val="20"/>
              </w:rPr>
            </w:pPr>
            <w:r w:rsidRPr="00F06E8E">
              <w:rPr>
                <w:iCs/>
                <w:sz w:val="20"/>
                <w:szCs w:val="20"/>
              </w:rPr>
              <w:t xml:space="preserve">Monitor ERCOT control </w:t>
            </w:r>
            <w:proofErr w:type="gramStart"/>
            <w:r w:rsidRPr="00F06E8E">
              <w:rPr>
                <w:iCs/>
                <w:sz w:val="20"/>
                <w:szCs w:val="20"/>
              </w:rPr>
              <w:t>performance</w:t>
            </w:r>
            <w:proofErr w:type="gramEnd"/>
          </w:p>
          <w:p w14:paraId="37DD3438" w14:textId="77777777" w:rsidR="00180F9F" w:rsidRPr="00F06E8E" w:rsidRDefault="00180F9F" w:rsidP="00B90C21">
            <w:pPr>
              <w:rPr>
                <w:iCs/>
                <w:sz w:val="20"/>
                <w:szCs w:val="20"/>
              </w:rPr>
            </w:pPr>
          </w:p>
          <w:p w14:paraId="3C292ACD" w14:textId="77777777" w:rsidR="00180F9F" w:rsidRPr="00F06E8E" w:rsidRDefault="00180F9F" w:rsidP="00B90C21">
            <w:pPr>
              <w:spacing w:after="240"/>
              <w:rPr>
                <w:iCs/>
                <w:sz w:val="20"/>
                <w:szCs w:val="20"/>
              </w:rPr>
            </w:pPr>
            <w:r w:rsidRPr="00F06E8E">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w:t>
            </w:r>
            <w:proofErr w:type="gramStart"/>
            <w:r w:rsidRPr="00F06E8E">
              <w:rPr>
                <w:iCs/>
                <w:sz w:val="20"/>
                <w:szCs w:val="20"/>
              </w:rPr>
              <w:t>effective</w:t>
            </w:r>
            <w:proofErr w:type="gramEnd"/>
          </w:p>
          <w:p w14:paraId="125BC7E0" w14:textId="77777777" w:rsidR="00180F9F" w:rsidRPr="00F06E8E" w:rsidRDefault="00180F9F" w:rsidP="00B90C21">
            <w:pPr>
              <w:spacing w:before="240"/>
              <w:rPr>
                <w:iCs/>
                <w:sz w:val="20"/>
                <w:szCs w:val="20"/>
              </w:rPr>
            </w:pPr>
            <w:r w:rsidRPr="00F06E8E">
              <w:rPr>
                <w:iCs/>
                <w:sz w:val="20"/>
                <w:szCs w:val="20"/>
              </w:rPr>
              <w:t xml:space="preserve">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w:t>
            </w:r>
            <w:proofErr w:type="gramStart"/>
            <w:r w:rsidRPr="00F06E8E">
              <w:rPr>
                <w:iCs/>
                <w:sz w:val="20"/>
                <w:szCs w:val="20"/>
              </w:rPr>
              <w:t>effective</w:t>
            </w:r>
            <w:proofErr w:type="gramEnd"/>
          </w:p>
          <w:p w14:paraId="660FA833" w14:textId="77777777" w:rsidR="00180F9F" w:rsidRPr="00F06E8E" w:rsidRDefault="00180F9F" w:rsidP="00B90C21">
            <w:pPr>
              <w:spacing w:before="240"/>
              <w:rPr>
                <w:iCs/>
                <w:sz w:val="20"/>
                <w:szCs w:val="20"/>
              </w:rPr>
            </w:pPr>
            <w:r w:rsidRPr="00F06E8E">
              <w:rPr>
                <w:iCs/>
                <w:sz w:val="20"/>
                <w:szCs w:val="20"/>
              </w:rPr>
              <w:lastRenderedPageBreak/>
              <w:t xml:space="preserve">Post LMPs for each Electrical Bus on the ERCOT website.  These prices shall be posted immediately subsequent to deployment of Base Points from each binding SCED with the time stamp the prices are </w:t>
            </w:r>
            <w:proofErr w:type="gramStart"/>
            <w:r w:rsidRPr="00F06E8E">
              <w:rPr>
                <w:iCs/>
                <w:sz w:val="20"/>
                <w:szCs w:val="20"/>
              </w:rPr>
              <w:t>effective</w:t>
            </w:r>
            <w:proofErr w:type="gramEnd"/>
          </w:p>
          <w:p w14:paraId="01B4A5D7" w14:textId="77777777" w:rsidR="00180F9F" w:rsidRPr="00F06E8E" w:rsidRDefault="00180F9F" w:rsidP="00B90C21">
            <w:pPr>
              <w:spacing w:before="240" w:after="240"/>
              <w:rPr>
                <w:iCs/>
                <w:sz w:val="20"/>
                <w:szCs w:val="20"/>
              </w:rPr>
            </w:pPr>
            <w:r w:rsidRPr="00F06E8E">
              <w:rPr>
                <w:iCs/>
                <w:sz w:val="20"/>
                <w:szCs w:val="20"/>
              </w:rPr>
              <w:t>Post on the ERCOT website the projected non-binding LMPs created by each SCED process for each Resource Node, the projected total Real-Time reserve amount for On-Line reserves and Off-Line reserves, the projected</w:t>
            </w:r>
            <w:r w:rsidRPr="00F06E8E">
              <w:rPr>
                <w:sz w:val="20"/>
                <w:szCs w:val="20"/>
              </w:rPr>
              <w:t xml:space="preserve"> Real-Time </w:t>
            </w:r>
            <w:r w:rsidRPr="00F06E8E">
              <w:rPr>
                <w:iCs/>
                <w:sz w:val="20"/>
                <w:szCs w:val="20"/>
              </w:rPr>
              <w:t>On-Line Reserve Price</w:t>
            </w:r>
            <w:r w:rsidRPr="00F06E8E">
              <w:rPr>
                <w:sz w:val="20"/>
                <w:szCs w:val="20"/>
              </w:rPr>
              <w:t xml:space="preserve"> Adders and Real-Time </w:t>
            </w:r>
            <w:r w:rsidRPr="00F06E8E">
              <w:rPr>
                <w:iCs/>
                <w:sz w:val="20"/>
                <w:szCs w:val="20"/>
              </w:rPr>
              <w:t>Off-Line Reserve Price</w:t>
            </w:r>
            <w:r w:rsidRPr="00F06E8E">
              <w:rPr>
                <w:sz w:val="20"/>
                <w:szCs w:val="20"/>
              </w:rPr>
              <w:t xml:space="preserve"> Adders, and for the projected non-binding pricing runs as described in Section 6.5.7.3.1 the total RUC/RMR MW relaxed, total Load Resource MW deployed that is added to Demand,</w:t>
            </w:r>
            <w:r w:rsidRPr="00F06E8E">
              <w:rPr>
                <w:iCs/>
                <w:sz w:val="20"/>
                <w:szCs w:val="20"/>
              </w:rPr>
              <w:t xml:space="preserve"> total emergency DC Tie MW that is added to or subtracted from the Demand, total BLT MW that is added to or subtracted from the Demand,</w:t>
            </w:r>
            <w:r w:rsidRPr="00F06E8E">
              <w:rPr>
                <w:sz w:val="20"/>
                <w:szCs w:val="20"/>
              </w:rPr>
              <w:t xml:space="preserve"> total ERS MW deployed that are deployed that is added to the Demand, total LASL, total HASL, Real-Time On-Line Reliability Deployment Price Adder and</w:t>
            </w:r>
            <w:r w:rsidRPr="00F06E8E">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rsidRPr="00F06E8E">
              <w:rPr>
                <w:iCs/>
                <w:sz w:val="20"/>
                <w:szCs w:val="20"/>
              </w:rPr>
              <w:t>projections</w:t>
            </w:r>
            <w:proofErr w:type="gramEnd"/>
            <w:r w:rsidRPr="00F06E8E">
              <w:rPr>
                <w:iCs/>
                <w:sz w:val="20"/>
                <w:szCs w:val="20"/>
              </w:rPr>
              <w:t xml:space="preserve"> </w:t>
            </w:r>
          </w:p>
          <w:p w14:paraId="0A4ADF82" w14:textId="77777777" w:rsidR="00180F9F" w:rsidRPr="00F06E8E" w:rsidRDefault="00180F9F" w:rsidP="00B90C21">
            <w:pPr>
              <w:spacing w:before="240"/>
              <w:rPr>
                <w:iCs/>
                <w:sz w:val="20"/>
                <w:szCs w:val="20"/>
              </w:rPr>
            </w:pPr>
            <w:r w:rsidRPr="00F06E8E">
              <w:rPr>
                <w:iCs/>
                <w:sz w:val="20"/>
                <w:szCs w:val="20"/>
              </w:rPr>
              <w:t xml:space="preserve">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w:t>
            </w:r>
            <w:proofErr w:type="gramStart"/>
            <w:r w:rsidRPr="00F06E8E">
              <w:rPr>
                <w:iCs/>
                <w:sz w:val="20"/>
                <w:szCs w:val="20"/>
              </w:rPr>
              <w:t>projections</w:t>
            </w:r>
            <w:proofErr w:type="gramEnd"/>
          </w:p>
          <w:p w14:paraId="756D2CC2" w14:textId="77777777" w:rsidR="00180F9F" w:rsidRPr="00F06E8E" w:rsidRDefault="00180F9F" w:rsidP="00B90C21">
            <w:pPr>
              <w:rPr>
                <w:iCs/>
                <w:sz w:val="20"/>
                <w:szCs w:val="20"/>
              </w:rPr>
            </w:pPr>
          </w:p>
          <w:p w14:paraId="785AF797" w14:textId="77777777" w:rsidR="00180F9F" w:rsidRPr="00F06E8E" w:rsidRDefault="00180F9F" w:rsidP="00B90C21">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54D946C7" w14:textId="77777777" w:rsidR="00180F9F" w:rsidRPr="00F06E8E" w:rsidRDefault="00180F9F" w:rsidP="00B90C21">
            <w:pPr>
              <w:rPr>
                <w:iCs/>
                <w:sz w:val="20"/>
                <w:szCs w:val="20"/>
              </w:rPr>
            </w:pPr>
          </w:p>
          <w:p w14:paraId="2E7D21ED" w14:textId="77777777" w:rsidR="00180F9F" w:rsidRPr="00F06E8E" w:rsidRDefault="00180F9F" w:rsidP="00B90C21">
            <w:pPr>
              <w:rPr>
                <w:iCs/>
                <w:sz w:val="20"/>
                <w:szCs w:val="20"/>
              </w:rPr>
            </w:pPr>
            <w:r w:rsidRPr="00F06E8E">
              <w:rPr>
                <w:iCs/>
                <w:sz w:val="20"/>
                <w:szCs w:val="20"/>
              </w:rPr>
              <w:t xml:space="preserve">Post on the ERCOT website the Settlement Point Prices for each Settlement Point </w:t>
            </w:r>
            <w:r w:rsidRPr="00F06E8E">
              <w:rPr>
                <w:sz w:val="20"/>
                <w:szCs w:val="20"/>
              </w:rPr>
              <w:t xml:space="preserve">and the Real-Time price for each SODG and SOTG </w:t>
            </w:r>
            <w:r w:rsidRPr="00F06E8E">
              <w:rPr>
                <w:iCs/>
                <w:sz w:val="20"/>
                <w:szCs w:val="20"/>
              </w:rPr>
              <w:t>immediately following the end of each Settlement Interval</w:t>
            </w:r>
          </w:p>
          <w:p w14:paraId="118B4E94" w14:textId="77777777" w:rsidR="00180F9F" w:rsidRPr="00F06E8E" w:rsidRDefault="00180F9F" w:rsidP="00B90C21">
            <w:pPr>
              <w:tabs>
                <w:tab w:val="left" w:pos="1350"/>
              </w:tabs>
              <w:spacing w:before="240"/>
              <w:rPr>
                <w:iCs/>
                <w:sz w:val="20"/>
                <w:szCs w:val="20"/>
              </w:rPr>
            </w:pPr>
            <w:r w:rsidRPr="00F06E8E">
              <w:rPr>
                <w:iCs/>
                <w:sz w:val="20"/>
                <w:szCs w:val="20"/>
              </w:rPr>
              <w:lastRenderedPageBreak/>
              <w:t xml:space="preserve">Post the Real-Time On-Line Reliability Deployment Price, Real-Time Reserve Price for On-Line Reserves and  the Real-Time Reserve Price for Off-Line Reserves immediately following the end of each Settlement Interval  </w:t>
            </w:r>
          </w:p>
          <w:p w14:paraId="28523033" w14:textId="77777777" w:rsidR="00180F9F" w:rsidRPr="00F06E8E" w:rsidRDefault="00180F9F" w:rsidP="00B90C21">
            <w:pPr>
              <w:tabs>
                <w:tab w:val="left" w:pos="1350"/>
              </w:tabs>
              <w:rPr>
                <w:iCs/>
                <w:sz w:val="20"/>
                <w:szCs w:val="20"/>
              </w:rPr>
            </w:pPr>
          </w:p>
          <w:p w14:paraId="740FE359" w14:textId="77777777" w:rsidR="00180F9F" w:rsidRPr="00F06E8E" w:rsidRDefault="00180F9F" w:rsidP="00B90C21">
            <w:pPr>
              <w:rPr>
                <w:iCs/>
                <w:sz w:val="20"/>
                <w:szCs w:val="20"/>
              </w:rPr>
            </w:pPr>
            <w:r w:rsidRPr="00F06E8E">
              <w:rPr>
                <w:iCs/>
                <w:sz w:val="20"/>
                <w:szCs w:val="20"/>
              </w:rPr>
              <w:t>Post parameters as required by Section 6.4.9, Ancillary Services Capacity During the Adjustment Period and in Real-Time, on the ERCOT website</w:t>
            </w:r>
          </w:p>
        </w:tc>
      </w:tr>
    </w:tbl>
    <w:p w14:paraId="15054CD4" w14:textId="77777777" w:rsidR="00180F9F" w:rsidRPr="00F06E8E" w:rsidRDefault="00180F9F" w:rsidP="00180F9F">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180F9F" w:rsidRPr="00F06E8E" w14:paraId="185067EB" w14:textId="77777777" w:rsidTr="00B90C21">
        <w:trPr>
          <w:trHeight w:val="206"/>
        </w:trPr>
        <w:tc>
          <w:tcPr>
            <w:tcW w:w="9625" w:type="dxa"/>
            <w:shd w:val="pct12" w:color="auto" w:fill="auto"/>
          </w:tcPr>
          <w:p w14:paraId="07612581" w14:textId="77777777" w:rsidR="00180F9F" w:rsidRPr="00F06E8E" w:rsidRDefault="00180F9F" w:rsidP="00B90C21">
            <w:pPr>
              <w:spacing w:before="120" w:after="240"/>
              <w:rPr>
                <w:b/>
                <w:i/>
                <w:iCs/>
              </w:rPr>
            </w:pPr>
            <w:r w:rsidRPr="00F06E8E">
              <w:rPr>
                <w:b/>
                <w:i/>
                <w:iCs/>
              </w:rPr>
              <w:t>[NPRR829, NPRR904, NPRR995, NPRR1000, NPRR1006, NPRR1010, NPRR1058, NPRR1077, and NPRR1149:  Replace applicable portions of paragraph (2) above with the following upon system implementation for NPRR829, NPRR904, NPRR995, NPRR1000, NPRR1006, NPRR1058, NPRR1077, or NPRR1149; or upon system implementation of the Real-Time Co-Optimization (RTC) project for NPRR1010:]</w:t>
            </w:r>
          </w:p>
          <w:p w14:paraId="34E87A17" w14:textId="77777777" w:rsidR="00180F9F" w:rsidRPr="00F06E8E" w:rsidRDefault="00180F9F" w:rsidP="00B90C21">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80F9F" w:rsidRPr="00F06E8E" w14:paraId="1B99C96B" w14:textId="77777777" w:rsidTr="00B90C21">
              <w:trPr>
                <w:cantSplit/>
                <w:trHeight w:val="440"/>
                <w:tblHeader/>
              </w:trPr>
              <w:tc>
                <w:tcPr>
                  <w:tcW w:w="2276" w:type="dxa"/>
                </w:tcPr>
                <w:p w14:paraId="55A08EFC" w14:textId="77777777" w:rsidR="00180F9F" w:rsidRPr="00F06E8E" w:rsidRDefault="00180F9F" w:rsidP="00B90C21">
                  <w:pPr>
                    <w:spacing w:after="60"/>
                    <w:rPr>
                      <w:b/>
                      <w:iCs/>
                      <w:sz w:val="20"/>
                      <w:szCs w:val="20"/>
                    </w:rPr>
                  </w:pPr>
                  <w:r w:rsidRPr="00F06E8E">
                    <w:rPr>
                      <w:b/>
                      <w:iCs/>
                      <w:sz w:val="20"/>
                      <w:szCs w:val="20"/>
                    </w:rPr>
                    <w:t>Operating Period</w:t>
                  </w:r>
                </w:p>
              </w:tc>
              <w:tc>
                <w:tcPr>
                  <w:tcW w:w="3477" w:type="dxa"/>
                </w:tcPr>
                <w:p w14:paraId="0B9A3018" w14:textId="77777777" w:rsidR="00180F9F" w:rsidRPr="00F06E8E" w:rsidRDefault="00180F9F" w:rsidP="00B90C21">
                  <w:pPr>
                    <w:spacing w:after="60"/>
                    <w:rPr>
                      <w:b/>
                      <w:bCs/>
                      <w:iCs/>
                      <w:sz w:val="20"/>
                      <w:szCs w:val="20"/>
                    </w:rPr>
                  </w:pPr>
                  <w:r w:rsidRPr="00F06E8E">
                    <w:rPr>
                      <w:b/>
                      <w:bCs/>
                      <w:iCs/>
                      <w:sz w:val="20"/>
                      <w:szCs w:val="20"/>
                    </w:rPr>
                    <w:t>QSE Activities</w:t>
                  </w:r>
                </w:p>
              </w:tc>
              <w:tc>
                <w:tcPr>
                  <w:tcW w:w="3823" w:type="dxa"/>
                </w:tcPr>
                <w:p w14:paraId="3533B454" w14:textId="77777777" w:rsidR="00180F9F" w:rsidRPr="00F06E8E" w:rsidRDefault="00180F9F" w:rsidP="00B90C21">
                  <w:pPr>
                    <w:spacing w:after="60"/>
                    <w:rPr>
                      <w:b/>
                      <w:bCs/>
                      <w:iCs/>
                      <w:sz w:val="20"/>
                      <w:szCs w:val="20"/>
                    </w:rPr>
                  </w:pPr>
                  <w:r w:rsidRPr="00F06E8E">
                    <w:rPr>
                      <w:b/>
                      <w:bCs/>
                      <w:iCs/>
                      <w:sz w:val="20"/>
                      <w:szCs w:val="20"/>
                    </w:rPr>
                    <w:t>ERCOT Activities</w:t>
                  </w:r>
                </w:p>
              </w:tc>
            </w:tr>
            <w:tr w:rsidR="00180F9F" w:rsidRPr="00F06E8E" w14:paraId="60F72D92" w14:textId="77777777" w:rsidTr="00B90C21">
              <w:trPr>
                <w:cantSplit/>
                <w:trHeight w:val="576"/>
              </w:trPr>
              <w:tc>
                <w:tcPr>
                  <w:tcW w:w="2276" w:type="dxa"/>
                </w:tcPr>
                <w:p w14:paraId="75D0CB9C" w14:textId="77777777" w:rsidR="00180F9F" w:rsidRPr="00F06E8E" w:rsidRDefault="00180F9F" w:rsidP="00B90C21">
                  <w:pPr>
                    <w:spacing w:after="60"/>
                    <w:rPr>
                      <w:iCs/>
                      <w:sz w:val="20"/>
                      <w:szCs w:val="20"/>
                    </w:rPr>
                  </w:pPr>
                  <w:r w:rsidRPr="00F06E8E">
                    <w:rPr>
                      <w:iCs/>
                      <w:sz w:val="20"/>
                      <w:szCs w:val="20"/>
                    </w:rPr>
                    <w:t xml:space="preserve">During the first hour of the Operating Period </w:t>
                  </w:r>
                </w:p>
              </w:tc>
              <w:tc>
                <w:tcPr>
                  <w:tcW w:w="3477" w:type="dxa"/>
                </w:tcPr>
                <w:p w14:paraId="66201349" w14:textId="77777777" w:rsidR="00180F9F" w:rsidRPr="00F06E8E" w:rsidRDefault="00180F9F" w:rsidP="00B90C21">
                  <w:pPr>
                    <w:spacing w:after="60"/>
                    <w:rPr>
                      <w:iCs/>
                      <w:sz w:val="20"/>
                      <w:szCs w:val="20"/>
                    </w:rPr>
                  </w:pPr>
                </w:p>
              </w:tc>
              <w:tc>
                <w:tcPr>
                  <w:tcW w:w="3823" w:type="dxa"/>
                </w:tcPr>
                <w:p w14:paraId="7790BBD8" w14:textId="77777777" w:rsidR="00180F9F" w:rsidRPr="00F06E8E" w:rsidRDefault="00180F9F" w:rsidP="00B90C21">
                  <w:pPr>
                    <w:rPr>
                      <w:iCs/>
                      <w:sz w:val="20"/>
                      <w:szCs w:val="20"/>
                    </w:rPr>
                  </w:pPr>
                  <w:r w:rsidRPr="00F06E8E">
                    <w:rPr>
                      <w:iCs/>
                      <w:sz w:val="20"/>
                      <w:szCs w:val="20"/>
                    </w:rPr>
                    <w:t>Execute the Hour-Ahead Sequence, including HRUC, beginning with the second hour of the Operating Period</w:t>
                  </w:r>
                </w:p>
                <w:p w14:paraId="068355FE" w14:textId="77777777" w:rsidR="00180F9F" w:rsidRPr="00F06E8E" w:rsidRDefault="00180F9F" w:rsidP="00B90C21">
                  <w:pPr>
                    <w:rPr>
                      <w:iCs/>
                      <w:sz w:val="20"/>
                      <w:szCs w:val="20"/>
                    </w:rPr>
                  </w:pPr>
                </w:p>
                <w:p w14:paraId="7786A2F3" w14:textId="77777777" w:rsidR="00180F9F" w:rsidRPr="00F06E8E" w:rsidRDefault="00180F9F" w:rsidP="00B90C21">
                  <w:pPr>
                    <w:rPr>
                      <w:iCs/>
                      <w:sz w:val="20"/>
                      <w:szCs w:val="20"/>
                    </w:rPr>
                  </w:pPr>
                  <w:r w:rsidRPr="00F06E8E">
                    <w:rPr>
                      <w:iCs/>
                      <w:sz w:val="20"/>
                      <w:szCs w:val="20"/>
                    </w:rPr>
                    <w:t xml:space="preserve">Review the list of Off-Line Available Resources with a start-up time of one hour or </w:t>
                  </w:r>
                  <w:proofErr w:type="gramStart"/>
                  <w:r w:rsidRPr="00F06E8E">
                    <w:rPr>
                      <w:iCs/>
                      <w:sz w:val="20"/>
                      <w:szCs w:val="20"/>
                    </w:rPr>
                    <w:t>less</w:t>
                  </w:r>
                  <w:proofErr w:type="gramEnd"/>
                </w:p>
                <w:p w14:paraId="03262E88" w14:textId="77777777" w:rsidR="00180F9F" w:rsidRPr="00F06E8E" w:rsidRDefault="00180F9F" w:rsidP="00B90C21">
                  <w:pPr>
                    <w:rPr>
                      <w:iCs/>
                      <w:sz w:val="20"/>
                      <w:szCs w:val="20"/>
                    </w:rPr>
                  </w:pPr>
                </w:p>
                <w:p w14:paraId="6AD3BA65" w14:textId="77777777" w:rsidR="00180F9F" w:rsidRPr="00F06E8E" w:rsidRDefault="00180F9F" w:rsidP="00B90C21">
                  <w:pPr>
                    <w:rPr>
                      <w:iCs/>
                      <w:sz w:val="20"/>
                      <w:szCs w:val="20"/>
                    </w:rPr>
                  </w:pPr>
                  <w:r w:rsidRPr="00F06E8E">
                    <w:rPr>
                      <w:iCs/>
                      <w:sz w:val="20"/>
                      <w:szCs w:val="20"/>
                    </w:rPr>
                    <w:t xml:space="preserve">Review and communicate HRUC commitments and Direct Current Tie (DC Tie) Schedule </w:t>
                  </w:r>
                  <w:proofErr w:type="gramStart"/>
                  <w:r w:rsidRPr="00F06E8E">
                    <w:rPr>
                      <w:iCs/>
                      <w:sz w:val="20"/>
                      <w:szCs w:val="20"/>
                    </w:rPr>
                    <w:t>curtailments</w:t>
                  </w:r>
                  <w:proofErr w:type="gramEnd"/>
                </w:p>
                <w:p w14:paraId="57A2AE3A" w14:textId="77777777" w:rsidR="00180F9F" w:rsidRPr="00F06E8E" w:rsidRDefault="00180F9F" w:rsidP="00B90C21">
                  <w:pPr>
                    <w:rPr>
                      <w:iCs/>
                      <w:sz w:val="20"/>
                      <w:szCs w:val="20"/>
                    </w:rPr>
                  </w:pPr>
                </w:p>
                <w:p w14:paraId="1702C974" w14:textId="77777777" w:rsidR="00180F9F" w:rsidRPr="00F06E8E" w:rsidRDefault="00180F9F" w:rsidP="00B90C21">
                  <w:pPr>
                    <w:rPr>
                      <w:iCs/>
                      <w:sz w:val="20"/>
                      <w:szCs w:val="20"/>
                    </w:rPr>
                  </w:pPr>
                  <w:r w:rsidRPr="00F06E8E">
                    <w:rPr>
                      <w:iCs/>
                      <w:sz w:val="20"/>
                      <w:szCs w:val="20"/>
                    </w:rPr>
                    <w:t>Snapshot the Scheduled Power Consumption for Controllable Load Resources</w:t>
                  </w:r>
                </w:p>
              </w:tc>
            </w:tr>
            <w:tr w:rsidR="00180F9F" w:rsidRPr="00F06E8E" w14:paraId="357B740C" w14:textId="77777777" w:rsidTr="00B90C21">
              <w:trPr>
                <w:cantSplit/>
                <w:trHeight w:val="395"/>
              </w:trPr>
              <w:tc>
                <w:tcPr>
                  <w:tcW w:w="2276" w:type="dxa"/>
                </w:tcPr>
                <w:p w14:paraId="059C305B" w14:textId="77777777" w:rsidR="00180F9F" w:rsidRPr="00F06E8E" w:rsidRDefault="00180F9F" w:rsidP="00B90C21">
                  <w:pPr>
                    <w:spacing w:after="60"/>
                    <w:rPr>
                      <w:iCs/>
                      <w:sz w:val="20"/>
                      <w:szCs w:val="20"/>
                    </w:rPr>
                  </w:pPr>
                  <w:r w:rsidRPr="00F06E8E">
                    <w:rPr>
                      <w:iCs/>
                      <w:sz w:val="20"/>
                      <w:szCs w:val="20"/>
                    </w:rPr>
                    <w:t>SCED run</w:t>
                  </w:r>
                </w:p>
              </w:tc>
              <w:tc>
                <w:tcPr>
                  <w:tcW w:w="3477" w:type="dxa"/>
                </w:tcPr>
                <w:p w14:paraId="53F7BF44" w14:textId="77777777" w:rsidR="00180F9F" w:rsidRPr="00F06E8E" w:rsidRDefault="00180F9F" w:rsidP="00B90C21">
                  <w:pPr>
                    <w:spacing w:after="60"/>
                    <w:rPr>
                      <w:iCs/>
                      <w:sz w:val="20"/>
                      <w:szCs w:val="20"/>
                    </w:rPr>
                  </w:pPr>
                </w:p>
              </w:tc>
              <w:tc>
                <w:tcPr>
                  <w:tcW w:w="3823" w:type="dxa"/>
                </w:tcPr>
                <w:p w14:paraId="627173FC" w14:textId="77777777" w:rsidR="00180F9F" w:rsidRPr="00F06E8E" w:rsidRDefault="00180F9F" w:rsidP="00B90C21">
                  <w:pPr>
                    <w:spacing w:after="60"/>
                    <w:rPr>
                      <w:iCs/>
                      <w:sz w:val="20"/>
                      <w:szCs w:val="20"/>
                    </w:rPr>
                  </w:pPr>
                  <w:r w:rsidRPr="00F06E8E">
                    <w:rPr>
                      <w:iCs/>
                      <w:sz w:val="20"/>
                      <w:szCs w:val="20"/>
                    </w:rPr>
                    <w:t>Execute SCED and pricing run to determine impact of reliability deployments on energy and Ancillary Service prices</w:t>
                  </w:r>
                </w:p>
              </w:tc>
            </w:tr>
            <w:tr w:rsidR="00180F9F" w:rsidRPr="00F06E8E" w14:paraId="7FFB1A2B" w14:textId="77777777" w:rsidTr="00B90C21">
              <w:trPr>
                <w:trHeight w:val="576"/>
              </w:trPr>
              <w:tc>
                <w:tcPr>
                  <w:tcW w:w="2276" w:type="dxa"/>
                </w:tcPr>
                <w:p w14:paraId="5C1FC09B" w14:textId="77777777" w:rsidR="00180F9F" w:rsidRPr="00F06E8E" w:rsidRDefault="00180F9F" w:rsidP="00B90C21">
                  <w:pPr>
                    <w:spacing w:after="60"/>
                    <w:rPr>
                      <w:iCs/>
                      <w:sz w:val="20"/>
                      <w:szCs w:val="20"/>
                    </w:rPr>
                  </w:pPr>
                  <w:r w:rsidRPr="00F06E8E">
                    <w:rPr>
                      <w:iCs/>
                      <w:sz w:val="20"/>
                      <w:szCs w:val="20"/>
                    </w:rPr>
                    <w:t>During the Operating Hour</w:t>
                  </w:r>
                </w:p>
              </w:tc>
              <w:tc>
                <w:tcPr>
                  <w:tcW w:w="3477" w:type="dxa"/>
                </w:tcPr>
                <w:p w14:paraId="492CE8C1" w14:textId="77777777" w:rsidR="00180F9F" w:rsidRPr="00F06E8E" w:rsidRDefault="00180F9F" w:rsidP="00B90C21">
                  <w:pPr>
                    <w:rPr>
                      <w:iCs/>
                      <w:sz w:val="20"/>
                      <w:szCs w:val="20"/>
                    </w:rPr>
                  </w:pPr>
                  <w:r w:rsidRPr="00F06E8E">
                    <w:rPr>
                      <w:iCs/>
                      <w:sz w:val="20"/>
                      <w:szCs w:val="20"/>
                    </w:rPr>
                    <w:t>Acknowledge receipt of Dispatch Instructions</w:t>
                  </w:r>
                </w:p>
                <w:p w14:paraId="5AEA03E9" w14:textId="77777777" w:rsidR="00180F9F" w:rsidRPr="00F06E8E" w:rsidRDefault="00180F9F" w:rsidP="00B90C21">
                  <w:pPr>
                    <w:rPr>
                      <w:iCs/>
                      <w:sz w:val="20"/>
                      <w:szCs w:val="20"/>
                    </w:rPr>
                  </w:pPr>
                </w:p>
                <w:p w14:paraId="5EA4ECA4" w14:textId="77777777" w:rsidR="00180F9F" w:rsidRPr="00F06E8E" w:rsidRDefault="00180F9F" w:rsidP="00B90C21">
                  <w:pPr>
                    <w:rPr>
                      <w:iCs/>
                      <w:sz w:val="20"/>
                      <w:szCs w:val="20"/>
                    </w:rPr>
                  </w:pPr>
                  <w:r w:rsidRPr="00F06E8E">
                    <w:rPr>
                      <w:iCs/>
                      <w:sz w:val="20"/>
                      <w:szCs w:val="20"/>
                    </w:rPr>
                    <w:t>Comply with Dispatch Instruction</w:t>
                  </w:r>
                </w:p>
                <w:p w14:paraId="7817381A" w14:textId="77777777" w:rsidR="00180F9F" w:rsidRPr="00F06E8E" w:rsidRDefault="00180F9F" w:rsidP="00B90C21">
                  <w:pPr>
                    <w:rPr>
                      <w:iCs/>
                      <w:sz w:val="20"/>
                      <w:szCs w:val="20"/>
                    </w:rPr>
                  </w:pPr>
                  <w:r w:rsidRPr="00F06E8E">
                    <w:rPr>
                      <w:iCs/>
                      <w:sz w:val="20"/>
                      <w:szCs w:val="20"/>
                    </w:rPr>
                    <w:t xml:space="preserve"> </w:t>
                  </w:r>
                </w:p>
                <w:p w14:paraId="2DD02632" w14:textId="77777777" w:rsidR="00180F9F" w:rsidRPr="00F06E8E" w:rsidRDefault="00180F9F" w:rsidP="00B90C21">
                  <w:pPr>
                    <w:rPr>
                      <w:iCs/>
                      <w:sz w:val="20"/>
                      <w:szCs w:val="20"/>
                    </w:rPr>
                  </w:pPr>
                  <w:r w:rsidRPr="00F06E8E">
                    <w:rPr>
                      <w:iCs/>
                      <w:sz w:val="20"/>
                      <w:szCs w:val="20"/>
                    </w:rPr>
                    <w:lastRenderedPageBreak/>
                    <w:t xml:space="preserve">Review Resource Status to assure current state of the Resources is properly </w:t>
                  </w:r>
                  <w:proofErr w:type="gramStart"/>
                  <w:r w:rsidRPr="00F06E8E">
                    <w:rPr>
                      <w:iCs/>
                      <w:sz w:val="20"/>
                      <w:szCs w:val="20"/>
                    </w:rPr>
                    <w:t>telemetered</w:t>
                  </w:r>
                  <w:proofErr w:type="gramEnd"/>
                </w:p>
                <w:p w14:paraId="2556239B" w14:textId="77777777" w:rsidR="00180F9F" w:rsidRPr="00F06E8E" w:rsidRDefault="00180F9F" w:rsidP="00B90C21">
                  <w:pPr>
                    <w:rPr>
                      <w:iCs/>
                      <w:sz w:val="20"/>
                      <w:szCs w:val="20"/>
                    </w:rPr>
                  </w:pPr>
                </w:p>
                <w:p w14:paraId="74A0CA2C" w14:textId="77777777" w:rsidR="00180F9F" w:rsidRPr="00F06E8E" w:rsidRDefault="00180F9F" w:rsidP="00B90C21">
                  <w:pPr>
                    <w:rPr>
                      <w:iCs/>
                      <w:sz w:val="20"/>
                      <w:szCs w:val="20"/>
                    </w:rPr>
                  </w:pPr>
                  <w:r w:rsidRPr="00F06E8E">
                    <w:rPr>
                      <w:iCs/>
                      <w:sz w:val="20"/>
                      <w:szCs w:val="20"/>
                    </w:rPr>
                    <w:t>Update COP and telemetry with actual Resource Status and limits and Ancillary Service capabilities</w:t>
                  </w:r>
                </w:p>
                <w:p w14:paraId="5778E428" w14:textId="77777777" w:rsidR="00180F9F" w:rsidRPr="00F06E8E" w:rsidRDefault="00180F9F" w:rsidP="00B90C21">
                  <w:pPr>
                    <w:rPr>
                      <w:iCs/>
                      <w:sz w:val="20"/>
                      <w:szCs w:val="20"/>
                    </w:rPr>
                  </w:pPr>
                </w:p>
                <w:p w14:paraId="53D5BB35" w14:textId="77777777" w:rsidR="00180F9F" w:rsidRPr="00F06E8E" w:rsidRDefault="00180F9F" w:rsidP="00B90C21">
                  <w:pPr>
                    <w:rPr>
                      <w:iCs/>
                      <w:sz w:val="20"/>
                      <w:szCs w:val="20"/>
                    </w:rPr>
                  </w:pPr>
                  <w:r w:rsidRPr="00F06E8E">
                    <w:rPr>
                      <w:iCs/>
                      <w:sz w:val="20"/>
                      <w:szCs w:val="20"/>
                    </w:rPr>
                    <w:t>Submit and update Ancillary Service Offers</w:t>
                  </w:r>
                </w:p>
                <w:p w14:paraId="497BB094" w14:textId="77777777" w:rsidR="00180F9F" w:rsidRPr="00F06E8E" w:rsidRDefault="00180F9F" w:rsidP="00B90C21">
                  <w:pPr>
                    <w:rPr>
                      <w:iCs/>
                      <w:sz w:val="20"/>
                      <w:szCs w:val="20"/>
                    </w:rPr>
                  </w:pPr>
                </w:p>
                <w:p w14:paraId="2931ECD1" w14:textId="77777777" w:rsidR="00180F9F" w:rsidRPr="00F06E8E" w:rsidRDefault="00180F9F" w:rsidP="00B90C21">
                  <w:pPr>
                    <w:rPr>
                      <w:iCs/>
                      <w:sz w:val="20"/>
                      <w:szCs w:val="20"/>
                    </w:rPr>
                  </w:pPr>
                  <w:r w:rsidRPr="00F06E8E">
                    <w:rPr>
                      <w:iCs/>
                      <w:sz w:val="20"/>
                      <w:szCs w:val="20"/>
                    </w:rPr>
                    <w:t xml:space="preserve">Communicate Resource Forced Outages to ERCOT </w:t>
                  </w:r>
                </w:p>
                <w:p w14:paraId="7B56D99A" w14:textId="77777777" w:rsidR="00180F9F" w:rsidRPr="00F06E8E" w:rsidRDefault="00180F9F" w:rsidP="00B90C21">
                  <w:pPr>
                    <w:rPr>
                      <w:iCs/>
                      <w:sz w:val="20"/>
                      <w:szCs w:val="20"/>
                    </w:rPr>
                  </w:pPr>
                </w:p>
                <w:p w14:paraId="4DE6D451" w14:textId="77777777" w:rsidR="00180F9F" w:rsidRPr="00F06E8E" w:rsidRDefault="00180F9F" w:rsidP="00B90C21">
                  <w:pPr>
                    <w:rPr>
                      <w:iCs/>
                      <w:sz w:val="20"/>
                      <w:szCs w:val="20"/>
                    </w:rPr>
                  </w:pPr>
                  <w:r w:rsidRPr="00F06E8E">
                    <w:rPr>
                      <w:iCs/>
                      <w:sz w:val="20"/>
                      <w:szCs w:val="20"/>
                    </w:rPr>
                    <w:t xml:space="preserve">Submit and update Energy Offer Curves and/or RTM Energy Bids </w:t>
                  </w:r>
                </w:p>
                <w:p w14:paraId="2B6C0C81" w14:textId="77777777" w:rsidR="00180F9F" w:rsidRPr="00F06E8E" w:rsidRDefault="00180F9F" w:rsidP="00B90C21">
                  <w:pPr>
                    <w:rPr>
                      <w:iCs/>
                      <w:sz w:val="20"/>
                      <w:szCs w:val="20"/>
                    </w:rPr>
                  </w:pPr>
                </w:p>
              </w:tc>
              <w:tc>
                <w:tcPr>
                  <w:tcW w:w="3823" w:type="dxa"/>
                </w:tcPr>
                <w:p w14:paraId="6B288BF9" w14:textId="77777777" w:rsidR="00180F9F" w:rsidRPr="00F06E8E" w:rsidRDefault="00180F9F" w:rsidP="00B90C21">
                  <w:pPr>
                    <w:tabs>
                      <w:tab w:val="left" w:pos="2521"/>
                    </w:tabs>
                    <w:spacing w:after="240"/>
                    <w:rPr>
                      <w:iCs/>
                      <w:sz w:val="20"/>
                      <w:szCs w:val="20"/>
                    </w:rPr>
                  </w:pPr>
                  <w:r w:rsidRPr="00F06E8E">
                    <w:rPr>
                      <w:iCs/>
                      <w:sz w:val="20"/>
                      <w:szCs w:val="20"/>
                    </w:rPr>
                    <w:lastRenderedPageBreak/>
                    <w:t xml:space="preserve">Communicate all binding Base Points, Updated Desired Set Points (UDSPs), Ancillary Service awards, Dispatch Instructions, LMPs for energy, Real-Time MCPCs for Ancillary Services, and for the pricing run </w:t>
                  </w:r>
                  <w:r w:rsidRPr="00F06E8E">
                    <w:rPr>
                      <w:sz w:val="20"/>
                      <w:szCs w:val="20"/>
                    </w:rPr>
                    <w:t xml:space="preserve">as described in Section 6.5.7.3.1, </w:t>
                  </w:r>
                  <w:r w:rsidRPr="00F06E8E">
                    <w:rPr>
                      <w:sz w:val="20"/>
                      <w:szCs w:val="20"/>
                    </w:rPr>
                    <w:lastRenderedPageBreak/>
                    <w:t xml:space="preserve">Determination of Real-Time Reliability Deployment Price Adders, </w:t>
                  </w:r>
                  <w:r w:rsidRPr="00F06E8E">
                    <w:rPr>
                      <w:iCs/>
                      <w:sz w:val="20"/>
                      <w:szCs w:val="20"/>
                    </w:rPr>
                    <w:t>the total Reliability Unit Commitment (RUC)/Reliability Must-Run (RMR) MW relaxed, total Load Resource MW deployed that is added to the Demand</w:t>
                  </w:r>
                  <w:r w:rsidRPr="00F06E8E">
                    <w:rPr>
                      <w:sz w:val="20"/>
                      <w:szCs w:val="20"/>
                    </w:rPr>
                    <w:t>, total Transmission and/or Distribution Service Provider (TDSP) standard offer Load management MW deployed that is added to the Demand,</w:t>
                  </w:r>
                  <w:r w:rsidRPr="00F06E8E">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0D8ECADE" w14:textId="77777777" w:rsidR="00180F9F" w:rsidRPr="00F06E8E" w:rsidRDefault="00180F9F" w:rsidP="00B90C21">
                  <w:pPr>
                    <w:spacing w:before="240"/>
                    <w:rPr>
                      <w:iCs/>
                      <w:sz w:val="20"/>
                      <w:szCs w:val="20"/>
                    </w:rPr>
                  </w:pPr>
                  <w:r w:rsidRPr="00F06E8E">
                    <w:rPr>
                      <w:iCs/>
                      <w:sz w:val="20"/>
                      <w:szCs w:val="20"/>
                    </w:rPr>
                    <w:t>Monitor Resource Status and identify discrepancies between COP and telemetered Resource Status</w:t>
                  </w:r>
                </w:p>
                <w:p w14:paraId="3A09606B" w14:textId="77777777" w:rsidR="00180F9F" w:rsidRPr="00F06E8E" w:rsidRDefault="00180F9F" w:rsidP="00B90C21">
                  <w:pPr>
                    <w:rPr>
                      <w:iCs/>
                      <w:sz w:val="20"/>
                      <w:szCs w:val="20"/>
                    </w:rPr>
                  </w:pPr>
                </w:p>
                <w:p w14:paraId="14C4C470" w14:textId="77777777" w:rsidR="00180F9F" w:rsidRPr="00F06E8E" w:rsidRDefault="00180F9F" w:rsidP="00B90C21">
                  <w:pPr>
                    <w:rPr>
                      <w:iCs/>
                      <w:sz w:val="20"/>
                      <w:szCs w:val="20"/>
                    </w:rPr>
                  </w:pPr>
                  <w:r w:rsidRPr="00F06E8E">
                    <w:rPr>
                      <w:iCs/>
                      <w:sz w:val="20"/>
                      <w:szCs w:val="20"/>
                    </w:rPr>
                    <w:t>Restart Real-Time Sequence on major change of Resource or Transmission Element Status</w:t>
                  </w:r>
                </w:p>
                <w:p w14:paraId="5BB0AED0" w14:textId="77777777" w:rsidR="00180F9F" w:rsidRPr="00F06E8E" w:rsidRDefault="00180F9F" w:rsidP="00B90C21">
                  <w:pPr>
                    <w:rPr>
                      <w:iCs/>
                      <w:sz w:val="20"/>
                      <w:szCs w:val="20"/>
                    </w:rPr>
                  </w:pPr>
                </w:p>
                <w:p w14:paraId="242F4F42" w14:textId="77777777" w:rsidR="00180F9F" w:rsidRPr="00F06E8E" w:rsidRDefault="00180F9F" w:rsidP="00B90C21">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46006DD2" w14:textId="77777777" w:rsidR="00180F9F" w:rsidRPr="00F06E8E" w:rsidRDefault="00180F9F" w:rsidP="00B90C21">
                  <w:pPr>
                    <w:rPr>
                      <w:iCs/>
                      <w:sz w:val="20"/>
                      <w:szCs w:val="20"/>
                    </w:rPr>
                  </w:pPr>
                </w:p>
                <w:p w14:paraId="1981D8C6" w14:textId="77777777" w:rsidR="00180F9F" w:rsidRPr="00F06E8E" w:rsidRDefault="00180F9F" w:rsidP="00B90C21">
                  <w:pPr>
                    <w:rPr>
                      <w:iCs/>
                      <w:sz w:val="20"/>
                      <w:szCs w:val="20"/>
                    </w:rPr>
                  </w:pPr>
                  <w:r w:rsidRPr="00F06E8E">
                    <w:rPr>
                      <w:iCs/>
                      <w:sz w:val="20"/>
                      <w:szCs w:val="20"/>
                    </w:rPr>
                    <w:t xml:space="preserve">Validate COP </w:t>
                  </w:r>
                  <w:proofErr w:type="gramStart"/>
                  <w:r w:rsidRPr="00F06E8E">
                    <w:rPr>
                      <w:iCs/>
                      <w:sz w:val="20"/>
                      <w:szCs w:val="20"/>
                    </w:rPr>
                    <w:t>information</w:t>
                  </w:r>
                  <w:proofErr w:type="gramEnd"/>
                </w:p>
                <w:p w14:paraId="2565E259" w14:textId="77777777" w:rsidR="00180F9F" w:rsidRPr="00F06E8E" w:rsidRDefault="00180F9F" w:rsidP="00B90C21">
                  <w:pPr>
                    <w:rPr>
                      <w:iCs/>
                      <w:sz w:val="20"/>
                      <w:szCs w:val="20"/>
                    </w:rPr>
                  </w:pPr>
                </w:p>
                <w:p w14:paraId="50A92F92" w14:textId="77777777" w:rsidR="00180F9F" w:rsidRPr="00F06E8E" w:rsidRDefault="00180F9F" w:rsidP="00B90C21">
                  <w:pPr>
                    <w:rPr>
                      <w:iCs/>
                      <w:sz w:val="20"/>
                      <w:szCs w:val="20"/>
                    </w:rPr>
                  </w:pPr>
                  <w:r w:rsidRPr="00F06E8E">
                    <w:rPr>
                      <w:iCs/>
                      <w:sz w:val="20"/>
                      <w:szCs w:val="20"/>
                    </w:rPr>
                    <w:t>Validate Ancillary Service Trades</w:t>
                  </w:r>
                </w:p>
                <w:p w14:paraId="0592D992" w14:textId="77777777" w:rsidR="00180F9F" w:rsidRPr="00F06E8E" w:rsidRDefault="00180F9F" w:rsidP="00B90C21">
                  <w:pPr>
                    <w:rPr>
                      <w:iCs/>
                      <w:sz w:val="20"/>
                      <w:szCs w:val="20"/>
                    </w:rPr>
                  </w:pPr>
                </w:p>
                <w:p w14:paraId="6DB16E3C" w14:textId="77777777" w:rsidR="00180F9F" w:rsidRPr="00F06E8E" w:rsidRDefault="00180F9F" w:rsidP="00B90C21">
                  <w:pPr>
                    <w:rPr>
                      <w:iCs/>
                      <w:sz w:val="20"/>
                      <w:szCs w:val="20"/>
                    </w:rPr>
                  </w:pPr>
                  <w:r w:rsidRPr="00F06E8E">
                    <w:rPr>
                      <w:iCs/>
                      <w:sz w:val="20"/>
                      <w:szCs w:val="20"/>
                    </w:rPr>
                    <w:t xml:space="preserve">Monitor ERCOT control </w:t>
                  </w:r>
                  <w:proofErr w:type="gramStart"/>
                  <w:r w:rsidRPr="00F06E8E">
                    <w:rPr>
                      <w:iCs/>
                      <w:sz w:val="20"/>
                      <w:szCs w:val="20"/>
                    </w:rPr>
                    <w:t>performance</w:t>
                  </w:r>
                  <w:proofErr w:type="gramEnd"/>
                </w:p>
                <w:p w14:paraId="4ADED67A" w14:textId="77777777" w:rsidR="00180F9F" w:rsidRPr="00F06E8E" w:rsidRDefault="00180F9F" w:rsidP="00B90C21">
                  <w:pPr>
                    <w:rPr>
                      <w:iCs/>
                      <w:sz w:val="20"/>
                      <w:szCs w:val="20"/>
                    </w:rPr>
                  </w:pPr>
                </w:p>
                <w:p w14:paraId="61D6E8B3" w14:textId="77777777" w:rsidR="00180F9F" w:rsidRPr="00F06E8E" w:rsidRDefault="00180F9F" w:rsidP="00B90C21">
                  <w:pPr>
                    <w:spacing w:after="240"/>
                    <w:rPr>
                      <w:iCs/>
                      <w:sz w:val="20"/>
                      <w:szCs w:val="20"/>
                    </w:rPr>
                  </w:pPr>
                  <w:r w:rsidRPr="00F06E8E">
                    <w:rPr>
                      <w:iCs/>
                      <w:sz w:val="20"/>
                      <w:szCs w:val="20"/>
                    </w:rPr>
                    <w:t xml:space="preserve">Distribute by ICCP, and post on the ERCOT website, System Lambda and the LMPs for each Resource Node, Load Zone and Hub, and Real-Time MCPCs for each Ancillary Service,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added to the Demand, </w:t>
                  </w:r>
                  <w:r w:rsidRPr="00F06E8E">
                    <w:rPr>
                      <w:sz w:val="20"/>
                      <w:szCs w:val="20"/>
                    </w:rPr>
                    <w:t xml:space="preserve">total TDSP standard offer Load management MW deployed that is added to the Demand, </w:t>
                  </w:r>
                  <w:r w:rsidRPr="00F06E8E">
                    <w:rPr>
                      <w:iCs/>
                      <w:sz w:val="20"/>
                      <w:szCs w:val="20"/>
                    </w:rPr>
                    <w:t xml:space="preserve">total ERCOT-directed DC Tie </w:t>
                  </w:r>
                  <w:r w:rsidRPr="00F06E8E">
                    <w:rPr>
                      <w:iCs/>
                      <w:sz w:val="20"/>
                      <w:szCs w:val="20"/>
                    </w:rPr>
                    <w:lastRenderedPageBreak/>
                    <w:t xml:space="preserve">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w:t>
                  </w:r>
                  <w:proofErr w:type="gramStart"/>
                  <w:r w:rsidRPr="00F06E8E">
                    <w:rPr>
                      <w:iCs/>
                      <w:sz w:val="20"/>
                      <w:szCs w:val="20"/>
                    </w:rPr>
                    <w:t>effective</w:t>
                  </w:r>
                  <w:proofErr w:type="gramEnd"/>
                  <w:r w:rsidRPr="00F06E8E">
                    <w:rPr>
                      <w:iCs/>
                      <w:sz w:val="20"/>
                      <w:szCs w:val="20"/>
                    </w:rPr>
                    <w:t xml:space="preserve"> </w:t>
                  </w:r>
                </w:p>
                <w:p w14:paraId="0CAA07D4" w14:textId="77777777" w:rsidR="00180F9F" w:rsidRPr="00F06E8E" w:rsidRDefault="00180F9F" w:rsidP="00B90C21">
                  <w:pPr>
                    <w:spacing w:after="240"/>
                    <w:rPr>
                      <w:iCs/>
                      <w:sz w:val="20"/>
                      <w:szCs w:val="20"/>
                    </w:rPr>
                  </w:pPr>
                  <w:r w:rsidRPr="00F06E8E">
                    <w:rPr>
                      <w:iCs/>
                      <w:sz w:val="20"/>
                      <w:szCs w:val="20"/>
                    </w:rPr>
                    <w:t xml:space="preserve">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from SCED with the time stamp the prices are </w:t>
                  </w:r>
                  <w:proofErr w:type="gramStart"/>
                  <w:r w:rsidRPr="00F06E8E">
                    <w:rPr>
                      <w:iCs/>
                      <w:sz w:val="20"/>
                      <w:szCs w:val="20"/>
                    </w:rPr>
                    <w:t>effective</w:t>
                  </w:r>
                  <w:proofErr w:type="gramEnd"/>
                </w:p>
                <w:p w14:paraId="71FAF999" w14:textId="77777777" w:rsidR="00180F9F" w:rsidRPr="00F06E8E" w:rsidRDefault="00180F9F" w:rsidP="00B90C21">
                  <w:pPr>
                    <w:spacing w:before="240"/>
                    <w:rPr>
                      <w:iCs/>
                      <w:sz w:val="20"/>
                      <w:szCs w:val="20"/>
                    </w:rPr>
                  </w:pPr>
                  <w:r w:rsidRPr="00F06E8E">
                    <w:rPr>
                      <w:iCs/>
                      <w:sz w:val="20"/>
                      <w:szCs w:val="20"/>
                    </w:rPr>
                    <w:t xml:space="preserve">Post LMPs for each Electrical Bus on the ERCOT website.  These prices shall be posted immediately subsequent to deployment of Base Points from each binding SCED with the time stamp the prices are </w:t>
                  </w:r>
                  <w:proofErr w:type="gramStart"/>
                  <w:r w:rsidRPr="00F06E8E">
                    <w:rPr>
                      <w:iCs/>
                      <w:sz w:val="20"/>
                      <w:szCs w:val="20"/>
                    </w:rPr>
                    <w:t>effective</w:t>
                  </w:r>
                  <w:proofErr w:type="gramEnd"/>
                </w:p>
                <w:p w14:paraId="44465B84" w14:textId="77777777" w:rsidR="00180F9F" w:rsidRPr="00F06E8E" w:rsidRDefault="00180F9F" w:rsidP="00B90C21">
                  <w:pPr>
                    <w:spacing w:before="240"/>
                    <w:rPr>
                      <w:iCs/>
                      <w:sz w:val="20"/>
                      <w:szCs w:val="20"/>
                    </w:rPr>
                  </w:pPr>
                  <w:r w:rsidRPr="00F06E8E">
                    <w:rPr>
                      <w:iCs/>
                      <w:sz w:val="20"/>
                      <w:szCs w:val="20"/>
                    </w:rPr>
                    <w:t xml:space="preserve">Post every 15 minutes on the ERCOT website the aggregate net injection from </w:t>
                  </w:r>
                  <w:r w:rsidRPr="00F06E8E">
                    <w:rPr>
                      <w:sz w:val="20"/>
                      <w:szCs w:val="20"/>
                    </w:rPr>
                    <w:t>Settlement Only</w:t>
                  </w:r>
                  <w:r w:rsidRPr="00F06E8E">
                    <w:rPr>
                      <w:iCs/>
                      <w:sz w:val="20"/>
                      <w:szCs w:val="20"/>
                    </w:rPr>
                    <w:t xml:space="preserve"> Generators (SOGs) and Settlement Only Energy Storage Systems (SOESSs)</w:t>
                  </w:r>
                </w:p>
                <w:p w14:paraId="5A31B762" w14:textId="77777777" w:rsidR="00180F9F" w:rsidRPr="00F06E8E" w:rsidRDefault="00180F9F" w:rsidP="00B90C21">
                  <w:pPr>
                    <w:spacing w:before="240" w:after="240"/>
                    <w:rPr>
                      <w:iCs/>
                      <w:sz w:val="20"/>
                      <w:szCs w:val="20"/>
                    </w:rPr>
                  </w:pPr>
                  <w:r w:rsidRPr="00F06E8E">
                    <w:rPr>
                      <w:iCs/>
                      <w:sz w:val="20"/>
                      <w:szCs w:val="20"/>
                    </w:rPr>
                    <w:t xml:space="preserve">Post on the ERCOT website the projected non-binding LMPs for each Resource Node and Real-Time MCPCs for each Ancillary Service created by each SCED process </w:t>
                  </w:r>
                  <w:r w:rsidRPr="00F06E8E">
                    <w:rPr>
                      <w:sz w:val="20"/>
                      <w:szCs w:val="20"/>
                    </w:rPr>
                    <w:t>and for the projected non-binding pricing runs as described in Section 6.5.7.3.1 the total RUC/RMR MW relaxed, total Load Resource MW deployed that is added to Demand,</w:t>
                  </w:r>
                  <w:r w:rsidRPr="00F06E8E">
                    <w:rPr>
                      <w:iCs/>
                      <w:sz w:val="20"/>
                      <w:szCs w:val="20"/>
                    </w:rPr>
                    <w:t xml:space="preserve"> </w:t>
                  </w:r>
                  <w:r w:rsidRPr="00F06E8E">
                    <w:rPr>
                      <w:sz w:val="20"/>
                      <w:szCs w:val="20"/>
                    </w:rPr>
                    <w:t>total TDSP standard offer Load management MW deployed that is added to the Demand,</w:t>
                  </w:r>
                  <w:r w:rsidRPr="00F06E8E">
                    <w:rPr>
                      <w:rFonts w:ascii="Calibri" w:hAnsi="Calibri" w:cs="Calibri"/>
                      <w:color w:val="1F497D"/>
                      <w:sz w:val="20"/>
                      <w:szCs w:val="20"/>
                    </w:rPr>
                    <w:t xml:space="preserve"> </w:t>
                  </w:r>
                  <w:r w:rsidRPr="00F06E8E">
                    <w:rPr>
                      <w:iCs/>
                      <w:sz w:val="20"/>
                      <w:szCs w:val="20"/>
                    </w:rPr>
                    <w:t>total ERCOT-directed DC Tie MW that is added to or subtracted from the Demand, total BLT MW that is added to or subtracted from the Demand,</w:t>
                  </w:r>
                  <w:r w:rsidRPr="00F06E8E">
                    <w:rPr>
                      <w:sz w:val="20"/>
                      <w:szCs w:val="20"/>
                    </w:rPr>
                    <w:t xml:space="preserve"> total ERS MW deployed that are deployed that is added to </w:t>
                  </w:r>
                  <w:r w:rsidRPr="00F06E8E">
                    <w:rPr>
                      <w:sz w:val="20"/>
                      <w:szCs w:val="20"/>
                    </w:rPr>
                    <w:lastRenderedPageBreak/>
                    <w:t>the Demand, Real-Time Reliability Deployment Price Adder for Energy</w:t>
                  </w:r>
                  <w:r w:rsidRPr="00F06E8E">
                    <w:rPr>
                      <w:iCs/>
                      <w:sz w:val="20"/>
                      <w:szCs w:val="20"/>
                    </w:rPr>
                    <w:t>, Real-Time On-Line Reliability Deployment Price Adders for Ancillary Service,</w:t>
                  </w:r>
                  <w:r w:rsidRPr="00F06E8E">
                    <w:rPr>
                      <w:sz w:val="20"/>
                      <w:szCs w:val="20"/>
                    </w:rPr>
                    <w:t xml:space="preserve"> and</w:t>
                  </w:r>
                  <w:r w:rsidRPr="00F06E8E">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rsidRPr="00F06E8E">
                    <w:rPr>
                      <w:iCs/>
                      <w:sz w:val="20"/>
                      <w:szCs w:val="20"/>
                    </w:rPr>
                    <w:t>projections</w:t>
                  </w:r>
                  <w:proofErr w:type="gramEnd"/>
                </w:p>
                <w:p w14:paraId="4055220A" w14:textId="77777777" w:rsidR="00180F9F" w:rsidRPr="00F06E8E" w:rsidRDefault="00180F9F" w:rsidP="00B90C21">
                  <w:pPr>
                    <w:spacing w:before="240"/>
                    <w:rPr>
                      <w:iCs/>
                      <w:sz w:val="20"/>
                      <w:szCs w:val="20"/>
                    </w:rPr>
                  </w:pPr>
                  <w:r w:rsidRPr="00F06E8E">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1D07A1A4" w14:textId="77777777" w:rsidR="00180F9F" w:rsidRPr="00F06E8E" w:rsidRDefault="00180F9F" w:rsidP="00B90C21">
                  <w:pPr>
                    <w:rPr>
                      <w:iCs/>
                      <w:sz w:val="20"/>
                      <w:szCs w:val="20"/>
                    </w:rPr>
                  </w:pPr>
                </w:p>
                <w:p w14:paraId="48D0D969" w14:textId="77777777" w:rsidR="00180F9F" w:rsidRPr="00F06E8E" w:rsidRDefault="00180F9F" w:rsidP="00B90C21">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0F3159E7" w14:textId="77777777" w:rsidR="00180F9F" w:rsidRPr="00F06E8E" w:rsidRDefault="00180F9F" w:rsidP="00B90C21">
                  <w:pPr>
                    <w:rPr>
                      <w:iCs/>
                      <w:sz w:val="20"/>
                      <w:szCs w:val="20"/>
                    </w:rPr>
                  </w:pPr>
                </w:p>
                <w:p w14:paraId="7352B4B4" w14:textId="77777777" w:rsidR="00180F9F" w:rsidRPr="00F06E8E" w:rsidRDefault="00180F9F" w:rsidP="00B90C21">
                  <w:pPr>
                    <w:rPr>
                      <w:iCs/>
                      <w:sz w:val="20"/>
                      <w:szCs w:val="20"/>
                    </w:rPr>
                  </w:pPr>
                  <w:r w:rsidRPr="00F06E8E">
                    <w:rPr>
                      <w:iCs/>
                      <w:sz w:val="20"/>
                      <w:szCs w:val="20"/>
                    </w:rPr>
                    <w:t xml:space="preserve">Post on the ERCOT website, the Settlement Point Prices for each Settlement </w:t>
                  </w:r>
                  <w:proofErr w:type="gramStart"/>
                  <w:r w:rsidRPr="00F06E8E">
                    <w:rPr>
                      <w:iCs/>
                      <w:sz w:val="20"/>
                      <w:szCs w:val="20"/>
                    </w:rPr>
                    <w:t>Point</w:t>
                  </w:r>
                  <w:proofErr w:type="gramEnd"/>
                  <w:r w:rsidRPr="00F06E8E">
                    <w:rPr>
                      <w:iCs/>
                      <w:sz w:val="20"/>
                      <w:szCs w:val="20"/>
                    </w:rPr>
                    <w:t xml:space="preserve"> and the Real-Time price for each SODG, SODESS, SOTG, and SOTESS immediately following the end of each Settlement Interval  </w:t>
                  </w:r>
                </w:p>
                <w:p w14:paraId="46EB49A9" w14:textId="77777777" w:rsidR="00180F9F" w:rsidRPr="00F06E8E" w:rsidRDefault="00180F9F" w:rsidP="00B90C21">
                  <w:pPr>
                    <w:tabs>
                      <w:tab w:val="left" w:pos="1350"/>
                    </w:tabs>
                    <w:spacing w:before="240"/>
                    <w:rPr>
                      <w:iCs/>
                      <w:sz w:val="20"/>
                      <w:szCs w:val="20"/>
                    </w:rPr>
                  </w:pPr>
                  <w:r w:rsidRPr="00F06E8E">
                    <w:rPr>
                      <w:iCs/>
                      <w:sz w:val="20"/>
                      <w:szCs w:val="20"/>
                    </w:rPr>
                    <w:t>By Settlement Interval, post the 15-minute Real-Time Reliability Deployment Price for Energy, and the 15-minute Real-Time Reliability Deployment Price for Ancillary Service for each of the Ancillary Services</w:t>
                  </w:r>
                </w:p>
                <w:p w14:paraId="4B75C45E" w14:textId="77777777" w:rsidR="00180F9F" w:rsidRPr="00F06E8E" w:rsidRDefault="00180F9F" w:rsidP="00B90C21">
                  <w:pPr>
                    <w:rPr>
                      <w:iCs/>
                      <w:sz w:val="20"/>
                      <w:szCs w:val="20"/>
                    </w:rPr>
                  </w:pPr>
                </w:p>
              </w:tc>
            </w:tr>
          </w:tbl>
          <w:p w14:paraId="5F27E386" w14:textId="77777777" w:rsidR="00180F9F" w:rsidRPr="00F06E8E" w:rsidRDefault="00180F9F" w:rsidP="00B90C21">
            <w:pPr>
              <w:rPr>
                <w:iCs/>
                <w:szCs w:val="20"/>
              </w:rPr>
            </w:pPr>
          </w:p>
        </w:tc>
      </w:tr>
    </w:tbl>
    <w:p w14:paraId="5FAF6CD9" w14:textId="77777777" w:rsidR="00180F9F" w:rsidRPr="00F06E8E" w:rsidRDefault="00180F9F" w:rsidP="00180F9F">
      <w:pPr>
        <w:spacing w:before="240" w:after="240"/>
        <w:ind w:left="720" w:hanging="720"/>
        <w:rPr>
          <w:szCs w:val="20"/>
        </w:rPr>
      </w:pPr>
      <w:r w:rsidRPr="00F06E8E">
        <w:rPr>
          <w:szCs w:val="20"/>
        </w:rPr>
        <w:lastRenderedPageBreak/>
        <w:t>(3)</w:t>
      </w:r>
      <w:r w:rsidRPr="00F06E8E">
        <w:rPr>
          <w:szCs w:val="20"/>
        </w:rPr>
        <w:tab/>
        <w:t>At the beginning of each hour, ERCOT shall post on the ERCOT website the following information:</w:t>
      </w:r>
    </w:p>
    <w:p w14:paraId="67EFAFCC" w14:textId="77777777" w:rsidR="00180F9F" w:rsidRPr="00F06E8E" w:rsidRDefault="00180F9F" w:rsidP="00180F9F">
      <w:pPr>
        <w:spacing w:after="240"/>
        <w:ind w:left="1440" w:hanging="720"/>
        <w:rPr>
          <w:szCs w:val="20"/>
        </w:rPr>
      </w:pPr>
      <w:r w:rsidRPr="00F06E8E">
        <w:rPr>
          <w:szCs w:val="20"/>
        </w:rPr>
        <w:t>(a)</w:t>
      </w:r>
      <w:r w:rsidRPr="00F06E8E">
        <w:rPr>
          <w:szCs w:val="20"/>
        </w:rPr>
        <w:tab/>
        <w:t>Changes in ERCOT System conditions that could affect the security and dynamic transmission limits of the ERCOT System, including:</w:t>
      </w:r>
    </w:p>
    <w:p w14:paraId="713825AF" w14:textId="77777777" w:rsidR="00180F9F" w:rsidRPr="00F06E8E" w:rsidRDefault="00180F9F" w:rsidP="00180F9F">
      <w:pPr>
        <w:spacing w:after="240"/>
        <w:ind w:left="2160" w:hanging="720"/>
        <w:rPr>
          <w:szCs w:val="20"/>
        </w:rPr>
      </w:pPr>
      <w:r w:rsidRPr="00F06E8E">
        <w:rPr>
          <w:szCs w:val="20"/>
        </w:rPr>
        <w:t>(i)</w:t>
      </w:r>
      <w:r w:rsidRPr="00F06E8E">
        <w:rPr>
          <w:szCs w:val="20"/>
        </w:rPr>
        <w:tab/>
        <w:t>Changes or expected changes, in the status of Transmission Facilities as recorded in the Outage Scheduler for the remaining hours of the current Operating Day and all hours of the next Operating Day; and</w:t>
      </w:r>
    </w:p>
    <w:p w14:paraId="120A9F17" w14:textId="77777777" w:rsidR="00180F9F" w:rsidRPr="00F06E8E" w:rsidRDefault="00180F9F" w:rsidP="00180F9F">
      <w:pPr>
        <w:spacing w:after="240"/>
        <w:ind w:left="2160" w:hanging="720"/>
        <w:rPr>
          <w:szCs w:val="20"/>
        </w:rPr>
      </w:pPr>
      <w:r w:rsidRPr="00F06E8E">
        <w:rPr>
          <w:szCs w:val="20"/>
        </w:rPr>
        <w:lastRenderedPageBreak/>
        <w:t>(ii)</w:t>
      </w:r>
      <w:r w:rsidRPr="00F06E8E">
        <w:rPr>
          <w:szCs w:val="20"/>
        </w:rPr>
        <w:tab/>
        <w:t>Any conditions such as adverse weather conditions as determined from the ERCOT-designated weather service;</w:t>
      </w:r>
    </w:p>
    <w:p w14:paraId="3C85FA37" w14:textId="77777777" w:rsidR="00180F9F" w:rsidRPr="00F06E8E" w:rsidRDefault="00180F9F" w:rsidP="00180F9F">
      <w:pPr>
        <w:spacing w:after="240"/>
        <w:ind w:left="1440" w:hanging="720"/>
        <w:rPr>
          <w:szCs w:val="20"/>
        </w:rPr>
      </w:pPr>
      <w:r w:rsidRPr="00F06E8E">
        <w:rPr>
          <w:szCs w:val="20"/>
        </w:rPr>
        <w:t>(b)</w:t>
      </w:r>
      <w:r w:rsidRPr="00F06E8E">
        <w:rPr>
          <w:szCs w:val="20"/>
        </w:rPr>
        <w:tab/>
        <w:t>Updated system-wide Mid-Term Load Forecasts (MTLFs) for all forecast models available to ERCOT Operations, as well as an indicator for which forecast was in use by ERCOT at the time of publication;</w:t>
      </w:r>
    </w:p>
    <w:p w14:paraId="7ADCE70B" w14:textId="77777777" w:rsidR="00180F9F" w:rsidRPr="00F06E8E" w:rsidRDefault="00180F9F" w:rsidP="00180F9F">
      <w:pPr>
        <w:spacing w:after="240"/>
        <w:ind w:left="1440" w:hanging="720"/>
        <w:rPr>
          <w:szCs w:val="20"/>
        </w:rPr>
      </w:pPr>
      <w:r w:rsidRPr="00F06E8E">
        <w:rPr>
          <w:szCs w:val="20"/>
        </w:rPr>
        <w:t>(c)</w:t>
      </w:r>
      <w:r w:rsidRPr="00F06E8E">
        <w:rPr>
          <w:szCs w:val="20"/>
        </w:rPr>
        <w:tab/>
        <w:t>The quantities of RMR Services deployed by ERCOT for each previous hour of the current Operating Day; and</w:t>
      </w:r>
    </w:p>
    <w:p w14:paraId="079893C0" w14:textId="77777777" w:rsidR="00180F9F" w:rsidRPr="00F06E8E" w:rsidRDefault="00180F9F" w:rsidP="00180F9F">
      <w:pPr>
        <w:spacing w:after="240"/>
        <w:ind w:left="1440" w:hanging="720"/>
        <w:rPr>
          <w:iCs/>
          <w:szCs w:val="20"/>
        </w:rPr>
      </w:pPr>
      <w:r w:rsidRPr="00F06E8E">
        <w:rPr>
          <w:szCs w:val="20"/>
        </w:rPr>
        <w:t>(d)</w:t>
      </w:r>
      <w:r w:rsidRPr="00F06E8E">
        <w:rPr>
          <w:szCs w:val="20"/>
        </w:rPr>
        <w:tab/>
        <w:t>Total ERCOT System Demand, from Real-Time operations, integrated over each Settlement Interval.</w:t>
      </w:r>
    </w:p>
    <w:p w14:paraId="0368DEE2" w14:textId="77777777" w:rsidR="00180F9F" w:rsidRPr="00F06E8E" w:rsidRDefault="00180F9F" w:rsidP="00180F9F">
      <w:pPr>
        <w:spacing w:after="240"/>
        <w:ind w:left="720" w:hanging="720"/>
        <w:rPr>
          <w:szCs w:val="20"/>
        </w:rPr>
      </w:pPr>
      <w:r w:rsidRPr="00F06E8E">
        <w:rPr>
          <w:szCs w:val="20"/>
        </w:rPr>
        <w:t>(4)</w:t>
      </w:r>
      <w:r w:rsidRPr="00F06E8E">
        <w:rPr>
          <w:szCs w:val="20"/>
        </w:rPr>
        <w:tab/>
        <w:t>No later than 0600, ERCOT shall post on the ERCOT website the actual system Load by Weather Zone, the actual system Load by Forecast Zone, and the actual system Load by Study Area for each hour of the previous Operating Day.</w:t>
      </w:r>
    </w:p>
    <w:p w14:paraId="693B2511" w14:textId="77777777" w:rsidR="00180F9F" w:rsidRPr="00F06E8E" w:rsidRDefault="00180F9F" w:rsidP="00180F9F">
      <w:pPr>
        <w:spacing w:after="240"/>
        <w:ind w:left="720" w:hanging="720"/>
        <w:rPr>
          <w:iCs/>
          <w:szCs w:val="20"/>
        </w:rPr>
      </w:pPr>
      <w:r w:rsidRPr="00F06E8E">
        <w:rPr>
          <w:szCs w:val="20"/>
        </w:rPr>
        <w:t>(5)</w:t>
      </w:r>
      <w:r w:rsidRPr="00F06E8E">
        <w:rPr>
          <w:szCs w:val="20"/>
        </w:rPr>
        <w:tab/>
        <w:t xml:space="preserve">ERCOT shall provide notification to the market and post on the ERCOT website </w:t>
      </w:r>
      <w:r w:rsidRPr="00F06E8E">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20B7E0AF" w14:textId="77777777" w:rsidTr="00B90C21">
        <w:trPr>
          <w:trHeight w:val="206"/>
        </w:trPr>
        <w:tc>
          <w:tcPr>
            <w:tcW w:w="9350" w:type="dxa"/>
            <w:shd w:val="pct12" w:color="auto" w:fill="auto"/>
          </w:tcPr>
          <w:p w14:paraId="1D09FA62" w14:textId="77777777" w:rsidR="00180F9F" w:rsidRPr="00F06E8E" w:rsidRDefault="00180F9F" w:rsidP="00B90C21">
            <w:pPr>
              <w:spacing w:before="120" w:after="240"/>
              <w:rPr>
                <w:b/>
                <w:i/>
                <w:iCs/>
              </w:rPr>
            </w:pPr>
            <w:r w:rsidRPr="00F06E8E">
              <w:rPr>
                <w:b/>
                <w:i/>
                <w:iCs/>
              </w:rPr>
              <w:t>[NPRR1010:  Insert paragraphs (6) and (7) below upon system implementation of the Real-Time Co-Optimization (RTC) project:]</w:t>
            </w:r>
          </w:p>
          <w:p w14:paraId="22D74916" w14:textId="77777777" w:rsidR="00180F9F" w:rsidRPr="00F06E8E" w:rsidRDefault="00180F9F" w:rsidP="00B90C21">
            <w:pPr>
              <w:spacing w:after="240"/>
              <w:ind w:left="720" w:hanging="720"/>
              <w:rPr>
                <w:iCs/>
                <w:szCs w:val="20"/>
              </w:rPr>
            </w:pPr>
            <w:r w:rsidRPr="00F06E8E">
              <w:rPr>
                <w:iCs/>
                <w:szCs w:val="20"/>
              </w:rPr>
              <w:t>(6)</w:t>
            </w:r>
            <w:r w:rsidRPr="00F06E8E">
              <w:rPr>
                <w:iCs/>
                <w:szCs w:val="20"/>
              </w:rPr>
              <w:tab/>
            </w:r>
            <w:r w:rsidRPr="00F06E8E">
              <w:rPr>
                <w:iCs/>
              </w:rPr>
              <w:t xml:space="preserve">After every SCED run, ERCOT shall post to the ERCOT website the total capability of Resources available to provide the following Ancillary Service combinations, </w:t>
            </w:r>
            <w:r w:rsidRPr="00F06E8E">
              <w:rPr>
                <w:iCs/>
                <w:szCs w:val="20"/>
              </w:rPr>
              <w:t>based on the Resource telemetry from the QSE and capped by the limits of the Resource, for the most recent SCED execution:</w:t>
            </w:r>
          </w:p>
          <w:p w14:paraId="381B8F69" w14:textId="77777777" w:rsidR="00180F9F" w:rsidRPr="00F06E8E" w:rsidRDefault="00180F9F" w:rsidP="00B90C21">
            <w:pPr>
              <w:spacing w:after="240"/>
              <w:ind w:left="1440" w:hanging="720"/>
              <w:rPr>
                <w:color w:val="000000"/>
                <w:sz w:val="22"/>
                <w:szCs w:val="22"/>
              </w:rPr>
            </w:pPr>
            <w:r w:rsidRPr="00F06E8E">
              <w:rPr>
                <w:color w:val="000000"/>
                <w:szCs w:val="20"/>
              </w:rPr>
              <w:t>(a)</w:t>
            </w:r>
            <w:r w:rsidRPr="00F06E8E">
              <w:rPr>
                <w:color w:val="000000"/>
                <w:szCs w:val="20"/>
              </w:rPr>
              <w:tab/>
              <w:t xml:space="preserve">Capacity to provide Reg-Up,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14596E63" w14:textId="77777777" w:rsidR="00180F9F" w:rsidRPr="00F06E8E" w:rsidRDefault="00180F9F" w:rsidP="00B90C21">
            <w:pPr>
              <w:spacing w:after="240"/>
              <w:ind w:left="1440" w:hanging="720"/>
              <w:rPr>
                <w:color w:val="000000"/>
                <w:szCs w:val="20"/>
              </w:rPr>
            </w:pPr>
            <w:r w:rsidRPr="00F06E8E">
              <w:rPr>
                <w:color w:val="000000"/>
                <w:szCs w:val="20"/>
              </w:rPr>
              <w:t>(b)</w:t>
            </w:r>
            <w:r w:rsidRPr="00F06E8E">
              <w:rPr>
                <w:color w:val="000000"/>
                <w:szCs w:val="20"/>
              </w:rPr>
              <w:tab/>
              <w:t xml:space="preserve">Capacity to provide RRS,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45EC8B21" w14:textId="77777777" w:rsidR="00180F9F" w:rsidRPr="00F06E8E" w:rsidRDefault="00180F9F" w:rsidP="00B90C21">
            <w:pPr>
              <w:spacing w:after="240"/>
              <w:ind w:left="1440" w:hanging="720"/>
              <w:rPr>
                <w:color w:val="000000"/>
                <w:szCs w:val="20"/>
              </w:rPr>
            </w:pPr>
            <w:r w:rsidRPr="00F06E8E">
              <w:rPr>
                <w:color w:val="000000"/>
                <w:szCs w:val="20"/>
              </w:rPr>
              <w:t>(c)</w:t>
            </w:r>
            <w:r w:rsidRPr="00F06E8E">
              <w:rPr>
                <w:color w:val="000000"/>
                <w:szCs w:val="20"/>
              </w:rPr>
              <w:tab/>
              <w:t xml:space="preserve">Capacity to provide ECRS,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1EA24F8D" w14:textId="77777777" w:rsidR="00180F9F" w:rsidRPr="00F06E8E" w:rsidRDefault="00180F9F" w:rsidP="00B90C21">
            <w:pPr>
              <w:spacing w:after="240"/>
              <w:ind w:left="1440" w:hanging="720"/>
              <w:rPr>
                <w:color w:val="000000"/>
                <w:szCs w:val="20"/>
              </w:rPr>
            </w:pPr>
            <w:r w:rsidRPr="00F06E8E">
              <w:rPr>
                <w:color w:val="000000"/>
                <w:szCs w:val="20"/>
              </w:rPr>
              <w:t>(d)</w:t>
            </w:r>
            <w:r w:rsidRPr="00F06E8E">
              <w:rPr>
                <w:color w:val="000000"/>
                <w:szCs w:val="20"/>
              </w:rPr>
              <w:tab/>
              <w:t xml:space="preserve">Capacity to provide Non-Spin, irrespective of whether it </w:t>
            </w:r>
            <w:proofErr w:type="gramStart"/>
            <w:r w:rsidRPr="00F06E8E">
              <w:rPr>
                <w:color w:val="000000"/>
                <w:szCs w:val="20"/>
              </w:rPr>
              <w:t>is capable of providing</w:t>
            </w:r>
            <w:proofErr w:type="gramEnd"/>
            <w:r w:rsidRPr="00F06E8E">
              <w:rPr>
                <w:color w:val="000000"/>
                <w:szCs w:val="20"/>
              </w:rPr>
              <w:t xml:space="preserve"> any other Ancillary Service;</w:t>
            </w:r>
          </w:p>
          <w:p w14:paraId="53D2908A" w14:textId="77777777" w:rsidR="00180F9F" w:rsidRPr="00F06E8E" w:rsidRDefault="00180F9F" w:rsidP="00B90C21">
            <w:pPr>
              <w:spacing w:after="240"/>
              <w:ind w:left="1440" w:hanging="720"/>
              <w:rPr>
                <w:color w:val="000000"/>
                <w:szCs w:val="20"/>
              </w:rPr>
            </w:pPr>
            <w:r w:rsidRPr="00F06E8E">
              <w:rPr>
                <w:color w:val="000000"/>
                <w:szCs w:val="20"/>
              </w:rPr>
              <w:t>(e)</w:t>
            </w:r>
            <w:r w:rsidRPr="00F06E8E">
              <w:rPr>
                <w:color w:val="000000"/>
                <w:szCs w:val="20"/>
              </w:rPr>
              <w:tab/>
              <w:t xml:space="preserve">Capacity to provide Reg-Up, RRS, or both, irrespective of whether it </w:t>
            </w:r>
            <w:proofErr w:type="gramStart"/>
            <w:r w:rsidRPr="00F06E8E">
              <w:rPr>
                <w:color w:val="000000"/>
                <w:szCs w:val="20"/>
              </w:rPr>
              <w:t>is capable of providing</w:t>
            </w:r>
            <w:proofErr w:type="gramEnd"/>
            <w:r w:rsidRPr="00F06E8E">
              <w:rPr>
                <w:color w:val="000000"/>
                <w:szCs w:val="20"/>
              </w:rPr>
              <w:t xml:space="preserve"> ECRS or Non-Spin;</w:t>
            </w:r>
          </w:p>
          <w:p w14:paraId="4FFFE070" w14:textId="77777777" w:rsidR="00180F9F" w:rsidRPr="00F06E8E" w:rsidRDefault="00180F9F" w:rsidP="00B90C21">
            <w:pPr>
              <w:spacing w:after="240"/>
              <w:ind w:left="1440" w:hanging="720"/>
              <w:rPr>
                <w:color w:val="000000"/>
                <w:szCs w:val="20"/>
              </w:rPr>
            </w:pPr>
            <w:r w:rsidRPr="00F06E8E">
              <w:rPr>
                <w:color w:val="000000"/>
                <w:szCs w:val="20"/>
              </w:rPr>
              <w:lastRenderedPageBreak/>
              <w:t>(f)</w:t>
            </w:r>
            <w:r w:rsidRPr="00F06E8E">
              <w:rPr>
                <w:color w:val="000000"/>
                <w:szCs w:val="20"/>
              </w:rPr>
              <w:tab/>
              <w:t xml:space="preserve">Capacity to provide Reg-Up, RRS, ECRS, or any combination, irrespective of whether it </w:t>
            </w:r>
            <w:proofErr w:type="gramStart"/>
            <w:r w:rsidRPr="00F06E8E">
              <w:rPr>
                <w:color w:val="000000"/>
                <w:szCs w:val="20"/>
              </w:rPr>
              <w:t>is capable of providing</w:t>
            </w:r>
            <w:proofErr w:type="gramEnd"/>
            <w:r w:rsidRPr="00F06E8E">
              <w:rPr>
                <w:color w:val="000000"/>
                <w:szCs w:val="20"/>
              </w:rPr>
              <w:t xml:space="preserve"> Non-Spin;</w:t>
            </w:r>
          </w:p>
          <w:p w14:paraId="26520E84" w14:textId="77777777" w:rsidR="00180F9F" w:rsidRPr="00F06E8E" w:rsidRDefault="00180F9F" w:rsidP="00B90C21">
            <w:pPr>
              <w:spacing w:after="240"/>
              <w:ind w:left="1440" w:hanging="720"/>
              <w:rPr>
                <w:color w:val="000000"/>
                <w:szCs w:val="20"/>
              </w:rPr>
            </w:pPr>
            <w:r w:rsidRPr="00F06E8E">
              <w:rPr>
                <w:color w:val="000000"/>
                <w:szCs w:val="20"/>
              </w:rPr>
              <w:t>(g)</w:t>
            </w:r>
            <w:r w:rsidRPr="00F06E8E">
              <w:rPr>
                <w:color w:val="000000"/>
                <w:szCs w:val="20"/>
              </w:rPr>
              <w:tab/>
              <w:t>Capacity to provide Reg-Up, RRS, ECRS, Non-Spin, or any combination; and</w:t>
            </w:r>
          </w:p>
          <w:p w14:paraId="3503B206" w14:textId="77777777" w:rsidR="00180F9F" w:rsidRPr="00F06E8E" w:rsidRDefault="00180F9F" w:rsidP="00B90C21">
            <w:pPr>
              <w:spacing w:after="240"/>
              <w:ind w:left="1440" w:hanging="720"/>
              <w:rPr>
                <w:iCs/>
                <w:szCs w:val="20"/>
              </w:rPr>
            </w:pPr>
            <w:r w:rsidRPr="00F06E8E">
              <w:rPr>
                <w:color w:val="000000"/>
                <w:szCs w:val="20"/>
              </w:rPr>
              <w:t>(h)</w:t>
            </w:r>
            <w:r w:rsidRPr="00F06E8E">
              <w:rPr>
                <w:color w:val="000000"/>
                <w:szCs w:val="20"/>
              </w:rPr>
              <w:tab/>
              <w:t>Capacity to provide Reg-Down</w:t>
            </w:r>
            <w:r w:rsidRPr="00F06E8E">
              <w:rPr>
                <w:iCs/>
                <w:szCs w:val="20"/>
              </w:rPr>
              <w:t>.</w:t>
            </w:r>
          </w:p>
          <w:p w14:paraId="69D16260" w14:textId="77777777" w:rsidR="00180F9F" w:rsidRPr="00F06E8E" w:rsidRDefault="00180F9F" w:rsidP="00B90C21">
            <w:pPr>
              <w:spacing w:after="240"/>
              <w:ind w:left="720" w:hanging="720"/>
              <w:rPr>
                <w:iCs/>
                <w:szCs w:val="20"/>
              </w:rPr>
            </w:pPr>
            <w:r w:rsidRPr="00F06E8E">
              <w:rPr>
                <w:iCs/>
                <w:szCs w:val="20"/>
              </w:rPr>
              <w:t>(7)</w:t>
            </w:r>
            <w:r w:rsidRPr="00F06E8E">
              <w:rPr>
                <w:iCs/>
                <w:szCs w:val="20"/>
              </w:rPr>
              <w:tab/>
              <w:t>Each week, ERCOT shall post on the ERCOT website the historical SCED-interval data described in paragraph (6) above.</w:t>
            </w:r>
          </w:p>
        </w:tc>
      </w:tr>
    </w:tbl>
    <w:p w14:paraId="49334AF4" w14:textId="77777777" w:rsidR="00180F9F" w:rsidRPr="00F06E8E" w:rsidRDefault="00180F9F" w:rsidP="00180F9F">
      <w:pPr>
        <w:keepNext/>
        <w:tabs>
          <w:tab w:val="left" w:pos="1620"/>
        </w:tabs>
        <w:spacing w:before="480" w:after="240"/>
        <w:ind w:left="1627" w:hanging="1627"/>
        <w:outlineLvl w:val="4"/>
        <w:rPr>
          <w:b/>
          <w:bCs/>
          <w:i/>
          <w:iCs/>
          <w:szCs w:val="26"/>
        </w:rPr>
      </w:pPr>
      <w:bookmarkStart w:id="113" w:name="_Toc135992251"/>
      <w:bookmarkEnd w:id="106"/>
      <w:r w:rsidRPr="00F06E8E">
        <w:rPr>
          <w:b/>
          <w:bCs/>
          <w:i/>
          <w:iCs/>
          <w:szCs w:val="26"/>
        </w:rPr>
        <w:lastRenderedPageBreak/>
        <w:t>6.4.9.2.2</w:t>
      </w:r>
      <w:r w:rsidRPr="00F06E8E">
        <w:rPr>
          <w:b/>
          <w:bCs/>
          <w:i/>
          <w:iCs/>
          <w:szCs w:val="26"/>
        </w:rPr>
        <w:tab/>
        <w:t>SASM Clearing Process</w:t>
      </w:r>
      <w:bookmarkEnd w:id="113"/>
    </w:p>
    <w:p w14:paraId="4FCF4104" w14:textId="77777777" w:rsidR="00180F9F" w:rsidRPr="00F06E8E" w:rsidRDefault="00180F9F" w:rsidP="00180F9F">
      <w:pPr>
        <w:spacing w:after="240"/>
        <w:ind w:left="720" w:hanging="720"/>
        <w:rPr>
          <w:szCs w:val="20"/>
        </w:rPr>
      </w:pPr>
      <w:r w:rsidRPr="00F06E8E">
        <w:rPr>
          <w:szCs w:val="20"/>
        </w:rPr>
        <w:t>(1)</w:t>
      </w:r>
      <w:r w:rsidRPr="00F06E8E">
        <w:rPr>
          <w:szCs w:val="20"/>
        </w:rPr>
        <w:tab/>
        <w:t>SASM procurement requirements are:</w:t>
      </w:r>
    </w:p>
    <w:p w14:paraId="5CFE1024" w14:textId="77777777" w:rsidR="00180F9F" w:rsidRPr="00F06E8E" w:rsidRDefault="00180F9F" w:rsidP="00180F9F">
      <w:pPr>
        <w:spacing w:after="240"/>
        <w:ind w:left="1440" w:hanging="720"/>
        <w:rPr>
          <w:szCs w:val="20"/>
        </w:rPr>
      </w:pPr>
      <w:r w:rsidRPr="00F06E8E">
        <w:rPr>
          <w:szCs w:val="20"/>
        </w:rPr>
        <w:t>(a)</w:t>
      </w:r>
      <w:r w:rsidRPr="00F06E8E">
        <w:rPr>
          <w:szCs w:val="20"/>
        </w:rPr>
        <w:tab/>
        <w:t>ERCOT shall procure the additional quantity required of each Ancillary Service, less the quantity self-arranged, if applicable. ERCOT may not buy more of one Ancillary Service in place of the quantity of a different service.</w:t>
      </w:r>
    </w:p>
    <w:p w14:paraId="19BE1F2E" w14:textId="77777777" w:rsidR="00180F9F" w:rsidRPr="00F06E8E" w:rsidRDefault="00180F9F" w:rsidP="00180F9F">
      <w:pPr>
        <w:spacing w:after="240"/>
        <w:ind w:left="1440" w:hanging="720"/>
        <w:rPr>
          <w:szCs w:val="20"/>
        </w:rPr>
      </w:pPr>
      <w:r w:rsidRPr="00F06E8E">
        <w:rPr>
          <w:szCs w:val="20"/>
        </w:rPr>
        <w:t>(b)</w:t>
      </w:r>
      <w:r w:rsidRPr="00F06E8E">
        <w:rPr>
          <w:szCs w:val="20"/>
        </w:rPr>
        <w:tab/>
        <w:t>ERCOT shall select Ancillary Service Offers submitted by QSEs, such that:</w:t>
      </w:r>
    </w:p>
    <w:p w14:paraId="2DBEE2FB" w14:textId="77777777" w:rsidR="00180F9F" w:rsidRPr="00F06E8E" w:rsidRDefault="00180F9F" w:rsidP="00180F9F">
      <w:pPr>
        <w:spacing w:after="240"/>
        <w:ind w:left="2160" w:hanging="720"/>
        <w:rPr>
          <w:szCs w:val="20"/>
        </w:rPr>
      </w:pPr>
      <w:r w:rsidRPr="00F06E8E">
        <w:rPr>
          <w:szCs w:val="20"/>
        </w:rPr>
        <w:t>(i)</w:t>
      </w:r>
      <w:r w:rsidRPr="00F06E8E">
        <w:rPr>
          <w:szCs w:val="20"/>
        </w:rPr>
        <w:tab/>
        <w:t>For each Ancillary Service being procured, other than Reg-Down,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0F1684AA" w14:textId="77777777" w:rsidR="00180F9F" w:rsidRPr="00F06E8E" w:rsidRDefault="00180F9F" w:rsidP="00180F9F">
      <w:pPr>
        <w:spacing w:after="240"/>
        <w:ind w:left="2160" w:hanging="720"/>
        <w:rPr>
          <w:szCs w:val="20"/>
        </w:rPr>
      </w:pPr>
      <w:r w:rsidRPr="00F06E8E">
        <w:rPr>
          <w:szCs w:val="20"/>
        </w:rPr>
        <w:t>(ii)</w:t>
      </w:r>
      <w:r w:rsidRPr="00F06E8E">
        <w:rPr>
          <w:szCs w:val="20"/>
        </w:rP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6DEC1A30" w14:textId="77777777" w:rsidR="00180F9F" w:rsidRPr="00F06E8E" w:rsidRDefault="00180F9F" w:rsidP="00180F9F">
      <w:pPr>
        <w:spacing w:after="240"/>
        <w:ind w:left="2160" w:hanging="720"/>
        <w:rPr>
          <w:ins w:id="114" w:author="ERCOT" w:date="2023-05-26T16:18:00Z"/>
          <w:szCs w:val="20"/>
        </w:rPr>
      </w:pPr>
      <w:r w:rsidRPr="00F06E8E">
        <w:rPr>
          <w:szCs w:val="20"/>
        </w:rPr>
        <w:t xml:space="preserve">(iii) </w:t>
      </w:r>
      <w:r w:rsidRPr="00F06E8E">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15B598A1" w14:textId="77777777" w:rsidR="00180F9F" w:rsidRPr="00F06E8E" w:rsidDel="00885E5B" w:rsidRDefault="00180F9F" w:rsidP="00180F9F">
      <w:pPr>
        <w:spacing w:after="240"/>
        <w:ind w:left="2160" w:hanging="720"/>
        <w:rPr>
          <w:del w:id="115" w:author="ERCOT 073123" w:date="2023-07-26T12:01:00Z"/>
          <w:szCs w:val="20"/>
        </w:rPr>
      </w:pPr>
      <w:ins w:id="116" w:author="ERCOT" w:date="2023-05-26T16:18:00Z">
        <w:del w:id="117" w:author="ERCOT 073123" w:date="2023-07-26T12:01:00Z">
          <w:r w:rsidRPr="00F06E8E" w:rsidDel="00885E5B">
            <w:rPr>
              <w:szCs w:val="20"/>
            </w:rPr>
            <w:delText>(iv)</w:delText>
          </w:r>
          <w:r w:rsidRPr="00F06E8E" w:rsidDel="00885E5B">
            <w:rPr>
              <w:szCs w:val="20"/>
            </w:rPr>
            <w:tab/>
            <w:delText>For On-Line ESRs, the duration requirements for Ancillary Services will be respected.</w:delText>
          </w:r>
        </w:del>
      </w:ins>
    </w:p>
    <w:p w14:paraId="72AD0F42" w14:textId="77777777" w:rsidR="00180F9F" w:rsidRPr="00F06E8E" w:rsidRDefault="00180F9F" w:rsidP="00180F9F">
      <w:pPr>
        <w:spacing w:after="240"/>
        <w:ind w:left="1440" w:hanging="720"/>
        <w:rPr>
          <w:szCs w:val="20"/>
        </w:rPr>
      </w:pPr>
      <w:r w:rsidRPr="00F06E8E">
        <w:rPr>
          <w:szCs w:val="20"/>
        </w:rPr>
        <w:lastRenderedPageBreak/>
        <w:t>(c)</w:t>
      </w:r>
      <w:r w:rsidRPr="00F06E8E">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742F4EB6" w14:textId="77777777" w:rsidR="00180F9F" w:rsidRPr="00F06E8E" w:rsidRDefault="00180F9F" w:rsidP="00180F9F">
      <w:pPr>
        <w:spacing w:after="240"/>
        <w:ind w:left="1440" w:hanging="720"/>
        <w:rPr>
          <w:szCs w:val="20"/>
        </w:rPr>
      </w:pPr>
      <w:r w:rsidRPr="00F06E8E">
        <w:rPr>
          <w:szCs w:val="20"/>
        </w:rPr>
        <w:t>(d)</w:t>
      </w:r>
      <w:r w:rsidRPr="00F06E8E">
        <w:rPr>
          <w:szCs w:val="20"/>
        </w:rPr>
        <w:tab/>
        <w:t>The SASM MCPC for each hour for each service is the Shadow Price for the corresponding Ancillary Service constraint for the hour as determined by the SASM algorithm.</w:t>
      </w:r>
    </w:p>
    <w:p w14:paraId="55EB8025" w14:textId="77777777" w:rsidR="00180F9F" w:rsidRPr="00F06E8E" w:rsidRDefault="00180F9F" w:rsidP="00180F9F">
      <w:pPr>
        <w:spacing w:after="240"/>
        <w:ind w:left="1440" w:hanging="720"/>
        <w:rPr>
          <w:iCs/>
          <w:szCs w:val="20"/>
        </w:rPr>
      </w:pPr>
      <w:r w:rsidRPr="00F06E8E">
        <w:rPr>
          <w:szCs w:val="20"/>
        </w:rPr>
        <w:t>(e)</w:t>
      </w:r>
      <w:r w:rsidRPr="00F06E8E">
        <w:rPr>
          <w:szCs w:val="20"/>
        </w:rPr>
        <w:tab/>
      </w:r>
      <w:r w:rsidRPr="00F06E8E">
        <w:rPr>
          <w:iCs/>
          <w:szCs w:val="20"/>
        </w:rPr>
        <w:t>SASM MCPCs for any Ancillary Service shall not exceed the SWCAP.  Ancillary Service Offers higher than corresponding Ancillary Service penalty factors, as defined in Appendix 2, Day-Ahead Market Optimization Control Parameters, of the Other Binding Document titled “</w:t>
      </w:r>
      <w:r w:rsidRPr="00F06E8E">
        <w:rPr>
          <w:szCs w:val="20"/>
        </w:rPr>
        <w:t>Methodology for Setting Maximum Shadow Prices for Network and Power Balance Constraints,</w:t>
      </w:r>
      <w:r w:rsidRPr="00F06E8E">
        <w:rPr>
          <w:iCs/>
          <w:szCs w:val="20"/>
        </w:rPr>
        <w:t>”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02002C3E" w14:textId="77777777" w:rsidTr="00B90C21">
        <w:trPr>
          <w:trHeight w:val="206"/>
        </w:trPr>
        <w:tc>
          <w:tcPr>
            <w:tcW w:w="9350" w:type="dxa"/>
            <w:shd w:val="pct12" w:color="auto" w:fill="auto"/>
          </w:tcPr>
          <w:p w14:paraId="469FF82A" w14:textId="77777777" w:rsidR="00180F9F" w:rsidRPr="00F06E8E" w:rsidRDefault="00180F9F" w:rsidP="00B90C21">
            <w:pPr>
              <w:spacing w:before="120" w:after="240"/>
              <w:rPr>
                <w:b/>
                <w:i/>
                <w:iCs/>
              </w:rPr>
            </w:pPr>
            <w:r w:rsidRPr="00F06E8E">
              <w:rPr>
                <w:b/>
                <w:i/>
                <w:iCs/>
              </w:rPr>
              <w:t>[NPRR1010:  Delete Section 6.4.9.2.2 above upon system implementation of the Real-Time Co-Optimization (RTC) project.]</w:t>
            </w:r>
          </w:p>
        </w:tc>
      </w:tr>
    </w:tbl>
    <w:p w14:paraId="5BADF6DA" w14:textId="77777777" w:rsidR="00180F9F" w:rsidRPr="00F06E8E" w:rsidRDefault="00180F9F" w:rsidP="00180F9F">
      <w:pPr>
        <w:keepNext/>
        <w:widowControl w:val="0"/>
        <w:tabs>
          <w:tab w:val="left" w:pos="1260"/>
        </w:tabs>
        <w:spacing w:before="480" w:after="240"/>
        <w:ind w:left="1267" w:hanging="1267"/>
        <w:outlineLvl w:val="3"/>
        <w:rPr>
          <w:b/>
          <w:bCs/>
          <w:snapToGrid w:val="0"/>
          <w:szCs w:val="20"/>
        </w:rPr>
      </w:pPr>
      <w:bookmarkStart w:id="118" w:name="_Toc135992262"/>
      <w:r w:rsidRPr="00F06E8E">
        <w:rPr>
          <w:b/>
          <w:bCs/>
          <w:snapToGrid w:val="0"/>
          <w:szCs w:val="20"/>
        </w:rPr>
        <w:t>6.5.5.2</w:t>
      </w:r>
      <w:r w:rsidRPr="00F06E8E">
        <w:rPr>
          <w:b/>
          <w:bCs/>
          <w:snapToGrid w:val="0"/>
          <w:szCs w:val="20"/>
        </w:rPr>
        <w:tab/>
        <w:t>Operational Data Requirements</w:t>
      </w:r>
      <w:bookmarkEnd w:id="118"/>
    </w:p>
    <w:p w14:paraId="3BE3E91B" w14:textId="77777777" w:rsidR="00180F9F" w:rsidRPr="00F06E8E" w:rsidRDefault="00180F9F" w:rsidP="00180F9F">
      <w:pPr>
        <w:spacing w:after="240"/>
        <w:ind w:left="720" w:hanging="720"/>
        <w:rPr>
          <w:szCs w:val="20"/>
        </w:rPr>
      </w:pPr>
      <w:r w:rsidRPr="00F06E8E">
        <w:rPr>
          <w:szCs w:val="20"/>
        </w:rPr>
        <w:t>(1)</w:t>
      </w:r>
      <w:r w:rsidRPr="00F06E8E">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31728E78" w14:textId="77777777" w:rsidR="00180F9F" w:rsidRPr="00F06E8E" w:rsidRDefault="00180F9F" w:rsidP="00180F9F">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12D06D62" w14:textId="77777777" w:rsidR="00180F9F" w:rsidRPr="00F06E8E" w:rsidRDefault="00180F9F" w:rsidP="00180F9F">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61010FA2" w14:textId="77777777" w:rsidR="00180F9F" w:rsidRPr="00F06E8E" w:rsidRDefault="00180F9F" w:rsidP="00180F9F">
      <w:pPr>
        <w:spacing w:after="240"/>
        <w:ind w:left="1440" w:hanging="720"/>
        <w:rPr>
          <w:szCs w:val="20"/>
        </w:rPr>
      </w:pPr>
      <w:r w:rsidRPr="00F06E8E">
        <w:rPr>
          <w:szCs w:val="20"/>
        </w:rPr>
        <w:lastRenderedPageBreak/>
        <w:t>(b)</w:t>
      </w:r>
      <w:r w:rsidRPr="00F06E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00C19B30" w14:textId="77777777" w:rsidR="00180F9F" w:rsidRPr="00F06E8E" w:rsidRDefault="00180F9F" w:rsidP="00180F9F">
      <w:pPr>
        <w:spacing w:after="240"/>
        <w:ind w:left="1440" w:hanging="720"/>
        <w:rPr>
          <w:szCs w:val="20"/>
        </w:rPr>
      </w:pPr>
      <w:r w:rsidRPr="00F06E8E">
        <w:rPr>
          <w:szCs w:val="20"/>
        </w:rPr>
        <w:t>(c)</w:t>
      </w:r>
      <w:r w:rsidRPr="00F06E8E">
        <w:rPr>
          <w:szCs w:val="20"/>
        </w:rPr>
        <w:tab/>
        <w:t>Gross Reactive Power (in Megavolt-Amperes reactive (MVAr));</w:t>
      </w:r>
    </w:p>
    <w:p w14:paraId="1E6B320B" w14:textId="77777777" w:rsidR="00180F9F" w:rsidRPr="00F06E8E" w:rsidRDefault="00180F9F" w:rsidP="00180F9F">
      <w:pPr>
        <w:spacing w:after="240"/>
        <w:ind w:left="1440" w:hanging="720"/>
        <w:rPr>
          <w:szCs w:val="20"/>
        </w:rPr>
      </w:pPr>
      <w:r w:rsidRPr="00F06E8E">
        <w:rPr>
          <w:szCs w:val="20"/>
        </w:rPr>
        <w:t>(d)</w:t>
      </w:r>
      <w:r w:rsidRPr="00F06E8E">
        <w:rPr>
          <w:szCs w:val="20"/>
        </w:rPr>
        <w:tab/>
        <w:t>Net Reactive Power (in MVAr);</w:t>
      </w:r>
    </w:p>
    <w:p w14:paraId="116B8CEB" w14:textId="77777777" w:rsidR="00180F9F" w:rsidRPr="00F06E8E" w:rsidRDefault="00180F9F" w:rsidP="00180F9F">
      <w:pPr>
        <w:spacing w:after="240"/>
        <w:ind w:left="1440" w:hanging="720"/>
        <w:rPr>
          <w:szCs w:val="20"/>
        </w:rPr>
      </w:pPr>
      <w:r w:rsidRPr="00F06E8E">
        <w:rPr>
          <w:szCs w:val="20"/>
        </w:rPr>
        <w:t>(e)</w:t>
      </w:r>
      <w:r w:rsidRPr="00F06E8E">
        <w:rPr>
          <w:szCs w:val="20"/>
        </w:rPr>
        <w:tab/>
        <w:t>Power to standby transformers serving plant auxiliary Load;</w:t>
      </w:r>
    </w:p>
    <w:p w14:paraId="6609C5D5" w14:textId="77777777" w:rsidR="00180F9F" w:rsidRPr="00F06E8E" w:rsidRDefault="00180F9F" w:rsidP="00180F9F">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1FF77641" w14:textId="77777777" w:rsidR="00180F9F" w:rsidRPr="00F06E8E" w:rsidRDefault="00180F9F" w:rsidP="00180F9F">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73804CC3" w14:textId="77777777" w:rsidR="00180F9F" w:rsidRPr="00F06E8E" w:rsidRDefault="00180F9F" w:rsidP="00180F9F">
      <w:pPr>
        <w:spacing w:after="240"/>
        <w:ind w:left="1440" w:hanging="720"/>
        <w:rPr>
          <w:szCs w:val="20"/>
        </w:rPr>
      </w:pPr>
      <w:r w:rsidRPr="00F06E8E">
        <w:rPr>
          <w:szCs w:val="20"/>
        </w:rPr>
        <w:t>(h)</w:t>
      </w:r>
      <w:r w:rsidRPr="00F06E8E">
        <w:rPr>
          <w:szCs w:val="20"/>
        </w:rPr>
        <w:tab/>
        <w:t>Generation Resource breaker and switch status;</w:t>
      </w:r>
    </w:p>
    <w:p w14:paraId="1C0DDB0A" w14:textId="77777777" w:rsidR="00180F9F" w:rsidRPr="00F06E8E" w:rsidRDefault="00180F9F" w:rsidP="00180F9F">
      <w:pPr>
        <w:spacing w:after="240"/>
        <w:ind w:left="1440" w:hanging="720"/>
        <w:rPr>
          <w:szCs w:val="20"/>
        </w:rPr>
      </w:pPr>
      <w:r w:rsidRPr="00F06E8E">
        <w:rPr>
          <w:szCs w:val="20"/>
        </w:rPr>
        <w:t>(i)</w:t>
      </w:r>
      <w:r w:rsidRPr="00F06E8E">
        <w:rPr>
          <w:szCs w:val="20"/>
        </w:rPr>
        <w:tab/>
        <w:t xml:space="preserve">HSL (Combined Cycle Generation Resources) shall:  </w:t>
      </w:r>
    </w:p>
    <w:p w14:paraId="5A98CE65" w14:textId="77777777" w:rsidR="00180F9F" w:rsidRPr="00F06E8E" w:rsidRDefault="00180F9F" w:rsidP="00180F9F">
      <w:pPr>
        <w:spacing w:after="240"/>
        <w:ind w:left="2160" w:hanging="720"/>
        <w:rPr>
          <w:szCs w:val="20"/>
        </w:rPr>
      </w:pPr>
      <w:r w:rsidRPr="00F06E8E">
        <w:rPr>
          <w:szCs w:val="20"/>
        </w:rPr>
        <w:t>(i)</w:t>
      </w:r>
      <w:r w:rsidRPr="00F06E8E">
        <w:rPr>
          <w:szCs w:val="20"/>
        </w:rPr>
        <w:tab/>
        <w:t xml:space="preserve">Submit the HSL of the current operating configuration; and </w:t>
      </w:r>
    </w:p>
    <w:p w14:paraId="3332E8A3" w14:textId="77777777" w:rsidR="00180F9F" w:rsidRPr="00F06E8E" w:rsidRDefault="00180F9F" w:rsidP="00180F9F">
      <w:pPr>
        <w:spacing w:after="240"/>
        <w:ind w:left="2160" w:hanging="720"/>
        <w:rPr>
          <w:szCs w:val="20"/>
        </w:rPr>
      </w:pPr>
      <w:r w:rsidRPr="00F06E8E">
        <w:rPr>
          <w:szCs w:val="20"/>
        </w:rPr>
        <w:t>(ii)</w:t>
      </w:r>
      <w:r w:rsidRPr="00F06E8E">
        <w:rPr>
          <w:szCs w:val="20"/>
        </w:rPr>
        <w:tab/>
        <w:t>When providing ECRS, update the HSL as needed, to be consistent with Resource performance limitations of ECRS provision;</w:t>
      </w:r>
    </w:p>
    <w:p w14:paraId="431376ED" w14:textId="77777777" w:rsidR="00180F9F" w:rsidRPr="00F06E8E" w:rsidRDefault="00180F9F" w:rsidP="00180F9F">
      <w:pPr>
        <w:spacing w:after="240"/>
        <w:ind w:left="1440" w:hanging="720"/>
        <w:rPr>
          <w:szCs w:val="20"/>
        </w:rPr>
      </w:pPr>
      <w:r w:rsidRPr="00F06E8E">
        <w:rPr>
          <w:szCs w:val="20"/>
        </w:rPr>
        <w:t>(j)</w:t>
      </w:r>
      <w:r w:rsidRPr="00F06E8E">
        <w:rPr>
          <w:szCs w:val="20"/>
        </w:rPr>
        <w:tab/>
        <w:t xml:space="preserve">NFRC currently available (unloaded) and included in the HSL of the Combined Cycle Generation Resource’s current configuration; </w:t>
      </w:r>
    </w:p>
    <w:p w14:paraId="5CC64766" w14:textId="77777777" w:rsidR="00180F9F" w:rsidRPr="00F06E8E" w:rsidRDefault="00180F9F" w:rsidP="00180F9F">
      <w:pPr>
        <w:spacing w:after="240"/>
        <w:ind w:left="1440" w:hanging="720"/>
        <w:rPr>
          <w:szCs w:val="20"/>
        </w:rPr>
      </w:pPr>
      <w:r w:rsidRPr="00F06E8E">
        <w:rPr>
          <w:szCs w:val="20"/>
        </w:rPr>
        <w:t>(k)</w:t>
      </w:r>
      <w:r w:rsidRPr="00F06E8E">
        <w:rPr>
          <w:szCs w:val="20"/>
        </w:rPr>
        <w:tab/>
        <w:t>High Emergency Limit (HEL), under Section 6.5.9.2, Failure of the SCED Process;</w:t>
      </w:r>
    </w:p>
    <w:p w14:paraId="3DAE0413" w14:textId="77777777" w:rsidR="00180F9F" w:rsidRPr="00F06E8E" w:rsidRDefault="00180F9F" w:rsidP="00180F9F">
      <w:pPr>
        <w:spacing w:after="240"/>
        <w:ind w:left="1440" w:hanging="720"/>
        <w:rPr>
          <w:szCs w:val="20"/>
        </w:rPr>
      </w:pPr>
      <w:r w:rsidRPr="00F06E8E">
        <w:rPr>
          <w:szCs w:val="20"/>
        </w:rPr>
        <w:t>(l)</w:t>
      </w:r>
      <w:r w:rsidRPr="00F06E8E">
        <w:rPr>
          <w:szCs w:val="20"/>
        </w:rPr>
        <w:tab/>
        <w:t xml:space="preserve">Low Emergency Limit (LEL), under Section 6.5.9.2; </w:t>
      </w:r>
    </w:p>
    <w:p w14:paraId="57DF1595" w14:textId="77777777" w:rsidR="00180F9F" w:rsidRPr="00F06E8E" w:rsidRDefault="00180F9F" w:rsidP="00180F9F">
      <w:pPr>
        <w:spacing w:after="240"/>
        <w:ind w:left="1440" w:hanging="720"/>
        <w:rPr>
          <w:szCs w:val="20"/>
        </w:rPr>
      </w:pPr>
      <w:r w:rsidRPr="00F06E8E">
        <w:rPr>
          <w:szCs w:val="20"/>
        </w:rPr>
        <w:t>(m)</w:t>
      </w:r>
      <w:r w:rsidRPr="00F06E8E">
        <w:rPr>
          <w:szCs w:val="20"/>
        </w:rPr>
        <w:tab/>
        <w:t>LSL;</w:t>
      </w:r>
    </w:p>
    <w:p w14:paraId="244BD650" w14:textId="77777777" w:rsidR="00180F9F" w:rsidRPr="00F06E8E" w:rsidRDefault="00180F9F" w:rsidP="00180F9F">
      <w:pPr>
        <w:spacing w:after="240"/>
        <w:ind w:left="1440" w:hanging="720"/>
        <w:rPr>
          <w:szCs w:val="20"/>
        </w:rPr>
      </w:pPr>
      <w:r w:rsidRPr="00F06E8E">
        <w:rPr>
          <w:szCs w:val="20"/>
        </w:rPr>
        <w:t>(n)</w:t>
      </w:r>
      <w:r w:rsidRPr="00F06E8E">
        <w:rPr>
          <w:szCs w:val="20"/>
        </w:rPr>
        <w:tab/>
        <w:t>Configuration identification for Combined Cycle Generation Resources;</w:t>
      </w:r>
    </w:p>
    <w:p w14:paraId="0C698518" w14:textId="77777777" w:rsidR="00180F9F" w:rsidRPr="00F06E8E" w:rsidRDefault="00180F9F" w:rsidP="00180F9F">
      <w:pPr>
        <w:spacing w:after="240"/>
        <w:ind w:left="1440" w:hanging="720"/>
        <w:rPr>
          <w:szCs w:val="20"/>
        </w:rPr>
      </w:pPr>
      <w:r w:rsidRPr="00F06E8E">
        <w:rPr>
          <w:szCs w:val="20"/>
        </w:rPr>
        <w:t>(o)</w:t>
      </w:r>
      <w:r w:rsidRPr="00F06E8E">
        <w:rPr>
          <w:szCs w:val="20"/>
        </w:rPr>
        <w:tab/>
        <w:t>Ancillary Service Schedule for each quantity of ECRS and Non-Spin which is equal to the Ancillary Service Resource Responsibility minus the amount of Ancillary Service deployment;</w:t>
      </w:r>
    </w:p>
    <w:p w14:paraId="4723AEE1" w14:textId="77777777" w:rsidR="00180F9F" w:rsidRPr="00F06E8E" w:rsidRDefault="00180F9F" w:rsidP="00180F9F">
      <w:pPr>
        <w:spacing w:after="240"/>
        <w:ind w:left="2160" w:hanging="720"/>
        <w:rPr>
          <w:szCs w:val="20"/>
        </w:rPr>
      </w:pPr>
      <w:r w:rsidRPr="00F06E8E">
        <w:rPr>
          <w:szCs w:val="20"/>
        </w:rPr>
        <w:t>(i)</w:t>
      </w:r>
      <w:r w:rsidRPr="00F06E8E">
        <w:rPr>
          <w:szCs w:val="20"/>
        </w:rPr>
        <w:tab/>
        <w:t xml:space="preserve">For On-line Non-Spin, Ancillary Service Schedule shall be set to zero;  </w:t>
      </w:r>
    </w:p>
    <w:p w14:paraId="3EF8BA51" w14:textId="77777777" w:rsidR="00180F9F" w:rsidRPr="00F06E8E" w:rsidRDefault="00180F9F" w:rsidP="00180F9F">
      <w:pPr>
        <w:spacing w:after="240"/>
        <w:ind w:left="2160" w:hanging="720"/>
        <w:rPr>
          <w:szCs w:val="20"/>
        </w:rPr>
      </w:pPr>
      <w:r w:rsidRPr="00F06E8E">
        <w:rPr>
          <w:szCs w:val="20"/>
        </w:rPr>
        <w:t>(ii)</w:t>
      </w:r>
      <w:r w:rsidRPr="00F06E8E">
        <w:rPr>
          <w:szCs w:val="20"/>
        </w:rPr>
        <w:tab/>
        <w:t xml:space="preserve">For Off-Line Non-Spin and for On-Line Non-Spin using Off-Line power augmentation technology the Ancillary Service Schedule shall equal the Non-Spin obligation and then </w:t>
      </w:r>
      <w:r w:rsidRPr="00F06E8E">
        <w:rPr>
          <w:color w:val="000000"/>
          <w:szCs w:val="20"/>
        </w:rPr>
        <w:t>shall</w:t>
      </w:r>
      <w:r w:rsidRPr="00F06E8E">
        <w:rPr>
          <w:color w:val="595959"/>
          <w:szCs w:val="20"/>
        </w:rPr>
        <w:t xml:space="preserve"> </w:t>
      </w:r>
      <w:r w:rsidRPr="00F06E8E">
        <w:rPr>
          <w:szCs w:val="20"/>
        </w:rPr>
        <w:t>be set to zero within 20 minutes following Non-Spin deployment;</w:t>
      </w:r>
    </w:p>
    <w:p w14:paraId="67108153" w14:textId="77777777" w:rsidR="00180F9F" w:rsidRPr="00F06E8E" w:rsidRDefault="00180F9F" w:rsidP="00180F9F">
      <w:pPr>
        <w:spacing w:after="240"/>
        <w:ind w:left="1440" w:hanging="720"/>
        <w:rPr>
          <w:szCs w:val="20"/>
        </w:rPr>
      </w:pPr>
      <w:r w:rsidRPr="00F06E8E">
        <w:rPr>
          <w:szCs w:val="20"/>
        </w:rPr>
        <w:lastRenderedPageBreak/>
        <w:t>(p)</w:t>
      </w:r>
      <w:r w:rsidRPr="00F06E8E">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7F3E4D6D" w14:textId="77777777" w:rsidR="00180F9F" w:rsidRPr="00F06E8E" w:rsidRDefault="00180F9F" w:rsidP="00180F9F">
      <w:pPr>
        <w:spacing w:after="240"/>
        <w:ind w:left="1440" w:hanging="720"/>
        <w:rPr>
          <w:szCs w:val="20"/>
        </w:rPr>
      </w:pPr>
      <w:r w:rsidRPr="00F06E8E">
        <w:rPr>
          <w:szCs w:val="20"/>
        </w:rPr>
        <w:t>(q)</w:t>
      </w:r>
      <w:r w:rsidRPr="00F06E8E">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del w:id="119" w:author="ERCOT" w:date="2023-05-26T16:27:00Z">
        <w:r w:rsidRPr="00F06E8E" w:rsidDel="000F0BBC">
          <w:rPr>
            <w:szCs w:val="20"/>
          </w:rPr>
          <w:delText xml:space="preserve"> and</w:delText>
        </w:r>
      </w:del>
    </w:p>
    <w:p w14:paraId="142D4D9B" w14:textId="77777777" w:rsidR="00180F9F" w:rsidRPr="00F06E8E" w:rsidRDefault="00180F9F" w:rsidP="00180F9F">
      <w:pPr>
        <w:spacing w:after="240"/>
        <w:ind w:left="1440" w:hanging="720"/>
        <w:rPr>
          <w:ins w:id="120" w:author="ERCOT" w:date="2023-05-26T16:25:00Z"/>
          <w:szCs w:val="20"/>
        </w:rPr>
      </w:pPr>
      <w:r w:rsidRPr="00F06E8E">
        <w:rPr>
          <w:szCs w:val="20"/>
        </w:rPr>
        <w:t>(r)</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ins w:id="121" w:author="ERCOT" w:date="2023-06-16T14:06:00Z">
        <w:r w:rsidRPr="00F06E8E">
          <w:rPr>
            <w:szCs w:val="20"/>
          </w:rPr>
          <w:t>;</w:t>
        </w:r>
      </w:ins>
      <w:ins w:id="122" w:author="ERCOT" w:date="2023-05-26T16:27:00Z">
        <w:del w:id="123" w:author="ERCOT" w:date="2023-06-16T14:06:00Z">
          <w:r w:rsidRPr="00F06E8E" w:rsidDel="00627A3C">
            <w:rPr>
              <w:szCs w:val="20"/>
            </w:rPr>
            <w:delText>,</w:delText>
          </w:r>
        </w:del>
      </w:ins>
      <w:del w:id="124" w:author="ERCOT" w:date="2023-05-26T16:27:00Z">
        <w:r w:rsidRPr="00F06E8E" w:rsidDel="000F0BBC">
          <w:rPr>
            <w:szCs w:val="20"/>
          </w:rPr>
          <w:delText>.</w:delText>
        </w:r>
      </w:del>
      <w:ins w:id="125" w:author="ERCOT" w:date="2023-05-26T16:27:00Z">
        <w:r w:rsidRPr="00F06E8E">
          <w:rPr>
            <w:szCs w:val="20"/>
          </w:rPr>
          <w:t xml:space="preserve"> and</w:t>
        </w:r>
      </w:ins>
    </w:p>
    <w:p w14:paraId="2906E24A" w14:textId="77777777" w:rsidR="00180F9F" w:rsidRPr="00F06E8E" w:rsidRDefault="00180F9F" w:rsidP="00180F9F">
      <w:pPr>
        <w:spacing w:after="240"/>
        <w:ind w:left="1440" w:hanging="720"/>
        <w:rPr>
          <w:szCs w:val="20"/>
        </w:rPr>
      </w:pPr>
      <w:ins w:id="126" w:author="ERCOT" w:date="2023-05-26T16:25:00Z">
        <w:r w:rsidRPr="00F06E8E">
          <w:t>(s)</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14C18DE1" w14:textId="77777777" w:rsidTr="00B90C21">
        <w:trPr>
          <w:trHeight w:val="566"/>
        </w:trPr>
        <w:tc>
          <w:tcPr>
            <w:tcW w:w="9576" w:type="dxa"/>
            <w:shd w:val="pct12" w:color="auto" w:fill="auto"/>
          </w:tcPr>
          <w:p w14:paraId="08240674" w14:textId="77777777" w:rsidR="00180F9F" w:rsidRPr="00F06E8E" w:rsidRDefault="00180F9F" w:rsidP="00B90C21">
            <w:pPr>
              <w:spacing w:before="120" w:after="240"/>
              <w:rPr>
                <w:b/>
                <w:i/>
                <w:iCs/>
              </w:rPr>
            </w:pPr>
            <w:r w:rsidRPr="00F06E8E">
              <w:rPr>
                <w:b/>
                <w:i/>
                <w:iCs/>
              </w:rPr>
              <w:t>[NPRR1010, NPRR1014, and NPRR1029:  Replace applicable portions of paragraph (2) above with the following upon system implementation for NPRR1014 or NPRR1029; or upon system implementation of the Real-Time Co-Optimization (RTC) project for NPRR1010:]</w:t>
            </w:r>
          </w:p>
          <w:p w14:paraId="69185440" w14:textId="77777777" w:rsidR="00180F9F" w:rsidRPr="00F06E8E" w:rsidRDefault="00180F9F" w:rsidP="00B90C21">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6564F95C" w14:textId="77777777" w:rsidR="00180F9F" w:rsidRPr="00F06E8E" w:rsidRDefault="00180F9F" w:rsidP="00B90C21">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6DBF1DA7" w14:textId="77777777" w:rsidR="00180F9F" w:rsidRPr="00F06E8E" w:rsidRDefault="00180F9F" w:rsidP="00B90C21">
            <w:pPr>
              <w:spacing w:after="240"/>
              <w:ind w:left="1440" w:hanging="720"/>
              <w:rPr>
                <w:szCs w:val="20"/>
              </w:rPr>
            </w:pPr>
            <w:r w:rsidRPr="00F06E8E">
              <w:rPr>
                <w:szCs w:val="20"/>
              </w:rPr>
              <w:t>(b)</w:t>
            </w:r>
            <w:r w:rsidRPr="00F06E8E">
              <w:rPr>
                <w:szCs w:val="20"/>
              </w:rPr>
              <w:tab/>
              <w:t xml:space="preserve">Gross real power (in MW) as measured by installed power metering or as calculated in accordance with the Operating Guides based on metered real power, which may include Supervisory Control and Data Acquisition </w:t>
            </w:r>
            <w:r w:rsidRPr="00F06E8E">
              <w:rPr>
                <w:szCs w:val="20"/>
              </w:rPr>
              <w:lastRenderedPageBreak/>
              <w:t>(SCADA) metering, and conversions constants determined by the Resource Entity and provided to ERCOT through the Resource Registration process;</w:t>
            </w:r>
          </w:p>
          <w:p w14:paraId="57E18AB3" w14:textId="77777777" w:rsidR="00180F9F" w:rsidRPr="00F06E8E" w:rsidRDefault="00180F9F" w:rsidP="00B90C21">
            <w:pPr>
              <w:spacing w:after="240"/>
              <w:ind w:left="1440" w:hanging="720"/>
              <w:rPr>
                <w:szCs w:val="20"/>
              </w:rPr>
            </w:pPr>
            <w:r w:rsidRPr="00F06E8E">
              <w:rPr>
                <w:szCs w:val="20"/>
              </w:rPr>
              <w:t>(c)</w:t>
            </w:r>
            <w:r w:rsidRPr="00F06E8E">
              <w:rPr>
                <w:szCs w:val="20"/>
              </w:rPr>
              <w:tab/>
              <w:t>Gross Reactive Power (in Megavolt-Amperes reactive (MVAr));</w:t>
            </w:r>
          </w:p>
          <w:p w14:paraId="0292D8C3" w14:textId="77777777" w:rsidR="00180F9F" w:rsidRPr="00F06E8E" w:rsidRDefault="00180F9F" w:rsidP="00B90C21">
            <w:pPr>
              <w:spacing w:after="240"/>
              <w:ind w:left="1440" w:hanging="720"/>
              <w:rPr>
                <w:szCs w:val="20"/>
              </w:rPr>
            </w:pPr>
            <w:r w:rsidRPr="00F06E8E">
              <w:rPr>
                <w:szCs w:val="20"/>
              </w:rPr>
              <w:t>(d)</w:t>
            </w:r>
            <w:r w:rsidRPr="00F06E8E">
              <w:rPr>
                <w:szCs w:val="20"/>
              </w:rPr>
              <w:tab/>
              <w:t>Net Reactive Power (in MVAr);</w:t>
            </w:r>
          </w:p>
          <w:p w14:paraId="56925B40" w14:textId="77777777" w:rsidR="00180F9F" w:rsidRPr="00F06E8E" w:rsidRDefault="00180F9F" w:rsidP="00B90C21">
            <w:pPr>
              <w:spacing w:after="240"/>
              <w:ind w:left="1440" w:hanging="720"/>
              <w:rPr>
                <w:szCs w:val="20"/>
              </w:rPr>
            </w:pPr>
            <w:r w:rsidRPr="00F06E8E">
              <w:rPr>
                <w:szCs w:val="20"/>
              </w:rPr>
              <w:t>(e)</w:t>
            </w:r>
            <w:r w:rsidRPr="00F06E8E">
              <w:rPr>
                <w:szCs w:val="20"/>
              </w:rPr>
              <w:tab/>
              <w:t>Power to standby transformers serving plant auxiliary Load;</w:t>
            </w:r>
          </w:p>
          <w:p w14:paraId="47C378C0" w14:textId="77777777" w:rsidR="00180F9F" w:rsidRPr="00F06E8E" w:rsidRDefault="00180F9F" w:rsidP="00B90C21">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30FC27B5" w14:textId="77777777" w:rsidR="00180F9F" w:rsidRPr="00F06E8E" w:rsidRDefault="00180F9F" w:rsidP="00B90C21">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548C08F2" w14:textId="77777777" w:rsidR="00180F9F" w:rsidRPr="00F06E8E" w:rsidRDefault="00180F9F" w:rsidP="00B90C21">
            <w:pPr>
              <w:spacing w:after="240"/>
              <w:ind w:left="1440" w:hanging="720"/>
              <w:rPr>
                <w:szCs w:val="20"/>
              </w:rPr>
            </w:pPr>
            <w:r w:rsidRPr="00F06E8E">
              <w:rPr>
                <w:szCs w:val="20"/>
              </w:rPr>
              <w:t>(h)</w:t>
            </w:r>
            <w:r w:rsidRPr="00F06E8E">
              <w:rPr>
                <w:szCs w:val="20"/>
              </w:rPr>
              <w:tab/>
              <w:t>Generation Resource breaker and switch status;</w:t>
            </w:r>
          </w:p>
          <w:p w14:paraId="1B3FFC9D" w14:textId="77777777" w:rsidR="00180F9F" w:rsidRPr="00F06E8E" w:rsidRDefault="00180F9F" w:rsidP="00B90C21">
            <w:pPr>
              <w:spacing w:after="240"/>
              <w:ind w:left="1440" w:hanging="720"/>
              <w:rPr>
                <w:szCs w:val="20"/>
              </w:rPr>
            </w:pPr>
            <w:r w:rsidRPr="00F06E8E">
              <w:rPr>
                <w:szCs w:val="20"/>
              </w:rPr>
              <w:t>(i)</w:t>
            </w:r>
            <w:r w:rsidRPr="00F06E8E">
              <w:rPr>
                <w:szCs w:val="20"/>
              </w:rPr>
              <w:tab/>
              <w:t xml:space="preserve">HSL (Combined Cycle Generation Resources) shall:  </w:t>
            </w:r>
          </w:p>
          <w:p w14:paraId="00CADE91" w14:textId="77777777" w:rsidR="00180F9F" w:rsidRPr="00F06E8E" w:rsidRDefault="00180F9F" w:rsidP="00B90C21">
            <w:pPr>
              <w:spacing w:after="240"/>
              <w:ind w:left="2160" w:hanging="720"/>
              <w:rPr>
                <w:szCs w:val="20"/>
              </w:rPr>
            </w:pPr>
            <w:r w:rsidRPr="00F06E8E">
              <w:rPr>
                <w:szCs w:val="20"/>
              </w:rPr>
              <w:t>(i)</w:t>
            </w:r>
            <w:r w:rsidRPr="00F06E8E">
              <w:rPr>
                <w:szCs w:val="20"/>
              </w:rPr>
              <w:tab/>
              <w:t xml:space="preserve">Submit the HSL of the current operating configuration; and </w:t>
            </w:r>
          </w:p>
          <w:p w14:paraId="01C917C1" w14:textId="77777777" w:rsidR="00180F9F" w:rsidRPr="00F06E8E" w:rsidRDefault="00180F9F" w:rsidP="00B90C21">
            <w:pPr>
              <w:spacing w:after="240"/>
              <w:ind w:left="2160" w:hanging="720"/>
              <w:rPr>
                <w:szCs w:val="20"/>
              </w:rPr>
            </w:pPr>
            <w:r w:rsidRPr="00F06E8E">
              <w:rPr>
                <w:szCs w:val="20"/>
              </w:rPr>
              <w:t>(ii)</w:t>
            </w:r>
            <w:r w:rsidRPr="00F06E8E">
              <w:rPr>
                <w:szCs w:val="20"/>
              </w:rPr>
              <w:tab/>
              <w:t>When providing ECRS, update the HSL as needed, to be consistent with Resource performance limitations of ECRS provision;</w:t>
            </w:r>
          </w:p>
          <w:p w14:paraId="1AA0E7A3" w14:textId="77777777" w:rsidR="00180F9F" w:rsidRPr="00F06E8E" w:rsidRDefault="00180F9F" w:rsidP="00B90C21">
            <w:pPr>
              <w:spacing w:after="240"/>
              <w:ind w:left="1440" w:hanging="720"/>
              <w:rPr>
                <w:szCs w:val="20"/>
              </w:rPr>
            </w:pPr>
            <w:r w:rsidRPr="00F06E8E">
              <w:rPr>
                <w:szCs w:val="20"/>
              </w:rPr>
              <w:t>(j)</w:t>
            </w:r>
            <w:r w:rsidRPr="00F06E8E">
              <w:rPr>
                <w:szCs w:val="20"/>
              </w:rPr>
              <w:tab/>
              <w:t xml:space="preserve">For Resources with capacity that is not capable of providing Primary Frequency Response (PFR), the current FRC of the Resource; </w:t>
            </w:r>
          </w:p>
          <w:p w14:paraId="29E310BF" w14:textId="77777777" w:rsidR="00180F9F" w:rsidRPr="00F06E8E" w:rsidRDefault="00180F9F" w:rsidP="00B90C21">
            <w:pPr>
              <w:spacing w:after="240"/>
              <w:ind w:left="1440" w:hanging="720"/>
              <w:rPr>
                <w:szCs w:val="20"/>
              </w:rPr>
            </w:pPr>
            <w:r w:rsidRPr="00F06E8E">
              <w:rPr>
                <w:szCs w:val="20"/>
              </w:rPr>
              <w:t>(k)</w:t>
            </w:r>
            <w:r w:rsidRPr="00F06E8E">
              <w:rPr>
                <w:szCs w:val="20"/>
              </w:rPr>
              <w:tab/>
              <w:t>High Emergency Limit (HEL), under Section 6.5.9.2, Failure of the SCED Process;</w:t>
            </w:r>
          </w:p>
          <w:p w14:paraId="0706473E" w14:textId="77777777" w:rsidR="00180F9F" w:rsidRPr="00F06E8E" w:rsidRDefault="00180F9F" w:rsidP="00B90C21">
            <w:pPr>
              <w:spacing w:after="240"/>
              <w:ind w:left="1440" w:hanging="720"/>
              <w:rPr>
                <w:szCs w:val="20"/>
              </w:rPr>
            </w:pPr>
            <w:r w:rsidRPr="00F06E8E">
              <w:rPr>
                <w:szCs w:val="20"/>
              </w:rPr>
              <w:t>(l)</w:t>
            </w:r>
            <w:r w:rsidRPr="00F06E8E">
              <w:rPr>
                <w:szCs w:val="20"/>
              </w:rPr>
              <w:tab/>
              <w:t xml:space="preserve">Low Emergency Limit (LEL), under Section 6.5.9.2; </w:t>
            </w:r>
          </w:p>
          <w:p w14:paraId="16E7DB2C" w14:textId="77777777" w:rsidR="00180F9F" w:rsidRPr="00F06E8E" w:rsidRDefault="00180F9F" w:rsidP="00B90C21">
            <w:pPr>
              <w:spacing w:after="240"/>
              <w:ind w:left="1440" w:hanging="720"/>
              <w:rPr>
                <w:szCs w:val="20"/>
              </w:rPr>
            </w:pPr>
            <w:r w:rsidRPr="00F06E8E">
              <w:rPr>
                <w:szCs w:val="20"/>
              </w:rPr>
              <w:t>(m)</w:t>
            </w:r>
            <w:r w:rsidRPr="00F06E8E">
              <w:rPr>
                <w:szCs w:val="20"/>
              </w:rPr>
              <w:tab/>
              <w:t>LSL;</w:t>
            </w:r>
          </w:p>
          <w:p w14:paraId="57CFE74F" w14:textId="77777777" w:rsidR="00180F9F" w:rsidRPr="00F06E8E" w:rsidRDefault="00180F9F" w:rsidP="00B90C21">
            <w:pPr>
              <w:spacing w:after="240"/>
              <w:ind w:left="1440" w:hanging="720"/>
              <w:rPr>
                <w:szCs w:val="20"/>
              </w:rPr>
            </w:pPr>
            <w:r w:rsidRPr="00F06E8E">
              <w:rPr>
                <w:szCs w:val="20"/>
              </w:rPr>
              <w:t>(n)</w:t>
            </w:r>
            <w:r w:rsidRPr="00F06E8E">
              <w:rPr>
                <w:szCs w:val="20"/>
              </w:rPr>
              <w:tab/>
              <w:t>Configuration identification for Combined Cycle Generation Resources;</w:t>
            </w:r>
          </w:p>
          <w:p w14:paraId="5DE9AC5C" w14:textId="77777777" w:rsidR="00180F9F" w:rsidRPr="00F06E8E" w:rsidRDefault="00180F9F" w:rsidP="00B90C21">
            <w:pPr>
              <w:spacing w:after="240"/>
              <w:ind w:left="1440" w:hanging="720"/>
              <w:rPr>
                <w:szCs w:val="20"/>
              </w:rPr>
            </w:pPr>
            <w:r w:rsidRPr="00F06E8E">
              <w:rPr>
                <w:szCs w:val="20"/>
              </w:rPr>
              <w:t>(o)</w:t>
            </w:r>
            <w:r w:rsidRPr="00F06E8E">
              <w:rPr>
                <w:szCs w:val="20"/>
              </w:rPr>
              <w:tab/>
              <w:t>For Resources with capacity that is not capable of providing PFR, the high and low limits in MW of the Resource’s capacity that is frequency responsive;</w:t>
            </w:r>
          </w:p>
          <w:p w14:paraId="688621BB" w14:textId="77777777" w:rsidR="00180F9F" w:rsidRPr="00F06E8E" w:rsidRDefault="00180F9F" w:rsidP="00B90C21">
            <w:pPr>
              <w:spacing w:after="240"/>
              <w:ind w:left="1440" w:hanging="720"/>
              <w:rPr>
                <w:szCs w:val="20"/>
              </w:rPr>
            </w:pPr>
            <w:r w:rsidRPr="00F06E8E">
              <w:rPr>
                <w:szCs w:val="20"/>
              </w:rPr>
              <w:t>(p)</w:t>
            </w:r>
            <w:r w:rsidRPr="00F06E8E">
              <w:rPr>
                <w:szCs w:val="20"/>
              </w:rPr>
              <w:tab/>
              <w:t>For RRS, including any sub-categories of RRS, the physical capability (in MW) of the Resource to provide RRS;</w:t>
            </w:r>
          </w:p>
          <w:p w14:paraId="7CC8FABE" w14:textId="77777777" w:rsidR="00180F9F" w:rsidRPr="00F06E8E" w:rsidRDefault="00180F9F" w:rsidP="00B90C21">
            <w:pPr>
              <w:spacing w:after="240"/>
              <w:ind w:left="1440" w:hanging="720"/>
              <w:rPr>
                <w:szCs w:val="20"/>
              </w:rPr>
            </w:pPr>
            <w:r w:rsidRPr="00F06E8E">
              <w:rPr>
                <w:szCs w:val="20"/>
              </w:rPr>
              <w:t>(q)</w:t>
            </w:r>
            <w:r w:rsidRPr="00F06E8E">
              <w:rPr>
                <w:szCs w:val="20"/>
              </w:rPr>
              <w:tab/>
              <w:t>For Ancillary Services other than RRS, a blended Normal Ramp Rate (in MW/min) that reflects the physical capability of the Resource to provide that specific type of Ancillary Service;</w:t>
            </w:r>
          </w:p>
          <w:p w14:paraId="454835DF" w14:textId="77777777" w:rsidR="00180F9F" w:rsidRPr="00F06E8E" w:rsidRDefault="00180F9F" w:rsidP="00B90C21">
            <w:pPr>
              <w:spacing w:after="240"/>
              <w:ind w:left="1440" w:hanging="720"/>
              <w:rPr>
                <w:szCs w:val="20"/>
              </w:rPr>
            </w:pPr>
            <w:r w:rsidRPr="00F06E8E">
              <w:rPr>
                <w:szCs w:val="20"/>
              </w:rPr>
              <w:t>(r)</w:t>
            </w:r>
            <w:r w:rsidRPr="00F06E8E">
              <w:rPr>
                <w:szCs w:val="20"/>
              </w:rPr>
              <w:tab/>
              <w:t>Five-minute blended Normal Ramp Rates (up and down);</w:t>
            </w:r>
          </w:p>
          <w:p w14:paraId="7E4786BF" w14:textId="77777777" w:rsidR="00180F9F" w:rsidRPr="00F06E8E" w:rsidRDefault="00180F9F" w:rsidP="00B90C21">
            <w:pPr>
              <w:spacing w:after="240"/>
              <w:ind w:left="1440" w:hanging="720"/>
              <w:rPr>
                <w:szCs w:val="20"/>
              </w:rPr>
            </w:pPr>
            <w:r w:rsidRPr="00F06E8E">
              <w:rPr>
                <w:szCs w:val="20"/>
              </w:rPr>
              <w:lastRenderedPageBreak/>
              <w:t>(s)</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19094C51" w14:textId="77777777" w:rsidR="00180F9F" w:rsidRPr="00F06E8E" w:rsidRDefault="00180F9F" w:rsidP="00B90C21">
            <w:pPr>
              <w:spacing w:after="240"/>
              <w:ind w:left="1440" w:hanging="720"/>
              <w:rPr>
                <w:szCs w:val="20"/>
              </w:rPr>
            </w:pPr>
            <w:r w:rsidRPr="00F06E8E">
              <w:rPr>
                <w:szCs w:val="20"/>
              </w:rPr>
              <w:t>(t)</w:t>
            </w:r>
            <w:r w:rsidRPr="00F06E8E">
              <w:rPr>
                <w:szCs w:val="20"/>
              </w:rPr>
              <w:tab/>
              <w:t>The telemetered MW of power augmentation capacity that is not On-Line for Resources that have power augmentation capacity included in HSL.</w:t>
            </w:r>
          </w:p>
        </w:tc>
      </w:tr>
    </w:tbl>
    <w:p w14:paraId="606CAB08" w14:textId="77777777" w:rsidR="00180F9F" w:rsidRPr="00F06E8E" w:rsidRDefault="00180F9F" w:rsidP="00180F9F">
      <w:pPr>
        <w:spacing w:before="240" w:after="240"/>
        <w:ind w:left="720" w:hanging="720"/>
        <w:rPr>
          <w:szCs w:val="20"/>
        </w:rPr>
      </w:pPr>
      <w:r w:rsidRPr="00F06E8E">
        <w:rPr>
          <w:szCs w:val="20"/>
        </w:rPr>
        <w:lastRenderedPageBreak/>
        <w:t>(3)</w:t>
      </w:r>
      <w:r w:rsidRPr="00F06E8E">
        <w:rPr>
          <w:szCs w:val="20"/>
        </w:rPr>
        <w:tab/>
        <w:t xml:space="preserve">For each </w:t>
      </w:r>
      <w:r w:rsidRPr="00F06E8E">
        <w:rPr>
          <w:iCs/>
          <w:szCs w:val="20"/>
        </w:rPr>
        <w:t>Intermittent Renewable Resource (IRR)</w:t>
      </w:r>
      <w:r w:rsidRPr="00F06E8E">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43EA37E2" w14:textId="77777777" w:rsidR="00180F9F" w:rsidRPr="00F06E8E" w:rsidRDefault="00180F9F" w:rsidP="00180F9F">
      <w:pPr>
        <w:spacing w:after="240"/>
        <w:ind w:left="720" w:hanging="720"/>
        <w:rPr>
          <w:szCs w:val="20"/>
        </w:rPr>
      </w:pPr>
      <w:r w:rsidRPr="00F06E8E">
        <w:rPr>
          <w:iCs/>
          <w:szCs w:val="20"/>
        </w:rPr>
        <w:t>(4)</w:t>
      </w:r>
      <w:r w:rsidRPr="00F06E8E">
        <w:rPr>
          <w:iCs/>
          <w:szCs w:val="20"/>
        </w:rPr>
        <w:tab/>
        <w:t>For each Aggregate Generation Resource (AGR), the QSE shall telemeter the number of its generators online.</w:t>
      </w:r>
    </w:p>
    <w:p w14:paraId="0B6EBB1C" w14:textId="77777777" w:rsidR="00180F9F" w:rsidRPr="00F06E8E" w:rsidRDefault="00180F9F" w:rsidP="00180F9F">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320CEB21" w14:textId="77777777" w:rsidR="00180F9F" w:rsidRPr="00F06E8E" w:rsidRDefault="00180F9F" w:rsidP="00180F9F">
      <w:pPr>
        <w:spacing w:after="240"/>
        <w:ind w:left="1440" w:hanging="720"/>
        <w:rPr>
          <w:szCs w:val="20"/>
        </w:rPr>
      </w:pPr>
      <w:r w:rsidRPr="00F06E8E">
        <w:rPr>
          <w:szCs w:val="20"/>
        </w:rPr>
        <w:t>(a)</w:t>
      </w:r>
      <w:r w:rsidRPr="00F06E8E">
        <w:rPr>
          <w:szCs w:val="20"/>
        </w:rPr>
        <w:tab/>
        <w:t>Load Resource net real power consumption (in MW);</w:t>
      </w:r>
    </w:p>
    <w:p w14:paraId="34A50F2E" w14:textId="77777777" w:rsidR="00180F9F" w:rsidRPr="00F06E8E" w:rsidRDefault="00180F9F" w:rsidP="00180F9F">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3B442869" w14:textId="77777777" w:rsidR="00180F9F" w:rsidRPr="00F06E8E" w:rsidRDefault="00180F9F" w:rsidP="00180F9F">
      <w:pPr>
        <w:spacing w:after="240"/>
        <w:ind w:left="1440" w:hanging="720"/>
        <w:rPr>
          <w:szCs w:val="20"/>
        </w:rPr>
      </w:pPr>
      <w:r w:rsidRPr="00F06E8E">
        <w:rPr>
          <w:szCs w:val="20"/>
        </w:rPr>
        <w:t>(c)</w:t>
      </w:r>
      <w:r w:rsidRPr="00F06E8E">
        <w:rPr>
          <w:szCs w:val="20"/>
        </w:rPr>
        <w:tab/>
        <w:t>Load Resource breaker status, if applicable;</w:t>
      </w:r>
    </w:p>
    <w:p w14:paraId="40CF0FAC" w14:textId="77777777" w:rsidR="00180F9F" w:rsidRPr="00F06E8E" w:rsidRDefault="00180F9F" w:rsidP="00180F9F">
      <w:pPr>
        <w:spacing w:after="240"/>
        <w:ind w:left="1440" w:hanging="720"/>
        <w:rPr>
          <w:szCs w:val="20"/>
          <w:lang w:val="it-IT"/>
        </w:rPr>
      </w:pPr>
      <w:r w:rsidRPr="00F06E8E">
        <w:rPr>
          <w:szCs w:val="20"/>
          <w:lang w:val="it-IT"/>
        </w:rPr>
        <w:t>(d)</w:t>
      </w:r>
      <w:r w:rsidRPr="00F06E8E">
        <w:rPr>
          <w:szCs w:val="20"/>
          <w:lang w:val="it-IT"/>
        </w:rPr>
        <w:tab/>
        <w:t>LPC (in MW);</w:t>
      </w:r>
    </w:p>
    <w:p w14:paraId="629916EB" w14:textId="77777777" w:rsidR="00180F9F" w:rsidRPr="00F06E8E" w:rsidRDefault="00180F9F" w:rsidP="00180F9F">
      <w:pPr>
        <w:spacing w:after="240"/>
        <w:ind w:left="1440" w:hanging="720"/>
        <w:rPr>
          <w:szCs w:val="20"/>
          <w:lang w:val="it-IT"/>
        </w:rPr>
      </w:pPr>
      <w:r w:rsidRPr="00F06E8E">
        <w:rPr>
          <w:szCs w:val="20"/>
          <w:lang w:val="it-IT"/>
        </w:rPr>
        <w:t>(e)</w:t>
      </w:r>
      <w:r w:rsidRPr="00F06E8E">
        <w:rPr>
          <w:szCs w:val="20"/>
          <w:lang w:val="it-IT"/>
        </w:rPr>
        <w:tab/>
        <w:t>MPC (in MW);</w:t>
      </w:r>
    </w:p>
    <w:p w14:paraId="2611229E" w14:textId="77777777" w:rsidR="00180F9F" w:rsidRPr="00F06E8E" w:rsidRDefault="00180F9F" w:rsidP="00180F9F">
      <w:pPr>
        <w:spacing w:after="240"/>
        <w:ind w:left="1440" w:hanging="720"/>
        <w:rPr>
          <w:szCs w:val="20"/>
        </w:rPr>
      </w:pPr>
      <w:r w:rsidRPr="00F06E8E">
        <w:rPr>
          <w:szCs w:val="20"/>
        </w:rPr>
        <w:t>(f)</w:t>
      </w:r>
      <w:r w:rsidRPr="00F06E8E">
        <w:rPr>
          <w:szCs w:val="20"/>
        </w:rPr>
        <w:tab/>
        <w:t xml:space="preserve">Ancillary Service Schedule (in MW) for each quantity of RRS, ECRS, and Non-Spin, which is equal to the Ancillary Service Resource Responsibility minus the amount of Ancillary Service deployment; </w:t>
      </w:r>
    </w:p>
    <w:p w14:paraId="7A69DACA" w14:textId="77777777" w:rsidR="00180F9F" w:rsidRPr="00F06E8E" w:rsidRDefault="00180F9F" w:rsidP="00180F9F">
      <w:pPr>
        <w:spacing w:after="240"/>
        <w:ind w:left="1440" w:hanging="720"/>
        <w:rPr>
          <w:szCs w:val="20"/>
        </w:rPr>
      </w:pPr>
      <w:r w:rsidRPr="00F06E8E">
        <w:rPr>
          <w:szCs w:val="20"/>
        </w:rPr>
        <w:t>(g)</w:t>
      </w:r>
      <w:r w:rsidRPr="00F06E8E">
        <w:rPr>
          <w:szCs w:val="20"/>
        </w:rPr>
        <w:tab/>
        <w:t>Ancillary Service Resource Responsibility (in MW) for each quantity of Reg-Up and Reg-Down for Controllable Load Resources, and RRS, ECRS, and Non-Spin for all Load Resources;</w:t>
      </w:r>
    </w:p>
    <w:p w14:paraId="49FB7DF4" w14:textId="77777777" w:rsidR="00180F9F" w:rsidRPr="00F06E8E" w:rsidRDefault="00180F9F" w:rsidP="00180F9F">
      <w:pPr>
        <w:spacing w:after="240"/>
        <w:ind w:left="1440" w:hanging="720"/>
        <w:rPr>
          <w:szCs w:val="20"/>
        </w:rPr>
      </w:pPr>
      <w:r w:rsidRPr="00F06E8E">
        <w:rPr>
          <w:szCs w:val="20"/>
        </w:rPr>
        <w:lastRenderedPageBreak/>
        <w:t>(h)</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501BDC2C" w14:textId="77777777" w:rsidR="00180F9F" w:rsidRPr="00F06E8E" w:rsidRDefault="00180F9F" w:rsidP="00180F9F">
      <w:pPr>
        <w:spacing w:after="240"/>
        <w:ind w:left="1440" w:hanging="720"/>
        <w:rPr>
          <w:szCs w:val="20"/>
        </w:rPr>
      </w:pPr>
      <w:r w:rsidRPr="00F06E8E">
        <w:rPr>
          <w:szCs w:val="20"/>
        </w:rPr>
        <w:t>(i)</w:t>
      </w:r>
      <w:r w:rsidRPr="00F06E8E">
        <w:rPr>
          <w:szCs w:val="20"/>
        </w:rPr>
        <w:tab/>
        <w:t xml:space="preserve">For a Controllable Load Resource providing Non-Spin, the Scheduled Power Consumption that represents zero Ancillary Service deployments; </w:t>
      </w:r>
    </w:p>
    <w:p w14:paraId="57DA585A" w14:textId="77777777" w:rsidR="00180F9F" w:rsidRPr="00F06E8E" w:rsidRDefault="00180F9F" w:rsidP="00180F9F">
      <w:pPr>
        <w:spacing w:after="240"/>
        <w:ind w:left="1440" w:hanging="720"/>
        <w:rPr>
          <w:szCs w:val="20"/>
        </w:rPr>
      </w:pPr>
      <w:r w:rsidRPr="00F06E8E">
        <w:rPr>
          <w:szCs w:val="20"/>
        </w:rPr>
        <w:t>(j)</w:t>
      </w:r>
      <w:r w:rsidRPr="00F06E8E">
        <w:rPr>
          <w:szCs w:val="20"/>
        </w:rPr>
        <w:tab/>
        <w:t>For a single-site Controllable Load Resource with registered maximum Demand response capacity of ten MW or greater, net Reactive Power (in MVAr);</w:t>
      </w:r>
    </w:p>
    <w:p w14:paraId="6E7C62C3" w14:textId="77777777" w:rsidR="00180F9F" w:rsidRPr="00F06E8E" w:rsidRDefault="00180F9F" w:rsidP="00180F9F">
      <w:pPr>
        <w:spacing w:after="240"/>
        <w:ind w:left="1440" w:hanging="720"/>
        <w:rPr>
          <w:szCs w:val="20"/>
        </w:rPr>
      </w:pPr>
      <w:r w:rsidRPr="00F06E8E">
        <w:rPr>
          <w:szCs w:val="20"/>
        </w:rPr>
        <w:t>(k)</w:t>
      </w:r>
      <w:r w:rsidRPr="00F06E8E">
        <w:rPr>
          <w:szCs w:val="20"/>
        </w:rPr>
        <w:tab/>
        <w:t xml:space="preserve">Resource Status (Resource Status shall be ONRL if high-set under-frequency relay is active); </w:t>
      </w:r>
    </w:p>
    <w:p w14:paraId="34E5CC86" w14:textId="77777777" w:rsidR="00180F9F" w:rsidRPr="00F06E8E" w:rsidRDefault="00180F9F" w:rsidP="00180F9F">
      <w:pPr>
        <w:spacing w:after="240"/>
        <w:ind w:left="1440" w:hanging="720"/>
        <w:rPr>
          <w:szCs w:val="20"/>
        </w:rPr>
      </w:pPr>
      <w:r w:rsidRPr="00F06E8E">
        <w:rPr>
          <w:szCs w:val="20"/>
        </w:rPr>
        <w:t>(l)</w:t>
      </w:r>
      <w:r w:rsidRPr="00F06E8E">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del w:id="127" w:author="ERCOT" w:date="2023-05-26T16:27:00Z">
        <w:r w:rsidRPr="00F06E8E" w:rsidDel="000F0BBC">
          <w:rPr>
            <w:szCs w:val="20"/>
          </w:rPr>
          <w:delText xml:space="preserve"> and</w:delText>
        </w:r>
      </w:del>
    </w:p>
    <w:p w14:paraId="6EE409EB" w14:textId="77777777" w:rsidR="00180F9F" w:rsidRPr="00F06E8E" w:rsidRDefault="00180F9F" w:rsidP="00180F9F">
      <w:pPr>
        <w:spacing w:after="240"/>
        <w:ind w:left="1440" w:hanging="720"/>
        <w:rPr>
          <w:ins w:id="128" w:author="ERCOT" w:date="2023-05-26T16:27:00Z"/>
          <w:szCs w:val="20"/>
        </w:rPr>
      </w:pPr>
      <w:r w:rsidRPr="00F06E8E">
        <w:rPr>
          <w:szCs w:val="20"/>
        </w:rPr>
        <w:t>(m)</w:t>
      </w:r>
      <w:r w:rsidRPr="00F06E8E">
        <w:rPr>
          <w:szCs w:val="20"/>
        </w:rPr>
        <w:tab/>
        <w:t>For a Controllable Load Resource providing Non-Spin, the “Scheduled Power Consumption Plus Two Hours,” representing the QSE’s forecast of the Controllable Load Resource’s instantaneous power consumption for a point two hours in the future</w:t>
      </w:r>
      <w:del w:id="129" w:author="ERCOT" w:date="2023-05-26T16:27:00Z">
        <w:r w:rsidRPr="00F06E8E" w:rsidDel="000F0BBC">
          <w:rPr>
            <w:szCs w:val="20"/>
          </w:rPr>
          <w:delText>.</w:delText>
        </w:r>
      </w:del>
      <w:ins w:id="130" w:author="ERCOT" w:date="2023-05-26T16:27:00Z">
        <w:r w:rsidRPr="00F06E8E">
          <w:rPr>
            <w:szCs w:val="20"/>
          </w:rPr>
          <w:t>; and</w:t>
        </w:r>
      </w:ins>
      <w:del w:id="131" w:author="ERCOT" w:date="2023-05-26T16:27:00Z">
        <w:r w:rsidRPr="00F06E8E" w:rsidDel="000F0BBC">
          <w:rPr>
            <w:szCs w:val="20"/>
          </w:rPr>
          <w:delText xml:space="preserve"> </w:delText>
        </w:r>
      </w:del>
    </w:p>
    <w:p w14:paraId="3D5D6306" w14:textId="77777777" w:rsidR="00180F9F" w:rsidRPr="00F06E8E" w:rsidRDefault="00180F9F" w:rsidP="00180F9F">
      <w:pPr>
        <w:spacing w:after="240"/>
        <w:ind w:left="1440" w:hanging="720"/>
      </w:pPr>
      <w:ins w:id="132" w:author="ERCOT" w:date="2023-05-26T16:27:00Z">
        <w:r w:rsidRPr="00F06E8E">
          <w:t>(n)</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64A6A0F5" w14:textId="77777777" w:rsidTr="00B90C21">
        <w:trPr>
          <w:trHeight w:val="566"/>
        </w:trPr>
        <w:tc>
          <w:tcPr>
            <w:tcW w:w="9576" w:type="dxa"/>
            <w:shd w:val="pct12" w:color="auto" w:fill="auto"/>
          </w:tcPr>
          <w:p w14:paraId="42ACB153" w14:textId="77777777" w:rsidR="00180F9F" w:rsidRPr="00F06E8E" w:rsidRDefault="00180F9F" w:rsidP="00B90C21">
            <w:pPr>
              <w:spacing w:before="120" w:after="240"/>
              <w:rPr>
                <w:b/>
                <w:i/>
                <w:iCs/>
              </w:rPr>
            </w:pPr>
            <w:r w:rsidRPr="00F06E8E">
              <w:rPr>
                <w:b/>
                <w:i/>
                <w:iCs/>
              </w:rPr>
              <w:t>[NPRR1010, NPRR1029, and NPRR1131:  Replace applicable portions of paragraph (5) above with the following upon system implementation for NPRR1029 or NPRR1131; or upon system implementation of the Real-Time Co-Optimization (RTC) project for NPRR1010:]</w:t>
            </w:r>
          </w:p>
          <w:p w14:paraId="761B9650" w14:textId="77777777" w:rsidR="00180F9F" w:rsidRPr="00F06E8E" w:rsidRDefault="00180F9F" w:rsidP="00B90C21">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1B62811D" w14:textId="77777777" w:rsidR="00180F9F" w:rsidRPr="00F06E8E" w:rsidRDefault="00180F9F" w:rsidP="00B90C21">
            <w:pPr>
              <w:spacing w:after="240"/>
              <w:ind w:left="1440" w:hanging="720"/>
              <w:rPr>
                <w:szCs w:val="20"/>
              </w:rPr>
            </w:pPr>
            <w:r w:rsidRPr="00F06E8E">
              <w:rPr>
                <w:szCs w:val="20"/>
              </w:rPr>
              <w:t>(a)</w:t>
            </w:r>
            <w:r w:rsidRPr="00F06E8E">
              <w:rPr>
                <w:szCs w:val="20"/>
              </w:rPr>
              <w:tab/>
              <w:t>Load Resource net real power consumption (in MW);</w:t>
            </w:r>
          </w:p>
          <w:p w14:paraId="2CFFE75D" w14:textId="77777777" w:rsidR="00180F9F" w:rsidRPr="00F06E8E" w:rsidRDefault="00180F9F" w:rsidP="00B90C21">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705BAC9B" w14:textId="77777777" w:rsidR="00180F9F" w:rsidRPr="00F06E8E" w:rsidRDefault="00180F9F" w:rsidP="00B90C21">
            <w:pPr>
              <w:spacing w:after="240"/>
              <w:ind w:left="1440" w:hanging="720"/>
              <w:rPr>
                <w:szCs w:val="20"/>
              </w:rPr>
            </w:pPr>
            <w:r w:rsidRPr="00F06E8E">
              <w:rPr>
                <w:szCs w:val="20"/>
              </w:rPr>
              <w:t>(c)</w:t>
            </w:r>
            <w:r w:rsidRPr="00F06E8E">
              <w:rPr>
                <w:szCs w:val="20"/>
              </w:rPr>
              <w:tab/>
              <w:t>Load Resource breaker status, if applicable;</w:t>
            </w:r>
          </w:p>
          <w:p w14:paraId="07F99DA3" w14:textId="77777777" w:rsidR="00180F9F" w:rsidRPr="00F06E8E" w:rsidRDefault="00180F9F" w:rsidP="00B90C21">
            <w:pPr>
              <w:spacing w:after="240"/>
              <w:ind w:left="1440" w:hanging="720"/>
              <w:rPr>
                <w:szCs w:val="20"/>
                <w:lang w:val="it-IT"/>
              </w:rPr>
            </w:pPr>
            <w:r w:rsidRPr="00F06E8E">
              <w:rPr>
                <w:szCs w:val="20"/>
                <w:lang w:val="it-IT"/>
              </w:rPr>
              <w:lastRenderedPageBreak/>
              <w:t>(d)</w:t>
            </w:r>
            <w:r w:rsidRPr="00F06E8E">
              <w:rPr>
                <w:szCs w:val="20"/>
                <w:lang w:val="it-IT"/>
              </w:rPr>
              <w:tab/>
              <w:t>LPC (in MW);</w:t>
            </w:r>
          </w:p>
          <w:p w14:paraId="0E213C47" w14:textId="77777777" w:rsidR="00180F9F" w:rsidRPr="00F06E8E" w:rsidRDefault="00180F9F" w:rsidP="00B90C21">
            <w:pPr>
              <w:spacing w:after="240"/>
              <w:ind w:left="1440" w:hanging="720"/>
              <w:rPr>
                <w:szCs w:val="20"/>
                <w:lang w:val="it-IT"/>
              </w:rPr>
            </w:pPr>
            <w:r w:rsidRPr="00F06E8E">
              <w:rPr>
                <w:szCs w:val="20"/>
                <w:lang w:val="it-IT"/>
              </w:rPr>
              <w:t>(e)</w:t>
            </w:r>
            <w:r w:rsidRPr="00F06E8E">
              <w:rPr>
                <w:szCs w:val="20"/>
                <w:lang w:val="it-IT"/>
              </w:rPr>
              <w:tab/>
              <w:t>MPC (in MW);</w:t>
            </w:r>
          </w:p>
          <w:p w14:paraId="2C121CE7" w14:textId="77777777" w:rsidR="00180F9F" w:rsidRPr="00F06E8E" w:rsidRDefault="00180F9F" w:rsidP="00B90C21">
            <w:pPr>
              <w:spacing w:after="240"/>
              <w:ind w:left="1440" w:hanging="720"/>
              <w:rPr>
                <w:szCs w:val="20"/>
              </w:rPr>
            </w:pPr>
            <w:r w:rsidRPr="00F06E8E">
              <w:rPr>
                <w:szCs w:val="20"/>
              </w:rPr>
              <w:t>(f)</w:t>
            </w:r>
            <w:r w:rsidRPr="00F06E8E">
              <w:rPr>
                <w:szCs w:val="20"/>
              </w:rPr>
              <w:tab/>
              <w:t>The Load Resource’s Ancillary Service self-provision (in MW) for RRS and/or ECRS provided via under-frequency relay;</w:t>
            </w:r>
          </w:p>
          <w:p w14:paraId="4DEB8ABB" w14:textId="77777777" w:rsidR="00180F9F" w:rsidRPr="00F06E8E" w:rsidRDefault="00180F9F" w:rsidP="00B90C21">
            <w:pPr>
              <w:spacing w:before="240" w:after="240"/>
              <w:ind w:left="1440" w:hanging="720"/>
              <w:rPr>
                <w:szCs w:val="20"/>
              </w:rPr>
            </w:pPr>
            <w:r w:rsidRPr="00F06E8E">
              <w:rPr>
                <w:szCs w:val="20"/>
              </w:rPr>
              <w:t>(g)</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60360657" w14:textId="77777777" w:rsidR="00180F9F" w:rsidRPr="00F06E8E" w:rsidRDefault="00180F9F" w:rsidP="00B90C21">
            <w:pPr>
              <w:spacing w:after="240"/>
              <w:ind w:left="1440" w:hanging="720"/>
              <w:rPr>
                <w:szCs w:val="20"/>
              </w:rPr>
            </w:pPr>
            <w:r w:rsidRPr="00F06E8E">
              <w:rPr>
                <w:szCs w:val="20"/>
              </w:rPr>
              <w:t>(h)</w:t>
            </w:r>
            <w:r w:rsidRPr="00F06E8E">
              <w:rPr>
                <w:szCs w:val="20"/>
              </w:rPr>
              <w:tab/>
              <w:t xml:space="preserve">For a Controllable Load Resource providing Non-Spin, the Scheduled Power Consumption that represents zero Ancillary Service deployments; </w:t>
            </w:r>
          </w:p>
          <w:p w14:paraId="139E32B7" w14:textId="77777777" w:rsidR="00180F9F" w:rsidRPr="00F06E8E" w:rsidRDefault="00180F9F" w:rsidP="00B90C21">
            <w:pPr>
              <w:spacing w:after="240"/>
              <w:ind w:left="1440" w:hanging="720"/>
              <w:rPr>
                <w:szCs w:val="20"/>
              </w:rPr>
            </w:pPr>
            <w:r w:rsidRPr="00F06E8E">
              <w:rPr>
                <w:szCs w:val="20"/>
              </w:rPr>
              <w:t>(i)</w:t>
            </w:r>
            <w:r w:rsidRPr="00F06E8E">
              <w:rPr>
                <w:szCs w:val="20"/>
              </w:rPr>
              <w:tab/>
              <w:t>For a single-site Controllable Load Resource with registered maximum Demand response capacity of ten MW or greater, net Reactive Power (in MVAr);</w:t>
            </w:r>
          </w:p>
          <w:p w14:paraId="370C5AAB" w14:textId="77777777" w:rsidR="00180F9F" w:rsidRPr="00F06E8E" w:rsidRDefault="00180F9F" w:rsidP="00B90C21">
            <w:pPr>
              <w:spacing w:after="240"/>
              <w:ind w:left="1440" w:hanging="720"/>
              <w:rPr>
                <w:szCs w:val="20"/>
              </w:rPr>
            </w:pPr>
            <w:r w:rsidRPr="00F06E8E">
              <w:rPr>
                <w:szCs w:val="20"/>
              </w:rPr>
              <w:t>(j)</w:t>
            </w:r>
            <w:r w:rsidRPr="00F06E8E">
              <w:rPr>
                <w:szCs w:val="20"/>
              </w:rPr>
              <w:tab/>
              <w:t xml:space="preserve">Resource Status; </w:t>
            </w:r>
          </w:p>
          <w:p w14:paraId="6FFF10D5" w14:textId="77777777" w:rsidR="00180F9F" w:rsidRPr="00F06E8E" w:rsidRDefault="00180F9F" w:rsidP="00B90C21">
            <w:pPr>
              <w:spacing w:after="240"/>
              <w:ind w:left="1440" w:hanging="720"/>
              <w:rPr>
                <w:szCs w:val="20"/>
              </w:rPr>
            </w:pPr>
            <w:r w:rsidRPr="00F06E8E">
              <w:rPr>
                <w:szCs w:val="20"/>
              </w:rPr>
              <w:t>(k)</w:t>
            </w:r>
            <w:r w:rsidRPr="00F06E8E">
              <w:rPr>
                <w:szCs w:val="20"/>
              </w:rPr>
              <w:tab/>
              <w:t xml:space="preserve">For an Aggregate Load Resource (ALR) providing Non-Spin, the “Scheduled Power Consumption Plus Two Hours,” representing the QSE’s forecast of the Controllable Load Resource’s instantaneous power consumption for a point two hours in the future; </w:t>
            </w:r>
          </w:p>
          <w:p w14:paraId="2735BCDB" w14:textId="77777777" w:rsidR="00180F9F" w:rsidRPr="00F06E8E" w:rsidRDefault="00180F9F" w:rsidP="00B90C21">
            <w:pPr>
              <w:spacing w:after="240"/>
              <w:ind w:left="1440" w:hanging="720"/>
              <w:rPr>
                <w:szCs w:val="20"/>
              </w:rPr>
            </w:pPr>
            <w:r w:rsidRPr="00F06E8E">
              <w:rPr>
                <w:szCs w:val="20"/>
              </w:rPr>
              <w:t>(l)</w:t>
            </w:r>
            <w:r w:rsidRPr="00F06E8E">
              <w:rPr>
                <w:szCs w:val="20"/>
              </w:rPr>
              <w:tab/>
              <w:t>For RRS, including any sub-categories of RRS, the current physical capability (in MW) of the Resource to provide RRS;</w:t>
            </w:r>
          </w:p>
          <w:p w14:paraId="539AF29A" w14:textId="77777777" w:rsidR="00180F9F" w:rsidRPr="00F06E8E" w:rsidRDefault="00180F9F" w:rsidP="00B90C21">
            <w:pPr>
              <w:spacing w:after="240"/>
              <w:ind w:left="1440" w:hanging="720"/>
              <w:rPr>
                <w:szCs w:val="20"/>
              </w:rPr>
            </w:pPr>
            <w:r w:rsidRPr="00F06E8E">
              <w:rPr>
                <w:szCs w:val="20"/>
              </w:rPr>
              <w:t>(m)</w:t>
            </w:r>
            <w:r w:rsidRPr="00F06E8E">
              <w:rPr>
                <w:szCs w:val="20"/>
              </w:rPr>
              <w:tab/>
              <w:t>For Ancillary Service products other than RRS, a blended Normal Ramp Rate (in MW/min) that reflects the current physical capability of the Resource’s ability to provide a particular Ancillary Service product; and</w:t>
            </w:r>
          </w:p>
          <w:p w14:paraId="7A59DE00" w14:textId="77777777" w:rsidR="00180F9F" w:rsidRPr="00F06E8E" w:rsidRDefault="00180F9F" w:rsidP="00B90C21">
            <w:pPr>
              <w:spacing w:after="240"/>
              <w:ind w:left="1440" w:hanging="720"/>
              <w:rPr>
                <w:szCs w:val="20"/>
              </w:rPr>
            </w:pPr>
            <w:r w:rsidRPr="00F06E8E">
              <w:rPr>
                <w:szCs w:val="20"/>
              </w:rPr>
              <w:t>(n)</w:t>
            </w:r>
            <w:r w:rsidRPr="00F06E8E">
              <w:rPr>
                <w:szCs w:val="20"/>
              </w:rPr>
              <w:tab/>
              <w:t>For a Controllable Load Resource, 5-minute blended Normal Ramp Rates (up and down).</w:t>
            </w:r>
          </w:p>
        </w:tc>
      </w:tr>
    </w:tbl>
    <w:p w14:paraId="6779B3B0" w14:textId="77777777" w:rsidR="00180F9F" w:rsidRPr="00F06E8E" w:rsidRDefault="00180F9F" w:rsidP="00180F9F">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67F20EA8" w14:textId="77777777" w:rsidTr="00B90C21">
        <w:trPr>
          <w:trHeight w:val="206"/>
        </w:trPr>
        <w:tc>
          <w:tcPr>
            <w:tcW w:w="9350" w:type="dxa"/>
            <w:shd w:val="pct12" w:color="auto" w:fill="auto"/>
          </w:tcPr>
          <w:p w14:paraId="42EF5B3A" w14:textId="77777777" w:rsidR="00180F9F" w:rsidRPr="00F06E8E" w:rsidRDefault="00180F9F" w:rsidP="00B90C21">
            <w:pPr>
              <w:spacing w:before="120" w:after="240"/>
              <w:rPr>
                <w:b/>
                <w:i/>
                <w:iCs/>
              </w:rPr>
            </w:pPr>
            <w:r w:rsidRPr="00F06E8E">
              <w:rPr>
                <w:b/>
                <w:i/>
                <w:iCs/>
              </w:rPr>
              <w:t>[NPRR1014 and NPRR1029:  Insert applicable portions of paragraph (6) below upon system implementation and renumber accordingly:]</w:t>
            </w:r>
          </w:p>
          <w:p w14:paraId="738B964F" w14:textId="77777777" w:rsidR="00180F9F" w:rsidRPr="00F06E8E" w:rsidRDefault="00180F9F" w:rsidP="00B90C21">
            <w:pPr>
              <w:spacing w:after="240"/>
              <w:ind w:left="720" w:hanging="720"/>
              <w:rPr>
                <w:szCs w:val="20"/>
              </w:rPr>
            </w:pPr>
            <w:r w:rsidRPr="00F06E8E">
              <w:rPr>
                <w:szCs w:val="20"/>
              </w:rPr>
              <w:t>(6)</w:t>
            </w:r>
            <w:r w:rsidRPr="00F06E8E">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4D125786" w14:textId="77777777" w:rsidR="00180F9F" w:rsidRPr="00F06E8E" w:rsidRDefault="00180F9F" w:rsidP="00B90C21">
            <w:pPr>
              <w:spacing w:after="240"/>
              <w:ind w:left="1440" w:hanging="720"/>
              <w:rPr>
                <w:szCs w:val="20"/>
              </w:rPr>
            </w:pPr>
            <w:r w:rsidRPr="00F06E8E">
              <w:rPr>
                <w:szCs w:val="20"/>
              </w:rPr>
              <w:lastRenderedPageBreak/>
              <w:t>(a)</w:t>
            </w:r>
            <w:r w:rsidRPr="00F06E8E">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53B48F36" w14:textId="77777777" w:rsidR="00180F9F" w:rsidRPr="00F06E8E" w:rsidRDefault="00180F9F" w:rsidP="00B90C21">
            <w:pPr>
              <w:spacing w:after="240"/>
              <w:ind w:left="1440" w:hanging="720"/>
              <w:rPr>
                <w:szCs w:val="20"/>
              </w:rPr>
            </w:pPr>
            <w:r w:rsidRPr="00F06E8E">
              <w:rPr>
                <w:szCs w:val="20"/>
              </w:rPr>
              <w:t>(b)</w:t>
            </w:r>
            <w:r w:rsidRPr="00F06E8E">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50E6FB29" w14:textId="77777777" w:rsidR="00180F9F" w:rsidRPr="00F06E8E" w:rsidRDefault="00180F9F" w:rsidP="00B90C21">
            <w:pPr>
              <w:spacing w:after="240"/>
              <w:ind w:left="1440" w:hanging="720"/>
              <w:rPr>
                <w:szCs w:val="20"/>
              </w:rPr>
            </w:pPr>
            <w:r w:rsidRPr="00F06E8E">
              <w:rPr>
                <w:szCs w:val="20"/>
              </w:rPr>
              <w:t>(c)</w:t>
            </w:r>
            <w:r w:rsidRPr="00F06E8E">
              <w:rPr>
                <w:szCs w:val="20"/>
              </w:rPr>
              <w:tab/>
              <w:t>Gross Reactive Power (in Megavolt-Amperes reactive (MVAr));</w:t>
            </w:r>
          </w:p>
          <w:p w14:paraId="483E26FD" w14:textId="77777777" w:rsidR="00180F9F" w:rsidRPr="00F06E8E" w:rsidRDefault="00180F9F" w:rsidP="00B90C21">
            <w:pPr>
              <w:spacing w:after="240"/>
              <w:ind w:left="1440" w:hanging="720"/>
              <w:rPr>
                <w:szCs w:val="20"/>
              </w:rPr>
            </w:pPr>
            <w:r w:rsidRPr="00F06E8E">
              <w:rPr>
                <w:szCs w:val="20"/>
              </w:rPr>
              <w:t>(d)</w:t>
            </w:r>
            <w:r w:rsidRPr="00F06E8E">
              <w:rPr>
                <w:szCs w:val="20"/>
              </w:rPr>
              <w:tab/>
              <w:t>Net Reactive Power (in MVAr);</w:t>
            </w:r>
          </w:p>
          <w:p w14:paraId="136AA29C" w14:textId="77777777" w:rsidR="00180F9F" w:rsidRPr="00F06E8E" w:rsidRDefault="00180F9F" w:rsidP="00B90C21">
            <w:pPr>
              <w:spacing w:after="240"/>
              <w:ind w:left="1440" w:hanging="720"/>
              <w:rPr>
                <w:szCs w:val="20"/>
              </w:rPr>
            </w:pPr>
            <w:r w:rsidRPr="00F06E8E">
              <w:rPr>
                <w:szCs w:val="20"/>
              </w:rPr>
              <w:t>(e)</w:t>
            </w:r>
            <w:r w:rsidRPr="00F06E8E">
              <w:rPr>
                <w:szCs w:val="20"/>
              </w:rPr>
              <w:tab/>
              <w:t>Power to standby transformers serving plant auxiliary Load;</w:t>
            </w:r>
          </w:p>
          <w:p w14:paraId="7CED0752" w14:textId="77777777" w:rsidR="00180F9F" w:rsidRPr="00F06E8E" w:rsidRDefault="00180F9F" w:rsidP="00B90C21">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2C3ECE06" w14:textId="77777777" w:rsidR="00180F9F" w:rsidRPr="00F06E8E" w:rsidRDefault="00180F9F" w:rsidP="00B90C21">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00729220" w14:textId="77777777" w:rsidR="00180F9F" w:rsidRPr="00F06E8E" w:rsidRDefault="00180F9F" w:rsidP="00B90C21">
            <w:pPr>
              <w:spacing w:after="240"/>
              <w:ind w:left="1440" w:hanging="720"/>
              <w:rPr>
                <w:szCs w:val="20"/>
              </w:rPr>
            </w:pPr>
            <w:r w:rsidRPr="00F06E8E">
              <w:rPr>
                <w:szCs w:val="20"/>
              </w:rPr>
              <w:t>(h)</w:t>
            </w:r>
            <w:r w:rsidRPr="00F06E8E">
              <w:rPr>
                <w:szCs w:val="20"/>
              </w:rPr>
              <w:tab/>
              <w:t>ESR breaker and switch status;</w:t>
            </w:r>
          </w:p>
          <w:p w14:paraId="465C9637" w14:textId="77777777" w:rsidR="00180F9F" w:rsidRPr="00F06E8E" w:rsidRDefault="00180F9F" w:rsidP="00B90C21">
            <w:pPr>
              <w:spacing w:after="240"/>
              <w:ind w:left="1440" w:hanging="720"/>
              <w:rPr>
                <w:szCs w:val="20"/>
              </w:rPr>
            </w:pPr>
            <w:r w:rsidRPr="00F06E8E">
              <w:rPr>
                <w:szCs w:val="20"/>
              </w:rPr>
              <w:t>(i)</w:t>
            </w:r>
            <w:r w:rsidRPr="00F06E8E">
              <w:rPr>
                <w:szCs w:val="20"/>
              </w:rPr>
              <w:tab/>
              <w:t xml:space="preserve">HSL;  </w:t>
            </w:r>
          </w:p>
          <w:p w14:paraId="68FB857C" w14:textId="77777777" w:rsidR="00180F9F" w:rsidRPr="00F06E8E" w:rsidRDefault="00180F9F" w:rsidP="00B90C21">
            <w:pPr>
              <w:spacing w:after="240"/>
              <w:ind w:left="1440" w:hanging="720"/>
              <w:rPr>
                <w:szCs w:val="20"/>
              </w:rPr>
            </w:pPr>
            <w:r w:rsidRPr="00F06E8E">
              <w:rPr>
                <w:szCs w:val="20"/>
              </w:rPr>
              <w:t>(j)</w:t>
            </w:r>
            <w:r w:rsidRPr="00F06E8E">
              <w:rPr>
                <w:szCs w:val="20"/>
              </w:rPr>
              <w:tab/>
              <w:t>High Emergency Limit (HEL), under Section 6.5.9.2, Failure of the SCED Process;</w:t>
            </w:r>
          </w:p>
          <w:p w14:paraId="143CD29F" w14:textId="77777777" w:rsidR="00180F9F" w:rsidRPr="00F06E8E" w:rsidRDefault="00180F9F" w:rsidP="00B90C21">
            <w:pPr>
              <w:spacing w:after="240"/>
              <w:ind w:left="1440" w:hanging="720"/>
              <w:rPr>
                <w:szCs w:val="20"/>
              </w:rPr>
            </w:pPr>
            <w:r w:rsidRPr="00F06E8E">
              <w:rPr>
                <w:szCs w:val="20"/>
              </w:rPr>
              <w:t>(k)</w:t>
            </w:r>
            <w:r w:rsidRPr="00F06E8E">
              <w:rPr>
                <w:szCs w:val="20"/>
              </w:rPr>
              <w:tab/>
              <w:t xml:space="preserve">Low Emergency Limit (LEL), under Section 6.5.9.2; </w:t>
            </w:r>
          </w:p>
          <w:p w14:paraId="7C68D8CD" w14:textId="77777777" w:rsidR="00180F9F" w:rsidRPr="00F06E8E" w:rsidRDefault="00180F9F" w:rsidP="00B90C21">
            <w:pPr>
              <w:spacing w:after="240"/>
              <w:ind w:left="1440" w:hanging="720"/>
              <w:rPr>
                <w:szCs w:val="20"/>
              </w:rPr>
            </w:pPr>
            <w:r w:rsidRPr="00F06E8E">
              <w:rPr>
                <w:szCs w:val="20"/>
              </w:rPr>
              <w:t>(l)</w:t>
            </w:r>
            <w:r w:rsidRPr="00F06E8E">
              <w:rPr>
                <w:szCs w:val="20"/>
              </w:rPr>
              <w:tab/>
              <w:t>LSL;</w:t>
            </w:r>
          </w:p>
          <w:p w14:paraId="5D5235C5" w14:textId="77777777" w:rsidR="00180F9F" w:rsidRPr="00F06E8E" w:rsidRDefault="00180F9F" w:rsidP="00B90C21">
            <w:pPr>
              <w:spacing w:after="240"/>
              <w:ind w:left="1440" w:hanging="720"/>
              <w:rPr>
                <w:szCs w:val="20"/>
              </w:rPr>
            </w:pPr>
            <w:r w:rsidRPr="00F06E8E">
              <w:rPr>
                <w:szCs w:val="20"/>
              </w:rPr>
              <w:t>(m)</w:t>
            </w:r>
            <w:r w:rsidRPr="00F06E8E">
              <w:rPr>
                <w:szCs w:val="20"/>
              </w:rPr>
              <w:tab/>
              <w:t>For RRS, including any sub-category of RRS, the current physical capability (in MW) of the Resource to provide RRS;</w:t>
            </w:r>
          </w:p>
          <w:p w14:paraId="35E5A5CD" w14:textId="77777777" w:rsidR="00180F9F" w:rsidRPr="00F06E8E" w:rsidRDefault="00180F9F" w:rsidP="00B90C21">
            <w:pPr>
              <w:spacing w:after="240"/>
              <w:ind w:left="1440" w:hanging="720"/>
              <w:rPr>
                <w:szCs w:val="20"/>
              </w:rPr>
            </w:pPr>
            <w:r w:rsidRPr="00F06E8E">
              <w:rPr>
                <w:szCs w:val="20"/>
              </w:rPr>
              <w:t>(n)</w:t>
            </w:r>
            <w:r w:rsidRPr="00F06E8E">
              <w:rPr>
                <w:szCs w:val="20"/>
              </w:rPr>
              <w:tab/>
              <w:t>For Ancillary Services other than RRS, a blended ramp rate (in MW/min) that reflects the current physical capability of the Resource to provide that specific type of Ancillary Service; and</w:t>
            </w:r>
          </w:p>
          <w:p w14:paraId="46167E24" w14:textId="77777777" w:rsidR="00180F9F" w:rsidRPr="00F06E8E" w:rsidRDefault="00180F9F" w:rsidP="00B90C21">
            <w:pPr>
              <w:spacing w:after="240"/>
              <w:ind w:left="1440" w:hanging="720"/>
              <w:rPr>
                <w:szCs w:val="20"/>
              </w:rPr>
            </w:pPr>
            <w:r w:rsidRPr="00F06E8E">
              <w:rPr>
                <w:szCs w:val="20"/>
              </w:rPr>
              <w:lastRenderedPageBreak/>
              <w:t>(o)</w:t>
            </w:r>
            <w:r w:rsidRPr="00F06E8E">
              <w:rPr>
                <w:szCs w:val="20"/>
              </w:rPr>
              <w:tab/>
              <w:t>Five-minute blended normal up and down ramp rates;</w:t>
            </w:r>
          </w:p>
        </w:tc>
      </w:tr>
    </w:tbl>
    <w:p w14:paraId="4C292C3B" w14:textId="77777777" w:rsidR="00180F9F" w:rsidRPr="00F06E8E" w:rsidRDefault="00180F9F" w:rsidP="00180F9F">
      <w:pPr>
        <w:spacing w:before="240" w:after="240"/>
        <w:ind w:left="720" w:hanging="720"/>
        <w:rPr>
          <w:szCs w:val="20"/>
        </w:rPr>
      </w:pPr>
      <w:r w:rsidRPr="00F06E8E">
        <w:rPr>
          <w:szCs w:val="20"/>
        </w:rPr>
        <w:lastRenderedPageBreak/>
        <w:t>(6)</w:t>
      </w:r>
      <w:r w:rsidRPr="00F06E8E">
        <w:rPr>
          <w:szCs w:val="20"/>
        </w:rPr>
        <w:tab/>
        <w:t>A QSE with Resources used in SCED shall provide communications equipment to receive ERCOT-telemetered control deployments.</w:t>
      </w:r>
    </w:p>
    <w:p w14:paraId="6292AE2C" w14:textId="77777777" w:rsidR="00180F9F" w:rsidRPr="00F06E8E" w:rsidRDefault="00180F9F" w:rsidP="00180F9F">
      <w:pPr>
        <w:spacing w:after="240"/>
        <w:ind w:left="720" w:hanging="720"/>
        <w:rPr>
          <w:szCs w:val="20"/>
        </w:rPr>
      </w:pPr>
      <w:r w:rsidRPr="00F06E8E">
        <w:rPr>
          <w:szCs w:val="20"/>
        </w:rPr>
        <w:t>(7)</w:t>
      </w:r>
      <w:r w:rsidRPr="00F06E8E">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3030A68D" w14:textId="77777777" w:rsidR="00180F9F" w:rsidRPr="00F06E8E" w:rsidRDefault="00180F9F" w:rsidP="00180F9F">
      <w:pPr>
        <w:spacing w:after="240"/>
        <w:ind w:left="1440" w:hanging="720"/>
        <w:rPr>
          <w:szCs w:val="20"/>
        </w:rPr>
      </w:pPr>
      <w:r w:rsidRPr="00F06E8E">
        <w:rPr>
          <w:szCs w:val="20"/>
        </w:rPr>
        <w:t>(a)</w:t>
      </w:r>
      <w:r w:rsidRPr="00F06E8E">
        <w:rPr>
          <w:szCs w:val="20"/>
        </w:rPr>
        <w:tab/>
      </w:r>
      <w:r w:rsidRPr="00F06E8E">
        <w:rPr>
          <w:iCs/>
          <w:szCs w:val="20"/>
        </w:rPr>
        <w:t xml:space="preserve">Raise Block Status and Lower Block Status are telemetry points used in </w:t>
      </w:r>
      <w:r w:rsidRPr="00F06E8E">
        <w:rPr>
          <w:szCs w:val="20"/>
        </w:rPr>
        <w:t>transient unit conditions to communicate to ERCOT that a Resource’s ability to adjust its output has been unexpectedly impaired.</w:t>
      </w:r>
    </w:p>
    <w:p w14:paraId="55723D86" w14:textId="77777777" w:rsidR="00180F9F" w:rsidRPr="00F06E8E" w:rsidRDefault="00180F9F" w:rsidP="00180F9F">
      <w:pPr>
        <w:spacing w:after="240"/>
        <w:ind w:left="1440" w:hanging="720"/>
        <w:rPr>
          <w:szCs w:val="20"/>
        </w:rPr>
      </w:pPr>
      <w:r w:rsidRPr="00F06E8E">
        <w:rPr>
          <w:szCs w:val="20"/>
        </w:rPr>
        <w:t>(b)</w:t>
      </w:r>
      <w:r w:rsidRPr="00F06E8E">
        <w:rPr>
          <w:szCs w:val="20"/>
        </w:rPr>
        <w:tab/>
        <w:t xml:space="preserve">When one or </w:t>
      </w:r>
      <w:proofErr w:type="gramStart"/>
      <w:r w:rsidRPr="00F06E8E">
        <w:rPr>
          <w:szCs w:val="20"/>
        </w:rPr>
        <w:t>both of the telemetry</w:t>
      </w:r>
      <w:proofErr w:type="gramEnd"/>
      <w:r w:rsidRPr="00F06E8E">
        <w:rPr>
          <w:szCs w:val="20"/>
        </w:rPr>
        <w:t xml:space="preserve"> points are enabled for a Resource, ERCOT will cease using the regulation capacity assigned to that Resource for Ancillary Service deployment.</w:t>
      </w:r>
    </w:p>
    <w:p w14:paraId="1AAF1067" w14:textId="77777777" w:rsidR="00180F9F" w:rsidRPr="00F06E8E" w:rsidRDefault="00180F9F" w:rsidP="00180F9F">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0B45D5F0" w14:textId="77777777" w:rsidTr="00B90C21">
        <w:trPr>
          <w:trHeight w:val="206"/>
        </w:trPr>
        <w:tc>
          <w:tcPr>
            <w:tcW w:w="9350" w:type="dxa"/>
            <w:shd w:val="pct12" w:color="auto" w:fill="auto"/>
          </w:tcPr>
          <w:p w14:paraId="49150746" w14:textId="77777777" w:rsidR="00180F9F" w:rsidRPr="00F06E8E" w:rsidRDefault="00180F9F" w:rsidP="00B90C21">
            <w:pPr>
              <w:spacing w:before="120" w:after="240"/>
              <w:rPr>
                <w:b/>
                <w:i/>
                <w:iCs/>
              </w:rPr>
            </w:pPr>
            <w:r w:rsidRPr="00F06E8E">
              <w:rPr>
                <w:b/>
                <w:i/>
                <w:iCs/>
              </w:rPr>
              <w:t>[NPRR1010, NPRR1014, and NPRR1029:  Replace applicable portions of paragraph (c) above with the following upon system implementation of the Real-Time Co-Optimization (RTC) project for NPRR1010; or upon system implementation for NPRR1014 or NPRR1029:]</w:t>
            </w:r>
          </w:p>
          <w:p w14:paraId="46C4E9B0" w14:textId="77777777" w:rsidR="00180F9F" w:rsidRPr="00F06E8E" w:rsidRDefault="00180F9F" w:rsidP="00B90C21">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awarded.</w:t>
            </w:r>
          </w:p>
        </w:tc>
      </w:tr>
    </w:tbl>
    <w:p w14:paraId="112D193A" w14:textId="77777777" w:rsidR="00180F9F" w:rsidRPr="00F06E8E" w:rsidRDefault="00180F9F" w:rsidP="00180F9F">
      <w:pPr>
        <w:spacing w:before="240" w:after="240"/>
        <w:ind w:left="1440" w:hanging="720"/>
        <w:rPr>
          <w:szCs w:val="20"/>
        </w:rPr>
      </w:pPr>
      <w:r w:rsidRPr="00F06E8E">
        <w:rPr>
          <w:szCs w:val="20"/>
        </w:rPr>
        <w:t>(d)</w:t>
      </w:r>
      <w:r w:rsidRPr="00F06E8E">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0A2D9306" w14:textId="77777777" w:rsidR="00180F9F" w:rsidRPr="00F06E8E" w:rsidRDefault="00180F9F" w:rsidP="00180F9F">
      <w:pPr>
        <w:spacing w:after="240"/>
        <w:ind w:left="1440" w:hanging="720"/>
        <w:rPr>
          <w:szCs w:val="20"/>
        </w:rPr>
      </w:pPr>
      <w:r w:rsidRPr="00F06E8E">
        <w:rPr>
          <w:szCs w:val="20"/>
        </w:rPr>
        <w:t>(e)</w:t>
      </w:r>
      <w:r w:rsidRPr="00F06E8E">
        <w:rPr>
          <w:szCs w:val="20"/>
        </w:rPr>
        <w:tab/>
        <w:t xml:space="preserve">The Resource limits and Ancillary Service telemetry shall be updated as soon as practicable.  </w:t>
      </w:r>
      <w:r w:rsidRPr="00F06E8E">
        <w:rPr>
          <w:iCs/>
          <w:szCs w:val="20"/>
        </w:rPr>
        <w:t>Raise Block Status and Lower Block Status will then be disabled.</w:t>
      </w:r>
      <w:r w:rsidRPr="00F06E8E">
        <w:rPr>
          <w:szCs w:val="20"/>
        </w:rPr>
        <w:t xml:space="preserve"> </w:t>
      </w:r>
    </w:p>
    <w:p w14:paraId="116E1590" w14:textId="77777777" w:rsidR="00180F9F" w:rsidRPr="00F06E8E" w:rsidRDefault="00180F9F" w:rsidP="00180F9F">
      <w:pPr>
        <w:spacing w:after="240"/>
        <w:ind w:left="720" w:hanging="720"/>
        <w:rPr>
          <w:szCs w:val="20"/>
        </w:rPr>
      </w:pPr>
      <w:r w:rsidRPr="00F06E8E">
        <w:rPr>
          <w:szCs w:val="20"/>
        </w:rPr>
        <w:t>(8)</w:t>
      </w:r>
      <w:r w:rsidRPr="00F06E8E">
        <w:rPr>
          <w:szCs w:val="20"/>
        </w:rPr>
        <w:tab/>
        <w:t>Real-Time data for reliability purposes must be accurate to within three percent.  This telemetry may be provided from relaying accuracy instrumentation transformers.</w:t>
      </w:r>
    </w:p>
    <w:p w14:paraId="473DFA9F" w14:textId="77777777" w:rsidR="00180F9F" w:rsidRPr="00F06E8E" w:rsidRDefault="00180F9F" w:rsidP="00180F9F">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 xml:space="preserve">The telemetered Resource Status for a Combined Cycle Generation Resource may only be assigned a Resource Status of OFFNS if no generation units within that Combined Cycle Generation Resource </w:t>
      </w:r>
      <w:proofErr w:type="gramStart"/>
      <w:r w:rsidRPr="00F06E8E">
        <w:rPr>
          <w:iCs/>
          <w:szCs w:val="20"/>
        </w:rPr>
        <w:t>are On-Line</w:t>
      </w:r>
      <w:proofErr w:type="gramEnd"/>
      <w:r w:rsidRPr="00F06E8E">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7FB127CD" w14:textId="77777777" w:rsidTr="00B90C21">
        <w:trPr>
          <w:trHeight w:val="206"/>
        </w:trPr>
        <w:tc>
          <w:tcPr>
            <w:tcW w:w="9350" w:type="dxa"/>
            <w:shd w:val="pct12" w:color="auto" w:fill="auto"/>
          </w:tcPr>
          <w:p w14:paraId="2FC48047" w14:textId="77777777" w:rsidR="00180F9F" w:rsidRPr="00F06E8E" w:rsidRDefault="00180F9F" w:rsidP="00B90C21">
            <w:pPr>
              <w:spacing w:before="120" w:after="240"/>
              <w:rPr>
                <w:b/>
                <w:i/>
                <w:iCs/>
              </w:rPr>
            </w:pPr>
            <w:r w:rsidRPr="00F06E8E">
              <w:rPr>
                <w:b/>
                <w:i/>
                <w:iCs/>
              </w:rPr>
              <w:lastRenderedPageBreak/>
              <w:t>[NPRR1010, NPRR1014, and NPRR1029:  Replace applicable portions of paragraph (9) above with the following upon system implementation of the Real-Time Co-Optimization (RTC) project for NPRR1010; or upon system implementation for NPRR1014 or NPRR1029:]</w:t>
            </w:r>
          </w:p>
          <w:p w14:paraId="2079E775" w14:textId="77777777" w:rsidR="00180F9F" w:rsidRPr="00F06E8E" w:rsidRDefault="00180F9F" w:rsidP="00B90C21">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The telemetered Resource Status for a Combined Cycle Generation Resource may only be assigned a Resource Status of OFF if no generation units within that Combined Cycle Generation Resource are On-Line.</w:t>
            </w:r>
          </w:p>
        </w:tc>
      </w:tr>
    </w:tbl>
    <w:p w14:paraId="4A50DB6F" w14:textId="77777777" w:rsidR="00180F9F" w:rsidRPr="00F06E8E" w:rsidRDefault="00180F9F" w:rsidP="00180F9F">
      <w:pPr>
        <w:spacing w:before="240" w:after="240"/>
        <w:ind w:left="720" w:hanging="720"/>
        <w:rPr>
          <w:szCs w:val="20"/>
        </w:rPr>
      </w:pPr>
      <w:r w:rsidRPr="00F06E8E">
        <w:rPr>
          <w:szCs w:val="20"/>
        </w:rPr>
        <w:t>(10)</w:t>
      </w:r>
      <w:r w:rsidRPr="00F06E8E">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1AFF03D3" w14:textId="77777777" w:rsidR="00180F9F" w:rsidRPr="00F06E8E" w:rsidRDefault="00180F9F" w:rsidP="00180F9F">
      <w:pPr>
        <w:spacing w:after="240"/>
        <w:ind w:left="1440" w:hanging="720"/>
        <w:rPr>
          <w:szCs w:val="20"/>
        </w:rPr>
      </w:pPr>
      <w:r w:rsidRPr="00F06E8E">
        <w:rPr>
          <w:szCs w:val="20"/>
        </w:rPr>
        <w:t>(a)</w:t>
      </w:r>
      <w:r w:rsidRPr="00F06E8E">
        <w:rPr>
          <w:szCs w:val="20"/>
        </w:rPr>
        <w:tab/>
        <w:t>Combustion turbine inlet air cooling methods;</w:t>
      </w:r>
    </w:p>
    <w:p w14:paraId="4442689B" w14:textId="77777777" w:rsidR="00180F9F" w:rsidRPr="00F06E8E" w:rsidRDefault="00180F9F" w:rsidP="00180F9F">
      <w:pPr>
        <w:spacing w:after="240"/>
        <w:ind w:left="1440" w:hanging="720"/>
        <w:rPr>
          <w:szCs w:val="20"/>
        </w:rPr>
      </w:pPr>
      <w:r w:rsidRPr="00F06E8E">
        <w:rPr>
          <w:szCs w:val="20"/>
        </w:rPr>
        <w:t>(b)</w:t>
      </w:r>
      <w:r w:rsidRPr="00F06E8E">
        <w:rPr>
          <w:szCs w:val="20"/>
        </w:rPr>
        <w:tab/>
        <w:t xml:space="preserve">Duct firing; </w:t>
      </w:r>
    </w:p>
    <w:p w14:paraId="42B3C991" w14:textId="77777777" w:rsidR="00180F9F" w:rsidRPr="00F06E8E" w:rsidRDefault="00180F9F" w:rsidP="00180F9F">
      <w:pPr>
        <w:spacing w:after="240"/>
        <w:ind w:left="1440" w:hanging="720"/>
        <w:rPr>
          <w:szCs w:val="20"/>
        </w:rPr>
      </w:pPr>
      <w:r w:rsidRPr="00F06E8E">
        <w:rPr>
          <w:szCs w:val="20"/>
        </w:rPr>
        <w:t>(c)</w:t>
      </w:r>
      <w:r w:rsidRPr="00F06E8E">
        <w:rPr>
          <w:szCs w:val="20"/>
        </w:rPr>
        <w:tab/>
        <w:t>Other ways of temporarily increasing the output of Combined Cycle Generation Resources; and</w:t>
      </w:r>
    </w:p>
    <w:p w14:paraId="06488F8E" w14:textId="77777777" w:rsidR="00180F9F" w:rsidRPr="00F06E8E" w:rsidRDefault="00180F9F" w:rsidP="00180F9F">
      <w:pPr>
        <w:spacing w:after="240"/>
        <w:ind w:left="1440" w:hanging="720"/>
        <w:rPr>
          <w:szCs w:val="20"/>
        </w:rPr>
      </w:pPr>
      <w:r w:rsidRPr="00F06E8E">
        <w:rPr>
          <w:szCs w:val="20"/>
        </w:rPr>
        <w:t>(d)</w:t>
      </w:r>
      <w:r w:rsidRPr="00F06E8E">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28B7DFD4" w14:textId="77777777" w:rsidR="00180F9F" w:rsidRPr="00F06E8E" w:rsidRDefault="00180F9F" w:rsidP="00180F9F">
      <w:pPr>
        <w:spacing w:after="240"/>
        <w:ind w:left="720" w:hanging="720"/>
        <w:rPr>
          <w:szCs w:val="20"/>
        </w:rPr>
      </w:pPr>
      <w:r w:rsidRPr="00F06E8E">
        <w:rPr>
          <w:szCs w:val="20"/>
        </w:rPr>
        <w:t>(11)</w:t>
      </w:r>
      <w:r w:rsidRPr="00F06E8E">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584DDB63" w14:textId="77777777" w:rsidTr="00B90C21">
        <w:trPr>
          <w:trHeight w:val="206"/>
        </w:trPr>
        <w:tc>
          <w:tcPr>
            <w:tcW w:w="9350" w:type="dxa"/>
            <w:shd w:val="pct12" w:color="auto" w:fill="auto"/>
          </w:tcPr>
          <w:p w14:paraId="3112860F" w14:textId="77777777" w:rsidR="00180F9F" w:rsidRPr="00F06E8E" w:rsidRDefault="00180F9F" w:rsidP="00B90C21">
            <w:pPr>
              <w:spacing w:before="120" w:after="240"/>
              <w:rPr>
                <w:b/>
                <w:i/>
                <w:iCs/>
              </w:rPr>
            </w:pPr>
            <w:r w:rsidRPr="00F06E8E">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2EADB036" w14:textId="77777777" w:rsidR="00180F9F" w:rsidRPr="00F06E8E" w:rsidRDefault="00180F9F" w:rsidP="00B90C21">
            <w:pPr>
              <w:spacing w:after="240"/>
              <w:ind w:left="720" w:hanging="720"/>
              <w:rPr>
                <w:szCs w:val="20"/>
              </w:rPr>
            </w:pPr>
            <w:r w:rsidRPr="00F06E8E">
              <w:rPr>
                <w:szCs w:val="20"/>
              </w:rPr>
              <w:t>(11)</w:t>
            </w:r>
            <w:r w:rsidRPr="00F06E8E">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3DE641A7" w14:textId="77777777" w:rsidR="00180F9F" w:rsidRPr="00F06E8E" w:rsidRDefault="00180F9F" w:rsidP="00180F9F">
      <w:pPr>
        <w:spacing w:before="240" w:after="240"/>
        <w:ind w:left="720" w:hanging="720"/>
        <w:rPr>
          <w:szCs w:val="20"/>
        </w:rPr>
      </w:pPr>
      <w:r w:rsidRPr="00F06E8E">
        <w:rPr>
          <w:szCs w:val="20"/>
        </w:rPr>
        <w:lastRenderedPageBreak/>
        <w:t>(12)</w:t>
      </w:r>
      <w:r w:rsidRPr="00F06E8E">
        <w:rPr>
          <w:szCs w:val="20"/>
        </w:rPr>
        <w:tab/>
        <w:t>A QSE representing an ESR shall provide the following Real-Time telemetry data to ERCOT for each ESR:</w:t>
      </w:r>
    </w:p>
    <w:p w14:paraId="45717198"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Maximum </w:t>
      </w:r>
      <w:del w:id="133" w:author="ERCOT" w:date="2023-06-20T15:45:00Z">
        <w:r w:rsidRPr="00F06E8E" w:rsidDel="001B7ABB">
          <w:rPr>
            <w:szCs w:val="20"/>
          </w:rPr>
          <w:delText xml:space="preserve">Operating </w:delText>
        </w:r>
      </w:del>
      <w:r w:rsidRPr="00F06E8E">
        <w:rPr>
          <w:szCs w:val="20"/>
        </w:rPr>
        <w:t>State of Charge</w:t>
      </w:r>
      <w:ins w:id="134" w:author="ERCOT" w:date="2023-06-19T10:42:00Z">
        <w:r w:rsidRPr="00F06E8E">
          <w:rPr>
            <w:szCs w:val="20"/>
          </w:rPr>
          <w:t xml:space="preserve"> (MaxSOC)</w:t>
        </w:r>
      </w:ins>
      <w:r w:rsidRPr="00F06E8E">
        <w:rPr>
          <w:szCs w:val="20"/>
        </w:rPr>
        <w:t>, in MWh;</w:t>
      </w:r>
    </w:p>
    <w:p w14:paraId="2C1FAA76" w14:textId="77777777" w:rsidR="00180F9F" w:rsidRPr="00F06E8E" w:rsidRDefault="00180F9F" w:rsidP="00180F9F">
      <w:pPr>
        <w:spacing w:after="240"/>
        <w:ind w:left="1440" w:hanging="720"/>
        <w:rPr>
          <w:szCs w:val="20"/>
        </w:rPr>
      </w:pPr>
      <w:r w:rsidRPr="00F06E8E">
        <w:rPr>
          <w:szCs w:val="20"/>
        </w:rPr>
        <w:t>(b)</w:t>
      </w:r>
      <w:r w:rsidRPr="00F06E8E">
        <w:rPr>
          <w:szCs w:val="20"/>
        </w:rPr>
        <w:tab/>
        <w:t xml:space="preserve">Minimum </w:t>
      </w:r>
      <w:del w:id="135" w:author="ERCOT" w:date="2023-06-20T15:45:00Z">
        <w:r w:rsidRPr="00F06E8E" w:rsidDel="001B7ABB">
          <w:rPr>
            <w:szCs w:val="20"/>
          </w:rPr>
          <w:delText xml:space="preserve">Operating </w:delText>
        </w:r>
      </w:del>
      <w:r w:rsidRPr="00F06E8E">
        <w:rPr>
          <w:szCs w:val="20"/>
        </w:rPr>
        <w:t>State of Charge</w:t>
      </w:r>
      <w:ins w:id="136" w:author="ERCOT" w:date="2023-06-19T10:42:00Z">
        <w:r w:rsidRPr="00F06E8E">
          <w:rPr>
            <w:szCs w:val="20"/>
          </w:rPr>
          <w:t xml:space="preserve"> (MinSOC)</w:t>
        </w:r>
      </w:ins>
      <w:r w:rsidRPr="00F06E8E">
        <w:rPr>
          <w:szCs w:val="20"/>
        </w:rPr>
        <w:t>, in MWh;</w:t>
      </w:r>
    </w:p>
    <w:p w14:paraId="55DB4D54" w14:textId="77777777" w:rsidR="00180F9F" w:rsidRPr="00F06E8E" w:rsidRDefault="00180F9F" w:rsidP="00180F9F">
      <w:pPr>
        <w:spacing w:after="240"/>
        <w:ind w:left="1440" w:hanging="720"/>
        <w:rPr>
          <w:szCs w:val="20"/>
        </w:rPr>
      </w:pPr>
      <w:r w:rsidRPr="00F06E8E">
        <w:rPr>
          <w:szCs w:val="20"/>
        </w:rPr>
        <w:t>(c)</w:t>
      </w:r>
      <w:r w:rsidRPr="00F06E8E">
        <w:rPr>
          <w:szCs w:val="20"/>
        </w:rPr>
        <w:tab/>
        <w:t>State of Charge</w:t>
      </w:r>
      <w:ins w:id="137" w:author="ERCOT" w:date="2023-06-19T10:41:00Z">
        <w:r w:rsidRPr="00F06E8E">
          <w:rPr>
            <w:szCs w:val="20"/>
          </w:rPr>
          <w:t xml:space="preserve"> (SOC)</w:t>
        </w:r>
      </w:ins>
      <w:r w:rsidRPr="00F06E8E">
        <w:rPr>
          <w:szCs w:val="20"/>
        </w:rPr>
        <w:t>, in MWh;</w:t>
      </w:r>
    </w:p>
    <w:p w14:paraId="59326EE6" w14:textId="77777777" w:rsidR="00180F9F" w:rsidRPr="00F06E8E" w:rsidRDefault="00180F9F" w:rsidP="00180F9F">
      <w:pPr>
        <w:spacing w:after="240"/>
        <w:ind w:left="1440" w:hanging="720"/>
        <w:rPr>
          <w:szCs w:val="20"/>
        </w:rPr>
      </w:pPr>
      <w:r w:rsidRPr="00F06E8E">
        <w:rPr>
          <w:szCs w:val="20"/>
        </w:rPr>
        <w:t>(d)</w:t>
      </w:r>
      <w:r w:rsidRPr="00F06E8E">
        <w:rPr>
          <w:szCs w:val="20"/>
        </w:rPr>
        <w:tab/>
        <w:t>Maximum Operating Discharge Power Limit, in MW; and</w:t>
      </w:r>
    </w:p>
    <w:p w14:paraId="7ED55028" w14:textId="77777777" w:rsidR="00180F9F" w:rsidRPr="00F06E8E" w:rsidRDefault="00180F9F" w:rsidP="00180F9F">
      <w:pPr>
        <w:spacing w:after="240"/>
        <w:ind w:left="1440" w:hanging="720"/>
        <w:rPr>
          <w:szCs w:val="20"/>
        </w:rPr>
      </w:pPr>
      <w:r w:rsidRPr="00F06E8E">
        <w:rPr>
          <w:szCs w:val="20"/>
        </w:rPr>
        <w:t>(e)</w:t>
      </w:r>
      <w:r w:rsidRPr="00F06E8E">
        <w:rPr>
          <w:szCs w:val="20"/>
        </w:rPr>
        <w:tab/>
        <w:t>Maximum Operating Charge Power Limit, in MW.</w:t>
      </w:r>
    </w:p>
    <w:p w14:paraId="5871103B" w14:textId="77777777" w:rsidR="00180F9F" w:rsidRPr="00F06E8E" w:rsidRDefault="00180F9F" w:rsidP="00180F9F">
      <w:pPr>
        <w:spacing w:after="240"/>
        <w:ind w:left="720" w:hanging="720"/>
        <w:rPr>
          <w:szCs w:val="20"/>
        </w:rPr>
      </w:pPr>
      <w:r w:rsidRPr="00F06E8E">
        <w:rPr>
          <w:szCs w:val="20"/>
        </w:rPr>
        <w:t>(13)</w:t>
      </w:r>
      <w:r w:rsidRPr="00F06E8E">
        <w:rPr>
          <w:szCs w:val="20"/>
        </w:rPr>
        <w:tab/>
      </w:r>
      <w:ins w:id="138" w:author="ERCOT" w:date="2023-06-19T10:45:00Z">
        <w:r w:rsidRPr="00F06E8E">
          <w:rPr>
            <w:szCs w:val="20"/>
          </w:rPr>
          <w:t xml:space="preserve">The </w:t>
        </w:r>
      </w:ins>
      <w:ins w:id="139" w:author="ERCOT" w:date="2023-06-19T10:46:00Z">
        <w:r w:rsidRPr="00F06E8E">
          <w:rPr>
            <w:szCs w:val="20"/>
          </w:rPr>
          <w:t xml:space="preserve">QSE shall ensure that the </w:t>
        </w:r>
      </w:ins>
      <w:ins w:id="140" w:author="ERCOT" w:date="2023-06-19T10:45:00Z">
        <w:r w:rsidRPr="00F06E8E">
          <w:rPr>
            <w:szCs w:val="20"/>
          </w:rPr>
          <w:t xml:space="preserve">State of Charge (SOC) </w:t>
        </w:r>
      </w:ins>
      <w:ins w:id="141" w:author="ERCOT" w:date="2023-06-19T10:46:00Z">
        <w:r w:rsidRPr="00F06E8E">
          <w:rPr>
            <w:szCs w:val="20"/>
          </w:rPr>
          <w:t>is</w:t>
        </w:r>
      </w:ins>
      <w:ins w:id="142" w:author="ERCOT" w:date="2023-06-19T10:45:00Z">
        <w:r w:rsidRPr="00F06E8E">
          <w:rPr>
            <w:szCs w:val="20"/>
          </w:rPr>
          <w:t xml:space="preserve"> greater than or equal to the Minimum State of Charge (MinSOC) and less than or equal to the Maximum State of Charge (MaxSOC).</w:t>
        </w:r>
      </w:ins>
    </w:p>
    <w:p w14:paraId="04889176" w14:textId="77777777" w:rsidR="00180F9F" w:rsidRPr="00F06E8E" w:rsidRDefault="00180F9F" w:rsidP="00180F9F">
      <w:pPr>
        <w:pStyle w:val="BodyTextNumbered"/>
        <w:rPr>
          <w:ins w:id="143" w:author="ERCOT 071223" w:date="2023-07-12T16:57:00Z"/>
          <w:rStyle w:val="ui-provider"/>
        </w:rPr>
      </w:pPr>
      <w:ins w:id="144" w:author="ERCOT 071223" w:date="2023-07-12T16:57:00Z">
        <w:r w:rsidRPr="00F06E8E">
          <w:t>(14)</w:t>
        </w:r>
        <w:r w:rsidRPr="00F06E8E">
          <w:tab/>
          <w:t xml:space="preserve">For each ESR, ERCOT shall </w:t>
        </w:r>
        <w:r>
          <w:t xml:space="preserve">include </w:t>
        </w:r>
        <w:r w:rsidRPr="00F06E8E">
          <w:t xml:space="preserve">in the High Ancillary Service Limit (HASL) calculation </w:t>
        </w:r>
        <w:r>
          <w:t xml:space="preserve">the </w:t>
        </w:r>
        <w:r w:rsidRPr="00F06E8E">
          <w:t xml:space="preserve">SOC </w:t>
        </w:r>
        <w:r>
          <w:t>that is available for an injection Base Point</w:t>
        </w:r>
      </w:ins>
      <w:ins w:id="145" w:author="ERCOT 071223" w:date="2023-07-12T18:51:00Z">
        <w:r>
          <w:t xml:space="preserve"> or the </w:t>
        </w:r>
        <w:r>
          <w:rPr>
            <w:rStyle w:val="ui-provider"/>
          </w:rPr>
          <w:t xml:space="preserve">additional energy that the ESR can charge </w:t>
        </w:r>
        <w:r w:rsidRPr="00F06E8E">
          <w:rPr>
            <w:rStyle w:val="ui-provider"/>
          </w:rPr>
          <w:t>in the next SCED interval</w:t>
        </w:r>
      </w:ins>
      <w:ins w:id="146" w:author="ERCOT 071223" w:date="2023-07-12T16:57:00Z">
        <w:r>
          <w:t xml:space="preserve">.  </w:t>
        </w:r>
        <w:r w:rsidRPr="005E7A5B">
          <w:rPr>
            <w:rStyle w:val="ui-provider"/>
          </w:rPr>
          <w:t>For the purposes of paragraph (14)</w:t>
        </w:r>
      </w:ins>
      <w:ins w:id="147" w:author="ERCOT 071223" w:date="2023-07-12T18:50:00Z">
        <w:r>
          <w:rPr>
            <w:rStyle w:val="ui-provider"/>
          </w:rPr>
          <w:t>,</w:t>
        </w:r>
      </w:ins>
      <w:ins w:id="148" w:author="ERCOT 071223" w:date="2023-07-12T16:57:00Z">
        <w:r w:rsidRPr="005E7A5B">
          <w:rPr>
            <w:rStyle w:val="ui-provider"/>
          </w:rPr>
          <w:t xml:space="preserve"> X equals 0.</w:t>
        </w:r>
      </w:ins>
    </w:p>
    <w:p w14:paraId="0641102C" w14:textId="77777777" w:rsidR="00180F9F" w:rsidRPr="00F06E8E" w:rsidRDefault="00180F9F" w:rsidP="00180F9F">
      <w:pPr>
        <w:spacing w:after="240"/>
        <w:ind w:left="1440" w:hanging="720"/>
        <w:rPr>
          <w:ins w:id="149" w:author="ERCOT 071223" w:date="2023-07-12T16:57:00Z"/>
          <w:rStyle w:val="ui-provider"/>
        </w:rPr>
      </w:pPr>
      <w:ins w:id="150" w:author="ERCOT 071223" w:date="2023-07-12T16:57:00Z">
        <w:r w:rsidRPr="00F06E8E">
          <w:rPr>
            <w:szCs w:val="20"/>
          </w:rPr>
          <w:t>(a)</w:t>
        </w:r>
        <w:r w:rsidRPr="00F06E8E">
          <w:rPr>
            <w:szCs w:val="20"/>
          </w:rPr>
          <w:tab/>
          <w:t>SOC</w:t>
        </w:r>
        <w:r w:rsidRPr="00F06E8E">
          <w:rPr>
            <w:rStyle w:val="ui-provider"/>
          </w:rPr>
          <w:t xml:space="preserve"> available for an injection Base Point in the next SCED interval is the: </w:t>
        </w:r>
      </w:ins>
    </w:p>
    <w:p w14:paraId="09161339" w14:textId="77777777" w:rsidR="00180F9F" w:rsidRPr="00F06E8E" w:rsidRDefault="00180F9F" w:rsidP="00180F9F">
      <w:pPr>
        <w:pStyle w:val="BodyTextNumbered"/>
        <w:ind w:left="2160"/>
        <w:rPr>
          <w:ins w:id="151" w:author="ERCOT 071223" w:date="2023-07-12T16:57:00Z"/>
          <w:rStyle w:val="ui-provider"/>
        </w:rPr>
      </w:pPr>
      <w:ins w:id="152" w:author="ERCOT 071223" w:date="2023-07-12T16:57:00Z">
        <w:r w:rsidRPr="00F06E8E">
          <w:rPr>
            <w:rStyle w:val="ui-provider"/>
          </w:rPr>
          <w:t>(i)</w:t>
        </w:r>
        <w:r w:rsidRPr="00F06E8E">
          <w:rPr>
            <w:rStyle w:val="ui-provider"/>
          </w:rPr>
          <w:tab/>
          <w:t xml:space="preserve">Telemetered SOC; </w:t>
        </w:r>
      </w:ins>
    </w:p>
    <w:p w14:paraId="2EEC1DC4" w14:textId="77777777" w:rsidR="00180F9F" w:rsidRPr="00F06E8E" w:rsidRDefault="00180F9F" w:rsidP="00180F9F">
      <w:pPr>
        <w:pStyle w:val="BodyTextNumbered"/>
        <w:ind w:left="2160"/>
        <w:rPr>
          <w:ins w:id="153" w:author="ERCOT 071223" w:date="2023-07-12T16:57:00Z"/>
          <w:rStyle w:val="ui-provider"/>
        </w:rPr>
      </w:pPr>
      <w:ins w:id="154" w:author="ERCOT 071223" w:date="2023-07-12T16:57:00Z">
        <w:r w:rsidRPr="00F06E8E">
          <w:rPr>
            <w:rStyle w:val="ui-provider"/>
          </w:rPr>
          <w:t>(ii)</w:t>
        </w:r>
        <w:r w:rsidRPr="00F06E8E">
          <w:rPr>
            <w:rStyle w:val="ui-provider"/>
          </w:rPr>
          <w:tab/>
          <w:t xml:space="preserve">Minus </w:t>
        </w:r>
        <w:r>
          <w:rPr>
            <w:rStyle w:val="ui-provider"/>
          </w:rPr>
          <w:t xml:space="preserve">the </w:t>
        </w:r>
        <w:r w:rsidRPr="00F06E8E">
          <w:rPr>
            <w:rStyle w:val="ui-provider"/>
          </w:rPr>
          <w:t xml:space="preserve">sum of </w:t>
        </w:r>
        <w:r>
          <w:rPr>
            <w:rStyle w:val="ui-provider"/>
          </w:rPr>
          <w:t xml:space="preserve">the </w:t>
        </w:r>
        <w:r w:rsidRPr="00F06E8E">
          <w:rPr>
            <w:rStyle w:val="ui-provider"/>
          </w:rPr>
          <w:t>individual SOC requirements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 xml:space="preserve">the ESR is carrying at that time; </w:t>
        </w:r>
      </w:ins>
    </w:p>
    <w:p w14:paraId="333EBA8D" w14:textId="77777777" w:rsidR="00180F9F" w:rsidRDefault="00180F9F" w:rsidP="00180F9F">
      <w:pPr>
        <w:pStyle w:val="BodyTextNumbered"/>
        <w:ind w:left="2880"/>
        <w:rPr>
          <w:ins w:id="155" w:author="ERCOT 073123" w:date="2023-07-27T11:07:00Z"/>
          <w:rStyle w:val="ui-provider"/>
        </w:rPr>
      </w:pPr>
      <w:ins w:id="156" w:author="ERCOT 071223" w:date="2023-07-12T16:57:00Z">
        <w:r w:rsidRPr="00F06E8E">
          <w:rPr>
            <w:rStyle w:val="ui-provider"/>
          </w:rPr>
          <w:t>(A)</w:t>
        </w:r>
        <w:r w:rsidRPr="00F06E8E">
          <w:rPr>
            <w:rStyle w:val="ui-provider"/>
          </w:rPr>
          <w:tab/>
        </w:r>
      </w:ins>
      <w:ins w:id="157" w:author="ERCOT 071223" w:date="2023-07-12T18:47:00Z">
        <w:r w:rsidRPr="00EC42B4">
          <w:rPr>
            <w:rStyle w:val="ui-provider"/>
          </w:rPr>
          <w:t>The SOC requirement for each up Ancillary Service</w:t>
        </w:r>
      </w:ins>
      <w:ins w:id="158" w:author="ERCOT 073123" w:date="2023-07-27T15:12:00Z">
        <w:r w:rsidRPr="008C6FD2">
          <w:rPr>
            <w:rStyle w:val="ui-provider"/>
          </w:rPr>
          <w:t>,</w:t>
        </w:r>
      </w:ins>
      <w:ins w:id="159" w:author="ERCOT 073123" w:date="2023-07-26T12:08:00Z">
        <w:r>
          <w:rPr>
            <w:rStyle w:val="ui-provider"/>
          </w:rPr>
          <w:t xml:space="preserve"> excluding RRS</w:t>
        </w:r>
      </w:ins>
      <w:ins w:id="160" w:author="ERCOT 073123" w:date="2023-07-31T13:49:00Z">
        <w:r>
          <w:rPr>
            <w:rStyle w:val="ui-provider"/>
          </w:rPr>
          <w:t xml:space="preserve"> </w:t>
        </w:r>
      </w:ins>
      <w:ins w:id="161" w:author="ERCOT 073123" w:date="2023-07-26T12:08:00Z">
        <w:r>
          <w:rPr>
            <w:rStyle w:val="ui-provider"/>
          </w:rPr>
          <w:t>from Fast Frequency Response</w:t>
        </w:r>
      </w:ins>
      <w:ins w:id="162" w:author="ERCOT 073123" w:date="2023-07-26T12:19:00Z">
        <w:r>
          <w:rPr>
            <w:rStyle w:val="ui-provider"/>
          </w:rPr>
          <w:t xml:space="preserve"> (FFR)</w:t>
        </w:r>
      </w:ins>
      <w:ins w:id="163" w:author="ERCOT 073123" w:date="2023-07-31T13:50:00Z">
        <w:r>
          <w:rPr>
            <w:rStyle w:val="ui-provider"/>
          </w:rPr>
          <w:t xml:space="preserve"> and Fast Responding Regulation Service (FRRS)</w:t>
        </w:r>
      </w:ins>
      <w:ins w:id="164" w:author="ERCOT 073123" w:date="2023-07-27T15:12:00Z">
        <w:r w:rsidRPr="008C6FD2">
          <w:rPr>
            <w:rStyle w:val="ui-provider"/>
          </w:rPr>
          <w:t>,</w:t>
        </w:r>
      </w:ins>
      <w:ins w:id="165" w:author="ERCOT 071223" w:date="2023-07-12T18:47:00Z">
        <w:r w:rsidRPr="00EC42B4">
          <w:rPr>
            <w:rStyle w:val="ui-provider"/>
          </w:rPr>
          <w:t xml:space="preserve"> is equal to the ESR’s Ancillary Service Resource Responsibility multiplied by the remaining time in the Operating Hour, in hours, plus the product of the Ancillary Service Resource Responsibility and the difference between the duration of the Ancillary Service, in hours, and </w:t>
        </w:r>
      </w:ins>
      <w:ins w:id="166" w:author="ERCOT 071223" w:date="2023-07-12T21:14:00Z">
        <w:r>
          <w:rPr>
            <w:rStyle w:val="ui-provider"/>
          </w:rPr>
          <w:t>one</w:t>
        </w:r>
      </w:ins>
      <w:ins w:id="167" w:author="ERCOT 071223" w:date="2023-07-12T18:47:00Z">
        <w:r w:rsidRPr="00EC42B4">
          <w:rPr>
            <w:rStyle w:val="ui-provider"/>
          </w:rPr>
          <w:t xml:space="preserve"> hour</w:t>
        </w:r>
      </w:ins>
      <w:ins w:id="168" w:author="ERCOT 071223" w:date="2023-07-12T16:57:00Z">
        <w:r w:rsidRPr="00061837">
          <w:rPr>
            <w:rStyle w:val="ui-provider"/>
          </w:rPr>
          <w:t>. Prior to X</w:t>
        </w:r>
        <w:r>
          <w:rPr>
            <w:rStyle w:val="ui-provider"/>
          </w:rPr>
          <w:t xml:space="preserve"> m</w:t>
        </w:r>
        <w:r w:rsidRPr="00061837">
          <w:rPr>
            <w:rStyle w:val="ui-provider"/>
          </w:rPr>
          <w:t>inute</w:t>
        </w:r>
        <w:r>
          <w:rPr>
            <w:rStyle w:val="ui-provider"/>
          </w:rPr>
          <w:t>s before the end of</w:t>
        </w:r>
        <w:r w:rsidRPr="00061837">
          <w:rPr>
            <w:rStyle w:val="ui-provider"/>
          </w:rPr>
          <w:t xml:space="preserve"> current Operating Hour</w:t>
        </w:r>
        <w:r>
          <w:rPr>
            <w:rStyle w:val="ui-provider"/>
          </w:rPr>
          <w:t>,</w:t>
        </w:r>
        <w:r w:rsidRPr="00061837">
          <w:rPr>
            <w:rStyle w:val="ui-provider"/>
          </w:rPr>
          <w:t xml:space="preserve"> this requirement may increase to</w:t>
        </w:r>
        <w:r>
          <w:rPr>
            <w:rStyle w:val="ui-provider"/>
          </w:rPr>
          <w:t xml:space="preserve"> account for</w:t>
        </w:r>
        <w:r w:rsidRPr="00061837">
          <w:rPr>
            <w:rStyle w:val="ui-provider"/>
          </w:rPr>
          <w:t xml:space="preserve"> the </w:t>
        </w:r>
        <w:proofErr w:type="gramStart"/>
        <w:r w:rsidRPr="00061837">
          <w:rPr>
            <w:rStyle w:val="ui-provider"/>
          </w:rPr>
          <w:t xml:space="preserve">up </w:t>
        </w:r>
        <w:r>
          <w:rPr>
            <w:rStyle w:val="ui-provider"/>
          </w:rPr>
          <w:t>Ancillary</w:t>
        </w:r>
        <w:proofErr w:type="gramEnd"/>
        <w:r>
          <w:rPr>
            <w:rStyle w:val="ui-provider"/>
          </w:rPr>
          <w:t xml:space="preserve"> Services</w:t>
        </w:r>
        <w:r w:rsidRPr="00061837">
          <w:rPr>
            <w:rStyle w:val="ui-provider"/>
          </w:rPr>
          <w:t xml:space="preserve"> </w:t>
        </w:r>
      </w:ins>
      <w:ins w:id="169" w:author="ERCOT 073123" w:date="2023-07-31T16:53:00Z">
        <w:r>
          <w:rPr>
            <w:rStyle w:val="ui-provider"/>
          </w:rPr>
          <w:t xml:space="preserve">that </w:t>
        </w:r>
      </w:ins>
      <w:ins w:id="170" w:author="ERCOT 071223" w:date="2023-07-12T16:57:00Z">
        <w:r w:rsidRPr="00061837">
          <w:rPr>
            <w:rStyle w:val="ui-provider"/>
          </w:rPr>
          <w:t xml:space="preserve">the ESR is </w:t>
        </w:r>
        <w:r>
          <w:t>required</w:t>
        </w:r>
        <w:r w:rsidRPr="00061837">
          <w:t xml:space="preserve"> to provide in the next Operating Hour</w:t>
        </w:r>
      </w:ins>
      <w:ins w:id="171" w:author="ERCOT 073123" w:date="2023-07-27T11:07:00Z">
        <w:r>
          <w:t>.</w:t>
        </w:r>
        <w:r w:rsidRPr="00BF4F4D">
          <w:rPr>
            <w:rStyle w:val="ui-provider"/>
          </w:rPr>
          <w:t xml:space="preserve"> </w:t>
        </w:r>
        <w:r>
          <w:rPr>
            <w:rStyle w:val="ui-provider"/>
          </w:rPr>
          <w:t xml:space="preserve"> The SOC requirement for </w:t>
        </w:r>
      </w:ins>
      <w:ins w:id="172" w:author="ERCOT 073123" w:date="2023-07-27T15:15:00Z">
        <w:r>
          <w:rPr>
            <w:rStyle w:val="ui-provider"/>
          </w:rPr>
          <w:t>an ES</w:t>
        </w:r>
      </w:ins>
      <w:ins w:id="173" w:author="ERCOT 073123" w:date="2023-07-27T15:16:00Z">
        <w:r>
          <w:rPr>
            <w:rStyle w:val="ui-provider"/>
          </w:rPr>
          <w:t xml:space="preserve">R providing </w:t>
        </w:r>
      </w:ins>
      <w:ins w:id="174" w:author="ERCOT 073123" w:date="2023-07-27T11:07:00Z">
        <w:r>
          <w:rPr>
            <w:rStyle w:val="ui-provider"/>
          </w:rPr>
          <w:t xml:space="preserve">RRS from FFR is equal to </w:t>
        </w:r>
      </w:ins>
      <w:ins w:id="175" w:author="ERCOT 073123" w:date="2023-07-27T15:16:00Z">
        <w:r>
          <w:rPr>
            <w:rStyle w:val="ui-provider"/>
          </w:rPr>
          <w:t xml:space="preserve">the </w:t>
        </w:r>
      </w:ins>
      <w:ins w:id="176" w:author="ERCOT 073123" w:date="2023-07-27T11:07:00Z">
        <w:r>
          <w:rPr>
            <w:rStyle w:val="ui-provider"/>
          </w:rPr>
          <w:t>ESR’s Ancillary Service Resource Responsibility for FFR multiplied by 0.25 hours.  If FFR is deployed</w:t>
        </w:r>
      </w:ins>
      <w:ins w:id="177" w:author="ERCOT 073123" w:date="2023-07-27T15:16:00Z">
        <w:r>
          <w:rPr>
            <w:rStyle w:val="ui-provider"/>
          </w:rPr>
          <w:t>,</w:t>
        </w:r>
      </w:ins>
      <w:ins w:id="178" w:author="ERCOT 073123" w:date="2023-07-27T11:07:00Z">
        <w:r>
          <w:rPr>
            <w:rStyle w:val="ui-provider"/>
          </w:rPr>
          <w:t xml:space="preserve"> a</w:t>
        </w:r>
      </w:ins>
      <w:ins w:id="179" w:author="ERCOT 073123" w:date="2023-07-27T15:16:00Z">
        <w:r>
          <w:rPr>
            <w:rStyle w:val="ui-provider"/>
          </w:rPr>
          <w:t>n</w:t>
        </w:r>
      </w:ins>
      <w:ins w:id="180" w:author="ERCOT 073123" w:date="2023-07-27T11:07:00Z">
        <w:r>
          <w:rPr>
            <w:rStyle w:val="ui-provider"/>
          </w:rPr>
          <w:t xml:space="preserve"> SOC credit will be given such that: </w:t>
        </w:r>
      </w:ins>
    </w:p>
    <w:p w14:paraId="08877E9B" w14:textId="77777777" w:rsidR="00180F9F" w:rsidRDefault="00180F9F" w:rsidP="00180F9F">
      <w:pPr>
        <w:pStyle w:val="BodyTextNumbered"/>
        <w:ind w:left="3600"/>
        <w:rPr>
          <w:ins w:id="181" w:author="ERCOT 073123" w:date="2023-07-27T11:08:00Z"/>
          <w:rStyle w:val="ui-provider"/>
        </w:rPr>
      </w:pPr>
      <w:ins w:id="182" w:author="ERCOT 073123" w:date="2023-07-27T11:07:00Z">
        <w:r>
          <w:rPr>
            <w:rStyle w:val="ui-provider"/>
          </w:rPr>
          <w:t>(1)</w:t>
        </w:r>
        <w:r>
          <w:rPr>
            <w:rStyle w:val="ui-provider"/>
          </w:rPr>
          <w:tab/>
          <w:t>Un</w:t>
        </w:r>
      </w:ins>
      <w:ins w:id="183" w:author="ERCOT 073123" w:date="2023-07-27T11:08:00Z">
        <w:r>
          <w:rPr>
            <w:rStyle w:val="ui-provider"/>
          </w:rPr>
          <w:t>ti</w:t>
        </w:r>
      </w:ins>
      <w:ins w:id="184" w:author="ERCOT 073123" w:date="2023-07-27T11:07:00Z">
        <w:r>
          <w:rPr>
            <w:rStyle w:val="ui-provider"/>
          </w:rPr>
          <w:t xml:space="preserve">l FFR is recalled, the SOC credit is equal to </w:t>
        </w:r>
      </w:ins>
      <w:ins w:id="185" w:author="ERCOT 073123" w:date="2023-07-27T15:17:00Z">
        <w:r>
          <w:rPr>
            <w:rStyle w:val="ui-provider"/>
          </w:rPr>
          <w:t xml:space="preserve">the ESR’s </w:t>
        </w:r>
      </w:ins>
      <w:ins w:id="186" w:author="ERCOT 073123" w:date="2023-07-27T11:07:00Z">
        <w:r>
          <w:rPr>
            <w:rStyle w:val="ui-provider"/>
          </w:rPr>
          <w:t xml:space="preserve">Ancillary Service Resource Responsibility for FFR at </w:t>
        </w:r>
      </w:ins>
      <w:ins w:id="187" w:author="ERCOT 073123" w:date="2023-07-27T15:19:00Z">
        <w:r>
          <w:rPr>
            <w:rStyle w:val="ui-provider"/>
          </w:rPr>
          <w:t xml:space="preserve">the </w:t>
        </w:r>
      </w:ins>
      <w:ins w:id="188" w:author="ERCOT 073123" w:date="2023-07-27T11:07:00Z">
        <w:r>
          <w:rPr>
            <w:rStyle w:val="ui-provider"/>
          </w:rPr>
          <w:lastRenderedPageBreak/>
          <w:t xml:space="preserve">time of deployment multiplied by </w:t>
        </w:r>
      </w:ins>
      <w:ins w:id="189" w:author="ERCOT 073123" w:date="2023-07-27T15:19:00Z">
        <w:r>
          <w:rPr>
            <w:rStyle w:val="ui-provider"/>
          </w:rPr>
          <w:t xml:space="preserve">the lower </w:t>
        </w:r>
      </w:ins>
      <w:ins w:id="190" w:author="ERCOT 073123" w:date="2023-07-27T11:07:00Z">
        <w:r>
          <w:rPr>
            <w:rStyle w:val="ui-provider"/>
          </w:rPr>
          <w:t xml:space="preserve">of </w:t>
        </w:r>
      </w:ins>
      <w:ins w:id="191" w:author="ERCOT 073123" w:date="2023-07-27T15:19:00Z">
        <w:r>
          <w:rPr>
            <w:rStyle w:val="ui-provider"/>
          </w:rPr>
          <w:t xml:space="preserve">the </w:t>
        </w:r>
      </w:ins>
      <w:ins w:id="192" w:author="ERCOT 073123" w:date="2023-07-27T11:07:00Z">
        <w:r>
          <w:rPr>
            <w:rStyle w:val="ui-provider"/>
          </w:rPr>
          <w:t xml:space="preserve">elapsed time since </w:t>
        </w:r>
      </w:ins>
      <w:ins w:id="193" w:author="ERCOT 073123" w:date="2023-07-27T15:20:00Z">
        <w:r>
          <w:rPr>
            <w:rStyle w:val="ui-provider"/>
          </w:rPr>
          <w:t>the beginning</w:t>
        </w:r>
      </w:ins>
      <w:ins w:id="194" w:author="ERCOT 073123" w:date="2023-07-27T11:07:00Z">
        <w:r>
          <w:rPr>
            <w:rStyle w:val="ui-provider"/>
          </w:rPr>
          <w:t xml:space="preserve"> of </w:t>
        </w:r>
      </w:ins>
      <w:ins w:id="195" w:author="ERCOT 073123" w:date="2023-07-27T15:20:00Z">
        <w:r>
          <w:rPr>
            <w:rStyle w:val="ui-provider"/>
          </w:rPr>
          <w:t xml:space="preserve">the </w:t>
        </w:r>
      </w:ins>
      <w:ins w:id="196" w:author="ERCOT 073123" w:date="2023-07-27T11:07:00Z">
        <w:r>
          <w:rPr>
            <w:rStyle w:val="ui-provider"/>
          </w:rPr>
          <w:t>deployment and 0.25 hours;</w:t>
        </w:r>
      </w:ins>
    </w:p>
    <w:p w14:paraId="5110A972" w14:textId="77777777" w:rsidR="00180F9F" w:rsidRDefault="00180F9F" w:rsidP="00180F9F">
      <w:pPr>
        <w:pStyle w:val="BodyTextNumbered"/>
        <w:ind w:left="3600"/>
        <w:rPr>
          <w:ins w:id="197" w:author="ERCOT 073123" w:date="2023-07-27T11:08:00Z"/>
          <w:rStyle w:val="ui-provider"/>
        </w:rPr>
      </w:pPr>
      <w:ins w:id="198" w:author="ERCOT 073123" w:date="2023-07-27T11:08:00Z">
        <w:r>
          <w:rPr>
            <w:rStyle w:val="ui-provider"/>
          </w:rPr>
          <w:t>(2)</w:t>
        </w:r>
        <w:r>
          <w:rPr>
            <w:rStyle w:val="ui-provider"/>
          </w:rPr>
          <w:tab/>
        </w:r>
      </w:ins>
      <w:ins w:id="199" w:author="ERCOT 073123" w:date="2023-07-27T15:34:00Z">
        <w:r>
          <w:rPr>
            <w:rStyle w:val="ui-provider"/>
          </w:rPr>
          <w:t>F</w:t>
        </w:r>
      </w:ins>
      <w:ins w:id="200" w:author="ERCOT 073123" w:date="2023-07-27T11:07:00Z">
        <w:r>
          <w:rPr>
            <w:rStyle w:val="ui-provider"/>
          </w:rPr>
          <w:t xml:space="preserve">or the </w:t>
        </w:r>
      </w:ins>
      <w:ins w:id="201" w:author="ERCOT 073123" w:date="2023-07-28T09:32:00Z">
        <w:r>
          <w:rPr>
            <w:rStyle w:val="ui-provider"/>
          </w:rPr>
          <w:t>15</w:t>
        </w:r>
      </w:ins>
      <w:ins w:id="202" w:author="ERCOT 073123" w:date="2023-07-27T11:07:00Z">
        <w:r>
          <w:rPr>
            <w:rStyle w:val="ui-provider"/>
          </w:rPr>
          <w:t xml:space="preserve"> </w:t>
        </w:r>
      </w:ins>
      <w:ins w:id="203" w:author="ERCOT 073123" w:date="2023-07-28T09:32:00Z">
        <w:r>
          <w:rPr>
            <w:rStyle w:val="ui-provider"/>
          </w:rPr>
          <w:t>mi</w:t>
        </w:r>
      </w:ins>
      <w:ins w:id="204" w:author="ERCOT 073123" w:date="2023-07-28T09:33:00Z">
        <w:r>
          <w:rPr>
            <w:rStyle w:val="ui-provider"/>
          </w:rPr>
          <w:t>nutes</w:t>
        </w:r>
      </w:ins>
      <w:ins w:id="205" w:author="ERCOT 073123" w:date="2023-07-27T15:35:00Z">
        <w:r>
          <w:rPr>
            <w:rStyle w:val="ui-provider"/>
          </w:rPr>
          <w:t xml:space="preserve"> following the recall of FFR</w:t>
        </w:r>
      </w:ins>
      <w:ins w:id="206" w:author="ERCOT 073123" w:date="2023-07-27T11:07:00Z">
        <w:r>
          <w:rPr>
            <w:rStyle w:val="ui-provider"/>
          </w:rPr>
          <w:t xml:space="preserve">, the SOC credit is equal to </w:t>
        </w:r>
      </w:ins>
      <w:ins w:id="207" w:author="ERCOT 073123" w:date="2023-07-27T15:21:00Z">
        <w:r>
          <w:rPr>
            <w:rStyle w:val="ui-provider"/>
          </w:rPr>
          <w:t>the lower</w:t>
        </w:r>
      </w:ins>
      <w:ins w:id="208" w:author="ERCOT 073123" w:date="2023-07-27T11:07:00Z">
        <w:r>
          <w:rPr>
            <w:rStyle w:val="ui-provider"/>
          </w:rPr>
          <w:t xml:space="preserve"> of the SOC credit just prior to FFR recall and </w:t>
        </w:r>
      </w:ins>
      <w:ins w:id="209" w:author="ERCOT 073123" w:date="2023-07-27T15:21:00Z">
        <w:r>
          <w:rPr>
            <w:rStyle w:val="ui-provider"/>
          </w:rPr>
          <w:t xml:space="preserve">the ESR’s </w:t>
        </w:r>
      </w:ins>
      <w:ins w:id="210" w:author="ERCOT 073123" w:date="2023-07-27T11:07:00Z">
        <w:r>
          <w:rPr>
            <w:rStyle w:val="ui-provider"/>
          </w:rPr>
          <w:t xml:space="preserve">Ancillary Service Resource Responsibility for FFR for </w:t>
        </w:r>
      </w:ins>
      <w:ins w:id="211" w:author="ERCOT 073123" w:date="2023-07-27T15:21:00Z">
        <w:r>
          <w:rPr>
            <w:rStyle w:val="ui-provider"/>
          </w:rPr>
          <w:t xml:space="preserve">the </w:t>
        </w:r>
      </w:ins>
      <w:ins w:id="212" w:author="ERCOT 073123" w:date="2023-07-27T11:07:00Z">
        <w:r>
          <w:rPr>
            <w:rStyle w:val="ui-provider"/>
          </w:rPr>
          <w:t>current hour multiplied by 0.25</w:t>
        </w:r>
      </w:ins>
      <w:ins w:id="213" w:author="ERCOT 073123" w:date="2023-07-27T11:24:00Z">
        <w:r>
          <w:rPr>
            <w:rStyle w:val="ui-provider"/>
          </w:rPr>
          <w:t xml:space="preserve"> hours</w:t>
        </w:r>
      </w:ins>
      <w:ins w:id="214" w:author="ERCOT 073123" w:date="2023-07-27T11:07:00Z">
        <w:r>
          <w:rPr>
            <w:rStyle w:val="ui-provider"/>
          </w:rPr>
          <w:t>;</w:t>
        </w:r>
      </w:ins>
    </w:p>
    <w:p w14:paraId="0741498B" w14:textId="77777777" w:rsidR="00180F9F" w:rsidRDefault="00180F9F" w:rsidP="00180F9F">
      <w:pPr>
        <w:pStyle w:val="BodyTextNumbered"/>
        <w:ind w:left="3600"/>
        <w:rPr>
          <w:ins w:id="215" w:author="ERCOT 073123" w:date="2023-07-28T10:20:00Z"/>
        </w:rPr>
      </w:pPr>
      <w:ins w:id="216" w:author="ERCOT 073123" w:date="2023-07-27T11:08:00Z">
        <w:r>
          <w:rPr>
            <w:rStyle w:val="ui-provider"/>
          </w:rPr>
          <w:t>(3)</w:t>
        </w:r>
        <w:r>
          <w:rPr>
            <w:rStyle w:val="ui-provider"/>
          </w:rPr>
          <w:tab/>
        </w:r>
      </w:ins>
      <w:ins w:id="217" w:author="ERCOT 073123" w:date="2023-07-27T15:34:00Z">
        <w:r>
          <w:rPr>
            <w:rStyle w:val="ui-provider"/>
          </w:rPr>
          <w:t xml:space="preserve">Beginning </w:t>
        </w:r>
      </w:ins>
      <w:ins w:id="218" w:author="ERCOT 073123" w:date="2023-07-28T09:41:00Z">
        <w:r>
          <w:rPr>
            <w:rStyle w:val="ui-provider"/>
          </w:rPr>
          <w:t>15 minutes</w:t>
        </w:r>
      </w:ins>
      <w:ins w:id="219" w:author="ERCOT 073123" w:date="2023-07-27T11:07:00Z">
        <w:r>
          <w:rPr>
            <w:rStyle w:val="ui-provider"/>
          </w:rPr>
          <w:t xml:space="preserve"> after FFR recall, the SOC credit is zero</w:t>
        </w:r>
      </w:ins>
      <w:ins w:id="220" w:author="ERCOT 071223" w:date="2023-07-12T16:57:00Z">
        <w:r>
          <w:t>;</w:t>
        </w:r>
      </w:ins>
      <w:ins w:id="221" w:author="ERCOT 073123" w:date="2023-07-28T10:20:00Z">
        <w:r>
          <w:t xml:space="preserve"> and</w:t>
        </w:r>
      </w:ins>
    </w:p>
    <w:p w14:paraId="6EAF05C7" w14:textId="77777777" w:rsidR="00180F9F" w:rsidRPr="00F06E8E" w:rsidRDefault="00180F9F" w:rsidP="00180F9F">
      <w:pPr>
        <w:pStyle w:val="BodyTextNumbered"/>
        <w:ind w:left="3600"/>
        <w:rPr>
          <w:ins w:id="222" w:author="ERCOT 071223" w:date="2023-07-12T16:57:00Z"/>
          <w:rStyle w:val="ui-provider"/>
        </w:rPr>
      </w:pPr>
      <w:ins w:id="223" w:author="ERCOT 073123" w:date="2023-07-28T10:20:00Z">
        <w:r>
          <w:rPr>
            <w:rStyle w:val="ui-provider"/>
          </w:rPr>
          <w:t xml:space="preserve">(4) </w:t>
        </w:r>
        <w:r>
          <w:rPr>
            <w:rStyle w:val="ui-provider"/>
          </w:rPr>
          <w:tab/>
        </w:r>
      </w:ins>
      <w:ins w:id="224" w:author="ERCOT 073123" w:date="2023-07-28T11:16:00Z">
        <w:r>
          <w:rPr>
            <w:rStyle w:val="ui-provider"/>
          </w:rPr>
          <w:t>If</w:t>
        </w:r>
      </w:ins>
      <w:ins w:id="225" w:author="ERCOT 073123" w:date="2023-07-28T10:21:00Z">
        <w:r>
          <w:rPr>
            <w:rStyle w:val="ui-provider"/>
          </w:rPr>
          <w:t xml:space="preserve"> </w:t>
        </w:r>
      </w:ins>
      <w:ins w:id="226" w:author="ERCOT 073123" w:date="2023-07-31T13:27:00Z">
        <w:r>
          <w:rPr>
            <w:rStyle w:val="ui-provider"/>
          </w:rPr>
          <w:t>another</w:t>
        </w:r>
      </w:ins>
      <w:ins w:id="227" w:author="ERCOT 073123" w:date="2023-07-28T10:21:00Z">
        <w:r>
          <w:rPr>
            <w:rStyle w:val="ui-provider"/>
          </w:rPr>
          <w:t xml:space="preserve"> </w:t>
        </w:r>
      </w:ins>
      <w:ins w:id="228" w:author="ERCOT 073123" w:date="2023-07-28T10:20:00Z">
        <w:r>
          <w:rPr>
            <w:rStyle w:val="ui-provider"/>
          </w:rPr>
          <w:t>FFR event</w:t>
        </w:r>
      </w:ins>
      <w:ins w:id="229" w:author="ERCOT 073123" w:date="2023-07-28T10:21:00Z">
        <w:r>
          <w:rPr>
            <w:rStyle w:val="ui-provider"/>
          </w:rPr>
          <w:t xml:space="preserve"> occur</w:t>
        </w:r>
      </w:ins>
      <w:ins w:id="230" w:author="ERCOT 073123" w:date="2023-07-28T10:23:00Z">
        <w:r>
          <w:rPr>
            <w:rStyle w:val="ui-provider"/>
          </w:rPr>
          <w:t>s</w:t>
        </w:r>
      </w:ins>
      <w:ins w:id="231" w:author="ERCOT 073123" w:date="2023-07-28T10:21:00Z">
        <w:r>
          <w:rPr>
            <w:rStyle w:val="ui-provider"/>
          </w:rPr>
          <w:t xml:space="preserve"> within </w:t>
        </w:r>
      </w:ins>
      <w:ins w:id="232" w:author="ERCOT 073123" w:date="2023-07-28T10:32:00Z">
        <w:r>
          <w:rPr>
            <w:rStyle w:val="ui-provider"/>
          </w:rPr>
          <w:t>15</w:t>
        </w:r>
      </w:ins>
      <w:ins w:id="233" w:author="ERCOT 073123" w:date="2023-07-28T10:21:00Z">
        <w:r>
          <w:rPr>
            <w:rStyle w:val="ui-provider"/>
          </w:rPr>
          <w:t xml:space="preserve"> minutes </w:t>
        </w:r>
      </w:ins>
      <w:ins w:id="234" w:author="ERCOT 073123" w:date="2023-07-28T10:32:00Z">
        <w:r>
          <w:rPr>
            <w:rStyle w:val="ui-provider"/>
          </w:rPr>
          <w:t xml:space="preserve">after </w:t>
        </w:r>
      </w:ins>
      <w:ins w:id="235" w:author="ERCOT 073123" w:date="2023-07-31T13:27:00Z">
        <w:r>
          <w:rPr>
            <w:rStyle w:val="ui-provider"/>
          </w:rPr>
          <w:t>a previous</w:t>
        </w:r>
      </w:ins>
      <w:ins w:id="236" w:author="ERCOT 073123" w:date="2023-07-31T13:29:00Z">
        <w:r>
          <w:rPr>
            <w:rStyle w:val="ui-provider"/>
          </w:rPr>
          <w:t xml:space="preserve"> </w:t>
        </w:r>
      </w:ins>
      <w:ins w:id="237" w:author="ERCOT 073123" w:date="2023-07-28T10:22:00Z">
        <w:r>
          <w:rPr>
            <w:rStyle w:val="ui-provider"/>
          </w:rPr>
          <w:t>FFR event</w:t>
        </w:r>
      </w:ins>
      <w:ins w:id="238" w:author="ERCOT 073123" w:date="2023-07-28T10:33:00Z">
        <w:r>
          <w:rPr>
            <w:rStyle w:val="ui-provider"/>
          </w:rPr>
          <w:t xml:space="preserve"> has been recalled</w:t>
        </w:r>
      </w:ins>
      <w:ins w:id="239" w:author="ERCOT 073123" w:date="2023-07-28T10:22:00Z">
        <w:r>
          <w:rPr>
            <w:rStyle w:val="ui-provider"/>
          </w:rPr>
          <w:t xml:space="preserve">, </w:t>
        </w:r>
      </w:ins>
      <w:ins w:id="240" w:author="ERCOT 073123" w:date="2023-07-28T10:34:00Z">
        <w:r>
          <w:rPr>
            <w:rStyle w:val="ui-provider"/>
          </w:rPr>
          <w:t xml:space="preserve">the SOC credit </w:t>
        </w:r>
      </w:ins>
      <w:ins w:id="241" w:author="ERCOT 073123" w:date="2023-07-28T10:40:00Z">
        <w:r>
          <w:rPr>
            <w:rStyle w:val="ui-provider"/>
          </w:rPr>
          <w:t xml:space="preserve">for the first event calculated </w:t>
        </w:r>
      </w:ins>
      <w:ins w:id="242" w:author="ERCOT 073123" w:date="2023-07-28T10:34:00Z">
        <w:r>
          <w:rPr>
            <w:rStyle w:val="ui-provider"/>
          </w:rPr>
          <w:t>in</w:t>
        </w:r>
      </w:ins>
      <w:ins w:id="243" w:author="ERCOT 073123" w:date="2023-07-28T11:19:00Z">
        <w:r>
          <w:rPr>
            <w:rStyle w:val="ui-provider"/>
          </w:rPr>
          <w:t xml:space="preserve"> paragraph</w:t>
        </w:r>
      </w:ins>
      <w:ins w:id="244" w:author="ERCOT 073123" w:date="2023-07-28T10:34:00Z">
        <w:r>
          <w:rPr>
            <w:rStyle w:val="ui-provider"/>
          </w:rPr>
          <w:t xml:space="preserve"> </w:t>
        </w:r>
      </w:ins>
      <w:ins w:id="245" w:author="ERCOT 073123" w:date="2023-07-28T10:22:00Z">
        <w:r>
          <w:rPr>
            <w:rStyle w:val="ui-provider"/>
          </w:rPr>
          <w:t>(2)</w:t>
        </w:r>
      </w:ins>
      <w:ins w:id="246" w:author="ERCOT 073123" w:date="2023-07-31T15:46:00Z">
        <w:r>
          <w:rPr>
            <w:rStyle w:val="ui-provider"/>
          </w:rPr>
          <w:t xml:space="preserve"> above</w:t>
        </w:r>
      </w:ins>
      <w:ins w:id="247" w:author="ERCOT 073123" w:date="2023-07-28T10:25:00Z">
        <w:r>
          <w:rPr>
            <w:rStyle w:val="ui-provider"/>
          </w:rPr>
          <w:t xml:space="preserve"> </w:t>
        </w:r>
      </w:ins>
      <w:ins w:id="248" w:author="ERCOT 073123" w:date="2023-07-28T10:40:00Z">
        <w:r>
          <w:rPr>
            <w:rStyle w:val="ui-provider"/>
          </w:rPr>
          <w:t>will be applied to the SOC credit</w:t>
        </w:r>
      </w:ins>
      <w:ins w:id="249" w:author="ERCOT 073123" w:date="2023-07-28T10:41:00Z">
        <w:r>
          <w:rPr>
            <w:rStyle w:val="ui-provider"/>
          </w:rPr>
          <w:t xml:space="preserve"> for </w:t>
        </w:r>
      </w:ins>
      <w:ins w:id="250" w:author="ERCOT 073123" w:date="2023-07-31T13:28:00Z">
        <w:r>
          <w:rPr>
            <w:rStyle w:val="ui-provider"/>
          </w:rPr>
          <w:t>each additional</w:t>
        </w:r>
      </w:ins>
      <w:ins w:id="251" w:author="ERCOT 073123" w:date="2023-07-31T13:29:00Z">
        <w:r>
          <w:rPr>
            <w:rStyle w:val="ui-provider"/>
          </w:rPr>
          <w:t xml:space="preserve"> </w:t>
        </w:r>
      </w:ins>
      <w:ins w:id="252" w:author="ERCOT 073123" w:date="2023-07-28T10:41:00Z">
        <w:r>
          <w:rPr>
            <w:rStyle w:val="ui-provider"/>
          </w:rPr>
          <w:t>FFR event</w:t>
        </w:r>
      </w:ins>
      <w:ins w:id="253" w:author="ERCOT 073123" w:date="2023-07-28T10:23:00Z">
        <w:r>
          <w:rPr>
            <w:rStyle w:val="ui-provider"/>
          </w:rPr>
          <w:t>.</w:t>
        </w:r>
      </w:ins>
    </w:p>
    <w:p w14:paraId="4B7D8A8B" w14:textId="77777777" w:rsidR="00180F9F" w:rsidRPr="00F06E8E" w:rsidRDefault="00180F9F" w:rsidP="00180F9F">
      <w:pPr>
        <w:pStyle w:val="BodyTextNumbered"/>
        <w:ind w:left="2160"/>
        <w:rPr>
          <w:ins w:id="254" w:author="ERCOT 071223" w:date="2023-07-12T16:57:00Z"/>
          <w:rStyle w:val="ui-provider"/>
        </w:rPr>
      </w:pPr>
      <w:ins w:id="255" w:author="ERCOT 071223" w:date="2023-07-12T16:57:00Z">
        <w:r w:rsidRPr="00F06E8E">
          <w:rPr>
            <w:rStyle w:val="ui-provider"/>
          </w:rPr>
          <w:t>(iii)</w:t>
        </w:r>
        <w:r w:rsidRPr="00F06E8E">
          <w:rPr>
            <w:rStyle w:val="ui-provider"/>
          </w:rPr>
          <w:tab/>
          <w:t>Minus the telemetered MinSOC.</w:t>
        </w:r>
      </w:ins>
    </w:p>
    <w:p w14:paraId="2A38DC07" w14:textId="77777777" w:rsidR="00180F9F" w:rsidRPr="00F06E8E" w:rsidRDefault="00180F9F" w:rsidP="00180F9F">
      <w:pPr>
        <w:spacing w:after="240"/>
        <w:ind w:left="1440" w:hanging="720"/>
        <w:rPr>
          <w:ins w:id="256" w:author="ERCOT 071223" w:date="2023-07-12T16:57:00Z"/>
          <w:rStyle w:val="ui-provider"/>
        </w:rPr>
      </w:pPr>
      <w:ins w:id="257" w:author="ERCOT 071223" w:date="2023-07-12T16:57:00Z">
        <w:r w:rsidRPr="00F06E8E">
          <w:rPr>
            <w:rStyle w:val="ui-provider"/>
          </w:rPr>
          <w:t>(b)</w:t>
        </w:r>
        <w:r w:rsidRPr="00F06E8E">
          <w:rPr>
            <w:rStyle w:val="ui-provider"/>
          </w:rPr>
          <w:tab/>
        </w:r>
        <w:r>
          <w:rPr>
            <w:rStyle w:val="ui-provider"/>
          </w:rPr>
          <w:t xml:space="preserve">The additional energy that the ESR can charge </w:t>
        </w:r>
        <w:r w:rsidRPr="00F06E8E">
          <w:rPr>
            <w:rStyle w:val="ui-provider"/>
          </w:rPr>
          <w:t>in the next SCED interval is the:</w:t>
        </w:r>
      </w:ins>
    </w:p>
    <w:p w14:paraId="625DB0BD" w14:textId="77777777" w:rsidR="00180F9F" w:rsidRPr="00F06E8E" w:rsidRDefault="00180F9F" w:rsidP="00180F9F">
      <w:pPr>
        <w:pStyle w:val="BodyTextNumbered"/>
        <w:ind w:left="2160"/>
        <w:rPr>
          <w:ins w:id="258" w:author="ERCOT 071223" w:date="2023-07-12T16:57:00Z"/>
          <w:rStyle w:val="ui-provider"/>
        </w:rPr>
      </w:pPr>
      <w:ins w:id="259" w:author="ERCOT 071223" w:date="2023-07-12T16:57:00Z">
        <w:r w:rsidRPr="00F06E8E">
          <w:rPr>
            <w:rStyle w:val="ui-provider"/>
          </w:rPr>
          <w:t>(i)</w:t>
        </w:r>
        <w:r w:rsidRPr="00F06E8E">
          <w:rPr>
            <w:rStyle w:val="ui-provider"/>
          </w:rPr>
          <w:tab/>
        </w:r>
        <w:r>
          <w:rPr>
            <w:rStyle w:val="ui-provider"/>
          </w:rPr>
          <w:t xml:space="preserve">Telemetered </w:t>
        </w:r>
        <w:r w:rsidRPr="00F06E8E">
          <w:rPr>
            <w:rStyle w:val="ui-provider"/>
          </w:rPr>
          <w:t>Maximum SOC (MaxSOC);</w:t>
        </w:r>
      </w:ins>
    </w:p>
    <w:p w14:paraId="3F522557" w14:textId="77777777" w:rsidR="00180F9F" w:rsidRPr="00F06E8E" w:rsidRDefault="00180F9F" w:rsidP="00180F9F">
      <w:pPr>
        <w:pStyle w:val="BodyTextNumbered"/>
        <w:ind w:left="2160"/>
        <w:rPr>
          <w:ins w:id="260" w:author="ERCOT 071223" w:date="2023-07-12T16:57:00Z"/>
          <w:rStyle w:val="ui-provider"/>
        </w:rPr>
      </w:pPr>
      <w:ins w:id="261" w:author="ERCOT 071223" w:date="2023-07-12T16:57:00Z">
        <w:r w:rsidRPr="00F06E8E">
          <w:rPr>
            <w:rStyle w:val="ui-provider"/>
          </w:rPr>
          <w:t>(ii)</w:t>
        </w:r>
        <w:r w:rsidRPr="00F06E8E">
          <w:rPr>
            <w:rStyle w:val="ui-provider"/>
          </w:rPr>
          <w:tab/>
          <w:t>Minus the SOC margin required for the Regulation Down</w:t>
        </w:r>
        <w:r>
          <w:rPr>
            <w:rStyle w:val="ui-provider"/>
          </w:rPr>
          <w:t xml:space="preserve"> Service (Reg-Down)</w:t>
        </w:r>
        <w:r w:rsidRPr="00F06E8E">
          <w:rPr>
            <w:rStyle w:val="ui-provider"/>
          </w:rPr>
          <w:t xml:space="preserve"> Ancillary Service Resource Responsibility the ESR is carrying at that time</w:t>
        </w:r>
      </w:ins>
      <w:ins w:id="262" w:author="ERCOT 071223" w:date="2023-07-12T18:55:00Z">
        <w:r w:rsidRPr="00EC42B4">
          <w:rPr>
            <w:rStyle w:val="ui-provider"/>
          </w:rPr>
          <w:t>, which is calculated as</w:t>
        </w:r>
        <w:r>
          <w:rPr>
            <w:rStyle w:val="ui-provider"/>
          </w:rPr>
          <w:t xml:space="preserve"> </w:t>
        </w:r>
      </w:ins>
      <w:ins w:id="263" w:author="ERCOT 071223" w:date="2023-07-12T18:54:00Z">
        <w:r w:rsidRPr="00EC42B4">
          <w:rPr>
            <w:rStyle w:val="ui-provider"/>
          </w:rPr>
          <w:t xml:space="preserve">the ESR’s </w:t>
        </w:r>
      </w:ins>
      <w:ins w:id="264" w:author="ERCOT 071223" w:date="2023-07-12T18:55:00Z">
        <w:r>
          <w:rPr>
            <w:rStyle w:val="ui-provider"/>
          </w:rPr>
          <w:t>R</w:t>
        </w:r>
      </w:ins>
      <w:ins w:id="265" w:author="ERCOT 071223" w:date="2023-07-12T21:13:00Z">
        <w:r>
          <w:rPr>
            <w:rStyle w:val="ui-provider"/>
          </w:rPr>
          <w:t>eg-Down Ancillary Service</w:t>
        </w:r>
      </w:ins>
      <w:ins w:id="266" w:author="ERCOT 071223" w:date="2023-07-12T18:55:00Z">
        <w:r>
          <w:rPr>
            <w:rStyle w:val="ui-provider"/>
          </w:rPr>
          <w:t xml:space="preserve"> Resource </w:t>
        </w:r>
      </w:ins>
      <w:ins w:id="267" w:author="ERCOT 071223" w:date="2023-07-12T18:54:00Z">
        <w:r w:rsidRPr="00EC42B4">
          <w:rPr>
            <w:rStyle w:val="ui-provider"/>
          </w:rPr>
          <w:t>Responsibility multiplied by the remaining time in the Operating Hour, in hours</w:t>
        </w:r>
      </w:ins>
      <w:ins w:id="268" w:author="ERCOT 071223" w:date="2023-07-12T16:57:00Z">
        <w:r w:rsidRPr="00F06E8E">
          <w:rPr>
            <w:rStyle w:val="ui-provider"/>
          </w:rPr>
          <w:t xml:space="preserve">. </w:t>
        </w:r>
        <w:r>
          <w:rPr>
            <w:rStyle w:val="ui-provider"/>
          </w:rPr>
          <w:t xml:space="preserve"> </w:t>
        </w:r>
        <w:r w:rsidRPr="00061837">
          <w:rPr>
            <w:rStyle w:val="ui-provider"/>
          </w:rPr>
          <w:t>Prior to X minute</w:t>
        </w:r>
        <w:r>
          <w:rPr>
            <w:rStyle w:val="ui-provider"/>
          </w:rPr>
          <w:t xml:space="preserve">s before the end of </w:t>
        </w:r>
        <w:r w:rsidRPr="00061837">
          <w:rPr>
            <w:rStyle w:val="ui-provider"/>
          </w:rPr>
          <w:t>current Operating Hour</w:t>
        </w:r>
      </w:ins>
      <w:ins w:id="269" w:author="ERCOT 071223" w:date="2023-07-12T18:56:00Z">
        <w:r>
          <w:rPr>
            <w:rStyle w:val="ui-provider"/>
          </w:rPr>
          <w:t>,</w:t>
        </w:r>
      </w:ins>
      <w:ins w:id="270" w:author="ERCOT 071223" w:date="2023-07-12T16:57:00Z">
        <w:r w:rsidRPr="00061837">
          <w:rPr>
            <w:rStyle w:val="ui-provider"/>
          </w:rPr>
          <w:t xml:space="preserve"> this SOC margin requirement may increase to </w:t>
        </w:r>
        <w:r>
          <w:rPr>
            <w:rStyle w:val="ui-provider"/>
          </w:rPr>
          <w:t xml:space="preserve">account for </w:t>
        </w:r>
        <w:r w:rsidRPr="00061837">
          <w:rPr>
            <w:rStyle w:val="ui-provider"/>
          </w:rPr>
          <w:t xml:space="preserve">the Regulation Down the ESR is </w:t>
        </w:r>
        <w:r w:rsidRPr="00061837">
          <w:t>planning to provide in the next Operating Hour</w:t>
        </w:r>
        <w:r w:rsidRPr="00F453A0">
          <w:t>;</w:t>
        </w:r>
      </w:ins>
    </w:p>
    <w:p w14:paraId="4D6F5CE9" w14:textId="77777777" w:rsidR="00180F9F" w:rsidRPr="00F06E8E" w:rsidRDefault="00180F9F" w:rsidP="00180F9F">
      <w:pPr>
        <w:pStyle w:val="BodyTextNumbered"/>
        <w:ind w:left="2160"/>
        <w:rPr>
          <w:ins w:id="271" w:author="ERCOT 071223" w:date="2023-07-12T16:57:00Z"/>
        </w:rPr>
      </w:pPr>
      <w:ins w:id="272" w:author="ERCOT 071223" w:date="2023-07-12T16:57:00Z">
        <w:r w:rsidRPr="00F06E8E">
          <w:rPr>
            <w:rStyle w:val="ui-provider"/>
          </w:rPr>
          <w:t>(iii)</w:t>
        </w:r>
        <w:r w:rsidRPr="00F06E8E">
          <w:rPr>
            <w:rStyle w:val="ui-provider"/>
          </w:rPr>
          <w:tab/>
          <w:t>Minus telemetered SOC.</w:t>
        </w:r>
      </w:ins>
    </w:p>
    <w:p w14:paraId="444C3C79" w14:textId="77777777" w:rsidR="00180F9F" w:rsidRPr="00F06E8E" w:rsidRDefault="00180F9F" w:rsidP="00180F9F">
      <w:pPr>
        <w:spacing w:after="240"/>
        <w:ind w:left="720" w:hanging="720"/>
        <w:rPr>
          <w:szCs w:val="20"/>
        </w:rPr>
      </w:pPr>
      <w:ins w:id="273" w:author="ERCOT" w:date="2023-06-19T10:42:00Z">
        <w:r w:rsidRPr="00F06E8E">
          <w:rPr>
            <w:szCs w:val="20"/>
          </w:rPr>
          <w:t>(1</w:t>
        </w:r>
      </w:ins>
      <w:ins w:id="274" w:author="ERCOT 071223" w:date="2023-07-12T16:57:00Z">
        <w:r>
          <w:rPr>
            <w:szCs w:val="20"/>
          </w:rPr>
          <w:t>5</w:t>
        </w:r>
      </w:ins>
      <w:ins w:id="275" w:author="ERCOT" w:date="2023-06-19T10:42:00Z">
        <w:del w:id="276" w:author="ERCOT 071223" w:date="2023-07-12T16:57:00Z">
          <w:r w:rsidRPr="00F06E8E" w:rsidDel="00004A60">
            <w:rPr>
              <w:szCs w:val="20"/>
            </w:rPr>
            <w:delText>4</w:delText>
          </w:r>
        </w:del>
        <w:r w:rsidRPr="00F06E8E">
          <w:rPr>
            <w:szCs w:val="20"/>
          </w:rPr>
          <w:t>)</w:t>
        </w:r>
        <w:r w:rsidRPr="00F06E8E">
          <w:rPr>
            <w:szCs w:val="20"/>
          </w:rPr>
          <w:tab/>
        </w:r>
      </w:ins>
      <w:r w:rsidRPr="00F06E8E">
        <w:rPr>
          <w:szCs w:val="20"/>
        </w:rPr>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4EC55BF4" w14:textId="77777777" w:rsidTr="00B90C21">
        <w:trPr>
          <w:trHeight w:val="566"/>
        </w:trPr>
        <w:tc>
          <w:tcPr>
            <w:tcW w:w="9350" w:type="dxa"/>
            <w:shd w:val="pct12" w:color="auto" w:fill="auto"/>
          </w:tcPr>
          <w:p w14:paraId="3BB8C207" w14:textId="77777777" w:rsidR="00180F9F" w:rsidRPr="00F06E8E" w:rsidRDefault="00180F9F" w:rsidP="00B90C21">
            <w:pPr>
              <w:spacing w:before="60" w:after="240"/>
              <w:rPr>
                <w:b/>
                <w:i/>
                <w:iCs/>
              </w:rPr>
            </w:pPr>
            <w:r w:rsidRPr="00F06E8E">
              <w:rPr>
                <w:b/>
                <w:i/>
                <w:iCs/>
              </w:rPr>
              <w:t>[NPRR1077:  Insert paragraphs (1</w:t>
            </w:r>
            <w:ins w:id="277" w:author="ERCOT 071223" w:date="2023-07-05T13:48:00Z">
              <w:r>
                <w:rPr>
                  <w:b/>
                  <w:i/>
                  <w:iCs/>
                </w:rPr>
                <w:t>6</w:t>
              </w:r>
            </w:ins>
            <w:ins w:id="278" w:author="ERCOT" w:date="2023-06-19T10:43:00Z">
              <w:del w:id="279" w:author="ERCOT 071223" w:date="2023-07-05T13:48:00Z">
                <w:r w:rsidRPr="00F06E8E" w:rsidDel="00F06E8E">
                  <w:rPr>
                    <w:b/>
                    <w:i/>
                    <w:iCs/>
                  </w:rPr>
                  <w:delText>5</w:delText>
                </w:r>
              </w:del>
            </w:ins>
            <w:del w:id="280" w:author="ERCOT" w:date="2023-06-19T10:43:00Z">
              <w:r w:rsidRPr="00F06E8E" w:rsidDel="00D61D17">
                <w:rPr>
                  <w:b/>
                  <w:i/>
                  <w:iCs/>
                </w:rPr>
                <w:delText>4</w:delText>
              </w:r>
            </w:del>
            <w:r w:rsidRPr="00F06E8E">
              <w:rPr>
                <w:b/>
                <w:i/>
                <w:iCs/>
              </w:rPr>
              <w:t>)-(1</w:t>
            </w:r>
            <w:ins w:id="281" w:author="ERCOT 071223" w:date="2023-07-05T13:48:00Z">
              <w:r>
                <w:rPr>
                  <w:b/>
                  <w:i/>
                  <w:iCs/>
                </w:rPr>
                <w:t>8</w:t>
              </w:r>
            </w:ins>
            <w:ins w:id="282" w:author="ERCOT" w:date="2023-06-19T10:43:00Z">
              <w:del w:id="283" w:author="ERCOT 071223" w:date="2023-07-05T13:48:00Z">
                <w:r w:rsidRPr="00F06E8E" w:rsidDel="00F06E8E">
                  <w:rPr>
                    <w:b/>
                    <w:i/>
                    <w:iCs/>
                  </w:rPr>
                  <w:delText>7</w:delText>
                </w:r>
              </w:del>
            </w:ins>
            <w:del w:id="284" w:author="ERCOT" w:date="2023-06-19T10:43:00Z">
              <w:r w:rsidRPr="00F06E8E" w:rsidDel="00D61D17">
                <w:rPr>
                  <w:b/>
                  <w:i/>
                  <w:iCs/>
                </w:rPr>
                <w:delText>6</w:delText>
              </w:r>
            </w:del>
            <w:r w:rsidRPr="00F06E8E">
              <w:rPr>
                <w:b/>
                <w:i/>
                <w:iCs/>
              </w:rPr>
              <w:t>) below upon system implementation:]</w:t>
            </w:r>
          </w:p>
          <w:p w14:paraId="39F858BD" w14:textId="77777777" w:rsidR="00180F9F" w:rsidRPr="00F06E8E" w:rsidRDefault="00180F9F" w:rsidP="00B90C21">
            <w:pPr>
              <w:spacing w:before="240" w:after="240"/>
              <w:ind w:left="720" w:hanging="720"/>
              <w:rPr>
                <w:szCs w:val="20"/>
              </w:rPr>
            </w:pPr>
            <w:r w:rsidRPr="00F06E8E">
              <w:rPr>
                <w:szCs w:val="20"/>
              </w:rPr>
              <w:t>(1</w:t>
            </w:r>
            <w:ins w:id="285" w:author="ERCOT 071223" w:date="2023-07-05T13:48:00Z">
              <w:r>
                <w:rPr>
                  <w:szCs w:val="20"/>
                </w:rPr>
                <w:t>6</w:t>
              </w:r>
            </w:ins>
            <w:ins w:id="286" w:author="ERCOT" w:date="2023-06-19T10:43:00Z">
              <w:del w:id="287" w:author="ERCOT 071223" w:date="2023-07-05T13:48:00Z">
                <w:r w:rsidRPr="00F06E8E" w:rsidDel="00F06E8E">
                  <w:rPr>
                    <w:szCs w:val="20"/>
                  </w:rPr>
                  <w:delText>5</w:delText>
                </w:r>
              </w:del>
            </w:ins>
            <w:del w:id="288" w:author="ERCOT" w:date="2023-06-19T10:43:00Z">
              <w:r w:rsidRPr="00F06E8E" w:rsidDel="00D61D17">
                <w:rPr>
                  <w:szCs w:val="20"/>
                </w:rPr>
                <w:delText>4</w:delText>
              </w:r>
            </w:del>
            <w:r w:rsidRPr="00F06E8E">
              <w:rPr>
                <w:szCs w:val="20"/>
              </w:rPr>
              <w:t>)</w:t>
            </w:r>
            <w:r w:rsidRPr="00F06E8E">
              <w:rPr>
                <w:szCs w:val="20"/>
              </w:rPr>
              <w:tab/>
              <w:t>Except as provided in paragraph (15) below, a QSE representing a Settlement Only Generator (SOG) shall provide ERCOT the following Real-Time telemetry:</w:t>
            </w:r>
          </w:p>
          <w:p w14:paraId="07712E78" w14:textId="77777777" w:rsidR="00180F9F" w:rsidRPr="00F06E8E" w:rsidRDefault="00180F9F" w:rsidP="00B90C21">
            <w:pPr>
              <w:spacing w:after="240"/>
              <w:ind w:left="1440" w:hanging="720"/>
              <w:rPr>
                <w:szCs w:val="20"/>
              </w:rPr>
            </w:pPr>
            <w:r w:rsidRPr="00F06E8E">
              <w:rPr>
                <w:szCs w:val="20"/>
              </w:rPr>
              <w:t>(a)</w:t>
            </w:r>
            <w:r w:rsidRPr="00F06E8E">
              <w:rPr>
                <w:szCs w:val="20"/>
              </w:rPr>
              <w:tab/>
              <w:t>Net real power injection at the Point of Interconnection (POI) or Point of Common Coupling (POCC) for each site with one or more SOGs;</w:t>
            </w:r>
          </w:p>
          <w:p w14:paraId="1C1062F9" w14:textId="77777777" w:rsidR="00180F9F" w:rsidRPr="00F06E8E" w:rsidRDefault="00180F9F" w:rsidP="00B90C21">
            <w:pPr>
              <w:spacing w:after="240"/>
              <w:ind w:left="1440" w:hanging="720"/>
              <w:rPr>
                <w:szCs w:val="20"/>
              </w:rPr>
            </w:pPr>
            <w:r w:rsidRPr="00F06E8E">
              <w:rPr>
                <w:szCs w:val="20"/>
              </w:rPr>
              <w:lastRenderedPageBreak/>
              <w:t>(b)</w:t>
            </w:r>
            <w:r w:rsidRPr="00F06E8E">
              <w:rPr>
                <w:szCs w:val="20"/>
              </w:rPr>
              <w:tab/>
              <w:t>For any site with one or more ESSs that are registered as an SOG, net real power withdrawal at the POI or POCC;</w:t>
            </w:r>
          </w:p>
          <w:p w14:paraId="3BB1B8D5" w14:textId="77777777" w:rsidR="00180F9F" w:rsidRPr="00F06E8E" w:rsidRDefault="00180F9F" w:rsidP="00B90C21">
            <w:pPr>
              <w:spacing w:after="240"/>
              <w:ind w:left="1440" w:hanging="720"/>
              <w:rPr>
                <w:szCs w:val="20"/>
              </w:rPr>
            </w:pPr>
            <w:r w:rsidRPr="00F06E8E">
              <w:rPr>
                <w:szCs w:val="20"/>
              </w:rPr>
              <w:t>(c)</w:t>
            </w:r>
            <w:r w:rsidRPr="00F06E8E">
              <w:rPr>
                <w:szCs w:val="20"/>
              </w:rPr>
              <w:tab/>
              <w:t>For each inverter at the site, gross real power output measured at the generator terminals for all SOGs that are located behind that inverter, separately aggregated by fuel type;</w:t>
            </w:r>
          </w:p>
          <w:p w14:paraId="2C0C9D12" w14:textId="77777777" w:rsidR="00180F9F" w:rsidRPr="00F06E8E" w:rsidRDefault="00180F9F" w:rsidP="00B90C21">
            <w:pPr>
              <w:spacing w:after="240"/>
              <w:ind w:left="1440" w:hanging="720"/>
              <w:rPr>
                <w:szCs w:val="20"/>
              </w:rPr>
            </w:pPr>
            <w:r w:rsidRPr="00F06E8E">
              <w:rPr>
                <w:szCs w:val="20"/>
              </w:rPr>
              <w:t>(d)</w:t>
            </w:r>
            <w:r w:rsidRPr="00F06E8E">
              <w:rPr>
                <w:szCs w:val="20"/>
              </w:rPr>
              <w:tab/>
              <w:t>For SOGs at the same site that are not located behind an inverter, gross real power output measured at the generator terminals for all SOGs, separately aggregated by fuel type;</w:t>
            </w:r>
          </w:p>
          <w:p w14:paraId="7AF27F45" w14:textId="77777777" w:rsidR="00180F9F" w:rsidRPr="00F06E8E" w:rsidRDefault="00180F9F" w:rsidP="00B90C21">
            <w:pPr>
              <w:spacing w:after="240"/>
              <w:ind w:left="1440" w:hanging="720"/>
              <w:rPr>
                <w:szCs w:val="20"/>
              </w:rPr>
            </w:pPr>
            <w:r w:rsidRPr="00F06E8E">
              <w:rPr>
                <w:szCs w:val="20"/>
              </w:rPr>
              <w:t>(e)</w:t>
            </w:r>
            <w:r w:rsidRPr="00F06E8E">
              <w:rPr>
                <w:szCs w:val="20"/>
              </w:rPr>
              <w:tab/>
              <w:t>For any site with one or more ESSs registered as an SOG, for each inverter, gross real power withdrawal by all such ESSs that are located behind that inverter, as measured at the generator terminals; and</w:t>
            </w:r>
          </w:p>
          <w:p w14:paraId="44098210" w14:textId="77777777" w:rsidR="00180F9F" w:rsidRPr="00F06E8E" w:rsidRDefault="00180F9F" w:rsidP="00B90C21">
            <w:pPr>
              <w:spacing w:after="240"/>
              <w:ind w:left="1440" w:hanging="720"/>
              <w:rPr>
                <w:szCs w:val="20"/>
              </w:rPr>
            </w:pPr>
            <w:r w:rsidRPr="00F06E8E">
              <w:rPr>
                <w:szCs w:val="20"/>
              </w:rPr>
              <w:t>(f)</w:t>
            </w:r>
            <w:r w:rsidRPr="00F06E8E">
              <w:rPr>
                <w:szCs w:val="20"/>
              </w:rPr>
              <w:tab/>
              <w:t>Generator breaker status.</w:t>
            </w:r>
          </w:p>
          <w:p w14:paraId="3BCF6D5D" w14:textId="77777777" w:rsidR="00180F9F" w:rsidRPr="00F06E8E" w:rsidRDefault="00180F9F" w:rsidP="00B90C21">
            <w:pPr>
              <w:spacing w:after="240"/>
              <w:ind w:left="720" w:hanging="720"/>
              <w:rPr>
                <w:szCs w:val="20"/>
              </w:rPr>
            </w:pPr>
            <w:r w:rsidRPr="00F06E8E">
              <w:rPr>
                <w:szCs w:val="20"/>
              </w:rPr>
              <w:t>(1</w:t>
            </w:r>
            <w:ins w:id="289" w:author="ERCOT 071223" w:date="2023-07-05T13:48:00Z">
              <w:r>
                <w:rPr>
                  <w:szCs w:val="20"/>
                </w:rPr>
                <w:t>7</w:t>
              </w:r>
            </w:ins>
            <w:ins w:id="290" w:author="ERCOT" w:date="2023-06-19T10:43:00Z">
              <w:del w:id="291" w:author="ERCOT 071223" w:date="2023-07-05T13:48:00Z">
                <w:r w:rsidRPr="00F06E8E" w:rsidDel="00F06E8E">
                  <w:rPr>
                    <w:szCs w:val="20"/>
                  </w:rPr>
                  <w:delText>6</w:delText>
                </w:r>
              </w:del>
            </w:ins>
            <w:del w:id="292" w:author="ERCOT" w:date="2023-06-19T10:43:00Z">
              <w:r w:rsidRPr="00F06E8E" w:rsidDel="00D61D17">
                <w:rPr>
                  <w:szCs w:val="20"/>
                </w:rPr>
                <w:delText>5</w:delText>
              </w:r>
            </w:del>
            <w:r w:rsidRPr="00F06E8E">
              <w:rPr>
                <w:szCs w:val="20"/>
              </w:rPr>
              <w:t>)</w:t>
            </w:r>
            <w:r w:rsidRPr="00F06E8E">
              <w:rPr>
                <w:szCs w:val="20"/>
              </w:rPr>
              <w:tab/>
              <w:t>A QSE is not required to provide telemetry for a Settlement Only Distribution Generator (SODG) if:</w:t>
            </w:r>
          </w:p>
          <w:p w14:paraId="1FA3628D" w14:textId="77777777" w:rsidR="00180F9F" w:rsidRPr="00F06E8E" w:rsidRDefault="00180F9F" w:rsidP="00B90C21">
            <w:pPr>
              <w:spacing w:after="240"/>
              <w:ind w:left="1440" w:hanging="720"/>
              <w:rPr>
                <w:szCs w:val="20"/>
              </w:rPr>
            </w:pPr>
            <w:r w:rsidRPr="00F06E8E">
              <w:rPr>
                <w:szCs w:val="20"/>
              </w:rPr>
              <w:t>(a)</w:t>
            </w:r>
            <w:r w:rsidRPr="00F06E8E">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5A0885ED" w14:textId="77777777" w:rsidR="00180F9F" w:rsidRPr="00F06E8E" w:rsidRDefault="00180F9F" w:rsidP="00B90C21">
            <w:pPr>
              <w:spacing w:after="240"/>
              <w:ind w:left="1440" w:hanging="720"/>
              <w:rPr>
                <w:szCs w:val="20"/>
              </w:rPr>
            </w:pPr>
            <w:r w:rsidRPr="00F06E8E">
              <w:rPr>
                <w:szCs w:val="20"/>
              </w:rPr>
              <w:t>(b)</w:t>
            </w:r>
            <w:r w:rsidRPr="00F06E8E">
              <w:rPr>
                <w:szCs w:val="20"/>
              </w:rPr>
              <w:tab/>
              <w:t>The QSE or Resource Entity for the SODG has submitted a written request to ERCOT seeking an exemption from the telemetry requirements under this paragraph; and</w:t>
            </w:r>
          </w:p>
          <w:p w14:paraId="1406B29C" w14:textId="77777777" w:rsidR="00180F9F" w:rsidRPr="00F06E8E" w:rsidRDefault="00180F9F" w:rsidP="00B90C21">
            <w:pPr>
              <w:spacing w:after="240"/>
              <w:ind w:left="1440" w:hanging="720"/>
              <w:rPr>
                <w:szCs w:val="20"/>
              </w:rPr>
            </w:pPr>
            <w:r w:rsidRPr="00F06E8E">
              <w:rPr>
                <w:szCs w:val="20"/>
              </w:rPr>
              <w:t>(c)</w:t>
            </w:r>
            <w:r w:rsidRPr="00F06E8E">
              <w:rPr>
                <w:szCs w:val="20"/>
              </w:rPr>
              <w:tab/>
              <w:t xml:space="preserve">ERCOT has provided the QSE or Resource Entity written confirmation that the SODG is exempt from providing telemetry under this paragraph. </w:t>
            </w:r>
          </w:p>
          <w:p w14:paraId="5FFED885" w14:textId="77777777" w:rsidR="00180F9F" w:rsidRPr="00F06E8E" w:rsidRDefault="00180F9F" w:rsidP="00B90C21">
            <w:pPr>
              <w:spacing w:after="240"/>
              <w:ind w:left="720" w:hanging="720"/>
              <w:rPr>
                <w:szCs w:val="20"/>
              </w:rPr>
            </w:pPr>
            <w:r w:rsidRPr="00F06E8E">
              <w:rPr>
                <w:szCs w:val="20"/>
              </w:rPr>
              <w:t>(1</w:t>
            </w:r>
            <w:ins w:id="293" w:author="ERCOT 071223" w:date="2023-07-05T13:48:00Z">
              <w:r>
                <w:rPr>
                  <w:szCs w:val="20"/>
                </w:rPr>
                <w:t>8</w:t>
              </w:r>
            </w:ins>
            <w:ins w:id="294" w:author="ERCOT" w:date="2023-06-19T10:43:00Z">
              <w:del w:id="295" w:author="ERCOT 071223" w:date="2023-07-05T13:48:00Z">
                <w:r w:rsidRPr="00F06E8E" w:rsidDel="00F06E8E">
                  <w:rPr>
                    <w:szCs w:val="20"/>
                  </w:rPr>
                  <w:delText>7</w:delText>
                </w:r>
              </w:del>
            </w:ins>
            <w:del w:id="296" w:author="ERCOT" w:date="2023-06-19T10:43:00Z">
              <w:r w:rsidRPr="00F06E8E" w:rsidDel="00D61D17">
                <w:rPr>
                  <w:szCs w:val="20"/>
                </w:rPr>
                <w:delText>6</w:delText>
              </w:r>
            </w:del>
            <w:r w:rsidRPr="00F06E8E">
              <w:rPr>
                <w:szCs w:val="20"/>
              </w:rPr>
              <w:t>)</w:t>
            </w:r>
            <w:r w:rsidRPr="00F06E8E">
              <w:rPr>
                <w:szCs w:val="20"/>
              </w:rP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w:t>
            </w:r>
            <w:ins w:id="297" w:author="ERCOT 071223" w:date="2023-07-05T13:50:00Z">
              <w:r>
                <w:rPr>
                  <w:szCs w:val="20"/>
                </w:rPr>
                <w:t>5</w:t>
              </w:r>
            </w:ins>
            <w:del w:id="298" w:author="ERCOT 071223" w:date="2023-07-05T13:50:00Z">
              <w:r w:rsidRPr="00F06E8E" w:rsidDel="00F06E8E">
                <w:rPr>
                  <w:szCs w:val="20"/>
                </w:rPr>
                <w:delText>4</w:delText>
              </w:r>
            </w:del>
            <w:r w:rsidRPr="00F06E8E">
              <w:rPr>
                <w:szCs w:val="20"/>
              </w:rPr>
              <w:t xml:space="preserve">) above.  </w:t>
            </w:r>
          </w:p>
        </w:tc>
      </w:tr>
    </w:tbl>
    <w:p w14:paraId="0465803A" w14:textId="77777777" w:rsidR="00180F9F" w:rsidRPr="00F06E8E" w:rsidRDefault="00180F9F" w:rsidP="00180F9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0F9F" w:rsidRPr="00F06E8E" w14:paraId="4045E540" w14:textId="77777777" w:rsidTr="00B90C21">
        <w:trPr>
          <w:trHeight w:val="206"/>
        </w:trPr>
        <w:tc>
          <w:tcPr>
            <w:tcW w:w="9360" w:type="dxa"/>
            <w:shd w:val="pct12" w:color="auto" w:fill="auto"/>
          </w:tcPr>
          <w:p w14:paraId="44F4E9B7" w14:textId="77777777" w:rsidR="00180F9F" w:rsidRPr="00F06E8E" w:rsidRDefault="00180F9F" w:rsidP="00B90C21">
            <w:pPr>
              <w:spacing w:before="120" w:after="240"/>
              <w:rPr>
                <w:b/>
                <w:i/>
                <w:iCs/>
              </w:rPr>
            </w:pPr>
            <w:r w:rsidRPr="00F06E8E">
              <w:rPr>
                <w:b/>
                <w:i/>
                <w:iCs/>
              </w:rPr>
              <w:t>[NPRR885:  Insert paragraph (1</w:t>
            </w:r>
            <w:ins w:id="299" w:author="ERCOT 071223" w:date="2023-07-05T13:49:00Z">
              <w:r>
                <w:rPr>
                  <w:b/>
                  <w:i/>
                  <w:iCs/>
                </w:rPr>
                <w:t>9</w:t>
              </w:r>
            </w:ins>
            <w:ins w:id="300" w:author="ERCOT" w:date="2023-06-21T09:04:00Z">
              <w:del w:id="301" w:author="ERCOT 071223" w:date="2023-07-05T13:49:00Z">
                <w:r w:rsidRPr="00F06E8E" w:rsidDel="00F06E8E">
                  <w:rPr>
                    <w:b/>
                    <w:i/>
                    <w:iCs/>
                  </w:rPr>
                  <w:delText>8</w:delText>
                </w:r>
              </w:del>
            </w:ins>
            <w:del w:id="302" w:author="ERCOT" w:date="2023-06-21T09:04:00Z">
              <w:r w:rsidRPr="00F06E8E" w:rsidDel="007C12E9">
                <w:rPr>
                  <w:b/>
                  <w:i/>
                  <w:iCs/>
                </w:rPr>
                <w:delText>7</w:delText>
              </w:r>
            </w:del>
            <w:r w:rsidRPr="00F06E8E">
              <w:rPr>
                <w:b/>
                <w:i/>
                <w:iCs/>
              </w:rPr>
              <w:t>) below upon system implementation:]</w:t>
            </w:r>
          </w:p>
          <w:p w14:paraId="02B6F79D" w14:textId="77777777" w:rsidR="00180F9F" w:rsidRPr="00F06E8E" w:rsidRDefault="00180F9F" w:rsidP="00B90C21">
            <w:pPr>
              <w:spacing w:before="240" w:after="240"/>
              <w:ind w:left="720" w:hanging="720"/>
              <w:rPr>
                <w:szCs w:val="20"/>
              </w:rPr>
            </w:pPr>
            <w:r w:rsidRPr="00F06E8E">
              <w:rPr>
                <w:szCs w:val="20"/>
              </w:rPr>
              <w:t>(1</w:t>
            </w:r>
            <w:ins w:id="303" w:author="ERCOT 071223" w:date="2023-07-05T13:49:00Z">
              <w:r>
                <w:rPr>
                  <w:szCs w:val="20"/>
                </w:rPr>
                <w:t>9</w:t>
              </w:r>
            </w:ins>
            <w:ins w:id="304" w:author="ERCOT" w:date="2023-06-21T09:04:00Z">
              <w:del w:id="305" w:author="ERCOT 071223" w:date="2023-07-05T13:49:00Z">
                <w:r w:rsidRPr="00F06E8E" w:rsidDel="00F06E8E">
                  <w:rPr>
                    <w:szCs w:val="20"/>
                  </w:rPr>
                  <w:delText>8</w:delText>
                </w:r>
              </w:del>
            </w:ins>
            <w:del w:id="306" w:author="ERCOT" w:date="2023-06-21T09:04:00Z">
              <w:r w:rsidRPr="00F06E8E" w:rsidDel="007C12E9">
                <w:rPr>
                  <w:szCs w:val="20"/>
                </w:rPr>
                <w:delText>7</w:delText>
              </w:r>
            </w:del>
            <w:r w:rsidRPr="00F06E8E">
              <w:rPr>
                <w:szCs w:val="20"/>
              </w:rPr>
              <w:t>)</w:t>
            </w:r>
            <w:r w:rsidRPr="00F06E8E">
              <w:rPr>
                <w:szCs w:val="20"/>
              </w:rPr>
              <w:tab/>
              <w:t>A QSE representing a Must-Run Alternative (MRA) shall telemeter the MRA MW currently available (unloaded) and not included in the HSL.</w:t>
            </w:r>
          </w:p>
        </w:tc>
      </w:tr>
    </w:tbl>
    <w:p w14:paraId="5478B054" w14:textId="77777777" w:rsidR="00180F9F" w:rsidRPr="00F06E8E" w:rsidRDefault="00180F9F" w:rsidP="00180F9F">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597FB6AC" w14:textId="77777777" w:rsidTr="00B90C21">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35115C76" w14:textId="77777777" w:rsidR="00180F9F" w:rsidRPr="00F06E8E" w:rsidRDefault="00180F9F" w:rsidP="00B90C21">
            <w:pPr>
              <w:spacing w:before="120" w:after="240"/>
              <w:rPr>
                <w:b/>
                <w:i/>
                <w:iCs/>
              </w:rPr>
            </w:pPr>
            <w:r w:rsidRPr="00F06E8E">
              <w:rPr>
                <w:b/>
                <w:i/>
                <w:iCs/>
              </w:rPr>
              <w:t>[NPRR1029:  Insert paragraph (</w:t>
            </w:r>
            <w:ins w:id="307" w:author="ERCOT 071223" w:date="2023-07-05T13:49:00Z">
              <w:r>
                <w:rPr>
                  <w:b/>
                  <w:i/>
                  <w:iCs/>
                </w:rPr>
                <w:t>20</w:t>
              </w:r>
            </w:ins>
            <w:del w:id="308" w:author="ERCOT 071223" w:date="2023-07-05T13:49:00Z">
              <w:r w:rsidRPr="00F06E8E" w:rsidDel="00F06E8E">
                <w:rPr>
                  <w:b/>
                  <w:i/>
                  <w:iCs/>
                </w:rPr>
                <w:delText>1</w:delText>
              </w:r>
            </w:del>
            <w:ins w:id="309" w:author="ERCOT" w:date="2023-06-21T09:04:00Z">
              <w:del w:id="310" w:author="ERCOT 071223" w:date="2023-07-05T13:49:00Z">
                <w:r w:rsidRPr="00F06E8E" w:rsidDel="00F06E8E">
                  <w:rPr>
                    <w:b/>
                    <w:i/>
                    <w:iCs/>
                  </w:rPr>
                  <w:delText>9</w:delText>
                </w:r>
              </w:del>
            </w:ins>
            <w:del w:id="311" w:author="ERCOT" w:date="2023-06-21T09:04:00Z">
              <w:r w:rsidRPr="00F06E8E" w:rsidDel="007C12E9">
                <w:rPr>
                  <w:b/>
                  <w:i/>
                  <w:iCs/>
                </w:rPr>
                <w:delText>8</w:delText>
              </w:r>
            </w:del>
            <w:r w:rsidRPr="00F06E8E">
              <w:rPr>
                <w:b/>
                <w:i/>
                <w:iCs/>
              </w:rPr>
              <w:t>) below upon system implementation:]</w:t>
            </w:r>
          </w:p>
          <w:p w14:paraId="7614DB74" w14:textId="77777777" w:rsidR="00180F9F" w:rsidRPr="00F06E8E" w:rsidRDefault="00180F9F" w:rsidP="00B90C21">
            <w:pPr>
              <w:spacing w:before="240" w:after="240"/>
              <w:ind w:left="720" w:hanging="720"/>
              <w:rPr>
                <w:szCs w:val="20"/>
              </w:rPr>
            </w:pPr>
            <w:r w:rsidRPr="00F06E8E">
              <w:rPr>
                <w:szCs w:val="20"/>
              </w:rPr>
              <w:lastRenderedPageBreak/>
              <w:t>(</w:t>
            </w:r>
            <w:ins w:id="312" w:author="ERCOT 071223" w:date="2023-07-05T13:49:00Z">
              <w:r>
                <w:rPr>
                  <w:szCs w:val="20"/>
                </w:rPr>
                <w:t>20</w:t>
              </w:r>
            </w:ins>
            <w:del w:id="313" w:author="ERCOT 071223" w:date="2023-07-05T13:49:00Z">
              <w:r w:rsidRPr="00F06E8E" w:rsidDel="00F06E8E">
                <w:rPr>
                  <w:szCs w:val="20"/>
                </w:rPr>
                <w:delText>1</w:delText>
              </w:r>
            </w:del>
            <w:ins w:id="314" w:author="ERCOT" w:date="2023-06-21T09:04:00Z">
              <w:del w:id="315" w:author="ERCOT 071223" w:date="2023-07-05T13:49:00Z">
                <w:r w:rsidRPr="00F06E8E" w:rsidDel="00F06E8E">
                  <w:rPr>
                    <w:szCs w:val="20"/>
                  </w:rPr>
                  <w:delText>9</w:delText>
                </w:r>
              </w:del>
            </w:ins>
            <w:del w:id="316" w:author="ERCOT" w:date="2023-06-21T09:04:00Z">
              <w:r w:rsidRPr="00F06E8E" w:rsidDel="007C12E9">
                <w:rPr>
                  <w:szCs w:val="20"/>
                </w:rPr>
                <w:delText>8</w:delText>
              </w:r>
            </w:del>
            <w:r w:rsidRPr="00F06E8E">
              <w:rPr>
                <w:szCs w:val="20"/>
              </w:rPr>
              <w:t>)</w:t>
            </w:r>
            <w:r w:rsidRPr="00F06E8E">
              <w:rPr>
                <w:szCs w:val="20"/>
              </w:rPr>
              <w:tab/>
              <w:t>A QSE representing a DC-Coupled Resource shall provide the following Real-Time telemetry data in addition to that required for other ESRs:</w:t>
            </w:r>
          </w:p>
          <w:p w14:paraId="1933E103" w14:textId="77777777" w:rsidR="00180F9F" w:rsidRPr="00F06E8E" w:rsidRDefault="00180F9F" w:rsidP="00B90C21">
            <w:pPr>
              <w:spacing w:after="240"/>
              <w:ind w:left="1440" w:hanging="720"/>
              <w:rPr>
                <w:szCs w:val="20"/>
              </w:rPr>
            </w:pPr>
            <w:r w:rsidRPr="00F06E8E">
              <w:rPr>
                <w:szCs w:val="20"/>
              </w:rPr>
              <w:t>(a)</w:t>
            </w:r>
            <w:r w:rsidRPr="00F06E8E">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764BEAE8" w14:textId="77777777" w:rsidR="00180F9F" w:rsidRPr="00F06E8E" w:rsidRDefault="00180F9F" w:rsidP="00B90C21">
            <w:pPr>
              <w:spacing w:after="240"/>
              <w:ind w:left="1440" w:hanging="720"/>
              <w:rPr>
                <w:szCs w:val="20"/>
              </w:rPr>
            </w:pPr>
            <w:r w:rsidRPr="00F06E8E">
              <w:rPr>
                <w:szCs w:val="20"/>
              </w:rPr>
              <w:t>(b)</w:t>
            </w:r>
            <w:r w:rsidRPr="00F06E8E">
              <w:rPr>
                <w:szCs w:val="20"/>
              </w:rPr>
              <w:tab/>
              <w:t>Gross AC MW capability of the intermittent renewable generation component of the DC-Coupled Resource, based on Real-Time conditions.</w:t>
            </w:r>
          </w:p>
        </w:tc>
      </w:tr>
    </w:tbl>
    <w:p w14:paraId="138FD002" w14:textId="77777777" w:rsidR="00180F9F" w:rsidRPr="00F06E8E" w:rsidRDefault="00180F9F" w:rsidP="00180F9F">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516FBB13" w14:textId="77777777" w:rsidTr="00B90C21">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F2BA94E" w14:textId="77777777" w:rsidR="00180F9F" w:rsidRPr="00F06E8E" w:rsidRDefault="00180F9F" w:rsidP="00B90C21">
            <w:pPr>
              <w:spacing w:before="120" w:after="240"/>
              <w:rPr>
                <w:b/>
                <w:i/>
                <w:iCs/>
              </w:rPr>
            </w:pPr>
            <w:r w:rsidRPr="00F06E8E">
              <w:rPr>
                <w:b/>
                <w:i/>
                <w:iCs/>
              </w:rPr>
              <w:t>[NPRR995:  Insert paragraph (</w:t>
            </w:r>
            <w:ins w:id="317" w:author="ERCOT" w:date="2023-06-21T09:04:00Z">
              <w:r w:rsidRPr="00F06E8E">
                <w:rPr>
                  <w:b/>
                  <w:i/>
                  <w:iCs/>
                </w:rPr>
                <w:t>20</w:t>
              </w:r>
            </w:ins>
            <w:del w:id="318" w:author="ERCOT" w:date="2023-06-21T09:04:00Z">
              <w:r w:rsidRPr="00F06E8E" w:rsidDel="007C12E9">
                <w:rPr>
                  <w:b/>
                  <w:i/>
                  <w:iCs/>
                </w:rPr>
                <w:delText>19</w:delText>
              </w:r>
            </w:del>
            <w:r w:rsidRPr="00F06E8E">
              <w:rPr>
                <w:b/>
                <w:i/>
                <w:iCs/>
              </w:rPr>
              <w:t>) below upon system implementation:]</w:t>
            </w:r>
          </w:p>
          <w:p w14:paraId="190AE13E" w14:textId="77777777" w:rsidR="00180F9F" w:rsidRPr="00F06E8E" w:rsidRDefault="00180F9F" w:rsidP="00B90C21">
            <w:pPr>
              <w:spacing w:before="240" w:after="240"/>
              <w:ind w:left="720" w:hanging="720"/>
              <w:rPr>
                <w:iCs/>
                <w:szCs w:val="20"/>
              </w:rPr>
            </w:pPr>
            <w:r w:rsidRPr="00F06E8E">
              <w:rPr>
                <w:szCs w:val="20"/>
              </w:rPr>
              <w:t>(</w:t>
            </w:r>
            <w:ins w:id="319" w:author="ERCOT" w:date="2023-06-21T09:04:00Z">
              <w:r w:rsidRPr="00F06E8E">
                <w:rPr>
                  <w:szCs w:val="20"/>
                </w:rPr>
                <w:t>20</w:t>
              </w:r>
            </w:ins>
            <w:del w:id="320" w:author="ERCOT" w:date="2023-06-21T09:04:00Z">
              <w:r w:rsidRPr="00F06E8E" w:rsidDel="007C12E9">
                <w:rPr>
                  <w:szCs w:val="20"/>
                </w:rPr>
                <w:delText>19</w:delText>
              </w:r>
            </w:del>
            <w:r w:rsidRPr="00F06E8E">
              <w:rPr>
                <w:szCs w:val="20"/>
              </w:rPr>
              <w:t>)</w:t>
            </w:r>
            <w:r w:rsidRPr="00F06E8E">
              <w:rPr>
                <w:szCs w:val="20"/>
              </w:rPr>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p w14:paraId="4668A08B" w14:textId="77777777" w:rsidR="00180F9F" w:rsidRPr="00F06E8E" w:rsidRDefault="00180F9F" w:rsidP="00180F9F">
      <w:pPr>
        <w:keepNext/>
        <w:widowControl w:val="0"/>
        <w:tabs>
          <w:tab w:val="left" w:pos="1260"/>
        </w:tabs>
        <w:spacing w:before="480" w:after="240"/>
        <w:ind w:left="1267" w:hanging="1267"/>
        <w:outlineLvl w:val="3"/>
        <w:rPr>
          <w:b/>
          <w:bCs/>
          <w:snapToGrid w:val="0"/>
          <w:szCs w:val="20"/>
        </w:rPr>
      </w:pPr>
      <w:bookmarkStart w:id="321" w:name="_Toc397504969"/>
      <w:bookmarkStart w:id="322" w:name="_Toc402357097"/>
      <w:bookmarkStart w:id="323" w:name="_Toc422486477"/>
      <w:bookmarkStart w:id="324" w:name="_Toc433093329"/>
      <w:bookmarkStart w:id="325" w:name="_Toc433093487"/>
      <w:bookmarkStart w:id="326" w:name="_Toc440874716"/>
      <w:bookmarkStart w:id="327" w:name="_Toc448142271"/>
      <w:bookmarkStart w:id="328" w:name="_Toc448142428"/>
      <w:bookmarkStart w:id="329" w:name="_Toc458770264"/>
      <w:bookmarkStart w:id="330" w:name="_Toc459294232"/>
      <w:bookmarkStart w:id="331" w:name="_Toc463262725"/>
      <w:bookmarkStart w:id="332" w:name="_Toc468286799"/>
      <w:bookmarkStart w:id="333" w:name="_Toc481502845"/>
      <w:bookmarkStart w:id="334" w:name="_Toc496080013"/>
      <w:bookmarkStart w:id="335" w:name="_Toc135992282"/>
      <w:bookmarkStart w:id="336" w:name="_Toc74137345"/>
      <w:r w:rsidRPr="00F06E8E">
        <w:rPr>
          <w:b/>
          <w:bCs/>
          <w:snapToGrid w:val="0"/>
          <w:szCs w:val="20"/>
        </w:rPr>
        <w:t>6.5.7.2</w:t>
      </w:r>
      <w:r w:rsidRPr="00F06E8E">
        <w:rPr>
          <w:b/>
          <w:bCs/>
          <w:snapToGrid w:val="0"/>
          <w:szCs w:val="20"/>
        </w:rPr>
        <w:tab/>
        <w:t>Resource Limit Calculator</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36E3C9C4" w14:textId="77777777" w:rsidR="00180F9F" w:rsidRPr="00F06E8E" w:rsidRDefault="00180F9F" w:rsidP="00180F9F">
      <w:pPr>
        <w:spacing w:after="240"/>
        <w:ind w:left="720" w:hanging="720"/>
        <w:rPr>
          <w:szCs w:val="20"/>
        </w:rPr>
      </w:pPr>
      <w:r w:rsidRPr="00F06E8E">
        <w:rPr>
          <w:szCs w:val="20"/>
        </w:rPr>
        <w:t>(1)</w:t>
      </w:r>
      <w:r w:rsidRPr="00F06E8E">
        <w:rPr>
          <w:szCs w:val="20"/>
        </w:rPr>
        <w:tab/>
        <w:t xml:space="preserve">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w:t>
      </w:r>
      <w:proofErr w:type="gramStart"/>
      <w:r w:rsidRPr="00F06E8E">
        <w:rPr>
          <w:szCs w:val="20"/>
        </w:rPr>
        <w:t>process</w:t>
      </w:r>
      <w:proofErr w:type="gramEnd"/>
      <w:r w:rsidRPr="00F06E8E">
        <w:rPr>
          <w:szCs w:val="20"/>
        </w:rPr>
        <w:t xml:space="preserve">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14:paraId="5BC032CD" w14:textId="77777777" w:rsidR="00180F9F" w:rsidRPr="00F06E8E" w:rsidRDefault="00180F9F" w:rsidP="00180F9F">
      <w:pPr>
        <w:spacing w:after="240"/>
        <w:ind w:left="720" w:hanging="720"/>
        <w:rPr>
          <w:szCs w:val="20"/>
        </w:rPr>
      </w:pPr>
      <w:r w:rsidRPr="00F06E8E">
        <w:rPr>
          <w:szCs w:val="20"/>
        </w:rPr>
        <w:t>(2)</w:t>
      </w:r>
      <w:r w:rsidRPr="00F06E8E">
        <w:rPr>
          <w:szCs w:val="20"/>
        </w:rPr>
        <w:tab/>
        <w:t>The figures below illustrate how the Resource Limit Calculator determines the Resource limits for Generation and Load Resources:</w:t>
      </w:r>
      <w:r w:rsidRPr="00F06E8E">
        <w:rPr>
          <w:szCs w:val="20"/>
        </w:rPr>
        <w:br w:type="page"/>
      </w:r>
    </w:p>
    <w:p w14:paraId="7769D110" w14:textId="77777777" w:rsidR="00180F9F" w:rsidRPr="00F06E8E" w:rsidRDefault="00180F9F" w:rsidP="00180F9F">
      <w:pPr>
        <w:spacing w:after="240"/>
        <w:rPr>
          <w:szCs w:val="20"/>
        </w:rPr>
      </w:pPr>
      <w:r w:rsidRPr="00F06E8E">
        <w:rPr>
          <w:noProof/>
          <w:szCs w:val="20"/>
        </w:rPr>
        <w:lastRenderedPageBreak/>
        <mc:AlternateContent>
          <mc:Choice Requires="wpg">
            <w:drawing>
              <wp:anchor distT="0" distB="0" distL="114300" distR="114300" simplePos="0" relativeHeight="251659264" behindDoc="0" locked="0" layoutInCell="1" allowOverlap="1" wp14:anchorId="22B08228" wp14:editId="687DF55F">
                <wp:simplePos x="0" y="0"/>
                <wp:positionH relativeFrom="column">
                  <wp:posOffset>214630</wp:posOffset>
                </wp:positionH>
                <wp:positionV relativeFrom="paragraph">
                  <wp:posOffset>146050</wp:posOffset>
                </wp:positionV>
                <wp:extent cx="5340350" cy="3087370"/>
                <wp:effectExtent l="0" t="0" r="12700" b="17780"/>
                <wp:wrapNone/>
                <wp:docPr id="2464"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350" cy="3087370"/>
                          <a:chOff x="1639" y="2879"/>
                          <a:chExt cx="8410" cy="4941"/>
                        </a:xfrm>
                      </wpg:grpSpPr>
                      <wps:wsp>
                        <wps:cNvPr id="2465" name="Line 213"/>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6" name="Line 214"/>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7" name="Rectangle 215"/>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8" name="Rectangle 216"/>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D54E00" w14:textId="77777777" w:rsidR="00180F9F" w:rsidRDefault="00180F9F" w:rsidP="00180F9F">
                              <w:r>
                                <w:rPr>
                                  <w:color w:val="000000"/>
                                  <w:sz w:val="12"/>
                                  <w:szCs w:val="12"/>
                                </w:rPr>
                                <w:t>LSL</w:t>
                              </w:r>
                            </w:p>
                          </w:txbxContent>
                        </wps:txbx>
                        <wps:bodyPr rot="0" vert="horz" wrap="none" lIns="0" tIns="0" rIns="0" bIns="0" anchor="t" anchorCtr="0" upright="1">
                          <a:spAutoFit/>
                        </wps:bodyPr>
                      </wps:wsp>
                      <wps:wsp>
                        <wps:cNvPr id="2469" name="Rectangle 217"/>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0" name="Rectangle 218"/>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1E3A2F" w14:textId="77777777" w:rsidR="00180F9F" w:rsidRDefault="00180F9F" w:rsidP="00180F9F">
                              <w:r>
                                <w:rPr>
                                  <w:color w:val="000000"/>
                                  <w:sz w:val="12"/>
                                  <w:szCs w:val="12"/>
                                </w:rPr>
                                <w:t>HSL</w:t>
                              </w:r>
                            </w:p>
                          </w:txbxContent>
                        </wps:txbx>
                        <wps:bodyPr rot="0" vert="horz" wrap="none" lIns="0" tIns="0" rIns="0" bIns="0" anchor="t" anchorCtr="0" upright="1">
                          <a:spAutoFit/>
                        </wps:bodyPr>
                      </wps:wsp>
                      <wpg:grpSp>
                        <wpg:cNvPr id="2471" name="Group 219"/>
                        <wpg:cNvGrpSpPr>
                          <a:grpSpLocks/>
                        </wpg:cNvGrpSpPr>
                        <wpg:grpSpPr bwMode="auto">
                          <a:xfrm>
                            <a:off x="2419" y="3529"/>
                            <a:ext cx="1343" cy="3634"/>
                            <a:chOff x="2419" y="2729"/>
                            <a:chExt cx="1343" cy="3634"/>
                          </a:xfrm>
                        </wpg:grpSpPr>
                        <wps:wsp>
                          <wps:cNvPr id="2472" name="Rectangle 220"/>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4" name="Rectangle 221"/>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75" name="Freeform 222"/>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76" name="Rectangle 223"/>
                        <wps:cNvSpPr>
                          <a:spLocks noChangeArrowheads="1"/>
                        </wps:cNvSpPr>
                        <wps:spPr bwMode="auto">
                          <a:xfrm>
                            <a:off x="9446" y="7096"/>
                            <a:ext cx="50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AACAEE" w14:textId="77777777" w:rsidR="00180F9F" w:rsidRDefault="00180F9F" w:rsidP="00180F9F">
                              <w:r>
                                <w:rPr>
                                  <w:color w:val="000000"/>
                                </w:rPr>
                                <w:t>Time</w:t>
                              </w:r>
                            </w:p>
                          </w:txbxContent>
                        </wps:txbx>
                        <wps:bodyPr rot="0" vert="horz" wrap="none" lIns="0" tIns="0" rIns="0" bIns="0" anchor="t" anchorCtr="0" upright="1">
                          <a:spAutoFit/>
                        </wps:bodyPr>
                      </wps:wsp>
                      <wpg:grpSp>
                        <wpg:cNvPr id="2477" name="Group 224"/>
                        <wpg:cNvGrpSpPr>
                          <a:grpSpLocks/>
                        </wpg:cNvGrpSpPr>
                        <wpg:grpSpPr bwMode="auto">
                          <a:xfrm>
                            <a:off x="2419" y="6647"/>
                            <a:ext cx="1343" cy="569"/>
                            <a:chOff x="2419" y="6363"/>
                            <a:chExt cx="1343" cy="569"/>
                          </a:xfrm>
                        </wpg:grpSpPr>
                        <wps:wsp>
                          <wps:cNvPr id="2478" name="Rectangle 225"/>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9" name="Rectangle 226"/>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0" name="Rectangle 227"/>
                        <wps:cNvSpPr>
                          <a:spLocks noChangeArrowheads="1"/>
                        </wps:cNvSpPr>
                        <wps:spPr bwMode="auto">
                          <a:xfrm>
                            <a:off x="1840" y="6519"/>
                            <a:ext cx="32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7EC98" w14:textId="77777777" w:rsidR="00180F9F" w:rsidRDefault="00180F9F" w:rsidP="00180F9F">
                              <w:r>
                                <w:rPr>
                                  <w:color w:val="000000"/>
                                  <w:sz w:val="18"/>
                                  <w:szCs w:val="18"/>
                                </w:rPr>
                                <w:t>LSL</w:t>
                              </w:r>
                            </w:p>
                          </w:txbxContent>
                        </wps:txbx>
                        <wps:bodyPr rot="0" vert="horz" wrap="none" lIns="0" tIns="0" rIns="0" bIns="0" anchor="t" anchorCtr="0" upright="1">
                          <a:spAutoFit/>
                        </wps:bodyPr>
                      </wps:wsp>
                      <wps:wsp>
                        <wps:cNvPr id="2481" name="Rectangle 228"/>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C5EC8"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2482" name="Rectangle 229"/>
                        <wps:cNvSpPr>
                          <a:spLocks noChangeArrowheads="1"/>
                        </wps:cNvSpPr>
                        <wps:spPr bwMode="auto">
                          <a:xfrm flipV="1">
                            <a:off x="2160" y="7343"/>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4CF726" w14:textId="77777777" w:rsidR="00180F9F" w:rsidRDefault="00180F9F" w:rsidP="00180F9F"/>
                          </w:txbxContent>
                        </wps:txbx>
                        <wps:bodyPr rot="0" vert="horz" wrap="square" lIns="0" tIns="0" rIns="0" bIns="0" anchor="t" anchorCtr="0" upright="1">
                          <a:noAutofit/>
                        </wps:bodyPr>
                      </wps:wsp>
                      <wpg:grpSp>
                        <wpg:cNvPr id="2483" name="Group 230"/>
                        <wpg:cNvGrpSpPr>
                          <a:grpSpLocks/>
                        </wpg:cNvGrpSpPr>
                        <wpg:grpSpPr bwMode="auto">
                          <a:xfrm>
                            <a:off x="2419" y="4330"/>
                            <a:ext cx="1343" cy="1855"/>
                            <a:chOff x="2419" y="3530"/>
                            <a:chExt cx="1343" cy="1855"/>
                          </a:xfrm>
                        </wpg:grpSpPr>
                        <wps:wsp>
                          <wps:cNvPr id="2484" name="Rectangle 23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6" name="Rectangle 23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7" name="Rectangle 233"/>
                        <wps:cNvSpPr>
                          <a:spLocks noChangeArrowheads="1"/>
                        </wps:cNvSpPr>
                        <wps:spPr bwMode="auto">
                          <a:xfrm>
                            <a:off x="1731" y="6053"/>
                            <a:ext cx="45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23422" w14:textId="77777777" w:rsidR="00180F9F" w:rsidRDefault="00180F9F" w:rsidP="00180F9F">
                              <w:r>
                                <w:rPr>
                                  <w:color w:val="000000"/>
                                  <w:sz w:val="18"/>
                                  <w:szCs w:val="18"/>
                                </w:rPr>
                                <w:t>LASL</w:t>
                              </w:r>
                            </w:p>
                          </w:txbxContent>
                        </wps:txbx>
                        <wps:bodyPr rot="0" vert="horz" wrap="none" lIns="0" tIns="0" rIns="0" bIns="0" anchor="t" anchorCtr="0" upright="1">
                          <a:spAutoFit/>
                        </wps:bodyPr>
                      </wps:wsp>
                      <wps:wsp>
                        <wps:cNvPr id="2488" name="Rectangle 234"/>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6F98F"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2489" name="Rectangle 235"/>
                        <wps:cNvSpPr>
                          <a:spLocks noChangeArrowheads="1"/>
                        </wps:cNvSpPr>
                        <wps:spPr bwMode="auto">
                          <a:xfrm>
                            <a:off x="1698" y="4199"/>
                            <a:ext cx="47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0AA81" w14:textId="77777777" w:rsidR="00180F9F" w:rsidRDefault="00180F9F" w:rsidP="00180F9F">
                              <w:r>
                                <w:rPr>
                                  <w:color w:val="000000"/>
                                  <w:sz w:val="18"/>
                                  <w:szCs w:val="18"/>
                                </w:rPr>
                                <w:t>HASL</w:t>
                              </w:r>
                            </w:p>
                          </w:txbxContent>
                        </wps:txbx>
                        <wps:bodyPr rot="0" vert="horz" wrap="none" lIns="0" tIns="0" rIns="0" bIns="0" anchor="t" anchorCtr="0" upright="1">
                          <a:spAutoFit/>
                        </wps:bodyPr>
                      </wps:wsp>
                      <wps:wsp>
                        <wps:cNvPr id="2490" name="Rectangle 236"/>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3A029C" w14:textId="77777777" w:rsidR="00180F9F" w:rsidRDefault="00180F9F" w:rsidP="00180F9F">
                              <w:r>
                                <w:rPr>
                                  <w:color w:val="000000"/>
                                  <w:sz w:val="18"/>
                                  <w:szCs w:val="18"/>
                                </w:rPr>
                                <w:t>-</w:t>
                              </w:r>
                            </w:p>
                          </w:txbxContent>
                        </wps:txbx>
                        <wps:bodyPr rot="0" vert="horz" wrap="none" lIns="0" tIns="0" rIns="0" bIns="0" anchor="t" anchorCtr="0" upright="1">
                          <a:spAutoFit/>
                        </wps:bodyPr>
                      </wps:wsp>
                      <wpg:grpSp>
                        <wpg:cNvPr id="2491" name="Group 237"/>
                        <wpg:cNvGrpSpPr>
                          <a:grpSpLocks/>
                        </wpg:cNvGrpSpPr>
                        <wpg:grpSpPr bwMode="auto">
                          <a:xfrm>
                            <a:off x="2472" y="3584"/>
                            <a:ext cx="1169" cy="652"/>
                            <a:chOff x="2472" y="2784"/>
                            <a:chExt cx="1169" cy="652"/>
                          </a:xfrm>
                        </wpg:grpSpPr>
                        <wps:wsp>
                          <wps:cNvPr id="2492" name="Freeform 238"/>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3" name="Freeform 239"/>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94" name="Rectangle 240"/>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2FC4D" w14:textId="77777777" w:rsidR="00180F9F" w:rsidRDefault="00180F9F" w:rsidP="00180F9F">
                              <w:r>
                                <w:rPr>
                                  <w:color w:val="000000"/>
                                  <w:sz w:val="16"/>
                                  <w:szCs w:val="16"/>
                                </w:rPr>
                                <w:t xml:space="preserve">Generation </w:t>
                              </w:r>
                            </w:p>
                          </w:txbxContent>
                        </wps:txbx>
                        <wps:bodyPr rot="0" vert="horz" wrap="none" lIns="0" tIns="0" rIns="0" bIns="0" anchor="t" anchorCtr="0" upright="1">
                          <a:spAutoFit/>
                        </wps:bodyPr>
                      </wps:wsp>
                      <wps:wsp>
                        <wps:cNvPr id="2495" name="Rectangle 241"/>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609D0" w14:textId="77777777" w:rsidR="00180F9F" w:rsidRDefault="00180F9F" w:rsidP="00180F9F">
                              <w:r>
                                <w:rPr>
                                  <w:color w:val="000000"/>
                                  <w:sz w:val="16"/>
                                  <w:szCs w:val="16"/>
                                </w:rPr>
                                <w:t>Increase</w:t>
                              </w:r>
                            </w:p>
                          </w:txbxContent>
                        </wps:txbx>
                        <wps:bodyPr rot="0" vert="horz" wrap="none" lIns="0" tIns="0" rIns="0" bIns="0" anchor="t" anchorCtr="0" upright="1">
                          <a:spAutoFit/>
                        </wps:bodyPr>
                      </wps:wsp>
                      <wpg:grpSp>
                        <wpg:cNvPr id="2496" name="Group 242"/>
                        <wpg:cNvGrpSpPr>
                          <a:grpSpLocks/>
                        </wpg:cNvGrpSpPr>
                        <wpg:grpSpPr bwMode="auto">
                          <a:xfrm>
                            <a:off x="2499" y="5744"/>
                            <a:ext cx="1169" cy="712"/>
                            <a:chOff x="2499" y="5460"/>
                            <a:chExt cx="1169" cy="712"/>
                          </a:xfrm>
                        </wpg:grpSpPr>
                        <wps:wsp>
                          <wps:cNvPr id="2498" name="Freeform 243"/>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9" name="Freeform 244"/>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500" name="Rectangle 245"/>
                        <wps:cNvSpPr>
                          <a:spLocks noChangeArrowheads="1"/>
                        </wps:cNvSpPr>
                        <wps:spPr bwMode="auto">
                          <a:xfrm>
                            <a:off x="2718" y="5839"/>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834382" w14:textId="77777777" w:rsidR="00180F9F" w:rsidRDefault="00180F9F" w:rsidP="00180F9F">
                              <w:r>
                                <w:rPr>
                                  <w:color w:val="000000"/>
                                  <w:sz w:val="16"/>
                                  <w:szCs w:val="16"/>
                                </w:rPr>
                                <w:t xml:space="preserve"> </w:t>
                              </w:r>
                            </w:p>
                          </w:txbxContent>
                        </wps:txbx>
                        <wps:bodyPr rot="0" vert="horz" wrap="none" lIns="0" tIns="0" rIns="0" bIns="0" anchor="t" anchorCtr="0" upright="1">
                          <a:spAutoFit/>
                        </wps:bodyPr>
                      </wps:wsp>
                      <wps:wsp>
                        <wps:cNvPr id="2501" name="Rectangle 246"/>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C1AEFC" w14:textId="77777777" w:rsidR="00180F9F" w:rsidRDefault="00180F9F" w:rsidP="00180F9F"/>
                          </w:txbxContent>
                        </wps:txbx>
                        <wps:bodyPr rot="0" vert="horz" wrap="none" lIns="0" tIns="0" rIns="0" bIns="0" anchor="t" anchorCtr="0" upright="1">
                          <a:spAutoFit/>
                        </wps:bodyPr>
                      </wps:wsp>
                      <wps:wsp>
                        <wps:cNvPr id="2502" name="Rectangle 247"/>
                        <wps:cNvSpPr>
                          <a:spLocks noChangeArrowheads="1"/>
                        </wps:cNvSpPr>
                        <wps:spPr bwMode="auto">
                          <a:xfrm>
                            <a:off x="3960" y="6166"/>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2F4CD" w14:textId="77777777" w:rsidR="00180F9F" w:rsidRDefault="00180F9F" w:rsidP="00180F9F">
                              <w:r>
                                <w:rPr>
                                  <w:color w:val="000000"/>
                                  <w:sz w:val="16"/>
                                  <w:szCs w:val="16"/>
                                </w:rPr>
                                <w:t xml:space="preserve">Services </w:t>
                              </w:r>
                            </w:p>
                          </w:txbxContent>
                        </wps:txbx>
                        <wps:bodyPr rot="0" vert="horz" wrap="none" lIns="0" tIns="0" rIns="0" bIns="0" anchor="t" anchorCtr="0" upright="1">
                          <a:spAutoFit/>
                        </wps:bodyPr>
                      </wps:wsp>
                      <wps:wsp>
                        <wps:cNvPr id="2503" name="Rectangle 248"/>
                        <wps:cNvSpPr>
                          <a:spLocks noChangeArrowheads="1"/>
                        </wps:cNvSpPr>
                        <wps:spPr bwMode="auto">
                          <a:xfrm>
                            <a:off x="3960" y="6345"/>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5654F4" w14:textId="77777777" w:rsidR="00180F9F" w:rsidRDefault="00180F9F" w:rsidP="00180F9F">
                              <w:r>
                                <w:rPr>
                                  <w:color w:val="000000"/>
                                  <w:sz w:val="16"/>
                                  <w:szCs w:val="16"/>
                                </w:rPr>
                                <w:t xml:space="preserve">Provided: Reg </w:t>
                              </w:r>
                            </w:p>
                          </w:txbxContent>
                        </wps:txbx>
                        <wps:bodyPr rot="0" vert="horz" wrap="none" lIns="0" tIns="0" rIns="0" bIns="0" anchor="t" anchorCtr="0" upright="1">
                          <a:spAutoFit/>
                        </wps:bodyPr>
                      </wps:wsp>
                      <wps:wsp>
                        <wps:cNvPr id="2504" name="Rectangle 249"/>
                        <wps:cNvSpPr>
                          <a:spLocks noChangeArrowheads="1"/>
                        </wps:cNvSpPr>
                        <wps:spPr bwMode="auto">
                          <a:xfrm>
                            <a:off x="3960" y="6525"/>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617D7" w14:textId="77777777" w:rsidR="00180F9F" w:rsidRDefault="00180F9F" w:rsidP="00180F9F">
                              <w:r>
                                <w:rPr>
                                  <w:color w:val="000000"/>
                                  <w:sz w:val="16"/>
                                  <w:szCs w:val="16"/>
                                </w:rPr>
                                <w:t>Down</w:t>
                              </w:r>
                            </w:p>
                          </w:txbxContent>
                        </wps:txbx>
                        <wps:bodyPr rot="0" vert="horz" wrap="none" lIns="0" tIns="0" rIns="0" bIns="0" anchor="t" anchorCtr="0" upright="1">
                          <a:spAutoFit/>
                        </wps:bodyPr>
                      </wps:wsp>
                      <wps:wsp>
                        <wps:cNvPr id="2505" name="Rectangle 250"/>
                        <wps:cNvSpPr>
                          <a:spLocks noChangeArrowheads="1"/>
                        </wps:cNvSpPr>
                        <wps:spPr bwMode="auto">
                          <a:xfrm>
                            <a:off x="3839" y="3575"/>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D6F0A" w14:textId="77777777" w:rsidR="00180F9F" w:rsidRDefault="00180F9F" w:rsidP="00180F9F">
                              <w:r>
                                <w:rPr>
                                  <w:color w:val="000000"/>
                                  <w:sz w:val="16"/>
                                  <w:szCs w:val="16"/>
                                </w:rPr>
                                <w:t xml:space="preserve">Provided: Reg Up, </w:t>
                              </w:r>
                            </w:p>
                          </w:txbxContent>
                        </wps:txbx>
                        <wps:bodyPr rot="0" vert="horz" wrap="none" lIns="0" tIns="0" rIns="0" bIns="0" anchor="t" anchorCtr="0" upright="1">
                          <a:spAutoFit/>
                        </wps:bodyPr>
                      </wps:wsp>
                      <wps:wsp>
                        <wps:cNvPr id="2506" name="Rectangle 251"/>
                        <wps:cNvSpPr>
                          <a:spLocks noChangeArrowheads="1"/>
                        </wps:cNvSpPr>
                        <wps:spPr bwMode="auto">
                          <a:xfrm>
                            <a:off x="3839" y="3757"/>
                            <a:ext cx="148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9CDF7" w14:textId="77777777" w:rsidR="00180F9F" w:rsidRDefault="00180F9F" w:rsidP="00180F9F">
                              <w:r>
                                <w:rPr>
                                  <w:color w:val="000000"/>
                                  <w:sz w:val="16"/>
                                  <w:szCs w:val="16"/>
                                </w:rPr>
                                <w:t xml:space="preserve">RRS, ECRS, Non-Spin </w:t>
                              </w:r>
                            </w:p>
                          </w:txbxContent>
                        </wps:txbx>
                        <wps:bodyPr rot="0" vert="horz" wrap="none" lIns="0" tIns="0" rIns="0" bIns="0" anchor="t" anchorCtr="0" upright="1">
                          <a:spAutoFit/>
                        </wps:bodyPr>
                      </wps:wsp>
                      <wps:wsp>
                        <wps:cNvPr id="2507" name="Rectangle 252"/>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55F7" w14:textId="77777777" w:rsidR="00180F9F" w:rsidRDefault="00180F9F" w:rsidP="00180F9F">
                              <w:r>
                                <w:rPr>
                                  <w:color w:val="000000"/>
                                  <w:sz w:val="16"/>
                                  <w:szCs w:val="16"/>
                                </w:rPr>
                                <w:t xml:space="preserve"> </w:t>
                              </w:r>
                            </w:p>
                          </w:txbxContent>
                        </wps:txbx>
                        <wps:bodyPr rot="0" vert="horz" wrap="none" lIns="0" tIns="0" rIns="0" bIns="0" anchor="t" anchorCtr="0" upright="1">
                          <a:spAutoFit/>
                        </wps:bodyPr>
                      </wps:wsp>
                      <wps:wsp>
                        <wps:cNvPr id="2508" name="Rectangle 253"/>
                        <wps:cNvSpPr>
                          <a:spLocks noChangeArrowheads="1"/>
                        </wps:cNvSpPr>
                        <wps:spPr bwMode="auto">
                          <a:xfrm>
                            <a:off x="3839" y="3939"/>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1F1C0" w14:textId="77777777" w:rsidR="00180F9F" w:rsidRDefault="00180F9F" w:rsidP="00180F9F"/>
                          </w:txbxContent>
                        </wps:txbx>
                        <wps:bodyPr rot="0" vert="horz" wrap="none" lIns="0" tIns="0" rIns="0" bIns="0" anchor="t" anchorCtr="0" upright="1">
                          <a:spAutoFit/>
                        </wps:bodyPr>
                      </wps:wsp>
                      <wps:wsp>
                        <wps:cNvPr id="2509" name="Line 254"/>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510" name="Rectangle 255"/>
                        <wps:cNvSpPr>
                          <a:spLocks noChangeArrowheads="1"/>
                        </wps:cNvSpPr>
                        <wps:spPr bwMode="auto">
                          <a:xfrm>
                            <a:off x="1728" y="4970"/>
                            <a:ext cx="48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40088" w14:textId="77777777" w:rsidR="00180F9F" w:rsidRDefault="00180F9F" w:rsidP="00180F9F">
                              <w:r>
                                <w:rPr>
                                  <w:color w:val="000000"/>
                                  <w:sz w:val="16"/>
                                  <w:szCs w:val="16"/>
                                </w:rPr>
                                <w:t>Current</w:t>
                              </w:r>
                            </w:p>
                          </w:txbxContent>
                        </wps:txbx>
                        <wps:bodyPr rot="0" vert="horz" wrap="none" lIns="0" tIns="0" rIns="0" bIns="0" anchor="t" anchorCtr="0" upright="1">
                          <a:spAutoFit/>
                        </wps:bodyPr>
                      </wps:wsp>
                      <wps:wsp>
                        <wps:cNvPr id="2511" name="Rectangle 256"/>
                        <wps:cNvSpPr>
                          <a:spLocks noChangeArrowheads="1"/>
                        </wps:cNvSpPr>
                        <wps:spPr bwMode="auto">
                          <a:xfrm>
                            <a:off x="1639" y="5150"/>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D53A92" w14:textId="77777777" w:rsidR="00180F9F" w:rsidRDefault="00180F9F" w:rsidP="00180F9F">
                              <w:r>
                                <w:rPr>
                                  <w:color w:val="000000"/>
                                  <w:sz w:val="16"/>
                                  <w:szCs w:val="16"/>
                                </w:rPr>
                                <w:t>Telemetry</w:t>
                              </w:r>
                            </w:p>
                          </w:txbxContent>
                        </wps:txbx>
                        <wps:bodyPr rot="0" vert="horz" wrap="none" lIns="0" tIns="0" rIns="0" bIns="0" anchor="t" anchorCtr="0" upright="1">
                          <a:spAutoFit/>
                        </wps:bodyPr>
                      </wps:wsp>
                      <wps:wsp>
                        <wps:cNvPr id="2512" name="Freeform 25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3" name="Rectangle 258"/>
                        <wps:cNvSpPr>
                          <a:spLocks noChangeArrowheads="1"/>
                        </wps:cNvSpPr>
                        <wps:spPr bwMode="auto">
                          <a:xfrm>
                            <a:off x="3960" y="4366"/>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4D2B9" w14:textId="77777777" w:rsidR="00180F9F" w:rsidRDefault="00180F9F" w:rsidP="00180F9F">
                              <w:r>
                                <w:rPr>
                                  <w:color w:val="000000"/>
                                  <w:sz w:val="18"/>
                                  <w:szCs w:val="18"/>
                                </w:rPr>
                                <w:t>HDL</w:t>
                              </w:r>
                            </w:p>
                          </w:txbxContent>
                        </wps:txbx>
                        <wps:bodyPr rot="0" vert="horz" wrap="none" lIns="0" tIns="0" rIns="0" bIns="0" anchor="t" anchorCtr="0" upright="1">
                          <a:spAutoFit/>
                        </wps:bodyPr>
                      </wps:wsp>
                      <wps:wsp>
                        <wps:cNvPr id="2514" name="Freeform 259"/>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5" name="Rectangle 260"/>
                        <wps:cNvSpPr>
                          <a:spLocks noChangeArrowheads="1"/>
                        </wps:cNvSpPr>
                        <wps:spPr bwMode="auto">
                          <a:xfrm>
                            <a:off x="3960" y="5805"/>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4DB53" w14:textId="77777777" w:rsidR="00180F9F" w:rsidRDefault="00180F9F" w:rsidP="00180F9F">
                              <w:r>
                                <w:rPr>
                                  <w:color w:val="000000"/>
                                  <w:sz w:val="18"/>
                                  <w:szCs w:val="18"/>
                                </w:rPr>
                                <w:t>LDL</w:t>
                              </w:r>
                            </w:p>
                          </w:txbxContent>
                        </wps:txbx>
                        <wps:bodyPr rot="0" vert="horz" wrap="square" lIns="0" tIns="0" rIns="0" bIns="0" anchor="t" anchorCtr="0" upright="1">
                          <a:noAutofit/>
                        </wps:bodyPr>
                      </wps:wsp>
                      <wps:wsp>
                        <wps:cNvPr id="2516" name="Freeform 261"/>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7" name="Rectangle 262"/>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ECA01" w14:textId="77777777" w:rsidR="00180F9F" w:rsidRDefault="00180F9F" w:rsidP="00180F9F">
                              <w:r>
                                <w:rPr>
                                  <w:color w:val="000000"/>
                                  <w:sz w:val="18"/>
                                  <w:szCs w:val="18"/>
                                </w:rPr>
                                <w:t>Ramp</w:t>
                              </w:r>
                            </w:p>
                          </w:txbxContent>
                        </wps:txbx>
                        <wps:bodyPr rot="0" vert="horz" wrap="none" lIns="0" tIns="0" rIns="0" bIns="0" anchor="t" anchorCtr="0" upright="1">
                          <a:spAutoFit/>
                        </wps:bodyPr>
                      </wps:wsp>
                      <wps:wsp>
                        <wps:cNvPr id="2518" name="Rectangle 263"/>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873D0" w14:textId="77777777" w:rsidR="00180F9F" w:rsidRDefault="00180F9F" w:rsidP="00180F9F">
                              <w:r>
                                <w:rPr>
                                  <w:color w:val="000000"/>
                                  <w:sz w:val="18"/>
                                  <w:szCs w:val="18"/>
                                </w:rPr>
                                <w:t>Rate</w:t>
                              </w:r>
                            </w:p>
                          </w:txbxContent>
                        </wps:txbx>
                        <wps:bodyPr rot="0" vert="horz" wrap="none" lIns="0" tIns="0" rIns="0" bIns="0" anchor="t" anchorCtr="0" upright="1">
                          <a:spAutoFit/>
                        </wps:bodyPr>
                      </wps:wsp>
                      <wps:wsp>
                        <wps:cNvPr id="2519" name="Rectangle 264"/>
                        <wps:cNvSpPr>
                          <a:spLocks noChangeArrowheads="1"/>
                        </wps:cNvSpPr>
                        <wps:spPr bwMode="auto">
                          <a:xfrm>
                            <a:off x="2683" y="7414"/>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FB851" w14:textId="77777777" w:rsidR="00180F9F" w:rsidRDefault="00180F9F" w:rsidP="00180F9F">
                              <w:r>
                                <w:rPr>
                                  <w:color w:val="000000"/>
                                  <w:sz w:val="18"/>
                                  <w:szCs w:val="18"/>
                                </w:rPr>
                                <w:t>5 Minutes</w:t>
                              </w:r>
                            </w:p>
                          </w:txbxContent>
                        </wps:txbx>
                        <wps:bodyPr rot="0" vert="horz" wrap="none" lIns="0" tIns="0" rIns="0" bIns="0" anchor="t" anchorCtr="0" upright="1">
                          <a:spAutoFit/>
                        </wps:bodyPr>
                      </wps:wsp>
                      <wps:wsp>
                        <wps:cNvPr id="2520" name="Rectangle 265"/>
                        <wps:cNvSpPr>
                          <a:spLocks noChangeArrowheads="1"/>
                        </wps:cNvSpPr>
                        <wps:spPr bwMode="auto">
                          <a:xfrm>
                            <a:off x="516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EFFC0" w14:textId="77777777" w:rsidR="00180F9F" w:rsidRDefault="00180F9F" w:rsidP="00180F9F"/>
                          </w:txbxContent>
                        </wps:txbx>
                        <wps:bodyPr rot="0" vert="horz" wrap="none" lIns="0" tIns="0" rIns="0" bIns="0" anchor="t" anchorCtr="0" upright="1">
                          <a:spAutoFit/>
                        </wps:bodyPr>
                      </wps:wsp>
                      <wps:wsp>
                        <wps:cNvPr id="2521" name="Rectangle 266"/>
                        <wps:cNvSpPr>
                          <a:spLocks noChangeArrowheads="1"/>
                        </wps:cNvSpPr>
                        <wps:spPr bwMode="auto">
                          <a:xfrm>
                            <a:off x="564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363A32" w14:textId="77777777" w:rsidR="00180F9F" w:rsidRDefault="00180F9F" w:rsidP="00180F9F"/>
                          </w:txbxContent>
                        </wps:txbx>
                        <wps:bodyPr rot="0" vert="horz" wrap="none" lIns="0" tIns="0" rIns="0" bIns="0" anchor="t" anchorCtr="0" upright="1">
                          <a:spAutoFit/>
                        </wps:bodyPr>
                      </wps:wsp>
                      <wps:wsp>
                        <wps:cNvPr id="2522" name="Rectangle 267"/>
                        <wps:cNvSpPr>
                          <a:spLocks noChangeArrowheads="1"/>
                        </wps:cNvSpPr>
                        <wps:spPr bwMode="auto">
                          <a:xfrm>
                            <a:off x="5711"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637B03" w14:textId="77777777" w:rsidR="00180F9F" w:rsidRDefault="00180F9F" w:rsidP="00180F9F"/>
                          </w:txbxContent>
                        </wps:txbx>
                        <wps:bodyPr rot="0" vert="horz" wrap="none" lIns="0" tIns="0" rIns="0" bIns="0" anchor="t" anchorCtr="0" upright="1">
                          <a:spAutoFit/>
                        </wps:bodyPr>
                      </wps:wsp>
                      <wps:wsp>
                        <wps:cNvPr id="2523" name="Rectangle 268"/>
                        <wps:cNvSpPr>
                          <a:spLocks noChangeArrowheads="1"/>
                        </wps:cNvSpPr>
                        <wps:spPr bwMode="auto">
                          <a:xfrm>
                            <a:off x="1940" y="2879"/>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2FCAE" w14:textId="77777777" w:rsidR="00180F9F" w:rsidRDefault="00180F9F" w:rsidP="00180F9F">
                              <w:pPr>
                                <w:rPr>
                                  <w:u w:val="single"/>
                                </w:rPr>
                              </w:pPr>
                              <w:r>
                                <w:rPr>
                                  <w:b/>
                                  <w:bCs/>
                                  <w:color w:val="000000"/>
                                  <w:u w:val="single"/>
                                </w:rPr>
                                <w:t>Generation</w:t>
                              </w:r>
                            </w:p>
                          </w:txbxContent>
                        </wps:txbx>
                        <wps:bodyPr rot="0" vert="horz" wrap="none" lIns="0" tIns="0" rIns="0" bIns="0" anchor="t" anchorCtr="0" upright="1">
                          <a:spAutoFit/>
                        </wps:bodyPr>
                      </wps:wsp>
                      <wps:wsp>
                        <wps:cNvPr id="2524" name="Freeform 26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5" name="Rectangle 270"/>
                        <wps:cNvSpPr>
                          <a:spLocks noChangeArrowheads="1"/>
                        </wps:cNvSpPr>
                        <wps:spPr bwMode="auto">
                          <a:xfrm>
                            <a:off x="5866" y="6825"/>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469D8" w14:textId="77777777" w:rsidR="00180F9F" w:rsidRDefault="00180F9F" w:rsidP="00180F9F"/>
                          </w:txbxContent>
                        </wps:txbx>
                        <wps:bodyPr rot="0" vert="horz" wrap="none" lIns="0" tIns="0" rIns="0" bIns="0" anchor="t" anchorCtr="0" upright="1">
                          <a:spAutoFit/>
                        </wps:bodyPr>
                      </wps:wsp>
                      <wps:wsp>
                        <wps:cNvPr id="2526" name="Freeform 271"/>
                        <wps:cNvSpPr>
                          <a:spLocks noEditPoints="1"/>
                        </wps:cNvSpPr>
                        <wps:spPr bwMode="auto">
                          <a:xfrm>
                            <a:off x="6660" y="3944"/>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7" name="Freeform 272"/>
                        <wps:cNvSpPr>
                          <a:spLocks noEditPoints="1"/>
                        </wps:cNvSpPr>
                        <wps:spPr bwMode="auto">
                          <a:xfrm>
                            <a:off x="6660" y="5744"/>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04" name="Rectangle 273"/>
                        <wps:cNvSpPr>
                          <a:spLocks noChangeArrowheads="1"/>
                        </wps:cNvSpPr>
                        <wps:spPr bwMode="auto">
                          <a:xfrm>
                            <a:off x="9253" y="5769"/>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D33A6" w14:textId="77777777" w:rsidR="00180F9F" w:rsidRDefault="00180F9F" w:rsidP="00180F9F">
                              <w:r>
                                <w:rPr>
                                  <w:color w:val="000000"/>
                                  <w:sz w:val="16"/>
                                  <w:szCs w:val="16"/>
                                </w:rPr>
                                <w:t>Quantity</w:t>
                              </w:r>
                            </w:p>
                          </w:txbxContent>
                        </wps:txbx>
                        <wps:bodyPr rot="0" vert="horz" wrap="none" lIns="0" tIns="0" rIns="0" bIns="0" anchor="t" anchorCtr="0" upright="1">
                          <a:spAutoFit/>
                        </wps:bodyPr>
                      </wps:wsp>
                      <wps:wsp>
                        <wps:cNvPr id="3105" name="Freeform 274"/>
                        <wps:cNvSpPr>
                          <a:spLocks/>
                        </wps:cNvSpPr>
                        <wps:spPr bwMode="auto">
                          <a:xfrm>
                            <a:off x="6660" y="4640"/>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6" name="Rectangle 275"/>
                        <wps:cNvSpPr>
                          <a:spLocks noChangeArrowheads="1"/>
                        </wps:cNvSpPr>
                        <wps:spPr bwMode="auto">
                          <a:xfrm>
                            <a:off x="6908" y="4403"/>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33946" w14:textId="77777777" w:rsidR="00180F9F" w:rsidRDefault="00180F9F" w:rsidP="00180F9F">
                              <w:r>
                                <w:rPr>
                                  <w:color w:val="000000"/>
                                  <w:sz w:val="16"/>
                                  <w:szCs w:val="16"/>
                                </w:rPr>
                                <w:t>Offer Curve Generation</w:t>
                              </w:r>
                            </w:p>
                          </w:txbxContent>
                        </wps:txbx>
                        <wps:bodyPr rot="0" vert="horz" wrap="none" lIns="0" tIns="0" rIns="0" bIns="0" anchor="t" anchorCtr="0" upright="1">
                          <a:spAutoFit/>
                        </wps:bodyPr>
                      </wps:wsp>
                      <wps:wsp>
                        <wps:cNvPr id="3107" name="Line 276"/>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8" name="Line 277"/>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9" name="Rectangle 278"/>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0" name="Rectangle 279"/>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927B2" w14:textId="77777777" w:rsidR="00180F9F" w:rsidRDefault="00180F9F" w:rsidP="00180F9F">
                              <w:r>
                                <w:rPr>
                                  <w:color w:val="000000"/>
                                  <w:sz w:val="12"/>
                                  <w:szCs w:val="12"/>
                                </w:rPr>
                                <w:t>LSL</w:t>
                              </w:r>
                            </w:p>
                          </w:txbxContent>
                        </wps:txbx>
                        <wps:bodyPr rot="0" vert="horz" wrap="none" lIns="0" tIns="0" rIns="0" bIns="0" anchor="t" anchorCtr="0" upright="1">
                          <a:spAutoFit/>
                        </wps:bodyPr>
                      </wps:wsp>
                      <wps:wsp>
                        <wps:cNvPr id="3111" name="Rectangle 280"/>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2" name="Rectangle 281"/>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949567" w14:textId="77777777" w:rsidR="00180F9F" w:rsidRDefault="00180F9F" w:rsidP="00180F9F">
                              <w:r>
                                <w:rPr>
                                  <w:color w:val="000000"/>
                                  <w:sz w:val="12"/>
                                  <w:szCs w:val="12"/>
                                </w:rPr>
                                <w:t>HSL</w:t>
                              </w:r>
                            </w:p>
                          </w:txbxContent>
                        </wps:txbx>
                        <wps:bodyPr rot="0" vert="horz" wrap="none" lIns="0" tIns="0" rIns="0" bIns="0" anchor="t" anchorCtr="0" upright="1">
                          <a:spAutoFit/>
                        </wps:bodyPr>
                      </wps:wsp>
                      <wpg:grpSp>
                        <wpg:cNvPr id="3113" name="Group 282"/>
                        <wpg:cNvGrpSpPr>
                          <a:grpSpLocks/>
                        </wpg:cNvGrpSpPr>
                        <wpg:grpSpPr bwMode="auto">
                          <a:xfrm>
                            <a:off x="2419" y="3529"/>
                            <a:ext cx="1343" cy="3634"/>
                            <a:chOff x="2419" y="2729"/>
                            <a:chExt cx="1343" cy="3634"/>
                          </a:xfrm>
                        </wpg:grpSpPr>
                        <wps:wsp>
                          <wps:cNvPr id="3114" name="Rectangle 28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5" name="Rectangle 28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16" name="Freeform 285"/>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17" name="Group 286"/>
                        <wpg:cNvGrpSpPr>
                          <a:grpSpLocks/>
                        </wpg:cNvGrpSpPr>
                        <wpg:grpSpPr bwMode="auto">
                          <a:xfrm>
                            <a:off x="2419" y="6647"/>
                            <a:ext cx="1343" cy="569"/>
                            <a:chOff x="2419" y="6363"/>
                            <a:chExt cx="1343" cy="569"/>
                          </a:xfrm>
                        </wpg:grpSpPr>
                        <wps:wsp>
                          <wps:cNvPr id="3118" name="Rectangle 28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9" name="Rectangle 28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0" name="Rectangle 289"/>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48408" w14:textId="77777777" w:rsidR="00180F9F" w:rsidRDefault="00180F9F" w:rsidP="00180F9F">
                              <w:r>
                                <w:rPr>
                                  <w:color w:val="000000"/>
                                  <w:sz w:val="18"/>
                                  <w:szCs w:val="18"/>
                                </w:rPr>
                                <w:t>-</w:t>
                              </w:r>
                            </w:p>
                          </w:txbxContent>
                        </wps:txbx>
                        <wps:bodyPr rot="0" vert="horz" wrap="none" lIns="0" tIns="0" rIns="0" bIns="0" anchor="t" anchorCtr="0" upright="1">
                          <a:spAutoFit/>
                        </wps:bodyPr>
                      </wps:wsp>
                      <wpg:grpSp>
                        <wpg:cNvPr id="3121" name="Group 290"/>
                        <wpg:cNvGrpSpPr>
                          <a:grpSpLocks/>
                        </wpg:cNvGrpSpPr>
                        <wpg:grpSpPr bwMode="auto">
                          <a:xfrm>
                            <a:off x="2419" y="4330"/>
                            <a:ext cx="1343" cy="1855"/>
                            <a:chOff x="2419" y="3530"/>
                            <a:chExt cx="1343" cy="1855"/>
                          </a:xfrm>
                        </wpg:grpSpPr>
                        <wps:wsp>
                          <wps:cNvPr id="3122" name="Rectangle 29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3" name="Rectangle 29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4" name="Rectangle 293"/>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A0B3D"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3125" name="Rectangle 294"/>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DDEF4" w14:textId="77777777" w:rsidR="00180F9F" w:rsidRDefault="00180F9F" w:rsidP="00180F9F">
                              <w:r>
                                <w:rPr>
                                  <w:color w:val="000000"/>
                                  <w:sz w:val="18"/>
                                  <w:szCs w:val="18"/>
                                </w:rPr>
                                <w:t>-</w:t>
                              </w:r>
                            </w:p>
                          </w:txbxContent>
                        </wps:txbx>
                        <wps:bodyPr rot="0" vert="horz" wrap="none" lIns="0" tIns="0" rIns="0" bIns="0" anchor="t" anchorCtr="0" upright="1">
                          <a:spAutoFit/>
                        </wps:bodyPr>
                      </wps:wsp>
                      <wpg:grpSp>
                        <wpg:cNvPr id="3126" name="Group 295"/>
                        <wpg:cNvGrpSpPr>
                          <a:grpSpLocks/>
                        </wpg:cNvGrpSpPr>
                        <wpg:grpSpPr bwMode="auto">
                          <a:xfrm>
                            <a:off x="2472" y="3584"/>
                            <a:ext cx="1169" cy="652"/>
                            <a:chOff x="2472" y="2784"/>
                            <a:chExt cx="1169" cy="652"/>
                          </a:xfrm>
                        </wpg:grpSpPr>
                        <wps:wsp>
                          <wps:cNvPr id="3127" name="Freeform 296"/>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8" name="Freeform 297"/>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9" name="Rectangle 298"/>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F0E89" w14:textId="77777777" w:rsidR="00180F9F" w:rsidRDefault="00180F9F" w:rsidP="00180F9F">
                              <w:r>
                                <w:rPr>
                                  <w:color w:val="000000"/>
                                  <w:sz w:val="16"/>
                                  <w:szCs w:val="16"/>
                                </w:rPr>
                                <w:t xml:space="preserve">Generation </w:t>
                              </w:r>
                            </w:p>
                          </w:txbxContent>
                        </wps:txbx>
                        <wps:bodyPr rot="0" vert="horz" wrap="none" lIns="0" tIns="0" rIns="0" bIns="0" anchor="t" anchorCtr="0" upright="1">
                          <a:spAutoFit/>
                        </wps:bodyPr>
                      </wps:wsp>
                      <wps:wsp>
                        <wps:cNvPr id="3130" name="Rectangle 299"/>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8D53B8" w14:textId="77777777" w:rsidR="00180F9F" w:rsidRDefault="00180F9F" w:rsidP="00180F9F">
                              <w:r>
                                <w:rPr>
                                  <w:color w:val="000000"/>
                                  <w:sz w:val="16"/>
                                  <w:szCs w:val="16"/>
                                </w:rPr>
                                <w:t>Increase</w:t>
                              </w:r>
                            </w:p>
                          </w:txbxContent>
                        </wps:txbx>
                        <wps:bodyPr rot="0" vert="horz" wrap="none" lIns="0" tIns="0" rIns="0" bIns="0" anchor="t" anchorCtr="0" upright="1">
                          <a:spAutoFit/>
                        </wps:bodyPr>
                      </wps:wsp>
                      <wpg:grpSp>
                        <wpg:cNvPr id="3131" name="Group 300"/>
                        <wpg:cNvGrpSpPr>
                          <a:grpSpLocks/>
                        </wpg:cNvGrpSpPr>
                        <wpg:grpSpPr bwMode="auto">
                          <a:xfrm>
                            <a:off x="2499" y="5744"/>
                            <a:ext cx="1169" cy="712"/>
                            <a:chOff x="2499" y="5460"/>
                            <a:chExt cx="1169" cy="712"/>
                          </a:xfrm>
                        </wpg:grpSpPr>
                        <wps:wsp>
                          <wps:cNvPr id="3132" name="Freeform 301"/>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3" name="Freeform 302"/>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34" name="Rectangle 303"/>
                        <wps:cNvSpPr>
                          <a:spLocks noChangeArrowheads="1"/>
                        </wps:cNvSpPr>
                        <wps:spPr bwMode="auto">
                          <a:xfrm>
                            <a:off x="2718" y="5839"/>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D18B4A" w14:textId="77777777" w:rsidR="00180F9F" w:rsidRDefault="00180F9F" w:rsidP="00180F9F"/>
                          </w:txbxContent>
                        </wps:txbx>
                        <wps:bodyPr rot="0" vert="horz" wrap="none" lIns="0" tIns="0" rIns="0" bIns="0" anchor="t" anchorCtr="0" upright="1">
                          <a:spAutoFit/>
                        </wps:bodyPr>
                      </wps:wsp>
                      <wps:wsp>
                        <wps:cNvPr id="3135" name="Rectangle 304"/>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980BB" w14:textId="77777777" w:rsidR="00180F9F" w:rsidRDefault="00180F9F" w:rsidP="00180F9F"/>
                          </w:txbxContent>
                        </wps:txbx>
                        <wps:bodyPr rot="0" vert="horz" wrap="none" lIns="0" tIns="0" rIns="0" bIns="0" anchor="t" anchorCtr="0" upright="1">
                          <a:spAutoFit/>
                        </wps:bodyPr>
                      </wps:wsp>
                      <wps:wsp>
                        <wps:cNvPr id="3136" name="Rectangle 305"/>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C6086" w14:textId="77777777" w:rsidR="00180F9F" w:rsidRDefault="00180F9F" w:rsidP="00180F9F">
                              <w:r>
                                <w:rPr>
                                  <w:color w:val="000000"/>
                                  <w:sz w:val="16"/>
                                  <w:szCs w:val="16"/>
                                </w:rPr>
                                <w:t xml:space="preserve"> </w:t>
                              </w:r>
                            </w:p>
                          </w:txbxContent>
                        </wps:txbx>
                        <wps:bodyPr rot="0" vert="horz" wrap="none" lIns="0" tIns="0" rIns="0" bIns="0" anchor="t" anchorCtr="0" upright="1">
                          <a:spAutoFit/>
                        </wps:bodyPr>
                      </wps:wsp>
                      <wps:wsp>
                        <wps:cNvPr id="3137" name="Line 306"/>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38" name="Freeform 30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39" name="Freeform 308"/>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0" name="Freeform 309"/>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1" name="Rectangle 310"/>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FBF50" w14:textId="77777777" w:rsidR="00180F9F" w:rsidRDefault="00180F9F" w:rsidP="00180F9F">
                              <w:r>
                                <w:rPr>
                                  <w:color w:val="000000"/>
                                  <w:sz w:val="18"/>
                                  <w:szCs w:val="18"/>
                                </w:rPr>
                                <w:t>Ramp</w:t>
                              </w:r>
                            </w:p>
                          </w:txbxContent>
                        </wps:txbx>
                        <wps:bodyPr rot="0" vert="horz" wrap="none" lIns="0" tIns="0" rIns="0" bIns="0" anchor="t" anchorCtr="0" upright="1">
                          <a:spAutoFit/>
                        </wps:bodyPr>
                      </wps:wsp>
                      <wps:wsp>
                        <wps:cNvPr id="3142" name="Rectangle 311"/>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DB103D" w14:textId="77777777" w:rsidR="00180F9F" w:rsidRDefault="00180F9F" w:rsidP="00180F9F">
                              <w:r>
                                <w:rPr>
                                  <w:color w:val="000000"/>
                                  <w:sz w:val="18"/>
                                  <w:szCs w:val="18"/>
                                </w:rPr>
                                <w:t>Rate</w:t>
                              </w:r>
                            </w:p>
                          </w:txbxContent>
                        </wps:txbx>
                        <wps:bodyPr rot="0" vert="horz" wrap="none" lIns="0" tIns="0" rIns="0" bIns="0" anchor="t" anchorCtr="0" upright="1">
                          <a:spAutoFit/>
                        </wps:bodyPr>
                      </wps:wsp>
                      <wps:wsp>
                        <wps:cNvPr id="3143" name="Rectangle 312"/>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AEC7F" w14:textId="77777777" w:rsidR="00180F9F" w:rsidRDefault="00180F9F" w:rsidP="00180F9F">
                              <w:r>
                                <w:rPr>
                                  <w:color w:val="000000"/>
                                  <w:sz w:val="18"/>
                                  <w:szCs w:val="18"/>
                                </w:rPr>
                                <w:t>5 Minutes</w:t>
                              </w:r>
                            </w:p>
                          </w:txbxContent>
                        </wps:txbx>
                        <wps:bodyPr rot="0" vert="horz" wrap="none" lIns="0" tIns="0" rIns="0" bIns="0" anchor="t" anchorCtr="0" upright="1">
                          <a:spAutoFit/>
                        </wps:bodyPr>
                      </wps:wsp>
                      <wps:wsp>
                        <wps:cNvPr id="3144" name="Rectangle 313"/>
                        <wps:cNvSpPr>
                          <a:spLocks noChangeArrowheads="1"/>
                        </wps:cNvSpPr>
                        <wps:spPr bwMode="auto">
                          <a:xfrm>
                            <a:off x="5940" y="7544"/>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F9330" w14:textId="77777777" w:rsidR="00180F9F" w:rsidRDefault="00180F9F" w:rsidP="00180F9F"/>
                          </w:txbxContent>
                        </wps:txbx>
                        <wps:bodyPr rot="0" vert="horz" wrap="none" lIns="0" tIns="0" rIns="0" bIns="0" anchor="t" anchorCtr="0" upright="1">
                          <a:spAutoFit/>
                        </wps:bodyPr>
                      </wps:wsp>
                      <wps:wsp>
                        <wps:cNvPr id="3145" name="Rectangle 314"/>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E641E" w14:textId="77777777" w:rsidR="00180F9F" w:rsidRDefault="00180F9F" w:rsidP="00180F9F"/>
                          </w:txbxContent>
                        </wps:txbx>
                        <wps:bodyPr rot="0" vert="horz" wrap="none" lIns="0" tIns="0" rIns="0" bIns="0" anchor="t" anchorCtr="0" upright="1">
                          <a:spAutoFit/>
                        </wps:bodyPr>
                      </wps:wsp>
                      <wps:wsp>
                        <wps:cNvPr id="3146" name="Rectangle 315"/>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397E9" w14:textId="77777777" w:rsidR="00180F9F" w:rsidRDefault="00180F9F" w:rsidP="00180F9F"/>
                          </w:txbxContent>
                        </wps:txbx>
                        <wps:bodyPr rot="0" vert="horz" wrap="none" lIns="0" tIns="0" rIns="0" bIns="0" anchor="t" anchorCtr="0" upright="1">
                          <a:spAutoFit/>
                        </wps:bodyPr>
                      </wps:wsp>
                      <wps:wsp>
                        <wps:cNvPr id="3147" name="Freeform 316"/>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48" name="Group 317"/>
                        <wpg:cNvGrpSpPr>
                          <a:grpSpLocks/>
                        </wpg:cNvGrpSpPr>
                        <wpg:grpSpPr bwMode="auto">
                          <a:xfrm>
                            <a:off x="2419" y="3529"/>
                            <a:ext cx="1343" cy="3634"/>
                            <a:chOff x="2419" y="2729"/>
                            <a:chExt cx="1343" cy="3634"/>
                          </a:xfrm>
                        </wpg:grpSpPr>
                        <wps:wsp>
                          <wps:cNvPr id="3149" name="Rectangle 31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0" name="Rectangle 31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51" name="Group 320"/>
                        <wpg:cNvGrpSpPr>
                          <a:grpSpLocks/>
                        </wpg:cNvGrpSpPr>
                        <wpg:grpSpPr bwMode="auto">
                          <a:xfrm>
                            <a:off x="2419" y="6705"/>
                            <a:ext cx="1343" cy="511"/>
                            <a:chOff x="2419" y="6363"/>
                            <a:chExt cx="1343" cy="569"/>
                          </a:xfrm>
                        </wpg:grpSpPr>
                        <wps:wsp>
                          <wps:cNvPr id="3152" name="Rectangle 32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3" name="Rectangle 32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4" name="Rectangle 323"/>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7844A"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3155" name="Rectangle 324"/>
                        <wps:cNvSpPr>
                          <a:spLocks noChangeArrowheads="1"/>
                        </wps:cNvSpPr>
                        <wps:spPr bwMode="auto">
                          <a:xfrm flipH="1">
                            <a:off x="2079" y="7160"/>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7AB8AA" w14:textId="77777777" w:rsidR="00180F9F" w:rsidRDefault="00180F9F" w:rsidP="00180F9F">
                              <w:r>
                                <w:rPr>
                                  <w:color w:val="000000"/>
                                  <w:sz w:val="18"/>
                                  <w:szCs w:val="18"/>
                                </w:rPr>
                                <w:t>0</w:t>
                              </w:r>
                            </w:p>
                          </w:txbxContent>
                        </wps:txbx>
                        <wps:bodyPr rot="0" vert="horz" wrap="square" lIns="0" tIns="0" rIns="0" bIns="0" anchor="t" anchorCtr="0" upright="1">
                          <a:noAutofit/>
                        </wps:bodyPr>
                      </wps:wsp>
                      <wpg:grpSp>
                        <wpg:cNvPr id="3156" name="Group 325"/>
                        <wpg:cNvGrpSpPr>
                          <a:grpSpLocks/>
                        </wpg:cNvGrpSpPr>
                        <wpg:grpSpPr bwMode="auto">
                          <a:xfrm>
                            <a:off x="2419" y="4330"/>
                            <a:ext cx="1343" cy="1655"/>
                            <a:chOff x="2419" y="3530"/>
                            <a:chExt cx="1343" cy="1855"/>
                          </a:xfrm>
                        </wpg:grpSpPr>
                        <wps:wsp>
                          <wps:cNvPr id="3157" name="Rectangle 32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8" name="Rectangle 32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9" name="Rectangle 328"/>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0B2AEC"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3160" name="Rectangle 329"/>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7A8DCD" w14:textId="77777777" w:rsidR="00180F9F" w:rsidRDefault="00180F9F" w:rsidP="00180F9F">
                              <w:r>
                                <w:rPr>
                                  <w:color w:val="000000"/>
                                  <w:sz w:val="18"/>
                                  <w:szCs w:val="18"/>
                                </w:rPr>
                                <w:t>-</w:t>
                              </w:r>
                            </w:p>
                          </w:txbxContent>
                        </wps:txbx>
                        <wps:bodyPr rot="0" vert="horz" wrap="none" lIns="0" tIns="0" rIns="0" bIns="0" anchor="t" anchorCtr="0" upright="1">
                          <a:spAutoFit/>
                        </wps:bodyPr>
                      </wps:wsp>
                      <wpg:grpSp>
                        <wpg:cNvPr id="3161" name="Group 330"/>
                        <wpg:cNvGrpSpPr>
                          <a:grpSpLocks/>
                        </wpg:cNvGrpSpPr>
                        <wpg:grpSpPr bwMode="auto">
                          <a:xfrm>
                            <a:off x="2472" y="3584"/>
                            <a:ext cx="1169" cy="652"/>
                            <a:chOff x="2472" y="2784"/>
                            <a:chExt cx="1169" cy="652"/>
                          </a:xfrm>
                        </wpg:grpSpPr>
                        <wps:wsp>
                          <wps:cNvPr id="3162" name="Freeform 33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3" name="Freeform 33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4" name="Rectangle 333"/>
                        <wps:cNvSpPr>
                          <a:spLocks noChangeArrowheads="1"/>
                        </wps:cNvSpPr>
                        <wps:spPr bwMode="auto">
                          <a:xfrm>
                            <a:off x="2700" y="3740"/>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EEB29" w14:textId="77777777" w:rsidR="00180F9F" w:rsidRDefault="00180F9F" w:rsidP="00180F9F">
                              <w:r>
                                <w:rPr>
                                  <w:color w:val="000000"/>
                                  <w:sz w:val="16"/>
                                  <w:szCs w:val="16"/>
                                </w:rPr>
                                <w:t xml:space="preserve"> </w:t>
                              </w:r>
                            </w:p>
                          </w:txbxContent>
                        </wps:txbx>
                        <wps:bodyPr rot="0" vert="horz" wrap="none" lIns="0" tIns="0" rIns="0" bIns="0" anchor="t" anchorCtr="0" upright="1">
                          <a:spAutoFit/>
                        </wps:bodyPr>
                      </wps:wsp>
                      <wps:wsp>
                        <wps:cNvPr id="3165" name="Rectangle 334"/>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B036C5" w14:textId="77777777" w:rsidR="00180F9F" w:rsidRDefault="00180F9F" w:rsidP="00180F9F">
                              <w:r>
                                <w:rPr>
                                  <w:color w:val="000000"/>
                                  <w:sz w:val="16"/>
                                  <w:szCs w:val="16"/>
                                </w:rPr>
                                <w:t>Increase</w:t>
                              </w:r>
                            </w:p>
                          </w:txbxContent>
                        </wps:txbx>
                        <wps:bodyPr rot="0" vert="horz" wrap="none" lIns="0" tIns="0" rIns="0" bIns="0" anchor="t" anchorCtr="0" upright="1">
                          <a:spAutoFit/>
                        </wps:bodyPr>
                      </wps:wsp>
                      <wpg:grpSp>
                        <wpg:cNvPr id="3166" name="Group 335"/>
                        <wpg:cNvGrpSpPr>
                          <a:grpSpLocks/>
                        </wpg:cNvGrpSpPr>
                        <wpg:grpSpPr bwMode="auto">
                          <a:xfrm>
                            <a:off x="2499" y="6165"/>
                            <a:ext cx="1169" cy="540"/>
                            <a:chOff x="2499" y="5460"/>
                            <a:chExt cx="1169" cy="712"/>
                          </a:xfrm>
                        </wpg:grpSpPr>
                        <wps:wsp>
                          <wps:cNvPr id="3167" name="Freeform 33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8" name="Freeform 33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9" name="Rectangle 338"/>
                        <wps:cNvSpPr>
                          <a:spLocks noChangeArrowheads="1"/>
                        </wps:cNvSpPr>
                        <wps:spPr bwMode="auto">
                          <a:xfrm>
                            <a:off x="2700" y="616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20A39" w14:textId="77777777" w:rsidR="00180F9F" w:rsidRDefault="00180F9F" w:rsidP="00180F9F">
                              <w:r>
                                <w:rPr>
                                  <w:color w:val="000000"/>
                                  <w:sz w:val="16"/>
                                  <w:szCs w:val="16"/>
                                </w:rPr>
                                <w:t xml:space="preserve">Generation </w:t>
                              </w:r>
                            </w:p>
                          </w:txbxContent>
                        </wps:txbx>
                        <wps:bodyPr rot="0" vert="horz" wrap="none" lIns="0" tIns="0" rIns="0" bIns="0" anchor="t" anchorCtr="0" upright="1">
                          <a:spAutoFit/>
                        </wps:bodyPr>
                      </wps:wsp>
                      <wps:wsp>
                        <wps:cNvPr id="3170" name="Rectangle 339"/>
                        <wps:cNvSpPr>
                          <a:spLocks noChangeArrowheads="1"/>
                        </wps:cNvSpPr>
                        <wps:spPr bwMode="auto">
                          <a:xfrm>
                            <a:off x="2700" y="634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BEDA7E" w14:textId="77777777" w:rsidR="00180F9F" w:rsidRDefault="00180F9F" w:rsidP="00180F9F">
                              <w:r>
                                <w:rPr>
                                  <w:color w:val="000000"/>
                                  <w:sz w:val="16"/>
                                  <w:szCs w:val="16"/>
                                </w:rPr>
                                <w:t>Decrease</w:t>
                              </w:r>
                            </w:p>
                          </w:txbxContent>
                        </wps:txbx>
                        <wps:bodyPr rot="0" vert="horz" wrap="none" lIns="0" tIns="0" rIns="0" bIns="0" anchor="t" anchorCtr="0" upright="1">
                          <a:spAutoFit/>
                        </wps:bodyPr>
                      </wps:wsp>
                      <wps:wsp>
                        <wps:cNvPr id="3171" name="Line 340"/>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72" name="Freeform 341"/>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3" name="Freeform 342"/>
                        <wps:cNvSpPr>
                          <a:spLocks noEditPoints="1"/>
                        </wps:cNvSpPr>
                        <wps:spPr bwMode="auto">
                          <a:xfrm>
                            <a:off x="2340" y="5180"/>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4" name="Freeform 343"/>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5" name="Rectangle 344"/>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0C693" w14:textId="77777777" w:rsidR="00180F9F" w:rsidRDefault="00180F9F" w:rsidP="00180F9F">
                              <w:r>
                                <w:rPr>
                                  <w:color w:val="000000"/>
                                  <w:sz w:val="18"/>
                                  <w:szCs w:val="18"/>
                                </w:rPr>
                                <w:t>Ramp</w:t>
                              </w:r>
                            </w:p>
                          </w:txbxContent>
                        </wps:txbx>
                        <wps:bodyPr rot="0" vert="horz" wrap="none" lIns="0" tIns="0" rIns="0" bIns="0" anchor="t" anchorCtr="0" upright="1">
                          <a:spAutoFit/>
                        </wps:bodyPr>
                      </wps:wsp>
                      <wps:wsp>
                        <wps:cNvPr id="3176" name="Rectangle 345"/>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ED516" w14:textId="77777777" w:rsidR="00180F9F" w:rsidRDefault="00180F9F" w:rsidP="00180F9F">
                              <w:r>
                                <w:rPr>
                                  <w:color w:val="000000"/>
                                  <w:sz w:val="18"/>
                                  <w:szCs w:val="18"/>
                                </w:rPr>
                                <w:t>Rate</w:t>
                              </w:r>
                            </w:p>
                          </w:txbxContent>
                        </wps:txbx>
                        <wps:bodyPr rot="0" vert="horz" wrap="none" lIns="0" tIns="0" rIns="0" bIns="0" anchor="t" anchorCtr="0" upright="1">
                          <a:spAutoFit/>
                        </wps:bodyPr>
                      </wps:wsp>
                      <wps:wsp>
                        <wps:cNvPr id="3177" name="Rectangle 346"/>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1851C" w14:textId="77777777" w:rsidR="00180F9F" w:rsidRDefault="00180F9F" w:rsidP="00180F9F">
                              <w:r>
                                <w:rPr>
                                  <w:color w:val="000000"/>
                                  <w:sz w:val="18"/>
                                  <w:szCs w:val="18"/>
                                </w:rPr>
                                <w:t>5 Minutes</w:t>
                              </w:r>
                            </w:p>
                          </w:txbxContent>
                        </wps:txbx>
                        <wps:bodyPr rot="0" vert="horz" wrap="none" lIns="0" tIns="0" rIns="0" bIns="0" anchor="t" anchorCtr="0" upright="1">
                          <a:spAutoFit/>
                        </wps:bodyPr>
                      </wps:wsp>
                      <wps:wsp>
                        <wps:cNvPr id="3178" name="Rectangle 347"/>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C4E07" w14:textId="77777777" w:rsidR="00180F9F" w:rsidRDefault="00180F9F" w:rsidP="00180F9F"/>
                          </w:txbxContent>
                        </wps:txbx>
                        <wps:bodyPr rot="0" vert="horz" wrap="none" lIns="0" tIns="0" rIns="0" bIns="0" anchor="t" anchorCtr="0" upright="1">
                          <a:spAutoFit/>
                        </wps:bodyPr>
                      </wps:wsp>
                      <wps:wsp>
                        <wps:cNvPr id="3179" name="Rectangle 348"/>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A27A2" w14:textId="77777777" w:rsidR="00180F9F" w:rsidRDefault="00180F9F" w:rsidP="00180F9F"/>
                          </w:txbxContent>
                        </wps:txbx>
                        <wps:bodyPr rot="0" vert="horz" wrap="none" lIns="0" tIns="0" rIns="0" bIns="0" anchor="t" anchorCtr="0" upright="1">
                          <a:spAutoFit/>
                        </wps:bodyPr>
                      </wps:wsp>
                      <wps:wsp>
                        <wps:cNvPr id="3180" name="Freeform 34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1" name="Freeform 350"/>
                        <wps:cNvSpPr>
                          <a:spLocks noEditPoints="1"/>
                        </wps:cNvSpPr>
                        <wps:spPr bwMode="auto">
                          <a:xfrm>
                            <a:off x="5400" y="3764"/>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2" name="Rectangle 351"/>
                        <wps:cNvSpPr>
                          <a:spLocks noChangeArrowheads="1"/>
                        </wps:cNvSpPr>
                        <wps:spPr bwMode="auto">
                          <a:xfrm rot="-5400000">
                            <a:off x="6012" y="5025"/>
                            <a:ext cx="276"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F111A" w14:textId="77777777" w:rsidR="00180F9F" w:rsidRDefault="00180F9F" w:rsidP="00180F9F"/>
                          </w:txbxContent>
                        </wps:txbx>
                        <wps:bodyPr rot="0" vert="horz" wrap="none" lIns="0" tIns="0" rIns="0" bIns="0" anchor="t" anchorCtr="0" upright="1">
                          <a:spAutoFit/>
                        </wps:bodyPr>
                      </wps:wsp>
                      <wps:wsp>
                        <wps:cNvPr id="3183" name="Rectangle 352"/>
                        <wps:cNvSpPr>
                          <a:spLocks noChangeArrowheads="1"/>
                        </wps:cNvSpPr>
                        <wps:spPr bwMode="auto">
                          <a:xfrm>
                            <a:off x="3960" y="598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FBC1B" w14:textId="77777777" w:rsidR="00180F9F" w:rsidRDefault="00180F9F" w:rsidP="00180F9F">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2B08228" id="Group 212" o:spid="_x0000_s1026" style="position:absolute;margin-left:16.9pt;margin-top:11.5pt;width:420.5pt;height:243.1pt;z-index:251659264" coordorigin="1639,2879" coordsize="8410,4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">
                <v:line id="Line 213" o:spid="_x0000_s1027"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" strokeweight=".65pt">
                  <v:stroke endcap="round"/>
                </v:line>
                <v:line id="Line 214" o:spid="_x0000_s1028"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" strokeweight=".65pt">
                  <v:stroke endcap="round"/>
                </v:line>
                <v:rect id="Rectangle 215" o:spid="_x0000_s1029"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" stroked="f"/>
                <v:rect id="Rectangle 216" o:spid="_x0000_s1030"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" filled="f" stroked="f">
                  <v:textbox style="mso-fit-shape-to-text:t" inset="0,0,0,0">
                    <w:txbxContent>
                      <w:p w14:paraId="3ED54E00" w14:textId="77777777" w:rsidR="00180F9F" w:rsidRDefault="00180F9F" w:rsidP="00180F9F">
                        <w:r>
                          <w:rPr>
                            <w:color w:val="000000"/>
                            <w:sz w:val="12"/>
                            <w:szCs w:val="12"/>
                          </w:rPr>
                          <w:t>LSL</w:t>
                        </w:r>
                      </w:p>
                    </w:txbxContent>
                  </v:textbox>
                </v:rect>
                <v:rect id="Rectangle 217" o:spid="_x0000_s1031"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" stroked="f"/>
                <v:rect id="Rectangle 218" o:spid="_x0000_s1032"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" filled="f" stroked="f">
                  <v:textbox style="mso-fit-shape-to-text:t" inset="0,0,0,0">
                    <w:txbxContent>
                      <w:p w14:paraId="181E3A2F" w14:textId="77777777" w:rsidR="00180F9F" w:rsidRDefault="00180F9F" w:rsidP="00180F9F">
                        <w:r>
                          <w:rPr>
                            <w:color w:val="000000"/>
                            <w:sz w:val="12"/>
                            <w:szCs w:val="12"/>
                          </w:rPr>
                          <w:t>HSL</w:t>
                        </w:r>
                      </w:p>
                    </w:txbxContent>
                  </v:textbox>
                </v:rect>
                <v:group id="Group 219" o:spid="_x0000_s1033"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">
                  <v:rect id="Rectangle 220" o:spid="_x0000_s1034"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" fillcolor="#bbe0e3" stroked="f"/>
                  <v:rect id="Rectangle 221" o:spid="_x0000_s1035"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" filled="f" strokeweight=".65pt">
                    <v:stroke endcap="round"/>
                  </v:rect>
                </v:group>
                <v:shape id="Freeform 222" o:spid="_x0000_s1036"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" path="m,34r6512,l6512,68,,68,,34xm6493,r111,51l6493,102,6493,xe" fillcolor="black" strokeweight=".1pt">
                  <v:stroke joinstyle="bevel"/>
                  <v:path arrowok="t" o:connecttype="custom" o:connectlocs="0,34;6512,34;6512,68;0,68;0,34;6493,0;6604,51;6493,102;6493,0" o:connectangles="0,0,0,0,0,0,0,0,0"/>
                  <o:lock v:ext="edit" verticies="t"/>
                </v:shape>
                <v:rect id="Rectangle 223" o:spid="_x0000_s1037" style="position:absolute;left:9446;top:7096;width:507;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" filled="f" stroked="f">
                  <v:textbox style="mso-fit-shape-to-text:t" inset="0,0,0,0">
                    <w:txbxContent>
                      <w:p w14:paraId="5AAACAEE" w14:textId="77777777" w:rsidR="00180F9F" w:rsidRDefault="00180F9F" w:rsidP="00180F9F">
                        <w:r>
                          <w:rPr>
                            <w:color w:val="000000"/>
                          </w:rPr>
                          <w:t>Time</w:t>
                        </w:r>
                      </w:p>
                    </w:txbxContent>
                  </v:textbox>
                </v:rect>
                <v:group id="Group 224" o:spid="_x0000_s1038"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">
                  <v:rect id="Rectangle 225" o:spid="_x0000_s1039"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" fillcolor="#099" stroked="f"/>
                  <v:rect id="Rectangle 226" o:spid="_x0000_s1040"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" filled="f" strokeweight=".65pt">
                    <v:stroke endcap="round"/>
                  </v:rect>
                </v:group>
                <v:rect id="Rectangle 227" o:spid="_x0000_s1041" style="position:absolute;left:1840;top:6519;width:32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" filled="f" stroked="f">
                  <v:textbox style="mso-fit-shape-to-text:t" inset="0,0,0,0">
                    <w:txbxContent>
                      <w:p w14:paraId="6537EC98" w14:textId="77777777" w:rsidR="00180F9F" w:rsidRDefault="00180F9F" w:rsidP="00180F9F">
                        <w:r>
                          <w:rPr>
                            <w:color w:val="000000"/>
                            <w:sz w:val="18"/>
                            <w:szCs w:val="18"/>
                          </w:rPr>
                          <w:t>LSL</w:t>
                        </w:r>
                      </w:p>
                    </w:txbxContent>
                  </v:textbox>
                </v:rect>
                <v:rect id="Rectangle 228" o:spid="_x0000_s1042"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" filled="f" stroked="f">
                  <v:textbox style="mso-fit-shape-to-text:t" inset="0,0,0,0">
                    <w:txbxContent>
                      <w:p w14:paraId="2D7C5EC8" w14:textId="77777777" w:rsidR="00180F9F" w:rsidRDefault="00180F9F" w:rsidP="00180F9F">
                        <w:r>
                          <w:rPr>
                            <w:color w:val="000000"/>
                            <w:sz w:val="18"/>
                            <w:szCs w:val="18"/>
                          </w:rPr>
                          <w:t>-</w:t>
                        </w:r>
                      </w:p>
                    </w:txbxContent>
                  </v:textbox>
                </v:rect>
                <v:rect id="Rectangle 229" o:spid="_x0000_s1043" style="position:absolute;left:2160;top:7343;width:189;height:179;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" filled="f" stroked="f">
                  <v:textbox inset="0,0,0,0">
                    <w:txbxContent>
                      <w:p w14:paraId="174CF726" w14:textId="77777777" w:rsidR="00180F9F" w:rsidRDefault="00180F9F" w:rsidP="00180F9F"/>
                    </w:txbxContent>
                  </v:textbox>
                </v:rect>
                <v:group id="Group 230" o:spid="_x0000_s104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">
                  <v:rect id="Rectangle 231" o:spid="_x0000_s104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" fillcolor="#ff9" stroked="f"/>
                  <v:rect id="Rectangle 232" o:spid="_x0000_s104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" filled="f" strokeweight=".65pt">
                    <v:stroke endcap="round"/>
                  </v:rect>
                </v:group>
                <v:rect id="Rectangle 233" o:spid="_x0000_s1047" style="position:absolute;left:1731;top:6053;width:451;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" filled="f" stroked="f">
                  <v:textbox style="mso-fit-shape-to-text:t" inset="0,0,0,0">
                    <w:txbxContent>
                      <w:p w14:paraId="7EB23422" w14:textId="77777777" w:rsidR="00180F9F" w:rsidRDefault="00180F9F" w:rsidP="00180F9F">
                        <w:r>
                          <w:rPr>
                            <w:color w:val="000000"/>
                            <w:sz w:val="18"/>
                            <w:szCs w:val="18"/>
                          </w:rPr>
                          <w:t>LASL</w:t>
                        </w:r>
                      </w:p>
                    </w:txbxContent>
                  </v:textbox>
                </v:rect>
                <v:rect id="Rectangle 234" o:spid="_x0000_s1048"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" filled="f" stroked="f">
                  <v:textbox style="mso-fit-shape-to-text:t" inset="0,0,0,0">
                    <w:txbxContent>
                      <w:p w14:paraId="1586F98F" w14:textId="77777777" w:rsidR="00180F9F" w:rsidRDefault="00180F9F" w:rsidP="00180F9F">
                        <w:r>
                          <w:rPr>
                            <w:color w:val="000000"/>
                            <w:sz w:val="18"/>
                            <w:szCs w:val="18"/>
                          </w:rPr>
                          <w:t>-</w:t>
                        </w:r>
                      </w:p>
                    </w:txbxContent>
                  </v:textbox>
                </v:rect>
                <v:rect id="Rectangle 235" o:spid="_x0000_s1049" style="position:absolute;left:1698;top:4199;width:47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" filled="f" stroked="f">
                  <v:textbox style="mso-fit-shape-to-text:t" inset="0,0,0,0">
                    <w:txbxContent>
                      <w:p w14:paraId="7620AA81" w14:textId="77777777" w:rsidR="00180F9F" w:rsidRDefault="00180F9F" w:rsidP="00180F9F">
                        <w:r>
                          <w:rPr>
                            <w:color w:val="000000"/>
                            <w:sz w:val="18"/>
                            <w:szCs w:val="18"/>
                          </w:rPr>
                          <w:t>HASL</w:t>
                        </w:r>
                      </w:p>
                    </w:txbxContent>
                  </v:textbox>
                </v:rect>
                <v:rect id="Rectangle 236" o:spid="_x0000_s1050"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" filled="f" stroked="f">
                  <v:textbox style="mso-fit-shape-to-text:t" inset="0,0,0,0">
                    <w:txbxContent>
                      <w:p w14:paraId="5E3A029C" w14:textId="77777777" w:rsidR="00180F9F" w:rsidRDefault="00180F9F" w:rsidP="00180F9F">
                        <w:r>
                          <w:rPr>
                            <w:color w:val="000000"/>
                            <w:sz w:val="18"/>
                            <w:szCs w:val="18"/>
                          </w:rPr>
                          <w:t>-</w:t>
                        </w:r>
                      </w:p>
                    </w:txbxContent>
                  </v:textbox>
                </v:rect>
                <v:group id="Group 237" o:spid="_x0000_s1051"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">
                  <v:shape id="Freeform 238" o:spid="_x0000_s105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39" o:spid="_x0000_s105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" path="m,202r95,l95,652r979,l1074,202r95,l585,,,202xe" filled="f" strokeweight=".65pt">
                    <v:stroke endcap="round"/>
                    <v:path arrowok="t" o:connecttype="custom" o:connectlocs="0,202;95,202;95,652;1074,652;1074,202;1169,202;585,0;0,202" o:connectangles="0,0,0,0,0,0,0,0"/>
                  </v:shape>
                </v:group>
                <v:rect id="Rectangle 240" o:spid="_x0000_s1054"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" filled="f" stroked="f">
                  <v:textbox style="mso-fit-shape-to-text:t" inset="0,0,0,0">
                    <w:txbxContent>
                      <w:p w14:paraId="7282FC4D" w14:textId="77777777" w:rsidR="00180F9F" w:rsidRDefault="00180F9F" w:rsidP="00180F9F">
                        <w:r>
                          <w:rPr>
                            <w:color w:val="000000"/>
                            <w:sz w:val="16"/>
                            <w:szCs w:val="16"/>
                          </w:rPr>
                          <w:t xml:space="preserve">Generation </w:t>
                        </w:r>
                      </w:p>
                    </w:txbxContent>
                  </v:textbox>
                </v:rect>
                <v:rect id="Rectangle 241" o:spid="_x0000_s1055"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" filled="f" stroked="f">
                  <v:textbox style="mso-fit-shape-to-text:t" inset="0,0,0,0">
                    <w:txbxContent>
                      <w:p w14:paraId="261609D0" w14:textId="77777777" w:rsidR="00180F9F" w:rsidRDefault="00180F9F" w:rsidP="00180F9F">
                        <w:r>
                          <w:rPr>
                            <w:color w:val="000000"/>
                            <w:sz w:val="16"/>
                            <w:szCs w:val="16"/>
                          </w:rPr>
                          <w:t>Increase</w:t>
                        </w:r>
                      </w:p>
                    </w:txbxContent>
                  </v:textbox>
                </v:rect>
                <v:group id="Group 242" o:spid="_x0000_s1056"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">
                  <v:shape id="Freeform 243" o:spid="_x0000_s105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" path="m,444r110,l110,r949,l1059,444r110,l584,712,,444xe" fillcolor="#bbe0e3" stroked="f">
                    <v:path arrowok="t" o:connecttype="custom" o:connectlocs="0,444;110,444;110,0;1059,0;1059,444;1169,444;584,712;0,444" o:connectangles="0,0,0,0,0,0,0,0"/>
                  </v:shape>
                  <v:shape id="Freeform 244" o:spid="_x0000_s105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245" o:spid="_x0000_s1059" style="position:absolute;left:2718;top:5839;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mJUvwAAAN0AAAAPAAAAZHJzL2Rvd25yZXYueG1sRE/LagIx&#10;FN0L/YdwC+406YA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DWymJUvwAAAN0AAAAPAAAAAAAA&#10;AAAAAAAAAAcCAABkcnMvZG93bnJldi54bWxQSwUGAAAAAAMAAwC3AAAA8wIAAAAA&#10;" filled="f" stroked="f">
                  <v:textbox style="mso-fit-shape-to-text:t" inset="0,0,0,0">
                    <w:txbxContent>
                      <w:p w14:paraId="36834382" w14:textId="77777777" w:rsidR="00180F9F" w:rsidRDefault="00180F9F" w:rsidP="00180F9F">
                        <w:r>
                          <w:rPr>
                            <w:color w:val="000000"/>
                            <w:sz w:val="16"/>
                            <w:szCs w:val="16"/>
                          </w:rPr>
                          <w:t xml:space="preserve"> </w:t>
                        </w:r>
                      </w:p>
                    </w:txbxContent>
                  </v:textbox>
                </v:rect>
                <v:rect id="Rectangle 246" o:spid="_x0000_s1060"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" filled="f" stroked="f">
                  <v:textbox style="mso-fit-shape-to-text:t" inset="0,0,0,0">
                    <w:txbxContent>
                      <w:p w14:paraId="64C1AEFC" w14:textId="77777777" w:rsidR="00180F9F" w:rsidRDefault="00180F9F" w:rsidP="00180F9F"/>
                    </w:txbxContent>
                  </v:textbox>
                </v:rect>
                <v:rect id="Rectangle 247" o:spid="_x0000_s1061" style="position:absolute;left:3960;top:6166;width:54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Fm4wgAAAN0AAAAPAAAAZHJzL2Rvd25yZXYueG1sRI/dagIx&#10;FITvhb5DOIXeadIFRV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BJVFm4wgAAAN0AAAAPAAAA&#10;AAAAAAAAAAAAAAcCAABkcnMvZG93bnJldi54bWxQSwUGAAAAAAMAAwC3AAAA9gIAAAAA&#10;" filled="f" stroked="f">
                  <v:textbox style="mso-fit-shape-to-text:t" inset="0,0,0,0">
                    <w:txbxContent>
                      <w:p w14:paraId="7562F4CD" w14:textId="77777777" w:rsidR="00180F9F" w:rsidRDefault="00180F9F" w:rsidP="00180F9F">
                        <w:r>
                          <w:rPr>
                            <w:color w:val="000000"/>
                            <w:sz w:val="16"/>
                            <w:szCs w:val="16"/>
                          </w:rPr>
                          <w:t xml:space="preserve">Services </w:t>
                        </w:r>
                      </w:p>
                    </w:txbxContent>
                  </v:textbox>
                </v:rect>
                <v:rect id="Rectangle 248" o:spid="_x0000_s1062" style="position:absolute;left:3960;top:6345;width:92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PwjwwAAAN0AAAAPAAAAZHJzL2Rvd25yZXYueG1sRI/dagIx&#10;FITvC75DOELvauIW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Jhj8I8MAAADdAAAADwAA&#10;AAAAAAAAAAAAAAAHAgAAZHJzL2Rvd25yZXYueG1sUEsFBgAAAAADAAMAtwAAAPcCAAAAAA==&#10;" filled="f" stroked="f">
                  <v:textbox style="mso-fit-shape-to-text:t" inset="0,0,0,0">
                    <w:txbxContent>
                      <w:p w14:paraId="705654F4" w14:textId="77777777" w:rsidR="00180F9F" w:rsidRDefault="00180F9F" w:rsidP="00180F9F">
                        <w:r>
                          <w:rPr>
                            <w:color w:val="000000"/>
                            <w:sz w:val="16"/>
                            <w:szCs w:val="16"/>
                          </w:rPr>
                          <w:t xml:space="preserve">Provided: Reg </w:t>
                        </w:r>
                      </w:p>
                    </w:txbxContent>
                  </v:textbox>
                </v:rect>
                <v:rect id="Rectangle 249" o:spid="_x0000_s1063" style="position:absolute;left:3960;top:6525;width:392;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WRXwwAAAN0AAAAPAAAAZHJzL2Rvd25yZXYueG1sRI/dagIx&#10;FITvC75DOELvauJS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qfFkV8MAAADdAAAADwAA&#10;AAAAAAAAAAAAAAAHAgAAZHJzL2Rvd25yZXYueG1sUEsFBgAAAAADAAMAtwAAAPcCAAAAAA==&#10;" filled="f" stroked="f">
                  <v:textbox style="mso-fit-shape-to-text:t" inset="0,0,0,0">
                    <w:txbxContent>
                      <w:p w14:paraId="3B0617D7" w14:textId="77777777" w:rsidR="00180F9F" w:rsidRDefault="00180F9F" w:rsidP="00180F9F">
                        <w:r>
                          <w:rPr>
                            <w:color w:val="000000"/>
                            <w:sz w:val="16"/>
                            <w:szCs w:val="16"/>
                          </w:rPr>
                          <w:t>Down</w:t>
                        </w:r>
                      </w:p>
                    </w:txbxContent>
                  </v:textbox>
                </v:rect>
                <v:rect id="Rectangle 250" o:spid="_x0000_s1064" style="position:absolute;left:3839;top:3575;width:1196;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cHMwwAAAN0AAAAPAAAAZHJzL2Rvd25yZXYueG1sRI/dagIx&#10;FITvhb5DOIXeadIFRb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xr3BzMMAAADdAAAADwAA&#10;AAAAAAAAAAAAAAAHAgAAZHJzL2Rvd25yZXYueG1sUEsFBgAAAAADAAMAtwAAAPcCAAAAAA==&#10;" filled="f" stroked="f">
                  <v:textbox style="mso-fit-shape-to-text:t" inset="0,0,0,0">
                    <w:txbxContent>
                      <w:p w14:paraId="73CD6F0A" w14:textId="77777777" w:rsidR="00180F9F" w:rsidRDefault="00180F9F" w:rsidP="00180F9F">
                        <w:r>
                          <w:rPr>
                            <w:color w:val="000000"/>
                            <w:sz w:val="16"/>
                            <w:szCs w:val="16"/>
                          </w:rPr>
                          <w:t xml:space="preserve">Provided: Reg Up, </w:t>
                        </w:r>
                      </w:p>
                    </w:txbxContent>
                  </v:textbox>
                </v:rect>
                <v:rect id="Rectangle 251" o:spid="_x0000_s1065" style="position:absolute;left:3839;top:3757;width:148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" filled="f" stroked="f">
                  <v:textbox style="mso-fit-shape-to-text:t" inset="0,0,0,0">
                    <w:txbxContent>
                      <w:p w14:paraId="2B29CDF7" w14:textId="77777777" w:rsidR="00180F9F" w:rsidRDefault="00180F9F" w:rsidP="00180F9F">
                        <w:r>
                          <w:rPr>
                            <w:color w:val="000000"/>
                            <w:sz w:val="16"/>
                            <w:szCs w:val="16"/>
                          </w:rPr>
                          <w:t xml:space="preserve">RRS, ECRS, Non-Spin </w:t>
                        </w:r>
                      </w:p>
                    </w:txbxContent>
                  </v:textbox>
                </v:rect>
                <v:rect id="Rectangle 252" o:spid="_x0000_s1066"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" filled="f" stroked="f">
                  <v:textbox style="mso-fit-shape-to-text:t" inset="0,0,0,0">
                    <w:txbxContent>
                      <w:p w14:paraId="7DCF55F7" w14:textId="77777777" w:rsidR="00180F9F" w:rsidRDefault="00180F9F" w:rsidP="00180F9F">
                        <w:r>
                          <w:rPr>
                            <w:color w:val="000000"/>
                            <w:sz w:val="16"/>
                            <w:szCs w:val="16"/>
                          </w:rPr>
                          <w:t xml:space="preserve"> </w:t>
                        </w:r>
                      </w:p>
                    </w:txbxContent>
                  </v:textbox>
                </v:rect>
                <v:rect id="Rectangle 253" o:spid="_x0000_s1067" style="position:absolute;left:3839;top:3939;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" filled="f" stroked="f">
                  <v:textbox style="mso-fit-shape-to-text:t" inset="0,0,0,0">
                    <w:txbxContent>
                      <w:p w14:paraId="1621F1C0" w14:textId="77777777" w:rsidR="00180F9F" w:rsidRDefault="00180F9F" w:rsidP="00180F9F"/>
                    </w:txbxContent>
                  </v:textbox>
                </v:rect>
                <v:line id="Line 254" o:spid="_x0000_s1068"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" strokeweight="1.85pt"/>
                <v:rect id="Rectangle 255" o:spid="_x0000_s1069" style="position:absolute;left:1728;top:4970;width:48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" filled="f" stroked="f">
                  <v:textbox style="mso-fit-shape-to-text:t" inset="0,0,0,0">
                    <w:txbxContent>
                      <w:p w14:paraId="2F440088" w14:textId="77777777" w:rsidR="00180F9F" w:rsidRDefault="00180F9F" w:rsidP="00180F9F">
                        <w:r>
                          <w:rPr>
                            <w:color w:val="000000"/>
                            <w:sz w:val="16"/>
                            <w:szCs w:val="16"/>
                          </w:rPr>
                          <w:t>Current</w:t>
                        </w:r>
                      </w:p>
                    </w:txbxContent>
                  </v:textbox>
                </v:rect>
                <v:rect id="Rectangle 256" o:spid="_x0000_s1070" style="position:absolute;left:1639;top:5150;width:658;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" filled="f" stroked="f">
                  <v:textbox style="mso-fit-shape-to-text:t" inset="0,0,0,0">
                    <w:txbxContent>
                      <w:p w14:paraId="5ED53A92" w14:textId="77777777" w:rsidR="00180F9F" w:rsidRDefault="00180F9F" w:rsidP="00180F9F">
                        <w:r>
                          <w:rPr>
                            <w:color w:val="000000"/>
                            <w:sz w:val="16"/>
                            <w:szCs w:val="16"/>
                          </w:rPr>
                          <w:t>Telemetry</w:t>
                        </w:r>
                      </w:p>
                    </w:txbxContent>
                  </v:textbox>
                </v:rect>
                <v:shape id="Freeform 257" o:spid="_x0000_s107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258" o:spid="_x0000_s1072" style="position:absolute;left:3960;top:4366;width:37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Wr+wwAAAN0AAAAPAAAAZHJzL2Rvd25yZXYueG1sRI/dagIx&#10;FITvC75DOIJ3NetKi6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o8Fq/sMAAADdAAAADwAA&#10;AAAAAAAAAAAAAAAHAgAAZHJzL2Rvd25yZXYueG1sUEsFBgAAAAADAAMAtwAAAPcCAAAAAA==&#10;" filled="f" stroked="f">
                  <v:textbox style="mso-fit-shape-to-text:t" inset="0,0,0,0">
                    <w:txbxContent>
                      <w:p w14:paraId="3534D2B9" w14:textId="77777777" w:rsidR="00180F9F" w:rsidRDefault="00180F9F" w:rsidP="00180F9F">
                        <w:r>
                          <w:rPr>
                            <w:color w:val="000000"/>
                            <w:sz w:val="18"/>
                            <w:szCs w:val="18"/>
                          </w:rPr>
                          <w:t>HDL</w:t>
                        </w:r>
                      </w:p>
                    </w:txbxContent>
                  </v:textbox>
                </v:rect>
                <v:shape id="Freeform 259" o:spid="_x0000_s1073"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260" o:spid="_x0000_s1074" style="position:absolute;left:3960;top:5805;width:53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" filled="f" stroked="f">
                  <v:textbox inset="0,0,0,0">
                    <w:txbxContent>
                      <w:p w14:paraId="4684DB53" w14:textId="77777777" w:rsidR="00180F9F" w:rsidRDefault="00180F9F" w:rsidP="00180F9F">
                        <w:r>
                          <w:rPr>
                            <w:color w:val="000000"/>
                            <w:sz w:val="18"/>
                            <w:szCs w:val="18"/>
                          </w:rPr>
                          <w:t>LDL</w:t>
                        </w:r>
                      </w:p>
                    </w:txbxContent>
                  </v:textbox>
                </v:rect>
                <v:shape id="Freeform 261" o:spid="_x0000_s1075"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262" o:spid="_x0000_s1076"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" filled="f" stroked="f">
                  <v:textbox style="mso-fit-shape-to-text:t" inset="0,0,0,0">
                    <w:txbxContent>
                      <w:p w14:paraId="71DECA01" w14:textId="77777777" w:rsidR="00180F9F" w:rsidRDefault="00180F9F" w:rsidP="00180F9F">
                        <w:r>
                          <w:rPr>
                            <w:color w:val="000000"/>
                            <w:sz w:val="18"/>
                            <w:szCs w:val="18"/>
                          </w:rPr>
                          <w:t>Ramp</w:t>
                        </w:r>
                      </w:p>
                    </w:txbxContent>
                  </v:textbox>
                </v:rect>
                <v:rect id="Rectangle 263" o:spid="_x0000_s1077"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" filled="f" stroked="f">
                  <v:textbox style="mso-fit-shape-to-text:t" inset="0,0,0,0">
                    <w:txbxContent>
                      <w:p w14:paraId="0AF873D0" w14:textId="77777777" w:rsidR="00180F9F" w:rsidRDefault="00180F9F" w:rsidP="00180F9F">
                        <w:r>
                          <w:rPr>
                            <w:color w:val="000000"/>
                            <w:sz w:val="18"/>
                            <w:szCs w:val="18"/>
                          </w:rPr>
                          <w:t>Rate</w:t>
                        </w:r>
                      </w:p>
                    </w:txbxContent>
                  </v:textbox>
                </v:rect>
                <v:rect id="Rectangle 264" o:spid="_x0000_s1078" style="position:absolute;left:2683;top:7414;width:726;height:2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" filled="f" stroked="f">
                  <v:textbox style="mso-fit-shape-to-text:t" inset="0,0,0,0">
                    <w:txbxContent>
                      <w:p w14:paraId="787FB851" w14:textId="77777777" w:rsidR="00180F9F" w:rsidRDefault="00180F9F" w:rsidP="00180F9F">
                        <w:r>
                          <w:rPr>
                            <w:color w:val="000000"/>
                            <w:sz w:val="18"/>
                            <w:szCs w:val="18"/>
                          </w:rPr>
                          <w:t>5 Minutes</w:t>
                        </w:r>
                      </w:p>
                    </w:txbxContent>
                  </v:textbox>
                </v:rect>
                <v:rect id="Rectangle 265" o:spid="_x0000_s1079" style="position:absolute;left:516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" filled="f" stroked="f">
                  <v:textbox style="mso-fit-shape-to-text:t" inset="0,0,0,0">
                    <w:txbxContent>
                      <w:p w14:paraId="56CEFFC0" w14:textId="77777777" w:rsidR="00180F9F" w:rsidRDefault="00180F9F" w:rsidP="00180F9F"/>
                    </w:txbxContent>
                  </v:textbox>
                </v:rect>
                <v:rect id="Rectangle 266" o:spid="_x0000_s1080" style="position:absolute;left:564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" filled="f" stroked="f">
                  <v:textbox style="mso-fit-shape-to-text:t" inset="0,0,0,0">
                    <w:txbxContent>
                      <w:p w14:paraId="5E363A32" w14:textId="77777777" w:rsidR="00180F9F" w:rsidRDefault="00180F9F" w:rsidP="00180F9F"/>
                    </w:txbxContent>
                  </v:textbox>
                </v:rect>
                <v:rect id="Rectangle 267" o:spid="_x0000_s1081" style="position:absolute;left:5711;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" filled="f" stroked="f">
                  <v:textbox style="mso-fit-shape-to-text:t" inset="0,0,0,0">
                    <w:txbxContent>
                      <w:p w14:paraId="61637B03" w14:textId="77777777" w:rsidR="00180F9F" w:rsidRDefault="00180F9F" w:rsidP="00180F9F"/>
                    </w:txbxContent>
                  </v:textbox>
                </v:rect>
                <v:rect id="Rectangle 268" o:spid="_x0000_s1082" style="position:absolute;left:1940;top:2879;width:1160;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" filled="f" stroked="f">
                  <v:textbox style="mso-fit-shape-to-text:t" inset="0,0,0,0">
                    <w:txbxContent>
                      <w:p w14:paraId="4072FCAE" w14:textId="77777777" w:rsidR="00180F9F" w:rsidRDefault="00180F9F" w:rsidP="00180F9F">
                        <w:pPr>
                          <w:rPr>
                            <w:u w:val="single"/>
                          </w:rPr>
                        </w:pPr>
                        <w:r>
                          <w:rPr>
                            <w:b/>
                            <w:bCs/>
                            <w:color w:val="000000"/>
                            <w:u w:val="single"/>
                          </w:rPr>
                          <w:t>Generation</w:t>
                        </w:r>
                      </w:p>
                    </w:txbxContent>
                  </v:textbox>
                </v:rect>
                <v:shape id="Freeform 269" o:spid="_x0000_s108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270" o:spid="_x0000_s1084" style="position:absolute;left:5866;top:6825;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" filled="f" stroked="f">
                  <v:textbox style="mso-fit-shape-to-text:t" inset="0,0,0,0">
                    <w:txbxContent>
                      <w:p w14:paraId="165469D8" w14:textId="77777777" w:rsidR="00180F9F" w:rsidRDefault="00180F9F" w:rsidP="00180F9F"/>
                    </w:txbxContent>
                  </v:textbox>
                </v:rect>
                <v:shape id="Freeform 271" o:spid="_x0000_s1085" style="position:absolute;left:6660;top:3944;width:98;height:174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272" o:spid="_x0000_s1086" style="position:absolute;left:6660;top:5744;width:2595;height:91;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273" o:spid="_x0000_s1087" style="position:absolute;left:9253;top:5769;width:56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" filled="f" stroked="f">
                  <v:textbox style="mso-fit-shape-to-text:t" inset="0,0,0,0">
                    <w:txbxContent>
                      <w:p w14:paraId="3F6D33A6" w14:textId="77777777" w:rsidR="00180F9F" w:rsidRDefault="00180F9F" w:rsidP="00180F9F">
                        <w:r>
                          <w:rPr>
                            <w:color w:val="000000"/>
                            <w:sz w:val="16"/>
                            <w:szCs w:val="16"/>
                          </w:rPr>
                          <w:t>Quantity</w:t>
                        </w:r>
                      </w:p>
                    </w:txbxContent>
                  </v:textbox>
                </v:rect>
                <v:shape id="Freeform 274" o:spid="_x0000_s1088" style="position:absolute;left:6660;top:4640;width:1941;height:1133;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" path="m,1133c229,1079,1045,988,1368,798,1692,609,1823,167,1941,e" filled="f" strokecolor="#339" strokeweight="1.85pt">
                  <v:path arrowok="t" o:connecttype="custom" o:connectlocs="0,1133;1368,798;1941,0" o:connectangles="0,0,0"/>
                </v:shape>
                <v:rect id="Rectangle 275" o:spid="_x0000_s1089" style="position:absolute;left:6908;top:4403;width:152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" filled="f" stroked="f">
                  <v:textbox style="mso-fit-shape-to-text:t" inset="0,0,0,0">
                    <w:txbxContent>
                      <w:p w14:paraId="5B633946" w14:textId="77777777" w:rsidR="00180F9F" w:rsidRDefault="00180F9F" w:rsidP="00180F9F">
                        <w:r>
                          <w:rPr>
                            <w:color w:val="000000"/>
                            <w:sz w:val="16"/>
                            <w:szCs w:val="16"/>
                          </w:rPr>
                          <w:t>Offer Curve Generation</w:t>
                        </w:r>
                      </w:p>
                    </w:txbxContent>
                  </v:textbox>
                </v:rect>
                <v:line id="Line 276" o:spid="_x0000_s1090"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" strokeweight=".65pt">
                  <v:stroke endcap="round"/>
                </v:line>
                <v:line id="Line 277" o:spid="_x0000_s1091"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" strokeweight=".65pt">
                  <v:stroke endcap="round"/>
                </v:line>
                <v:rect id="Rectangle 278" o:spid="_x0000_s1092"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" stroked="f"/>
                <v:rect id="Rectangle 279" o:spid="_x0000_s1093"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" filled="f" stroked="f">
                  <v:textbox style="mso-fit-shape-to-text:t" inset="0,0,0,0">
                    <w:txbxContent>
                      <w:p w14:paraId="089927B2" w14:textId="77777777" w:rsidR="00180F9F" w:rsidRDefault="00180F9F" w:rsidP="00180F9F">
                        <w:r>
                          <w:rPr>
                            <w:color w:val="000000"/>
                            <w:sz w:val="12"/>
                            <w:szCs w:val="12"/>
                          </w:rPr>
                          <w:t>LSL</w:t>
                        </w:r>
                      </w:p>
                    </w:txbxContent>
                  </v:textbox>
                </v:rect>
                <v:rect id="Rectangle 280" o:spid="_x0000_s1094"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" stroked="f"/>
                <v:rect id="Rectangle 281" o:spid="_x0000_s1095"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" filled="f" stroked="f">
                  <v:textbox style="mso-fit-shape-to-text:t" inset="0,0,0,0">
                    <w:txbxContent>
                      <w:p w14:paraId="76949567" w14:textId="77777777" w:rsidR="00180F9F" w:rsidRDefault="00180F9F" w:rsidP="00180F9F">
                        <w:r>
                          <w:rPr>
                            <w:color w:val="000000"/>
                            <w:sz w:val="12"/>
                            <w:szCs w:val="12"/>
                          </w:rPr>
                          <w:t>HSL</w:t>
                        </w:r>
                      </w:p>
                    </w:txbxContent>
                  </v:textbox>
                </v:rect>
                <v:group id="Group 282" o:spid="_x0000_s1096"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">
                  <v:rect id="Rectangle 283" o:spid="_x0000_s1097"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" fillcolor="#bbe0e3" stroked="f"/>
                  <v:rect id="Rectangle 284" o:spid="_x0000_s1098"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" filled="f" strokeweight=".65pt">
                    <v:stroke endcap="round"/>
                  </v:rect>
                </v:group>
                <v:shape id="Freeform 285" o:spid="_x0000_s1099"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" path="m,34r6512,l6512,68,,68,,34xm6493,r111,51l6493,102,6493,xe" fillcolor="black" strokeweight=".1pt">
                  <v:stroke joinstyle="bevel"/>
                  <v:path arrowok="t" o:connecttype="custom" o:connectlocs="0,34;6512,34;6512,68;0,68;0,34;6493,0;6604,51;6493,102;6493,0" o:connectangles="0,0,0,0,0,0,0,0,0"/>
                  <o:lock v:ext="edit" verticies="t"/>
                </v:shape>
                <v:group id="Group 286" o:spid="_x0000_s1100"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">
                  <v:rect id="Rectangle 287" o:spid="_x0000_s1101"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" fillcolor="#099" stroked="f"/>
                  <v:rect id="Rectangle 288" o:spid="_x0000_s1102"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" filled="f" strokeweight=".65pt">
                    <v:stroke endcap="round"/>
                  </v:rect>
                </v:group>
                <v:rect id="Rectangle 289" o:spid="_x0000_s1103"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" filled="f" stroked="f">
                  <v:textbox style="mso-fit-shape-to-text:t" inset="0,0,0,0">
                    <w:txbxContent>
                      <w:p w14:paraId="3D348408" w14:textId="77777777" w:rsidR="00180F9F" w:rsidRDefault="00180F9F" w:rsidP="00180F9F">
                        <w:r>
                          <w:rPr>
                            <w:color w:val="000000"/>
                            <w:sz w:val="18"/>
                            <w:szCs w:val="18"/>
                          </w:rPr>
                          <w:t>-</w:t>
                        </w:r>
                      </w:p>
                    </w:txbxContent>
                  </v:textbox>
                </v:rect>
                <v:group id="Group 290" o:spid="_x0000_s110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">
                  <v:rect id="Rectangle 291" o:spid="_x0000_s110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" fillcolor="#ff9" stroked="f"/>
                  <v:rect id="Rectangle 292" o:spid="_x0000_s110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" filled="f" strokeweight=".65pt">
                    <v:stroke endcap="round"/>
                  </v:rect>
                </v:group>
                <v:rect id="Rectangle 293" o:spid="_x0000_s1107"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G+XwwAAAN0AAAAPAAAAZHJzL2Rvd25yZXYueG1sRI/dagIx&#10;FITvC75DOIJ3Netaiq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ERBvl8MAAADdAAAADwAA&#10;AAAAAAAAAAAAAAAHAgAAZHJzL2Rvd25yZXYueG1sUEsFBgAAAAADAAMAtwAAAPcCAAAAAA==&#10;" filled="f" stroked="f">
                  <v:textbox style="mso-fit-shape-to-text:t" inset="0,0,0,0">
                    <w:txbxContent>
                      <w:p w14:paraId="22BA0B3D" w14:textId="77777777" w:rsidR="00180F9F" w:rsidRDefault="00180F9F" w:rsidP="00180F9F">
                        <w:r>
                          <w:rPr>
                            <w:color w:val="000000"/>
                            <w:sz w:val="18"/>
                            <w:szCs w:val="18"/>
                          </w:rPr>
                          <w:t>-</w:t>
                        </w:r>
                      </w:p>
                    </w:txbxContent>
                  </v:textbox>
                </v:rect>
                <v:rect id="Rectangle 294" o:spid="_x0000_s1108"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oMwwAAAN0AAAAPAAAAZHJzL2Rvd25yZXYueG1sRI/dagIx&#10;FITvC75DOIJ3NetKi6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flzKDMMAAADdAAAADwAA&#10;AAAAAAAAAAAAAAAHAgAAZHJzL2Rvd25yZXYueG1sUEsFBgAAAAADAAMAtwAAAPcCAAAAAA==&#10;" filled="f" stroked="f">
                  <v:textbox style="mso-fit-shape-to-text:t" inset="0,0,0,0">
                    <w:txbxContent>
                      <w:p w14:paraId="564DDEF4" w14:textId="77777777" w:rsidR="00180F9F" w:rsidRDefault="00180F9F" w:rsidP="00180F9F">
                        <w:r>
                          <w:rPr>
                            <w:color w:val="000000"/>
                            <w:sz w:val="18"/>
                            <w:szCs w:val="18"/>
                          </w:rPr>
                          <w:t>-</w:t>
                        </w:r>
                      </w:p>
                    </w:txbxContent>
                  </v:textbox>
                </v:rect>
                <v:group id="Group 295" o:spid="_x0000_s1109"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">
                  <v:shape id="Freeform 296" o:spid="_x0000_s1110"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97" o:spid="_x0000_s1111"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" path="m,202r95,l95,652r979,l1074,202r95,l585,,,202xe" filled="f" strokeweight=".65pt">
                    <v:stroke endcap="round"/>
                    <v:path arrowok="t" o:connecttype="custom" o:connectlocs="0,202;95,202;95,652;1074,652;1074,202;1169,202;585,0;0,202" o:connectangles="0,0,0,0,0,0,0,0"/>
                  </v:shape>
                </v:group>
                <v:rect id="Rectangle 298" o:spid="_x0000_s1112"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" filled="f" stroked="f">
                  <v:textbox style="mso-fit-shape-to-text:t" inset="0,0,0,0">
                    <w:txbxContent>
                      <w:p w14:paraId="046F0E89" w14:textId="77777777" w:rsidR="00180F9F" w:rsidRDefault="00180F9F" w:rsidP="00180F9F">
                        <w:r>
                          <w:rPr>
                            <w:color w:val="000000"/>
                            <w:sz w:val="16"/>
                            <w:szCs w:val="16"/>
                          </w:rPr>
                          <w:t xml:space="preserve">Generation </w:t>
                        </w:r>
                      </w:p>
                    </w:txbxContent>
                  </v:textbox>
                </v:rect>
                <v:rect id="Rectangle 299" o:spid="_x0000_s1113"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" filled="f" stroked="f">
                  <v:textbox style="mso-fit-shape-to-text:t" inset="0,0,0,0">
                    <w:txbxContent>
                      <w:p w14:paraId="338D53B8" w14:textId="77777777" w:rsidR="00180F9F" w:rsidRDefault="00180F9F" w:rsidP="00180F9F">
                        <w:r>
                          <w:rPr>
                            <w:color w:val="000000"/>
                            <w:sz w:val="16"/>
                            <w:szCs w:val="16"/>
                          </w:rPr>
                          <w:t>Increase</w:t>
                        </w:r>
                      </w:p>
                    </w:txbxContent>
                  </v:textbox>
                </v:rect>
                <v:group id="Group 300" o:spid="_x0000_s1114"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">
                  <v:shape id="Freeform 301" o:spid="_x0000_s1115"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" path="m,444r110,l110,r949,l1059,444r110,l584,712,,444xe" fillcolor="#bbe0e3" stroked="f">
                    <v:path arrowok="t" o:connecttype="custom" o:connectlocs="0,444;110,444;110,0;1059,0;1059,444;1169,444;584,712;0,444" o:connectangles="0,0,0,0,0,0,0,0"/>
                  </v:shape>
                  <v:shape id="Freeform 302" o:spid="_x0000_s1116"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303" o:spid="_x0000_s1117" style="position:absolute;left:2718;top:5839;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flKwwAAAN0AAAAPAAAAZHJzL2Rvd25yZXYueG1sRI/NigIx&#10;EITvgu8QWvCmGXVZ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lMn5SsMAAADdAAAADwAA&#10;AAAAAAAAAAAAAAAHAgAAZHJzL2Rvd25yZXYueG1sUEsFBgAAAAADAAMAtwAAAPcCAAAAAA==&#10;" filled="f" stroked="f">
                  <v:textbox style="mso-fit-shape-to-text:t" inset="0,0,0,0">
                    <w:txbxContent>
                      <w:p w14:paraId="4FD18B4A" w14:textId="77777777" w:rsidR="00180F9F" w:rsidRDefault="00180F9F" w:rsidP="00180F9F"/>
                    </w:txbxContent>
                  </v:textbox>
                </v:rect>
                <v:rect id="Rectangle 304" o:spid="_x0000_s1118"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VzRwwAAAN0AAAAPAAAAZHJzL2Rvd25yZXYueG1sRI/NigIx&#10;EITvgu8QWvCmGZVd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4Vc0cMAAADdAAAADwAA&#10;AAAAAAAAAAAAAAAHAgAAZHJzL2Rvd25yZXYueG1sUEsFBgAAAAADAAMAtwAAAPcCAAAAAA==&#10;" filled="f" stroked="f">
                  <v:textbox style="mso-fit-shape-to-text:t" inset="0,0,0,0">
                    <w:txbxContent>
                      <w:p w14:paraId="34D980BB" w14:textId="77777777" w:rsidR="00180F9F" w:rsidRDefault="00180F9F" w:rsidP="00180F9F"/>
                    </w:txbxContent>
                  </v:textbox>
                </v:rect>
                <v:rect id="Rectangle 305" o:spid="_x0000_s1119"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" filled="f" stroked="f">
                  <v:textbox style="mso-fit-shape-to-text:t" inset="0,0,0,0">
                    <w:txbxContent>
                      <w:p w14:paraId="172C6086" w14:textId="77777777" w:rsidR="00180F9F" w:rsidRDefault="00180F9F" w:rsidP="00180F9F">
                        <w:r>
                          <w:rPr>
                            <w:color w:val="000000"/>
                            <w:sz w:val="16"/>
                            <w:szCs w:val="16"/>
                          </w:rPr>
                          <w:t xml:space="preserve"> </w:t>
                        </w:r>
                      </w:p>
                    </w:txbxContent>
                  </v:textbox>
                </v:rect>
                <v:line id="Line 306" o:spid="_x0000_s1120"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" strokeweight="1.85pt"/>
                <v:shape id="Freeform 307" o:spid="_x0000_s112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08" o:spid="_x0000_s1122"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09" o:spid="_x0000_s1123"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10" o:spid="_x0000_s1124"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" filled="f" stroked="f">
                  <v:textbox style="mso-fit-shape-to-text:t" inset="0,0,0,0">
                    <w:txbxContent>
                      <w:p w14:paraId="1C7FBF50" w14:textId="77777777" w:rsidR="00180F9F" w:rsidRDefault="00180F9F" w:rsidP="00180F9F">
                        <w:r>
                          <w:rPr>
                            <w:color w:val="000000"/>
                            <w:sz w:val="18"/>
                            <w:szCs w:val="18"/>
                          </w:rPr>
                          <w:t>Ramp</w:t>
                        </w:r>
                      </w:p>
                    </w:txbxContent>
                  </v:textbox>
                </v:rect>
                <v:rect id="Rectangle 311" o:spid="_x0000_s1125"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" filled="f" stroked="f">
                  <v:textbox style="mso-fit-shape-to-text:t" inset="0,0,0,0">
                    <w:txbxContent>
                      <w:p w14:paraId="6BDB103D" w14:textId="77777777" w:rsidR="00180F9F" w:rsidRDefault="00180F9F" w:rsidP="00180F9F">
                        <w:r>
                          <w:rPr>
                            <w:color w:val="000000"/>
                            <w:sz w:val="18"/>
                            <w:szCs w:val="18"/>
                          </w:rPr>
                          <w:t>Rate</w:t>
                        </w:r>
                      </w:p>
                    </w:txbxContent>
                  </v:textbox>
                </v:rect>
                <v:rect id="Rectangle 312" o:spid="_x0000_s1126"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" filled="f" stroked="f">
                  <v:textbox style="mso-fit-shape-to-text:t" inset="0,0,0,0">
                    <w:txbxContent>
                      <w:p w14:paraId="4E0AEC7F" w14:textId="77777777" w:rsidR="00180F9F" w:rsidRDefault="00180F9F" w:rsidP="00180F9F">
                        <w:r>
                          <w:rPr>
                            <w:color w:val="000000"/>
                            <w:sz w:val="18"/>
                            <w:szCs w:val="18"/>
                          </w:rPr>
                          <w:t>5 Minutes</w:t>
                        </w:r>
                      </w:p>
                    </w:txbxContent>
                  </v:textbox>
                </v:rect>
                <v:rect id="Rectangle 313" o:spid="_x0000_s1127" style="position:absolute;left:5940;top:7544;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" filled="f" stroked="f">
                  <v:textbox style="mso-fit-shape-to-text:t" inset="0,0,0,0">
                    <w:txbxContent>
                      <w:p w14:paraId="141F9330" w14:textId="77777777" w:rsidR="00180F9F" w:rsidRDefault="00180F9F" w:rsidP="00180F9F"/>
                    </w:txbxContent>
                  </v:textbox>
                </v:rect>
                <v:rect id="Rectangle 314" o:spid="_x0000_s1128"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" filled="f" stroked="f">
                  <v:textbox style="mso-fit-shape-to-text:t" inset="0,0,0,0">
                    <w:txbxContent>
                      <w:p w14:paraId="1A5E641E" w14:textId="77777777" w:rsidR="00180F9F" w:rsidRDefault="00180F9F" w:rsidP="00180F9F"/>
                    </w:txbxContent>
                  </v:textbox>
                </v:rect>
                <v:rect id="Rectangle 315" o:spid="_x0000_s1129"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bHbwwAAAN0AAAAPAAAAZHJzL2Rvd25yZXYueG1sRI/NigIx&#10;EITvC75DaMHbmlEXk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U1Gx28MAAADdAAAADwAA&#10;AAAAAAAAAAAAAAAHAgAAZHJzL2Rvd25yZXYueG1sUEsFBgAAAAADAAMAtwAAAPcCAAAAAA==&#10;" filled="f" stroked="f">
                  <v:textbox style="mso-fit-shape-to-text:t" inset="0,0,0,0">
                    <w:txbxContent>
                      <w:p w14:paraId="323397E9" w14:textId="77777777" w:rsidR="00180F9F" w:rsidRDefault="00180F9F" w:rsidP="00180F9F"/>
                    </w:txbxContent>
                  </v:textbox>
                </v:rect>
                <v:shape id="Freeform 316" o:spid="_x0000_s1130"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317" o:spid="_x0000_s1131"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">
                  <v:rect id="Rectangle 318" o:spid="_x0000_s113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" fillcolor="#bbe0e3" stroked="f"/>
                  <v:rect id="Rectangle 319" o:spid="_x0000_s113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" filled="f" strokeweight=".65pt">
                    <v:stroke endcap="round"/>
                  </v:rect>
                </v:group>
                <v:group id="Group 320" o:spid="_x0000_s1134" style="position:absolute;left:2419;top:6705;width:1343;height:511"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">
                  <v:rect id="Rectangle 321" o:spid="_x0000_s113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" fillcolor="#099" stroked="f"/>
                  <v:rect id="Rectangle 322" o:spid="_x0000_s113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" filled="f" strokeweight=".65pt">
                    <v:stroke endcap="round"/>
                  </v:rect>
                </v:group>
                <v:rect id="Rectangle 323" o:spid="_x0000_s1137"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" filled="f" stroked="f">
                  <v:textbox style="mso-fit-shape-to-text:t" inset="0,0,0,0">
                    <w:txbxContent>
                      <w:p w14:paraId="0057844A" w14:textId="77777777" w:rsidR="00180F9F" w:rsidRDefault="00180F9F" w:rsidP="00180F9F">
                        <w:r>
                          <w:rPr>
                            <w:color w:val="000000"/>
                            <w:sz w:val="18"/>
                            <w:szCs w:val="18"/>
                          </w:rPr>
                          <w:t>-</w:t>
                        </w:r>
                      </w:p>
                    </w:txbxContent>
                  </v:textbox>
                </v:rect>
                <v:rect id="Rectangle 324" o:spid="_x0000_s1138" style="position:absolute;left:2079;top:7160;width:179;height:18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" filled="f" stroked="f">
                  <v:textbox inset="0,0,0,0">
                    <w:txbxContent>
                      <w:p w14:paraId="387AB8AA" w14:textId="77777777" w:rsidR="00180F9F" w:rsidRDefault="00180F9F" w:rsidP="00180F9F">
                        <w:r>
                          <w:rPr>
                            <w:color w:val="000000"/>
                            <w:sz w:val="18"/>
                            <w:szCs w:val="18"/>
                          </w:rPr>
                          <w:t>0</w:t>
                        </w:r>
                      </w:p>
                    </w:txbxContent>
                  </v:textbox>
                </v:rect>
                <v:group id="Group 325" o:spid="_x0000_s1139" style="position:absolute;left:2419;top:4330;width:1343;height:16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">
                  <v:rect id="Rectangle 326" o:spid="_x0000_s114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" fillcolor="#ff9" stroked="f"/>
                  <v:rect id="Rectangle 327" o:spid="_x0000_s1141"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" filled="f" strokeweight=".65pt">
                    <v:stroke endcap="round"/>
                  </v:rect>
                </v:group>
                <v:rect id="Rectangle 328" o:spid="_x0000_s1142"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" filled="f" stroked="f">
                  <v:textbox style="mso-fit-shape-to-text:t" inset="0,0,0,0">
                    <w:txbxContent>
                      <w:p w14:paraId="570B2AEC" w14:textId="77777777" w:rsidR="00180F9F" w:rsidRDefault="00180F9F" w:rsidP="00180F9F">
                        <w:r>
                          <w:rPr>
                            <w:color w:val="000000"/>
                            <w:sz w:val="18"/>
                            <w:szCs w:val="18"/>
                          </w:rPr>
                          <w:t>-</w:t>
                        </w:r>
                      </w:p>
                    </w:txbxContent>
                  </v:textbox>
                </v:rect>
                <v:rect id="Rectangle 329" o:spid="_x0000_s1143"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" filled="f" stroked="f">
                  <v:textbox style="mso-fit-shape-to-text:t" inset="0,0,0,0">
                    <w:txbxContent>
                      <w:p w14:paraId="627A8DCD" w14:textId="77777777" w:rsidR="00180F9F" w:rsidRDefault="00180F9F" w:rsidP="00180F9F">
                        <w:r>
                          <w:rPr>
                            <w:color w:val="000000"/>
                            <w:sz w:val="18"/>
                            <w:szCs w:val="18"/>
                          </w:rPr>
                          <w:t>-</w:t>
                        </w:r>
                      </w:p>
                    </w:txbxContent>
                  </v:textbox>
                </v:rect>
                <v:group id="Group 330" o:spid="_x0000_s1144"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">
                  <v:shape id="Freeform 331" o:spid="_x0000_s1145"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332" o:spid="_x0000_s1146"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333" o:spid="_x0000_s1147" style="position:absolute;left:2700;top:3740;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ZXwwAAAN0AAAAPAAAAZHJzL2Rvd25yZXYueG1sRI/NigIx&#10;EITvC75DaMHbmlEX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h3rWV8MAAADdAAAADwAA&#10;AAAAAAAAAAAAAAAHAgAAZHJzL2Rvd25yZXYueG1sUEsFBgAAAAADAAMAtwAAAPcCAAAAAA==&#10;" filled="f" stroked="f">
                  <v:textbox style="mso-fit-shape-to-text:t" inset="0,0,0,0">
                    <w:txbxContent>
                      <w:p w14:paraId="129EEB29" w14:textId="77777777" w:rsidR="00180F9F" w:rsidRDefault="00180F9F" w:rsidP="00180F9F">
                        <w:r>
                          <w:rPr>
                            <w:color w:val="000000"/>
                            <w:sz w:val="16"/>
                            <w:szCs w:val="16"/>
                          </w:rPr>
                          <w:t xml:space="preserve"> </w:t>
                        </w:r>
                      </w:p>
                    </w:txbxContent>
                  </v:textbox>
                </v:rect>
                <v:rect id="Rectangle 334" o:spid="_x0000_s1148"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PMwwAAAN0AAAAPAAAAZHJzL2Rvd25yZXYueG1sRI/NigIx&#10;EITvC75DaMHbmlFZ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6DZzzMMAAADdAAAADwAA&#10;AAAAAAAAAAAAAAAHAgAAZHJzL2Rvd25yZXYueG1sUEsFBgAAAAADAAMAtwAAAPcCAAAAAA==&#10;" filled="f" stroked="f">
                  <v:textbox style="mso-fit-shape-to-text:t" inset="0,0,0,0">
                    <w:txbxContent>
                      <w:p w14:paraId="75B036C5" w14:textId="77777777" w:rsidR="00180F9F" w:rsidRDefault="00180F9F" w:rsidP="00180F9F">
                        <w:r>
                          <w:rPr>
                            <w:color w:val="000000"/>
                            <w:sz w:val="16"/>
                            <w:szCs w:val="16"/>
                          </w:rPr>
                          <w:t>Increase</w:t>
                        </w:r>
                      </w:p>
                    </w:txbxContent>
                  </v:textbox>
                </v:rect>
                <v:group id="Group 335" o:spid="_x0000_s1149" style="position:absolute;left:2499;top:6165;width:1169;height:540"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">
                  <v:shape id="Freeform 336" o:spid="_x0000_s1150"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337" o:spid="_x0000_s1151"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" path="m,444r110,l110,r949,l1059,444r110,l584,712,,444xe" filled="f" strokeweight=".65pt">
                    <v:stroke endcap="round"/>
                    <v:path arrowok="t" o:connecttype="custom" o:connectlocs="0,444;110,444;110,0;1059,0;1059,444;1169,444;584,712;0,444" o:connectangles="0,0,0,0,0,0,0,0"/>
                  </v:shape>
                </v:group>
                <v:rect id="Rectangle 338" o:spid="_x0000_s1152" style="position:absolute;left:2700;top:6166;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" filled="f" stroked="f">
                  <v:textbox style="mso-fit-shape-to-text:t" inset="0,0,0,0">
                    <w:txbxContent>
                      <w:p w14:paraId="04320A39" w14:textId="77777777" w:rsidR="00180F9F" w:rsidRDefault="00180F9F" w:rsidP="00180F9F">
                        <w:r>
                          <w:rPr>
                            <w:color w:val="000000"/>
                            <w:sz w:val="16"/>
                            <w:szCs w:val="16"/>
                          </w:rPr>
                          <w:t xml:space="preserve">Generation </w:t>
                        </w:r>
                      </w:p>
                    </w:txbxContent>
                  </v:textbox>
                </v:rect>
                <v:rect id="Rectangle 339" o:spid="_x0000_s1153" style="position:absolute;left:2700;top:6345;width:587;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" filled="f" stroked="f">
                  <v:textbox style="mso-fit-shape-to-text:t" inset="0,0,0,0">
                    <w:txbxContent>
                      <w:p w14:paraId="0EBEDA7E" w14:textId="77777777" w:rsidR="00180F9F" w:rsidRDefault="00180F9F" w:rsidP="00180F9F">
                        <w:r>
                          <w:rPr>
                            <w:color w:val="000000"/>
                            <w:sz w:val="16"/>
                            <w:szCs w:val="16"/>
                          </w:rPr>
                          <w:t>Decrease</w:t>
                        </w:r>
                      </w:p>
                    </w:txbxContent>
                  </v:textbox>
                </v:rect>
                <v:line id="Line 340" o:spid="_x0000_s1154"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" strokeweight="1.85pt"/>
                <v:shape id="Freeform 341" o:spid="_x0000_s1155"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42" o:spid="_x0000_s1156" style="position:absolute;left:2340;top:5180;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43" o:spid="_x0000_s1157"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44" o:spid="_x0000_s1158"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" filled="f" stroked="f">
                  <v:textbox style="mso-fit-shape-to-text:t" inset="0,0,0,0">
                    <w:txbxContent>
                      <w:p w14:paraId="4AD0C693" w14:textId="77777777" w:rsidR="00180F9F" w:rsidRDefault="00180F9F" w:rsidP="00180F9F">
                        <w:r>
                          <w:rPr>
                            <w:color w:val="000000"/>
                            <w:sz w:val="18"/>
                            <w:szCs w:val="18"/>
                          </w:rPr>
                          <w:t>Ramp</w:t>
                        </w:r>
                      </w:p>
                    </w:txbxContent>
                  </v:textbox>
                </v:rect>
                <v:rect id="Rectangle 345" o:spid="_x0000_s1159"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tmwwAAAN0AAAAPAAAAZHJzL2Rvd25yZXYueG1sRI/NigIx&#10;EITvC75DaMHbmlHBl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nT17ZsMAAADdAAAADwAA&#10;AAAAAAAAAAAAAAAHAgAAZHJzL2Rvd25yZXYueG1sUEsFBgAAAAADAAMAtwAAAPcCAAAAAA==&#10;" filled="f" stroked="f">
                  <v:textbox style="mso-fit-shape-to-text:t" inset="0,0,0,0">
                    <w:txbxContent>
                      <w:p w14:paraId="465ED516" w14:textId="77777777" w:rsidR="00180F9F" w:rsidRDefault="00180F9F" w:rsidP="00180F9F">
                        <w:r>
                          <w:rPr>
                            <w:color w:val="000000"/>
                            <w:sz w:val="18"/>
                            <w:szCs w:val="18"/>
                          </w:rPr>
                          <w:t>Rate</w:t>
                        </w:r>
                      </w:p>
                    </w:txbxContent>
                  </v:textbox>
                </v:rect>
                <v:rect id="Rectangle 346" o:spid="_x0000_s1160"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" filled="f" stroked="f">
                  <v:textbox style="mso-fit-shape-to-text:t" inset="0,0,0,0">
                    <w:txbxContent>
                      <w:p w14:paraId="3F21851C" w14:textId="77777777" w:rsidR="00180F9F" w:rsidRDefault="00180F9F" w:rsidP="00180F9F">
                        <w:r>
                          <w:rPr>
                            <w:color w:val="000000"/>
                            <w:sz w:val="18"/>
                            <w:szCs w:val="18"/>
                          </w:rPr>
                          <w:t>5 Minutes</w:t>
                        </w:r>
                      </w:p>
                    </w:txbxContent>
                  </v:textbox>
                </v:rect>
                <v:rect id="Rectangle 347" o:spid="_x0000_s1161"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" filled="f" stroked="f">
                  <v:textbox style="mso-fit-shape-to-text:t" inset="0,0,0,0">
                    <w:txbxContent>
                      <w:p w14:paraId="03FC4E07" w14:textId="77777777" w:rsidR="00180F9F" w:rsidRDefault="00180F9F" w:rsidP="00180F9F"/>
                    </w:txbxContent>
                  </v:textbox>
                </v:rect>
                <v:rect id="Rectangle 348" o:spid="_x0000_s1162"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" filled="f" stroked="f">
                  <v:textbox style="mso-fit-shape-to-text:t" inset="0,0,0,0">
                    <w:txbxContent>
                      <w:p w14:paraId="014A27A2" w14:textId="77777777" w:rsidR="00180F9F" w:rsidRDefault="00180F9F" w:rsidP="00180F9F"/>
                    </w:txbxContent>
                  </v:textbox>
                </v:rect>
                <v:shape id="Freeform 349" o:spid="_x0000_s116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350" o:spid="_x0000_s1164" style="position:absolute;left:5400;top:3764;width:4649;height:2943;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351" o:spid="_x0000_s1165" style="position:absolute;left:6012;top:5025;width:276;height:109;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" filled="f" stroked="f">
                  <v:textbox style="mso-fit-shape-to-text:t" inset="0,0,0,0">
                    <w:txbxContent>
                      <w:p w14:paraId="14DF111A" w14:textId="77777777" w:rsidR="00180F9F" w:rsidRDefault="00180F9F" w:rsidP="00180F9F"/>
                    </w:txbxContent>
                  </v:textbox>
                </v:rect>
                <v:rect id="Rectangle 352" o:spid="_x0000_s1166" style="position:absolute;left:3960;top:5985;width:60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" filled="f" stroked="f">
                  <v:textbox style="mso-fit-shape-to-text:t" inset="0,0,0,0">
                    <w:txbxContent>
                      <w:p w14:paraId="4C9FBC1B" w14:textId="77777777" w:rsidR="00180F9F" w:rsidRDefault="00180F9F" w:rsidP="00180F9F">
                        <w:r>
                          <w:rPr>
                            <w:color w:val="000000"/>
                            <w:sz w:val="16"/>
                            <w:szCs w:val="16"/>
                          </w:rPr>
                          <w:t xml:space="preserve">Ancillary </w:t>
                        </w:r>
                      </w:p>
                    </w:txbxContent>
                  </v:textbox>
                </v:rect>
              </v:group>
            </w:pict>
          </mc:Fallback>
        </mc:AlternateContent>
      </w:r>
      <w:r w:rsidRPr="00F06E8E">
        <w:rPr>
          <w:szCs w:val="20"/>
        </w:rPr>
        <w:t>Generation Resources:</w:t>
      </w:r>
    </w:p>
    <w:p w14:paraId="318656EA" w14:textId="77777777" w:rsidR="00180F9F" w:rsidRPr="00F06E8E" w:rsidRDefault="00180F9F" w:rsidP="00180F9F">
      <w:pPr>
        <w:spacing w:after="240"/>
        <w:ind w:left="720" w:hanging="720"/>
        <w:rPr>
          <w:szCs w:val="20"/>
        </w:rPr>
      </w:pPr>
    </w:p>
    <w:p w14:paraId="09C10B7B" w14:textId="77777777" w:rsidR="00180F9F" w:rsidRPr="00F06E8E" w:rsidRDefault="00180F9F" w:rsidP="00180F9F">
      <w:pPr>
        <w:spacing w:after="240"/>
        <w:ind w:left="720" w:hanging="720"/>
        <w:rPr>
          <w:szCs w:val="20"/>
        </w:rPr>
      </w:pPr>
    </w:p>
    <w:p w14:paraId="4DE21133" w14:textId="77777777" w:rsidR="00180F9F" w:rsidRPr="00F06E8E" w:rsidRDefault="00180F9F" w:rsidP="00180F9F">
      <w:pPr>
        <w:spacing w:after="240"/>
        <w:ind w:left="720" w:hanging="720"/>
        <w:rPr>
          <w:szCs w:val="20"/>
        </w:rPr>
      </w:pPr>
    </w:p>
    <w:p w14:paraId="74BAAF1C" w14:textId="77777777" w:rsidR="00180F9F" w:rsidRPr="00F06E8E" w:rsidRDefault="00180F9F" w:rsidP="00180F9F">
      <w:pPr>
        <w:spacing w:after="240"/>
        <w:ind w:left="720" w:hanging="720"/>
        <w:rPr>
          <w:szCs w:val="20"/>
        </w:rPr>
      </w:pPr>
    </w:p>
    <w:p w14:paraId="38DCC05B" w14:textId="77777777" w:rsidR="00180F9F" w:rsidRPr="00F06E8E" w:rsidRDefault="00180F9F" w:rsidP="00180F9F">
      <w:pPr>
        <w:spacing w:after="240"/>
        <w:ind w:left="720" w:hanging="720"/>
        <w:rPr>
          <w:szCs w:val="20"/>
        </w:rPr>
      </w:pPr>
    </w:p>
    <w:p w14:paraId="07CC2E37" w14:textId="77777777" w:rsidR="00180F9F" w:rsidRPr="00F06E8E" w:rsidRDefault="00180F9F" w:rsidP="00180F9F">
      <w:pPr>
        <w:spacing w:after="240"/>
        <w:ind w:left="720" w:hanging="720"/>
        <w:rPr>
          <w:szCs w:val="20"/>
        </w:rPr>
      </w:pPr>
    </w:p>
    <w:p w14:paraId="3F15AE93" w14:textId="77777777" w:rsidR="00180F9F" w:rsidRPr="00F06E8E" w:rsidRDefault="00180F9F" w:rsidP="00180F9F">
      <w:pPr>
        <w:spacing w:after="240"/>
        <w:ind w:left="720" w:hanging="720"/>
        <w:rPr>
          <w:szCs w:val="20"/>
        </w:rPr>
      </w:pPr>
    </w:p>
    <w:p w14:paraId="3DD718E4" w14:textId="77777777" w:rsidR="00180F9F" w:rsidRPr="00F06E8E" w:rsidRDefault="00180F9F" w:rsidP="00180F9F">
      <w:pPr>
        <w:spacing w:after="240"/>
        <w:ind w:left="720" w:hanging="720"/>
        <w:rPr>
          <w:szCs w:val="20"/>
        </w:rPr>
      </w:pPr>
    </w:p>
    <w:p w14:paraId="7FE2B459" w14:textId="77777777" w:rsidR="00180F9F" w:rsidRPr="00F06E8E" w:rsidRDefault="00180F9F" w:rsidP="00180F9F">
      <w:pPr>
        <w:spacing w:after="240"/>
        <w:rPr>
          <w:szCs w:val="20"/>
        </w:rPr>
      </w:pPr>
    </w:p>
    <w:p w14:paraId="372DAC26" w14:textId="77777777" w:rsidR="00180F9F" w:rsidRPr="00F06E8E" w:rsidRDefault="00180F9F" w:rsidP="00180F9F">
      <w:pPr>
        <w:spacing w:after="240"/>
        <w:rPr>
          <w:szCs w:val="20"/>
        </w:rPr>
      </w:pPr>
    </w:p>
    <w:p w14:paraId="6E320458" w14:textId="77777777" w:rsidR="00180F9F" w:rsidRPr="00F06E8E" w:rsidRDefault="00180F9F" w:rsidP="00180F9F">
      <w:pPr>
        <w:spacing w:after="240"/>
        <w:rPr>
          <w:szCs w:val="20"/>
        </w:rPr>
      </w:pPr>
    </w:p>
    <w:p w14:paraId="0FDD9C4F" w14:textId="77777777" w:rsidR="00180F9F" w:rsidRPr="00F06E8E" w:rsidRDefault="00180F9F" w:rsidP="00180F9F">
      <w:pPr>
        <w:spacing w:after="240"/>
        <w:rPr>
          <w:szCs w:val="20"/>
        </w:rPr>
      </w:pPr>
      <w:r w:rsidRPr="00F06E8E">
        <w:rPr>
          <w:noProof/>
          <w:szCs w:val="20"/>
        </w:rPr>
        <mc:AlternateContent>
          <mc:Choice Requires="wpg">
            <w:drawing>
              <wp:anchor distT="0" distB="0" distL="114300" distR="114300" simplePos="0" relativeHeight="251660288" behindDoc="0" locked="0" layoutInCell="1" allowOverlap="1" wp14:anchorId="433B2A3C" wp14:editId="4FD008C7">
                <wp:simplePos x="0" y="0"/>
                <wp:positionH relativeFrom="column">
                  <wp:posOffset>-70485</wp:posOffset>
                </wp:positionH>
                <wp:positionV relativeFrom="paragraph">
                  <wp:posOffset>197485</wp:posOffset>
                </wp:positionV>
                <wp:extent cx="5594985" cy="3010535"/>
                <wp:effectExtent l="0" t="0" r="24765" b="18415"/>
                <wp:wrapNone/>
                <wp:docPr id="1978"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4985" cy="3010535"/>
                          <a:chOff x="-1070" y="0"/>
                          <a:chExt cx="55951" cy="30104"/>
                        </a:xfrm>
                      </wpg:grpSpPr>
                      <wps:wsp>
                        <wps:cNvPr id="1980" name="Line 4"/>
                        <wps:cNvCnPr>
                          <a:cxnSpLocks noChangeShapeType="1"/>
                        </wps:cNvCnPr>
                        <wps:spPr bwMode="auto">
                          <a:xfrm>
                            <a:off x="4623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981" name="Rectangle 13"/>
                        <wps:cNvSpPr>
                          <a:spLocks noChangeArrowheads="1"/>
                        </wps:cNvSpPr>
                        <wps:spPr bwMode="auto">
                          <a:xfrm>
                            <a:off x="50982" y="26396"/>
                            <a:ext cx="3220"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03CDA" w14:textId="77777777" w:rsidR="00180F9F" w:rsidRDefault="00180F9F" w:rsidP="00180F9F">
                              <w:r>
                                <w:rPr>
                                  <w:color w:val="000000"/>
                                </w:rPr>
                                <w:t>Time</w:t>
                              </w:r>
                            </w:p>
                          </w:txbxContent>
                        </wps:txbx>
                        <wps:bodyPr rot="0" vert="horz" wrap="none" lIns="0" tIns="0" rIns="0" bIns="0" anchor="t" anchorCtr="0" upright="1">
                          <a:spAutoFit/>
                        </wps:bodyPr>
                      </wps:wsp>
                      <wps:wsp>
                        <wps:cNvPr id="1982" name="Freeform 12"/>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83" name="Rectangle 17"/>
                        <wps:cNvSpPr>
                          <a:spLocks noChangeArrowheads="1"/>
                        </wps:cNvSpPr>
                        <wps:spPr bwMode="auto">
                          <a:xfrm>
                            <a:off x="-291"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B3BAE" w14:textId="77777777" w:rsidR="00180F9F" w:rsidRDefault="00180F9F" w:rsidP="00180F9F">
                              <w:r>
                                <w:rPr>
                                  <w:color w:val="000000"/>
                                  <w:sz w:val="18"/>
                                  <w:szCs w:val="18"/>
                                </w:rPr>
                                <w:t>LSL = LPC -</w:t>
                              </w:r>
                            </w:p>
                          </w:txbxContent>
                        </wps:txbx>
                        <wps:bodyPr rot="0" vert="horz" wrap="square" lIns="0" tIns="0" rIns="0" bIns="0" anchor="t" anchorCtr="0" upright="1">
                          <a:noAutofit/>
                        </wps:bodyPr>
                      </wps:wsp>
                      <wps:wsp>
                        <wps:cNvPr id="1984" name="Rectangle 23"/>
                        <wps:cNvSpPr>
                          <a:spLocks noChangeArrowheads="1"/>
                        </wps:cNvSpPr>
                        <wps:spPr bwMode="auto">
                          <a:xfrm>
                            <a:off x="1647" y="18750"/>
                            <a:ext cx="3893"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D5CCD" w14:textId="77777777" w:rsidR="00180F9F" w:rsidRDefault="00180F9F" w:rsidP="00180F9F">
                              <w:r>
                                <w:rPr>
                                  <w:color w:val="000000"/>
                                  <w:sz w:val="18"/>
                                  <w:szCs w:val="18"/>
                                </w:rPr>
                                <w:t>LASL  -</w:t>
                              </w:r>
                            </w:p>
                          </w:txbxContent>
                        </wps:txbx>
                        <wps:bodyPr rot="0" vert="horz" wrap="square" lIns="0" tIns="0" rIns="0" bIns="0" anchor="t" anchorCtr="0" upright="1">
                          <a:spAutoFit/>
                        </wps:bodyPr>
                      </wps:wsp>
                      <wps:wsp>
                        <wps:cNvPr id="1985" name="Rectangle 25"/>
                        <wps:cNvSpPr>
                          <a:spLocks noChangeArrowheads="1"/>
                        </wps:cNvSpPr>
                        <wps:spPr bwMode="auto">
                          <a:xfrm>
                            <a:off x="181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DEF1A" w14:textId="77777777" w:rsidR="00180F9F" w:rsidRDefault="00180F9F" w:rsidP="00180F9F">
                              <w:r>
                                <w:rPr>
                                  <w:color w:val="000000"/>
                                  <w:sz w:val="18"/>
                                  <w:szCs w:val="18"/>
                                </w:rPr>
                                <w:t>HASL  -</w:t>
                              </w:r>
                            </w:p>
                          </w:txbxContent>
                        </wps:txbx>
                        <wps:bodyPr rot="0" vert="horz" wrap="square" lIns="0" tIns="0" rIns="0" bIns="0" anchor="t" anchorCtr="0" upright="1">
                          <a:spAutoFit/>
                        </wps:bodyPr>
                      </wps:wsp>
                      <wps:wsp>
                        <wps:cNvPr id="1986" name="Rectangle 40"/>
                        <wps:cNvSpPr>
                          <a:spLocks noChangeArrowheads="1"/>
                        </wps:cNvSpPr>
                        <wps:spPr bwMode="auto">
                          <a:xfrm>
                            <a:off x="1742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A8EFD" w14:textId="77777777" w:rsidR="00180F9F" w:rsidRDefault="00180F9F" w:rsidP="00180F9F">
                              <w:r>
                                <w:rPr>
                                  <w:color w:val="000000"/>
                                  <w:sz w:val="16"/>
                                  <w:szCs w:val="16"/>
                                </w:rPr>
                                <w:t>Ancillary Services Provided: Reg-Down</w:t>
                              </w:r>
                            </w:p>
                          </w:txbxContent>
                        </wps:txbx>
                        <wps:bodyPr rot="0" vert="horz" wrap="square" lIns="0" tIns="0" rIns="0" bIns="0" anchor="t" anchorCtr="0" upright="1">
                          <a:noAutofit/>
                        </wps:bodyPr>
                      </wps:wsp>
                      <wps:wsp>
                        <wps:cNvPr id="1987" name="Line 44"/>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988" name="Rectangle 45"/>
                        <wps:cNvSpPr>
                          <a:spLocks noChangeArrowheads="1"/>
                        </wps:cNvSpPr>
                        <wps:spPr bwMode="auto">
                          <a:xfrm>
                            <a:off x="688" y="13112"/>
                            <a:ext cx="6712"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C51E2" w14:textId="77777777" w:rsidR="00180F9F" w:rsidRDefault="00180F9F" w:rsidP="00180F9F">
                              <w:r>
                                <w:rPr>
                                  <w:color w:val="000000"/>
                                  <w:sz w:val="16"/>
                                  <w:szCs w:val="16"/>
                                </w:rPr>
                                <w:t>Current Load</w:t>
                              </w:r>
                            </w:p>
                          </w:txbxContent>
                        </wps:txbx>
                        <wps:bodyPr rot="0" vert="horz" wrap="square" lIns="0" tIns="0" rIns="0" bIns="0" anchor="t" anchorCtr="0" upright="1">
                          <a:spAutoFit/>
                        </wps:bodyPr>
                      </wps:wsp>
                      <wps:wsp>
                        <wps:cNvPr id="1989" name="Rectangle 46"/>
                        <wps:cNvSpPr>
                          <a:spLocks noChangeArrowheads="1"/>
                        </wps:cNvSpPr>
                        <wps:spPr bwMode="auto">
                          <a:xfrm>
                            <a:off x="114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E1A00" w14:textId="77777777" w:rsidR="00180F9F" w:rsidRDefault="00180F9F" w:rsidP="00180F9F">
                              <w:r>
                                <w:rPr>
                                  <w:color w:val="000000"/>
                                  <w:sz w:val="16"/>
                                  <w:szCs w:val="16"/>
                                </w:rPr>
                                <w:t>Telemetry</w:t>
                              </w:r>
                            </w:p>
                          </w:txbxContent>
                        </wps:txbx>
                        <wps:bodyPr rot="0" vert="horz" wrap="square" lIns="0" tIns="0" rIns="0" bIns="0" anchor="t" anchorCtr="0" upright="1">
                          <a:spAutoFit/>
                        </wps:bodyPr>
                      </wps:wsp>
                      <wps:wsp>
                        <wps:cNvPr id="1990" name="Rectangle 48"/>
                        <wps:cNvSpPr>
                          <a:spLocks noChangeArrowheads="1"/>
                        </wps:cNvSpPr>
                        <wps:spPr bwMode="auto">
                          <a:xfrm>
                            <a:off x="16215" y="9315"/>
                            <a:ext cx="3366"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8561A" w14:textId="77777777" w:rsidR="00180F9F" w:rsidRDefault="00180F9F" w:rsidP="00180F9F">
                              <w:r>
                                <w:rPr>
                                  <w:color w:val="000000"/>
                                  <w:sz w:val="18"/>
                                  <w:szCs w:val="18"/>
                                </w:rPr>
                                <w:t>HDL</w:t>
                              </w:r>
                            </w:p>
                          </w:txbxContent>
                        </wps:txbx>
                        <wps:bodyPr rot="0" vert="horz" wrap="square" lIns="0" tIns="0" rIns="0" bIns="0" anchor="t" anchorCtr="0" upright="1">
                          <a:spAutoFit/>
                        </wps:bodyPr>
                      </wps:wsp>
                      <wps:wsp>
                        <wps:cNvPr id="1991" name="Rectangle 50"/>
                        <wps:cNvSpPr>
                          <a:spLocks noChangeArrowheads="1"/>
                        </wps:cNvSpPr>
                        <wps:spPr bwMode="auto">
                          <a:xfrm>
                            <a:off x="1621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C1710" w14:textId="77777777" w:rsidR="00180F9F" w:rsidRDefault="00180F9F" w:rsidP="00180F9F">
                              <w:r>
                                <w:rPr>
                                  <w:color w:val="000000"/>
                                  <w:sz w:val="18"/>
                                  <w:szCs w:val="18"/>
                                </w:rPr>
                                <w:t>LDL</w:t>
                              </w:r>
                            </w:p>
                          </w:txbxContent>
                        </wps:txbx>
                        <wps:bodyPr rot="0" vert="horz" wrap="square" lIns="0" tIns="0" rIns="0" bIns="0" anchor="t" anchorCtr="0" upright="1">
                          <a:noAutofit/>
                        </wps:bodyPr>
                      </wps:wsp>
                      <wps:wsp>
                        <wps:cNvPr id="1992" name="Rectangle 54"/>
                        <wps:cNvSpPr>
                          <a:spLocks noChangeArrowheads="1"/>
                        </wps:cNvSpPr>
                        <wps:spPr bwMode="auto">
                          <a:xfrm>
                            <a:off x="750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D7EB3" w14:textId="77777777" w:rsidR="00180F9F" w:rsidRDefault="00180F9F" w:rsidP="00180F9F">
                              <w:r>
                                <w:rPr>
                                  <w:color w:val="000000"/>
                                  <w:sz w:val="18"/>
                                  <w:szCs w:val="18"/>
                                </w:rPr>
                                <w:t>5-30 Minutes</w:t>
                              </w:r>
                            </w:p>
                          </w:txbxContent>
                        </wps:txbx>
                        <wps:bodyPr rot="0" vert="horz" wrap="square" lIns="0" tIns="0" rIns="0" bIns="0" anchor="t" anchorCtr="0" upright="1">
                          <a:noAutofit/>
                        </wps:bodyPr>
                      </wps:wsp>
                      <wps:wsp>
                        <wps:cNvPr id="1993" name="Rectangle 58"/>
                        <wps:cNvSpPr>
                          <a:spLocks noChangeArrowheads="1"/>
                        </wps:cNvSpPr>
                        <wps:spPr bwMode="auto">
                          <a:xfrm>
                            <a:off x="2759" y="0"/>
                            <a:ext cx="3391"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D29A94" w14:textId="77777777" w:rsidR="00180F9F" w:rsidRDefault="00180F9F" w:rsidP="00180F9F">
                              <w:pPr>
                                <w:rPr>
                                  <w:u w:val="single"/>
                                </w:rPr>
                              </w:pPr>
                              <w:r>
                                <w:rPr>
                                  <w:b/>
                                  <w:bCs/>
                                  <w:color w:val="000000"/>
                                  <w:u w:val="single"/>
                                </w:rPr>
                                <w:t>Load</w:t>
                              </w:r>
                            </w:p>
                          </w:txbxContent>
                        </wps:txbx>
                        <wps:bodyPr rot="0" vert="horz" wrap="none" lIns="0" tIns="0" rIns="0" bIns="0" anchor="t" anchorCtr="0" upright="1">
                          <a:spAutoFit/>
                        </wps:bodyPr>
                      </wps:wsp>
                      <wps:wsp>
                        <wps:cNvPr id="1994" name="Freeform 61"/>
                        <wps:cNvSpPr>
                          <a:spLocks noEditPoints="1"/>
                        </wps:cNvSpPr>
                        <wps:spPr bwMode="auto">
                          <a:xfrm>
                            <a:off x="3303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5" name="Freeform 62"/>
                        <wps:cNvSpPr>
                          <a:spLocks noEditPoints="1"/>
                        </wps:cNvSpPr>
                        <wps:spPr bwMode="auto">
                          <a:xfrm>
                            <a:off x="3329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6" name="Rectangle 63"/>
                        <wps:cNvSpPr>
                          <a:spLocks noChangeArrowheads="1"/>
                        </wps:cNvSpPr>
                        <wps:spPr bwMode="auto">
                          <a:xfrm>
                            <a:off x="49858" y="18115"/>
                            <a:ext cx="395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0FBC7" w14:textId="77777777" w:rsidR="00180F9F" w:rsidRDefault="00180F9F" w:rsidP="00180F9F">
                              <w:r>
                                <w:rPr>
                                  <w:color w:val="000000"/>
                                  <w:sz w:val="16"/>
                                  <w:szCs w:val="16"/>
                                </w:rPr>
                                <w:t>Quantity</w:t>
                              </w:r>
                            </w:p>
                          </w:txbxContent>
                        </wps:txbx>
                        <wps:bodyPr rot="0" vert="horz" wrap="square" lIns="0" tIns="0" rIns="0" bIns="0" anchor="t" anchorCtr="0" upright="1">
                          <a:spAutoFit/>
                        </wps:bodyPr>
                      </wps:wsp>
                      <wps:wsp>
                        <wps:cNvPr id="1997" name="Freeform 64"/>
                        <wps:cNvSpPr>
                          <a:spLocks/>
                        </wps:cNvSpPr>
                        <wps:spPr bwMode="auto">
                          <a:xfrm flipV="1">
                            <a:off x="3338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8" name="Rectangle 65"/>
                        <wps:cNvSpPr>
                          <a:spLocks noChangeArrowheads="1"/>
                        </wps:cNvSpPr>
                        <wps:spPr bwMode="auto">
                          <a:xfrm>
                            <a:off x="3873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7DD3A" w14:textId="77777777" w:rsidR="00180F9F" w:rsidRDefault="00180F9F" w:rsidP="00180F9F">
                              <w:r>
                                <w:rPr>
                                  <w:color w:val="000000"/>
                                  <w:sz w:val="16"/>
                                  <w:szCs w:val="16"/>
                                </w:rPr>
                                <w:t>Bid Curve Load</w:t>
                              </w:r>
                            </w:p>
                          </w:txbxContent>
                        </wps:txbx>
                        <wps:bodyPr rot="0" vert="horz" wrap="square" lIns="0" tIns="0" rIns="0" bIns="0" anchor="t" anchorCtr="0" upright="1">
                          <a:noAutofit/>
                        </wps:bodyPr>
                      </wps:wsp>
                      <wps:wsp>
                        <wps:cNvPr id="1999" name="Line 66"/>
                        <wps:cNvCnPr>
                          <a:cxnSpLocks noChangeShapeType="1"/>
                        </wps:cNvCnPr>
                        <wps:spPr bwMode="auto">
                          <a:xfrm>
                            <a:off x="3338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000" name="Rectangle 69"/>
                        <wps:cNvSpPr>
                          <a:spLocks noChangeArrowheads="1"/>
                        </wps:cNvSpPr>
                        <wps:spPr bwMode="auto">
                          <a:xfrm>
                            <a:off x="3269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EF567" w14:textId="77777777" w:rsidR="00180F9F" w:rsidRDefault="00180F9F" w:rsidP="00180F9F">
                              <w:r>
                                <w:rPr>
                                  <w:color w:val="000000"/>
                                  <w:sz w:val="12"/>
                                  <w:szCs w:val="12"/>
                                </w:rPr>
                                <w:t>LSL/LPC</w:t>
                              </w:r>
                            </w:p>
                          </w:txbxContent>
                        </wps:txbx>
                        <wps:bodyPr rot="0" vert="horz" wrap="square" lIns="0" tIns="0" rIns="0" bIns="0" anchor="t" anchorCtr="0" upright="1">
                          <a:spAutoFit/>
                        </wps:bodyPr>
                      </wps:wsp>
                      <wps:wsp>
                        <wps:cNvPr id="2001" name="Rectangle 71"/>
                        <wps:cNvSpPr>
                          <a:spLocks noChangeArrowheads="1"/>
                        </wps:cNvSpPr>
                        <wps:spPr bwMode="auto">
                          <a:xfrm>
                            <a:off x="4503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949A8" w14:textId="77777777" w:rsidR="00180F9F" w:rsidRDefault="00180F9F" w:rsidP="00180F9F">
                              <w:r>
                                <w:rPr>
                                  <w:color w:val="000000"/>
                                  <w:sz w:val="12"/>
                                  <w:szCs w:val="12"/>
                                </w:rPr>
                                <w:t>HSL/MPC</w:t>
                              </w:r>
                            </w:p>
                          </w:txbxContent>
                        </wps:txbx>
                        <wps:bodyPr rot="0" vert="horz" wrap="square" lIns="0" tIns="0" rIns="0" bIns="0" anchor="t" anchorCtr="0" upright="1">
                          <a:spAutoFit/>
                        </wps:bodyPr>
                      </wps:wsp>
                      <wpg:grpSp>
                        <wpg:cNvPr id="2002" name="Group 72"/>
                        <wpg:cNvGrpSpPr>
                          <a:grpSpLocks/>
                        </wpg:cNvGrpSpPr>
                        <wpg:grpSpPr bwMode="auto">
                          <a:xfrm>
                            <a:off x="6383" y="4054"/>
                            <a:ext cx="8529" cy="22707"/>
                            <a:chOff x="2419" y="2729"/>
                            <a:chExt cx="1343" cy="3634"/>
                          </a:xfrm>
                        </wpg:grpSpPr>
                        <wps:wsp>
                          <wps:cNvPr id="2003" name="Rectangle 7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4" name="Rectangle 7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06" name="Freeform 75"/>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2007" name="Group 76"/>
                        <wpg:cNvGrpSpPr>
                          <a:grpSpLocks/>
                        </wpg:cNvGrpSpPr>
                        <wpg:grpSpPr bwMode="auto">
                          <a:xfrm>
                            <a:off x="6383" y="23550"/>
                            <a:ext cx="8529" cy="3555"/>
                            <a:chOff x="2419" y="6363"/>
                            <a:chExt cx="1343" cy="569"/>
                          </a:xfrm>
                        </wpg:grpSpPr>
                        <wps:wsp>
                          <wps:cNvPr id="2008" name="Rectangle 7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9" name="Rectangle 7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0" name="Group 80"/>
                        <wpg:cNvGrpSpPr>
                          <a:grpSpLocks/>
                        </wpg:cNvGrpSpPr>
                        <wpg:grpSpPr bwMode="auto">
                          <a:xfrm>
                            <a:off x="6383" y="9057"/>
                            <a:ext cx="8529" cy="11591"/>
                            <a:chOff x="2419" y="3530"/>
                            <a:chExt cx="1343" cy="1855"/>
                          </a:xfrm>
                        </wpg:grpSpPr>
                        <wps:wsp>
                          <wps:cNvPr id="2011" name="Rectangle 8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2" name="Rectangle 8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13" name="Line 96"/>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2014" name="Group 107"/>
                        <wpg:cNvGrpSpPr>
                          <a:grpSpLocks/>
                        </wpg:cNvGrpSpPr>
                        <wpg:grpSpPr bwMode="auto">
                          <a:xfrm>
                            <a:off x="6383" y="4054"/>
                            <a:ext cx="8529" cy="22707"/>
                            <a:chOff x="2419" y="2729"/>
                            <a:chExt cx="1343" cy="3634"/>
                          </a:xfrm>
                        </wpg:grpSpPr>
                        <wps:wsp>
                          <wps:cNvPr id="2015" name="Rectangle 10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2" name="Rectangle 10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3" name="Group 110"/>
                        <wpg:cNvGrpSpPr>
                          <a:grpSpLocks/>
                        </wpg:cNvGrpSpPr>
                        <wpg:grpSpPr bwMode="auto">
                          <a:xfrm>
                            <a:off x="6383" y="23895"/>
                            <a:ext cx="8529" cy="3193"/>
                            <a:chOff x="2419" y="6363"/>
                            <a:chExt cx="1343" cy="569"/>
                          </a:xfrm>
                        </wpg:grpSpPr>
                        <wps:wsp>
                          <wps:cNvPr id="2434" name="Rectangle 11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5" name="Rectangle 11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36" name="Rectangle 114"/>
                        <wps:cNvSpPr>
                          <a:spLocks noChangeArrowheads="1"/>
                        </wps:cNvSpPr>
                        <wps:spPr bwMode="auto">
                          <a:xfrm flipH="1">
                            <a:off x="422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2B98B0" w14:textId="77777777" w:rsidR="00180F9F" w:rsidRDefault="00180F9F" w:rsidP="00180F9F">
                              <w:r>
                                <w:rPr>
                                  <w:color w:val="000000"/>
                                  <w:sz w:val="18"/>
                                  <w:szCs w:val="18"/>
                                </w:rPr>
                                <w:t>0</w:t>
                              </w:r>
                            </w:p>
                          </w:txbxContent>
                        </wps:txbx>
                        <wps:bodyPr rot="0" vert="horz" wrap="square" lIns="0" tIns="0" rIns="0" bIns="0" anchor="t" anchorCtr="0" upright="1">
                          <a:noAutofit/>
                        </wps:bodyPr>
                      </wps:wsp>
                      <wpg:grpSp>
                        <wpg:cNvPr id="2437" name="Group 115"/>
                        <wpg:cNvGrpSpPr>
                          <a:grpSpLocks/>
                        </wpg:cNvGrpSpPr>
                        <wpg:grpSpPr bwMode="auto">
                          <a:xfrm>
                            <a:off x="6383" y="9057"/>
                            <a:ext cx="8529" cy="10341"/>
                            <a:chOff x="2419" y="3530"/>
                            <a:chExt cx="1343" cy="1855"/>
                          </a:xfrm>
                        </wpg:grpSpPr>
                        <wps:wsp>
                          <wps:cNvPr id="2438" name="Rectangle 11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9" name="Rectangle 11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0" name="Group 120"/>
                        <wpg:cNvGrpSpPr>
                          <a:grpSpLocks/>
                        </wpg:cNvGrpSpPr>
                        <wpg:grpSpPr bwMode="auto">
                          <a:xfrm>
                            <a:off x="6728" y="4399"/>
                            <a:ext cx="7423" cy="4074"/>
                            <a:chOff x="2472" y="2784"/>
                            <a:chExt cx="1169" cy="652"/>
                          </a:xfrm>
                        </wpg:grpSpPr>
                        <wps:wsp>
                          <wps:cNvPr id="2441" name="Freeform 12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2" name="Freeform 12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3" name="Rectangle 123"/>
                        <wps:cNvSpPr>
                          <a:spLocks noChangeArrowheads="1"/>
                        </wps:cNvSpPr>
                        <wps:spPr bwMode="auto">
                          <a:xfrm>
                            <a:off x="819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D4591" w14:textId="77777777" w:rsidR="00180F9F" w:rsidRPr="00364165" w:rsidRDefault="00180F9F" w:rsidP="00180F9F">
                              <w:pPr>
                                <w:rPr>
                                  <w:sz w:val="16"/>
                                </w:rPr>
                              </w:pPr>
                              <w:r w:rsidRPr="00364165">
                                <w:rPr>
                                  <w:sz w:val="16"/>
                                </w:rPr>
                                <w:t>Increasing</w:t>
                              </w:r>
                            </w:p>
                          </w:txbxContent>
                        </wps:txbx>
                        <wps:bodyPr rot="0" vert="horz" wrap="none" lIns="0" tIns="0" rIns="0" bIns="0" anchor="t" anchorCtr="0" upright="1">
                          <a:spAutoFit/>
                        </wps:bodyPr>
                      </wps:wsp>
                      <wps:wsp>
                        <wps:cNvPr id="2444" name="Rectangle 124"/>
                        <wps:cNvSpPr>
                          <a:spLocks noChangeArrowheads="1"/>
                        </wps:cNvSpPr>
                        <wps:spPr bwMode="auto">
                          <a:xfrm>
                            <a:off x="767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B2BD46" w14:textId="77777777" w:rsidR="00180F9F" w:rsidRDefault="00180F9F" w:rsidP="00180F9F">
                              <w:r>
                                <w:rPr>
                                  <w:color w:val="000000"/>
                                  <w:sz w:val="16"/>
                                  <w:szCs w:val="16"/>
                                </w:rPr>
                                <w:t>Consumption</w:t>
                              </w:r>
                            </w:p>
                          </w:txbxContent>
                        </wps:txbx>
                        <wps:bodyPr rot="0" vert="horz" wrap="square" lIns="0" tIns="0" rIns="0" bIns="0" anchor="t" anchorCtr="0" upright="1">
                          <a:noAutofit/>
                        </wps:bodyPr>
                      </wps:wsp>
                      <wpg:grpSp>
                        <wpg:cNvPr id="2445" name="Group 125"/>
                        <wpg:cNvGrpSpPr>
                          <a:grpSpLocks/>
                        </wpg:cNvGrpSpPr>
                        <wpg:grpSpPr bwMode="auto">
                          <a:xfrm>
                            <a:off x="6901" y="20530"/>
                            <a:ext cx="7423" cy="3375"/>
                            <a:chOff x="2499" y="5460"/>
                            <a:chExt cx="1169" cy="712"/>
                          </a:xfrm>
                        </wpg:grpSpPr>
                        <wps:wsp>
                          <wps:cNvPr id="2446" name="Freeform 12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7" name="Freeform 12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8" name="Rectangle 128"/>
                        <wps:cNvSpPr>
                          <a:spLocks noChangeArrowheads="1"/>
                        </wps:cNvSpPr>
                        <wps:spPr bwMode="auto">
                          <a:xfrm>
                            <a:off x="8194" y="20528"/>
                            <a:ext cx="4572"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13D8A1" w14:textId="77777777" w:rsidR="00180F9F" w:rsidRDefault="00180F9F" w:rsidP="00180F9F">
                              <w:r>
                                <w:rPr>
                                  <w:color w:val="000000"/>
                                  <w:sz w:val="16"/>
                                  <w:szCs w:val="16"/>
                                </w:rPr>
                                <w:t>Decreasing</w:t>
                              </w:r>
                            </w:p>
                            <w:p w14:paraId="2F6A8D27" w14:textId="77777777" w:rsidR="00180F9F" w:rsidRDefault="00180F9F" w:rsidP="00180F9F"/>
                          </w:txbxContent>
                        </wps:txbx>
                        <wps:bodyPr rot="0" vert="horz" wrap="none" lIns="0" tIns="0" rIns="0" bIns="0" anchor="t" anchorCtr="0" upright="1">
                          <a:spAutoFit/>
                        </wps:bodyPr>
                      </wps:wsp>
                      <wps:wsp>
                        <wps:cNvPr id="2449" name="Rectangle 129"/>
                        <wps:cNvSpPr>
                          <a:spLocks noChangeArrowheads="1"/>
                        </wps:cNvSpPr>
                        <wps:spPr bwMode="auto">
                          <a:xfrm>
                            <a:off x="7852" y="21652"/>
                            <a:ext cx="620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5E3E4" w14:textId="77777777" w:rsidR="00180F9F" w:rsidRPr="00364165" w:rsidRDefault="00180F9F" w:rsidP="00180F9F">
                              <w:pPr>
                                <w:rPr>
                                  <w:sz w:val="16"/>
                                </w:rPr>
                              </w:pPr>
                              <w:r w:rsidRPr="00364165">
                                <w:rPr>
                                  <w:sz w:val="16"/>
                                </w:rPr>
                                <w:t>Consumption</w:t>
                              </w:r>
                            </w:p>
                          </w:txbxContent>
                        </wps:txbx>
                        <wps:bodyPr rot="0" vert="horz" wrap="square" lIns="0" tIns="0" rIns="0" bIns="0" anchor="t" anchorCtr="0" upright="1">
                          <a:spAutoFit/>
                        </wps:bodyPr>
                      </wps:wsp>
                      <wps:wsp>
                        <wps:cNvPr id="2450" name="Line 130"/>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451" name="Freeform 131"/>
                        <wps:cNvSpPr>
                          <a:spLocks noEditPoints="1"/>
                        </wps:cNvSpPr>
                        <wps:spPr bwMode="auto">
                          <a:xfrm>
                            <a:off x="629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2" name="Freeform 132"/>
                        <wps:cNvSpPr>
                          <a:spLocks noEditPoints="1"/>
                        </wps:cNvSpPr>
                        <wps:spPr bwMode="auto">
                          <a:xfrm>
                            <a:off x="638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3" name="Freeform 133"/>
                        <wps:cNvSpPr>
                          <a:spLocks noEditPoints="1"/>
                        </wps:cNvSpPr>
                        <wps:spPr bwMode="auto">
                          <a:xfrm>
                            <a:off x="1095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4" name="Rectangle 134"/>
                        <wps:cNvSpPr>
                          <a:spLocks noChangeArrowheads="1"/>
                        </wps:cNvSpPr>
                        <wps:spPr bwMode="auto">
                          <a:xfrm>
                            <a:off x="11992" y="14922"/>
                            <a:ext cx="273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469AF" w14:textId="77777777" w:rsidR="00180F9F" w:rsidRDefault="00180F9F" w:rsidP="00180F9F">
                              <w:r>
                                <w:rPr>
                                  <w:color w:val="000000"/>
                                  <w:sz w:val="18"/>
                                  <w:szCs w:val="18"/>
                                </w:rPr>
                                <w:t>Ramp</w:t>
                              </w:r>
                            </w:p>
                          </w:txbxContent>
                        </wps:txbx>
                        <wps:bodyPr rot="0" vert="horz" wrap="none" lIns="0" tIns="0" rIns="0" bIns="0" anchor="t" anchorCtr="0" upright="1">
                          <a:spAutoFit/>
                        </wps:bodyPr>
                      </wps:wsp>
                      <wps:wsp>
                        <wps:cNvPr id="2455" name="Rectangle 135"/>
                        <wps:cNvSpPr>
                          <a:spLocks noChangeArrowheads="1"/>
                        </wps:cNvSpPr>
                        <wps:spPr bwMode="auto">
                          <a:xfrm>
                            <a:off x="12335" y="16128"/>
                            <a:ext cx="2642"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73FD5" w14:textId="77777777" w:rsidR="00180F9F" w:rsidRDefault="00180F9F" w:rsidP="00180F9F">
                              <w:r>
                                <w:rPr>
                                  <w:color w:val="000000"/>
                                  <w:sz w:val="18"/>
                                  <w:szCs w:val="18"/>
                                </w:rPr>
                                <w:t>Rate</w:t>
                              </w:r>
                            </w:p>
                          </w:txbxContent>
                        </wps:txbx>
                        <wps:bodyPr rot="0" vert="horz" wrap="square" lIns="0" tIns="0" rIns="0" bIns="0" anchor="t" anchorCtr="0" upright="1">
                          <a:spAutoFit/>
                        </wps:bodyPr>
                      </wps:wsp>
                      <wps:wsp>
                        <wps:cNvPr id="2456" name="Freeform 139"/>
                        <wps:cNvSpPr>
                          <a:spLocks noEditPoints="1"/>
                        </wps:cNvSpPr>
                        <wps:spPr bwMode="auto">
                          <a:xfrm>
                            <a:off x="681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7" name="Freeform 140"/>
                        <wps:cNvSpPr>
                          <a:spLocks noEditPoints="1"/>
                        </wps:cNvSpPr>
                        <wps:spPr bwMode="auto">
                          <a:xfrm>
                            <a:off x="2536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8" name="Rectangle 142"/>
                        <wps:cNvSpPr>
                          <a:spLocks noChangeArrowheads="1"/>
                        </wps:cNvSpPr>
                        <wps:spPr bwMode="auto">
                          <a:xfrm>
                            <a:off x="1682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89F60" w14:textId="77777777" w:rsidR="00180F9F" w:rsidRDefault="00180F9F" w:rsidP="00180F9F">
                              <w:r>
                                <w:rPr>
                                  <w:color w:val="000000"/>
                                  <w:sz w:val="16"/>
                                  <w:szCs w:val="16"/>
                                </w:rPr>
                                <w:t>Ancillary Services Provided: Reg-Up, ECRS, Non-Spin</w:t>
                              </w:r>
                            </w:p>
                          </w:txbxContent>
                        </wps:txbx>
                        <wps:bodyPr rot="0" vert="horz" wrap="square" lIns="0" tIns="0" rIns="0" bIns="0" anchor="t" anchorCtr="0" upright="1">
                          <a:noAutofit/>
                        </wps:bodyPr>
                      </wps:wsp>
                      <wps:wsp>
                        <wps:cNvPr id="2459" name="Rectangle 17"/>
                        <wps:cNvSpPr>
                          <a:spLocks noChangeArrowheads="1"/>
                        </wps:cNvSpPr>
                        <wps:spPr bwMode="auto">
                          <a:xfrm>
                            <a:off x="-107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70D47" w14:textId="77777777" w:rsidR="00180F9F" w:rsidRDefault="00180F9F" w:rsidP="00180F9F">
                              <w:r>
                                <w:rPr>
                                  <w:color w:val="000000"/>
                                  <w:sz w:val="18"/>
                                  <w:szCs w:val="18"/>
                                </w:rPr>
                                <w:t>HSL = MPC -</w:t>
                              </w:r>
                            </w:p>
                          </w:txbxContent>
                        </wps:txbx>
                        <wps:bodyPr rot="0" vert="horz" wrap="square" lIns="0" tIns="0" rIns="0" bIns="0" anchor="t" anchorCtr="0" upright="1">
                          <a:spAutoFit/>
                        </wps:bodyPr>
                      </wps:wsp>
                      <wps:wsp>
                        <wps:cNvPr id="2460" name="Freeform 36"/>
                        <wps:cNvSpPr>
                          <a:spLocks noEditPoints="1"/>
                        </wps:cNvSpPr>
                        <wps:spPr bwMode="auto">
                          <a:xfrm>
                            <a:off x="1621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62" name="Rectangle 142"/>
                        <wps:cNvSpPr>
                          <a:spLocks noChangeArrowheads="1"/>
                        </wps:cNvSpPr>
                        <wps:spPr bwMode="auto">
                          <a:xfrm>
                            <a:off x="1708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529BF" w14:textId="77777777" w:rsidR="00180F9F" w:rsidRDefault="00180F9F" w:rsidP="00180F9F">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2463" name="Freeform 57"/>
                        <wps:cNvSpPr>
                          <a:spLocks noEditPoints="1"/>
                        </wps:cNvSpPr>
                        <wps:spPr bwMode="auto">
                          <a:xfrm flipH="1">
                            <a:off x="588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433B2A3C" id="Group 145" o:spid="_x0000_s1167" style="position:absolute;margin-left:-5.55pt;margin-top:15.55pt;width:440.55pt;height:237.05pt;z-index:251660288;mso-width-relative:margin" coordorigin="-1070"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">
                <v:line id="Line 4" o:spid="_x0000_s1168" style="position:absolute;visibility:visible;mso-wrap-style:square" from="46237,18115" to="46237,19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" strokeweight=".65pt">
                  <v:stroke endcap="round"/>
                </v:line>
                <v:rect id="Rectangle 13" o:spid="_x0000_s1169" style="position:absolute;left:50982;top:26396;width:322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" filled="f" stroked="f">
                  <v:textbox style="mso-fit-shape-to-text:t" inset="0,0,0,0">
                    <w:txbxContent>
                      <w:p w14:paraId="27003CDA" w14:textId="77777777" w:rsidR="00180F9F" w:rsidRDefault="00180F9F" w:rsidP="00180F9F">
                        <w:r>
                          <w:rPr>
                            <w:color w:val="000000"/>
                          </w:rPr>
                          <w:t>Time</w:t>
                        </w:r>
                      </w:p>
                    </w:txbxContent>
                  </v:textbox>
                </v:rect>
                <v:shape id="Freeform 12" o:spid="_x0000_s1170"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17" o:spid="_x0000_s1171" style="position:absolute;left:-291;top:23270;width:6626;height:1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" filled="f" stroked="f">
                  <v:textbox inset="0,0,0,0">
                    <w:txbxContent>
                      <w:p w14:paraId="4F2B3BAE" w14:textId="77777777" w:rsidR="00180F9F" w:rsidRDefault="00180F9F" w:rsidP="00180F9F">
                        <w:r>
                          <w:rPr>
                            <w:color w:val="000000"/>
                            <w:sz w:val="18"/>
                            <w:szCs w:val="18"/>
                          </w:rPr>
                          <w:t>LSL = LPC -</w:t>
                        </w:r>
                      </w:p>
                    </w:txbxContent>
                  </v:textbox>
                </v:rect>
                <v:rect id="Rectangle 23" o:spid="_x0000_s1172" style="position:absolute;left:1647;top:18750;width:3893;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5T6xQAAAN0AAAAPAAAAZHJzL2Rvd25yZXYueG1sRE9Na8JA&#10;EL0X/A/LCL0U3VRK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CF45T6xQAAAN0AAAAP&#10;AAAAAAAAAAAAAAAAAAcCAABkcnMvZG93bnJldi54bWxQSwUGAAAAAAMAAwC3AAAA+QIAAAAA&#10;" filled="f" stroked="f">
                  <v:textbox style="mso-fit-shape-to-text:t" inset="0,0,0,0">
                    <w:txbxContent>
                      <w:p w14:paraId="489D5CCD" w14:textId="77777777" w:rsidR="00180F9F" w:rsidRDefault="00180F9F" w:rsidP="00180F9F">
                        <w:r>
                          <w:rPr>
                            <w:color w:val="000000"/>
                            <w:sz w:val="18"/>
                            <w:szCs w:val="18"/>
                          </w:rPr>
                          <w:t>LASL  -</w:t>
                        </w:r>
                      </w:p>
                    </w:txbxContent>
                  </v:textbox>
                </v:rect>
                <v:rect id="Rectangle 25" o:spid="_x0000_s1173" style="position:absolute;left:1812;top:8280;width:4109;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zFhxQAAAN0AAAAPAAAAZHJzL2Rvd25yZXYueG1sRE9Na8JA&#10;EL0X/A/LCL0U3VRo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DqrzFhxQAAAN0AAAAP&#10;AAAAAAAAAAAAAAAAAAcCAABkcnMvZG93bnJldi54bWxQSwUGAAAAAAMAAwC3AAAA+QIAAAAA&#10;" filled="f" stroked="f">
                  <v:textbox style="mso-fit-shape-to-text:t" inset="0,0,0,0">
                    <w:txbxContent>
                      <w:p w14:paraId="57FDEF1A" w14:textId="77777777" w:rsidR="00180F9F" w:rsidRDefault="00180F9F" w:rsidP="00180F9F">
                        <w:r>
                          <w:rPr>
                            <w:color w:val="000000"/>
                            <w:sz w:val="18"/>
                            <w:szCs w:val="18"/>
                          </w:rPr>
                          <w:t>HASL  -</w:t>
                        </w:r>
                      </w:p>
                    </w:txbxContent>
                  </v:textbox>
                </v:rect>
                <v:rect id="Rectangle 40" o:spid="_x0000_s1174" style="position:absolute;left:17425;top:3881;width:7664;height: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" filled="f" stroked="f">
                  <v:textbox inset="0,0,0,0">
                    <w:txbxContent>
                      <w:p w14:paraId="43CA8EFD" w14:textId="77777777" w:rsidR="00180F9F" w:rsidRDefault="00180F9F" w:rsidP="00180F9F">
                        <w:r>
                          <w:rPr>
                            <w:color w:val="000000"/>
                            <w:sz w:val="16"/>
                            <w:szCs w:val="16"/>
                          </w:rPr>
                          <w:t>Ancillary Services Provided: Reg-Down</w:t>
                        </w:r>
                      </w:p>
                    </w:txbxContent>
                  </v:textbox>
                </v:rect>
                <v:line id="Line 44" o:spid="_x0000_s1175"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" strokeweight="1.85pt"/>
                <v:rect id="Rectangle 45" o:spid="_x0000_s1176" style="position:absolute;left:688;top:13112;width:6712;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" filled="f" stroked="f">
                  <v:textbox style="mso-fit-shape-to-text:t" inset="0,0,0,0">
                    <w:txbxContent>
                      <w:p w14:paraId="4CDC51E2" w14:textId="77777777" w:rsidR="00180F9F" w:rsidRDefault="00180F9F" w:rsidP="00180F9F">
                        <w:r>
                          <w:rPr>
                            <w:color w:val="000000"/>
                            <w:sz w:val="16"/>
                            <w:szCs w:val="16"/>
                          </w:rPr>
                          <w:t>Current Load</w:t>
                        </w:r>
                      </w:p>
                    </w:txbxContent>
                  </v:textbox>
                </v:rect>
                <v:rect id="Rectangle 46" o:spid="_x0000_s1177" style="position:absolute;left:1146;top:14490;width:439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" filled="f" stroked="f">
                  <v:textbox style="mso-fit-shape-to-text:t" inset="0,0,0,0">
                    <w:txbxContent>
                      <w:p w14:paraId="3B3E1A00" w14:textId="77777777" w:rsidR="00180F9F" w:rsidRDefault="00180F9F" w:rsidP="00180F9F">
                        <w:r>
                          <w:rPr>
                            <w:color w:val="000000"/>
                            <w:sz w:val="16"/>
                            <w:szCs w:val="16"/>
                          </w:rPr>
                          <w:t>Telemetry</w:t>
                        </w:r>
                      </w:p>
                    </w:txbxContent>
                  </v:textbox>
                </v:rect>
                <v:rect id="Rectangle 48" o:spid="_x0000_s1178" style="position:absolute;left:16215;top:9315;width:336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" filled="f" stroked="f">
                  <v:textbox style="mso-fit-shape-to-text:t" inset="0,0,0,0">
                    <w:txbxContent>
                      <w:p w14:paraId="5878561A" w14:textId="77777777" w:rsidR="00180F9F" w:rsidRDefault="00180F9F" w:rsidP="00180F9F">
                        <w:r>
                          <w:rPr>
                            <w:color w:val="000000"/>
                            <w:sz w:val="18"/>
                            <w:szCs w:val="18"/>
                          </w:rPr>
                          <w:t>HDL</w:t>
                        </w:r>
                      </w:p>
                    </w:txbxContent>
                  </v:textbox>
                </v:rect>
                <v:rect id="Rectangle 50" o:spid="_x0000_s1179" style="position:absolute;left:16217;top:18288;width:3366;height:2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" filled="f" stroked="f">
                  <v:textbox inset="0,0,0,0">
                    <w:txbxContent>
                      <w:p w14:paraId="1B8C1710" w14:textId="77777777" w:rsidR="00180F9F" w:rsidRDefault="00180F9F" w:rsidP="00180F9F">
                        <w:r>
                          <w:rPr>
                            <w:color w:val="000000"/>
                            <w:sz w:val="18"/>
                            <w:szCs w:val="18"/>
                          </w:rPr>
                          <w:t>LDL</w:t>
                        </w:r>
                      </w:p>
                    </w:txbxContent>
                  </v:textbox>
                </v:rect>
                <v:rect id="Rectangle 54" o:spid="_x0000_s1180" style="position:absolute;left:7504;top:28294;width:7906;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" filled="f" stroked="f">
                  <v:textbox inset="0,0,0,0">
                    <w:txbxContent>
                      <w:p w14:paraId="685D7EB3" w14:textId="77777777" w:rsidR="00180F9F" w:rsidRDefault="00180F9F" w:rsidP="00180F9F">
                        <w:r>
                          <w:rPr>
                            <w:color w:val="000000"/>
                            <w:sz w:val="18"/>
                            <w:szCs w:val="18"/>
                          </w:rPr>
                          <w:t>5-30 Minutes</w:t>
                        </w:r>
                      </w:p>
                    </w:txbxContent>
                  </v:textbox>
                </v:rect>
                <v:rect id="Rectangle 58" o:spid="_x0000_s1181" style="position:absolute;left:2759;width:339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" filled="f" stroked="f">
                  <v:textbox style="mso-fit-shape-to-text:t" inset="0,0,0,0">
                    <w:txbxContent>
                      <w:p w14:paraId="65D29A94" w14:textId="77777777" w:rsidR="00180F9F" w:rsidRDefault="00180F9F" w:rsidP="00180F9F">
                        <w:pPr>
                          <w:rPr>
                            <w:u w:val="single"/>
                          </w:rPr>
                        </w:pPr>
                        <w:r>
                          <w:rPr>
                            <w:b/>
                            <w:bCs/>
                            <w:color w:val="000000"/>
                            <w:u w:val="single"/>
                          </w:rPr>
                          <w:t>Load</w:t>
                        </w:r>
                      </w:p>
                    </w:txbxContent>
                  </v:textbox>
                </v:rect>
                <v:shape id="Freeform 61" o:spid="_x0000_s1182" style="position:absolute;left:33039;top:7418;width:622;height:1092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62" o:spid="_x0000_s1183" style="position:absolute;left:33297;top:17942;width:16480;height:569;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63" o:spid="_x0000_s1184" style="position:absolute;left:49858;top:18115;width:395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" filled="f" stroked="f">
                  <v:textbox style="mso-fit-shape-to-text:t" inset="0,0,0,0">
                    <w:txbxContent>
                      <w:p w14:paraId="5B80FBC7" w14:textId="77777777" w:rsidR="00180F9F" w:rsidRDefault="00180F9F" w:rsidP="00180F9F">
                        <w:r>
                          <w:rPr>
                            <w:color w:val="000000"/>
                            <w:sz w:val="16"/>
                            <w:szCs w:val="16"/>
                          </w:rPr>
                          <w:t>Quantity</w:t>
                        </w:r>
                      </w:p>
                    </w:txbxContent>
                  </v:textbox>
                </v:rect>
                <v:shape id="Freeform 64" o:spid="_x0000_s1185" style="position:absolute;left:33384;top:9316;width:12573;height:5144;flip:y;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" path="m,1133c229,1079,1045,988,1368,798,1692,609,1823,167,1941,e" filled="f" strokecolor="#339" strokeweight="1.85pt">
                  <v:path arrowok="t" o:connecttype="custom" o:connectlocs="0,48136217;240846069,33903487;341726794,0" o:connectangles="0,0,0"/>
                </v:shape>
                <v:rect id="Rectangle 65" o:spid="_x0000_s1186" style="position:absolute;left:38732;top:7677;width:7246;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" filled="f" stroked="f">
                  <v:textbox inset="0,0,0,0">
                    <w:txbxContent>
                      <w:p w14:paraId="7E47DD3A" w14:textId="77777777" w:rsidR="00180F9F" w:rsidRDefault="00180F9F" w:rsidP="00180F9F">
                        <w:r>
                          <w:rPr>
                            <w:color w:val="000000"/>
                            <w:sz w:val="16"/>
                            <w:szCs w:val="16"/>
                          </w:rPr>
                          <w:t>Bid Curve Load</w:t>
                        </w:r>
                      </w:p>
                    </w:txbxContent>
                  </v:textbox>
                </v:rect>
                <v:line id="Line 66" o:spid="_x0000_s1187" style="position:absolute;visibility:visible;mso-wrap-style:square" from="33384,18201" to="33384,18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" strokeweight=".65pt">
                  <v:stroke endcap="round"/>
                </v:line>
                <v:rect id="Rectangle 69" o:spid="_x0000_s1188" style="position:absolute;left:32693;top:19411;width:4096;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" filled="f" stroked="f">
                  <v:textbox style="mso-fit-shape-to-text:t" inset="0,0,0,0">
                    <w:txbxContent>
                      <w:p w14:paraId="25FEF567" w14:textId="77777777" w:rsidR="00180F9F" w:rsidRDefault="00180F9F" w:rsidP="00180F9F">
                        <w:r>
                          <w:rPr>
                            <w:color w:val="000000"/>
                            <w:sz w:val="12"/>
                            <w:szCs w:val="12"/>
                          </w:rPr>
                          <w:t>LSL/LPC</w:t>
                        </w:r>
                      </w:p>
                    </w:txbxContent>
                  </v:textbox>
                </v:rect>
                <v:rect id="Rectangle 71" o:spid="_x0000_s1189" style="position:absolute;left:45032;top:19411;width:4191;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" filled="f" stroked="f">
                  <v:textbox style="mso-fit-shape-to-text:t" inset="0,0,0,0">
                    <w:txbxContent>
                      <w:p w14:paraId="411949A8" w14:textId="77777777" w:rsidR="00180F9F" w:rsidRDefault="00180F9F" w:rsidP="00180F9F">
                        <w:r>
                          <w:rPr>
                            <w:color w:val="000000"/>
                            <w:sz w:val="12"/>
                            <w:szCs w:val="12"/>
                          </w:rPr>
                          <w:t>HSL/MPC</w:t>
                        </w:r>
                      </w:p>
                    </w:txbxContent>
                  </v:textbox>
                </v:rect>
                <v:group id="Group 72" o:spid="_x0000_s1190"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">
                  <v:rect id="Rectangle 73" o:spid="_x0000_s1191"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" fillcolor="#bbe0e3" stroked="f"/>
                  <v:rect id="Rectangle 74" o:spid="_x0000_s119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" filled="f" strokeweight=".65pt">
                    <v:stroke endcap="round"/>
                  </v:rect>
                </v:group>
                <v:shape id="Freeform 75" o:spid="_x0000_s1193"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76" o:spid="_x0000_s1194" style="position:absolute;left:6383;top:23550;width:8529;height:3555"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">
                  <v:rect id="Rectangle 77" o:spid="_x0000_s119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" fillcolor="#099" stroked="f"/>
                  <v:rect id="Rectangle 78" o:spid="_x0000_s119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" filled="f" strokeweight=".65pt">
                    <v:stroke endcap="round"/>
                  </v:rect>
                </v:group>
                <v:group id="Group 80" o:spid="_x0000_s1197" style="position:absolute;left:6383;top:9057;width:8529;height:1159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">
                  <v:rect id="Rectangle 81" o:spid="_x0000_s1198"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" fillcolor="#ff9" stroked="f"/>
                  <v:rect id="Rectangle 82" o:spid="_x0000_s119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" filled="f" strokeweight=".65pt">
                    <v:stroke endcap="round"/>
                  </v:rect>
                </v:group>
                <v:line id="Line 96" o:spid="_x0000_s1200"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" strokeweight="1.85pt"/>
                <v:group id="Group 107" o:spid="_x0000_s1201"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">
                  <v:rect id="Rectangle 108" o:spid="_x0000_s120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" fillcolor="#bbe0e3" stroked="f"/>
                  <v:rect id="Rectangle 109" o:spid="_x0000_s120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" filled="f" strokeweight=".65pt">
                    <v:stroke endcap="round"/>
                  </v:rect>
                </v:group>
                <v:group id="Group 110" o:spid="_x0000_s1204" style="position:absolute;left:6383;top:23895;width:8529;height:3193"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">
                  <v:rect id="Rectangle 111" o:spid="_x0000_s120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" fillcolor="#099" stroked="f"/>
                  <v:rect id="Rectangle 112" o:spid="_x0000_s120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" filled="f" strokeweight=".65pt">
                    <v:stroke endcap="round"/>
                  </v:rect>
                </v:group>
                <v:rect id="Rectangle 114" o:spid="_x0000_s1207" style="position:absolute;left:4226;top:26741;width:1138;height:11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" filled="f" stroked="f">
                  <v:textbox inset="0,0,0,0">
                    <w:txbxContent>
                      <w:p w14:paraId="022B98B0" w14:textId="77777777" w:rsidR="00180F9F" w:rsidRDefault="00180F9F" w:rsidP="00180F9F">
                        <w:r>
                          <w:rPr>
                            <w:color w:val="000000"/>
                            <w:sz w:val="18"/>
                            <w:szCs w:val="18"/>
                          </w:rPr>
                          <w:t>0</w:t>
                        </w:r>
                      </w:p>
                    </w:txbxContent>
                  </v:textbox>
                </v:rect>
                <v:group id="Group 115" o:spid="_x0000_s1208" style="position:absolute;left:6383;top:9057;width:8529;height:1034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">
                  <v:rect id="Rectangle 116" o:spid="_x0000_s120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" fillcolor="#ff9" stroked="f"/>
                  <v:rect id="Rectangle 117" o:spid="_x0000_s121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" filled="f" strokeweight=".65pt">
                    <v:stroke endcap="round"/>
                  </v:rect>
                </v:group>
                <v:group id="Group 120" o:spid="_x0000_s1211" style="position:absolute;left:6728;top:4399;width:7423;height:4074"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">
                  <v:shape id="Freeform 121" o:spid="_x0000_s121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122" o:spid="_x0000_s121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123" o:spid="_x0000_s1214" style="position:absolute;left:8194;top:5435;width:423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" filled="f" stroked="f">
                  <v:textbox style="mso-fit-shape-to-text:t" inset="0,0,0,0">
                    <w:txbxContent>
                      <w:p w14:paraId="5D8D4591" w14:textId="77777777" w:rsidR="00180F9F" w:rsidRPr="00364165" w:rsidRDefault="00180F9F" w:rsidP="00180F9F">
                        <w:pPr>
                          <w:rPr>
                            <w:sz w:val="16"/>
                          </w:rPr>
                        </w:pPr>
                        <w:r w:rsidRPr="00364165">
                          <w:rPr>
                            <w:sz w:val="16"/>
                          </w:rPr>
                          <w:t>Increasing</w:t>
                        </w:r>
                      </w:p>
                    </w:txbxContent>
                  </v:textbox>
                </v:rect>
                <v:rect id="Rectangle 124" o:spid="_x0000_s1215" style="position:absolute;left:7677;top:6556;width:6680;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RCxwAAAN0AAAAPAAAAZHJzL2Rvd25yZXYueG1sRI9Ba8JA&#10;FITvgv9heUJvulFC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CIfxELHAAAA3QAA&#10;AA8AAAAAAAAAAAAAAAAABwIAAGRycy9kb3ducmV2LnhtbFBLBQYAAAAAAwADALcAAAD7AgAAAAA=&#10;" filled="f" stroked="f">
                  <v:textbox inset="0,0,0,0">
                    <w:txbxContent>
                      <w:p w14:paraId="0FB2BD46" w14:textId="77777777" w:rsidR="00180F9F" w:rsidRDefault="00180F9F" w:rsidP="00180F9F">
                        <w:r>
                          <w:rPr>
                            <w:color w:val="000000"/>
                            <w:sz w:val="16"/>
                            <w:szCs w:val="16"/>
                          </w:rPr>
                          <w:t>Consumption</w:t>
                        </w:r>
                      </w:p>
                    </w:txbxContent>
                  </v:textbox>
                </v:rect>
                <v:group id="Group 125" o:spid="_x0000_s1216" style="position:absolute;left:6901;top:20530;width:7423;height:3375"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">
                  <v:shape id="Freeform 126" o:spid="_x0000_s121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127" o:spid="_x0000_s121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128" o:spid="_x0000_s1219" style="position:absolute;left:8194;top:20528;width:4572;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" filled="f" stroked="f">
                  <v:textbox style="mso-fit-shape-to-text:t" inset="0,0,0,0">
                    <w:txbxContent>
                      <w:p w14:paraId="5713D8A1" w14:textId="77777777" w:rsidR="00180F9F" w:rsidRDefault="00180F9F" w:rsidP="00180F9F">
                        <w:r>
                          <w:rPr>
                            <w:color w:val="000000"/>
                            <w:sz w:val="16"/>
                            <w:szCs w:val="16"/>
                          </w:rPr>
                          <w:t>Decreasing</w:t>
                        </w:r>
                      </w:p>
                      <w:p w14:paraId="2F6A8D27" w14:textId="77777777" w:rsidR="00180F9F" w:rsidRDefault="00180F9F" w:rsidP="00180F9F"/>
                    </w:txbxContent>
                  </v:textbox>
                </v:rect>
                <v:rect id="Rectangle 129" o:spid="_x0000_s1220" style="position:absolute;left:7852;top:21652;width:620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" filled="f" stroked="f">
                  <v:textbox style="mso-fit-shape-to-text:t" inset="0,0,0,0">
                    <w:txbxContent>
                      <w:p w14:paraId="25B5E3E4" w14:textId="77777777" w:rsidR="00180F9F" w:rsidRPr="00364165" w:rsidRDefault="00180F9F" w:rsidP="00180F9F">
                        <w:pPr>
                          <w:rPr>
                            <w:sz w:val="16"/>
                          </w:rPr>
                        </w:pPr>
                        <w:r w:rsidRPr="00364165">
                          <w:rPr>
                            <w:sz w:val="16"/>
                          </w:rPr>
                          <w:t>Consumption</w:t>
                        </w:r>
                      </w:p>
                    </w:txbxContent>
                  </v:textbox>
                </v:rect>
                <v:line id="Line 130" o:spid="_x0000_s1221"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" strokeweight="1.85pt"/>
                <v:shape id="Freeform 131" o:spid="_x0000_s1222" style="position:absolute;left:6297;top:9316;width:8579;height:5290;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132" o:spid="_x0000_s1223" style="position:absolute;left:6383;top:14578;width:8592;height:4794;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133" o:spid="_x0000_s1224" style="position:absolute;left:10955;top:14578;width:654;height:2305;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134" o:spid="_x0000_s1225" style="position:absolute;left:11992;top:14922;width:27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" filled="f" stroked="f">
                  <v:textbox style="mso-fit-shape-to-text:t" inset="0,0,0,0">
                    <w:txbxContent>
                      <w:p w14:paraId="4DF469AF" w14:textId="77777777" w:rsidR="00180F9F" w:rsidRDefault="00180F9F" w:rsidP="00180F9F">
                        <w:r>
                          <w:rPr>
                            <w:color w:val="000000"/>
                            <w:sz w:val="18"/>
                            <w:szCs w:val="18"/>
                          </w:rPr>
                          <w:t>Ramp</w:t>
                        </w:r>
                      </w:p>
                    </w:txbxContent>
                  </v:textbox>
                </v:rect>
                <v:rect id="Rectangle 135" o:spid="_x0000_s1226" style="position:absolute;left:12335;top:16128;width:2642;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" filled="f" stroked="f">
                  <v:textbox style="mso-fit-shape-to-text:t" inset="0,0,0,0">
                    <w:txbxContent>
                      <w:p w14:paraId="34873FD5" w14:textId="77777777" w:rsidR="00180F9F" w:rsidRDefault="00180F9F" w:rsidP="00180F9F">
                        <w:r>
                          <w:rPr>
                            <w:color w:val="000000"/>
                            <w:sz w:val="18"/>
                            <w:szCs w:val="18"/>
                          </w:rPr>
                          <w:t>Rate</w:t>
                        </w:r>
                      </w:p>
                    </w:txbxContent>
                  </v:textbox>
                </v:rect>
                <v:shape id="Freeform 139" o:spid="_x0000_s1227" style="position:absolute;left:6814;top:27777;width:7341;height:565;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140" o:spid="_x0000_s1228" style="position:absolute;left:25361;top:5520;width:29520;height:18390;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142" o:spid="_x0000_s1229" style="position:absolute;left:16821;top:20875;width:835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1iawwAAAN0AAAAPAAAAZHJzL2Rvd25yZXYueG1sRE9Ni8Iw&#10;EL0L+x/CLHjTdGUV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JotYmsMAAADdAAAADwAA&#10;AAAAAAAAAAAAAAAHAgAAZHJzL2Rvd25yZXYueG1sUEsFBgAAAAADAAMAtwAAAPcCAAAAAA==&#10;" filled="f" stroked="f">
                  <v:textbox inset="0,0,0,0">
                    <w:txbxContent>
                      <w:p w14:paraId="43A89F60" w14:textId="77777777" w:rsidR="00180F9F" w:rsidRDefault="00180F9F" w:rsidP="00180F9F">
                        <w:r>
                          <w:rPr>
                            <w:color w:val="000000"/>
                            <w:sz w:val="16"/>
                            <w:szCs w:val="16"/>
                          </w:rPr>
                          <w:t>Ancillary Services Provided: Reg-Up, ECRS, Non-Spin</w:t>
                        </w:r>
                      </w:p>
                    </w:txbxContent>
                  </v:textbox>
                </v:rect>
                <v:rect id="Rectangle 17" o:spid="_x0000_s1230" style="position:absolute;left:-1070;top:3276;width:7004;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" filled="f" stroked="f">
                  <v:textbox style="mso-fit-shape-to-text:t" inset="0,0,0,0">
                    <w:txbxContent>
                      <w:p w14:paraId="36F70D47" w14:textId="77777777" w:rsidR="00180F9F" w:rsidRDefault="00180F9F" w:rsidP="00180F9F">
                        <w:r>
                          <w:rPr>
                            <w:color w:val="000000"/>
                            <w:sz w:val="18"/>
                            <w:szCs w:val="18"/>
                          </w:rPr>
                          <w:t>HSL = MPC -</w:t>
                        </w:r>
                      </w:p>
                    </w:txbxContent>
                  </v:textbox>
                </v:rect>
                <v:shape id="Freeform 36" o:spid="_x0000_s1231" style="position:absolute;left:16217;top:10437;width:622;height:8097;visibility:visible;mso-wrap-style:square;v-text-anchor:top" coordsize="400,3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142" o:spid="_x0000_s1232" style="position:absolute;left:17080;top:13025;width:6763;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" filled="f" stroked="f">
                  <v:textbox inset="0,0,0,0">
                    <w:txbxContent>
                      <w:p w14:paraId="3EC529BF" w14:textId="77777777" w:rsidR="00180F9F" w:rsidRDefault="00180F9F" w:rsidP="00180F9F">
                        <w:r>
                          <w:rPr>
                            <w:color w:val="000000"/>
                            <w:sz w:val="16"/>
                            <w:szCs w:val="16"/>
                          </w:rPr>
                          <w:t xml:space="preserve">Normal Load </w:t>
                        </w:r>
                        <w:r>
                          <w:rPr>
                            <w:color w:val="000000"/>
                            <w:sz w:val="16"/>
                            <w:szCs w:val="16"/>
                          </w:rPr>
                          <w:br/>
                          <w:t>Fluctuation</w:t>
                        </w:r>
                      </w:p>
                    </w:txbxContent>
                  </v:textbox>
                </v:rect>
                <v:shape id="Freeform 57" o:spid="_x0000_s1233" style="position:absolute;left:5881;top:1948;width:977;height:25334;flip:x;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r w:rsidRPr="00F06E8E">
        <w:rPr>
          <w:szCs w:val="20"/>
        </w:rPr>
        <w:t>Load Resources:</w:t>
      </w:r>
    </w:p>
    <w:p w14:paraId="43C22B63" w14:textId="77777777" w:rsidR="00180F9F" w:rsidRPr="00F06E8E" w:rsidRDefault="00180F9F" w:rsidP="00180F9F">
      <w:pPr>
        <w:spacing w:after="240"/>
        <w:rPr>
          <w:szCs w:val="20"/>
        </w:rPr>
      </w:pPr>
    </w:p>
    <w:p w14:paraId="0B0740A5" w14:textId="77777777" w:rsidR="00180F9F" w:rsidRPr="00F06E8E" w:rsidRDefault="00180F9F" w:rsidP="00180F9F">
      <w:pPr>
        <w:spacing w:after="120"/>
        <w:rPr>
          <w:b/>
          <w:i/>
          <w:iCs/>
        </w:rPr>
      </w:pPr>
    </w:p>
    <w:p w14:paraId="3047BEF4" w14:textId="77777777" w:rsidR="00180F9F" w:rsidRPr="00F06E8E" w:rsidRDefault="00180F9F" w:rsidP="00180F9F">
      <w:pPr>
        <w:rPr>
          <w:szCs w:val="20"/>
        </w:rPr>
      </w:pPr>
    </w:p>
    <w:p w14:paraId="4B755548" w14:textId="77777777" w:rsidR="00180F9F" w:rsidRPr="00F06E8E" w:rsidRDefault="00180F9F" w:rsidP="00180F9F">
      <w:pPr>
        <w:rPr>
          <w:szCs w:val="20"/>
        </w:rPr>
      </w:pPr>
    </w:p>
    <w:p w14:paraId="6F557F4C" w14:textId="77777777" w:rsidR="00180F9F" w:rsidRPr="00F06E8E" w:rsidRDefault="00180F9F" w:rsidP="00180F9F">
      <w:pPr>
        <w:rPr>
          <w:szCs w:val="20"/>
        </w:rPr>
      </w:pPr>
    </w:p>
    <w:p w14:paraId="3E018623" w14:textId="77777777" w:rsidR="00180F9F" w:rsidRPr="00F06E8E" w:rsidRDefault="00180F9F" w:rsidP="00180F9F">
      <w:pPr>
        <w:rPr>
          <w:szCs w:val="20"/>
        </w:rPr>
      </w:pPr>
    </w:p>
    <w:p w14:paraId="5B83CC8C" w14:textId="77777777" w:rsidR="00180F9F" w:rsidRPr="00F06E8E" w:rsidRDefault="00180F9F" w:rsidP="00180F9F">
      <w:pPr>
        <w:rPr>
          <w:szCs w:val="20"/>
        </w:rPr>
      </w:pPr>
    </w:p>
    <w:p w14:paraId="6A4AFCE9" w14:textId="77777777" w:rsidR="00180F9F" w:rsidRPr="00F06E8E" w:rsidRDefault="00180F9F" w:rsidP="00180F9F">
      <w:pPr>
        <w:rPr>
          <w:szCs w:val="20"/>
        </w:rPr>
      </w:pPr>
    </w:p>
    <w:p w14:paraId="59D55F9E" w14:textId="77777777" w:rsidR="00180F9F" w:rsidRPr="00F06E8E" w:rsidRDefault="00180F9F" w:rsidP="00180F9F">
      <w:pPr>
        <w:rPr>
          <w:szCs w:val="20"/>
        </w:rPr>
      </w:pPr>
    </w:p>
    <w:p w14:paraId="69C21C98" w14:textId="77777777" w:rsidR="00180F9F" w:rsidRPr="00F06E8E" w:rsidRDefault="00180F9F" w:rsidP="00180F9F">
      <w:pPr>
        <w:rPr>
          <w:szCs w:val="20"/>
        </w:rPr>
      </w:pPr>
    </w:p>
    <w:p w14:paraId="56CFD825" w14:textId="77777777" w:rsidR="00180F9F" w:rsidRPr="00F06E8E" w:rsidRDefault="00180F9F" w:rsidP="00180F9F">
      <w:pPr>
        <w:rPr>
          <w:szCs w:val="20"/>
        </w:rPr>
      </w:pPr>
    </w:p>
    <w:p w14:paraId="7EA3F6FA" w14:textId="77777777" w:rsidR="00180F9F" w:rsidRPr="00F06E8E" w:rsidRDefault="00180F9F" w:rsidP="00180F9F">
      <w:pPr>
        <w:rPr>
          <w:szCs w:val="20"/>
        </w:rPr>
      </w:pPr>
    </w:p>
    <w:p w14:paraId="7346D877" w14:textId="77777777" w:rsidR="00180F9F" w:rsidRPr="00F06E8E" w:rsidRDefault="00180F9F" w:rsidP="00180F9F">
      <w:pPr>
        <w:rPr>
          <w:szCs w:val="20"/>
        </w:rPr>
      </w:pPr>
    </w:p>
    <w:p w14:paraId="7FEB52F9" w14:textId="77777777" w:rsidR="00180F9F" w:rsidRPr="00F06E8E" w:rsidRDefault="00180F9F" w:rsidP="00180F9F">
      <w:pPr>
        <w:spacing w:after="240"/>
        <w:rPr>
          <w:szCs w:val="20"/>
        </w:rPr>
      </w:pPr>
    </w:p>
    <w:p w14:paraId="01DB2381" w14:textId="77777777" w:rsidR="00180F9F" w:rsidRPr="00F06E8E" w:rsidRDefault="00180F9F" w:rsidP="00180F9F">
      <w:pPr>
        <w:spacing w:before="240" w:after="240"/>
        <w:ind w:left="720" w:hanging="720"/>
        <w:rPr>
          <w:szCs w:val="20"/>
        </w:rPr>
      </w:pPr>
    </w:p>
    <w:p w14:paraId="4EEDC7E1" w14:textId="77777777" w:rsidR="00180F9F" w:rsidRPr="00F06E8E" w:rsidRDefault="00180F9F" w:rsidP="00180F9F">
      <w:pPr>
        <w:spacing w:before="240" w:after="240"/>
        <w:ind w:left="720" w:hanging="720"/>
        <w:rPr>
          <w:szCs w:val="20"/>
        </w:rPr>
      </w:pPr>
      <w:r w:rsidRPr="00F06E8E">
        <w:rPr>
          <w:szCs w:val="20"/>
        </w:rPr>
        <w:t>(3)</w:t>
      </w:r>
      <w:r w:rsidRPr="00F06E8E">
        <w:rPr>
          <w:szCs w:val="20"/>
        </w:rPr>
        <w:tab/>
        <w:t>For Generation Resources, HASL is calculated as follows:</w:t>
      </w:r>
    </w:p>
    <w:p w14:paraId="1319EF8A" w14:textId="77777777" w:rsidR="00180F9F" w:rsidRPr="00F06E8E" w:rsidRDefault="00180F9F" w:rsidP="00180F9F">
      <w:pPr>
        <w:tabs>
          <w:tab w:val="left" w:pos="2250"/>
          <w:tab w:val="left" w:pos="3150"/>
        </w:tabs>
        <w:spacing w:after="240"/>
        <w:ind w:left="3150" w:hanging="2430"/>
        <w:rPr>
          <w:b/>
          <w:bCs/>
          <w:lang w:val="de-DE"/>
        </w:rPr>
      </w:pPr>
      <w:r w:rsidRPr="00F06E8E">
        <w:rPr>
          <w:b/>
          <w:bCs/>
          <w:lang w:val="de-DE"/>
        </w:rPr>
        <w:lastRenderedPageBreak/>
        <w:t>HASL</w:t>
      </w:r>
      <w:r w:rsidRPr="00F06E8E">
        <w:rPr>
          <w:b/>
          <w:bCs/>
          <w:lang w:val="de-DE"/>
        </w:rPr>
        <w:tab/>
        <w:t>=</w:t>
      </w:r>
      <w:r w:rsidRPr="00F06E8E">
        <w:rPr>
          <w:b/>
          <w:bCs/>
          <w:lang w:val="de-DE"/>
        </w:rPr>
        <w:tab/>
        <w:t>Max (LASL, (HSLTELEM – (ECRSTELEM + RRSTELEM + RUSTELEM + NSRSTELEM + NFRCTELEM)))</w:t>
      </w:r>
    </w:p>
    <w:p w14:paraId="650741B8" w14:textId="77777777" w:rsidR="00180F9F" w:rsidRPr="00F06E8E" w:rsidRDefault="00180F9F" w:rsidP="00180F9F">
      <w:pPr>
        <w:spacing w:before="240" w:after="240"/>
        <w:ind w:left="720"/>
        <w:rPr>
          <w:ins w:id="337" w:author="ERCOT" w:date="2023-05-26T16:34:00Z"/>
          <w:iCs/>
        </w:rPr>
      </w:pPr>
      <w:ins w:id="338" w:author="ERCOT" w:date="2023-05-26T16:34:00Z">
        <w:r w:rsidRPr="00F06E8E">
          <w:rPr>
            <w:iCs/>
          </w:rPr>
          <w:t>For</w:t>
        </w:r>
      </w:ins>
      <w:ins w:id="339" w:author="ERCOT" w:date="2023-06-19T11:26:00Z">
        <w:r w:rsidRPr="00F06E8E">
          <w:rPr>
            <w:iCs/>
          </w:rPr>
          <w:t xml:space="preserve"> a model</w:t>
        </w:r>
      </w:ins>
      <w:ins w:id="340" w:author="ERCOT" w:date="2023-06-19T11:31:00Z">
        <w:r w:rsidRPr="00F06E8E">
          <w:rPr>
            <w:iCs/>
          </w:rPr>
          <w:t>ed</w:t>
        </w:r>
      </w:ins>
      <w:ins w:id="341" w:author="ERCOT" w:date="2023-05-26T16:34:00Z">
        <w:r w:rsidRPr="00F06E8E">
          <w:rPr>
            <w:iCs/>
          </w:rPr>
          <w:t xml:space="preserve"> Generation Resource</w:t>
        </w:r>
        <w:del w:id="342" w:author="ERCOT" w:date="2023-06-19T11:26:00Z">
          <w:r w:rsidRPr="00F06E8E" w:rsidDel="004055EF">
            <w:rPr>
              <w:iCs/>
            </w:rPr>
            <w:delText>s</w:delText>
          </w:r>
        </w:del>
        <w:r w:rsidRPr="00F06E8E">
          <w:rPr>
            <w:iCs/>
          </w:rPr>
          <w:t xml:space="preserve"> that represent</w:t>
        </w:r>
      </w:ins>
      <w:ins w:id="343" w:author="ERCOT" w:date="2023-06-19T11:26:00Z">
        <w:r w:rsidRPr="00F06E8E">
          <w:rPr>
            <w:iCs/>
          </w:rPr>
          <w:t>s</w:t>
        </w:r>
      </w:ins>
      <w:ins w:id="344" w:author="ERCOT" w:date="2023-05-26T16:34:00Z">
        <w:r w:rsidRPr="00F06E8E">
          <w:rPr>
            <w:iCs/>
          </w:rPr>
          <w:t xml:space="preserve"> </w:t>
        </w:r>
      </w:ins>
      <w:ins w:id="345" w:author="ERCOT" w:date="2023-06-15T17:48:00Z">
        <w:r w:rsidRPr="00F06E8E">
          <w:rPr>
            <w:iCs/>
          </w:rPr>
          <w:t xml:space="preserve">the </w:t>
        </w:r>
      </w:ins>
      <w:ins w:id="346" w:author="ERCOT" w:date="2023-05-26T16:34:00Z">
        <w:r w:rsidRPr="00F06E8E">
          <w:rPr>
            <w:iCs/>
          </w:rPr>
          <w:t>injection component of an ESR, HASL is calculated as follows:</w:t>
        </w:r>
      </w:ins>
    </w:p>
    <w:p w14:paraId="62711FB6" w14:textId="77777777" w:rsidR="00180F9F" w:rsidRPr="00F06E8E" w:rsidRDefault="00180F9F" w:rsidP="00180F9F">
      <w:pPr>
        <w:tabs>
          <w:tab w:val="left" w:pos="2340"/>
          <w:tab w:val="left" w:pos="3420"/>
        </w:tabs>
        <w:spacing w:after="240"/>
        <w:ind w:left="3420" w:hanging="2700"/>
        <w:rPr>
          <w:ins w:id="347" w:author="ERCOT" w:date="2023-05-26T16:34:00Z"/>
          <w:b/>
          <w:bCs/>
          <w:lang w:val="de-DE"/>
        </w:rPr>
      </w:pPr>
      <w:ins w:id="348" w:author="ERCOT" w:date="2023-05-26T16:34:00Z">
        <w:r w:rsidRPr="00F06E8E">
          <w:rPr>
            <w:b/>
            <w:bCs/>
            <w:lang w:val="de-DE"/>
          </w:rPr>
          <w:t>HASL</w:t>
        </w:r>
        <w:r w:rsidRPr="00F06E8E">
          <w:rPr>
            <w:b/>
            <w:bCs/>
            <w:lang w:val="de-DE"/>
          </w:rPr>
          <w:tab/>
          <w:t>=</w:t>
        </w:r>
        <w:r w:rsidRPr="00F06E8E">
          <w:rPr>
            <w:b/>
            <w:bCs/>
            <w:lang w:val="de-DE"/>
          </w:rPr>
          <w:tab/>
          <w:t>Max (LASL, Min ((HSLTELEM – (RRSTELEM + RUSTELEM + ECRSTELEM + NSRSTELEM +NFRCTELEM)), MaxBP))</w:t>
        </w:r>
      </w:ins>
    </w:p>
    <w:p w14:paraId="28DA6A3A" w14:textId="77777777" w:rsidR="00180F9F" w:rsidRPr="00F06E8E" w:rsidRDefault="00180F9F" w:rsidP="00180F9F">
      <w:pPr>
        <w:tabs>
          <w:tab w:val="left" w:pos="2340"/>
          <w:tab w:val="left" w:pos="3420"/>
        </w:tabs>
        <w:spacing w:after="240"/>
        <w:ind w:left="3420" w:hanging="2700"/>
        <w:rPr>
          <w:b/>
          <w:bCs/>
          <w:lang w:val="de-DE"/>
        </w:rPr>
      </w:pPr>
      <w:ins w:id="349" w:author="ERCOT" w:date="2023-05-26T16:34:00Z">
        <w:r w:rsidRPr="00F06E8E">
          <w:rPr>
            <w:b/>
            <w:bCs/>
            <w:lang w:val="de-DE"/>
          </w:rPr>
          <w:t>MaxBP</w:t>
        </w:r>
        <w:r w:rsidRPr="00F06E8E">
          <w:rPr>
            <w:b/>
            <w:bCs/>
            <w:lang w:val="de-DE"/>
          </w:rPr>
          <w:tab/>
          <w:t>=</w:t>
        </w:r>
        <w:r w:rsidRPr="00F06E8E">
          <w:rPr>
            <w:b/>
            <w:bCs/>
            <w:lang w:val="de-DE"/>
          </w:rPr>
          <w:tab/>
          <w:t>(SOCTELEM – MINSOCTELEM – REQASSOC)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930"/>
        <w:gridCol w:w="4926"/>
      </w:tblGrid>
      <w:tr w:rsidR="00180F9F" w:rsidRPr="00F06E8E" w14:paraId="0B99F60F" w14:textId="77777777" w:rsidTr="00B90C21">
        <w:tc>
          <w:tcPr>
            <w:tcW w:w="2219" w:type="pct"/>
          </w:tcPr>
          <w:p w14:paraId="5E29F621" w14:textId="77777777" w:rsidR="00180F9F" w:rsidRPr="00F06E8E" w:rsidRDefault="00180F9F" w:rsidP="00B90C21">
            <w:pPr>
              <w:spacing w:after="120"/>
              <w:rPr>
                <w:b/>
                <w:iCs/>
                <w:sz w:val="20"/>
                <w:szCs w:val="20"/>
              </w:rPr>
            </w:pPr>
            <w:r w:rsidRPr="00F06E8E">
              <w:rPr>
                <w:b/>
                <w:iCs/>
                <w:sz w:val="20"/>
                <w:szCs w:val="20"/>
              </w:rPr>
              <w:t>Variable</w:t>
            </w:r>
          </w:p>
        </w:tc>
        <w:tc>
          <w:tcPr>
            <w:tcW w:w="2781" w:type="pct"/>
          </w:tcPr>
          <w:p w14:paraId="0AD43FA3"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61B39127" w14:textId="77777777" w:rsidTr="00B90C21">
        <w:trPr>
          <w:cantSplit/>
        </w:trPr>
        <w:tc>
          <w:tcPr>
            <w:tcW w:w="2219" w:type="pct"/>
          </w:tcPr>
          <w:p w14:paraId="2C814683" w14:textId="77777777" w:rsidR="00180F9F" w:rsidRPr="00F06E8E" w:rsidRDefault="00180F9F" w:rsidP="00B90C21">
            <w:pPr>
              <w:spacing w:after="60"/>
              <w:rPr>
                <w:iCs/>
                <w:sz w:val="20"/>
                <w:szCs w:val="20"/>
              </w:rPr>
            </w:pPr>
            <w:r w:rsidRPr="00F06E8E">
              <w:rPr>
                <w:iCs/>
                <w:sz w:val="20"/>
                <w:szCs w:val="20"/>
              </w:rPr>
              <w:t>HASL</w:t>
            </w:r>
          </w:p>
        </w:tc>
        <w:tc>
          <w:tcPr>
            <w:tcW w:w="2781" w:type="pct"/>
          </w:tcPr>
          <w:p w14:paraId="767AD7BE" w14:textId="77777777" w:rsidR="00180F9F" w:rsidRPr="00F06E8E" w:rsidRDefault="00180F9F" w:rsidP="00B90C21">
            <w:pPr>
              <w:spacing w:after="60"/>
              <w:rPr>
                <w:iCs/>
                <w:sz w:val="20"/>
                <w:szCs w:val="20"/>
              </w:rPr>
            </w:pPr>
            <w:r w:rsidRPr="00F06E8E">
              <w:rPr>
                <w:iCs/>
                <w:sz w:val="20"/>
                <w:szCs w:val="20"/>
              </w:rPr>
              <w:t>High Ancillary Service Limit.</w:t>
            </w:r>
          </w:p>
        </w:tc>
      </w:tr>
      <w:tr w:rsidR="00180F9F" w:rsidRPr="00F06E8E" w14:paraId="2FA9CA54" w14:textId="77777777" w:rsidTr="00B90C21">
        <w:trPr>
          <w:cantSplit/>
        </w:trPr>
        <w:tc>
          <w:tcPr>
            <w:tcW w:w="2219" w:type="pct"/>
          </w:tcPr>
          <w:p w14:paraId="40D46C32" w14:textId="77777777" w:rsidR="00180F9F" w:rsidRPr="00F06E8E" w:rsidRDefault="00180F9F" w:rsidP="00B90C21">
            <w:pPr>
              <w:spacing w:after="60"/>
              <w:rPr>
                <w:iCs/>
                <w:sz w:val="20"/>
                <w:szCs w:val="20"/>
              </w:rPr>
            </w:pPr>
            <w:r w:rsidRPr="00F06E8E">
              <w:rPr>
                <w:iCs/>
                <w:sz w:val="20"/>
                <w:szCs w:val="20"/>
              </w:rPr>
              <w:t>HSLTELEM</w:t>
            </w:r>
          </w:p>
        </w:tc>
        <w:tc>
          <w:tcPr>
            <w:tcW w:w="2781" w:type="pct"/>
          </w:tcPr>
          <w:p w14:paraId="30478AA3" w14:textId="77777777" w:rsidR="00180F9F" w:rsidRPr="00F06E8E" w:rsidRDefault="00180F9F" w:rsidP="00B90C21">
            <w:pPr>
              <w:spacing w:after="60"/>
              <w:rPr>
                <w:iCs/>
                <w:sz w:val="20"/>
                <w:szCs w:val="20"/>
              </w:rPr>
            </w:pPr>
            <w:r w:rsidRPr="00F06E8E">
              <w:rPr>
                <w:iCs/>
                <w:sz w:val="20"/>
                <w:szCs w:val="20"/>
              </w:rPr>
              <w:t xml:space="preserve">High Sustained Limit provided via telemetry – per Section 6.5.5.2. </w:t>
            </w:r>
          </w:p>
          <w:p w14:paraId="439E6C33" w14:textId="77777777" w:rsidR="00180F9F" w:rsidRPr="00F06E8E" w:rsidRDefault="00180F9F" w:rsidP="00B90C21">
            <w:pPr>
              <w:spacing w:after="60"/>
              <w:rPr>
                <w:iCs/>
                <w:sz w:val="20"/>
                <w:szCs w:val="20"/>
              </w:rPr>
            </w:pPr>
          </w:p>
        </w:tc>
      </w:tr>
      <w:tr w:rsidR="00180F9F" w:rsidRPr="00F06E8E" w14:paraId="20100AA1" w14:textId="77777777" w:rsidTr="00B90C21">
        <w:trPr>
          <w:cantSplit/>
        </w:trPr>
        <w:tc>
          <w:tcPr>
            <w:tcW w:w="2219" w:type="pct"/>
          </w:tcPr>
          <w:p w14:paraId="1FC3BE47" w14:textId="77777777" w:rsidR="00180F9F" w:rsidRPr="00F06E8E" w:rsidRDefault="00180F9F" w:rsidP="00B90C21">
            <w:pPr>
              <w:spacing w:after="60"/>
              <w:rPr>
                <w:iCs/>
                <w:sz w:val="20"/>
                <w:szCs w:val="20"/>
              </w:rPr>
            </w:pPr>
            <w:r w:rsidRPr="00F06E8E">
              <w:rPr>
                <w:iCs/>
                <w:sz w:val="20"/>
                <w:szCs w:val="20"/>
              </w:rPr>
              <w:t>LASL</w:t>
            </w:r>
          </w:p>
        </w:tc>
        <w:tc>
          <w:tcPr>
            <w:tcW w:w="2781" w:type="pct"/>
          </w:tcPr>
          <w:p w14:paraId="33676164" w14:textId="77777777" w:rsidR="00180F9F" w:rsidRPr="00F06E8E" w:rsidRDefault="00180F9F" w:rsidP="00B90C21">
            <w:pPr>
              <w:spacing w:after="60"/>
              <w:rPr>
                <w:iCs/>
                <w:sz w:val="20"/>
                <w:szCs w:val="20"/>
              </w:rPr>
            </w:pPr>
            <w:r w:rsidRPr="00F06E8E">
              <w:rPr>
                <w:iCs/>
                <w:sz w:val="20"/>
                <w:szCs w:val="20"/>
              </w:rPr>
              <w:t>Low Ancillary Service Limit.</w:t>
            </w:r>
          </w:p>
        </w:tc>
      </w:tr>
      <w:tr w:rsidR="00180F9F" w:rsidRPr="00F06E8E" w14:paraId="5DEC7C53" w14:textId="77777777" w:rsidTr="00B90C21">
        <w:trPr>
          <w:cantSplit/>
        </w:trPr>
        <w:tc>
          <w:tcPr>
            <w:tcW w:w="2219" w:type="pct"/>
          </w:tcPr>
          <w:p w14:paraId="2274790A" w14:textId="77777777" w:rsidR="00180F9F" w:rsidRPr="00F06E8E" w:rsidRDefault="00180F9F" w:rsidP="00B90C21">
            <w:pPr>
              <w:spacing w:after="60"/>
              <w:rPr>
                <w:iCs/>
                <w:sz w:val="20"/>
                <w:szCs w:val="20"/>
              </w:rPr>
            </w:pPr>
            <w:r w:rsidRPr="00F06E8E">
              <w:rPr>
                <w:iCs/>
                <w:sz w:val="20"/>
                <w:szCs w:val="20"/>
              </w:rPr>
              <w:t>RRSTELEM</w:t>
            </w:r>
          </w:p>
        </w:tc>
        <w:tc>
          <w:tcPr>
            <w:tcW w:w="2781" w:type="pct"/>
          </w:tcPr>
          <w:p w14:paraId="69543119" w14:textId="77777777" w:rsidR="00180F9F" w:rsidRPr="00F06E8E" w:rsidRDefault="00180F9F" w:rsidP="00B90C21">
            <w:pPr>
              <w:spacing w:after="60"/>
              <w:rPr>
                <w:iCs/>
                <w:sz w:val="20"/>
                <w:szCs w:val="20"/>
              </w:rPr>
            </w:pPr>
            <w:r w:rsidRPr="00F06E8E">
              <w:rPr>
                <w:iCs/>
                <w:sz w:val="20"/>
                <w:szCs w:val="20"/>
              </w:rPr>
              <w:t xml:space="preserve">RRS Ancillary Service Schedule provided via telemetry. </w:t>
            </w:r>
          </w:p>
        </w:tc>
      </w:tr>
      <w:tr w:rsidR="00180F9F" w:rsidRPr="00F06E8E" w14:paraId="471145D6" w14:textId="77777777" w:rsidTr="00B90C21">
        <w:trPr>
          <w:cantSplit/>
          <w:trHeight w:val="314"/>
        </w:trPr>
        <w:tc>
          <w:tcPr>
            <w:tcW w:w="2219" w:type="pct"/>
          </w:tcPr>
          <w:p w14:paraId="546A59BD" w14:textId="77777777" w:rsidR="00180F9F" w:rsidRPr="00F06E8E" w:rsidRDefault="00180F9F" w:rsidP="00B90C21">
            <w:pPr>
              <w:spacing w:after="60"/>
              <w:rPr>
                <w:iCs/>
                <w:sz w:val="20"/>
                <w:szCs w:val="20"/>
              </w:rPr>
            </w:pPr>
            <w:r w:rsidRPr="00F06E8E">
              <w:rPr>
                <w:iCs/>
                <w:sz w:val="20"/>
                <w:szCs w:val="20"/>
              </w:rPr>
              <w:t>RUSTELEM</w:t>
            </w:r>
          </w:p>
        </w:tc>
        <w:tc>
          <w:tcPr>
            <w:tcW w:w="2781" w:type="pct"/>
          </w:tcPr>
          <w:p w14:paraId="0F017C7B" w14:textId="77777777" w:rsidR="00180F9F" w:rsidRPr="00F06E8E" w:rsidRDefault="00180F9F" w:rsidP="00B90C21">
            <w:pPr>
              <w:spacing w:after="60"/>
              <w:rPr>
                <w:iCs/>
                <w:sz w:val="20"/>
                <w:szCs w:val="20"/>
              </w:rPr>
            </w:pPr>
            <w:r w:rsidRPr="00F06E8E">
              <w:rPr>
                <w:iCs/>
                <w:sz w:val="20"/>
                <w:szCs w:val="20"/>
              </w:rPr>
              <w:t>Reg-Up Ancillary Service Resource Responsibility designation provided by telemetry.</w:t>
            </w:r>
          </w:p>
        </w:tc>
      </w:tr>
      <w:tr w:rsidR="00180F9F" w:rsidRPr="00F06E8E" w14:paraId="2F912A8D" w14:textId="77777777" w:rsidTr="00B90C21">
        <w:trPr>
          <w:cantSplit/>
        </w:trPr>
        <w:tc>
          <w:tcPr>
            <w:tcW w:w="2219" w:type="pct"/>
          </w:tcPr>
          <w:p w14:paraId="7CB103B2" w14:textId="77777777" w:rsidR="00180F9F" w:rsidRPr="00F06E8E" w:rsidRDefault="00180F9F" w:rsidP="00B90C21">
            <w:pPr>
              <w:spacing w:after="60"/>
              <w:rPr>
                <w:iCs/>
                <w:sz w:val="20"/>
                <w:szCs w:val="20"/>
              </w:rPr>
            </w:pPr>
            <w:r w:rsidRPr="00F06E8E">
              <w:rPr>
                <w:iCs/>
                <w:sz w:val="20"/>
                <w:szCs w:val="20"/>
              </w:rPr>
              <w:t>NSRSTELEM</w:t>
            </w:r>
          </w:p>
        </w:tc>
        <w:tc>
          <w:tcPr>
            <w:tcW w:w="2781" w:type="pct"/>
          </w:tcPr>
          <w:p w14:paraId="2DE7C584" w14:textId="77777777" w:rsidR="00180F9F" w:rsidRPr="00F06E8E" w:rsidRDefault="00180F9F" w:rsidP="00B90C21">
            <w:pPr>
              <w:spacing w:after="60"/>
              <w:rPr>
                <w:iCs/>
                <w:sz w:val="20"/>
                <w:szCs w:val="20"/>
              </w:rPr>
            </w:pPr>
            <w:r w:rsidRPr="00F06E8E">
              <w:rPr>
                <w:iCs/>
                <w:sz w:val="20"/>
                <w:szCs w:val="20"/>
              </w:rPr>
              <w:t>Non-Spin Ancillary Service Schedule provided via telemetry.</w:t>
            </w:r>
          </w:p>
        </w:tc>
      </w:tr>
      <w:tr w:rsidR="00180F9F" w:rsidRPr="00F06E8E" w14:paraId="2A385B56" w14:textId="77777777" w:rsidTr="00B90C21">
        <w:trPr>
          <w:cantSplit/>
        </w:trPr>
        <w:tc>
          <w:tcPr>
            <w:tcW w:w="2219" w:type="pct"/>
          </w:tcPr>
          <w:p w14:paraId="6F1A35A4" w14:textId="77777777" w:rsidR="00180F9F" w:rsidRPr="00F06E8E" w:rsidRDefault="00180F9F" w:rsidP="00B90C21">
            <w:pPr>
              <w:spacing w:after="60"/>
              <w:rPr>
                <w:sz w:val="20"/>
                <w:szCs w:val="20"/>
              </w:rPr>
            </w:pPr>
            <w:r w:rsidRPr="00F06E8E">
              <w:rPr>
                <w:sz w:val="20"/>
                <w:szCs w:val="20"/>
              </w:rPr>
              <w:t>ECRSTELEM</w:t>
            </w:r>
          </w:p>
        </w:tc>
        <w:tc>
          <w:tcPr>
            <w:tcW w:w="2781" w:type="pct"/>
          </w:tcPr>
          <w:p w14:paraId="5B88CD49" w14:textId="77777777" w:rsidR="00180F9F" w:rsidRPr="00F06E8E" w:rsidRDefault="00180F9F" w:rsidP="00B90C21">
            <w:pPr>
              <w:spacing w:after="60"/>
              <w:rPr>
                <w:sz w:val="20"/>
                <w:szCs w:val="20"/>
              </w:rPr>
            </w:pPr>
            <w:r w:rsidRPr="00F06E8E">
              <w:rPr>
                <w:sz w:val="20"/>
                <w:szCs w:val="20"/>
              </w:rPr>
              <w:t xml:space="preserve">ECRS Ancillary Service Schedule provided by telemetry. </w:t>
            </w:r>
          </w:p>
        </w:tc>
      </w:tr>
      <w:tr w:rsidR="00180F9F" w:rsidRPr="00F06E8E" w14:paraId="3DEA86E3" w14:textId="77777777" w:rsidTr="00B90C21">
        <w:trPr>
          <w:cantSplit/>
        </w:trPr>
        <w:tc>
          <w:tcPr>
            <w:tcW w:w="2219" w:type="pct"/>
          </w:tcPr>
          <w:p w14:paraId="4F14C8B5" w14:textId="77777777" w:rsidR="00180F9F" w:rsidRPr="00F06E8E" w:rsidRDefault="00180F9F" w:rsidP="00B90C21">
            <w:pPr>
              <w:spacing w:after="60"/>
              <w:rPr>
                <w:iCs/>
                <w:sz w:val="20"/>
                <w:szCs w:val="20"/>
              </w:rPr>
            </w:pPr>
            <w:r w:rsidRPr="00F06E8E">
              <w:rPr>
                <w:sz w:val="20"/>
                <w:szCs w:val="20"/>
              </w:rPr>
              <w:t>NFRCTELEM</w:t>
            </w:r>
          </w:p>
        </w:tc>
        <w:tc>
          <w:tcPr>
            <w:tcW w:w="2781" w:type="pct"/>
          </w:tcPr>
          <w:p w14:paraId="6B64B91E" w14:textId="77777777" w:rsidR="00180F9F" w:rsidRPr="00F06E8E" w:rsidRDefault="00180F9F" w:rsidP="00B90C21">
            <w:pPr>
              <w:spacing w:after="60"/>
              <w:rPr>
                <w:iCs/>
                <w:sz w:val="20"/>
                <w:szCs w:val="20"/>
              </w:rPr>
            </w:pPr>
            <w:r w:rsidRPr="00F06E8E">
              <w:rPr>
                <w:sz w:val="20"/>
                <w:szCs w:val="20"/>
              </w:rPr>
              <w:t xml:space="preserve">NFRC currently available (unloaded) and included in the HSL of the Generation Resource with non-zero </w:t>
            </w:r>
            <w:del w:id="350" w:author="ERCOT" w:date="2023-06-20T14:53:00Z">
              <w:r w:rsidRPr="00F06E8E" w:rsidDel="00781FAB">
                <w:rPr>
                  <w:iCs/>
                  <w:sz w:val="20"/>
                  <w:szCs w:val="20"/>
                </w:rPr>
                <w:delText>ECRS</w:delText>
              </w:r>
              <w:r w:rsidRPr="00F06E8E" w:rsidDel="00781FAB">
                <w:rPr>
                  <w:sz w:val="20"/>
                  <w:szCs w:val="20"/>
                </w:rPr>
                <w:delText xml:space="preserve"> </w:delText>
              </w:r>
            </w:del>
            <w:ins w:id="351" w:author="ERCOT" w:date="2023-06-20T14:53:00Z">
              <w:r w:rsidRPr="00F06E8E">
                <w:rPr>
                  <w:iCs/>
                  <w:sz w:val="20"/>
                  <w:szCs w:val="20"/>
                </w:rPr>
                <w:t>RRS</w:t>
              </w:r>
              <w:r w:rsidRPr="00F06E8E">
                <w:rPr>
                  <w:sz w:val="20"/>
                  <w:szCs w:val="20"/>
                </w:rPr>
                <w:t xml:space="preserve"> </w:t>
              </w:r>
            </w:ins>
            <w:r w:rsidRPr="00F06E8E">
              <w:rPr>
                <w:sz w:val="20"/>
                <w:szCs w:val="20"/>
              </w:rPr>
              <w:t>Ancillary Service Schedule telemetry.</w:t>
            </w:r>
          </w:p>
          <w:p w14:paraId="121EAD49" w14:textId="77777777" w:rsidR="00180F9F" w:rsidRPr="00F06E8E" w:rsidRDefault="00180F9F" w:rsidP="00B90C21">
            <w:pPr>
              <w:spacing w:after="60"/>
              <w:rPr>
                <w:iCs/>
                <w:sz w:val="20"/>
                <w:szCs w:val="20"/>
              </w:rPr>
            </w:pPr>
          </w:p>
        </w:tc>
      </w:tr>
      <w:tr w:rsidR="00180F9F" w:rsidRPr="00F06E8E" w14:paraId="6AEF3F58" w14:textId="77777777" w:rsidTr="00B90C21">
        <w:trPr>
          <w:cantSplit/>
          <w:ins w:id="352" w:author="ERCOT" w:date="2023-05-26T16:35:00Z"/>
        </w:trPr>
        <w:tc>
          <w:tcPr>
            <w:tcW w:w="2219" w:type="pct"/>
          </w:tcPr>
          <w:p w14:paraId="6945833C" w14:textId="77777777" w:rsidR="00180F9F" w:rsidRPr="00F06E8E" w:rsidRDefault="00180F9F" w:rsidP="00B90C21">
            <w:pPr>
              <w:spacing w:after="60"/>
              <w:rPr>
                <w:ins w:id="353" w:author="ERCOT" w:date="2023-05-26T16:35:00Z"/>
                <w:sz w:val="20"/>
                <w:szCs w:val="20"/>
              </w:rPr>
            </w:pPr>
            <w:ins w:id="354" w:author="ERCOT" w:date="2023-05-26T16:35:00Z">
              <w:r w:rsidRPr="00F06E8E">
                <w:rPr>
                  <w:sz w:val="20"/>
                  <w:szCs w:val="20"/>
                </w:rPr>
                <w:t>MaxBP</w:t>
              </w:r>
            </w:ins>
          </w:p>
        </w:tc>
        <w:tc>
          <w:tcPr>
            <w:tcW w:w="2781" w:type="pct"/>
          </w:tcPr>
          <w:p w14:paraId="2AC88DA8" w14:textId="77777777" w:rsidR="00180F9F" w:rsidRPr="00F06E8E" w:rsidRDefault="00180F9F" w:rsidP="00B90C21">
            <w:pPr>
              <w:spacing w:after="60"/>
              <w:rPr>
                <w:ins w:id="355" w:author="ERCOT" w:date="2023-05-26T16:35:00Z"/>
                <w:sz w:val="20"/>
                <w:szCs w:val="20"/>
              </w:rPr>
            </w:pPr>
            <w:ins w:id="356" w:author="ERCOT" w:date="2023-05-26T16:35:00Z">
              <w:r w:rsidRPr="00F06E8E">
                <w:rPr>
                  <w:sz w:val="20"/>
                  <w:szCs w:val="20"/>
                </w:rPr>
                <w:t>Calculated maximum SCED Base Point possible from available SOC after discounting for SOC required to support telemetered Ancillary Service Resource Responsibilities</w:t>
              </w:r>
            </w:ins>
            <w:ins w:id="357" w:author="ERCOT 073123" w:date="2023-07-27T14:30:00Z">
              <w:r>
                <w:rPr>
                  <w:sz w:val="20"/>
                  <w:szCs w:val="20"/>
                </w:rPr>
                <w:t>.</w:t>
              </w:r>
            </w:ins>
          </w:p>
        </w:tc>
      </w:tr>
      <w:tr w:rsidR="00180F9F" w:rsidRPr="00F06E8E" w14:paraId="5879617B" w14:textId="77777777" w:rsidTr="00B90C21">
        <w:trPr>
          <w:cantSplit/>
          <w:ins w:id="358" w:author="ERCOT" w:date="2023-05-26T16:35:00Z"/>
        </w:trPr>
        <w:tc>
          <w:tcPr>
            <w:tcW w:w="2219" w:type="pct"/>
          </w:tcPr>
          <w:p w14:paraId="775E0096" w14:textId="77777777" w:rsidR="00180F9F" w:rsidRPr="00F06E8E" w:rsidRDefault="00180F9F" w:rsidP="00B90C21">
            <w:pPr>
              <w:spacing w:after="60"/>
              <w:rPr>
                <w:ins w:id="359" w:author="ERCOT" w:date="2023-05-26T16:35:00Z"/>
                <w:sz w:val="20"/>
                <w:szCs w:val="20"/>
              </w:rPr>
            </w:pPr>
            <w:ins w:id="360" w:author="ERCOT" w:date="2023-05-26T16:35:00Z">
              <w:r w:rsidRPr="00F06E8E">
                <w:rPr>
                  <w:sz w:val="20"/>
                  <w:szCs w:val="20"/>
                </w:rPr>
                <w:t>REQASSOC</w:t>
              </w:r>
            </w:ins>
          </w:p>
        </w:tc>
        <w:tc>
          <w:tcPr>
            <w:tcW w:w="2781" w:type="pct"/>
          </w:tcPr>
          <w:p w14:paraId="6C4970CD" w14:textId="77777777" w:rsidR="00180F9F" w:rsidRPr="00F06E8E" w:rsidRDefault="00180F9F" w:rsidP="00B90C21">
            <w:pPr>
              <w:spacing w:after="60"/>
              <w:rPr>
                <w:ins w:id="361" w:author="ERCOT" w:date="2023-05-26T16:35:00Z"/>
                <w:sz w:val="20"/>
                <w:szCs w:val="20"/>
              </w:rPr>
            </w:pPr>
            <w:ins w:id="362" w:author="ERCOT" w:date="2023-05-26T16:35:00Z">
              <w:r w:rsidRPr="00F06E8E">
                <w:rPr>
                  <w:sz w:val="20"/>
                  <w:szCs w:val="20"/>
                </w:rPr>
                <w:t xml:space="preserve">Calculated required SOC needed to support Ancillary Service </w:t>
              </w:r>
              <w:r w:rsidRPr="00F06E8E" w:rsidDel="00073398">
                <w:rPr>
                  <w:sz w:val="20"/>
                  <w:szCs w:val="20"/>
                </w:rPr>
                <w:t>Supply</w:t>
              </w:r>
            </w:ins>
            <w:ins w:id="363" w:author="ERCOT" w:date="2023-06-06T13:00:00Z">
              <w:r w:rsidRPr="00F06E8E">
                <w:rPr>
                  <w:sz w:val="20"/>
                  <w:szCs w:val="20"/>
                </w:rPr>
                <w:t xml:space="preserve"> </w:t>
              </w:r>
            </w:ins>
            <w:ins w:id="364" w:author="ERCOT" w:date="2023-05-26T16:35:00Z">
              <w:r w:rsidRPr="00F06E8E">
                <w:rPr>
                  <w:sz w:val="20"/>
                  <w:szCs w:val="20"/>
                </w:rPr>
                <w:t xml:space="preserve">Resource Responsibilities </w:t>
              </w:r>
              <w:proofErr w:type="gramStart"/>
              <w:r w:rsidRPr="00F06E8E">
                <w:rPr>
                  <w:sz w:val="20"/>
                  <w:szCs w:val="20"/>
                </w:rPr>
                <w:t>taking into account</w:t>
              </w:r>
              <w:proofErr w:type="gramEnd"/>
              <w:r w:rsidRPr="00F06E8E">
                <w:rPr>
                  <w:sz w:val="20"/>
                  <w:szCs w:val="20"/>
                </w:rPr>
                <w:t xml:space="preserve"> Ancillary Services duration requirements.</w:t>
              </w:r>
            </w:ins>
          </w:p>
        </w:tc>
      </w:tr>
      <w:tr w:rsidR="00180F9F" w:rsidRPr="00F06E8E" w14:paraId="7E92C567" w14:textId="77777777" w:rsidTr="00B90C21">
        <w:trPr>
          <w:cantSplit/>
          <w:ins w:id="365" w:author="ERCOT" w:date="2023-05-26T16:35:00Z"/>
        </w:trPr>
        <w:tc>
          <w:tcPr>
            <w:tcW w:w="2219" w:type="pct"/>
          </w:tcPr>
          <w:p w14:paraId="439D9303" w14:textId="77777777" w:rsidR="00180F9F" w:rsidRPr="00F06E8E" w:rsidRDefault="00180F9F" w:rsidP="00B90C21">
            <w:pPr>
              <w:spacing w:after="60"/>
              <w:rPr>
                <w:ins w:id="366" w:author="ERCOT" w:date="2023-05-26T16:35:00Z"/>
                <w:sz w:val="20"/>
                <w:szCs w:val="20"/>
              </w:rPr>
            </w:pPr>
            <w:ins w:id="367" w:author="ERCOT" w:date="2023-05-26T16:35:00Z">
              <w:r w:rsidRPr="00F06E8E">
                <w:rPr>
                  <w:sz w:val="20"/>
                  <w:szCs w:val="20"/>
                </w:rPr>
                <w:t>SOCTELEM</w:t>
              </w:r>
            </w:ins>
          </w:p>
        </w:tc>
        <w:tc>
          <w:tcPr>
            <w:tcW w:w="2781" w:type="pct"/>
          </w:tcPr>
          <w:p w14:paraId="0F1DA014" w14:textId="77777777" w:rsidR="00180F9F" w:rsidRPr="00F06E8E" w:rsidRDefault="00180F9F" w:rsidP="00B90C21">
            <w:pPr>
              <w:spacing w:after="60"/>
              <w:rPr>
                <w:ins w:id="368" w:author="ERCOT" w:date="2023-05-26T16:35:00Z"/>
                <w:sz w:val="20"/>
                <w:szCs w:val="20"/>
              </w:rPr>
            </w:pPr>
            <w:ins w:id="369" w:author="ERCOT" w:date="2023-05-26T16:35:00Z">
              <w:r w:rsidRPr="00F06E8E">
                <w:rPr>
                  <w:sz w:val="20"/>
                  <w:szCs w:val="20"/>
                </w:rPr>
                <w:t>Current SOC via telemetry</w:t>
              </w:r>
            </w:ins>
            <w:ins w:id="370" w:author="ERCOT 073123" w:date="2023-07-27T14:30:00Z">
              <w:r>
                <w:rPr>
                  <w:sz w:val="20"/>
                  <w:szCs w:val="20"/>
                </w:rPr>
                <w:t>.</w:t>
              </w:r>
            </w:ins>
          </w:p>
        </w:tc>
      </w:tr>
      <w:tr w:rsidR="00180F9F" w:rsidRPr="00F06E8E" w14:paraId="533A0538" w14:textId="77777777" w:rsidTr="00B90C21">
        <w:trPr>
          <w:cantSplit/>
          <w:ins w:id="371" w:author="ERCOT" w:date="2023-05-26T16:35:00Z"/>
        </w:trPr>
        <w:tc>
          <w:tcPr>
            <w:tcW w:w="2219" w:type="pct"/>
          </w:tcPr>
          <w:p w14:paraId="5FABEBB7" w14:textId="77777777" w:rsidR="00180F9F" w:rsidRPr="00F06E8E" w:rsidRDefault="00180F9F" w:rsidP="00B90C21">
            <w:pPr>
              <w:spacing w:after="60"/>
              <w:rPr>
                <w:ins w:id="372" w:author="ERCOT" w:date="2023-05-26T16:35:00Z"/>
                <w:sz w:val="20"/>
                <w:szCs w:val="20"/>
              </w:rPr>
            </w:pPr>
            <w:ins w:id="373" w:author="ERCOT" w:date="2023-05-26T16:35:00Z">
              <w:r w:rsidRPr="00F06E8E">
                <w:rPr>
                  <w:sz w:val="20"/>
                  <w:szCs w:val="20"/>
                </w:rPr>
                <w:t>MINSOCTELEM</w:t>
              </w:r>
            </w:ins>
          </w:p>
        </w:tc>
        <w:tc>
          <w:tcPr>
            <w:tcW w:w="2781" w:type="pct"/>
          </w:tcPr>
          <w:p w14:paraId="617EA984" w14:textId="77777777" w:rsidR="00180F9F" w:rsidRPr="00F06E8E" w:rsidRDefault="00180F9F" w:rsidP="00B90C21">
            <w:pPr>
              <w:spacing w:after="60"/>
              <w:rPr>
                <w:ins w:id="374" w:author="ERCOT" w:date="2023-05-26T16:35:00Z"/>
                <w:sz w:val="20"/>
                <w:szCs w:val="20"/>
              </w:rPr>
            </w:pPr>
            <w:ins w:id="375" w:author="ERCOT" w:date="2023-06-19T11:13:00Z">
              <w:r w:rsidRPr="00F06E8E">
                <w:rPr>
                  <w:sz w:val="20"/>
                  <w:szCs w:val="20"/>
                </w:rPr>
                <w:t>Min</w:t>
              </w:r>
            </w:ins>
            <w:ins w:id="376" w:author="ERCOT" w:date="2023-06-20T15:47:00Z">
              <w:r w:rsidRPr="00F06E8E">
                <w:rPr>
                  <w:sz w:val="20"/>
                  <w:szCs w:val="20"/>
                </w:rPr>
                <w:t>SOC</w:t>
              </w:r>
            </w:ins>
            <w:ins w:id="377" w:author="ERCOT" w:date="2023-05-26T16:35:00Z">
              <w:r w:rsidRPr="00F06E8E">
                <w:rPr>
                  <w:sz w:val="20"/>
                  <w:szCs w:val="20"/>
                </w:rPr>
                <w:t xml:space="preserve"> via telemetry</w:t>
              </w:r>
            </w:ins>
            <w:ins w:id="378" w:author="ERCOT 073123" w:date="2023-07-27T14:30:00Z">
              <w:r>
                <w:rPr>
                  <w:sz w:val="20"/>
                  <w:szCs w:val="20"/>
                </w:rPr>
                <w:t>.</w:t>
              </w:r>
            </w:ins>
          </w:p>
        </w:tc>
      </w:tr>
      <w:tr w:rsidR="00180F9F" w:rsidRPr="00F06E8E" w14:paraId="23AC614F" w14:textId="77777777" w:rsidTr="00B90C21">
        <w:trPr>
          <w:cantSplit/>
          <w:ins w:id="379" w:author="ERCOT" w:date="2023-05-26T16:35:00Z"/>
        </w:trPr>
        <w:tc>
          <w:tcPr>
            <w:tcW w:w="2219" w:type="pct"/>
          </w:tcPr>
          <w:p w14:paraId="73E70E22" w14:textId="77777777" w:rsidR="00180F9F" w:rsidRPr="00F06E8E" w:rsidRDefault="00180F9F" w:rsidP="00B90C21">
            <w:pPr>
              <w:spacing w:after="60"/>
              <w:rPr>
                <w:ins w:id="380" w:author="ERCOT" w:date="2023-05-26T16:35:00Z"/>
                <w:sz w:val="20"/>
                <w:szCs w:val="20"/>
              </w:rPr>
            </w:pPr>
            <w:ins w:id="381" w:author="ERCOT" w:date="2023-05-26T16:35:00Z">
              <w:r w:rsidRPr="00F06E8E">
                <w:rPr>
                  <w:sz w:val="20"/>
                  <w:szCs w:val="20"/>
                </w:rPr>
                <w:t>TSCED</w:t>
              </w:r>
            </w:ins>
          </w:p>
        </w:tc>
        <w:tc>
          <w:tcPr>
            <w:tcW w:w="2781" w:type="pct"/>
          </w:tcPr>
          <w:p w14:paraId="02161190" w14:textId="77777777" w:rsidR="00180F9F" w:rsidRPr="00F06E8E" w:rsidRDefault="00180F9F" w:rsidP="00B90C21">
            <w:pPr>
              <w:spacing w:after="60"/>
              <w:rPr>
                <w:ins w:id="382" w:author="ERCOT" w:date="2023-05-26T16:35:00Z"/>
                <w:sz w:val="20"/>
                <w:szCs w:val="20"/>
              </w:rPr>
            </w:pPr>
            <w:ins w:id="383" w:author="ERCOT" w:date="2023-05-26T16:35:00Z">
              <w:r w:rsidRPr="00F06E8E">
                <w:rPr>
                  <w:sz w:val="20"/>
                  <w:szCs w:val="20"/>
                </w:rPr>
                <w:t>Nominal SCED interval duration = 1/12 hour</w:t>
              </w:r>
            </w:ins>
            <w:ins w:id="384" w:author="ERCOT 073123" w:date="2023-07-27T14:30:00Z">
              <w:r>
                <w:rPr>
                  <w:sz w:val="20"/>
                  <w:szCs w:val="20"/>
                </w:rPr>
                <w:t>.</w:t>
              </w:r>
            </w:ins>
          </w:p>
        </w:tc>
      </w:tr>
    </w:tbl>
    <w:p w14:paraId="271DDCAF" w14:textId="77777777" w:rsidR="00180F9F" w:rsidRPr="00F06E8E" w:rsidRDefault="00180F9F" w:rsidP="00180F9F">
      <w:pPr>
        <w:rPr>
          <w:szCs w:val="20"/>
        </w:rPr>
      </w:pPr>
    </w:p>
    <w:p w14:paraId="3FA7ECE8" w14:textId="77777777" w:rsidR="00180F9F" w:rsidRPr="00F06E8E" w:rsidRDefault="00180F9F" w:rsidP="00180F9F">
      <w:pPr>
        <w:spacing w:after="240"/>
        <w:ind w:left="720" w:hanging="720"/>
        <w:rPr>
          <w:szCs w:val="20"/>
        </w:rPr>
      </w:pPr>
      <w:r w:rsidRPr="00F06E8E">
        <w:rPr>
          <w:szCs w:val="20"/>
        </w:rPr>
        <w:t>(4)</w:t>
      </w:r>
      <w:r w:rsidRPr="00F06E8E">
        <w:rPr>
          <w:szCs w:val="20"/>
        </w:rPr>
        <w:tab/>
        <w:t>For Generation Resources, LASL is calculated as follows:</w:t>
      </w:r>
    </w:p>
    <w:p w14:paraId="28385720" w14:textId="77777777" w:rsidR="00180F9F" w:rsidRPr="00F06E8E" w:rsidRDefault="00180F9F" w:rsidP="00180F9F">
      <w:pPr>
        <w:tabs>
          <w:tab w:val="left" w:pos="2250"/>
          <w:tab w:val="left" w:pos="3150"/>
          <w:tab w:val="left" w:pos="3960"/>
        </w:tabs>
        <w:spacing w:after="240"/>
        <w:ind w:left="3960" w:hanging="3240"/>
        <w:rPr>
          <w:b/>
          <w:bCs/>
        </w:rPr>
      </w:pPr>
      <w:r w:rsidRPr="00F06E8E">
        <w:rPr>
          <w:b/>
          <w:bCs/>
        </w:rPr>
        <w:t>LASL</w:t>
      </w:r>
      <w:r w:rsidRPr="00F06E8E">
        <w:rPr>
          <w:b/>
          <w:bCs/>
        </w:rPr>
        <w:tab/>
        <w:t>=</w:t>
      </w:r>
      <w:r w:rsidRPr="00F06E8E">
        <w:rPr>
          <w:b/>
          <w:bCs/>
        </w:rP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5D4FAE18" w14:textId="77777777" w:rsidTr="00B90C21">
        <w:tc>
          <w:tcPr>
            <w:tcW w:w="1500" w:type="pct"/>
          </w:tcPr>
          <w:p w14:paraId="14732E1C"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21BCA697"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2D69FF19" w14:textId="77777777" w:rsidTr="00B90C21">
        <w:trPr>
          <w:cantSplit/>
        </w:trPr>
        <w:tc>
          <w:tcPr>
            <w:tcW w:w="1500" w:type="pct"/>
          </w:tcPr>
          <w:p w14:paraId="54D6B43F" w14:textId="77777777" w:rsidR="00180F9F" w:rsidRPr="00F06E8E" w:rsidRDefault="00180F9F" w:rsidP="00B90C21">
            <w:pPr>
              <w:spacing w:after="60"/>
              <w:rPr>
                <w:iCs/>
                <w:sz w:val="20"/>
                <w:szCs w:val="20"/>
              </w:rPr>
            </w:pPr>
            <w:r w:rsidRPr="00F06E8E">
              <w:rPr>
                <w:iCs/>
                <w:sz w:val="20"/>
                <w:szCs w:val="20"/>
              </w:rPr>
              <w:t>LASL</w:t>
            </w:r>
          </w:p>
        </w:tc>
        <w:tc>
          <w:tcPr>
            <w:tcW w:w="3500" w:type="pct"/>
          </w:tcPr>
          <w:p w14:paraId="4BCDB372" w14:textId="77777777" w:rsidR="00180F9F" w:rsidRPr="00F06E8E" w:rsidRDefault="00180F9F" w:rsidP="00B90C21">
            <w:pPr>
              <w:spacing w:after="60"/>
              <w:rPr>
                <w:iCs/>
                <w:sz w:val="20"/>
                <w:szCs w:val="20"/>
              </w:rPr>
            </w:pPr>
            <w:r w:rsidRPr="00F06E8E">
              <w:rPr>
                <w:iCs/>
                <w:sz w:val="20"/>
                <w:szCs w:val="20"/>
              </w:rPr>
              <w:t>Low Ancillary Service Limit.</w:t>
            </w:r>
          </w:p>
        </w:tc>
      </w:tr>
      <w:tr w:rsidR="00180F9F" w:rsidRPr="00F06E8E" w14:paraId="0A61CACD" w14:textId="77777777" w:rsidTr="00B90C21">
        <w:trPr>
          <w:cantSplit/>
        </w:trPr>
        <w:tc>
          <w:tcPr>
            <w:tcW w:w="1500" w:type="pct"/>
          </w:tcPr>
          <w:p w14:paraId="566C1E06" w14:textId="77777777" w:rsidR="00180F9F" w:rsidRPr="00F06E8E" w:rsidRDefault="00180F9F" w:rsidP="00B90C21">
            <w:pPr>
              <w:spacing w:after="60"/>
              <w:rPr>
                <w:iCs/>
                <w:sz w:val="20"/>
                <w:szCs w:val="20"/>
              </w:rPr>
            </w:pPr>
            <w:r w:rsidRPr="00F06E8E">
              <w:rPr>
                <w:iCs/>
                <w:sz w:val="20"/>
                <w:szCs w:val="20"/>
              </w:rPr>
              <w:lastRenderedPageBreak/>
              <w:t>LSLTELEM</w:t>
            </w:r>
          </w:p>
        </w:tc>
        <w:tc>
          <w:tcPr>
            <w:tcW w:w="3500" w:type="pct"/>
          </w:tcPr>
          <w:p w14:paraId="0CC8B203" w14:textId="77777777" w:rsidR="00180F9F" w:rsidRPr="00F06E8E" w:rsidRDefault="00180F9F" w:rsidP="00B90C21">
            <w:pPr>
              <w:spacing w:after="60"/>
              <w:rPr>
                <w:iCs/>
                <w:sz w:val="20"/>
                <w:szCs w:val="20"/>
              </w:rPr>
            </w:pPr>
            <w:r w:rsidRPr="00F06E8E">
              <w:rPr>
                <w:iCs/>
                <w:sz w:val="20"/>
                <w:szCs w:val="20"/>
              </w:rPr>
              <w:t>Low Sustained Limit provided via telemetry.</w:t>
            </w:r>
          </w:p>
        </w:tc>
      </w:tr>
      <w:tr w:rsidR="00180F9F" w:rsidRPr="00F06E8E" w14:paraId="2A9676D2" w14:textId="77777777" w:rsidTr="00B90C21">
        <w:trPr>
          <w:cantSplit/>
        </w:trPr>
        <w:tc>
          <w:tcPr>
            <w:tcW w:w="1500" w:type="pct"/>
          </w:tcPr>
          <w:p w14:paraId="64ADC64E" w14:textId="77777777" w:rsidR="00180F9F" w:rsidRPr="00F06E8E" w:rsidRDefault="00180F9F" w:rsidP="00B90C21">
            <w:pPr>
              <w:spacing w:after="60"/>
              <w:rPr>
                <w:iCs/>
                <w:sz w:val="20"/>
                <w:szCs w:val="20"/>
              </w:rPr>
            </w:pPr>
            <w:r w:rsidRPr="00F06E8E">
              <w:rPr>
                <w:iCs/>
                <w:sz w:val="20"/>
                <w:szCs w:val="20"/>
              </w:rPr>
              <w:t>RDSTELEM</w:t>
            </w:r>
          </w:p>
        </w:tc>
        <w:tc>
          <w:tcPr>
            <w:tcW w:w="3500" w:type="pct"/>
          </w:tcPr>
          <w:p w14:paraId="799D8223" w14:textId="77777777" w:rsidR="00180F9F" w:rsidRPr="00F06E8E" w:rsidRDefault="00180F9F" w:rsidP="00B90C21">
            <w:pPr>
              <w:spacing w:after="60"/>
              <w:rPr>
                <w:iCs/>
                <w:sz w:val="20"/>
                <w:szCs w:val="20"/>
              </w:rPr>
            </w:pPr>
            <w:r w:rsidRPr="00F06E8E">
              <w:rPr>
                <w:iCs/>
                <w:sz w:val="20"/>
                <w:szCs w:val="20"/>
              </w:rPr>
              <w:t>Reg-Down Ancillary Service Resource Responsibility designation provided by telemetry.</w:t>
            </w:r>
          </w:p>
        </w:tc>
      </w:tr>
    </w:tbl>
    <w:p w14:paraId="695924BD" w14:textId="77777777" w:rsidR="00180F9F" w:rsidRPr="00F06E8E" w:rsidRDefault="00180F9F" w:rsidP="00180F9F">
      <w:pPr>
        <w:rPr>
          <w:szCs w:val="20"/>
        </w:rPr>
      </w:pPr>
    </w:p>
    <w:p w14:paraId="1BE34752" w14:textId="77777777" w:rsidR="00180F9F" w:rsidRPr="00F06E8E" w:rsidRDefault="00180F9F" w:rsidP="00180F9F">
      <w:pPr>
        <w:spacing w:after="240"/>
        <w:ind w:left="720" w:hanging="720"/>
        <w:rPr>
          <w:szCs w:val="20"/>
        </w:rPr>
      </w:pPr>
      <w:r w:rsidRPr="00F06E8E">
        <w:rPr>
          <w:szCs w:val="20"/>
        </w:rPr>
        <w:t>(5)</w:t>
      </w:r>
      <w:r w:rsidRPr="00F06E8E">
        <w:rPr>
          <w:szCs w:val="20"/>
        </w:rPr>
        <w:tab/>
        <w:t>For each Generation Resource, the SURAMP is calculated as follows:</w:t>
      </w:r>
    </w:p>
    <w:p w14:paraId="7933D466" w14:textId="77777777" w:rsidR="00180F9F" w:rsidRPr="00F06E8E" w:rsidRDefault="00180F9F" w:rsidP="00180F9F">
      <w:pPr>
        <w:tabs>
          <w:tab w:val="left" w:pos="2250"/>
          <w:tab w:val="left" w:pos="3150"/>
          <w:tab w:val="left" w:pos="3960"/>
        </w:tabs>
        <w:spacing w:after="240"/>
        <w:ind w:left="3150" w:hanging="2430"/>
        <w:rPr>
          <w:b/>
          <w:bCs/>
          <w:lang w:val="de-DE"/>
        </w:rPr>
      </w:pPr>
      <w:r w:rsidRPr="00F06E8E">
        <w:rPr>
          <w:b/>
          <w:bCs/>
          <w:lang w:val="de-DE"/>
        </w:rPr>
        <w:t>SURAMP</w:t>
      </w:r>
      <w:r w:rsidRPr="00F06E8E">
        <w:rPr>
          <w:b/>
          <w:bCs/>
          <w:lang w:val="de-DE"/>
        </w:rPr>
        <w:tab/>
        <w:t>=</w:t>
      </w:r>
      <w:r w:rsidRPr="00F06E8E">
        <w:rPr>
          <w:b/>
          <w:bCs/>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7EFC05C6" w14:textId="77777777" w:rsidTr="00B90C21">
        <w:tc>
          <w:tcPr>
            <w:tcW w:w="1500" w:type="pct"/>
          </w:tcPr>
          <w:p w14:paraId="5468556C"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41A2008D"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33114FC8" w14:textId="77777777" w:rsidTr="00B90C21">
        <w:trPr>
          <w:cantSplit/>
        </w:trPr>
        <w:tc>
          <w:tcPr>
            <w:tcW w:w="1500" w:type="pct"/>
          </w:tcPr>
          <w:p w14:paraId="257673FE" w14:textId="77777777" w:rsidR="00180F9F" w:rsidRPr="00F06E8E" w:rsidRDefault="00180F9F" w:rsidP="00B90C21">
            <w:pPr>
              <w:spacing w:after="60"/>
              <w:rPr>
                <w:iCs/>
                <w:sz w:val="20"/>
                <w:szCs w:val="20"/>
              </w:rPr>
            </w:pPr>
            <w:r w:rsidRPr="00F06E8E">
              <w:rPr>
                <w:iCs/>
                <w:sz w:val="20"/>
                <w:szCs w:val="20"/>
              </w:rPr>
              <w:t>SURAMP</w:t>
            </w:r>
          </w:p>
        </w:tc>
        <w:tc>
          <w:tcPr>
            <w:tcW w:w="3500" w:type="pct"/>
          </w:tcPr>
          <w:p w14:paraId="4C4CA2E0" w14:textId="77777777" w:rsidR="00180F9F" w:rsidRPr="00F06E8E" w:rsidRDefault="00180F9F" w:rsidP="00B90C21">
            <w:pPr>
              <w:spacing w:after="60"/>
              <w:rPr>
                <w:iCs/>
                <w:sz w:val="20"/>
                <w:szCs w:val="20"/>
              </w:rPr>
            </w:pPr>
            <w:r w:rsidRPr="00F06E8E">
              <w:rPr>
                <w:iCs/>
                <w:sz w:val="20"/>
                <w:szCs w:val="20"/>
              </w:rPr>
              <w:t>SCED Up Ramp Rate.</w:t>
            </w:r>
          </w:p>
        </w:tc>
      </w:tr>
      <w:tr w:rsidR="00180F9F" w:rsidRPr="00F06E8E" w14:paraId="35E246BB" w14:textId="77777777" w:rsidTr="00B90C21">
        <w:trPr>
          <w:cantSplit/>
        </w:trPr>
        <w:tc>
          <w:tcPr>
            <w:tcW w:w="1500" w:type="pct"/>
          </w:tcPr>
          <w:p w14:paraId="3A2E6E6B" w14:textId="77777777" w:rsidR="00180F9F" w:rsidRPr="00F06E8E" w:rsidRDefault="00180F9F" w:rsidP="00B90C21">
            <w:pPr>
              <w:spacing w:after="60"/>
              <w:rPr>
                <w:iCs/>
                <w:sz w:val="20"/>
                <w:szCs w:val="20"/>
              </w:rPr>
            </w:pPr>
            <w:r w:rsidRPr="00F06E8E">
              <w:rPr>
                <w:iCs/>
                <w:sz w:val="20"/>
                <w:szCs w:val="20"/>
              </w:rPr>
              <w:t>RAMPRATE</w:t>
            </w:r>
          </w:p>
        </w:tc>
        <w:tc>
          <w:tcPr>
            <w:tcW w:w="3500" w:type="pct"/>
          </w:tcPr>
          <w:p w14:paraId="224ED2A5" w14:textId="77777777" w:rsidR="00180F9F" w:rsidRPr="00F06E8E" w:rsidRDefault="00180F9F" w:rsidP="00B90C21">
            <w:pPr>
              <w:spacing w:after="60"/>
              <w:rPr>
                <w:iCs/>
                <w:sz w:val="20"/>
                <w:szCs w:val="20"/>
              </w:rPr>
            </w:pPr>
            <w:r w:rsidRPr="00F06E8E">
              <w:rPr>
                <w:iCs/>
                <w:sz w:val="20"/>
                <w:szCs w:val="20"/>
              </w:rPr>
              <w:t>Normal Ramp Rate up, as telemetered by the QSE, when ECRS is not deployed or when the subject Resource is not providing ECRS.</w:t>
            </w:r>
          </w:p>
          <w:p w14:paraId="44F3BA44" w14:textId="77777777" w:rsidR="00180F9F" w:rsidRPr="00F06E8E" w:rsidRDefault="00180F9F" w:rsidP="00B90C21">
            <w:pPr>
              <w:spacing w:after="60"/>
              <w:rPr>
                <w:iCs/>
                <w:sz w:val="20"/>
                <w:szCs w:val="20"/>
              </w:rPr>
            </w:pPr>
            <w:r w:rsidRPr="00F06E8E">
              <w:rPr>
                <w:iCs/>
                <w:sz w:val="20"/>
                <w:szCs w:val="20"/>
              </w:rPr>
              <w:t>Emergency Ramp Rate up, as telemetered by the QSE, for Resources deploying ECRS.</w:t>
            </w:r>
          </w:p>
          <w:p w14:paraId="553D90A1" w14:textId="77777777" w:rsidR="00180F9F" w:rsidRPr="00F06E8E" w:rsidRDefault="00180F9F" w:rsidP="00B90C21">
            <w:pPr>
              <w:spacing w:after="60"/>
              <w:rPr>
                <w:iCs/>
                <w:sz w:val="20"/>
                <w:szCs w:val="20"/>
              </w:rPr>
            </w:pPr>
          </w:p>
        </w:tc>
      </w:tr>
      <w:tr w:rsidR="00180F9F" w:rsidRPr="00F06E8E" w14:paraId="42974582" w14:textId="77777777" w:rsidTr="00B90C21">
        <w:trPr>
          <w:cantSplit/>
        </w:trPr>
        <w:tc>
          <w:tcPr>
            <w:tcW w:w="1500" w:type="pct"/>
          </w:tcPr>
          <w:p w14:paraId="44C05065" w14:textId="77777777" w:rsidR="00180F9F" w:rsidRPr="00F06E8E" w:rsidRDefault="00180F9F" w:rsidP="00B90C21">
            <w:pPr>
              <w:spacing w:after="60"/>
              <w:rPr>
                <w:iCs/>
                <w:sz w:val="20"/>
                <w:szCs w:val="20"/>
              </w:rPr>
            </w:pPr>
            <w:r w:rsidRPr="00F06E8E">
              <w:rPr>
                <w:iCs/>
                <w:sz w:val="20"/>
                <w:szCs w:val="20"/>
              </w:rPr>
              <w:t>RUSTELEM</w:t>
            </w:r>
          </w:p>
        </w:tc>
        <w:tc>
          <w:tcPr>
            <w:tcW w:w="3500" w:type="pct"/>
          </w:tcPr>
          <w:p w14:paraId="20D91214" w14:textId="77777777" w:rsidR="00180F9F" w:rsidRPr="00F06E8E" w:rsidRDefault="00180F9F" w:rsidP="00B90C21">
            <w:pPr>
              <w:spacing w:after="60"/>
              <w:rPr>
                <w:iCs/>
                <w:sz w:val="20"/>
                <w:szCs w:val="20"/>
              </w:rPr>
            </w:pPr>
            <w:r w:rsidRPr="00F06E8E">
              <w:rPr>
                <w:iCs/>
                <w:sz w:val="20"/>
                <w:szCs w:val="20"/>
              </w:rPr>
              <w:t>Reg-Up Ancillary Service Resource Responsibility designation provided by telemetry.</w:t>
            </w:r>
          </w:p>
        </w:tc>
      </w:tr>
      <w:tr w:rsidR="00180F9F" w:rsidRPr="00F06E8E" w:rsidDel="004409E7" w14:paraId="45108309" w14:textId="77777777" w:rsidTr="00B90C21">
        <w:trPr>
          <w:cantSplit/>
        </w:trPr>
        <w:tc>
          <w:tcPr>
            <w:tcW w:w="1500" w:type="pct"/>
            <w:tcBorders>
              <w:top w:val="single" w:sz="4" w:space="0" w:color="auto"/>
              <w:left w:val="single" w:sz="4" w:space="0" w:color="auto"/>
              <w:bottom w:val="single" w:sz="4" w:space="0" w:color="auto"/>
              <w:right w:val="single" w:sz="4" w:space="0" w:color="auto"/>
            </w:tcBorders>
          </w:tcPr>
          <w:p w14:paraId="40526791" w14:textId="77777777" w:rsidR="00180F9F" w:rsidRPr="00F06E8E" w:rsidDel="004409E7" w:rsidRDefault="00180F9F" w:rsidP="00B90C21">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345BE943" w14:textId="77777777" w:rsidR="00180F9F" w:rsidRPr="00F06E8E" w:rsidDel="004409E7" w:rsidRDefault="00180F9F" w:rsidP="00B90C21">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257FC5FD" w14:textId="77777777" w:rsidR="00180F9F" w:rsidRPr="00F06E8E" w:rsidRDefault="00180F9F" w:rsidP="00180F9F">
      <w:pPr>
        <w:spacing w:before="240"/>
        <w:ind w:left="720" w:hanging="720"/>
        <w:rPr>
          <w:szCs w:val="20"/>
        </w:rPr>
      </w:pPr>
      <w:r w:rsidRPr="00F06E8E">
        <w:rPr>
          <w:szCs w:val="20"/>
        </w:rPr>
        <w:t>(6)</w:t>
      </w:r>
      <w:r w:rsidRPr="00F06E8E">
        <w:rPr>
          <w:szCs w:val="20"/>
        </w:rPr>
        <w:tab/>
        <w:t>For each Generation Resource, the SDRAMP is calculated as follows:</w:t>
      </w:r>
    </w:p>
    <w:p w14:paraId="31DB4CF5" w14:textId="77777777" w:rsidR="00180F9F" w:rsidRPr="00F06E8E" w:rsidRDefault="00180F9F" w:rsidP="00180F9F">
      <w:pPr>
        <w:ind w:left="720" w:hanging="720"/>
        <w:rPr>
          <w:szCs w:val="20"/>
        </w:rPr>
      </w:pPr>
    </w:p>
    <w:p w14:paraId="452428DF" w14:textId="77777777" w:rsidR="00180F9F" w:rsidRPr="00F06E8E" w:rsidRDefault="00180F9F" w:rsidP="00180F9F">
      <w:pPr>
        <w:tabs>
          <w:tab w:val="left" w:pos="2250"/>
          <w:tab w:val="left" w:pos="3150"/>
          <w:tab w:val="left" w:pos="3960"/>
        </w:tabs>
        <w:spacing w:after="240"/>
        <w:ind w:left="3960" w:hanging="3240"/>
        <w:rPr>
          <w:b/>
          <w:bCs/>
          <w:lang w:val="de-DE"/>
        </w:rPr>
      </w:pPr>
      <w:r w:rsidRPr="00F06E8E">
        <w:rPr>
          <w:b/>
          <w:bCs/>
          <w:lang w:val="de-DE"/>
        </w:rPr>
        <w:t>SDRAMP</w:t>
      </w:r>
      <w:r w:rsidRPr="00F06E8E">
        <w:rPr>
          <w:b/>
          <w:bCs/>
          <w:lang w:val="de-DE"/>
        </w:rPr>
        <w:tab/>
        <w:t>=</w:t>
      </w:r>
      <w:r w:rsidRPr="00F06E8E">
        <w:rPr>
          <w:b/>
          <w:bCs/>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5A264112" w14:textId="77777777" w:rsidTr="00B90C21">
        <w:trPr>
          <w:tblHeader/>
        </w:trPr>
        <w:tc>
          <w:tcPr>
            <w:tcW w:w="1500" w:type="pct"/>
          </w:tcPr>
          <w:p w14:paraId="1740D2FF"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2CEB4E44"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41B72127" w14:textId="77777777" w:rsidTr="00B90C21">
        <w:trPr>
          <w:cantSplit/>
        </w:trPr>
        <w:tc>
          <w:tcPr>
            <w:tcW w:w="1500" w:type="pct"/>
          </w:tcPr>
          <w:p w14:paraId="089B3C7D"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466C3EEF"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262F24F3" w14:textId="77777777" w:rsidTr="00B90C21">
        <w:trPr>
          <w:cantSplit/>
        </w:trPr>
        <w:tc>
          <w:tcPr>
            <w:tcW w:w="1500" w:type="pct"/>
          </w:tcPr>
          <w:p w14:paraId="297FB634" w14:textId="77777777" w:rsidR="00180F9F" w:rsidRPr="00F06E8E" w:rsidRDefault="00180F9F" w:rsidP="00B90C21">
            <w:pPr>
              <w:spacing w:after="60"/>
              <w:rPr>
                <w:iCs/>
                <w:sz w:val="20"/>
                <w:szCs w:val="20"/>
              </w:rPr>
            </w:pPr>
            <w:r w:rsidRPr="00F06E8E">
              <w:rPr>
                <w:iCs/>
                <w:sz w:val="20"/>
                <w:szCs w:val="20"/>
              </w:rPr>
              <w:t>NORMRAMP</w:t>
            </w:r>
          </w:p>
        </w:tc>
        <w:tc>
          <w:tcPr>
            <w:tcW w:w="3500" w:type="pct"/>
          </w:tcPr>
          <w:p w14:paraId="237DA4FC" w14:textId="77777777" w:rsidR="00180F9F" w:rsidRPr="00F06E8E" w:rsidRDefault="00180F9F" w:rsidP="00B90C21">
            <w:pPr>
              <w:spacing w:after="60"/>
              <w:rPr>
                <w:iCs/>
                <w:sz w:val="20"/>
                <w:szCs w:val="20"/>
              </w:rPr>
            </w:pPr>
            <w:r w:rsidRPr="00F06E8E">
              <w:rPr>
                <w:iCs/>
                <w:sz w:val="20"/>
                <w:szCs w:val="20"/>
              </w:rPr>
              <w:t>Normal Ramp Rate down, as telemetered by the QSE.</w:t>
            </w:r>
          </w:p>
        </w:tc>
      </w:tr>
      <w:tr w:rsidR="00180F9F" w:rsidRPr="00F06E8E" w14:paraId="28CB88F4" w14:textId="77777777" w:rsidTr="00B90C21">
        <w:trPr>
          <w:cantSplit/>
        </w:trPr>
        <w:tc>
          <w:tcPr>
            <w:tcW w:w="1500" w:type="pct"/>
          </w:tcPr>
          <w:p w14:paraId="79A94A1A" w14:textId="77777777" w:rsidR="00180F9F" w:rsidRPr="00F06E8E" w:rsidRDefault="00180F9F" w:rsidP="00B90C21">
            <w:pPr>
              <w:spacing w:after="60"/>
              <w:rPr>
                <w:iCs/>
                <w:sz w:val="20"/>
                <w:szCs w:val="20"/>
              </w:rPr>
            </w:pPr>
            <w:r w:rsidRPr="00F06E8E">
              <w:rPr>
                <w:iCs/>
                <w:sz w:val="20"/>
                <w:szCs w:val="20"/>
              </w:rPr>
              <w:t>RDSTELEM</w:t>
            </w:r>
          </w:p>
        </w:tc>
        <w:tc>
          <w:tcPr>
            <w:tcW w:w="3500" w:type="pct"/>
          </w:tcPr>
          <w:p w14:paraId="6E8CC0C0" w14:textId="77777777" w:rsidR="00180F9F" w:rsidRPr="00F06E8E" w:rsidRDefault="00180F9F" w:rsidP="00B90C21">
            <w:pPr>
              <w:spacing w:after="60"/>
              <w:rPr>
                <w:iCs/>
                <w:sz w:val="20"/>
                <w:szCs w:val="20"/>
              </w:rPr>
            </w:pPr>
            <w:r w:rsidRPr="00F06E8E">
              <w:rPr>
                <w:iCs/>
                <w:sz w:val="20"/>
                <w:szCs w:val="20"/>
              </w:rPr>
              <w:t>Reg-Down Ancillary Service Resource Responsibility designation by Resource provided via telemetry.</w:t>
            </w:r>
          </w:p>
        </w:tc>
      </w:tr>
      <w:tr w:rsidR="00180F9F" w:rsidRPr="00F06E8E" w:rsidDel="004409E7" w14:paraId="6D1C6B5D" w14:textId="77777777" w:rsidTr="00B90C21">
        <w:trPr>
          <w:cantSplit/>
        </w:trPr>
        <w:tc>
          <w:tcPr>
            <w:tcW w:w="1500" w:type="pct"/>
            <w:tcBorders>
              <w:top w:val="single" w:sz="4" w:space="0" w:color="auto"/>
              <w:left w:val="single" w:sz="4" w:space="0" w:color="auto"/>
              <w:bottom w:val="single" w:sz="4" w:space="0" w:color="auto"/>
              <w:right w:val="single" w:sz="4" w:space="0" w:color="auto"/>
            </w:tcBorders>
          </w:tcPr>
          <w:p w14:paraId="2351AE37" w14:textId="77777777" w:rsidR="00180F9F" w:rsidRPr="00F06E8E" w:rsidDel="004409E7" w:rsidRDefault="00180F9F" w:rsidP="00B90C21">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0F9548F4" w14:textId="77777777" w:rsidR="00180F9F" w:rsidRPr="00F06E8E" w:rsidDel="004409E7" w:rsidRDefault="00180F9F" w:rsidP="00B90C21">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764FCDDC" w14:textId="77777777" w:rsidR="00180F9F" w:rsidRPr="00F06E8E" w:rsidRDefault="00180F9F" w:rsidP="00180F9F">
      <w:pPr>
        <w:spacing w:before="240" w:after="240"/>
        <w:ind w:left="720" w:hanging="720"/>
        <w:rPr>
          <w:iCs/>
          <w:szCs w:val="20"/>
        </w:rPr>
      </w:pPr>
      <w:r w:rsidRPr="00F06E8E">
        <w:rPr>
          <w:iCs/>
          <w:szCs w:val="20"/>
        </w:rPr>
        <w:t>(7)</w:t>
      </w:r>
      <w:r w:rsidRPr="00F06E8E">
        <w:rPr>
          <w:iCs/>
          <w:szCs w:val="20"/>
        </w:rPr>
        <w:tab/>
        <w:t>For Generation Resources, HDL is calculated as follows:</w:t>
      </w:r>
    </w:p>
    <w:p w14:paraId="6E997385" w14:textId="77777777" w:rsidR="00180F9F" w:rsidRPr="00F06E8E" w:rsidRDefault="00180F9F" w:rsidP="00180F9F">
      <w:pPr>
        <w:spacing w:after="240"/>
        <w:ind w:left="1440" w:hanging="720"/>
        <w:rPr>
          <w:iCs/>
          <w:szCs w:val="20"/>
        </w:rPr>
      </w:pPr>
      <w:r w:rsidRPr="00F06E8E">
        <w:rPr>
          <w:iCs/>
          <w:szCs w:val="20"/>
        </w:rPr>
        <w:t>(a)</w:t>
      </w:r>
      <w:r w:rsidRPr="00F06E8E">
        <w:rPr>
          <w:iCs/>
          <w:szCs w:val="20"/>
        </w:rPr>
        <w:tab/>
        <w:t>If the telemetered Resource Status is SHUTDOWN, then</w:t>
      </w:r>
    </w:p>
    <w:p w14:paraId="0FF1A63D" w14:textId="77777777" w:rsidR="00180F9F" w:rsidRPr="00F06E8E" w:rsidRDefault="00180F9F" w:rsidP="00180F9F">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(SDRAMP * 5)</w:t>
      </w:r>
    </w:p>
    <w:p w14:paraId="44831B72" w14:textId="77777777" w:rsidR="00180F9F" w:rsidRPr="00F06E8E" w:rsidRDefault="00180F9F" w:rsidP="00180F9F">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74C0C179" w14:textId="77777777" w:rsidR="00180F9F" w:rsidRPr="00F06E8E" w:rsidRDefault="00180F9F" w:rsidP="00180F9F">
      <w:pPr>
        <w:spacing w:after="240"/>
        <w:ind w:left="1440" w:hanging="720"/>
        <w:rPr>
          <w:b/>
          <w:szCs w:val="20"/>
        </w:rPr>
      </w:pPr>
      <w:r w:rsidRPr="00F06E8E">
        <w:rPr>
          <w:b/>
          <w:szCs w:val="20"/>
        </w:rPr>
        <w:t>HDL</w:t>
      </w:r>
      <w:r w:rsidRPr="00F06E8E">
        <w:rPr>
          <w:b/>
          <w:szCs w:val="20"/>
        </w:rPr>
        <w:tab/>
        <w:t>=</w:t>
      </w:r>
      <w:r w:rsidRPr="00F06E8E">
        <w:rPr>
          <w:b/>
          <w:szCs w:val="20"/>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BFB1376" w14:textId="77777777" w:rsidTr="00B90C21">
        <w:tc>
          <w:tcPr>
            <w:tcW w:w="1500" w:type="pct"/>
          </w:tcPr>
          <w:p w14:paraId="21CB2FBA"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0AF2B449"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041C8A9C" w14:textId="77777777" w:rsidTr="00B90C21">
        <w:trPr>
          <w:cantSplit/>
        </w:trPr>
        <w:tc>
          <w:tcPr>
            <w:tcW w:w="1500" w:type="pct"/>
          </w:tcPr>
          <w:p w14:paraId="0A265F86" w14:textId="77777777" w:rsidR="00180F9F" w:rsidRPr="00F06E8E" w:rsidRDefault="00180F9F" w:rsidP="00B90C21">
            <w:pPr>
              <w:spacing w:after="60"/>
              <w:rPr>
                <w:iCs/>
                <w:sz w:val="20"/>
                <w:szCs w:val="20"/>
              </w:rPr>
            </w:pPr>
            <w:r w:rsidRPr="00F06E8E">
              <w:rPr>
                <w:iCs/>
                <w:sz w:val="20"/>
                <w:szCs w:val="20"/>
              </w:rPr>
              <w:lastRenderedPageBreak/>
              <w:t>HDL</w:t>
            </w:r>
          </w:p>
        </w:tc>
        <w:tc>
          <w:tcPr>
            <w:tcW w:w="3500" w:type="pct"/>
          </w:tcPr>
          <w:p w14:paraId="7D2B605B"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36FE41AC" w14:textId="77777777" w:rsidTr="00B90C21">
        <w:trPr>
          <w:cantSplit/>
        </w:trPr>
        <w:tc>
          <w:tcPr>
            <w:tcW w:w="1500" w:type="pct"/>
          </w:tcPr>
          <w:p w14:paraId="55FE2669"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12147CA3" w14:textId="77777777" w:rsidR="00180F9F" w:rsidRPr="00F06E8E" w:rsidRDefault="00180F9F" w:rsidP="00B90C21">
            <w:pPr>
              <w:spacing w:after="60"/>
              <w:rPr>
                <w:iCs/>
                <w:sz w:val="20"/>
                <w:szCs w:val="20"/>
              </w:rPr>
            </w:pPr>
            <w:r w:rsidRPr="00F06E8E">
              <w:rPr>
                <w:iCs/>
                <w:sz w:val="20"/>
                <w:szCs w:val="20"/>
              </w:rPr>
              <w:t xml:space="preserve">Gross or net real power provided via telemetry. </w:t>
            </w:r>
          </w:p>
        </w:tc>
      </w:tr>
      <w:tr w:rsidR="00180F9F" w:rsidRPr="00F06E8E" w14:paraId="39691BD5" w14:textId="77777777" w:rsidTr="00B90C21">
        <w:trPr>
          <w:cantSplit/>
        </w:trPr>
        <w:tc>
          <w:tcPr>
            <w:tcW w:w="1500" w:type="pct"/>
          </w:tcPr>
          <w:p w14:paraId="532A2FC3" w14:textId="77777777" w:rsidR="00180F9F" w:rsidRPr="00F06E8E" w:rsidRDefault="00180F9F" w:rsidP="00B90C21">
            <w:pPr>
              <w:spacing w:after="60"/>
              <w:rPr>
                <w:iCs/>
                <w:sz w:val="20"/>
                <w:szCs w:val="20"/>
              </w:rPr>
            </w:pPr>
            <w:r w:rsidRPr="00F06E8E">
              <w:rPr>
                <w:iCs/>
                <w:sz w:val="20"/>
                <w:szCs w:val="20"/>
              </w:rPr>
              <w:t>SURAMP</w:t>
            </w:r>
          </w:p>
        </w:tc>
        <w:tc>
          <w:tcPr>
            <w:tcW w:w="3500" w:type="pct"/>
          </w:tcPr>
          <w:p w14:paraId="1477223C" w14:textId="77777777" w:rsidR="00180F9F" w:rsidRPr="00F06E8E" w:rsidRDefault="00180F9F" w:rsidP="00B90C21">
            <w:pPr>
              <w:spacing w:after="60"/>
              <w:rPr>
                <w:iCs/>
                <w:sz w:val="20"/>
                <w:szCs w:val="20"/>
              </w:rPr>
            </w:pPr>
            <w:r w:rsidRPr="00F06E8E">
              <w:rPr>
                <w:iCs/>
                <w:sz w:val="20"/>
                <w:szCs w:val="20"/>
              </w:rPr>
              <w:t>SCED Up Ramp Rate.</w:t>
            </w:r>
          </w:p>
        </w:tc>
      </w:tr>
      <w:tr w:rsidR="00180F9F" w:rsidRPr="00F06E8E" w14:paraId="719C60C7" w14:textId="77777777" w:rsidTr="00B90C21">
        <w:trPr>
          <w:cantSplit/>
        </w:trPr>
        <w:tc>
          <w:tcPr>
            <w:tcW w:w="1500" w:type="pct"/>
          </w:tcPr>
          <w:p w14:paraId="105D9186"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70A47EAB"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72CF2DFA" w14:textId="77777777" w:rsidTr="00B90C21">
        <w:trPr>
          <w:cantSplit/>
        </w:trPr>
        <w:tc>
          <w:tcPr>
            <w:tcW w:w="1500" w:type="pct"/>
          </w:tcPr>
          <w:p w14:paraId="17399979" w14:textId="77777777" w:rsidR="00180F9F" w:rsidRPr="00F06E8E" w:rsidRDefault="00180F9F" w:rsidP="00B90C21">
            <w:pPr>
              <w:spacing w:after="60"/>
              <w:rPr>
                <w:iCs/>
                <w:sz w:val="20"/>
                <w:szCs w:val="20"/>
              </w:rPr>
            </w:pPr>
            <w:r w:rsidRPr="00F06E8E">
              <w:rPr>
                <w:iCs/>
                <w:sz w:val="20"/>
                <w:szCs w:val="20"/>
              </w:rPr>
              <w:t>HASL</w:t>
            </w:r>
          </w:p>
        </w:tc>
        <w:tc>
          <w:tcPr>
            <w:tcW w:w="3500" w:type="pct"/>
          </w:tcPr>
          <w:p w14:paraId="17C16F15" w14:textId="77777777" w:rsidR="00180F9F" w:rsidRPr="00F06E8E" w:rsidRDefault="00180F9F" w:rsidP="00B90C21">
            <w:pPr>
              <w:spacing w:after="60"/>
              <w:rPr>
                <w:iCs/>
                <w:sz w:val="20"/>
                <w:szCs w:val="20"/>
              </w:rPr>
            </w:pPr>
            <w:r w:rsidRPr="00F06E8E">
              <w:rPr>
                <w:iCs/>
                <w:sz w:val="20"/>
                <w:szCs w:val="20"/>
              </w:rPr>
              <w:t>High Ancillary Service Limit – definition provided in Section 2, Definitions and Acronyms.</w:t>
            </w:r>
          </w:p>
        </w:tc>
      </w:tr>
    </w:tbl>
    <w:p w14:paraId="1123B640" w14:textId="77777777" w:rsidR="00180F9F" w:rsidRPr="00F06E8E" w:rsidRDefault="00180F9F" w:rsidP="00180F9F">
      <w:pPr>
        <w:spacing w:after="240"/>
        <w:rPr>
          <w:iCs/>
          <w:szCs w:val="20"/>
        </w:rPr>
      </w:pPr>
      <w:r w:rsidRPr="00F06E8E">
        <w:rPr>
          <w:iCs/>
          <w:szCs w:val="20"/>
        </w:rPr>
        <w:br/>
        <w:t>(8)</w:t>
      </w:r>
      <w:r w:rsidRPr="00F06E8E">
        <w:rPr>
          <w:iCs/>
          <w:szCs w:val="20"/>
        </w:rPr>
        <w:tab/>
        <w:t>For Generation Resources, LDL is calculated as follows:</w:t>
      </w:r>
    </w:p>
    <w:p w14:paraId="2213746B" w14:textId="77777777" w:rsidR="00180F9F" w:rsidRPr="00F06E8E" w:rsidRDefault="00180F9F" w:rsidP="00180F9F">
      <w:pPr>
        <w:spacing w:after="240"/>
        <w:ind w:left="1440" w:hanging="720"/>
        <w:rPr>
          <w:iCs/>
          <w:szCs w:val="20"/>
        </w:rPr>
      </w:pPr>
      <w:r w:rsidRPr="00F06E8E">
        <w:rPr>
          <w:iCs/>
          <w:szCs w:val="20"/>
        </w:rPr>
        <w:t>(a)</w:t>
      </w:r>
      <w:r w:rsidRPr="00F06E8E">
        <w:rPr>
          <w:iCs/>
          <w:szCs w:val="20"/>
        </w:rPr>
        <w:tab/>
        <w:t>If the telemetered Resource Status is STARTUP, then</w:t>
      </w:r>
    </w:p>
    <w:p w14:paraId="5F65E511" w14:textId="77777777" w:rsidR="00180F9F" w:rsidRPr="00F06E8E" w:rsidRDefault="00180F9F" w:rsidP="00180F9F">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(SURAMP * 5)</w:t>
      </w:r>
    </w:p>
    <w:p w14:paraId="63119FDB" w14:textId="77777777" w:rsidR="00180F9F" w:rsidRPr="00F06E8E" w:rsidRDefault="00180F9F" w:rsidP="00180F9F">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362E76DE" w14:textId="77777777" w:rsidR="00180F9F" w:rsidRPr="00F06E8E" w:rsidRDefault="00180F9F" w:rsidP="00180F9F">
      <w:pPr>
        <w:ind w:left="1440" w:hanging="720"/>
        <w:rPr>
          <w:b/>
          <w:szCs w:val="20"/>
        </w:rPr>
      </w:pPr>
      <w:r w:rsidRPr="00F06E8E">
        <w:rPr>
          <w:b/>
          <w:szCs w:val="20"/>
        </w:rPr>
        <w:t>LDL</w:t>
      </w:r>
      <w:r w:rsidRPr="00F06E8E">
        <w:rPr>
          <w:b/>
          <w:szCs w:val="20"/>
        </w:rPr>
        <w:tab/>
        <w:t>=</w:t>
      </w:r>
      <w:r w:rsidRPr="00F06E8E">
        <w:rPr>
          <w:b/>
          <w:szCs w:val="20"/>
        </w:rPr>
        <w:tab/>
        <w:t>Max (POWERTELEM - (SDRAMP * 5), LASL)</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66167A81" w14:textId="77777777" w:rsidTr="00B90C21">
        <w:tc>
          <w:tcPr>
            <w:tcW w:w="1500" w:type="pct"/>
          </w:tcPr>
          <w:p w14:paraId="2F92E21D"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30F9469B"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273581A9" w14:textId="77777777" w:rsidTr="00B90C21">
        <w:trPr>
          <w:cantSplit/>
        </w:trPr>
        <w:tc>
          <w:tcPr>
            <w:tcW w:w="1500" w:type="pct"/>
          </w:tcPr>
          <w:p w14:paraId="07668AAC" w14:textId="77777777" w:rsidR="00180F9F" w:rsidRPr="00F06E8E" w:rsidRDefault="00180F9F" w:rsidP="00B90C21">
            <w:pPr>
              <w:spacing w:after="60"/>
              <w:rPr>
                <w:iCs/>
                <w:sz w:val="20"/>
                <w:szCs w:val="20"/>
              </w:rPr>
            </w:pPr>
            <w:r w:rsidRPr="00F06E8E">
              <w:rPr>
                <w:iCs/>
                <w:sz w:val="20"/>
                <w:szCs w:val="20"/>
              </w:rPr>
              <w:t>LDL</w:t>
            </w:r>
          </w:p>
        </w:tc>
        <w:tc>
          <w:tcPr>
            <w:tcW w:w="3500" w:type="pct"/>
          </w:tcPr>
          <w:p w14:paraId="03E299DE"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493E0E34" w14:textId="77777777" w:rsidTr="00B90C21">
        <w:trPr>
          <w:cantSplit/>
        </w:trPr>
        <w:tc>
          <w:tcPr>
            <w:tcW w:w="1500" w:type="pct"/>
          </w:tcPr>
          <w:p w14:paraId="4ABC0A15"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2ADBB1BB" w14:textId="77777777" w:rsidR="00180F9F" w:rsidRPr="00F06E8E" w:rsidRDefault="00180F9F" w:rsidP="00B90C21">
            <w:pPr>
              <w:spacing w:after="60"/>
              <w:rPr>
                <w:iCs/>
                <w:sz w:val="20"/>
                <w:szCs w:val="20"/>
              </w:rPr>
            </w:pPr>
            <w:r w:rsidRPr="00F06E8E">
              <w:rPr>
                <w:iCs/>
                <w:sz w:val="20"/>
                <w:szCs w:val="20"/>
              </w:rPr>
              <w:t>Gross or net real power provided via telemetry.</w:t>
            </w:r>
          </w:p>
        </w:tc>
      </w:tr>
      <w:tr w:rsidR="00180F9F" w:rsidRPr="00F06E8E" w14:paraId="44F0F8D0" w14:textId="77777777" w:rsidTr="00B90C21">
        <w:trPr>
          <w:cantSplit/>
        </w:trPr>
        <w:tc>
          <w:tcPr>
            <w:tcW w:w="1500" w:type="pct"/>
          </w:tcPr>
          <w:p w14:paraId="6CB3AE5D"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44351EF2"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3C5E58D7" w14:textId="77777777" w:rsidTr="00B90C21">
        <w:trPr>
          <w:cantSplit/>
        </w:trPr>
        <w:tc>
          <w:tcPr>
            <w:tcW w:w="1500" w:type="pct"/>
          </w:tcPr>
          <w:p w14:paraId="6B8627AA" w14:textId="77777777" w:rsidR="00180F9F" w:rsidRPr="00F06E8E" w:rsidRDefault="00180F9F" w:rsidP="00B90C21">
            <w:pPr>
              <w:spacing w:after="60"/>
              <w:rPr>
                <w:iCs/>
                <w:sz w:val="20"/>
                <w:szCs w:val="20"/>
              </w:rPr>
            </w:pPr>
            <w:r w:rsidRPr="00F06E8E">
              <w:rPr>
                <w:iCs/>
                <w:sz w:val="20"/>
                <w:szCs w:val="20"/>
              </w:rPr>
              <w:t>LASL</w:t>
            </w:r>
          </w:p>
        </w:tc>
        <w:tc>
          <w:tcPr>
            <w:tcW w:w="3500" w:type="pct"/>
          </w:tcPr>
          <w:p w14:paraId="14AC9860" w14:textId="77777777" w:rsidR="00180F9F" w:rsidRPr="00F06E8E" w:rsidRDefault="00180F9F" w:rsidP="00B90C21">
            <w:pPr>
              <w:spacing w:after="60"/>
              <w:rPr>
                <w:iCs/>
                <w:sz w:val="20"/>
                <w:szCs w:val="20"/>
              </w:rPr>
            </w:pPr>
            <w:r w:rsidRPr="00F06E8E">
              <w:rPr>
                <w:iCs/>
                <w:sz w:val="20"/>
                <w:szCs w:val="20"/>
              </w:rPr>
              <w:t>Low Ancillary Service Limit – definition provided in Section 2.</w:t>
            </w:r>
          </w:p>
        </w:tc>
      </w:tr>
    </w:tbl>
    <w:bookmarkEnd w:id="336"/>
    <w:p w14:paraId="0A831244" w14:textId="77777777" w:rsidR="00180F9F" w:rsidRPr="00F06E8E" w:rsidRDefault="00180F9F" w:rsidP="00180F9F">
      <w:pPr>
        <w:spacing w:before="240" w:after="240"/>
        <w:ind w:left="720" w:hanging="720"/>
        <w:rPr>
          <w:szCs w:val="20"/>
        </w:rPr>
      </w:pPr>
      <w:r w:rsidRPr="00F06E8E" w:rsidDel="002D7751">
        <w:rPr>
          <w:szCs w:val="20"/>
        </w:rPr>
        <w:t xml:space="preserve"> </w:t>
      </w:r>
      <w:r w:rsidRPr="00F06E8E">
        <w:rPr>
          <w:szCs w:val="20"/>
        </w:rPr>
        <w:t>(9)</w:t>
      </w:r>
      <w:r w:rsidRPr="00F06E8E">
        <w:rPr>
          <w:szCs w:val="20"/>
        </w:rPr>
        <w:tab/>
        <w:t>For Load Resources, HASL is calculated as follows:</w:t>
      </w:r>
    </w:p>
    <w:p w14:paraId="61606C3B" w14:textId="77777777" w:rsidR="00180F9F" w:rsidRPr="00F06E8E" w:rsidRDefault="00180F9F" w:rsidP="00180F9F">
      <w:pPr>
        <w:tabs>
          <w:tab w:val="left" w:pos="2250"/>
          <w:tab w:val="left" w:pos="3150"/>
          <w:tab w:val="left" w:pos="3960"/>
        </w:tabs>
        <w:spacing w:after="240"/>
        <w:ind w:left="3960" w:hanging="3240"/>
        <w:rPr>
          <w:b/>
          <w:bCs/>
          <w:lang w:val="da-DK"/>
        </w:rPr>
      </w:pPr>
      <w:r w:rsidRPr="00F06E8E">
        <w:rPr>
          <w:b/>
          <w:bCs/>
          <w:lang w:val="da-DK"/>
        </w:rPr>
        <w:t>HASL</w:t>
      </w:r>
      <w:r w:rsidRPr="00F06E8E">
        <w:rPr>
          <w:b/>
          <w:bCs/>
          <w:lang w:val="da-DK"/>
        </w:rPr>
        <w:tab/>
        <w:t>=</w:t>
      </w:r>
      <w:r w:rsidRPr="00F06E8E">
        <w:rPr>
          <w:b/>
          <w:bCs/>
          <w:lang w:val="da-DK"/>
        </w:rPr>
        <w:tab/>
        <w:t>Max (LPCTELEM, (MPCTELEM – RDSTELEM))</w:t>
      </w:r>
    </w:p>
    <w:p w14:paraId="4B24EFBF" w14:textId="77777777" w:rsidR="00180F9F" w:rsidRPr="00F06E8E" w:rsidRDefault="00180F9F" w:rsidP="00180F9F">
      <w:pPr>
        <w:spacing w:before="240" w:after="240"/>
        <w:ind w:left="720"/>
        <w:rPr>
          <w:ins w:id="385" w:author="ERCOT" w:date="2023-05-26T16:36:00Z"/>
          <w:iCs/>
        </w:rPr>
      </w:pPr>
      <w:ins w:id="386" w:author="ERCOT" w:date="2023-05-26T16:36:00Z">
        <w:r w:rsidRPr="00F06E8E">
          <w:rPr>
            <w:iCs/>
          </w:rPr>
          <w:t>For</w:t>
        </w:r>
      </w:ins>
      <w:ins w:id="387" w:author="ERCOT" w:date="2023-06-19T11:47:00Z">
        <w:r w:rsidRPr="00F06E8E">
          <w:rPr>
            <w:iCs/>
          </w:rPr>
          <w:t xml:space="preserve"> a modeled</w:t>
        </w:r>
      </w:ins>
      <w:ins w:id="388" w:author="ERCOT" w:date="2023-05-26T16:36:00Z">
        <w:r w:rsidRPr="00F06E8E">
          <w:rPr>
            <w:iCs/>
          </w:rPr>
          <w:t xml:space="preserve"> Controllable Load Resource</w:t>
        </w:r>
        <w:del w:id="389" w:author="ERCOT" w:date="2023-06-19T11:47:00Z">
          <w:r w:rsidRPr="00F06E8E" w:rsidDel="00834D95">
            <w:rPr>
              <w:iCs/>
            </w:rPr>
            <w:delText>s</w:delText>
          </w:r>
        </w:del>
        <w:r w:rsidRPr="00F06E8E">
          <w:rPr>
            <w:iCs/>
          </w:rPr>
          <w:t xml:space="preserve"> that represent</w:t>
        </w:r>
      </w:ins>
      <w:ins w:id="390" w:author="ERCOT" w:date="2023-06-19T11:47:00Z">
        <w:r w:rsidRPr="00F06E8E">
          <w:rPr>
            <w:iCs/>
          </w:rPr>
          <w:t>s</w:t>
        </w:r>
      </w:ins>
      <w:ins w:id="391" w:author="ERCOT" w:date="2023-05-26T16:36:00Z">
        <w:r w:rsidRPr="00F06E8E">
          <w:rPr>
            <w:iCs/>
          </w:rPr>
          <w:t xml:space="preserve"> </w:t>
        </w:r>
      </w:ins>
      <w:ins w:id="392" w:author="ERCOT" w:date="2023-06-15T17:49:00Z">
        <w:r w:rsidRPr="00F06E8E">
          <w:rPr>
            <w:iCs/>
          </w:rPr>
          <w:t xml:space="preserve">the </w:t>
        </w:r>
      </w:ins>
      <w:ins w:id="393" w:author="ERCOT" w:date="2023-05-26T16:36:00Z">
        <w:r w:rsidRPr="00F06E8E">
          <w:rPr>
            <w:iCs/>
          </w:rPr>
          <w:t xml:space="preserve">charging component of an ESR, HASL is </w:t>
        </w:r>
        <w:del w:id="394" w:author="ERCOT" w:date="2023-06-16T14:06:00Z">
          <w:r w:rsidRPr="00F06E8E" w:rsidDel="003D0461">
            <w:rPr>
              <w:iCs/>
            </w:rPr>
            <w:delText xml:space="preserve"> </w:delText>
          </w:r>
        </w:del>
        <w:r w:rsidRPr="00F06E8E">
          <w:rPr>
            <w:iCs/>
          </w:rPr>
          <w:t>calculated as follows:</w:t>
        </w:r>
      </w:ins>
    </w:p>
    <w:p w14:paraId="630E43D5" w14:textId="77777777" w:rsidR="00180F9F" w:rsidRPr="00F06E8E" w:rsidRDefault="00180F9F" w:rsidP="00180F9F">
      <w:pPr>
        <w:tabs>
          <w:tab w:val="left" w:pos="2340"/>
          <w:tab w:val="left" w:pos="3420"/>
        </w:tabs>
        <w:spacing w:after="240"/>
        <w:ind w:left="3420" w:hanging="2700"/>
        <w:rPr>
          <w:ins w:id="395" w:author="ERCOT" w:date="2023-05-26T16:36:00Z"/>
          <w:b/>
          <w:bCs/>
          <w:lang w:val="de-DE"/>
        </w:rPr>
      </w:pPr>
      <w:ins w:id="396" w:author="ERCOT" w:date="2023-05-26T16:36:00Z">
        <w:r w:rsidRPr="00F06E8E">
          <w:rPr>
            <w:b/>
            <w:bCs/>
            <w:lang w:val="de-DE"/>
          </w:rPr>
          <w:t>HASL</w:t>
        </w:r>
        <w:r w:rsidRPr="00F06E8E">
          <w:rPr>
            <w:b/>
            <w:bCs/>
            <w:lang w:val="de-DE"/>
          </w:rPr>
          <w:tab/>
          <w:t>=</w:t>
        </w:r>
        <w:r w:rsidRPr="00F06E8E">
          <w:rPr>
            <w:b/>
            <w:bCs/>
            <w:lang w:val="de-DE"/>
          </w:rPr>
          <w:tab/>
          <w:t>Max (LPCTELEM, Min ((MPCTELEM – RDSTELEM), MaxBP))</w:t>
        </w:r>
      </w:ins>
    </w:p>
    <w:p w14:paraId="354D2D3A" w14:textId="77777777" w:rsidR="00180F9F" w:rsidRPr="00F06E8E" w:rsidRDefault="00180F9F" w:rsidP="00180F9F">
      <w:pPr>
        <w:tabs>
          <w:tab w:val="left" w:pos="2340"/>
          <w:tab w:val="left" w:pos="3420"/>
        </w:tabs>
        <w:spacing w:after="240"/>
        <w:ind w:left="3420" w:hanging="2700"/>
        <w:rPr>
          <w:b/>
          <w:bCs/>
          <w:lang w:val="de-DE"/>
        </w:rPr>
      </w:pPr>
      <w:ins w:id="397" w:author="ERCOT" w:date="2023-05-26T16:36:00Z">
        <w:r w:rsidRPr="00F06E8E">
          <w:rPr>
            <w:b/>
            <w:bCs/>
            <w:lang w:val="de-DE"/>
          </w:rPr>
          <w:t>MaxBP</w:t>
        </w:r>
        <w:r w:rsidRPr="00F06E8E">
          <w:rPr>
            <w:b/>
            <w:bCs/>
            <w:lang w:val="de-DE"/>
          </w:rPr>
          <w:tab/>
          <w:t>=</w:t>
        </w:r>
        <w:r w:rsidRPr="00F06E8E">
          <w:rPr>
            <w:b/>
            <w:bCs/>
            <w:lang w:val="de-DE"/>
          </w:rPr>
          <w:tab/>
          <w:t>(MAXSOCTELEM – SOCTELEM –REQHDRMASSOC)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6D8DA6B8" w14:textId="77777777" w:rsidTr="00B90C21">
        <w:tc>
          <w:tcPr>
            <w:tcW w:w="1500" w:type="pct"/>
          </w:tcPr>
          <w:p w14:paraId="6CCCE4A8"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0B6CF207"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73CC6C97" w14:textId="77777777" w:rsidTr="00B90C21">
        <w:trPr>
          <w:cantSplit/>
        </w:trPr>
        <w:tc>
          <w:tcPr>
            <w:tcW w:w="1500" w:type="pct"/>
          </w:tcPr>
          <w:p w14:paraId="6E41D92D" w14:textId="77777777" w:rsidR="00180F9F" w:rsidRPr="00F06E8E" w:rsidRDefault="00180F9F" w:rsidP="00B90C21">
            <w:pPr>
              <w:spacing w:after="60"/>
              <w:rPr>
                <w:iCs/>
                <w:sz w:val="20"/>
                <w:szCs w:val="20"/>
              </w:rPr>
            </w:pPr>
            <w:r w:rsidRPr="00F06E8E">
              <w:rPr>
                <w:iCs/>
                <w:sz w:val="20"/>
                <w:szCs w:val="20"/>
              </w:rPr>
              <w:t>HASL</w:t>
            </w:r>
          </w:p>
        </w:tc>
        <w:tc>
          <w:tcPr>
            <w:tcW w:w="3500" w:type="pct"/>
          </w:tcPr>
          <w:p w14:paraId="6F3588C2" w14:textId="77777777" w:rsidR="00180F9F" w:rsidRPr="00F06E8E" w:rsidRDefault="00180F9F" w:rsidP="00B90C21">
            <w:pPr>
              <w:spacing w:after="60"/>
              <w:rPr>
                <w:iCs/>
                <w:sz w:val="20"/>
                <w:szCs w:val="20"/>
              </w:rPr>
            </w:pPr>
            <w:r w:rsidRPr="00F06E8E">
              <w:rPr>
                <w:iCs/>
                <w:sz w:val="20"/>
                <w:szCs w:val="20"/>
              </w:rPr>
              <w:t>High Ancillary Service Limit.</w:t>
            </w:r>
          </w:p>
        </w:tc>
      </w:tr>
      <w:tr w:rsidR="00180F9F" w:rsidRPr="00F06E8E" w14:paraId="20ABF4A4" w14:textId="77777777" w:rsidTr="00B90C21">
        <w:trPr>
          <w:cantSplit/>
          <w:trHeight w:val="377"/>
        </w:trPr>
        <w:tc>
          <w:tcPr>
            <w:tcW w:w="1500" w:type="pct"/>
          </w:tcPr>
          <w:p w14:paraId="046ECF46" w14:textId="77777777" w:rsidR="00180F9F" w:rsidRPr="00F06E8E" w:rsidRDefault="00180F9F" w:rsidP="00B90C21">
            <w:pPr>
              <w:spacing w:after="60"/>
              <w:rPr>
                <w:iCs/>
                <w:sz w:val="20"/>
                <w:szCs w:val="20"/>
              </w:rPr>
            </w:pPr>
            <w:r w:rsidRPr="00F06E8E">
              <w:rPr>
                <w:iCs/>
                <w:sz w:val="20"/>
                <w:szCs w:val="20"/>
              </w:rPr>
              <w:t>LPCTELEM</w:t>
            </w:r>
          </w:p>
        </w:tc>
        <w:tc>
          <w:tcPr>
            <w:tcW w:w="3500" w:type="pct"/>
          </w:tcPr>
          <w:p w14:paraId="2A1271FE" w14:textId="77777777" w:rsidR="00180F9F" w:rsidRPr="00F06E8E" w:rsidRDefault="00180F9F" w:rsidP="00B90C21">
            <w:pPr>
              <w:spacing w:after="60"/>
              <w:rPr>
                <w:iCs/>
                <w:sz w:val="20"/>
                <w:szCs w:val="20"/>
              </w:rPr>
            </w:pPr>
            <w:r w:rsidRPr="00F06E8E">
              <w:rPr>
                <w:iCs/>
                <w:sz w:val="20"/>
                <w:szCs w:val="20"/>
              </w:rPr>
              <w:t xml:space="preserve">Low Power Consumption provided via telemetry. </w:t>
            </w:r>
          </w:p>
        </w:tc>
      </w:tr>
      <w:tr w:rsidR="00180F9F" w:rsidRPr="00F06E8E" w14:paraId="6EA86079" w14:textId="77777777" w:rsidTr="00B90C21">
        <w:trPr>
          <w:cantSplit/>
        </w:trPr>
        <w:tc>
          <w:tcPr>
            <w:tcW w:w="1500" w:type="pct"/>
          </w:tcPr>
          <w:p w14:paraId="7FD50979" w14:textId="77777777" w:rsidR="00180F9F" w:rsidRPr="00F06E8E" w:rsidRDefault="00180F9F" w:rsidP="00B90C21">
            <w:pPr>
              <w:spacing w:after="60"/>
              <w:rPr>
                <w:iCs/>
                <w:sz w:val="20"/>
                <w:szCs w:val="20"/>
              </w:rPr>
            </w:pPr>
            <w:r w:rsidRPr="00F06E8E">
              <w:rPr>
                <w:iCs/>
                <w:sz w:val="20"/>
                <w:szCs w:val="20"/>
              </w:rPr>
              <w:t>MPCTELEM</w:t>
            </w:r>
          </w:p>
        </w:tc>
        <w:tc>
          <w:tcPr>
            <w:tcW w:w="3500" w:type="pct"/>
          </w:tcPr>
          <w:p w14:paraId="2AD95541" w14:textId="77777777" w:rsidR="00180F9F" w:rsidRPr="00F06E8E" w:rsidRDefault="00180F9F" w:rsidP="00B90C21">
            <w:pPr>
              <w:spacing w:after="60"/>
              <w:rPr>
                <w:iCs/>
                <w:sz w:val="20"/>
                <w:szCs w:val="20"/>
              </w:rPr>
            </w:pPr>
            <w:r w:rsidRPr="00F06E8E">
              <w:rPr>
                <w:iCs/>
                <w:sz w:val="20"/>
                <w:szCs w:val="20"/>
              </w:rPr>
              <w:t xml:space="preserve">Maximum Power Consumption provided via telemetry. </w:t>
            </w:r>
          </w:p>
        </w:tc>
      </w:tr>
      <w:tr w:rsidR="00180F9F" w:rsidRPr="00F06E8E" w14:paraId="35CFB4B9" w14:textId="77777777" w:rsidTr="00B90C21">
        <w:trPr>
          <w:cantSplit/>
        </w:trPr>
        <w:tc>
          <w:tcPr>
            <w:tcW w:w="1500" w:type="pct"/>
          </w:tcPr>
          <w:p w14:paraId="4C89F532" w14:textId="77777777" w:rsidR="00180F9F" w:rsidRPr="00F06E8E" w:rsidRDefault="00180F9F" w:rsidP="00B90C21">
            <w:pPr>
              <w:spacing w:after="60"/>
              <w:rPr>
                <w:iCs/>
                <w:sz w:val="20"/>
                <w:szCs w:val="20"/>
              </w:rPr>
            </w:pPr>
            <w:r w:rsidRPr="00F06E8E">
              <w:rPr>
                <w:iCs/>
                <w:sz w:val="20"/>
                <w:szCs w:val="20"/>
              </w:rPr>
              <w:t>RDSTELEM</w:t>
            </w:r>
          </w:p>
        </w:tc>
        <w:tc>
          <w:tcPr>
            <w:tcW w:w="3500" w:type="pct"/>
          </w:tcPr>
          <w:p w14:paraId="63906716" w14:textId="77777777" w:rsidR="00180F9F" w:rsidRPr="00F06E8E" w:rsidRDefault="00180F9F" w:rsidP="00B90C21">
            <w:pPr>
              <w:spacing w:after="60"/>
              <w:rPr>
                <w:iCs/>
                <w:sz w:val="20"/>
                <w:szCs w:val="20"/>
              </w:rPr>
            </w:pPr>
            <w:r w:rsidRPr="00F06E8E">
              <w:rPr>
                <w:iCs/>
                <w:sz w:val="20"/>
                <w:szCs w:val="20"/>
              </w:rPr>
              <w:t>Reg-Down Ancillary Service Resource Responsibility designation provided by telemetry.</w:t>
            </w:r>
          </w:p>
        </w:tc>
      </w:tr>
      <w:tr w:rsidR="00180F9F" w:rsidRPr="00F06E8E" w14:paraId="13BA88E3" w14:textId="77777777" w:rsidTr="00B90C21">
        <w:trPr>
          <w:cantSplit/>
          <w:ins w:id="398" w:author="ERCOT" w:date="2023-05-26T16:37:00Z"/>
        </w:trPr>
        <w:tc>
          <w:tcPr>
            <w:tcW w:w="1500" w:type="pct"/>
          </w:tcPr>
          <w:p w14:paraId="7C54EF1A" w14:textId="77777777" w:rsidR="00180F9F" w:rsidRPr="00F06E8E" w:rsidRDefault="00180F9F" w:rsidP="00B90C21">
            <w:pPr>
              <w:spacing w:after="60"/>
              <w:rPr>
                <w:ins w:id="399" w:author="ERCOT" w:date="2023-05-26T16:37:00Z"/>
                <w:iCs/>
                <w:sz w:val="20"/>
                <w:szCs w:val="20"/>
              </w:rPr>
            </w:pPr>
            <w:ins w:id="400" w:author="ERCOT" w:date="2023-05-26T16:37:00Z">
              <w:r w:rsidRPr="00F06E8E">
                <w:rPr>
                  <w:sz w:val="20"/>
                  <w:szCs w:val="20"/>
                </w:rPr>
                <w:t>MaxBP</w:t>
              </w:r>
            </w:ins>
          </w:p>
        </w:tc>
        <w:tc>
          <w:tcPr>
            <w:tcW w:w="3500" w:type="pct"/>
          </w:tcPr>
          <w:p w14:paraId="6165A6BD" w14:textId="77777777" w:rsidR="00180F9F" w:rsidRPr="00F06E8E" w:rsidRDefault="00180F9F" w:rsidP="00B90C21">
            <w:pPr>
              <w:spacing w:after="60"/>
              <w:rPr>
                <w:ins w:id="401" w:author="ERCOT" w:date="2023-05-26T16:37:00Z"/>
                <w:iCs/>
                <w:sz w:val="20"/>
                <w:szCs w:val="20"/>
              </w:rPr>
            </w:pPr>
            <w:ins w:id="402" w:author="ERCOT" w:date="2023-05-26T16:37:00Z">
              <w:r w:rsidRPr="00F06E8E">
                <w:rPr>
                  <w:sz w:val="20"/>
                  <w:szCs w:val="20"/>
                </w:rPr>
                <w:t>Calculated maximum SCED Base Point possible from available SOC headroom after discounting for SOC required to support telemetered Ancillary Service Resource Responsibilities</w:t>
              </w:r>
            </w:ins>
            <w:ins w:id="403" w:author="ERCOT 073123" w:date="2023-07-27T14:30:00Z">
              <w:r>
                <w:rPr>
                  <w:sz w:val="20"/>
                  <w:szCs w:val="20"/>
                </w:rPr>
                <w:t>.</w:t>
              </w:r>
            </w:ins>
          </w:p>
        </w:tc>
      </w:tr>
      <w:tr w:rsidR="00180F9F" w:rsidRPr="00F06E8E" w14:paraId="5941C71B" w14:textId="77777777" w:rsidTr="00B90C21">
        <w:trPr>
          <w:cantSplit/>
          <w:ins w:id="404" w:author="ERCOT" w:date="2023-05-26T16:37:00Z"/>
        </w:trPr>
        <w:tc>
          <w:tcPr>
            <w:tcW w:w="1500" w:type="pct"/>
          </w:tcPr>
          <w:p w14:paraId="76223957" w14:textId="77777777" w:rsidR="00180F9F" w:rsidRPr="00F06E8E" w:rsidRDefault="00180F9F" w:rsidP="00B90C21">
            <w:pPr>
              <w:spacing w:after="60"/>
              <w:rPr>
                <w:ins w:id="405" w:author="ERCOT" w:date="2023-05-26T16:37:00Z"/>
                <w:iCs/>
                <w:sz w:val="20"/>
                <w:szCs w:val="20"/>
              </w:rPr>
            </w:pPr>
            <w:ins w:id="406" w:author="ERCOT" w:date="2023-05-26T16:37:00Z">
              <w:r w:rsidRPr="00F06E8E">
                <w:rPr>
                  <w:sz w:val="20"/>
                  <w:szCs w:val="20"/>
                </w:rPr>
                <w:lastRenderedPageBreak/>
                <w:t>REQHDRMASSOC</w:t>
              </w:r>
            </w:ins>
          </w:p>
        </w:tc>
        <w:tc>
          <w:tcPr>
            <w:tcW w:w="3500" w:type="pct"/>
          </w:tcPr>
          <w:p w14:paraId="19FEA662" w14:textId="77777777" w:rsidR="00180F9F" w:rsidRPr="00F06E8E" w:rsidRDefault="00180F9F" w:rsidP="00B90C21">
            <w:pPr>
              <w:spacing w:after="60"/>
              <w:rPr>
                <w:ins w:id="407" w:author="ERCOT" w:date="2023-05-26T16:37:00Z"/>
                <w:iCs/>
                <w:sz w:val="20"/>
                <w:szCs w:val="20"/>
              </w:rPr>
            </w:pPr>
            <w:ins w:id="408" w:author="ERCOT" w:date="2023-05-26T16:37:00Z">
              <w:r w:rsidRPr="00F06E8E">
                <w:rPr>
                  <w:sz w:val="20"/>
                  <w:szCs w:val="20"/>
                </w:rPr>
                <w:t xml:space="preserve">Calculated required SOC headroom needed to support Ancillary Service Resource Responsibilities </w:t>
              </w:r>
              <w:proofErr w:type="gramStart"/>
              <w:r w:rsidRPr="00F06E8E">
                <w:rPr>
                  <w:sz w:val="20"/>
                  <w:szCs w:val="20"/>
                </w:rPr>
                <w:t>taking into account</w:t>
              </w:r>
              <w:proofErr w:type="gramEnd"/>
              <w:r w:rsidRPr="00F06E8E">
                <w:rPr>
                  <w:sz w:val="20"/>
                  <w:szCs w:val="20"/>
                </w:rPr>
                <w:t xml:space="preserve"> Ancillary Service duration requirements</w:t>
              </w:r>
            </w:ins>
            <w:ins w:id="409" w:author="ERCOT 073123" w:date="2023-07-27T14:30:00Z">
              <w:r>
                <w:rPr>
                  <w:sz w:val="20"/>
                  <w:szCs w:val="20"/>
                </w:rPr>
                <w:t>.</w:t>
              </w:r>
            </w:ins>
          </w:p>
        </w:tc>
      </w:tr>
      <w:tr w:rsidR="00180F9F" w:rsidRPr="00F06E8E" w14:paraId="13ED6C9B" w14:textId="77777777" w:rsidTr="00B90C21">
        <w:trPr>
          <w:cantSplit/>
          <w:ins w:id="410" w:author="ERCOT" w:date="2023-05-26T16:37:00Z"/>
        </w:trPr>
        <w:tc>
          <w:tcPr>
            <w:tcW w:w="1500" w:type="pct"/>
          </w:tcPr>
          <w:p w14:paraId="4B8037EA" w14:textId="77777777" w:rsidR="00180F9F" w:rsidRPr="00F06E8E" w:rsidRDefault="00180F9F" w:rsidP="00B90C21">
            <w:pPr>
              <w:spacing w:after="60"/>
              <w:rPr>
                <w:ins w:id="411" w:author="ERCOT" w:date="2023-05-26T16:37:00Z"/>
                <w:iCs/>
                <w:sz w:val="20"/>
                <w:szCs w:val="20"/>
              </w:rPr>
            </w:pPr>
            <w:ins w:id="412" w:author="ERCOT" w:date="2023-05-26T16:37:00Z">
              <w:r w:rsidRPr="00F06E8E">
                <w:rPr>
                  <w:sz w:val="20"/>
                  <w:szCs w:val="20"/>
                </w:rPr>
                <w:t>SOCTELEM</w:t>
              </w:r>
            </w:ins>
          </w:p>
        </w:tc>
        <w:tc>
          <w:tcPr>
            <w:tcW w:w="3500" w:type="pct"/>
          </w:tcPr>
          <w:p w14:paraId="10EDF56F" w14:textId="77777777" w:rsidR="00180F9F" w:rsidRPr="00F06E8E" w:rsidRDefault="00180F9F" w:rsidP="00B90C21">
            <w:pPr>
              <w:spacing w:after="60"/>
              <w:rPr>
                <w:ins w:id="413" w:author="ERCOT" w:date="2023-05-26T16:37:00Z"/>
                <w:iCs/>
                <w:sz w:val="20"/>
                <w:szCs w:val="20"/>
              </w:rPr>
            </w:pPr>
            <w:ins w:id="414" w:author="ERCOT" w:date="2023-05-26T16:37:00Z">
              <w:r w:rsidRPr="00F06E8E">
                <w:rPr>
                  <w:sz w:val="20"/>
                  <w:szCs w:val="20"/>
                </w:rPr>
                <w:t>Current SOC via telemetry</w:t>
              </w:r>
            </w:ins>
            <w:ins w:id="415" w:author="ERCOT 073123" w:date="2023-07-27T14:30:00Z">
              <w:r>
                <w:rPr>
                  <w:sz w:val="20"/>
                  <w:szCs w:val="20"/>
                </w:rPr>
                <w:t>.</w:t>
              </w:r>
            </w:ins>
          </w:p>
        </w:tc>
      </w:tr>
      <w:tr w:rsidR="00180F9F" w:rsidRPr="00F06E8E" w14:paraId="0C56409D" w14:textId="77777777" w:rsidTr="00B90C21">
        <w:trPr>
          <w:cantSplit/>
          <w:ins w:id="416" w:author="ERCOT" w:date="2023-05-26T16:37:00Z"/>
        </w:trPr>
        <w:tc>
          <w:tcPr>
            <w:tcW w:w="1500" w:type="pct"/>
          </w:tcPr>
          <w:p w14:paraId="166C4283" w14:textId="77777777" w:rsidR="00180F9F" w:rsidRPr="00F06E8E" w:rsidRDefault="00180F9F" w:rsidP="00B90C21">
            <w:pPr>
              <w:spacing w:after="60"/>
              <w:rPr>
                <w:ins w:id="417" w:author="ERCOT" w:date="2023-05-26T16:37:00Z"/>
                <w:iCs/>
                <w:sz w:val="20"/>
                <w:szCs w:val="20"/>
              </w:rPr>
            </w:pPr>
            <w:ins w:id="418" w:author="ERCOT" w:date="2023-05-26T16:37:00Z">
              <w:r w:rsidRPr="00F06E8E">
                <w:rPr>
                  <w:sz w:val="20"/>
                  <w:szCs w:val="20"/>
                </w:rPr>
                <w:t>MAXSOCTELEM</w:t>
              </w:r>
            </w:ins>
          </w:p>
        </w:tc>
        <w:tc>
          <w:tcPr>
            <w:tcW w:w="3500" w:type="pct"/>
          </w:tcPr>
          <w:p w14:paraId="52406B03" w14:textId="77777777" w:rsidR="00180F9F" w:rsidRPr="00F06E8E" w:rsidRDefault="00180F9F" w:rsidP="00B90C21">
            <w:pPr>
              <w:spacing w:after="60"/>
              <w:rPr>
                <w:ins w:id="419" w:author="ERCOT" w:date="2023-05-26T16:37:00Z"/>
                <w:iCs/>
                <w:sz w:val="20"/>
                <w:szCs w:val="20"/>
              </w:rPr>
            </w:pPr>
            <w:ins w:id="420" w:author="ERCOT" w:date="2023-05-26T16:37:00Z">
              <w:r w:rsidRPr="00F06E8E">
                <w:rPr>
                  <w:sz w:val="20"/>
                  <w:szCs w:val="20"/>
                </w:rPr>
                <w:t>MaxSOC via telemetry</w:t>
              </w:r>
            </w:ins>
            <w:ins w:id="421" w:author="ERCOT 073123" w:date="2023-07-27T14:30:00Z">
              <w:r>
                <w:rPr>
                  <w:sz w:val="20"/>
                  <w:szCs w:val="20"/>
                </w:rPr>
                <w:t>.</w:t>
              </w:r>
            </w:ins>
          </w:p>
        </w:tc>
      </w:tr>
      <w:tr w:rsidR="00180F9F" w:rsidRPr="00F06E8E" w14:paraId="519E7F36" w14:textId="77777777" w:rsidTr="00B90C21">
        <w:trPr>
          <w:cantSplit/>
          <w:ins w:id="422" w:author="ERCOT" w:date="2023-05-26T16:37:00Z"/>
        </w:trPr>
        <w:tc>
          <w:tcPr>
            <w:tcW w:w="1500" w:type="pct"/>
          </w:tcPr>
          <w:p w14:paraId="63F97770" w14:textId="77777777" w:rsidR="00180F9F" w:rsidRPr="00F06E8E" w:rsidRDefault="00180F9F" w:rsidP="00B90C21">
            <w:pPr>
              <w:spacing w:after="60"/>
              <w:rPr>
                <w:ins w:id="423" w:author="ERCOT" w:date="2023-05-26T16:37:00Z"/>
                <w:iCs/>
                <w:sz w:val="20"/>
                <w:szCs w:val="20"/>
              </w:rPr>
            </w:pPr>
            <w:ins w:id="424" w:author="ERCOT" w:date="2023-05-26T16:37:00Z">
              <w:r w:rsidRPr="00F06E8E">
                <w:rPr>
                  <w:sz w:val="20"/>
                  <w:szCs w:val="20"/>
                </w:rPr>
                <w:t>TSCED</w:t>
              </w:r>
            </w:ins>
          </w:p>
        </w:tc>
        <w:tc>
          <w:tcPr>
            <w:tcW w:w="3500" w:type="pct"/>
          </w:tcPr>
          <w:p w14:paraId="7467EA90" w14:textId="77777777" w:rsidR="00180F9F" w:rsidRPr="00F06E8E" w:rsidRDefault="00180F9F" w:rsidP="00B90C21">
            <w:pPr>
              <w:spacing w:after="60"/>
              <w:rPr>
                <w:ins w:id="425" w:author="ERCOT" w:date="2023-05-26T16:37:00Z"/>
                <w:iCs/>
                <w:sz w:val="20"/>
                <w:szCs w:val="20"/>
              </w:rPr>
            </w:pPr>
            <w:ins w:id="426" w:author="ERCOT" w:date="2023-05-26T16:37:00Z">
              <w:r w:rsidRPr="00F06E8E">
                <w:rPr>
                  <w:sz w:val="20"/>
                  <w:szCs w:val="20"/>
                </w:rPr>
                <w:t>Nominal SCED interval duration = 1/12 hour</w:t>
              </w:r>
            </w:ins>
            <w:ins w:id="427" w:author="ERCOT 073123" w:date="2023-07-27T14:30:00Z">
              <w:r>
                <w:rPr>
                  <w:sz w:val="20"/>
                  <w:szCs w:val="20"/>
                </w:rPr>
                <w:t>.</w:t>
              </w:r>
            </w:ins>
          </w:p>
        </w:tc>
      </w:tr>
    </w:tbl>
    <w:p w14:paraId="48831FD8" w14:textId="77777777" w:rsidR="00180F9F" w:rsidRPr="00F06E8E" w:rsidRDefault="00180F9F" w:rsidP="00180F9F">
      <w:pPr>
        <w:ind w:left="720" w:hanging="720"/>
        <w:rPr>
          <w:szCs w:val="20"/>
        </w:rPr>
      </w:pPr>
    </w:p>
    <w:p w14:paraId="69698A84" w14:textId="77777777" w:rsidR="00180F9F" w:rsidRPr="00F06E8E" w:rsidRDefault="00180F9F" w:rsidP="00180F9F">
      <w:pPr>
        <w:spacing w:after="240"/>
        <w:ind w:left="720" w:hanging="720"/>
        <w:rPr>
          <w:szCs w:val="20"/>
        </w:rPr>
      </w:pPr>
      <w:r w:rsidRPr="00F06E8E">
        <w:rPr>
          <w:szCs w:val="20"/>
        </w:rPr>
        <w:t>(10)</w:t>
      </w:r>
      <w:r w:rsidRPr="00F06E8E">
        <w:rPr>
          <w:szCs w:val="20"/>
        </w:rPr>
        <w:tab/>
        <w:t>For Load Resources, LASL is calculated as follows:</w:t>
      </w:r>
    </w:p>
    <w:p w14:paraId="10F3DD1F" w14:textId="77777777" w:rsidR="00180F9F" w:rsidRPr="00F06E8E" w:rsidRDefault="00180F9F" w:rsidP="00180F9F">
      <w:pPr>
        <w:tabs>
          <w:tab w:val="left" w:pos="2250"/>
          <w:tab w:val="left" w:pos="3150"/>
          <w:tab w:val="left" w:pos="3960"/>
        </w:tabs>
        <w:spacing w:after="240"/>
        <w:ind w:left="3150" w:hanging="2430"/>
        <w:rPr>
          <w:b/>
          <w:bCs/>
          <w:lang w:val="de-DE"/>
        </w:rPr>
      </w:pPr>
      <w:r w:rsidRPr="00F06E8E">
        <w:rPr>
          <w:b/>
          <w:bCs/>
          <w:lang w:val="de-DE"/>
        </w:rPr>
        <w:t>LASL</w:t>
      </w:r>
      <w:r w:rsidRPr="00F06E8E">
        <w:rPr>
          <w:b/>
          <w:bCs/>
          <w:lang w:val="de-DE"/>
        </w:rPr>
        <w:tab/>
        <w:t>=</w:t>
      </w:r>
      <w:r w:rsidRPr="00F06E8E">
        <w:rPr>
          <w:b/>
          <w:bCs/>
          <w:lang w:val="de-DE"/>
        </w:rPr>
        <w:tab/>
        <w:t>Min (HASL, (LPCTELEM + (ECRSTELEM + RRSTELEM + RUSTELEM + NSRSTELEM)))</w:t>
      </w: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801"/>
        <w:gridCol w:w="6014"/>
      </w:tblGrid>
      <w:tr w:rsidR="00180F9F" w:rsidRPr="00F06E8E" w14:paraId="5AF98B2C" w14:textId="77777777" w:rsidTr="00B90C21">
        <w:tc>
          <w:tcPr>
            <w:tcW w:w="1589" w:type="pct"/>
          </w:tcPr>
          <w:p w14:paraId="7676A8B4" w14:textId="77777777" w:rsidR="00180F9F" w:rsidRPr="00F06E8E" w:rsidRDefault="00180F9F" w:rsidP="00B90C21">
            <w:pPr>
              <w:spacing w:after="120"/>
              <w:rPr>
                <w:b/>
                <w:iCs/>
                <w:sz w:val="20"/>
                <w:szCs w:val="20"/>
              </w:rPr>
            </w:pPr>
            <w:r w:rsidRPr="00F06E8E">
              <w:rPr>
                <w:b/>
                <w:iCs/>
                <w:sz w:val="20"/>
                <w:szCs w:val="20"/>
              </w:rPr>
              <w:t>Variable</w:t>
            </w:r>
          </w:p>
        </w:tc>
        <w:tc>
          <w:tcPr>
            <w:tcW w:w="3411" w:type="pct"/>
          </w:tcPr>
          <w:p w14:paraId="4132F54E"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63DF1B7A" w14:textId="77777777" w:rsidTr="00B90C21">
        <w:tc>
          <w:tcPr>
            <w:tcW w:w="1589" w:type="pct"/>
          </w:tcPr>
          <w:p w14:paraId="325D0F05" w14:textId="77777777" w:rsidR="00180F9F" w:rsidRPr="00F06E8E" w:rsidRDefault="00180F9F" w:rsidP="00B90C21">
            <w:pPr>
              <w:spacing w:after="60"/>
              <w:rPr>
                <w:iCs/>
                <w:sz w:val="20"/>
                <w:szCs w:val="20"/>
              </w:rPr>
            </w:pPr>
            <w:r w:rsidRPr="00F06E8E">
              <w:rPr>
                <w:iCs/>
                <w:sz w:val="20"/>
                <w:szCs w:val="20"/>
              </w:rPr>
              <w:t>LASL</w:t>
            </w:r>
          </w:p>
        </w:tc>
        <w:tc>
          <w:tcPr>
            <w:tcW w:w="3411" w:type="pct"/>
          </w:tcPr>
          <w:p w14:paraId="37160C35" w14:textId="77777777" w:rsidR="00180F9F" w:rsidRPr="00F06E8E" w:rsidRDefault="00180F9F" w:rsidP="00B90C21">
            <w:pPr>
              <w:spacing w:after="60"/>
              <w:rPr>
                <w:iCs/>
                <w:sz w:val="20"/>
                <w:szCs w:val="20"/>
              </w:rPr>
            </w:pPr>
            <w:r w:rsidRPr="00F06E8E">
              <w:rPr>
                <w:iCs/>
                <w:sz w:val="20"/>
                <w:szCs w:val="20"/>
              </w:rPr>
              <w:t>Low Ancillary Service Limit.</w:t>
            </w:r>
          </w:p>
        </w:tc>
      </w:tr>
      <w:tr w:rsidR="00180F9F" w:rsidRPr="00F06E8E" w14:paraId="79A72FA3" w14:textId="77777777" w:rsidTr="00B90C21">
        <w:tc>
          <w:tcPr>
            <w:tcW w:w="1589" w:type="pct"/>
          </w:tcPr>
          <w:p w14:paraId="012E0971" w14:textId="77777777" w:rsidR="00180F9F" w:rsidRPr="00F06E8E" w:rsidRDefault="00180F9F" w:rsidP="00B90C21">
            <w:pPr>
              <w:spacing w:after="60"/>
              <w:rPr>
                <w:iCs/>
                <w:sz w:val="20"/>
                <w:szCs w:val="20"/>
              </w:rPr>
            </w:pPr>
            <w:r w:rsidRPr="00F06E8E">
              <w:rPr>
                <w:iCs/>
                <w:sz w:val="20"/>
                <w:szCs w:val="20"/>
              </w:rPr>
              <w:t>HASL</w:t>
            </w:r>
          </w:p>
        </w:tc>
        <w:tc>
          <w:tcPr>
            <w:tcW w:w="3411" w:type="pct"/>
          </w:tcPr>
          <w:p w14:paraId="5E2CD9AA" w14:textId="77777777" w:rsidR="00180F9F" w:rsidRPr="00F06E8E" w:rsidRDefault="00180F9F" w:rsidP="00B90C21">
            <w:pPr>
              <w:spacing w:after="60"/>
              <w:rPr>
                <w:iCs/>
                <w:sz w:val="20"/>
                <w:szCs w:val="20"/>
              </w:rPr>
            </w:pPr>
            <w:r w:rsidRPr="00F06E8E">
              <w:rPr>
                <w:iCs/>
                <w:sz w:val="20"/>
                <w:szCs w:val="20"/>
              </w:rPr>
              <w:t>High Ancillary Service Limit.</w:t>
            </w:r>
          </w:p>
        </w:tc>
      </w:tr>
      <w:tr w:rsidR="00180F9F" w:rsidRPr="00F06E8E" w14:paraId="0E612ACB" w14:textId="77777777" w:rsidTr="00B90C21">
        <w:tc>
          <w:tcPr>
            <w:tcW w:w="1589" w:type="pct"/>
          </w:tcPr>
          <w:p w14:paraId="1DDB8690" w14:textId="77777777" w:rsidR="00180F9F" w:rsidRPr="00F06E8E" w:rsidRDefault="00180F9F" w:rsidP="00B90C21">
            <w:pPr>
              <w:spacing w:after="60"/>
              <w:rPr>
                <w:iCs/>
                <w:sz w:val="20"/>
                <w:szCs w:val="20"/>
              </w:rPr>
            </w:pPr>
            <w:r w:rsidRPr="00F06E8E">
              <w:rPr>
                <w:iCs/>
                <w:sz w:val="20"/>
                <w:szCs w:val="20"/>
              </w:rPr>
              <w:t>LPCTELEM</w:t>
            </w:r>
          </w:p>
        </w:tc>
        <w:tc>
          <w:tcPr>
            <w:tcW w:w="3411" w:type="pct"/>
          </w:tcPr>
          <w:p w14:paraId="09C61004" w14:textId="77777777" w:rsidR="00180F9F" w:rsidRPr="00F06E8E" w:rsidRDefault="00180F9F" w:rsidP="00B90C21">
            <w:pPr>
              <w:spacing w:after="60"/>
              <w:rPr>
                <w:iCs/>
                <w:sz w:val="20"/>
                <w:szCs w:val="20"/>
              </w:rPr>
            </w:pPr>
            <w:r w:rsidRPr="00F06E8E">
              <w:rPr>
                <w:iCs/>
                <w:sz w:val="20"/>
                <w:szCs w:val="20"/>
              </w:rPr>
              <w:t>Low Power Consumption provided via telemetry.</w:t>
            </w:r>
          </w:p>
        </w:tc>
      </w:tr>
      <w:tr w:rsidR="00180F9F" w:rsidRPr="00F06E8E" w14:paraId="5EFCB1C2" w14:textId="77777777" w:rsidTr="00B90C21">
        <w:tc>
          <w:tcPr>
            <w:tcW w:w="1589" w:type="pct"/>
          </w:tcPr>
          <w:p w14:paraId="40B37035" w14:textId="77777777" w:rsidR="00180F9F" w:rsidRPr="00F06E8E" w:rsidRDefault="00180F9F" w:rsidP="00B90C21">
            <w:pPr>
              <w:spacing w:after="60"/>
              <w:rPr>
                <w:iCs/>
                <w:sz w:val="20"/>
                <w:szCs w:val="20"/>
              </w:rPr>
            </w:pPr>
            <w:r w:rsidRPr="00F06E8E">
              <w:rPr>
                <w:sz w:val="20"/>
                <w:szCs w:val="20"/>
              </w:rPr>
              <w:t>ECRSTELEM</w:t>
            </w:r>
          </w:p>
        </w:tc>
        <w:tc>
          <w:tcPr>
            <w:tcW w:w="3411" w:type="pct"/>
          </w:tcPr>
          <w:p w14:paraId="3EE47F84" w14:textId="77777777" w:rsidR="00180F9F" w:rsidRPr="00F06E8E" w:rsidRDefault="00180F9F" w:rsidP="00B90C21">
            <w:pPr>
              <w:spacing w:after="60"/>
              <w:rPr>
                <w:iCs/>
                <w:sz w:val="20"/>
                <w:szCs w:val="20"/>
              </w:rPr>
            </w:pPr>
            <w:r w:rsidRPr="00F06E8E">
              <w:rPr>
                <w:sz w:val="20"/>
                <w:szCs w:val="20"/>
              </w:rPr>
              <w:t>ECRS Ancillary Service Schedule provided by telemetry.</w:t>
            </w:r>
          </w:p>
        </w:tc>
      </w:tr>
      <w:tr w:rsidR="00180F9F" w:rsidRPr="00F06E8E" w14:paraId="1C751811" w14:textId="77777777" w:rsidTr="00B90C21">
        <w:tc>
          <w:tcPr>
            <w:tcW w:w="1589" w:type="pct"/>
          </w:tcPr>
          <w:p w14:paraId="1F3C5245" w14:textId="77777777" w:rsidR="00180F9F" w:rsidRPr="00F06E8E" w:rsidRDefault="00180F9F" w:rsidP="00B90C21">
            <w:pPr>
              <w:spacing w:after="60"/>
              <w:rPr>
                <w:iCs/>
                <w:sz w:val="20"/>
                <w:szCs w:val="20"/>
              </w:rPr>
            </w:pPr>
            <w:r w:rsidRPr="00F06E8E">
              <w:rPr>
                <w:iCs/>
                <w:sz w:val="20"/>
                <w:szCs w:val="20"/>
              </w:rPr>
              <w:t>RRSTELEM</w:t>
            </w:r>
          </w:p>
        </w:tc>
        <w:tc>
          <w:tcPr>
            <w:tcW w:w="3411" w:type="pct"/>
          </w:tcPr>
          <w:p w14:paraId="682CDF08" w14:textId="77777777" w:rsidR="00180F9F" w:rsidRPr="00F06E8E" w:rsidRDefault="00180F9F" w:rsidP="00B90C21">
            <w:pPr>
              <w:spacing w:after="60"/>
              <w:rPr>
                <w:iCs/>
                <w:sz w:val="20"/>
                <w:szCs w:val="20"/>
              </w:rPr>
            </w:pPr>
            <w:r w:rsidRPr="00F06E8E">
              <w:rPr>
                <w:iCs/>
                <w:sz w:val="20"/>
                <w:szCs w:val="20"/>
              </w:rPr>
              <w:t>RRS Ancillary Service Schedule provided by telemetry.</w:t>
            </w:r>
          </w:p>
        </w:tc>
      </w:tr>
      <w:tr w:rsidR="00180F9F" w:rsidRPr="00F06E8E" w14:paraId="354788D7" w14:textId="77777777" w:rsidTr="00B90C21">
        <w:trPr>
          <w:trHeight w:val="314"/>
        </w:trPr>
        <w:tc>
          <w:tcPr>
            <w:tcW w:w="1589" w:type="pct"/>
          </w:tcPr>
          <w:p w14:paraId="5328F5B4" w14:textId="77777777" w:rsidR="00180F9F" w:rsidRPr="00F06E8E" w:rsidRDefault="00180F9F" w:rsidP="00B90C21">
            <w:pPr>
              <w:spacing w:after="60"/>
              <w:rPr>
                <w:iCs/>
                <w:sz w:val="20"/>
                <w:szCs w:val="20"/>
              </w:rPr>
            </w:pPr>
            <w:r w:rsidRPr="00F06E8E">
              <w:rPr>
                <w:iCs/>
                <w:sz w:val="20"/>
                <w:szCs w:val="20"/>
              </w:rPr>
              <w:t>RUSTELEM</w:t>
            </w:r>
          </w:p>
        </w:tc>
        <w:tc>
          <w:tcPr>
            <w:tcW w:w="3411" w:type="pct"/>
          </w:tcPr>
          <w:p w14:paraId="6566D6B3" w14:textId="77777777" w:rsidR="00180F9F" w:rsidRPr="00F06E8E" w:rsidRDefault="00180F9F" w:rsidP="00B90C21">
            <w:pPr>
              <w:spacing w:after="60"/>
              <w:rPr>
                <w:iCs/>
                <w:sz w:val="20"/>
                <w:szCs w:val="20"/>
              </w:rPr>
            </w:pPr>
            <w:r w:rsidRPr="00F06E8E">
              <w:rPr>
                <w:iCs/>
                <w:sz w:val="20"/>
                <w:szCs w:val="20"/>
              </w:rPr>
              <w:t>Reg-Up Ancillary Service Resource Responsibility designation provided by telemetry.</w:t>
            </w:r>
          </w:p>
        </w:tc>
      </w:tr>
      <w:tr w:rsidR="00180F9F" w:rsidRPr="00F06E8E" w14:paraId="5047130B" w14:textId="77777777" w:rsidTr="00B90C21">
        <w:tc>
          <w:tcPr>
            <w:tcW w:w="1589" w:type="pct"/>
          </w:tcPr>
          <w:p w14:paraId="14596498" w14:textId="77777777" w:rsidR="00180F9F" w:rsidRPr="00F06E8E" w:rsidRDefault="00180F9F" w:rsidP="00B90C21">
            <w:pPr>
              <w:spacing w:after="60"/>
              <w:rPr>
                <w:iCs/>
                <w:sz w:val="20"/>
                <w:szCs w:val="20"/>
              </w:rPr>
            </w:pPr>
            <w:r w:rsidRPr="00F06E8E">
              <w:rPr>
                <w:iCs/>
                <w:sz w:val="20"/>
                <w:szCs w:val="20"/>
              </w:rPr>
              <w:t>NSRSTELEM</w:t>
            </w:r>
          </w:p>
        </w:tc>
        <w:tc>
          <w:tcPr>
            <w:tcW w:w="3411" w:type="pct"/>
          </w:tcPr>
          <w:p w14:paraId="4474CF72" w14:textId="77777777" w:rsidR="00180F9F" w:rsidRPr="00F06E8E" w:rsidRDefault="00180F9F" w:rsidP="00B90C21">
            <w:pPr>
              <w:spacing w:after="60"/>
              <w:rPr>
                <w:iCs/>
                <w:sz w:val="20"/>
                <w:szCs w:val="20"/>
              </w:rPr>
            </w:pPr>
            <w:r w:rsidRPr="00F06E8E">
              <w:rPr>
                <w:iCs/>
                <w:sz w:val="20"/>
                <w:szCs w:val="20"/>
              </w:rPr>
              <w:t>Non-Spin Ancillary Service Schedule provided via telemetry.</w:t>
            </w:r>
          </w:p>
        </w:tc>
      </w:tr>
    </w:tbl>
    <w:p w14:paraId="51B2638A" w14:textId="77777777" w:rsidR="00180F9F" w:rsidRPr="00F06E8E" w:rsidRDefault="00180F9F" w:rsidP="00180F9F">
      <w:pPr>
        <w:ind w:left="1440" w:hanging="720"/>
        <w:rPr>
          <w:szCs w:val="20"/>
        </w:rPr>
      </w:pPr>
    </w:p>
    <w:p w14:paraId="43A1771B" w14:textId="77777777" w:rsidR="00180F9F" w:rsidRPr="00F06E8E" w:rsidRDefault="00180F9F" w:rsidP="00180F9F">
      <w:pPr>
        <w:spacing w:after="240"/>
        <w:ind w:left="720" w:hanging="720"/>
        <w:rPr>
          <w:szCs w:val="20"/>
        </w:rPr>
      </w:pPr>
      <w:r w:rsidRPr="00F06E8E">
        <w:rPr>
          <w:szCs w:val="20"/>
        </w:rPr>
        <w:t>(11)</w:t>
      </w:r>
      <w:r w:rsidRPr="00F06E8E">
        <w:rPr>
          <w:szCs w:val="20"/>
        </w:rPr>
        <w:tab/>
        <w:t>For each Controllable Load Resource, the SURAMP is calculated as follows:</w:t>
      </w:r>
    </w:p>
    <w:p w14:paraId="246315B6" w14:textId="77777777" w:rsidR="00180F9F" w:rsidRPr="00F06E8E" w:rsidRDefault="00180F9F" w:rsidP="00180F9F">
      <w:pPr>
        <w:spacing w:after="240"/>
        <w:ind w:left="1440" w:hanging="720"/>
        <w:rPr>
          <w:b/>
          <w:szCs w:val="20"/>
          <w:lang w:val="de-DE"/>
        </w:rPr>
      </w:pPr>
      <w:r w:rsidRPr="00F06E8E">
        <w:rPr>
          <w:b/>
          <w:szCs w:val="20"/>
          <w:lang w:val="de-DE"/>
        </w:rPr>
        <w:t>SURAMP</w:t>
      </w:r>
      <w:r w:rsidRPr="00F06E8E">
        <w:rPr>
          <w:b/>
          <w:szCs w:val="20"/>
          <w:lang w:val="de-DE"/>
        </w:rPr>
        <w:tab/>
        <w:t>=</w:t>
      </w:r>
      <w:r w:rsidRPr="00F06E8E">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4CEAD13D" w14:textId="77777777" w:rsidTr="00B90C21">
        <w:tc>
          <w:tcPr>
            <w:tcW w:w="1500" w:type="pct"/>
          </w:tcPr>
          <w:p w14:paraId="0844A4DD"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4C75592C"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507081E8" w14:textId="77777777" w:rsidTr="00B90C21">
        <w:trPr>
          <w:cantSplit/>
        </w:trPr>
        <w:tc>
          <w:tcPr>
            <w:tcW w:w="1500" w:type="pct"/>
          </w:tcPr>
          <w:p w14:paraId="6769EC59" w14:textId="77777777" w:rsidR="00180F9F" w:rsidRPr="00F06E8E" w:rsidRDefault="00180F9F" w:rsidP="00B90C21">
            <w:pPr>
              <w:spacing w:after="60"/>
              <w:rPr>
                <w:iCs/>
                <w:sz w:val="20"/>
                <w:szCs w:val="20"/>
              </w:rPr>
            </w:pPr>
            <w:r w:rsidRPr="00F06E8E">
              <w:rPr>
                <w:iCs/>
                <w:sz w:val="20"/>
                <w:szCs w:val="20"/>
              </w:rPr>
              <w:t>SURAMP</w:t>
            </w:r>
          </w:p>
        </w:tc>
        <w:tc>
          <w:tcPr>
            <w:tcW w:w="3500" w:type="pct"/>
          </w:tcPr>
          <w:p w14:paraId="659CEE58" w14:textId="77777777" w:rsidR="00180F9F" w:rsidRPr="00F06E8E" w:rsidRDefault="00180F9F" w:rsidP="00B90C21">
            <w:pPr>
              <w:spacing w:after="60"/>
              <w:rPr>
                <w:iCs/>
                <w:sz w:val="20"/>
                <w:szCs w:val="20"/>
              </w:rPr>
            </w:pPr>
            <w:r w:rsidRPr="00F06E8E">
              <w:rPr>
                <w:iCs/>
                <w:sz w:val="20"/>
                <w:szCs w:val="20"/>
              </w:rPr>
              <w:t xml:space="preserve">SCED Up Ramp Rate. </w:t>
            </w:r>
          </w:p>
        </w:tc>
      </w:tr>
      <w:tr w:rsidR="00180F9F" w:rsidRPr="00F06E8E" w14:paraId="12907E08" w14:textId="77777777" w:rsidTr="00B90C21">
        <w:trPr>
          <w:cantSplit/>
        </w:trPr>
        <w:tc>
          <w:tcPr>
            <w:tcW w:w="1500" w:type="pct"/>
          </w:tcPr>
          <w:p w14:paraId="07347641" w14:textId="77777777" w:rsidR="00180F9F" w:rsidRPr="00F06E8E" w:rsidRDefault="00180F9F" w:rsidP="00B90C21">
            <w:pPr>
              <w:spacing w:after="60"/>
              <w:rPr>
                <w:iCs/>
                <w:sz w:val="20"/>
                <w:szCs w:val="20"/>
              </w:rPr>
            </w:pPr>
            <w:r w:rsidRPr="00F06E8E">
              <w:rPr>
                <w:iCs/>
                <w:sz w:val="20"/>
                <w:szCs w:val="20"/>
              </w:rPr>
              <w:t>RAMPRATE</w:t>
            </w:r>
          </w:p>
        </w:tc>
        <w:tc>
          <w:tcPr>
            <w:tcW w:w="3500" w:type="pct"/>
          </w:tcPr>
          <w:p w14:paraId="02A94E58" w14:textId="77777777" w:rsidR="00180F9F" w:rsidRPr="00F06E8E" w:rsidRDefault="00180F9F" w:rsidP="00B90C21">
            <w:pPr>
              <w:spacing w:after="60"/>
              <w:rPr>
                <w:iCs/>
                <w:sz w:val="20"/>
                <w:szCs w:val="20"/>
              </w:rPr>
            </w:pPr>
            <w:r w:rsidRPr="00F06E8E">
              <w:rPr>
                <w:iCs/>
                <w:sz w:val="20"/>
                <w:szCs w:val="20"/>
              </w:rPr>
              <w:t>Normal Ramp Rate up, as telemetered by the QSE, when ECRS is not deployed or when the subject Load Resource is not providing ECRS.</w:t>
            </w:r>
          </w:p>
          <w:p w14:paraId="342F3852" w14:textId="77777777" w:rsidR="00180F9F" w:rsidRPr="00F06E8E" w:rsidRDefault="00180F9F" w:rsidP="00B90C21">
            <w:pPr>
              <w:spacing w:after="60"/>
              <w:rPr>
                <w:iCs/>
                <w:sz w:val="20"/>
                <w:szCs w:val="20"/>
              </w:rPr>
            </w:pPr>
            <w:r w:rsidRPr="00F06E8E">
              <w:rPr>
                <w:iCs/>
                <w:sz w:val="20"/>
                <w:szCs w:val="20"/>
              </w:rPr>
              <w:t>Emergency Ramp Rate up, as telemetered by the QSE, for Load Resources deploying ECRS.</w:t>
            </w:r>
          </w:p>
        </w:tc>
      </w:tr>
      <w:tr w:rsidR="00180F9F" w:rsidRPr="00F06E8E" w14:paraId="2D4370AB" w14:textId="77777777" w:rsidTr="00B90C21">
        <w:trPr>
          <w:cantSplit/>
        </w:trPr>
        <w:tc>
          <w:tcPr>
            <w:tcW w:w="1500" w:type="pct"/>
          </w:tcPr>
          <w:p w14:paraId="4C3FB406" w14:textId="77777777" w:rsidR="00180F9F" w:rsidRPr="00F06E8E" w:rsidRDefault="00180F9F" w:rsidP="00B90C21">
            <w:pPr>
              <w:spacing w:after="60"/>
              <w:rPr>
                <w:iCs/>
                <w:sz w:val="20"/>
                <w:szCs w:val="20"/>
              </w:rPr>
            </w:pPr>
            <w:r w:rsidRPr="00F06E8E">
              <w:rPr>
                <w:iCs/>
                <w:sz w:val="20"/>
                <w:szCs w:val="20"/>
              </w:rPr>
              <w:t>RUSTELEM</w:t>
            </w:r>
          </w:p>
        </w:tc>
        <w:tc>
          <w:tcPr>
            <w:tcW w:w="3500" w:type="pct"/>
          </w:tcPr>
          <w:p w14:paraId="42EA3015" w14:textId="77777777" w:rsidR="00180F9F" w:rsidRPr="00F06E8E" w:rsidRDefault="00180F9F" w:rsidP="00B90C21">
            <w:pPr>
              <w:spacing w:after="60"/>
              <w:rPr>
                <w:iCs/>
                <w:sz w:val="20"/>
                <w:szCs w:val="20"/>
              </w:rPr>
            </w:pPr>
            <w:r w:rsidRPr="00F06E8E">
              <w:rPr>
                <w:iCs/>
                <w:sz w:val="20"/>
                <w:szCs w:val="20"/>
              </w:rPr>
              <w:t>Reg-Up Ancillary Service Resource Responsibility designation provided by telemetry.</w:t>
            </w:r>
          </w:p>
        </w:tc>
      </w:tr>
      <w:tr w:rsidR="00180F9F" w:rsidRPr="00F06E8E" w14:paraId="1C412C31" w14:textId="77777777" w:rsidTr="00B90C21">
        <w:trPr>
          <w:cantSplit/>
        </w:trPr>
        <w:tc>
          <w:tcPr>
            <w:tcW w:w="1500" w:type="pct"/>
            <w:tcBorders>
              <w:top w:val="single" w:sz="4" w:space="0" w:color="auto"/>
              <w:left w:val="single" w:sz="4" w:space="0" w:color="auto"/>
              <w:bottom w:val="single" w:sz="4" w:space="0" w:color="auto"/>
              <w:right w:val="single" w:sz="4" w:space="0" w:color="auto"/>
            </w:tcBorders>
          </w:tcPr>
          <w:p w14:paraId="0F461E33" w14:textId="77777777" w:rsidR="00180F9F" w:rsidRPr="00F06E8E" w:rsidRDefault="00180F9F" w:rsidP="00B90C21">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10014859" w14:textId="77777777" w:rsidR="00180F9F" w:rsidRPr="00F06E8E" w:rsidRDefault="00180F9F" w:rsidP="00B90C21">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0B490D93" w14:textId="77777777" w:rsidR="00180F9F" w:rsidRPr="00F06E8E" w:rsidRDefault="00180F9F" w:rsidP="00180F9F">
      <w:pPr>
        <w:spacing w:before="240" w:after="240"/>
        <w:ind w:left="720" w:hanging="720"/>
        <w:rPr>
          <w:b/>
          <w:i/>
          <w:iCs/>
        </w:rPr>
      </w:pPr>
      <w:r w:rsidRPr="00F06E8E">
        <w:rPr>
          <w:szCs w:val="20"/>
        </w:rPr>
        <w:t>(12)</w:t>
      </w:r>
      <w:r w:rsidRPr="00F06E8E">
        <w:rPr>
          <w:szCs w:val="20"/>
        </w:rPr>
        <w:tab/>
        <w:t>For each Controllable Load Resource, the SDRAMP is calculated as follows:</w:t>
      </w:r>
    </w:p>
    <w:p w14:paraId="0C9A759B" w14:textId="77777777" w:rsidR="00180F9F" w:rsidRPr="00F06E8E" w:rsidRDefault="00180F9F" w:rsidP="00180F9F">
      <w:pPr>
        <w:spacing w:after="240"/>
        <w:ind w:left="1440" w:hanging="720"/>
        <w:rPr>
          <w:b/>
          <w:szCs w:val="20"/>
          <w:lang w:val="de-DE"/>
        </w:rPr>
      </w:pPr>
      <w:r w:rsidRPr="00F06E8E">
        <w:rPr>
          <w:b/>
          <w:szCs w:val="20"/>
          <w:lang w:val="de-DE"/>
        </w:rPr>
        <w:t>SDRAMP</w:t>
      </w:r>
      <w:r w:rsidRPr="00F06E8E">
        <w:rPr>
          <w:b/>
          <w:szCs w:val="20"/>
          <w:lang w:val="de-DE"/>
        </w:rPr>
        <w:tab/>
        <w:t>=</w:t>
      </w:r>
      <w:r w:rsidRPr="00F06E8E">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A077BA9" w14:textId="77777777" w:rsidTr="00B90C21">
        <w:trPr>
          <w:tblHeader/>
        </w:trPr>
        <w:tc>
          <w:tcPr>
            <w:tcW w:w="1500" w:type="pct"/>
          </w:tcPr>
          <w:p w14:paraId="1C9E6D70"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04D92906"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73D16CC5" w14:textId="77777777" w:rsidTr="00B90C21">
        <w:trPr>
          <w:cantSplit/>
        </w:trPr>
        <w:tc>
          <w:tcPr>
            <w:tcW w:w="1500" w:type="pct"/>
          </w:tcPr>
          <w:p w14:paraId="2C1FC9E1"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5A907B27"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3F83C058" w14:textId="77777777" w:rsidTr="00B90C21">
        <w:trPr>
          <w:cantSplit/>
        </w:trPr>
        <w:tc>
          <w:tcPr>
            <w:tcW w:w="1500" w:type="pct"/>
          </w:tcPr>
          <w:p w14:paraId="4446A718" w14:textId="77777777" w:rsidR="00180F9F" w:rsidRPr="00F06E8E" w:rsidRDefault="00180F9F" w:rsidP="00B90C21">
            <w:pPr>
              <w:spacing w:after="60"/>
              <w:rPr>
                <w:iCs/>
                <w:sz w:val="20"/>
                <w:szCs w:val="20"/>
              </w:rPr>
            </w:pPr>
            <w:r w:rsidRPr="00F06E8E">
              <w:rPr>
                <w:iCs/>
                <w:sz w:val="20"/>
                <w:szCs w:val="20"/>
              </w:rPr>
              <w:t>NORMRAMP</w:t>
            </w:r>
          </w:p>
        </w:tc>
        <w:tc>
          <w:tcPr>
            <w:tcW w:w="3500" w:type="pct"/>
          </w:tcPr>
          <w:p w14:paraId="6585225A" w14:textId="77777777" w:rsidR="00180F9F" w:rsidRPr="00F06E8E" w:rsidRDefault="00180F9F" w:rsidP="00B90C21">
            <w:pPr>
              <w:spacing w:after="60"/>
              <w:rPr>
                <w:iCs/>
                <w:sz w:val="20"/>
                <w:szCs w:val="20"/>
              </w:rPr>
            </w:pPr>
            <w:r w:rsidRPr="00F06E8E">
              <w:rPr>
                <w:iCs/>
                <w:sz w:val="20"/>
                <w:szCs w:val="20"/>
              </w:rPr>
              <w:t xml:space="preserve">Normal Ramp Rate down, as telemetered by the QSE. </w:t>
            </w:r>
          </w:p>
        </w:tc>
      </w:tr>
      <w:tr w:rsidR="00180F9F" w:rsidRPr="00F06E8E" w14:paraId="1A7BD110" w14:textId="77777777" w:rsidTr="00B90C21">
        <w:trPr>
          <w:cantSplit/>
        </w:trPr>
        <w:tc>
          <w:tcPr>
            <w:tcW w:w="1500" w:type="pct"/>
          </w:tcPr>
          <w:p w14:paraId="3C76CE27" w14:textId="77777777" w:rsidR="00180F9F" w:rsidRPr="00F06E8E" w:rsidRDefault="00180F9F" w:rsidP="00B90C21">
            <w:pPr>
              <w:spacing w:after="60"/>
              <w:rPr>
                <w:iCs/>
                <w:sz w:val="20"/>
                <w:szCs w:val="20"/>
              </w:rPr>
            </w:pPr>
            <w:r w:rsidRPr="00F06E8E">
              <w:rPr>
                <w:iCs/>
                <w:sz w:val="20"/>
                <w:szCs w:val="20"/>
              </w:rPr>
              <w:lastRenderedPageBreak/>
              <w:t>RDSTELEM</w:t>
            </w:r>
          </w:p>
        </w:tc>
        <w:tc>
          <w:tcPr>
            <w:tcW w:w="3500" w:type="pct"/>
          </w:tcPr>
          <w:p w14:paraId="34CF945F" w14:textId="77777777" w:rsidR="00180F9F" w:rsidRPr="00F06E8E" w:rsidRDefault="00180F9F" w:rsidP="00B90C21">
            <w:pPr>
              <w:spacing w:after="60"/>
              <w:rPr>
                <w:iCs/>
                <w:sz w:val="20"/>
                <w:szCs w:val="20"/>
              </w:rPr>
            </w:pPr>
            <w:r w:rsidRPr="00F06E8E">
              <w:rPr>
                <w:iCs/>
                <w:sz w:val="20"/>
                <w:szCs w:val="20"/>
              </w:rPr>
              <w:t xml:space="preserve">Reg-Down Ancillary Service Resource Responsibility designation by Resource provided via telemetry. </w:t>
            </w:r>
          </w:p>
        </w:tc>
      </w:tr>
      <w:tr w:rsidR="00180F9F" w:rsidRPr="00F06E8E" w:rsidDel="004409E7" w14:paraId="3465F637" w14:textId="77777777" w:rsidTr="00B90C21">
        <w:trPr>
          <w:cantSplit/>
        </w:trPr>
        <w:tc>
          <w:tcPr>
            <w:tcW w:w="1500" w:type="pct"/>
            <w:tcBorders>
              <w:top w:val="single" w:sz="4" w:space="0" w:color="auto"/>
              <w:left w:val="single" w:sz="4" w:space="0" w:color="auto"/>
              <w:bottom w:val="single" w:sz="4" w:space="0" w:color="auto"/>
              <w:right w:val="single" w:sz="4" w:space="0" w:color="auto"/>
            </w:tcBorders>
          </w:tcPr>
          <w:p w14:paraId="1B101068" w14:textId="77777777" w:rsidR="00180F9F" w:rsidRPr="00F06E8E" w:rsidDel="004409E7" w:rsidRDefault="00180F9F" w:rsidP="00B90C21">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52522518" w14:textId="77777777" w:rsidR="00180F9F" w:rsidRPr="00F06E8E" w:rsidDel="004409E7" w:rsidRDefault="00180F9F" w:rsidP="00B90C21">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46A3766B" w14:textId="77777777" w:rsidR="00180F9F" w:rsidRPr="00F06E8E" w:rsidRDefault="00180F9F" w:rsidP="00180F9F">
      <w:pPr>
        <w:spacing w:before="240" w:after="240"/>
        <w:ind w:left="720" w:hanging="720"/>
        <w:rPr>
          <w:b/>
          <w:i/>
          <w:iCs/>
        </w:rPr>
      </w:pPr>
      <w:r w:rsidRPr="00F06E8E">
        <w:rPr>
          <w:iCs/>
          <w:szCs w:val="20"/>
        </w:rPr>
        <w:t>(13)</w:t>
      </w:r>
      <w:r w:rsidRPr="00F06E8E">
        <w:rPr>
          <w:iCs/>
          <w:szCs w:val="20"/>
        </w:rPr>
        <w:tab/>
        <w:t>For Load Resources, HDL is calculated as follows:</w:t>
      </w:r>
    </w:p>
    <w:p w14:paraId="0802C9EE" w14:textId="77777777" w:rsidR="00180F9F" w:rsidRPr="00F06E8E" w:rsidRDefault="00180F9F" w:rsidP="00180F9F">
      <w:pPr>
        <w:spacing w:after="240"/>
        <w:ind w:left="1440" w:hanging="720"/>
        <w:rPr>
          <w:b/>
          <w:szCs w:val="20"/>
        </w:rPr>
      </w:pPr>
      <w:r w:rsidRPr="00F06E8E">
        <w:rPr>
          <w:b/>
          <w:szCs w:val="20"/>
        </w:rPr>
        <w:t>HDL</w:t>
      </w:r>
      <w:r w:rsidRPr="00F06E8E">
        <w:rPr>
          <w:b/>
          <w:szCs w:val="20"/>
        </w:rPr>
        <w:tab/>
        <w:t>=</w:t>
      </w:r>
      <w:r w:rsidRPr="00F06E8E">
        <w:rPr>
          <w:b/>
          <w:szCs w:val="20"/>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875B819" w14:textId="77777777" w:rsidTr="00B90C21">
        <w:tc>
          <w:tcPr>
            <w:tcW w:w="1500" w:type="pct"/>
          </w:tcPr>
          <w:p w14:paraId="6E0967E1"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79E31A52"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6878770E" w14:textId="77777777" w:rsidTr="00B90C21">
        <w:trPr>
          <w:cantSplit/>
        </w:trPr>
        <w:tc>
          <w:tcPr>
            <w:tcW w:w="1500" w:type="pct"/>
          </w:tcPr>
          <w:p w14:paraId="772457BE" w14:textId="77777777" w:rsidR="00180F9F" w:rsidRPr="00F06E8E" w:rsidRDefault="00180F9F" w:rsidP="00B90C21">
            <w:pPr>
              <w:spacing w:after="60"/>
              <w:rPr>
                <w:iCs/>
                <w:sz w:val="20"/>
                <w:szCs w:val="20"/>
              </w:rPr>
            </w:pPr>
            <w:r w:rsidRPr="00F06E8E">
              <w:rPr>
                <w:iCs/>
                <w:sz w:val="20"/>
                <w:szCs w:val="20"/>
              </w:rPr>
              <w:t>HDL</w:t>
            </w:r>
          </w:p>
        </w:tc>
        <w:tc>
          <w:tcPr>
            <w:tcW w:w="3500" w:type="pct"/>
          </w:tcPr>
          <w:p w14:paraId="48470ADC"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19CE9F68" w14:textId="77777777" w:rsidTr="00B90C21">
        <w:trPr>
          <w:cantSplit/>
        </w:trPr>
        <w:tc>
          <w:tcPr>
            <w:tcW w:w="1500" w:type="pct"/>
          </w:tcPr>
          <w:p w14:paraId="707C4BD2"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6B759B2B" w14:textId="77777777" w:rsidR="00180F9F" w:rsidRPr="00F06E8E" w:rsidRDefault="00180F9F" w:rsidP="00B90C21">
            <w:pPr>
              <w:spacing w:after="60"/>
              <w:rPr>
                <w:iCs/>
                <w:sz w:val="20"/>
                <w:szCs w:val="20"/>
              </w:rPr>
            </w:pPr>
            <w:r w:rsidRPr="00F06E8E">
              <w:rPr>
                <w:iCs/>
                <w:sz w:val="20"/>
                <w:szCs w:val="20"/>
              </w:rPr>
              <w:t xml:space="preserve">Net real power flow provided via telemetry. </w:t>
            </w:r>
          </w:p>
        </w:tc>
      </w:tr>
      <w:tr w:rsidR="00180F9F" w:rsidRPr="00F06E8E" w14:paraId="5F17872D" w14:textId="77777777" w:rsidTr="00B90C21">
        <w:trPr>
          <w:cantSplit/>
        </w:trPr>
        <w:tc>
          <w:tcPr>
            <w:tcW w:w="1500" w:type="pct"/>
          </w:tcPr>
          <w:p w14:paraId="26C62A15"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1B491E2E"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598DCADE" w14:textId="77777777" w:rsidTr="00B90C21">
        <w:trPr>
          <w:cantSplit/>
        </w:trPr>
        <w:tc>
          <w:tcPr>
            <w:tcW w:w="1500" w:type="pct"/>
          </w:tcPr>
          <w:p w14:paraId="24A9B998" w14:textId="77777777" w:rsidR="00180F9F" w:rsidRPr="00F06E8E" w:rsidRDefault="00180F9F" w:rsidP="00B90C21">
            <w:pPr>
              <w:spacing w:after="60"/>
              <w:rPr>
                <w:iCs/>
                <w:sz w:val="20"/>
                <w:szCs w:val="20"/>
              </w:rPr>
            </w:pPr>
            <w:r w:rsidRPr="00F06E8E">
              <w:rPr>
                <w:iCs/>
                <w:sz w:val="20"/>
                <w:szCs w:val="20"/>
              </w:rPr>
              <w:t>HASL</w:t>
            </w:r>
          </w:p>
        </w:tc>
        <w:tc>
          <w:tcPr>
            <w:tcW w:w="3500" w:type="pct"/>
          </w:tcPr>
          <w:p w14:paraId="1E41B371" w14:textId="77777777" w:rsidR="00180F9F" w:rsidRPr="00F06E8E" w:rsidRDefault="00180F9F" w:rsidP="00B90C21">
            <w:pPr>
              <w:spacing w:after="60"/>
              <w:rPr>
                <w:iCs/>
                <w:sz w:val="20"/>
                <w:szCs w:val="20"/>
              </w:rPr>
            </w:pPr>
            <w:r w:rsidRPr="00F06E8E">
              <w:rPr>
                <w:iCs/>
                <w:sz w:val="20"/>
                <w:szCs w:val="20"/>
              </w:rPr>
              <w:t>High Ancillary Service Limit – definition provided in Section 2.</w:t>
            </w:r>
          </w:p>
        </w:tc>
      </w:tr>
    </w:tbl>
    <w:p w14:paraId="2FAC982B" w14:textId="77777777" w:rsidR="00180F9F" w:rsidRPr="00F06E8E" w:rsidRDefault="00180F9F" w:rsidP="00180F9F">
      <w:pPr>
        <w:spacing w:before="240" w:after="240"/>
        <w:rPr>
          <w:b/>
          <w:i/>
          <w:iCs/>
        </w:rPr>
      </w:pPr>
      <w:r w:rsidRPr="00F06E8E">
        <w:rPr>
          <w:iCs/>
          <w:szCs w:val="20"/>
        </w:rPr>
        <w:t>(14)</w:t>
      </w:r>
      <w:r w:rsidRPr="00F06E8E">
        <w:rPr>
          <w:iCs/>
          <w:szCs w:val="20"/>
        </w:rPr>
        <w:tab/>
        <w:t>For Load Resources, LDL is calculated as follows:</w:t>
      </w:r>
    </w:p>
    <w:p w14:paraId="0B566438" w14:textId="77777777" w:rsidR="00180F9F" w:rsidRPr="00F06E8E" w:rsidRDefault="00180F9F" w:rsidP="00180F9F">
      <w:pPr>
        <w:spacing w:after="240"/>
        <w:ind w:left="1440" w:hanging="720"/>
        <w:rPr>
          <w:b/>
          <w:szCs w:val="20"/>
        </w:rPr>
      </w:pPr>
      <w:r w:rsidRPr="00F06E8E">
        <w:rPr>
          <w:b/>
          <w:szCs w:val="20"/>
        </w:rPr>
        <w:t>LDL</w:t>
      </w:r>
      <w:r w:rsidRPr="00F06E8E">
        <w:rPr>
          <w:b/>
          <w:szCs w:val="20"/>
        </w:rPr>
        <w:tab/>
        <w:t>=</w:t>
      </w:r>
      <w:r w:rsidRPr="00F06E8E">
        <w:rPr>
          <w:b/>
          <w:szCs w:val="20"/>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2885585A" w14:textId="77777777" w:rsidTr="00B90C21">
        <w:tc>
          <w:tcPr>
            <w:tcW w:w="1500" w:type="pct"/>
          </w:tcPr>
          <w:p w14:paraId="0C4F6D79"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5E27661D"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6996BE5C" w14:textId="77777777" w:rsidTr="00B90C21">
        <w:trPr>
          <w:cantSplit/>
        </w:trPr>
        <w:tc>
          <w:tcPr>
            <w:tcW w:w="1500" w:type="pct"/>
          </w:tcPr>
          <w:p w14:paraId="1E9B4B2A" w14:textId="77777777" w:rsidR="00180F9F" w:rsidRPr="00F06E8E" w:rsidRDefault="00180F9F" w:rsidP="00B90C21">
            <w:pPr>
              <w:spacing w:after="60"/>
              <w:rPr>
                <w:iCs/>
                <w:sz w:val="20"/>
                <w:szCs w:val="20"/>
              </w:rPr>
            </w:pPr>
            <w:r w:rsidRPr="00F06E8E">
              <w:rPr>
                <w:iCs/>
                <w:sz w:val="20"/>
                <w:szCs w:val="20"/>
              </w:rPr>
              <w:t>LDL</w:t>
            </w:r>
          </w:p>
        </w:tc>
        <w:tc>
          <w:tcPr>
            <w:tcW w:w="3500" w:type="pct"/>
          </w:tcPr>
          <w:p w14:paraId="469F5543"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30F4830C" w14:textId="77777777" w:rsidTr="00B90C21">
        <w:trPr>
          <w:cantSplit/>
        </w:trPr>
        <w:tc>
          <w:tcPr>
            <w:tcW w:w="1500" w:type="pct"/>
          </w:tcPr>
          <w:p w14:paraId="5711B326"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5D12AFF0" w14:textId="77777777" w:rsidR="00180F9F" w:rsidRPr="00F06E8E" w:rsidRDefault="00180F9F" w:rsidP="00B90C21">
            <w:pPr>
              <w:spacing w:after="60"/>
              <w:rPr>
                <w:iCs/>
                <w:sz w:val="20"/>
                <w:szCs w:val="20"/>
              </w:rPr>
            </w:pPr>
            <w:r w:rsidRPr="00F06E8E">
              <w:rPr>
                <w:iCs/>
                <w:sz w:val="20"/>
                <w:szCs w:val="20"/>
              </w:rPr>
              <w:t xml:space="preserve">Net real power flow provided via telemetry. </w:t>
            </w:r>
          </w:p>
        </w:tc>
      </w:tr>
      <w:tr w:rsidR="00180F9F" w:rsidRPr="00F06E8E" w14:paraId="54475BAE" w14:textId="77777777" w:rsidTr="00B90C21">
        <w:trPr>
          <w:cantSplit/>
        </w:trPr>
        <w:tc>
          <w:tcPr>
            <w:tcW w:w="1500" w:type="pct"/>
          </w:tcPr>
          <w:p w14:paraId="2F543CAD" w14:textId="77777777" w:rsidR="00180F9F" w:rsidRPr="00F06E8E" w:rsidRDefault="00180F9F" w:rsidP="00B90C21">
            <w:pPr>
              <w:spacing w:after="60"/>
              <w:rPr>
                <w:iCs/>
                <w:sz w:val="20"/>
                <w:szCs w:val="20"/>
              </w:rPr>
            </w:pPr>
            <w:r w:rsidRPr="00F06E8E">
              <w:rPr>
                <w:iCs/>
                <w:sz w:val="20"/>
                <w:szCs w:val="20"/>
              </w:rPr>
              <w:t>SURAMP</w:t>
            </w:r>
          </w:p>
        </w:tc>
        <w:tc>
          <w:tcPr>
            <w:tcW w:w="3500" w:type="pct"/>
          </w:tcPr>
          <w:p w14:paraId="4DA8801B" w14:textId="77777777" w:rsidR="00180F9F" w:rsidRPr="00F06E8E" w:rsidRDefault="00180F9F" w:rsidP="00B90C21">
            <w:pPr>
              <w:spacing w:after="60"/>
              <w:rPr>
                <w:iCs/>
                <w:sz w:val="20"/>
                <w:szCs w:val="20"/>
              </w:rPr>
            </w:pPr>
            <w:r w:rsidRPr="00F06E8E">
              <w:rPr>
                <w:iCs/>
                <w:sz w:val="20"/>
                <w:szCs w:val="20"/>
              </w:rPr>
              <w:t xml:space="preserve">SCED Up Ramp Rate. </w:t>
            </w:r>
          </w:p>
        </w:tc>
      </w:tr>
      <w:tr w:rsidR="00180F9F" w:rsidRPr="00F06E8E" w14:paraId="1C283CE0" w14:textId="77777777" w:rsidTr="00B90C21">
        <w:trPr>
          <w:cantSplit/>
        </w:trPr>
        <w:tc>
          <w:tcPr>
            <w:tcW w:w="1500" w:type="pct"/>
          </w:tcPr>
          <w:p w14:paraId="5095142D" w14:textId="77777777" w:rsidR="00180F9F" w:rsidRPr="00F06E8E" w:rsidRDefault="00180F9F" w:rsidP="00B90C21">
            <w:pPr>
              <w:spacing w:after="60"/>
              <w:rPr>
                <w:iCs/>
                <w:sz w:val="20"/>
                <w:szCs w:val="20"/>
              </w:rPr>
            </w:pPr>
            <w:r w:rsidRPr="00F06E8E">
              <w:rPr>
                <w:iCs/>
                <w:sz w:val="20"/>
                <w:szCs w:val="20"/>
              </w:rPr>
              <w:t>LASL</w:t>
            </w:r>
          </w:p>
        </w:tc>
        <w:tc>
          <w:tcPr>
            <w:tcW w:w="3500" w:type="pct"/>
          </w:tcPr>
          <w:p w14:paraId="0233E6C1" w14:textId="77777777" w:rsidR="00180F9F" w:rsidRPr="00F06E8E" w:rsidRDefault="00180F9F" w:rsidP="00B90C21">
            <w:pPr>
              <w:spacing w:after="60"/>
              <w:rPr>
                <w:iCs/>
                <w:sz w:val="20"/>
                <w:szCs w:val="20"/>
              </w:rPr>
            </w:pPr>
            <w:r w:rsidRPr="00F06E8E">
              <w:rPr>
                <w:iCs/>
                <w:sz w:val="20"/>
                <w:szCs w:val="20"/>
              </w:rPr>
              <w:t>Low Ancillary Service Limit – definition provided in Section 2.</w:t>
            </w:r>
          </w:p>
        </w:tc>
      </w:tr>
    </w:tbl>
    <w:p w14:paraId="4EB43126" w14:textId="77777777" w:rsidR="00180F9F" w:rsidRPr="00F06E8E" w:rsidRDefault="00180F9F" w:rsidP="00180F9F">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6668ABEE" w14:textId="77777777" w:rsidTr="00B90C21">
        <w:trPr>
          <w:trHeight w:val="206"/>
        </w:trPr>
        <w:tc>
          <w:tcPr>
            <w:tcW w:w="9350" w:type="dxa"/>
            <w:shd w:val="pct12" w:color="auto" w:fill="auto"/>
          </w:tcPr>
          <w:p w14:paraId="71CE4C21" w14:textId="77777777" w:rsidR="00180F9F" w:rsidRPr="00F06E8E" w:rsidRDefault="00180F9F" w:rsidP="00B90C21">
            <w:pPr>
              <w:spacing w:before="120" w:after="240"/>
              <w:rPr>
                <w:b/>
                <w:i/>
                <w:iCs/>
              </w:rPr>
            </w:pPr>
            <w:r w:rsidRPr="00F06E8E">
              <w:rPr>
                <w:b/>
                <w:i/>
                <w:iCs/>
              </w:rPr>
              <w:t>[NPRR879, NPRR1010, and NPRR1014:  Replace applicable portions of Section 6.5.7.2 above with the following upon system implementation for NPRR879 or NPRR1014; or upon system implementation of the Real-Time Co-Optimization (RTC) project for NPRR1010:]</w:t>
            </w:r>
          </w:p>
          <w:p w14:paraId="124B7937" w14:textId="77777777" w:rsidR="00180F9F" w:rsidRPr="00F06E8E" w:rsidRDefault="00180F9F" w:rsidP="00B90C21">
            <w:pPr>
              <w:keepNext/>
              <w:widowControl w:val="0"/>
              <w:tabs>
                <w:tab w:val="left" w:pos="1260"/>
              </w:tabs>
              <w:spacing w:before="240" w:after="240"/>
              <w:ind w:left="1267" w:hanging="1267"/>
              <w:outlineLvl w:val="3"/>
              <w:rPr>
                <w:b/>
                <w:bCs/>
                <w:snapToGrid w:val="0"/>
              </w:rPr>
            </w:pPr>
            <w:bookmarkStart w:id="428" w:name="_Toc60040617"/>
            <w:bookmarkStart w:id="429" w:name="_Toc65151677"/>
            <w:bookmarkStart w:id="430" w:name="_Toc80174703"/>
            <w:bookmarkStart w:id="431" w:name="_Toc108712462"/>
            <w:bookmarkStart w:id="432" w:name="_Toc112417582"/>
            <w:bookmarkStart w:id="433" w:name="_Toc119310251"/>
            <w:bookmarkStart w:id="434" w:name="_Toc125966185"/>
            <w:r w:rsidRPr="00F06E8E">
              <w:rPr>
                <w:b/>
                <w:bCs/>
                <w:snapToGrid w:val="0"/>
              </w:rPr>
              <w:t>6.5.7.2</w:t>
            </w:r>
            <w:r w:rsidRPr="00F06E8E">
              <w:rPr>
                <w:b/>
                <w:bCs/>
                <w:snapToGrid w:val="0"/>
              </w:rPr>
              <w:tab/>
              <w:t>Resource Limit Calculator</w:t>
            </w:r>
            <w:bookmarkEnd w:id="428"/>
            <w:bookmarkEnd w:id="429"/>
            <w:bookmarkEnd w:id="430"/>
            <w:bookmarkEnd w:id="431"/>
            <w:bookmarkEnd w:id="432"/>
            <w:bookmarkEnd w:id="433"/>
            <w:bookmarkEnd w:id="434"/>
          </w:p>
          <w:p w14:paraId="7475E3C2" w14:textId="77777777" w:rsidR="00180F9F" w:rsidRPr="00F06E8E" w:rsidRDefault="00180F9F" w:rsidP="00B90C21">
            <w:pPr>
              <w:spacing w:after="240"/>
              <w:ind w:left="720" w:hanging="720"/>
              <w:rPr>
                <w:szCs w:val="20"/>
              </w:rPr>
            </w:pPr>
            <w:r w:rsidRPr="00F06E8E">
              <w:rPr>
                <w:szCs w:val="20"/>
              </w:rPr>
              <w:t>(1)</w:t>
            </w:r>
            <w:r w:rsidRPr="00F06E8E">
              <w:rPr>
                <w:szCs w:val="20"/>
              </w:rPr>
              <w:tab/>
              <w:t xml:space="preserve">ERCOT shall calculate the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w:t>
            </w:r>
            <w:proofErr w:type="gramStart"/>
            <w:r w:rsidRPr="00F06E8E">
              <w:rPr>
                <w:szCs w:val="20"/>
              </w:rPr>
              <w:t>process</w:t>
            </w:r>
            <w:proofErr w:type="gramEnd"/>
            <w:r w:rsidRPr="00F06E8E">
              <w:rPr>
                <w:szCs w:val="20"/>
              </w:rPr>
              <w:t xml:space="preserve"> and the Ancillary Service Capacity Monitor as described in Section 6.5.7.6, Load Frequency Control.  These Resource limits help ensure that the deployments produced by the SCED and Load Frequency Control (LFC) processes will respect individual Resource physical limitations.</w:t>
            </w:r>
          </w:p>
          <w:p w14:paraId="69AF6CD4" w14:textId="77777777" w:rsidR="00180F9F" w:rsidRPr="00F06E8E" w:rsidRDefault="00180F9F" w:rsidP="00B90C21">
            <w:pPr>
              <w:spacing w:before="240" w:after="240"/>
              <w:ind w:left="720" w:hanging="720"/>
              <w:rPr>
                <w:iCs/>
                <w:szCs w:val="20"/>
              </w:rPr>
            </w:pPr>
            <w:r w:rsidRPr="00F06E8E">
              <w:rPr>
                <w:iCs/>
                <w:szCs w:val="20"/>
              </w:rPr>
              <w:t>(2)</w:t>
            </w:r>
            <w:r w:rsidRPr="00F06E8E">
              <w:rPr>
                <w:iCs/>
                <w:szCs w:val="20"/>
              </w:rPr>
              <w:tab/>
              <w:t xml:space="preserve">For </w:t>
            </w:r>
            <w:r w:rsidRPr="00F06E8E">
              <w:rPr>
                <w:szCs w:val="20"/>
              </w:rPr>
              <w:t xml:space="preserve">SCED-dispatchable </w:t>
            </w:r>
            <w:r w:rsidRPr="00F06E8E">
              <w:rPr>
                <w:iCs/>
                <w:szCs w:val="20"/>
              </w:rPr>
              <w:t>Generation Resources, HDL is calculated as follows:</w:t>
            </w:r>
          </w:p>
          <w:p w14:paraId="09EEFBD4" w14:textId="77777777" w:rsidR="00180F9F" w:rsidRPr="00F06E8E" w:rsidRDefault="00180F9F" w:rsidP="00B90C21">
            <w:pPr>
              <w:spacing w:after="240"/>
              <w:ind w:left="1440" w:hanging="720"/>
              <w:rPr>
                <w:iCs/>
                <w:szCs w:val="20"/>
              </w:rPr>
            </w:pPr>
            <w:r w:rsidRPr="00F06E8E">
              <w:rPr>
                <w:iCs/>
                <w:szCs w:val="20"/>
              </w:rPr>
              <w:lastRenderedPageBreak/>
              <w:t>(a)</w:t>
            </w:r>
            <w:r w:rsidRPr="00F06E8E">
              <w:rPr>
                <w:iCs/>
                <w:szCs w:val="20"/>
              </w:rPr>
              <w:tab/>
              <w:t>If the telemetered Resource Status is SHUTDOWN, then</w:t>
            </w:r>
          </w:p>
          <w:p w14:paraId="303F9C54" w14:textId="77777777" w:rsidR="00180F9F" w:rsidRPr="00F06E8E" w:rsidRDefault="00180F9F" w:rsidP="00B90C21">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w:t>
            </w:r>
            <w:r w:rsidRPr="00F06E8E">
              <w:rPr>
                <w:b/>
                <w:bCs/>
                <w:szCs w:val="20"/>
                <w:lang w:val="de-DE"/>
              </w:rPr>
              <w:t>NORMRAMPDN</w:t>
            </w:r>
            <w:r w:rsidRPr="00F06E8E">
              <w:rPr>
                <w:b/>
                <w:iCs/>
                <w:szCs w:val="20"/>
              </w:rPr>
              <w:t xml:space="preserve"> * 5)</w:t>
            </w:r>
          </w:p>
          <w:p w14:paraId="135D11B8" w14:textId="77777777" w:rsidR="00180F9F" w:rsidRPr="00F06E8E" w:rsidRDefault="00180F9F" w:rsidP="00B90C21">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747D7318" w14:textId="77777777" w:rsidR="00180F9F" w:rsidRPr="00F06E8E" w:rsidRDefault="00180F9F" w:rsidP="00B90C21">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 xml:space="preserve">NORMRAMPUP </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796C7B76" w14:textId="77777777" w:rsidTr="00B90C21">
              <w:tc>
                <w:tcPr>
                  <w:tcW w:w="1500" w:type="pct"/>
                </w:tcPr>
                <w:p w14:paraId="0BB542DA"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43D264A9"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50C56207" w14:textId="77777777" w:rsidTr="00B90C21">
              <w:trPr>
                <w:cantSplit/>
              </w:trPr>
              <w:tc>
                <w:tcPr>
                  <w:tcW w:w="1500" w:type="pct"/>
                </w:tcPr>
                <w:p w14:paraId="51C9566D" w14:textId="77777777" w:rsidR="00180F9F" w:rsidRPr="00F06E8E" w:rsidRDefault="00180F9F" w:rsidP="00B90C21">
                  <w:pPr>
                    <w:spacing w:after="60"/>
                    <w:rPr>
                      <w:iCs/>
                      <w:sz w:val="20"/>
                      <w:szCs w:val="20"/>
                    </w:rPr>
                  </w:pPr>
                  <w:r w:rsidRPr="00F06E8E">
                    <w:rPr>
                      <w:iCs/>
                      <w:sz w:val="20"/>
                      <w:szCs w:val="20"/>
                    </w:rPr>
                    <w:t>HDL</w:t>
                  </w:r>
                </w:p>
              </w:tc>
              <w:tc>
                <w:tcPr>
                  <w:tcW w:w="3500" w:type="pct"/>
                </w:tcPr>
                <w:p w14:paraId="3405777A"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25FB7295" w14:textId="77777777" w:rsidTr="00B90C21">
              <w:trPr>
                <w:cantSplit/>
              </w:trPr>
              <w:tc>
                <w:tcPr>
                  <w:tcW w:w="1500" w:type="pct"/>
                </w:tcPr>
                <w:p w14:paraId="3F4E9729"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4509D9F5" w14:textId="77777777" w:rsidR="00180F9F" w:rsidRPr="00F06E8E" w:rsidRDefault="00180F9F" w:rsidP="00B90C21">
                  <w:pPr>
                    <w:spacing w:after="60"/>
                    <w:rPr>
                      <w:iCs/>
                      <w:sz w:val="20"/>
                      <w:szCs w:val="20"/>
                    </w:rPr>
                  </w:pPr>
                  <w:r w:rsidRPr="00F06E8E">
                    <w:rPr>
                      <w:iCs/>
                      <w:sz w:val="20"/>
                      <w:szCs w:val="20"/>
                    </w:rPr>
                    <w:t xml:space="preserve">Gross or net real power provided via telemetry. </w:t>
                  </w:r>
                </w:p>
              </w:tc>
            </w:tr>
            <w:tr w:rsidR="00180F9F" w:rsidRPr="00F06E8E" w14:paraId="3D5C3B4A" w14:textId="77777777" w:rsidTr="00B90C21">
              <w:trPr>
                <w:cantSplit/>
              </w:trPr>
              <w:tc>
                <w:tcPr>
                  <w:tcW w:w="1500" w:type="pct"/>
                </w:tcPr>
                <w:p w14:paraId="3A678B28" w14:textId="77777777" w:rsidR="00180F9F" w:rsidRPr="00F06E8E" w:rsidRDefault="00180F9F" w:rsidP="00B90C21">
                  <w:pPr>
                    <w:spacing w:after="60"/>
                    <w:rPr>
                      <w:iCs/>
                      <w:sz w:val="20"/>
                      <w:szCs w:val="20"/>
                    </w:rPr>
                  </w:pPr>
                  <w:r w:rsidRPr="00F06E8E">
                    <w:rPr>
                      <w:iCs/>
                      <w:sz w:val="20"/>
                      <w:szCs w:val="20"/>
                    </w:rPr>
                    <w:t>NORMRAMPDN</w:t>
                  </w:r>
                </w:p>
              </w:tc>
              <w:tc>
                <w:tcPr>
                  <w:tcW w:w="3500" w:type="pct"/>
                </w:tcPr>
                <w:p w14:paraId="31524CE2" w14:textId="77777777" w:rsidR="00180F9F" w:rsidRPr="00F06E8E" w:rsidRDefault="00180F9F" w:rsidP="00B90C21">
                  <w:pPr>
                    <w:spacing w:after="60"/>
                    <w:rPr>
                      <w:iCs/>
                      <w:sz w:val="20"/>
                      <w:szCs w:val="20"/>
                    </w:rPr>
                  </w:pPr>
                  <w:r w:rsidRPr="00F06E8E">
                    <w:rPr>
                      <w:iCs/>
                      <w:sz w:val="20"/>
                      <w:szCs w:val="20"/>
                    </w:rPr>
                    <w:t>5-minute blended Normal Ramp Rate down, as telemetered by the QSE.</w:t>
                  </w:r>
                </w:p>
              </w:tc>
            </w:tr>
            <w:tr w:rsidR="00180F9F" w:rsidRPr="00F06E8E" w14:paraId="691F1498" w14:textId="77777777" w:rsidTr="00B90C21">
              <w:trPr>
                <w:cantSplit/>
              </w:trPr>
              <w:tc>
                <w:tcPr>
                  <w:tcW w:w="1500" w:type="pct"/>
                </w:tcPr>
                <w:p w14:paraId="165B60C6" w14:textId="77777777" w:rsidR="00180F9F" w:rsidRPr="00F06E8E" w:rsidRDefault="00180F9F" w:rsidP="00B90C21">
                  <w:pPr>
                    <w:spacing w:after="60"/>
                    <w:rPr>
                      <w:iCs/>
                      <w:sz w:val="20"/>
                      <w:szCs w:val="20"/>
                    </w:rPr>
                  </w:pPr>
                  <w:r w:rsidRPr="00F06E8E">
                    <w:rPr>
                      <w:iCs/>
                      <w:sz w:val="20"/>
                      <w:szCs w:val="20"/>
                    </w:rPr>
                    <w:t>NORMRAMPUP</w:t>
                  </w:r>
                </w:p>
              </w:tc>
              <w:tc>
                <w:tcPr>
                  <w:tcW w:w="3500" w:type="pct"/>
                </w:tcPr>
                <w:p w14:paraId="4A9C4C11" w14:textId="77777777" w:rsidR="00180F9F" w:rsidRPr="00F06E8E" w:rsidRDefault="00180F9F" w:rsidP="00B90C21">
                  <w:pPr>
                    <w:spacing w:after="60"/>
                    <w:ind w:left="720" w:hanging="720"/>
                    <w:rPr>
                      <w:iCs/>
                      <w:sz w:val="20"/>
                      <w:szCs w:val="20"/>
                    </w:rPr>
                  </w:pPr>
                  <w:r w:rsidRPr="00F06E8E">
                    <w:rPr>
                      <w:iCs/>
                      <w:sz w:val="20"/>
                      <w:szCs w:val="20"/>
                    </w:rPr>
                    <w:t>5-minute blended Normal Ramp Rate up, as telemetered by the QSE.</w:t>
                  </w:r>
                </w:p>
              </w:tc>
            </w:tr>
            <w:tr w:rsidR="00180F9F" w:rsidRPr="00F06E8E" w14:paraId="289517F7" w14:textId="77777777" w:rsidTr="00B90C21">
              <w:trPr>
                <w:cantSplit/>
              </w:trPr>
              <w:tc>
                <w:tcPr>
                  <w:tcW w:w="1500" w:type="pct"/>
                </w:tcPr>
                <w:p w14:paraId="6866050D" w14:textId="77777777" w:rsidR="00180F9F" w:rsidRPr="00F06E8E" w:rsidRDefault="00180F9F" w:rsidP="00B90C21">
                  <w:pPr>
                    <w:spacing w:after="60"/>
                    <w:rPr>
                      <w:iCs/>
                      <w:sz w:val="20"/>
                      <w:szCs w:val="20"/>
                    </w:rPr>
                  </w:pPr>
                  <w:r w:rsidRPr="00F06E8E">
                    <w:rPr>
                      <w:iCs/>
                      <w:sz w:val="20"/>
                      <w:szCs w:val="20"/>
                    </w:rPr>
                    <w:t>HSLTELEM</w:t>
                  </w:r>
                </w:p>
              </w:tc>
              <w:tc>
                <w:tcPr>
                  <w:tcW w:w="3500" w:type="pct"/>
                </w:tcPr>
                <w:p w14:paraId="2CDCAAE7" w14:textId="77777777" w:rsidR="00180F9F" w:rsidRPr="00F06E8E" w:rsidRDefault="00180F9F" w:rsidP="00B90C21">
                  <w:pPr>
                    <w:spacing w:after="60"/>
                    <w:rPr>
                      <w:iCs/>
                      <w:sz w:val="20"/>
                      <w:szCs w:val="20"/>
                    </w:rPr>
                  </w:pPr>
                  <w:r w:rsidRPr="00F06E8E">
                    <w:rPr>
                      <w:iCs/>
                      <w:sz w:val="20"/>
                      <w:szCs w:val="20"/>
                    </w:rPr>
                    <w:t>For IRRs qualified to provide an Ancillary Service and telemetering a non-zero capability to provide that Ancillary Service, and all IRRs within an IRR Group where any IRR within the IRR Group is qualified to provide an Ancillary Service and telemetering a non-zero capability to provide that Ancillary Service, HSLTELEM shall be the five-minute intra-hour forecast for the Resource.  For all other Resources, HSLTELEM shall be the Resource’s HSL provided to ERCOT via telemetry, in accordance with Section 6.5.5.2.</w:t>
                  </w:r>
                </w:p>
              </w:tc>
            </w:tr>
          </w:tbl>
          <w:p w14:paraId="7AC53379" w14:textId="77777777" w:rsidR="00180F9F" w:rsidRPr="00F06E8E" w:rsidRDefault="00180F9F" w:rsidP="00B90C21">
            <w:pPr>
              <w:spacing w:after="240"/>
              <w:rPr>
                <w:iCs/>
                <w:szCs w:val="20"/>
              </w:rPr>
            </w:pPr>
            <w:r w:rsidRPr="00F06E8E">
              <w:rPr>
                <w:iCs/>
                <w:szCs w:val="20"/>
              </w:rPr>
              <w:br/>
              <w:t>(3)</w:t>
            </w:r>
            <w:r w:rsidRPr="00F06E8E">
              <w:rPr>
                <w:iCs/>
                <w:szCs w:val="20"/>
              </w:rPr>
              <w:tab/>
              <w:t xml:space="preserve">For </w:t>
            </w:r>
            <w:r w:rsidRPr="00F06E8E">
              <w:rPr>
                <w:szCs w:val="20"/>
              </w:rPr>
              <w:t xml:space="preserve">SCED-dispatchable </w:t>
            </w:r>
            <w:r w:rsidRPr="00F06E8E">
              <w:rPr>
                <w:iCs/>
                <w:szCs w:val="20"/>
              </w:rPr>
              <w:t>Generation Resources, LDL is calculated as follows:</w:t>
            </w:r>
          </w:p>
          <w:p w14:paraId="7A549380" w14:textId="77777777" w:rsidR="00180F9F" w:rsidRPr="00F06E8E" w:rsidRDefault="00180F9F" w:rsidP="00B90C21">
            <w:pPr>
              <w:spacing w:after="240"/>
              <w:ind w:left="1440" w:hanging="720"/>
              <w:rPr>
                <w:iCs/>
                <w:szCs w:val="20"/>
              </w:rPr>
            </w:pPr>
            <w:r w:rsidRPr="00F06E8E">
              <w:rPr>
                <w:iCs/>
                <w:szCs w:val="20"/>
              </w:rPr>
              <w:t>(a)</w:t>
            </w:r>
            <w:r w:rsidRPr="00F06E8E">
              <w:rPr>
                <w:iCs/>
                <w:szCs w:val="20"/>
              </w:rPr>
              <w:tab/>
              <w:t>If the telemetered Resource Status is STARTUP, then</w:t>
            </w:r>
          </w:p>
          <w:p w14:paraId="19ABA118" w14:textId="77777777" w:rsidR="00180F9F" w:rsidRPr="00F06E8E" w:rsidRDefault="00180F9F" w:rsidP="00B90C21">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w:t>
            </w:r>
            <w:r w:rsidRPr="00F06E8E">
              <w:rPr>
                <w:b/>
                <w:bCs/>
                <w:szCs w:val="20"/>
                <w:lang w:val="de-DE"/>
              </w:rPr>
              <w:t xml:space="preserve">NORMRAMPUP </w:t>
            </w:r>
            <w:r w:rsidRPr="00F06E8E">
              <w:rPr>
                <w:b/>
                <w:iCs/>
                <w:szCs w:val="20"/>
              </w:rPr>
              <w:t>* 5)</w:t>
            </w:r>
          </w:p>
          <w:p w14:paraId="684FD87A" w14:textId="77777777" w:rsidR="00180F9F" w:rsidRPr="00F06E8E" w:rsidRDefault="00180F9F" w:rsidP="00B90C21">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5A30BA74" w14:textId="77777777" w:rsidR="00180F9F" w:rsidRPr="00F06E8E" w:rsidRDefault="00180F9F" w:rsidP="00B90C21">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sidDel="008E3707">
              <w:rPr>
                <w:b/>
                <w:szCs w:val="20"/>
              </w:rPr>
              <w:t xml:space="preserve"> </w:t>
            </w:r>
            <w:r w:rsidRPr="00F06E8E">
              <w:rPr>
                <w:b/>
                <w:szCs w:val="20"/>
              </w:rPr>
              <w:t>* 5), LSLTELEM)</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AD64DCC" w14:textId="77777777" w:rsidTr="00B90C21">
              <w:tc>
                <w:tcPr>
                  <w:tcW w:w="1500" w:type="pct"/>
                </w:tcPr>
                <w:p w14:paraId="1A6DD0D4"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01F122F2"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7682611D" w14:textId="77777777" w:rsidTr="00B90C21">
              <w:trPr>
                <w:cantSplit/>
              </w:trPr>
              <w:tc>
                <w:tcPr>
                  <w:tcW w:w="1500" w:type="pct"/>
                </w:tcPr>
                <w:p w14:paraId="2A734136" w14:textId="77777777" w:rsidR="00180F9F" w:rsidRPr="00F06E8E" w:rsidRDefault="00180F9F" w:rsidP="00B90C21">
                  <w:pPr>
                    <w:spacing w:after="60"/>
                    <w:rPr>
                      <w:iCs/>
                      <w:sz w:val="20"/>
                      <w:szCs w:val="20"/>
                    </w:rPr>
                  </w:pPr>
                  <w:r w:rsidRPr="00F06E8E">
                    <w:rPr>
                      <w:iCs/>
                      <w:sz w:val="20"/>
                      <w:szCs w:val="20"/>
                    </w:rPr>
                    <w:t>LDL</w:t>
                  </w:r>
                </w:p>
              </w:tc>
              <w:tc>
                <w:tcPr>
                  <w:tcW w:w="3500" w:type="pct"/>
                </w:tcPr>
                <w:p w14:paraId="229984A5"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44DA399F" w14:textId="77777777" w:rsidTr="00B90C21">
              <w:trPr>
                <w:cantSplit/>
              </w:trPr>
              <w:tc>
                <w:tcPr>
                  <w:tcW w:w="1500" w:type="pct"/>
                </w:tcPr>
                <w:p w14:paraId="02D49810"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30DA6179" w14:textId="77777777" w:rsidR="00180F9F" w:rsidRPr="00F06E8E" w:rsidRDefault="00180F9F" w:rsidP="00B90C21">
                  <w:pPr>
                    <w:spacing w:after="60"/>
                    <w:rPr>
                      <w:iCs/>
                      <w:sz w:val="20"/>
                      <w:szCs w:val="20"/>
                    </w:rPr>
                  </w:pPr>
                  <w:r w:rsidRPr="00F06E8E">
                    <w:rPr>
                      <w:iCs/>
                      <w:sz w:val="20"/>
                      <w:szCs w:val="20"/>
                    </w:rPr>
                    <w:t>Gross or net real power provided via telemetry.</w:t>
                  </w:r>
                </w:p>
              </w:tc>
            </w:tr>
            <w:tr w:rsidR="00180F9F" w:rsidRPr="00F06E8E" w14:paraId="6DAC2640" w14:textId="77777777" w:rsidTr="00B90C21">
              <w:trPr>
                <w:cantSplit/>
              </w:trPr>
              <w:tc>
                <w:tcPr>
                  <w:tcW w:w="1500" w:type="pct"/>
                </w:tcPr>
                <w:p w14:paraId="02E1715E" w14:textId="77777777" w:rsidR="00180F9F" w:rsidRPr="00F06E8E" w:rsidRDefault="00180F9F" w:rsidP="00B90C21">
                  <w:pPr>
                    <w:spacing w:after="60"/>
                    <w:rPr>
                      <w:iCs/>
                      <w:sz w:val="20"/>
                      <w:szCs w:val="20"/>
                    </w:rPr>
                  </w:pPr>
                  <w:r w:rsidRPr="00F06E8E">
                    <w:rPr>
                      <w:iCs/>
                      <w:sz w:val="20"/>
                      <w:szCs w:val="20"/>
                    </w:rPr>
                    <w:t>LSLTELEM</w:t>
                  </w:r>
                </w:p>
              </w:tc>
              <w:tc>
                <w:tcPr>
                  <w:tcW w:w="3500" w:type="pct"/>
                </w:tcPr>
                <w:p w14:paraId="1DC6C624" w14:textId="77777777" w:rsidR="00180F9F" w:rsidRPr="00F06E8E" w:rsidRDefault="00180F9F" w:rsidP="00B90C21">
                  <w:pPr>
                    <w:spacing w:after="60"/>
                    <w:rPr>
                      <w:iCs/>
                      <w:sz w:val="20"/>
                      <w:szCs w:val="20"/>
                    </w:rPr>
                  </w:pPr>
                  <w:r w:rsidRPr="00F06E8E">
                    <w:rPr>
                      <w:iCs/>
                      <w:sz w:val="20"/>
                      <w:szCs w:val="20"/>
                    </w:rPr>
                    <w:t>Low Sustained Limit (LSL) provided via telemetry.</w:t>
                  </w:r>
                </w:p>
              </w:tc>
            </w:tr>
            <w:tr w:rsidR="00180F9F" w:rsidRPr="00F06E8E" w14:paraId="203BCE95" w14:textId="77777777" w:rsidTr="00B90C21">
              <w:trPr>
                <w:cantSplit/>
              </w:trPr>
              <w:tc>
                <w:tcPr>
                  <w:tcW w:w="1500" w:type="pct"/>
                </w:tcPr>
                <w:p w14:paraId="0044478F" w14:textId="77777777" w:rsidR="00180F9F" w:rsidRPr="00F06E8E" w:rsidRDefault="00180F9F" w:rsidP="00B90C21">
                  <w:pPr>
                    <w:spacing w:after="60"/>
                    <w:rPr>
                      <w:iCs/>
                      <w:sz w:val="20"/>
                      <w:szCs w:val="20"/>
                    </w:rPr>
                  </w:pPr>
                  <w:r w:rsidRPr="00F06E8E">
                    <w:rPr>
                      <w:iCs/>
                      <w:sz w:val="20"/>
                      <w:szCs w:val="20"/>
                    </w:rPr>
                    <w:t>NORMRAMPDN</w:t>
                  </w:r>
                </w:p>
              </w:tc>
              <w:tc>
                <w:tcPr>
                  <w:tcW w:w="3500" w:type="pct"/>
                </w:tcPr>
                <w:p w14:paraId="5679F86A" w14:textId="77777777" w:rsidR="00180F9F" w:rsidRPr="00F06E8E" w:rsidRDefault="00180F9F" w:rsidP="00B90C21">
                  <w:pPr>
                    <w:spacing w:after="60"/>
                    <w:rPr>
                      <w:iCs/>
                      <w:sz w:val="20"/>
                      <w:szCs w:val="20"/>
                    </w:rPr>
                  </w:pPr>
                  <w:r w:rsidRPr="00F06E8E">
                    <w:rPr>
                      <w:iCs/>
                      <w:sz w:val="20"/>
                      <w:szCs w:val="20"/>
                    </w:rPr>
                    <w:t>5-minute blended Normal Ramp Rate down, as telemetered by the QSE.</w:t>
                  </w:r>
                </w:p>
              </w:tc>
            </w:tr>
            <w:tr w:rsidR="00180F9F" w:rsidRPr="00F06E8E" w14:paraId="1D7434BC" w14:textId="77777777" w:rsidTr="00B90C21">
              <w:trPr>
                <w:cantSplit/>
              </w:trPr>
              <w:tc>
                <w:tcPr>
                  <w:tcW w:w="1500" w:type="pct"/>
                </w:tcPr>
                <w:p w14:paraId="3170E459" w14:textId="77777777" w:rsidR="00180F9F" w:rsidRPr="00F06E8E" w:rsidRDefault="00180F9F" w:rsidP="00B90C21">
                  <w:pPr>
                    <w:spacing w:after="60"/>
                    <w:rPr>
                      <w:iCs/>
                      <w:sz w:val="20"/>
                      <w:szCs w:val="20"/>
                    </w:rPr>
                  </w:pPr>
                  <w:r w:rsidRPr="00F06E8E">
                    <w:rPr>
                      <w:iCs/>
                      <w:sz w:val="20"/>
                      <w:szCs w:val="20"/>
                    </w:rPr>
                    <w:t>NORMRAMPUP</w:t>
                  </w:r>
                </w:p>
              </w:tc>
              <w:tc>
                <w:tcPr>
                  <w:tcW w:w="3500" w:type="pct"/>
                </w:tcPr>
                <w:p w14:paraId="52F50957" w14:textId="77777777" w:rsidR="00180F9F" w:rsidRPr="00F06E8E" w:rsidRDefault="00180F9F" w:rsidP="00B90C21">
                  <w:pPr>
                    <w:spacing w:after="60"/>
                    <w:rPr>
                      <w:iCs/>
                      <w:sz w:val="20"/>
                      <w:szCs w:val="20"/>
                    </w:rPr>
                  </w:pPr>
                  <w:r w:rsidRPr="00F06E8E">
                    <w:rPr>
                      <w:iCs/>
                      <w:sz w:val="20"/>
                      <w:szCs w:val="20"/>
                    </w:rPr>
                    <w:t>5-minute blended Normal Ramp Rate up, as telemetered by the QSE.</w:t>
                  </w:r>
                </w:p>
              </w:tc>
            </w:tr>
          </w:tbl>
          <w:p w14:paraId="0E17D9E1" w14:textId="77777777" w:rsidR="00180F9F" w:rsidRPr="00F06E8E" w:rsidRDefault="00180F9F" w:rsidP="00B90C21">
            <w:pPr>
              <w:spacing w:before="240" w:after="240"/>
              <w:ind w:left="720" w:hanging="720"/>
              <w:rPr>
                <w:iCs/>
                <w:szCs w:val="20"/>
              </w:rPr>
            </w:pPr>
            <w:r w:rsidRPr="00F06E8E">
              <w:rPr>
                <w:iCs/>
                <w:szCs w:val="20"/>
              </w:rPr>
              <w:t>(4)</w:t>
            </w:r>
            <w:r w:rsidRPr="00F06E8E">
              <w:rPr>
                <w:iCs/>
                <w:szCs w:val="20"/>
              </w:rPr>
              <w:tab/>
              <w:t>For ESRs, HDL is calculated as follows:</w:t>
            </w:r>
          </w:p>
          <w:p w14:paraId="440E4E73" w14:textId="77777777" w:rsidR="00180F9F" w:rsidRPr="00F06E8E" w:rsidRDefault="00180F9F" w:rsidP="00B90C21">
            <w:pPr>
              <w:spacing w:after="240"/>
              <w:ind w:left="1440" w:hanging="720"/>
              <w:rPr>
                <w:iCs/>
                <w:szCs w:val="20"/>
              </w:rPr>
            </w:pPr>
            <w:r w:rsidRPr="00F06E8E">
              <w:rPr>
                <w:iCs/>
                <w:szCs w:val="20"/>
              </w:rPr>
              <w:t>(a)</w:t>
            </w:r>
            <w:r w:rsidRPr="00F06E8E">
              <w:rPr>
                <w:iCs/>
                <w:szCs w:val="20"/>
              </w:rPr>
              <w:tab/>
              <w:t>If the telemetered Resource Status is ONHOLD, then</w:t>
            </w:r>
          </w:p>
          <w:p w14:paraId="73E47714" w14:textId="77777777" w:rsidR="00180F9F" w:rsidRPr="00F06E8E" w:rsidRDefault="00180F9F" w:rsidP="00B90C21">
            <w:pPr>
              <w:spacing w:after="240"/>
              <w:ind w:left="1440" w:hanging="720"/>
              <w:rPr>
                <w:b/>
                <w:iCs/>
                <w:szCs w:val="20"/>
              </w:rPr>
            </w:pPr>
            <w:r w:rsidRPr="00F06E8E">
              <w:rPr>
                <w:b/>
                <w:iCs/>
                <w:szCs w:val="20"/>
              </w:rPr>
              <w:lastRenderedPageBreak/>
              <w:t>HDL</w:t>
            </w:r>
            <w:r w:rsidRPr="00F06E8E">
              <w:rPr>
                <w:b/>
                <w:iCs/>
                <w:szCs w:val="20"/>
              </w:rPr>
              <w:tab/>
              <w:t>=</w:t>
            </w:r>
            <w:r w:rsidRPr="00F06E8E">
              <w:rPr>
                <w:b/>
                <w:iCs/>
                <w:szCs w:val="20"/>
              </w:rPr>
              <w:tab/>
              <w:t>0</w:t>
            </w:r>
          </w:p>
          <w:p w14:paraId="1EB92A49" w14:textId="77777777" w:rsidR="00180F9F" w:rsidRPr="00F06E8E" w:rsidRDefault="00180F9F" w:rsidP="00B90C21">
            <w:pPr>
              <w:spacing w:after="240"/>
              <w:ind w:left="1440" w:hanging="720"/>
              <w:rPr>
                <w:iCs/>
                <w:szCs w:val="20"/>
              </w:rPr>
            </w:pPr>
            <w:r w:rsidRPr="00F06E8E">
              <w:rPr>
                <w:iCs/>
                <w:szCs w:val="20"/>
              </w:rPr>
              <w:t>(b)</w:t>
            </w:r>
            <w:r w:rsidRPr="00F06E8E">
              <w:rPr>
                <w:iCs/>
                <w:szCs w:val="20"/>
              </w:rPr>
              <w:tab/>
              <w:t>If the telemetered Resource Status is ONTEST, then</w:t>
            </w:r>
          </w:p>
          <w:p w14:paraId="4097FB46" w14:textId="77777777" w:rsidR="00180F9F" w:rsidRPr="00F06E8E" w:rsidRDefault="00180F9F" w:rsidP="00B90C21">
            <w:pPr>
              <w:spacing w:after="240"/>
              <w:ind w:left="1440" w:hanging="720"/>
              <w:rPr>
                <w:iCs/>
                <w:szCs w:val="20"/>
              </w:rPr>
            </w:pPr>
            <w:r w:rsidRPr="00F06E8E">
              <w:rPr>
                <w:b/>
                <w:iCs/>
                <w:szCs w:val="20"/>
              </w:rPr>
              <w:t>HDL</w:t>
            </w:r>
            <w:r w:rsidRPr="00F06E8E">
              <w:rPr>
                <w:iCs/>
                <w:szCs w:val="20"/>
              </w:rPr>
              <w:tab/>
              <w:t>=</w:t>
            </w:r>
            <w:r w:rsidRPr="00F06E8E">
              <w:rPr>
                <w:iCs/>
                <w:szCs w:val="20"/>
              </w:rPr>
              <w:tab/>
            </w:r>
            <w:r w:rsidRPr="00F06E8E">
              <w:rPr>
                <w:b/>
                <w:iCs/>
                <w:szCs w:val="20"/>
              </w:rPr>
              <w:t>Max (</w:t>
            </w:r>
            <w:r w:rsidRPr="00F06E8E">
              <w:rPr>
                <w:b/>
                <w:szCs w:val="20"/>
              </w:rPr>
              <w:t>Min (POWERTELEM, HSLTELEM), LSLTELEM)</w:t>
            </w:r>
          </w:p>
          <w:p w14:paraId="218F9495" w14:textId="77777777" w:rsidR="00180F9F" w:rsidRPr="00F06E8E" w:rsidRDefault="00180F9F" w:rsidP="00B90C21">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EMR, EMRSWGR, ONHOLD, or ONTEST, then</w:t>
            </w:r>
          </w:p>
          <w:p w14:paraId="1C43DE0A" w14:textId="77777777" w:rsidR="00180F9F" w:rsidRPr="00F06E8E" w:rsidRDefault="00180F9F" w:rsidP="00B90C21">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NORMRAMPUP</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AA75F96" w14:textId="77777777" w:rsidTr="00B90C21">
              <w:tc>
                <w:tcPr>
                  <w:tcW w:w="1500" w:type="pct"/>
                  <w:tcBorders>
                    <w:top w:val="single" w:sz="4" w:space="0" w:color="auto"/>
                    <w:left w:val="single" w:sz="4" w:space="0" w:color="auto"/>
                    <w:bottom w:val="single" w:sz="4" w:space="0" w:color="auto"/>
                    <w:right w:val="single" w:sz="4" w:space="0" w:color="auto"/>
                  </w:tcBorders>
                  <w:hideMark/>
                </w:tcPr>
                <w:p w14:paraId="72A9EB2A" w14:textId="77777777" w:rsidR="00180F9F" w:rsidRPr="00F06E8E" w:rsidRDefault="00180F9F" w:rsidP="00B90C21">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7BAF99AC"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06EA3A7A"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220AB9F6" w14:textId="77777777" w:rsidR="00180F9F" w:rsidRPr="00F06E8E" w:rsidRDefault="00180F9F" w:rsidP="00B90C21">
                  <w:pPr>
                    <w:spacing w:after="60"/>
                    <w:rPr>
                      <w:iCs/>
                      <w:sz w:val="20"/>
                      <w:szCs w:val="20"/>
                    </w:rPr>
                  </w:pPr>
                  <w:r w:rsidRPr="00F06E8E">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108CDC40"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6BB7475E"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62D208C6" w14:textId="77777777" w:rsidR="00180F9F" w:rsidRPr="00F06E8E" w:rsidRDefault="00180F9F" w:rsidP="00B90C21">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2EA78573" w14:textId="77777777" w:rsidR="00180F9F" w:rsidRPr="00F06E8E" w:rsidRDefault="00180F9F" w:rsidP="00B90C21">
                  <w:pPr>
                    <w:spacing w:after="60"/>
                    <w:rPr>
                      <w:iCs/>
                      <w:sz w:val="20"/>
                      <w:szCs w:val="20"/>
                    </w:rPr>
                  </w:pPr>
                  <w:r w:rsidRPr="00F06E8E">
                    <w:rPr>
                      <w:iCs/>
                      <w:sz w:val="20"/>
                      <w:szCs w:val="20"/>
                    </w:rPr>
                    <w:t xml:space="preserve">Net real power provided via telemetry. </w:t>
                  </w:r>
                </w:p>
              </w:tc>
            </w:tr>
            <w:tr w:rsidR="00180F9F" w:rsidRPr="00F06E8E" w14:paraId="55DBE814"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7139E2FF" w14:textId="77777777" w:rsidR="00180F9F" w:rsidRPr="00F06E8E" w:rsidRDefault="00180F9F" w:rsidP="00B90C21">
                  <w:pPr>
                    <w:spacing w:after="60"/>
                    <w:rPr>
                      <w:iCs/>
                      <w:sz w:val="20"/>
                      <w:szCs w:val="20"/>
                    </w:rPr>
                  </w:pPr>
                  <w:r w:rsidRPr="00F06E8E">
                    <w:rPr>
                      <w:iCs/>
                      <w:sz w:val="20"/>
                      <w:szCs w:val="20"/>
                    </w:rPr>
                    <w:t>NORMRAMPUP</w:t>
                  </w:r>
                </w:p>
              </w:tc>
              <w:tc>
                <w:tcPr>
                  <w:tcW w:w="3500" w:type="pct"/>
                  <w:tcBorders>
                    <w:top w:val="single" w:sz="4" w:space="0" w:color="auto"/>
                    <w:left w:val="single" w:sz="4" w:space="0" w:color="auto"/>
                    <w:bottom w:val="single" w:sz="4" w:space="0" w:color="auto"/>
                    <w:right w:val="single" w:sz="4" w:space="0" w:color="auto"/>
                  </w:tcBorders>
                  <w:hideMark/>
                </w:tcPr>
                <w:p w14:paraId="54C64899" w14:textId="77777777" w:rsidR="00180F9F" w:rsidRPr="00F06E8E" w:rsidRDefault="00180F9F" w:rsidP="00B90C21">
                  <w:pPr>
                    <w:spacing w:after="60"/>
                    <w:ind w:left="720" w:hanging="720"/>
                    <w:rPr>
                      <w:iCs/>
                      <w:sz w:val="20"/>
                      <w:szCs w:val="20"/>
                    </w:rPr>
                  </w:pPr>
                  <w:r w:rsidRPr="00F06E8E">
                    <w:rPr>
                      <w:iCs/>
                      <w:sz w:val="20"/>
                      <w:szCs w:val="20"/>
                    </w:rPr>
                    <w:t>5-minute blended Normal Ramp Rate up, as telemetered by the QSE.</w:t>
                  </w:r>
                </w:p>
              </w:tc>
            </w:tr>
            <w:tr w:rsidR="00180F9F" w:rsidRPr="00F06E8E" w14:paraId="795294E9"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70632094" w14:textId="77777777" w:rsidR="00180F9F" w:rsidRPr="00F06E8E" w:rsidRDefault="00180F9F" w:rsidP="00B90C21">
                  <w:pPr>
                    <w:spacing w:after="60"/>
                    <w:rPr>
                      <w:iCs/>
                      <w:sz w:val="20"/>
                      <w:szCs w:val="20"/>
                    </w:rPr>
                  </w:pPr>
                  <w:r w:rsidRPr="00F06E8E">
                    <w:rPr>
                      <w:iCs/>
                      <w:sz w:val="20"/>
                      <w:szCs w:val="20"/>
                    </w:rPr>
                    <w:t>HSLTELEM</w:t>
                  </w:r>
                </w:p>
              </w:tc>
              <w:tc>
                <w:tcPr>
                  <w:tcW w:w="3500" w:type="pct"/>
                  <w:tcBorders>
                    <w:top w:val="single" w:sz="4" w:space="0" w:color="auto"/>
                    <w:left w:val="single" w:sz="4" w:space="0" w:color="auto"/>
                    <w:bottom w:val="single" w:sz="4" w:space="0" w:color="auto"/>
                    <w:right w:val="single" w:sz="4" w:space="0" w:color="auto"/>
                  </w:tcBorders>
                  <w:hideMark/>
                </w:tcPr>
                <w:p w14:paraId="25E5BB63" w14:textId="77777777" w:rsidR="00180F9F" w:rsidRPr="00F06E8E" w:rsidRDefault="00180F9F" w:rsidP="00B90C21">
                  <w:pPr>
                    <w:spacing w:after="60"/>
                    <w:ind w:left="720" w:hanging="720"/>
                    <w:rPr>
                      <w:iCs/>
                      <w:sz w:val="20"/>
                      <w:szCs w:val="20"/>
                    </w:rPr>
                  </w:pPr>
                  <w:r w:rsidRPr="00F06E8E">
                    <w:rPr>
                      <w:iCs/>
                      <w:sz w:val="20"/>
                      <w:szCs w:val="20"/>
                    </w:rPr>
                    <w:t xml:space="preserve">High Sustained Limit (HSL) provided via telemetry – per Section 6.5.5.2. </w:t>
                  </w:r>
                </w:p>
              </w:tc>
            </w:tr>
          </w:tbl>
          <w:p w14:paraId="7027A794" w14:textId="77777777" w:rsidR="00180F9F" w:rsidRPr="00F06E8E" w:rsidRDefault="00180F9F" w:rsidP="00B90C21">
            <w:pPr>
              <w:spacing w:after="240"/>
              <w:rPr>
                <w:iCs/>
                <w:szCs w:val="20"/>
              </w:rPr>
            </w:pPr>
            <w:r w:rsidRPr="00F06E8E">
              <w:rPr>
                <w:iCs/>
                <w:szCs w:val="20"/>
              </w:rPr>
              <w:br/>
              <w:t>(5)</w:t>
            </w:r>
            <w:r w:rsidRPr="00F06E8E">
              <w:rPr>
                <w:iCs/>
                <w:szCs w:val="20"/>
              </w:rPr>
              <w:tab/>
              <w:t>For ESRs, LDL is calculated as follows:</w:t>
            </w:r>
          </w:p>
          <w:p w14:paraId="3C54B933" w14:textId="77777777" w:rsidR="00180F9F" w:rsidRPr="00F06E8E" w:rsidRDefault="00180F9F" w:rsidP="00B90C21">
            <w:pPr>
              <w:spacing w:after="240"/>
              <w:ind w:left="1440" w:hanging="720"/>
              <w:rPr>
                <w:iCs/>
                <w:szCs w:val="20"/>
              </w:rPr>
            </w:pPr>
            <w:r w:rsidRPr="00F06E8E">
              <w:rPr>
                <w:iCs/>
                <w:szCs w:val="20"/>
              </w:rPr>
              <w:t>(a)</w:t>
            </w:r>
            <w:r w:rsidRPr="00F06E8E">
              <w:rPr>
                <w:iCs/>
                <w:szCs w:val="20"/>
              </w:rPr>
              <w:tab/>
              <w:t>If the telemetered Resource Status is ONHOLD, then</w:t>
            </w:r>
          </w:p>
          <w:p w14:paraId="1951AAAD" w14:textId="77777777" w:rsidR="00180F9F" w:rsidRPr="00F06E8E" w:rsidRDefault="00180F9F" w:rsidP="00B90C21">
            <w:pPr>
              <w:spacing w:after="240"/>
              <w:ind w:left="1440" w:hanging="720"/>
              <w:rPr>
                <w:b/>
                <w:iCs/>
                <w:szCs w:val="20"/>
              </w:rPr>
            </w:pPr>
            <w:r w:rsidRPr="00F06E8E">
              <w:rPr>
                <w:b/>
                <w:iCs/>
                <w:szCs w:val="20"/>
              </w:rPr>
              <w:t>LDL</w:t>
            </w:r>
            <w:r w:rsidRPr="00F06E8E">
              <w:rPr>
                <w:b/>
                <w:iCs/>
                <w:szCs w:val="20"/>
              </w:rPr>
              <w:tab/>
              <w:t>=</w:t>
            </w:r>
            <w:r w:rsidRPr="00F06E8E">
              <w:rPr>
                <w:b/>
                <w:iCs/>
                <w:szCs w:val="20"/>
              </w:rPr>
              <w:tab/>
              <w:t>0</w:t>
            </w:r>
          </w:p>
          <w:p w14:paraId="6D0D7DD2" w14:textId="77777777" w:rsidR="00180F9F" w:rsidRPr="00F06E8E" w:rsidRDefault="00180F9F" w:rsidP="00B90C21">
            <w:pPr>
              <w:spacing w:after="240"/>
              <w:ind w:left="1440" w:hanging="720"/>
              <w:rPr>
                <w:iCs/>
                <w:szCs w:val="20"/>
              </w:rPr>
            </w:pPr>
            <w:r w:rsidRPr="00F06E8E">
              <w:rPr>
                <w:iCs/>
                <w:szCs w:val="20"/>
              </w:rPr>
              <w:t>(b)</w:t>
            </w:r>
            <w:r w:rsidRPr="00F06E8E">
              <w:rPr>
                <w:iCs/>
                <w:szCs w:val="20"/>
              </w:rPr>
              <w:tab/>
              <w:t>If the telemetered Resource Status is ONTEST, then</w:t>
            </w:r>
          </w:p>
          <w:p w14:paraId="39A0CC5D" w14:textId="77777777" w:rsidR="00180F9F" w:rsidRPr="00F06E8E" w:rsidRDefault="00180F9F" w:rsidP="00B90C21">
            <w:pPr>
              <w:spacing w:after="240"/>
              <w:ind w:left="1440" w:hanging="720"/>
              <w:rPr>
                <w:iCs/>
                <w:szCs w:val="20"/>
              </w:rPr>
            </w:pPr>
            <w:r w:rsidRPr="00F06E8E">
              <w:rPr>
                <w:b/>
                <w:iCs/>
                <w:szCs w:val="20"/>
              </w:rPr>
              <w:t>LDL</w:t>
            </w:r>
            <w:r w:rsidRPr="00F06E8E">
              <w:rPr>
                <w:iCs/>
                <w:szCs w:val="20"/>
              </w:rPr>
              <w:tab/>
              <w:t>=</w:t>
            </w:r>
            <w:r w:rsidRPr="00F06E8E">
              <w:rPr>
                <w:iCs/>
                <w:szCs w:val="20"/>
              </w:rPr>
              <w:tab/>
            </w:r>
            <w:r w:rsidRPr="00F06E8E">
              <w:rPr>
                <w:b/>
                <w:szCs w:val="20"/>
              </w:rPr>
              <w:t>Max (Min (POWERTELEM, HSLTELEM), LSLTELEM)</w:t>
            </w:r>
          </w:p>
          <w:p w14:paraId="68CCD4FD" w14:textId="77777777" w:rsidR="00180F9F" w:rsidRPr="00F06E8E" w:rsidRDefault="00180F9F" w:rsidP="00B90C21">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or EMR, or EMRSWGR, or ONHOLD, or ONTEST, then</w:t>
            </w:r>
          </w:p>
          <w:p w14:paraId="1513D983" w14:textId="77777777" w:rsidR="00180F9F" w:rsidRPr="00F06E8E" w:rsidRDefault="00180F9F" w:rsidP="00B90C21">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Pr>
                <w:b/>
                <w:szCs w:val="20"/>
                <w:lang w:val="de-DE"/>
              </w:rPr>
              <w:t xml:space="preserve"> </w:t>
            </w:r>
            <w:r w:rsidRPr="00F06E8E">
              <w:rPr>
                <w:b/>
                <w:szCs w:val="20"/>
              </w:rPr>
              <w:t>* 5), LSLTELEM)</w:t>
            </w:r>
            <w:r w:rsidRPr="00F06E8E">
              <w:rPr>
                <w:b/>
                <w:szCs w:val="20"/>
              </w:rPr>
              <w:br/>
            </w:r>
          </w:p>
          <w:tbl>
            <w:tblPr>
              <w:tblpPr w:leftFromText="180" w:rightFromText="180" w:bottomFromText="160" w:vertAnchor="text" w:tblpY="1"/>
              <w:tblOverlap w:val="neve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64846267" w14:textId="77777777" w:rsidTr="00B90C21">
              <w:tc>
                <w:tcPr>
                  <w:tcW w:w="1500" w:type="pct"/>
                  <w:tcBorders>
                    <w:top w:val="single" w:sz="4" w:space="0" w:color="auto"/>
                    <w:left w:val="single" w:sz="4" w:space="0" w:color="auto"/>
                    <w:bottom w:val="single" w:sz="4" w:space="0" w:color="auto"/>
                    <w:right w:val="single" w:sz="4" w:space="0" w:color="auto"/>
                  </w:tcBorders>
                  <w:hideMark/>
                </w:tcPr>
                <w:p w14:paraId="358C23C6" w14:textId="77777777" w:rsidR="00180F9F" w:rsidRPr="00F06E8E" w:rsidRDefault="00180F9F" w:rsidP="00B90C21">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5C452AB6"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06036E9B"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45C004E6" w14:textId="77777777" w:rsidR="00180F9F" w:rsidRPr="00F06E8E" w:rsidRDefault="00180F9F" w:rsidP="00B90C21">
                  <w:pPr>
                    <w:spacing w:after="60"/>
                    <w:rPr>
                      <w:iCs/>
                      <w:sz w:val="20"/>
                      <w:szCs w:val="20"/>
                    </w:rPr>
                  </w:pPr>
                  <w:r w:rsidRPr="00F06E8E">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7288D294"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6BA9FDE1"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4CB6E715" w14:textId="77777777" w:rsidR="00180F9F" w:rsidRPr="00F06E8E" w:rsidRDefault="00180F9F" w:rsidP="00B90C21">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1FCBE201" w14:textId="77777777" w:rsidR="00180F9F" w:rsidRPr="00F06E8E" w:rsidRDefault="00180F9F" w:rsidP="00B90C21">
                  <w:pPr>
                    <w:spacing w:after="60"/>
                    <w:rPr>
                      <w:iCs/>
                      <w:sz w:val="20"/>
                      <w:szCs w:val="20"/>
                    </w:rPr>
                  </w:pPr>
                  <w:r w:rsidRPr="00F06E8E">
                    <w:rPr>
                      <w:iCs/>
                      <w:sz w:val="20"/>
                      <w:szCs w:val="20"/>
                    </w:rPr>
                    <w:t>Net real power provided via telemetry.</w:t>
                  </w:r>
                </w:p>
              </w:tc>
            </w:tr>
            <w:tr w:rsidR="00180F9F" w:rsidRPr="00F06E8E" w14:paraId="7F25F20B"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737D7F72" w14:textId="77777777" w:rsidR="00180F9F" w:rsidRPr="00F06E8E" w:rsidRDefault="00180F9F" w:rsidP="00B90C21">
                  <w:pPr>
                    <w:spacing w:after="60"/>
                    <w:rPr>
                      <w:iCs/>
                      <w:sz w:val="20"/>
                      <w:szCs w:val="20"/>
                    </w:rPr>
                  </w:pPr>
                  <w:r w:rsidRPr="00F06E8E">
                    <w:rPr>
                      <w:iCs/>
                      <w:sz w:val="20"/>
                      <w:szCs w:val="20"/>
                    </w:rPr>
                    <w:t>LSLTELEM</w:t>
                  </w:r>
                </w:p>
              </w:tc>
              <w:tc>
                <w:tcPr>
                  <w:tcW w:w="3500" w:type="pct"/>
                  <w:tcBorders>
                    <w:top w:val="single" w:sz="4" w:space="0" w:color="auto"/>
                    <w:left w:val="single" w:sz="4" w:space="0" w:color="auto"/>
                    <w:bottom w:val="single" w:sz="4" w:space="0" w:color="auto"/>
                    <w:right w:val="single" w:sz="4" w:space="0" w:color="auto"/>
                  </w:tcBorders>
                  <w:hideMark/>
                </w:tcPr>
                <w:p w14:paraId="308F2908" w14:textId="77777777" w:rsidR="00180F9F" w:rsidRPr="00F06E8E" w:rsidRDefault="00180F9F" w:rsidP="00B90C21">
                  <w:pPr>
                    <w:spacing w:after="60"/>
                    <w:rPr>
                      <w:iCs/>
                      <w:sz w:val="20"/>
                      <w:szCs w:val="20"/>
                    </w:rPr>
                  </w:pPr>
                  <w:r w:rsidRPr="00F06E8E">
                    <w:rPr>
                      <w:iCs/>
                      <w:sz w:val="20"/>
                      <w:szCs w:val="20"/>
                    </w:rPr>
                    <w:t>Low Sustained Limit provided via telemetry.</w:t>
                  </w:r>
                </w:p>
              </w:tc>
            </w:tr>
            <w:tr w:rsidR="00180F9F" w:rsidRPr="00F06E8E" w14:paraId="386C2CF5"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6DC37D8A" w14:textId="77777777" w:rsidR="00180F9F" w:rsidRPr="00F06E8E" w:rsidRDefault="00180F9F" w:rsidP="00B90C21">
                  <w:pPr>
                    <w:spacing w:after="60"/>
                    <w:rPr>
                      <w:iCs/>
                      <w:sz w:val="20"/>
                      <w:szCs w:val="20"/>
                    </w:rPr>
                  </w:pPr>
                  <w:r w:rsidRPr="00F06E8E">
                    <w:rPr>
                      <w:iCs/>
                      <w:sz w:val="20"/>
                      <w:szCs w:val="20"/>
                    </w:rPr>
                    <w:t>NORMRAMPDN</w:t>
                  </w:r>
                </w:p>
              </w:tc>
              <w:tc>
                <w:tcPr>
                  <w:tcW w:w="3500" w:type="pct"/>
                  <w:tcBorders>
                    <w:top w:val="single" w:sz="4" w:space="0" w:color="auto"/>
                    <w:left w:val="single" w:sz="4" w:space="0" w:color="auto"/>
                    <w:bottom w:val="single" w:sz="4" w:space="0" w:color="auto"/>
                    <w:right w:val="single" w:sz="4" w:space="0" w:color="auto"/>
                  </w:tcBorders>
                  <w:hideMark/>
                </w:tcPr>
                <w:p w14:paraId="7FB4068C" w14:textId="77777777" w:rsidR="00180F9F" w:rsidRPr="00F06E8E" w:rsidRDefault="00180F9F" w:rsidP="00B90C21">
                  <w:pPr>
                    <w:spacing w:after="60"/>
                    <w:rPr>
                      <w:iCs/>
                      <w:sz w:val="20"/>
                      <w:szCs w:val="20"/>
                    </w:rPr>
                  </w:pPr>
                  <w:r w:rsidRPr="00F06E8E">
                    <w:rPr>
                      <w:iCs/>
                      <w:sz w:val="20"/>
                      <w:szCs w:val="20"/>
                    </w:rPr>
                    <w:t>5-minute blended Normal Ramp Rate down, as telemetered by the QSE.</w:t>
                  </w:r>
                </w:p>
              </w:tc>
            </w:tr>
          </w:tbl>
          <w:p w14:paraId="290595D6" w14:textId="77777777" w:rsidR="00180F9F" w:rsidRPr="00F06E8E" w:rsidRDefault="00180F9F" w:rsidP="00B90C21">
            <w:pPr>
              <w:spacing w:before="240" w:after="240"/>
              <w:ind w:left="720" w:hanging="720"/>
              <w:rPr>
                <w:b/>
                <w:i/>
                <w:iCs/>
                <w:szCs w:val="20"/>
              </w:rPr>
            </w:pPr>
            <w:r w:rsidRPr="00F06E8E">
              <w:rPr>
                <w:iCs/>
                <w:szCs w:val="20"/>
              </w:rPr>
              <w:t>(6)</w:t>
            </w:r>
            <w:r w:rsidRPr="00F06E8E">
              <w:rPr>
                <w:iCs/>
                <w:szCs w:val="20"/>
              </w:rPr>
              <w:tab/>
              <w:t>For SCED-dispatchable Load Resources, HDL is calculated as follows:</w:t>
            </w:r>
          </w:p>
          <w:p w14:paraId="5651FC9F" w14:textId="77777777" w:rsidR="00180F9F" w:rsidRPr="00F06E8E" w:rsidRDefault="00180F9F" w:rsidP="00B90C21">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szCs w:val="20"/>
                <w:lang w:val="de-DE"/>
              </w:rPr>
              <w:t>NORMRAMPDN</w:t>
            </w:r>
            <w:r w:rsidRPr="00F06E8E">
              <w:rPr>
                <w:b/>
                <w:szCs w:val="20"/>
              </w:rPr>
              <w:t xml:space="preserve"> *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3BEC2752" w14:textId="77777777" w:rsidTr="00B90C21">
              <w:tc>
                <w:tcPr>
                  <w:tcW w:w="1500" w:type="pct"/>
                </w:tcPr>
                <w:p w14:paraId="22553D59"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3B1F5427"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213471F9" w14:textId="77777777" w:rsidTr="00B90C21">
              <w:trPr>
                <w:cantSplit/>
              </w:trPr>
              <w:tc>
                <w:tcPr>
                  <w:tcW w:w="1500" w:type="pct"/>
                </w:tcPr>
                <w:p w14:paraId="6DAD55BE" w14:textId="77777777" w:rsidR="00180F9F" w:rsidRPr="00F06E8E" w:rsidRDefault="00180F9F" w:rsidP="00B90C21">
                  <w:pPr>
                    <w:spacing w:after="60"/>
                    <w:rPr>
                      <w:iCs/>
                      <w:sz w:val="20"/>
                      <w:szCs w:val="20"/>
                    </w:rPr>
                  </w:pPr>
                  <w:r w:rsidRPr="00F06E8E">
                    <w:rPr>
                      <w:iCs/>
                      <w:sz w:val="20"/>
                      <w:szCs w:val="20"/>
                    </w:rPr>
                    <w:lastRenderedPageBreak/>
                    <w:t>HDL</w:t>
                  </w:r>
                </w:p>
              </w:tc>
              <w:tc>
                <w:tcPr>
                  <w:tcW w:w="3500" w:type="pct"/>
                </w:tcPr>
                <w:p w14:paraId="2DBF5BE0"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60392071" w14:textId="77777777" w:rsidTr="00B90C21">
              <w:trPr>
                <w:cantSplit/>
              </w:trPr>
              <w:tc>
                <w:tcPr>
                  <w:tcW w:w="1500" w:type="pct"/>
                </w:tcPr>
                <w:p w14:paraId="74052FE0"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060A9D17" w14:textId="77777777" w:rsidR="00180F9F" w:rsidRPr="00F06E8E" w:rsidRDefault="00180F9F" w:rsidP="00B90C21">
                  <w:pPr>
                    <w:spacing w:after="60"/>
                    <w:rPr>
                      <w:iCs/>
                      <w:sz w:val="20"/>
                      <w:szCs w:val="20"/>
                    </w:rPr>
                  </w:pPr>
                  <w:r w:rsidRPr="00F06E8E">
                    <w:rPr>
                      <w:iCs/>
                      <w:sz w:val="20"/>
                      <w:szCs w:val="20"/>
                    </w:rPr>
                    <w:t xml:space="preserve">Net real power flow provided via telemetry. </w:t>
                  </w:r>
                </w:p>
              </w:tc>
            </w:tr>
            <w:tr w:rsidR="00180F9F" w:rsidRPr="00F06E8E" w14:paraId="003466D5" w14:textId="77777777" w:rsidTr="00B90C21">
              <w:trPr>
                <w:cantSplit/>
              </w:trPr>
              <w:tc>
                <w:tcPr>
                  <w:tcW w:w="1500" w:type="pct"/>
                </w:tcPr>
                <w:p w14:paraId="0A9E8BE3" w14:textId="77777777" w:rsidR="00180F9F" w:rsidRPr="00F06E8E" w:rsidRDefault="00180F9F" w:rsidP="00B90C21">
                  <w:pPr>
                    <w:spacing w:after="60"/>
                    <w:rPr>
                      <w:iCs/>
                      <w:sz w:val="20"/>
                      <w:szCs w:val="20"/>
                    </w:rPr>
                  </w:pPr>
                  <w:r w:rsidRPr="00F06E8E">
                    <w:rPr>
                      <w:iCs/>
                      <w:sz w:val="20"/>
                      <w:szCs w:val="20"/>
                    </w:rPr>
                    <w:t>NORMRAMPDN</w:t>
                  </w:r>
                </w:p>
              </w:tc>
              <w:tc>
                <w:tcPr>
                  <w:tcW w:w="3500" w:type="pct"/>
                </w:tcPr>
                <w:p w14:paraId="7F69281A" w14:textId="77777777" w:rsidR="00180F9F" w:rsidRPr="00F06E8E" w:rsidRDefault="00180F9F" w:rsidP="00B90C21">
                  <w:pPr>
                    <w:spacing w:after="60"/>
                    <w:rPr>
                      <w:iCs/>
                      <w:sz w:val="20"/>
                      <w:szCs w:val="20"/>
                    </w:rPr>
                  </w:pPr>
                  <w:r w:rsidRPr="00F06E8E">
                    <w:rPr>
                      <w:iCs/>
                      <w:sz w:val="20"/>
                      <w:szCs w:val="20"/>
                    </w:rPr>
                    <w:t xml:space="preserve">Normal Ramp Rate down, as telemetered by the QSE. </w:t>
                  </w:r>
                </w:p>
              </w:tc>
            </w:tr>
            <w:tr w:rsidR="00180F9F" w:rsidRPr="00F06E8E" w14:paraId="488E9BC7" w14:textId="77777777" w:rsidTr="00B90C21">
              <w:trPr>
                <w:cantSplit/>
              </w:trPr>
              <w:tc>
                <w:tcPr>
                  <w:tcW w:w="1500" w:type="pct"/>
                </w:tcPr>
                <w:p w14:paraId="7559B6BE" w14:textId="77777777" w:rsidR="00180F9F" w:rsidRPr="00F06E8E" w:rsidRDefault="00180F9F" w:rsidP="00B90C21">
                  <w:pPr>
                    <w:spacing w:after="60"/>
                    <w:rPr>
                      <w:iCs/>
                      <w:sz w:val="20"/>
                      <w:szCs w:val="20"/>
                    </w:rPr>
                  </w:pPr>
                  <w:r w:rsidRPr="00F06E8E">
                    <w:rPr>
                      <w:iCs/>
                      <w:sz w:val="20"/>
                      <w:szCs w:val="20"/>
                    </w:rPr>
                    <w:t>HSLTELEM</w:t>
                  </w:r>
                </w:p>
              </w:tc>
              <w:tc>
                <w:tcPr>
                  <w:tcW w:w="3500" w:type="pct"/>
                </w:tcPr>
                <w:p w14:paraId="0DC48E2A" w14:textId="77777777" w:rsidR="00180F9F" w:rsidRPr="00F06E8E" w:rsidRDefault="00180F9F" w:rsidP="00B90C21">
                  <w:pPr>
                    <w:spacing w:after="60"/>
                    <w:rPr>
                      <w:iCs/>
                      <w:sz w:val="20"/>
                      <w:szCs w:val="20"/>
                    </w:rPr>
                  </w:pPr>
                  <w:r w:rsidRPr="00F06E8E">
                    <w:rPr>
                      <w:iCs/>
                      <w:sz w:val="20"/>
                      <w:szCs w:val="20"/>
                    </w:rPr>
                    <w:t>HSL provided via telemetry.</w:t>
                  </w:r>
                </w:p>
              </w:tc>
            </w:tr>
          </w:tbl>
          <w:p w14:paraId="21FAF5D0" w14:textId="77777777" w:rsidR="00180F9F" w:rsidRPr="00F06E8E" w:rsidRDefault="00180F9F" w:rsidP="00B90C21">
            <w:pPr>
              <w:spacing w:before="240" w:after="240"/>
              <w:rPr>
                <w:b/>
                <w:i/>
                <w:iCs/>
                <w:szCs w:val="20"/>
              </w:rPr>
            </w:pPr>
            <w:r w:rsidRPr="00F06E8E">
              <w:rPr>
                <w:iCs/>
                <w:szCs w:val="20"/>
              </w:rPr>
              <w:t>(7)</w:t>
            </w:r>
            <w:r w:rsidRPr="00F06E8E">
              <w:rPr>
                <w:iCs/>
                <w:szCs w:val="20"/>
              </w:rPr>
              <w:tab/>
              <w:t>For SCED-dispatchable Load Resources, LDL is calculated as follows:</w:t>
            </w:r>
          </w:p>
          <w:p w14:paraId="33B50235" w14:textId="77777777" w:rsidR="00180F9F" w:rsidRPr="00F06E8E" w:rsidRDefault="00180F9F" w:rsidP="00B90C21">
            <w:pPr>
              <w:spacing w:after="240"/>
              <w:ind w:left="1440" w:hanging="720"/>
              <w:rPr>
                <w:b/>
                <w:szCs w:val="20"/>
              </w:rPr>
            </w:pPr>
            <w:r w:rsidRPr="00F06E8E">
              <w:rPr>
                <w:b/>
                <w:szCs w:val="20"/>
              </w:rPr>
              <w:t>LDL</w:t>
            </w:r>
            <w:r w:rsidRPr="00F06E8E">
              <w:rPr>
                <w:b/>
                <w:szCs w:val="20"/>
              </w:rPr>
              <w:tab/>
              <w:t>=</w:t>
            </w:r>
            <w:r w:rsidRPr="00F06E8E">
              <w:rPr>
                <w:b/>
                <w:szCs w:val="20"/>
              </w:rPr>
              <w:tab/>
              <w:t>Max (POWERTELEM - (</w:t>
            </w:r>
            <w:r w:rsidRPr="00F06E8E">
              <w:rPr>
                <w:b/>
                <w:szCs w:val="20"/>
                <w:lang w:val="de-DE"/>
              </w:rPr>
              <w:t>NORMRAMPUP</w:t>
            </w:r>
            <w:r w:rsidRPr="00F06E8E">
              <w:rPr>
                <w:b/>
                <w:szCs w:val="20"/>
              </w:rPr>
              <w:t xml:space="preserve"> * 5), LSLTELEM)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27EA4842" w14:textId="77777777" w:rsidTr="00B90C21">
              <w:tc>
                <w:tcPr>
                  <w:tcW w:w="1500" w:type="pct"/>
                </w:tcPr>
                <w:p w14:paraId="42227655"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3F2274DE"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48AD4FA8" w14:textId="77777777" w:rsidTr="00B90C21">
              <w:trPr>
                <w:cantSplit/>
              </w:trPr>
              <w:tc>
                <w:tcPr>
                  <w:tcW w:w="1500" w:type="pct"/>
                </w:tcPr>
                <w:p w14:paraId="61E2DD1F" w14:textId="77777777" w:rsidR="00180F9F" w:rsidRPr="00F06E8E" w:rsidRDefault="00180F9F" w:rsidP="00B90C21">
                  <w:pPr>
                    <w:spacing w:after="60"/>
                    <w:rPr>
                      <w:iCs/>
                      <w:sz w:val="20"/>
                      <w:szCs w:val="20"/>
                    </w:rPr>
                  </w:pPr>
                  <w:r w:rsidRPr="00F06E8E">
                    <w:rPr>
                      <w:iCs/>
                      <w:sz w:val="20"/>
                      <w:szCs w:val="20"/>
                    </w:rPr>
                    <w:t>LDL</w:t>
                  </w:r>
                </w:p>
              </w:tc>
              <w:tc>
                <w:tcPr>
                  <w:tcW w:w="3500" w:type="pct"/>
                </w:tcPr>
                <w:p w14:paraId="5749E399"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13E7E259" w14:textId="77777777" w:rsidTr="00B90C21">
              <w:trPr>
                <w:cantSplit/>
              </w:trPr>
              <w:tc>
                <w:tcPr>
                  <w:tcW w:w="1500" w:type="pct"/>
                </w:tcPr>
                <w:p w14:paraId="3BD5A929"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0EC76E87" w14:textId="77777777" w:rsidR="00180F9F" w:rsidRPr="00F06E8E" w:rsidRDefault="00180F9F" w:rsidP="00B90C21">
                  <w:pPr>
                    <w:spacing w:after="60"/>
                    <w:rPr>
                      <w:iCs/>
                      <w:sz w:val="20"/>
                      <w:szCs w:val="20"/>
                    </w:rPr>
                  </w:pPr>
                  <w:r w:rsidRPr="00F06E8E">
                    <w:rPr>
                      <w:iCs/>
                      <w:sz w:val="20"/>
                      <w:szCs w:val="20"/>
                    </w:rPr>
                    <w:t xml:space="preserve">Net real power flow provided via telemetry. </w:t>
                  </w:r>
                </w:p>
              </w:tc>
            </w:tr>
            <w:tr w:rsidR="00180F9F" w:rsidRPr="00F06E8E" w14:paraId="1A368452" w14:textId="77777777" w:rsidTr="00B90C21">
              <w:trPr>
                <w:cantSplit/>
              </w:trPr>
              <w:tc>
                <w:tcPr>
                  <w:tcW w:w="1500" w:type="pct"/>
                </w:tcPr>
                <w:p w14:paraId="41E337BD" w14:textId="77777777" w:rsidR="00180F9F" w:rsidRPr="00F06E8E" w:rsidRDefault="00180F9F" w:rsidP="00B90C21">
                  <w:pPr>
                    <w:spacing w:after="60"/>
                    <w:rPr>
                      <w:iCs/>
                      <w:sz w:val="20"/>
                      <w:szCs w:val="20"/>
                    </w:rPr>
                  </w:pPr>
                  <w:r w:rsidRPr="00F06E8E">
                    <w:rPr>
                      <w:iCs/>
                      <w:sz w:val="20"/>
                      <w:szCs w:val="20"/>
                    </w:rPr>
                    <w:t>NORMRAMPUP</w:t>
                  </w:r>
                </w:p>
              </w:tc>
              <w:tc>
                <w:tcPr>
                  <w:tcW w:w="3500" w:type="pct"/>
                </w:tcPr>
                <w:p w14:paraId="44DE2B78" w14:textId="77777777" w:rsidR="00180F9F" w:rsidRPr="00F06E8E" w:rsidRDefault="00180F9F" w:rsidP="00B90C21">
                  <w:pPr>
                    <w:spacing w:after="60"/>
                    <w:rPr>
                      <w:iCs/>
                      <w:sz w:val="20"/>
                      <w:szCs w:val="20"/>
                    </w:rPr>
                  </w:pPr>
                  <w:r w:rsidRPr="00F06E8E">
                    <w:rPr>
                      <w:iCs/>
                      <w:sz w:val="20"/>
                      <w:szCs w:val="20"/>
                    </w:rPr>
                    <w:t>Normal Ramp Rate up, as telemetered by the QSE.</w:t>
                  </w:r>
                </w:p>
              </w:tc>
            </w:tr>
            <w:tr w:rsidR="00180F9F" w:rsidRPr="00F06E8E" w14:paraId="4AE3A4C1" w14:textId="77777777" w:rsidTr="00B90C21">
              <w:trPr>
                <w:cantSplit/>
              </w:trPr>
              <w:tc>
                <w:tcPr>
                  <w:tcW w:w="1500" w:type="pct"/>
                </w:tcPr>
                <w:p w14:paraId="387EFC94" w14:textId="77777777" w:rsidR="00180F9F" w:rsidRPr="00F06E8E" w:rsidRDefault="00180F9F" w:rsidP="00B90C21">
                  <w:pPr>
                    <w:spacing w:after="60"/>
                    <w:rPr>
                      <w:iCs/>
                      <w:sz w:val="20"/>
                      <w:szCs w:val="20"/>
                    </w:rPr>
                  </w:pPr>
                  <w:r w:rsidRPr="00F06E8E">
                    <w:rPr>
                      <w:iCs/>
                      <w:sz w:val="20"/>
                      <w:szCs w:val="20"/>
                    </w:rPr>
                    <w:t>LSLTELEM</w:t>
                  </w:r>
                </w:p>
              </w:tc>
              <w:tc>
                <w:tcPr>
                  <w:tcW w:w="3500" w:type="pct"/>
                </w:tcPr>
                <w:p w14:paraId="7AAC9BD8" w14:textId="77777777" w:rsidR="00180F9F" w:rsidRPr="00F06E8E" w:rsidRDefault="00180F9F" w:rsidP="00B90C21">
                  <w:pPr>
                    <w:spacing w:after="60"/>
                    <w:rPr>
                      <w:iCs/>
                      <w:sz w:val="20"/>
                      <w:szCs w:val="20"/>
                    </w:rPr>
                  </w:pPr>
                  <w:r w:rsidRPr="00F06E8E">
                    <w:rPr>
                      <w:iCs/>
                      <w:sz w:val="20"/>
                      <w:szCs w:val="20"/>
                    </w:rPr>
                    <w:t>LSL provided via telemetry.</w:t>
                  </w:r>
                </w:p>
              </w:tc>
            </w:tr>
          </w:tbl>
          <w:p w14:paraId="1A34608C" w14:textId="77777777" w:rsidR="00180F9F" w:rsidRPr="00F06E8E" w:rsidRDefault="00180F9F" w:rsidP="00B90C21">
            <w:pPr>
              <w:spacing w:after="240"/>
              <w:ind w:left="720" w:hanging="720"/>
              <w:rPr>
                <w:szCs w:val="20"/>
              </w:rPr>
            </w:pPr>
          </w:p>
        </w:tc>
      </w:tr>
    </w:tbl>
    <w:p w14:paraId="5898B7D4" w14:textId="77777777" w:rsidR="00180F9F" w:rsidRPr="00F06E8E" w:rsidRDefault="00180F9F" w:rsidP="00180F9F">
      <w:pPr>
        <w:keepNext/>
        <w:tabs>
          <w:tab w:val="left" w:pos="900"/>
        </w:tabs>
        <w:spacing w:before="480" w:after="240"/>
        <w:ind w:left="900" w:hanging="900"/>
        <w:outlineLvl w:val="1"/>
        <w:rPr>
          <w:b/>
          <w:szCs w:val="20"/>
        </w:rPr>
      </w:pPr>
      <w:bookmarkStart w:id="435" w:name="_Toc135994472"/>
      <w:r w:rsidRPr="00F06E8E">
        <w:rPr>
          <w:b/>
          <w:szCs w:val="20"/>
        </w:rPr>
        <w:lastRenderedPageBreak/>
        <w:t>8.1</w:t>
      </w:r>
      <w:r w:rsidRPr="00F06E8E">
        <w:rPr>
          <w:b/>
          <w:szCs w:val="20"/>
        </w:rPr>
        <w:tab/>
        <w:t>QSE and Resource Performance Monitoring</w:t>
      </w:r>
      <w:bookmarkStart w:id="436" w:name="eight"/>
      <w:bookmarkEnd w:id="435"/>
      <w:bookmarkEnd w:id="436"/>
    </w:p>
    <w:p w14:paraId="75D12F35" w14:textId="77777777" w:rsidR="00180F9F" w:rsidRPr="00F06E8E" w:rsidRDefault="00180F9F" w:rsidP="00180F9F">
      <w:pPr>
        <w:spacing w:after="240"/>
        <w:ind w:left="720" w:hanging="720"/>
        <w:rPr>
          <w:iCs/>
          <w:szCs w:val="20"/>
        </w:rPr>
      </w:pPr>
      <w:r w:rsidRPr="00F06E8E">
        <w:rPr>
          <w:iCs/>
          <w:szCs w:val="20"/>
        </w:rPr>
        <w:t>(1)</w:t>
      </w:r>
      <w:r w:rsidRPr="00F06E8E">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750CF35F" w14:textId="77777777" w:rsidR="00180F9F" w:rsidRPr="00F06E8E" w:rsidRDefault="00180F9F" w:rsidP="00180F9F">
      <w:pPr>
        <w:spacing w:after="240"/>
        <w:ind w:left="720" w:hanging="720"/>
        <w:rPr>
          <w:iCs/>
          <w:szCs w:val="20"/>
        </w:rPr>
      </w:pPr>
      <w:r w:rsidRPr="00F06E8E">
        <w:rPr>
          <w:iCs/>
          <w:szCs w:val="20"/>
        </w:rPr>
        <w:t>(2)</w:t>
      </w:r>
      <w:r w:rsidRPr="00F06E8E">
        <w:rPr>
          <w:iCs/>
          <w:szCs w:val="20"/>
        </w:rPr>
        <w:tab/>
        <w:t>Each QSE and Resource shall meet performance measures as described in this Section and in the Operating Guides.</w:t>
      </w:r>
    </w:p>
    <w:p w14:paraId="0CE16BBE" w14:textId="77777777" w:rsidR="00180F9F" w:rsidRPr="00F06E8E" w:rsidRDefault="00180F9F" w:rsidP="00180F9F">
      <w:pPr>
        <w:spacing w:after="240"/>
        <w:ind w:left="720" w:hanging="720"/>
        <w:rPr>
          <w:iCs/>
          <w:szCs w:val="20"/>
        </w:rPr>
      </w:pPr>
      <w:r w:rsidRPr="00F06E8E">
        <w:rPr>
          <w:iCs/>
          <w:szCs w:val="20"/>
        </w:rPr>
        <w:t>(3)</w:t>
      </w:r>
      <w:r w:rsidRPr="00F06E8E">
        <w:rPr>
          <w:iCs/>
          <w:szCs w:val="20"/>
        </w:rPr>
        <w:tab/>
        <w:t>ERCOT shall monitor and post the following categories of performance:</w:t>
      </w:r>
    </w:p>
    <w:p w14:paraId="3EEEFE9D" w14:textId="77777777" w:rsidR="00180F9F" w:rsidRPr="00F06E8E" w:rsidRDefault="00180F9F" w:rsidP="00180F9F">
      <w:pPr>
        <w:spacing w:after="240"/>
        <w:ind w:left="1440" w:hanging="720"/>
        <w:rPr>
          <w:szCs w:val="20"/>
        </w:rPr>
      </w:pPr>
      <w:r w:rsidRPr="00F06E8E">
        <w:rPr>
          <w:szCs w:val="20"/>
        </w:rPr>
        <w:t>(a)</w:t>
      </w:r>
      <w:r w:rsidRPr="00F06E8E">
        <w:rPr>
          <w:szCs w:val="20"/>
        </w:rPr>
        <w:tab/>
        <w:t>Real-Time data, for QSEs:</w:t>
      </w:r>
    </w:p>
    <w:p w14:paraId="71AA956A" w14:textId="77777777" w:rsidR="00180F9F" w:rsidRPr="00F06E8E" w:rsidRDefault="00180F9F" w:rsidP="00180F9F">
      <w:pPr>
        <w:spacing w:after="240"/>
        <w:ind w:left="2160" w:hanging="720"/>
        <w:rPr>
          <w:szCs w:val="20"/>
        </w:rPr>
      </w:pPr>
      <w:r w:rsidRPr="00F06E8E">
        <w:rPr>
          <w:szCs w:val="20"/>
        </w:rPr>
        <w:t>(i)</w:t>
      </w:r>
      <w:r w:rsidRPr="00F06E8E">
        <w:rPr>
          <w:szCs w:val="20"/>
        </w:rPr>
        <w:tab/>
        <w:t>Telemetry performance</w:t>
      </w:r>
    </w:p>
    <w:p w14:paraId="3832EF2E" w14:textId="77777777" w:rsidR="00180F9F" w:rsidRPr="00F06E8E" w:rsidRDefault="00180F9F" w:rsidP="00180F9F">
      <w:pPr>
        <w:spacing w:after="240"/>
        <w:ind w:left="1440" w:hanging="720"/>
        <w:rPr>
          <w:szCs w:val="20"/>
        </w:rPr>
      </w:pPr>
      <w:r w:rsidRPr="00F06E8E">
        <w:rPr>
          <w:szCs w:val="20"/>
        </w:rPr>
        <w:t>(b)</w:t>
      </w:r>
      <w:r w:rsidRPr="00F06E8E">
        <w:rPr>
          <w:szCs w:val="20"/>
        </w:rPr>
        <w:tab/>
        <w:t>Regulation control performance, for QSEs and as applicable, Resource-specific performance (see also Section 8.1.1, QSE Ancillary Service Performance Standards);</w:t>
      </w:r>
    </w:p>
    <w:p w14:paraId="150E924D" w14:textId="77777777" w:rsidR="00180F9F" w:rsidRPr="00F06E8E" w:rsidRDefault="00180F9F" w:rsidP="00180F9F">
      <w:pPr>
        <w:spacing w:after="240"/>
        <w:ind w:left="1440" w:hanging="720"/>
        <w:rPr>
          <w:szCs w:val="20"/>
        </w:rPr>
      </w:pPr>
      <w:r w:rsidRPr="00F06E8E">
        <w:rPr>
          <w:szCs w:val="20"/>
        </w:rPr>
        <w:t>(c)</w:t>
      </w:r>
      <w:r w:rsidRPr="00F06E8E">
        <w:rPr>
          <w:szCs w:val="20"/>
        </w:rPr>
        <w:tab/>
        <w:t>Hydro responsive testing for Generation Resources;</w:t>
      </w:r>
    </w:p>
    <w:p w14:paraId="6B0F5E99" w14:textId="77777777" w:rsidR="00180F9F" w:rsidRPr="00F06E8E" w:rsidRDefault="00180F9F" w:rsidP="00180F9F">
      <w:pPr>
        <w:spacing w:after="240"/>
        <w:ind w:left="1440" w:hanging="720"/>
        <w:rPr>
          <w:szCs w:val="20"/>
        </w:rPr>
      </w:pPr>
      <w:r w:rsidRPr="00F06E8E">
        <w:rPr>
          <w:szCs w:val="20"/>
        </w:rPr>
        <w:t>(d)</w:t>
      </w:r>
      <w:r w:rsidRPr="00F06E8E">
        <w:rPr>
          <w:szCs w:val="20"/>
        </w:rPr>
        <w:tab/>
        <w:t>Supplying and validating data for generator models, as requested by ERCOT, for Generation Resources;</w:t>
      </w:r>
    </w:p>
    <w:p w14:paraId="47AD107D" w14:textId="77777777" w:rsidR="00180F9F" w:rsidRPr="00F06E8E" w:rsidRDefault="00180F9F" w:rsidP="00180F9F">
      <w:pPr>
        <w:spacing w:after="240"/>
        <w:ind w:left="1440" w:hanging="720"/>
        <w:rPr>
          <w:szCs w:val="20"/>
        </w:rPr>
      </w:pPr>
      <w:r w:rsidRPr="00F06E8E">
        <w:rPr>
          <w:szCs w:val="20"/>
        </w:rPr>
        <w:t>(e)</w:t>
      </w:r>
      <w:r w:rsidRPr="00F06E8E">
        <w:rPr>
          <w:szCs w:val="20"/>
        </w:rPr>
        <w:tab/>
        <w:t>Outage scheduling and coordination, for QSEs and Resources;</w:t>
      </w:r>
    </w:p>
    <w:p w14:paraId="555E5D75" w14:textId="77777777" w:rsidR="00180F9F" w:rsidRPr="00F06E8E" w:rsidRDefault="00180F9F" w:rsidP="00180F9F">
      <w:pPr>
        <w:spacing w:after="240"/>
        <w:ind w:left="1440" w:hanging="720"/>
        <w:rPr>
          <w:szCs w:val="20"/>
        </w:rPr>
      </w:pPr>
      <w:r w:rsidRPr="00F06E8E">
        <w:rPr>
          <w:szCs w:val="20"/>
        </w:rPr>
        <w:t>(f)</w:t>
      </w:r>
      <w:r w:rsidRPr="00F06E8E">
        <w:rPr>
          <w:szCs w:val="20"/>
        </w:rPr>
        <w:tab/>
        <w:t>Resource-specific Responsive Reserve (RRS) performance for QSEs and Resources;</w:t>
      </w:r>
    </w:p>
    <w:p w14:paraId="20342760" w14:textId="77777777" w:rsidR="00180F9F" w:rsidRPr="00F06E8E" w:rsidRDefault="00180F9F" w:rsidP="00180F9F">
      <w:pPr>
        <w:spacing w:after="240"/>
        <w:ind w:left="1440" w:hanging="720"/>
        <w:rPr>
          <w:szCs w:val="20"/>
        </w:rPr>
      </w:pPr>
      <w:r w:rsidRPr="00F06E8E">
        <w:rPr>
          <w:szCs w:val="20"/>
        </w:rPr>
        <w:lastRenderedPageBreak/>
        <w:t>(g)</w:t>
      </w:r>
      <w:r w:rsidRPr="00F06E8E">
        <w:rPr>
          <w:szCs w:val="20"/>
        </w:rPr>
        <w:tab/>
        <w:t>Resource-specific Non-Spinning Reserve (Non-Spin) performance, for QSEs and Resources;</w:t>
      </w:r>
    </w:p>
    <w:p w14:paraId="0BD74780" w14:textId="77777777" w:rsidR="00180F9F" w:rsidRPr="00F06E8E" w:rsidRDefault="00180F9F" w:rsidP="00180F9F">
      <w:pPr>
        <w:spacing w:after="240"/>
        <w:ind w:left="1440" w:hanging="720"/>
        <w:rPr>
          <w:szCs w:val="20"/>
        </w:rPr>
      </w:pPr>
      <w:r w:rsidRPr="00F06E8E">
        <w:rPr>
          <w:szCs w:val="20"/>
        </w:rPr>
        <w:t>(h)</w:t>
      </w:r>
      <w:r w:rsidRPr="00F06E8E">
        <w:rPr>
          <w:szCs w:val="20"/>
        </w:rPr>
        <w:tab/>
        <w:t>Resource-specific ERCOT Contingency Reserve Service (ECRS) performance for QSEs and Resources;</w:t>
      </w:r>
    </w:p>
    <w:p w14:paraId="5CDEA0C3" w14:textId="77777777" w:rsidR="00180F9F" w:rsidRPr="00F06E8E" w:rsidRDefault="00180F9F" w:rsidP="00180F9F">
      <w:pPr>
        <w:spacing w:after="240"/>
        <w:ind w:left="1440" w:hanging="720"/>
        <w:rPr>
          <w:szCs w:val="20"/>
        </w:rPr>
      </w:pPr>
      <w:r w:rsidRPr="00F06E8E">
        <w:rPr>
          <w:szCs w:val="20"/>
        </w:rPr>
        <w:t>(i)</w:t>
      </w:r>
      <w:r w:rsidRPr="00F06E8E">
        <w:rPr>
          <w:szCs w:val="20"/>
        </w:rPr>
        <w:tab/>
        <w:t>Outage reporting, by QSEs for Resources;</w:t>
      </w:r>
    </w:p>
    <w:p w14:paraId="63CA3992" w14:textId="77777777" w:rsidR="00180F9F" w:rsidRPr="00F06E8E" w:rsidRDefault="00180F9F" w:rsidP="00180F9F">
      <w:pPr>
        <w:spacing w:after="240"/>
        <w:ind w:firstLine="720"/>
        <w:rPr>
          <w:szCs w:val="20"/>
        </w:rPr>
      </w:pPr>
      <w:r w:rsidRPr="00F06E8E">
        <w:rPr>
          <w:szCs w:val="20"/>
        </w:rPr>
        <w:t>(j)</w:t>
      </w:r>
      <w:r w:rsidRPr="00F06E8E">
        <w:rPr>
          <w:szCs w:val="20"/>
        </w:rPr>
        <w:tab/>
        <w:t>Current Operating Plan (COP) metrics, for QSEs; and</w:t>
      </w:r>
    </w:p>
    <w:p w14:paraId="600F82FC" w14:textId="77777777" w:rsidR="00180F9F" w:rsidRPr="00F06E8E" w:rsidRDefault="00180F9F" w:rsidP="00180F9F">
      <w:pPr>
        <w:spacing w:after="240"/>
        <w:ind w:left="1440" w:hanging="720"/>
        <w:rPr>
          <w:szCs w:val="20"/>
        </w:rPr>
      </w:pPr>
      <w:r w:rsidRPr="00F06E8E">
        <w:rPr>
          <w:szCs w:val="20"/>
        </w:rPr>
        <w:t>(k)</w:t>
      </w:r>
      <w:r w:rsidRPr="00F06E8E">
        <w:rPr>
          <w:szCs w:val="20"/>
        </w:rPr>
        <w:tab/>
        <w:t>Day-Ahead Reliability Unit Commitment (DRUC) and Hourly Reliability Unit Commitment (HRUC) commitment performance by QSEs and Generation Resources.</w:t>
      </w:r>
    </w:p>
    <w:p w14:paraId="4E20DB6E" w14:textId="77777777" w:rsidR="00180F9F" w:rsidRDefault="00180F9F" w:rsidP="00180F9F">
      <w:pPr>
        <w:pStyle w:val="BodyTextNumbered"/>
        <w:rPr>
          <w:ins w:id="437" w:author="ERCOT 071223" w:date="2023-07-12T17:02:00Z"/>
          <w:rStyle w:val="ui-provider"/>
        </w:rPr>
      </w:pPr>
      <w:ins w:id="438" w:author="ERCOT" w:date="2023-06-20T14:57:00Z">
        <w:r w:rsidRPr="00F06E8E">
          <w:t>(4)</w:t>
        </w:r>
        <w:r w:rsidRPr="00F06E8E">
          <w:tab/>
          <w:t xml:space="preserve">A QSE shall manage the State of Charge (SOC) for each Energy Storage Resource (ESR) that it represents to ensure that the ESR is </w:t>
        </w:r>
      </w:ins>
      <w:ins w:id="439" w:author="ERCOT 071223" w:date="2023-07-12T17:02:00Z">
        <w:r w:rsidRPr="00F06E8E">
          <w:t xml:space="preserve">continuously </w:t>
        </w:r>
      </w:ins>
      <w:ins w:id="440" w:author="ERCOT" w:date="2023-06-20T14:57:00Z">
        <w:r w:rsidRPr="00F06E8E">
          <w:t>capable of complying with its</w:t>
        </w:r>
      </w:ins>
      <w:ins w:id="441" w:author="ERCOT 071223" w:date="2023-07-05T14:38:00Z">
        <w:r w:rsidRPr="00F06E8E">
          <w:t xml:space="preserve"> </w:t>
        </w:r>
      </w:ins>
      <w:ins w:id="442" w:author="ERCOT 071223" w:date="2023-07-12T17:03:00Z">
        <w:r w:rsidRPr="00F06E8E">
          <w:t>SOC requirement</w:t>
        </w:r>
        <w:r w:rsidRPr="00004A60">
          <w:t>s</w:t>
        </w:r>
        <w:r>
          <w:t xml:space="preserve"> in (a) and (b) below</w:t>
        </w:r>
      </w:ins>
      <w:ins w:id="443" w:author="ERCOT" w:date="2023-06-20T14:57:00Z">
        <w:del w:id="444" w:author="ERCOT 071223" w:date="2023-07-12T17:04:00Z">
          <w:r w:rsidRPr="00F06E8E" w:rsidDel="00004A60">
            <w:delText xml:space="preserve"> Ancillary Service Resource Responsibility within the duration requirements for the Ancillary Service</w:delText>
          </w:r>
        </w:del>
      </w:ins>
      <w:ins w:id="445" w:author="ERCOT" w:date="2023-06-20T15:05:00Z">
        <w:r w:rsidRPr="00F06E8E">
          <w:t>.</w:t>
        </w:r>
      </w:ins>
      <w:ins w:id="446" w:author="ERCOT" w:date="2023-06-20T15:17:00Z">
        <w:r w:rsidRPr="00F06E8E">
          <w:rPr>
            <w:rStyle w:val="ui-provider"/>
          </w:rPr>
          <w:t xml:space="preserve"> </w:t>
        </w:r>
      </w:ins>
      <w:ins w:id="447" w:author="ERCOT" w:date="2023-06-21T09:06:00Z">
        <w:r w:rsidRPr="00F06E8E">
          <w:rPr>
            <w:rStyle w:val="ui-provider"/>
          </w:rPr>
          <w:t xml:space="preserve"> </w:t>
        </w:r>
      </w:ins>
      <w:ins w:id="448" w:author="ERCOT" w:date="2023-06-20T15:17:00Z">
        <w:r w:rsidRPr="00F06E8E">
          <w:rPr>
            <w:rStyle w:val="ui-provider"/>
          </w:rPr>
          <w:t xml:space="preserve">ERCOT shall report any identified instances of non-compliance to the </w:t>
        </w:r>
      </w:ins>
      <w:ins w:id="449" w:author="KCE BRP 080923" w:date="2023-08-09T13:24:00Z">
        <w:r>
          <w:rPr>
            <w:rStyle w:val="ui-provider"/>
          </w:rPr>
          <w:t>QSE</w:t>
        </w:r>
      </w:ins>
      <w:ins w:id="450" w:author="ERCOT" w:date="2023-06-20T15:17:00Z">
        <w:del w:id="451" w:author="KCE BRP 080923" w:date="2023-08-09T13:24:00Z">
          <w:r w:rsidRPr="00E90462" w:rsidDel="00E90462">
            <w:rPr>
              <w:rStyle w:val="ui-provider"/>
            </w:rPr>
            <w:delText>Reliability Monitor</w:delText>
          </w:r>
        </w:del>
        <w:r w:rsidRPr="00F06E8E">
          <w:rPr>
            <w:rStyle w:val="ui-provider"/>
          </w:rPr>
          <w:t xml:space="preserve"> for review</w:t>
        </w:r>
      </w:ins>
      <w:ins w:id="452" w:author="ERCOT 073123" w:date="2023-07-26T13:40:00Z">
        <w:r>
          <w:rPr>
            <w:rStyle w:val="ui-provider"/>
          </w:rPr>
          <w:t xml:space="preserve"> </w:t>
        </w:r>
        <w:r w:rsidRPr="008F0F1E">
          <w:rPr>
            <w:rStyle w:val="ui-provider"/>
          </w:rPr>
          <w:t xml:space="preserve">where the integrated shortfall in comparison </w:t>
        </w:r>
      </w:ins>
      <w:ins w:id="453" w:author="ERCOT 073123" w:date="2023-07-26T15:45:00Z">
        <w:r>
          <w:rPr>
            <w:rStyle w:val="ui-provider"/>
          </w:rPr>
          <w:t xml:space="preserve">to </w:t>
        </w:r>
      </w:ins>
      <w:ins w:id="454" w:author="ERCOT 073123" w:date="2023-07-26T13:40:00Z">
        <w:r w:rsidRPr="008F0F1E">
          <w:rPr>
            <w:rStyle w:val="ui-provider"/>
          </w:rPr>
          <w:t xml:space="preserve">the minimum required SOC over the course of an Operating Hour </w:t>
        </w:r>
      </w:ins>
      <w:ins w:id="455" w:author="ERCOT 073123" w:date="2023-07-27T16:18:00Z">
        <w:r>
          <w:rPr>
            <w:rStyle w:val="ui-provider"/>
          </w:rPr>
          <w:t xml:space="preserve">exceeds the </w:t>
        </w:r>
      </w:ins>
      <w:ins w:id="456" w:author="KCE BRP 080923" w:date="2023-08-08T19:02:00Z">
        <w:r>
          <w:rPr>
            <w:rStyle w:val="ui-provider"/>
          </w:rPr>
          <w:t>greater of</w:t>
        </w:r>
      </w:ins>
      <w:ins w:id="457" w:author="KCE BRP 080923" w:date="2023-08-09T13:29:00Z">
        <w:r>
          <w:rPr>
            <w:rStyle w:val="ui-provider"/>
          </w:rPr>
          <w:t xml:space="preserve"> 2 </w:t>
        </w:r>
      </w:ins>
      <w:ins w:id="458" w:author="KCE BRP 080923" w:date="2023-08-08T19:02:00Z">
        <w:r>
          <w:rPr>
            <w:rStyle w:val="ui-provider"/>
          </w:rPr>
          <w:t xml:space="preserve">MWhh or the </w:t>
        </w:r>
      </w:ins>
      <w:ins w:id="459" w:author="ERCOT 073123" w:date="2023-07-27T16:18:00Z">
        <w:r>
          <w:rPr>
            <w:rStyle w:val="ui-provider"/>
          </w:rPr>
          <w:t>lower</w:t>
        </w:r>
      </w:ins>
      <w:ins w:id="460" w:author="ERCOT 073123" w:date="2023-07-26T13:40:00Z">
        <w:r w:rsidRPr="008F0F1E">
          <w:rPr>
            <w:rStyle w:val="ui-provider"/>
          </w:rPr>
          <w:t xml:space="preserve"> of 8</w:t>
        </w:r>
      </w:ins>
      <w:ins w:id="461" w:author="ERCOT 073123" w:date="2023-07-31T16:55:00Z">
        <w:r>
          <w:rPr>
            <w:rStyle w:val="ui-provider"/>
          </w:rPr>
          <w:t xml:space="preserve"> </w:t>
        </w:r>
      </w:ins>
      <w:ins w:id="462" w:author="ERCOT 073123" w:date="2023-07-26T13:40:00Z">
        <w:r w:rsidRPr="008F0F1E">
          <w:rPr>
            <w:rStyle w:val="ui-provider"/>
          </w:rPr>
          <w:t xml:space="preserve">MWhh or 20% of </w:t>
        </w:r>
      </w:ins>
      <w:ins w:id="463" w:author="ERCOT 073123" w:date="2023-07-27T16:16:00Z">
        <w:r>
          <w:rPr>
            <w:rStyle w:val="ui-provider"/>
          </w:rPr>
          <w:t xml:space="preserve">the </w:t>
        </w:r>
      </w:ins>
      <w:ins w:id="464" w:author="ERCOT 073123" w:date="2023-07-26T13:40:00Z">
        <w:r w:rsidRPr="008F0F1E">
          <w:rPr>
            <w:rStyle w:val="ui-provider"/>
          </w:rPr>
          <w:t xml:space="preserve">integrated SOC requirement for the hour </w:t>
        </w:r>
      </w:ins>
      <w:ins w:id="465" w:author="ERCOT 073123" w:date="2023-07-27T10:58:00Z">
        <w:r>
          <w:rPr>
            <w:rStyle w:val="ui-provider"/>
          </w:rPr>
          <w:t>or</w:t>
        </w:r>
      </w:ins>
      <w:ins w:id="466" w:author="ERCOT 073123" w:date="2023-07-26T13:40:00Z">
        <w:r w:rsidRPr="008F0F1E">
          <w:rPr>
            <w:rStyle w:val="ui-provider"/>
          </w:rPr>
          <w:t xml:space="preserve"> the integrated excess in comparison to the maximum required SOC </w:t>
        </w:r>
      </w:ins>
      <w:ins w:id="467" w:author="ERCOT 073123" w:date="2023-07-27T16:18:00Z">
        <w:r>
          <w:rPr>
            <w:rStyle w:val="ui-provider"/>
          </w:rPr>
          <w:t xml:space="preserve">exceeds the </w:t>
        </w:r>
      </w:ins>
      <w:ins w:id="468" w:author="KCE BRP 080923" w:date="2023-08-08T19:02:00Z">
        <w:r>
          <w:rPr>
            <w:rStyle w:val="ui-provider"/>
          </w:rPr>
          <w:t>greater of</w:t>
        </w:r>
      </w:ins>
      <w:ins w:id="469" w:author="KCE BRP 080923" w:date="2023-08-09T13:29:00Z">
        <w:r>
          <w:rPr>
            <w:rStyle w:val="ui-provider"/>
          </w:rPr>
          <w:t xml:space="preserve"> 2 </w:t>
        </w:r>
      </w:ins>
      <w:ins w:id="470" w:author="KCE BRP 080923" w:date="2023-08-08T19:02:00Z">
        <w:r>
          <w:rPr>
            <w:rStyle w:val="ui-provider"/>
          </w:rPr>
          <w:t xml:space="preserve">MWhh or the </w:t>
        </w:r>
      </w:ins>
      <w:ins w:id="471" w:author="ERCOT 073123" w:date="2023-07-27T16:18:00Z">
        <w:r>
          <w:rPr>
            <w:rStyle w:val="ui-provider"/>
          </w:rPr>
          <w:t>lower</w:t>
        </w:r>
      </w:ins>
      <w:ins w:id="472" w:author="ERCOT 073123" w:date="2023-07-26T13:40:00Z">
        <w:r w:rsidRPr="008F0F1E">
          <w:rPr>
            <w:rStyle w:val="ui-provider"/>
          </w:rPr>
          <w:t xml:space="preserve"> of 8 MW</w:t>
        </w:r>
      </w:ins>
      <w:ins w:id="473" w:author="ERCOT 073123" w:date="2023-07-31T16:29:00Z">
        <w:r>
          <w:rPr>
            <w:rStyle w:val="ui-provider"/>
          </w:rPr>
          <w:t>h</w:t>
        </w:r>
      </w:ins>
      <w:ins w:id="474" w:author="ERCOT 073123" w:date="2023-07-26T13:40:00Z">
        <w:r w:rsidRPr="008F0F1E">
          <w:rPr>
            <w:rStyle w:val="ui-provider"/>
          </w:rPr>
          <w:t xml:space="preserve">h or 20% of </w:t>
        </w:r>
      </w:ins>
      <w:ins w:id="475" w:author="ERCOT 073123" w:date="2023-07-27T16:18:00Z">
        <w:r>
          <w:rPr>
            <w:rStyle w:val="ui-provider"/>
          </w:rPr>
          <w:t xml:space="preserve">the </w:t>
        </w:r>
      </w:ins>
      <w:ins w:id="476" w:author="ERCOT 073123" w:date="2023-07-26T13:40:00Z">
        <w:r w:rsidRPr="008F0F1E">
          <w:rPr>
            <w:rStyle w:val="ui-provider"/>
          </w:rPr>
          <w:t>integrated SOC requirement for the hour</w:t>
        </w:r>
      </w:ins>
      <w:ins w:id="477" w:author="ERCOT" w:date="2023-06-20T15:17:00Z">
        <w:r w:rsidRPr="00F06E8E">
          <w:rPr>
            <w:rStyle w:val="ui-provider"/>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61C8B37B" w14:textId="77777777" w:rsidTr="00B90C21">
        <w:trPr>
          <w:ins w:id="478" w:author="KCE BRP 080923" w:date="2023-08-09T13:23: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5D8EFBA7" w14:textId="2F2B0344" w:rsidR="00180F9F" w:rsidRPr="00F06E8E" w:rsidRDefault="00180F9F" w:rsidP="00B90C21">
            <w:pPr>
              <w:spacing w:before="120" w:after="240"/>
              <w:rPr>
                <w:ins w:id="479" w:author="KCE BRP 080923" w:date="2023-08-09T13:23:00Z"/>
                <w:b/>
                <w:i/>
                <w:szCs w:val="20"/>
              </w:rPr>
            </w:pPr>
            <w:ins w:id="480" w:author="KCE BRP 080923" w:date="2023-08-09T13:23:00Z">
              <w:r w:rsidRPr="00F06E8E">
                <w:rPr>
                  <w:b/>
                  <w:i/>
                  <w:szCs w:val="20"/>
                </w:rPr>
                <w:t>[NPRR1</w:t>
              </w:r>
            </w:ins>
            <w:ins w:id="481" w:author="KCE BRP 080923" w:date="2023-08-09T13:24:00Z">
              <w:r>
                <w:rPr>
                  <w:b/>
                  <w:i/>
                  <w:szCs w:val="20"/>
                </w:rPr>
                <w:t>186</w:t>
              </w:r>
            </w:ins>
            <w:ins w:id="482" w:author="KCE BRP 080923" w:date="2023-08-09T13:23:00Z">
              <w:r w:rsidRPr="00F06E8E">
                <w:rPr>
                  <w:b/>
                  <w:i/>
                  <w:szCs w:val="20"/>
                </w:rPr>
                <w:t>:  Replace paragraph (</w:t>
              </w:r>
            </w:ins>
            <w:ins w:id="483" w:author="KCE BRP 080923" w:date="2023-08-09T13:24:00Z">
              <w:r>
                <w:rPr>
                  <w:b/>
                  <w:i/>
                  <w:szCs w:val="20"/>
                </w:rPr>
                <w:t>4</w:t>
              </w:r>
            </w:ins>
            <w:ins w:id="484" w:author="KCE BRP 080923" w:date="2023-08-09T13:23:00Z">
              <w:r w:rsidRPr="00F06E8E">
                <w:rPr>
                  <w:b/>
                  <w:i/>
                  <w:szCs w:val="20"/>
                </w:rPr>
                <w:t>) above with th</w:t>
              </w:r>
            </w:ins>
            <w:ins w:id="485" w:author="KCE BRP 080923" w:date="2023-08-09T13:27:00Z">
              <w:r>
                <w:rPr>
                  <w:b/>
                  <w:i/>
                  <w:szCs w:val="20"/>
                </w:rPr>
                <w:t xml:space="preserve">e following </w:t>
              </w:r>
            </w:ins>
            <w:ins w:id="486" w:author="KCE BRP 080923" w:date="2023-08-09T13:32:00Z">
              <w:del w:id="487" w:author="ERCOT Market Rules" w:date="2023-08-22T12:21:00Z">
                <w:r w:rsidDel="00D3534F">
                  <w:rPr>
                    <w:b/>
                    <w:i/>
                    <w:szCs w:val="20"/>
                  </w:rPr>
                  <w:delText xml:space="preserve">upon </w:delText>
                </w:r>
              </w:del>
            </w:ins>
            <w:ins w:id="488" w:author="KCE BRP 080923" w:date="2023-08-09T14:41:00Z">
              <w:del w:id="489" w:author="ERCOT Market Rules" w:date="2023-08-22T12:21:00Z">
                <w:r w:rsidDel="00D3534F">
                  <w:rPr>
                    <w:b/>
                    <w:i/>
                    <w:szCs w:val="20"/>
                  </w:rPr>
                  <w:delText xml:space="preserve">Phase 2 </w:delText>
                </w:r>
              </w:del>
            </w:ins>
            <w:ins w:id="490" w:author="KCE BRP 080923" w:date="2023-08-09T13:32:00Z">
              <w:del w:id="491" w:author="ERCOT Market Rules" w:date="2023-08-22T12:21:00Z">
                <w:r w:rsidDel="00D3534F">
                  <w:rPr>
                    <w:b/>
                    <w:i/>
                    <w:szCs w:val="20"/>
                  </w:rPr>
                  <w:delText xml:space="preserve">system implementation but </w:delText>
                </w:r>
              </w:del>
              <w:r>
                <w:rPr>
                  <w:b/>
                  <w:i/>
                  <w:szCs w:val="20"/>
                </w:rPr>
                <w:t xml:space="preserve">no earlier than </w:t>
              </w:r>
            </w:ins>
            <w:ins w:id="492" w:author="KCE BRP 080923" w:date="2023-08-09T13:40:00Z">
              <w:r>
                <w:rPr>
                  <w:b/>
                  <w:i/>
                  <w:szCs w:val="20"/>
                </w:rPr>
                <w:t xml:space="preserve">three months after </w:t>
              </w:r>
            </w:ins>
            <w:ins w:id="493" w:author="ERCOT Market Rules" w:date="2023-08-22T12:23:00Z">
              <w:r w:rsidR="00D3534F">
                <w:rPr>
                  <w:b/>
                  <w:i/>
                  <w:szCs w:val="20"/>
                </w:rPr>
                <w:t>system</w:t>
              </w:r>
            </w:ins>
            <w:ins w:id="494" w:author="KCE BRP 080923" w:date="2023-08-09T13:40:00Z">
              <w:del w:id="495" w:author="ERCOT Market Rules" w:date="2023-08-22T12:23:00Z">
                <w:r w:rsidDel="00D3534F">
                  <w:rPr>
                    <w:b/>
                    <w:i/>
                    <w:szCs w:val="20"/>
                  </w:rPr>
                  <w:delText>Phase 1</w:delText>
                </w:r>
              </w:del>
              <w:r>
                <w:rPr>
                  <w:b/>
                  <w:i/>
                  <w:szCs w:val="20"/>
                </w:rPr>
                <w:t xml:space="preserve"> implementation</w:t>
              </w:r>
            </w:ins>
            <w:ins w:id="496" w:author="ERCOT Market Rules" w:date="2023-08-22T12:23:00Z">
              <w:r w:rsidR="00D3534F">
                <w:rPr>
                  <w:b/>
                  <w:i/>
                  <w:szCs w:val="20"/>
                </w:rPr>
                <w:t xml:space="preserve"> of NPRR1186</w:t>
              </w:r>
            </w:ins>
            <w:ins w:id="497" w:author="KCE BRP 080923" w:date="2023-08-09T13:23:00Z">
              <w:r w:rsidRPr="00F06E8E">
                <w:rPr>
                  <w:b/>
                  <w:i/>
                  <w:szCs w:val="20"/>
                </w:rPr>
                <w:t>:]</w:t>
              </w:r>
            </w:ins>
          </w:p>
          <w:p w14:paraId="515916B3" w14:textId="77777777" w:rsidR="00180F9F" w:rsidRPr="00E90462" w:rsidRDefault="00180F9F" w:rsidP="00B90C21">
            <w:pPr>
              <w:pStyle w:val="BodyTextNumbered"/>
              <w:rPr>
                <w:ins w:id="498" w:author="KCE BRP 080923" w:date="2023-08-09T13:23:00Z"/>
              </w:rPr>
            </w:pPr>
            <w:ins w:id="499" w:author="KCE BRP 080923" w:date="2023-08-09T13:24:00Z">
              <w:r w:rsidRPr="00F06E8E">
                <w:t>(4)</w:t>
              </w:r>
              <w:r w:rsidRPr="00F06E8E">
                <w:tab/>
                <w:t>A QSE shall manage the State of Charge (SOC) for each Energy Storage Resource (ESR) that it represents to ensure that the ESR is continuously capable of complying with its SOC requirement</w:t>
              </w:r>
              <w:r w:rsidRPr="00004A60">
                <w:t>s</w:t>
              </w:r>
              <w:r>
                <w:t xml:space="preserve"> in (a) and (b) below</w:t>
              </w:r>
              <w:r w:rsidRPr="00F06E8E">
                <w:t>.</w:t>
              </w:r>
              <w:r w:rsidRPr="00F06E8E">
                <w:rPr>
                  <w:rStyle w:val="ui-provider"/>
                </w:rPr>
                <w:t xml:space="preserve">  ERCOT shall report any identified instances of non-compliance to the</w:t>
              </w:r>
              <w:r>
                <w:rPr>
                  <w:rStyle w:val="ui-provider"/>
                </w:rPr>
                <w:t xml:space="preserve"> </w:t>
              </w:r>
              <w:r w:rsidRPr="00E90462">
                <w:rPr>
                  <w:rStyle w:val="ui-provider"/>
                </w:rPr>
                <w:t>Reliability Monitor</w:t>
              </w:r>
              <w:r w:rsidRPr="00F06E8E">
                <w:rPr>
                  <w:rStyle w:val="ui-provider"/>
                </w:rPr>
                <w:t xml:space="preserve"> for review</w:t>
              </w:r>
              <w:r>
                <w:rPr>
                  <w:rStyle w:val="ui-provider"/>
                </w:rPr>
                <w:t xml:space="preserve"> </w:t>
              </w:r>
              <w:r w:rsidRPr="008F0F1E">
                <w:rPr>
                  <w:rStyle w:val="ui-provider"/>
                </w:rPr>
                <w:t xml:space="preserve">where the integrated shortfall in comparison </w:t>
              </w:r>
              <w:r>
                <w:rPr>
                  <w:rStyle w:val="ui-provider"/>
                </w:rPr>
                <w:t xml:space="preserve">to </w:t>
              </w:r>
              <w:r w:rsidRPr="008F0F1E">
                <w:rPr>
                  <w:rStyle w:val="ui-provider"/>
                </w:rPr>
                <w:t xml:space="preserve">the minimum required SOC over the course of an Operating Hour </w:t>
              </w:r>
              <w:r>
                <w:rPr>
                  <w:rStyle w:val="ui-provider"/>
                </w:rPr>
                <w:t>exceeds the greater of 2 MWhh or the lower</w:t>
              </w:r>
              <w:r w:rsidRPr="008F0F1E">
                <w:rPr>
                  <w:rStyle w:val="ui-provider"/>
                </w:rPr>
                <w:t xml:space="preserve"> of 8</w:t>
              </w:r>
              <w:r>
                <w:rPr>
                  <w:rStyle w:val="ui-provider"/>
                </w:rPr>
                <w:t xml:space="preserve"> </w:t>
              </w:r>
              <w:r w:rsidRPr="008F0F1E">
                <w:rPr>
                  <w:rStyle w:val="ui-provider"/>
                </w:rPr>
                <w:t xml:space="preserve">MWhh or 20% of </w:t>
              </w:r>
              <w:r>
                <w:rPr>
                  <w:rStyle w:val="ui-provider"/>
                </w:rPr>
                <w:t xml:space="preserve">the </w:t>
              </w:r>
              <w:r w:rsidRPr="008F0F1E">
                <w:rPr>
                  <w:rStyle w:val="ui-provider"/>
                </w:rPr>
                <w:t xml:space="preserve">integrated SOC requirement for the hour </w:t>
              </w:r>
              <w:r>
                <w:rPr>
                  <w:rStyle w:val="ui-provider"/>
                </w:rPr>
                <w:t>or</w:t>
              </w:r>
              <w:r w:rsidRPr="008F0F1E">
                <w:rPr>
                  <w:rStyle w:val="ui-provider"/>
                </w:rPr>
                <w:t xml:space="preserve"> the integrated excess in comparison to the maximum required SOC </w:t>
              </w:r>
              <w:r>
                <w:rPr>
                  <w:rStyle w:val="ui-provider"/>
                </w:rPr>
                <w:t>exceeds the greater of 2 MWhh or the lower</w:t>
              </w:r>
              <w:r w:rsidRPr="008F0F1E">
                <w:rPr>
                  <w:rStyle w:val="ui-provider"/>
                </w:rPr>
                <w:t xml:space="preserve"> of 8 MW</w:t>
              </w:r>
              <w:r>
                <w:rPr>
                  <w:rStyle w:val="ui-provider"/>
                </w:rPr>
                <w:t>h</w:t>
              </w:r>
              <w:r w:rsidRPr="008F0F1E">
                <w:rPr>
                  <w:rStyle w:val="ui-provider"/>
                </w:rPr>
                <w:t xml:space="preserve">h or 20% of </w:t>
              </w:r>
              <w:r>
                <w:rPr>
                  <w:rStyle w:val="ui-provider"/>
                </w:rPr>
                <w:t xml:space="preserve">the </w:t>
              </w:r>
              <w:r w:rsidRPr="008F0F1E">
                <w:rPr>
                  <w:rStyle w:val="ui-provider"/>
                </w:rPr>
                <w:t>integrated SOC requirement for the hour</w:t>
              </w:r>
              <w:r w:rsidRPr="00F06E8E">
                <w:rPr>
                  <w:rStyle w:val="ui-provider"/>
                </w:rPr>
                <w:t>.</w:t>
              </w:r>
            </w:ins>
          </w:p>
        </w:tc>
      </w:tr>
    </w:tbl>
    <w:p w14:paraId="6B9A6972" w14:textId="77777777" w:rsidR="00180F9F" w:rsidRDefault="00180F9F" w:rsidP="00180F9F">
      <w:pPr>
        <w:pStyle w:val="BodyTextNumbered"/>
        <w:spacing w:before="240"/>
        <w:ind w:left="1440"/>
        <w:rPr>
          <w:rStyle w:val="ui-provider"/>
        </w:rPr>
      </w:pPr>
      <w:ins w:id="500" w:author="ERCOT 071223" w:date="2023-07-12T17:02:00Z">
        <w:r>
          <w:rPr>
            <w:rStyle w:val="ui-provider"/>
          </w:rPr>
          <w:t>(a)</w:t>
        </w:r>
        <w:r>
          <w:rPr>
            <w:rStyle w:val="ui-provider"/>
          </w:rPr>
          <w:tab/>
          <w:t xml:space="preserve">Telemetered SOC </w:t>
        </w:r>
        <w:r w:rsidRPr="00F06E8E">
          <w:rPr>
            <w:rStyle w:val="ui-provider"/>
          </w:rPr>
          <w:t xml:space="preserve">at any time within the hour </w:t>
        </w:r>
        <w:r>
          <w:rPr>
            <w:rStyle w:val="ui-provider"/>
          </w:rPr>
          <w:t>must be greater than or equal to:</w:t>
        </w:r>
      </w:ins>
    </w:p>
    <w:p w14:paraId="1DCC2C9B" w14:textId="77777777" w:rsidR="00180F9F" w:rsidRDefault="00180F9F" w:rsidP="00180F9F">
      <w:pPr>
        <w:pStyle w:val="BodyTextNumbered"/>
        <w:ind w:left="2160"/>
        <w:rPr>
          <w:ins w:id="501" w:author="ERCOT 071223" w:date="2023-07-12T17:02:00Z"/>
          <w:rStyle w:val="ui-provider"/>
        </w:rPr>
      </w:pPr>
      <w:ins w:id="502" w:author="ERCOT 071223" w:date="2023-07-12T17:02:00Z">
        <w:r w:rsidRPr="00335721">
          <w:rPr>
            <w:rStyle w:val="ui-provider"/>
          </w:rPr>
          <w:t>(i)</w:t>
        </w:r>
        <w:r w:rsidRPr="00335721">
          <w:rPr>
            <w:rStyle w:val="ui-provider"/>
          </w:rPr>
          <w:tab/>
        </w:r>
        <w:r>
          <w:rPr>
            <w:rStyle w:val="ui-provider"/>
          </w:rPr>
          <w:t xml:space="preserve">The </w:t>
        </w:r>
        <w:r w:rsidRPr="00F06E8E">
          <w:rPr>
            <w:rStyle w:val="ui-provider"/>
          </w:rPr>
          <w:t xml:space="preserve">Minimum SOC (MinSOC) </w:t>
        </w:r>
      </w:ins>
      <w:ins w:id="503" w:author="ERCOT 073123" w:date="2023-07-27T14:31:00Z">
        <w:r>
          <w:rPr>
            <w:rStyle w:val="ui-provider"/>
          </w:rPr>
          <w:t xml:space="preserve">that </w:t>
        </w:r>
      </w:ins>
      <w:ins w:id="504" w:author="ERCOT 071223" w:date="2023-07-12T17:02:00Z">
        <w:r w:rsidRPr="00F06E8E">
          <w:rPr>
            <w:rStyle w:val="ui-provider"/>
          </w:rPr>
          <w:t>the ESR is telemetering</w:t>
        </w:r>
        <w:r>
          <w:rPr>
            <w:rStyle w:val="ui-provider"/>
          </w:rPr>
          <w:t xml:space="preserve">; </w:t>
        </w:r>
      </w:ins>
    </w:p>
    <w:p w14:paraId="3CD80941" w14:textId="77777777" w:rsidR="00180F9F" w:rsidRPr="00F06E8E" w:rsidRDefault="00180F9F" w:rsidP="00180F9F">
      <w:pPr>
        <w:pStyle w:val="BodyTextNumbered"/>
        <w:ind w:left="2160"/>
        <w:rPr>
          <w:ins w:id="505" w:author="ERCOT 071223" w:date="2023-07-12T17:02:00Z"/>
          <w:rStyle w:val="ui-provider"/>
        </w:rPr>
      </w:pPr>
      <w:ins w:id="506" w:author="ERCOT 071223" w:date="2023-07-12T17:02:00Z">
        <w:r>
          <w:rPr>
            <w:rStyle w:val="ui-provider"/>
          </w:rPr>
          <w:t>(ii)</w:t>
        </w:r>
        <w:r>
          <w:rPr>
            <w:rStyle w:val="ui-provider"/>
          </w:rPr>
          <w:tab/>
        </w:r>
        <w:proofErr w:type="gramStart"/>
        <w:r>
          <w:rPr>
            <w:rStyle w:val="ui-provider"/>
          </w:rPr>
          <w:t>Plus</w:t>
        </w:r>
        <w:proofErr w:type="gramEnd"/>
        <w:r>
          <w:rPr>
            <w:rStyle w:val="ui-provider"/>
          </w:rPr>
          <w:t xml:space="preserve"> the s</w:t>
        </w:r>
        <w:r w:rsidRPr="00F06E8E">
          <w:rPr>
            <w:rStyle w:val="ui-provider"/>
          </w:rPr>
          <w:t xml:space="preserve">um of </w:t>
        </w:r>
        <w:r>
          <w:rPr>
            <w:rStyle w:val="ui-provider"/>
          </w:rPr>
          <w:t xml:space="preserve">the </w:t>
        </w:r>
        <w:r w:rsidRPr="00F06E8E">
          <w:rPr>
            <w:rStyle w:val="ui-provider"/>
          </w:rPr>
          <w:t>individual SOC require</w:t>
        </w:r>
        <w:r>
          <w:rPr>
            <w:rStyle w:val="ui-provider"/>
          </w:rPr>
          <w:t>d</w:t>
        </w:r>
        <w:r w:rsidRPr="00F06E8E">
          <w:rPr>
            <w:rStyle w:val="ui-provider"/>
          </w:rPr>
          <w:t xml:space="preserve">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w:t>
        </w:r>
        <w:r>
          <w:rPr>
            <w:rStyle w:val="ui-provider"/>
          </w:rPr>
          <w:lastRenderedPageBreak/>
          <w:t xml:space="preserve">(Non-Spin), Responsive Reserve (RRS), or Regulation Up Service (Reg-Up)) </w:t>
        </w:r>
        <w:r w:rsidRPr="00F06E8E">
          <w:rPr>
            <w:rStyle w:val="ui-provider"/>
          </w:rPr>
          <w:t>the ESR is carrying at that time</w:t>
        </w:r>
        <w:r>
          <w:rPr>
            <w:rStyle w:val="ui-provider"/>
          </w:rPr>
          <w:t>;</w:t>
        </w:r>
      </w:ins>
    </w:p>
    <w:p w14:paraId="46E7DF60" w14:textId="77777777" w:rsidR="00180F9F" w:rsidRDefault="00180F9F" w:rsidP="00180F9F">
      <w:pPr>
        <w:pStyle w:val="BodyTextNumbered"/>
        <w:ind w:left="2880"/>
        <w:rPr>
          <w:ins w:id="507" w:author="ERCOT 073123" w:date="2023-07-27T11:04:00Z"/>
          <w:rStyle w:val="ui-provider"/>
        </w:rPr>
      </w:pPr>
      <w:ins w:id="508" w:author="ERCOT 071223" w:date="2023-07-12T17:02:00Z">
        <w:r>
          <w:rPr>
            <w:rStyle w:val="ui-provider"/>
          </w:rPr>
          <w:t>(A)</w:t>
        </w:r>
        <w:r>
          <w:rPr>
            <w:rStyle w:val="ui-provider"/>
          </w:rPr>
          <w:tab/>
        </w:r>
        <w:r w:rsidRPr="00F06E8E">
          <w:rPr>
            <w:rStyle w:val="ui-provider"/>
          </w:rPr>
          <w:t xml:space="preserve">The SOC requirement for </w:t>
        </w:r>
        <w:r>
          <w:rPr>
            <w:rStyle w:val="ui-provider"/>
          </w:rPr>
          <w:t>each</w:t>
        </w:r>
        <w:r w:rsidRPr="00F06E8E">
          <w:rPr>
            <w:rStyle w:val="ui-provider"/>
          </w:rPr>
          <w:t xml:space="preserve"> up A</w:t>
        </w:r>
        <w:r>
          <w:rPr>
            <w:rStyle w:val="ui-provider"/>
          </w:rPr>
          <w:t xml:space="preserve">ncillary </w:t>
        </w:r>
        <w:r w:rsidRPr="00F06E8E">
          <w:rPr>
            <w:rStyle w:val="ui-provider"/>
          </w:rPr>
          <w:t>S</w:t>
        </w:r>
        <w:r>
          <w:rPr>
            <w:rStyle w:val="ui-provider"/>
          </w:rPr>
          <w:t>ervice</w:t>
        </w:r>
      </w:ins>
      <w:ins w:id="509" w:author="ERCOT 073123" w:date="2023-07-28T09:44:00Z">
        <w:r>
          <w:rPr>
            <w:rStyle w:val="ui-provider"/>
          </w:rPr>
          <w:t>,</w:t>
        </w:r>
      </w:ins>
      <w:ins w:id="510" w:author="ERCOT 071223" w:date="2023-07-12T17:02:00Z">
        <w:r w:rsidRPr="00F06E8E">
          <w:rPr>
            <w:rStyle w:val="ui-provider"/>
          </w:rPr>
          <w:t xml:space="preserve"> </w:t>
        </w:r>
      </w:ins>
      <w:ins w:id="511" w:author="ERCOT 073123" w:date="2023-07-26T12:34:00Z">
        <w:r>
          <w:rPr>
            <w:rStyle w:val="ui-provider"/>
          </w:rPr>
          <w:t>excluding RRS from Fast Frequency Response (FFR)</w:t>
        </w:r>
      </w:ins>
      <w:ins w:id="512" w:author="ERCOT 073123" w:date="2023-07-31T13:52:00Z">
        <w:r>
          <w:rPr>
            <w:rStyle w:val="ui-provider"/>
          </w:rPr>
          <w:t xml:space="preserve"> and Fast Responding Regulation Service (FRRS)</w:t>
        </w:r>
      </w:ins>
      <w:ins w:id="513" w:author="ERCOT 073123" w:date="2023-07-28T09:44:00Z">
        <w:r>
          <w:rPr>
            <w:rStyle w:val="ui-provider"/>
          </w:rPr>
          <w:t>,</w:t>
        </w:r>
      </w:ins>
      <w:ins w:id="514" w:author="ERCOT 073123" w:date="2023-07-26T12:34:00Z">
        <w:r>
          <w:rPr>
            <w:rStyle w:val="ui-provider"/>
          </w:rPr>
          <w:t xml:space="preserve"> </w:t>
        </w:r>
      </w:ins>
      <w:ins w:id="515" w:author="ERCOT 071223" w:date="2023-07-12T18:57:00Z">
        <w:r w:rsidRPr="00EC42B4">
          <w:rPr>
            <w:rStyle w:val="ui-provider"/>
          </w:rPr>
          <w:t>is equal to the ESR’s Ancillary Service Resource Responsibility multiplied by the remaining time in the Operating Hour, in hours, plus the product of the Ancillary Service Resource Responsibility and the difference between the duration of the Ancillary Service, in hours, and 1 hour.</w:t>
        </w:r>
      </w:ins>
      <w:ins w:id="516" w:author="ERCOT 073123" w:date="2023-07-26T12:34:00Z">
        <w:r>
          <w:rPr>
            <w:rStyle w:val="ui-provider"/>
          </w:rPr>
          <w:t xml:space="preserve"> </w:t>
        </w:r>
      </w:ins>
      <w:ins w:id="517" w:author="ERCOT 073123" w:date="2023-07-26T13:09:00Z">
        <w:r>
          <w:rPr>
            <w:rStyle w:val="ui-provider"/>
          </w:rPr>
          <w:t>The SOC requirement for</w:t>
        </w:r>
      </w:ins>
      <w:ins w:id="518" w:author="ERCOT 073123" w:date="2023-07-28T09:44:00Z">
        <w:r>
          <w:rPr>
            <w:rStyle w:val="ui-provider"/>
          </w:rPr>
          <w:t xml:space="preserve"> an ESR providing</w:t>
        </w:r>
      </w:ins>
      <w:ins w:id="519" w:author="ERCOT 073123" w:date="2023-07-26T13:09:00Z">
        <w:r>
          <w:rPr>
            <w:rStyle w:val="ui-provider"/>
          </w:rPr>
          <w:t xml:space="preserve"> RRS from FFR is equal to </w:t>
        </w:r>
      </w:ins>
      <w:ins w:id="520" w:author="ERCOT 073123" w:date="2023-07-28T09:44:00Z">
        <w:r>
          <w:rPr>
            <w:rStyle w:val="ui-provider"/>
          </w:rPr>
          <w:t xml:space="preserve">the </w:t>
        </w:r>
      </w:ins>
      <w:ins w:id="521" w:author="ERCOT 073123" w:date="2023-07-26T13:09:00Z">
        <w:r>
          <w:rPr>
            <w:rStyle w:val="ui-provider"/>
          </w:rPr>
          <w:t xml:space="preserve">ESR’s Ancillary Service Resource Responsibility for FFR multiplied by 0.25 hours. </w:t>
        </w:r>
      </w:ins>
      <w:ins w:id="522" w:author="ERCOT 073123" w:date="2023-07-27T11:04:00Z">
        <w:r>
          <w:rPr>
            <w:rStyle w:val="ui-provider"/>
          </w:rPr>
          <w:t xml:space="preserve"> </w:t>
        </w:r>
      </w:ins>
      <w:ins w:id="523" w:author="ERCOT 073123" w:date="2023-07-26T13:09:00Z">
        <w:r>
          <w:rPr>
            <w:rStyle w:val="ui-provider"/>
          </w:rPr>
          <w:t>If FFR is deployed</w:t>
        </w:r>
      </w:ins>
      <w:ins w:id="524" w:author="ERCOT 073123" w:date="2023-07-28T09:44:00Z">
        <w:r>
          <w:rPr>
            <w:rStyle w:val="ui-provider"/>
          </w:rPr>
          <w:t>,</w:t>
        </w:r>
      </w:ins>
      <w:ins w:id="525" w:author="ERCOT 073123" w:date="2023-07-26T16:26:00Z">
        <w:r>
          <w:rPr>
            <w:rStyle w:val="ui-provider"/>
          </w:rPr>
          <w:t xml:space="preserve"> a</w:t>
        </w:r>
      </w:ins>
      <w:ins w:id="526" w:author="ERCOT 073123" w:date="2023-07-28T09:44:00Z">
        <w:r>
          <w:rPr>
            <w:rStyle w:val="ui-provider"/>
          </w:rPr>
          <w:t>n</w:t>
        </w:r>
      </w:ins>
      <w:ins w:id="527" w:author="ERCOT 073123" w:date="2023-07-26T16:26:00Z">
        <w:r>
          <w:rPr>
            <w:rStyle w:val="ui-provider"/>
          </w:rPr>
          <w:t xml:space="preserve"> </w:t>
        </w:r>
      </w:ins>
      <w:ins w:id="528" w:author="ERCOT 073123" w:date="2023-07-26T16:31:00Z">
        <w:r>
          <w:rPr>
            <w:rStyle w:val="ui-provider"/>
          </w:rPr>
          <w:t xml:space="preserve">SOC </w:t>
        </w:r>
      </w:ins>
      <w:ins w:id="529" w:author="ERCOT 073123" w:date="2023-07-26T16:27:00Z">
        <w:r>
          <w:rPr>
            <w:rStyle w:val="ui-provider"/>
          </w:rPr>
          <w:t>credit</w:t>
        </w:r>
      </w:ins>
      <w:ins w:id="530" w:author="ERCOT 073123" w:date="2023-07-26T16:26:00Z">
        <w:r>
          <w:rPr>
            <w:rStyle w:val="ui-provider"/>
          </w:rPr>
          <w:t xml:space="preserve"> will be given</w:t>
        </w:r>
      </w:ins>
      <w:ins w:id="531" w:author="ERCOT 073123" w:date="2023-07-26T16:31:00Z">
        <w:r>
          <w:rPr>
            <w:rStyle w:val="ui-provider"/>
          </w:rPr>
          <w:t xml:space="preserve"> such that</w:t>
        </w:r>
      </w:ins>
      <w:ins w:id="532" w:author="ERCOT 073123" w:date="2023-07-27T11:04:00Z">
        <w:r>
          <w:rPr>
            <w:rStyle w:val="ui-provider"/>
          </w:rPr>
          <w:t>:</w:t>
        </w:r>
      </w:ins>
    </w:p>
    <w:p w14:paraId="48713AC5" w14:textId="77777777" w:rsidR="00180F9F" w:rsidRDefault="00180F9F" w:rsidP="00180F9F">
      <w:pPr>
        <w:pStyle w:val="BodyTextNumbered"/>
        <w:ind w:left="3600"/>
        <w:rPr>
          <w:ins w:id="533" w:author="ERCOT 073123" w:date="2023-07-27T11:05:00Z"/>
          <w:rStyle w:val="ui-provider"/>
        </w:rPr>
      </w:pPr>
      <w:ins w:id="534" w:author="ERCOT 073123" w:date="2023-07-26T13:09:00Z">
        <w:r>
          <w:rPr>
            <w:rStyle w:val="ui-provider"/>
          </w:rPr>
          <w:t>(</w:t>
        </w:r>
      </w:ins>
      <w:ins w:id="535" w:author="ERCOT 073123" w:date="2023-07-27T11:05:00Z">
        <w:r>
          <w:rPr>
            <w:rStyle w:val="ui-provider"/>
          </w:rPr>
          <w:t>1</w:t>
        </w:r>
      </w:ins>
      <w:ins w:id="536" w:author="ERCOT 073123" w:date="2023-07-26T13:09:00Z">
        <w:r>
          <w:rPr>
            <w:rStyle w:val="ui-provider"/>
          </w:rPr>
          <w:t>)</w:t>
        </w:r>
      </w:ins>
      <w:ins w:id="537" w:author="ERCOT 073123" w:date="2023-07-27T11:05:00Z">
        <w:r>
          <w:rPr>
            <w:rStyle w:val="ui-provider"/>
          </w:rPr>
          <w:tab/>
          <w:t>Unti</w:t>
        </w:r>
      </w:ins>
      <w:ins w:id="538" w:author="ERCOT 073123" w:date="2023-07-26T13:09:00Z">
        <w:r>
          <w:rPr>
            <w:rStyle w:val="ui-provider"/>
          </w:rPr>
          <w:t xml:space="preserve">l FFR is recalled, the SOC </w:t>
        </w:r>
      </w:ins>
      <w:ins w:id="539" w:author="ERCOT 073123" w:date="2023-07-26T16:26:00Z">
        <w:r>
          <w:rPr>
            <w:rStyle w:val="ui-provider"/>
          </w:rPr>
          <w:t xml:space="preserve">credit </w:t>
        </w:r>
      </w:ins>
      <w:ins w:id="540" w:author="ERCOT 073123" w:date="2023-07-26T13:09:00Z">
        <w:r>
          <w:rPr>
            <w:rStyle w:val="ui-provider"/>
          </w:rPr>
          <w:t xml:space="preserve">is equal to </w:t>
        </w:r>
      </w:ins>
      <w:ins w:id="541" w:author="ERCOT 073123" w:date="2023-07-28T09:44:00Z">
        <w:r>
          <w:rPr>
            <w:rStyle w:val="ui-provider"/>
          </w:rPr>
          <w:t>the ESR’s</w:t>
        </w:r>
      </w:ins>
      <w:ins w:id="542" w:author="ERCOT 073123" w:date="2023-07-28T09:45:00Z">
        <w:r>
          <w:rPr>
            <w:rStyle w:val="ui-provider"/>
          </w:rPr>
          <w:t xml:space="preserve"> </w:t>
        </w:r>
      </w:ins>
      <w:ins w:id="543" w:author="ERCOT 073123" w:date="2023-07-26T13:09:00Z">
        <w:r>
          <w:rPr>
            <w:rStyle w:val="ui-provider"/>
          </w:rPr>
          <w:t xml:space="preserve">Ancillary Service Resource Responsibility for FFR </w:t>
        </w:r>
      </w:ins>
      <w:ins w:id="544" w:author="ERCOT 073123" w:date="2023-07-26T16:02:00Z">
        <w:r>
          <w:rPr>
            <w:rStyle w:val="ui-provider"/>
          </w:rPr>
          <w:t xml:space="preserve">at </w:t>
        </w:r>
      </w:ins>
      <w:ins w:id="545" w:author="ERCOT 073123" w:date="2023-07-28T09:45:00Z">
        <w:r>
          <w:rPr>
            <w:rStyle w:val="ui-provider"/>
          </w:rPr>
          <w:t xml:space="preserve">the </w:t>
        </w:r>
      </w:ins>
      <w:ins w:id="546" w:author="ERCOT 073123" w:date="2023-07-26T16:02:00Z">
        <w:r>
          <w:rPr>
            <w:rStyle w:val="ui-provider"/>
          </w:rPr>
          <w:t xml:space="preserve">time of deployment </w:t>
        </w:r>
      </w:ins>
      <w:ins w:id="547" w:author="ERCOT 073123" w:date="2023-07-26T13:09:00Z">
        <w:r>
          <w:rPr>
            <w:rStyle w:val="ui-provider"/>
          </w:rPr>
          <w:t xml:space="preserve">multiplied by </w:t>
        </w:r>
      </w:ins>
      <w:ins w:id="548" w:author="ERCOT 073123" w:date="2023-07-28T09:45:00Z">
        <w:r>
          <w:rPr>
            <w:rStyle w:val="ui-provider"/>
          </w:rPr>
          <w:t xml:space="preserve">the lower </w:t>
        </w:r>
      </w:ins>
      <w:ins w:id="549" w:author="ERCOT 073123" w:date="2023-07-26T16:27:00Z">
        <w:r>
          <w:rPr>
            <w:rStyle w:val="ui-provider"/>
          </w:rPr>
          <w:t xml:space="preserve">of </w:t>
        </w:r>
      </w:ins>
      <w:ins w:id="550" w:author="ERCOT 073123" w:date="2023-07-28T09:45:00Z">
        <w:r>
          <w:rPr>
            <w:rStyle w:val="ui-provider"/>
          </w:rPr>
          <w:t xml:space="preserve">the </w:t>
        </w:r>
      </w:ins>
      <w:ins w:id="551" w:author="ERCOT 073123" w:date="2023-07-26T13:09:00Z">
        <w:r>
          <w:rPr>
            <w:rStyle w:val="ui-provider"/>
          </w:rPr>
          <w:t xml:space="preserve">elapsed time since </w:t>
        </w:r>
      </w:ins>
      <w:ins w:id="552" w:author="ERCOT 073123" w:date="2023-07-28T09:45:00Z">
        <w:r>
          <w:rPr>
            <w:rStyle w:val="ui-provider"/>
          </w:rPr>
          <w:t xml:space="preserve">the beginning </w:t>
        </w:r>
      </w:ins>
      <w:ins w:id="553" w:author="ERCOT 073123" w:date="2023-07-26T13:09:00Z">
        <w:r>
          <w:rPr>
            <w:rStyle w:val="ui-provider"/>
          </w:rPr>
          <w:t xml:space="preserve">of </w:t>
        </w:r>
      </w:ins>
      <w:ins w:id="554" w:author="ERCOT 073123" w:date="2023-07-28T09:45:00Z">
        <w:r>
          <w:rPr>
            <w:rStyle w:val="ui-provider"/>
          </w:rPr>
          <w:t xml:space="preserve">the </w:t>
        </w:r>
      </w:ins>
      <w:ins w:id="555" w:author="ERCOT 073123" w:date="2023-07-26T13:09:00Z">
        <w:r>
          <w:rPr>
            <w:rStyle w:val="ui-provider"/>
          </w:rPr>
          <w:t>deployment</w:t>
        </w:r>
      </w:ins>
      <w:ins w:id="556" w:author="ERCOT 073123" w:date="2023-07-26T16:09:00Z">
        <w:r>
          <w:rPr>
            <w:rStyle w:val="ui-provider"/>
          </w:rPr>
          <w:t xml:space="preserve"> and </w:t>
        </w:r>
      </w:ins>
      <w:ins w:id="557" w:author="ERCOT 073123" w:date="2023-07-26T16:27:00Z">
        <w:r>
          <w:rPr>
            <w:rStyle w:val="ui-provider"/>
          </w:rPr>
          <w:t>0.25 hours</w:t>
        </w:r>
      </w:ins>
      <w:ins w:id="558" w:author="ERCOT 073123" w:date="2023-07-26T13:09:00Z">
        <w:r>
          <w:rPr>
            <w:rStyle w:val="ui-provider"/>
          </w:rPr>
          <w:t>;</w:t>
        </w:r>
      </w:ins>
    </w:p>
    <w:p w14:paraId="3AE869B0" w14:textId="77777777" w:rsidR="00180F9F" w:rsidRDefault="00180F9F" w:rsidP="00180F9F">
      <w:pPr>
        <w:pStyle w:val="BodyTextNumbered"/>
        <w:ind w:left="3600"/>
        <w:rPr>
          <w:ins w:id="559" w:author="ERCOT 073123" w:date="2023-07-27T11:05:00Z"/>
          <w:rStyle w:val="ui-provider"/>
        </w:rPr>
      </w:pPr>
      <w:ins w:id="560" w:author="ERCOT 073123" w:date="2023-07-26T13:09:00Z">
        <w:r>
          <w:rPr>
            <w:rStyle w:val="ui-provider"/>
          </w:rPr>
          <w:t>(</w:t>
        </w:r>
      </w:ins>
      <w:ins w:id="561" w:author="ERCOT 073123" w:date="2023-07-27T11:05:00Z">
        <w:r>
          <w:rPr>
            <w:rStyle w:val="ui-provider"/>
          </w:rPr>
          <w:t>2</w:t>
        </w:r>
      </w:ins>
      <w:ins w:id="562" w:author="ERCOT 073123" w:date="2023-07-26T13:09:00Z">
        <w:r>
          <w:rPr>
            <w:rStyle w:val="ui-provider"/>
          </w:rPr>
          <w:t>)</w:t>
        </w:r>
      </w:ins>
      <w:ins w:id="563" w:author="ERCOT 073123" w:date="2023-07-27T11:05:00Z">
        <w:r>
          <w:rPr>
            <w:rStyle w:val="ui-provider"/>
          </w:rPr>
          <w:tab/>
        </w:r>
      </w:ins>
      <w:ins w:id="564" w:author="ERCOT 073123" w:date="2023-07-28T09:45:00Z">
        <w:r>
          <w:rPr>
            <w:rStyle w:val="ui-provider"/>
          </w:rPr>
          <w:t>F</w:t>
        </w:r>
      </w:ins>
      <w:ins w:id="565" w:author="ERCOT 073123" w:date="2023-07-26T16:02:00Z">
        <w:r>
          <w:rPr>
            <w:rStyle w:val="ui-provider"/>
          </w:rPr>
          <w:t xml:space="preserve">or the next </w:t>
        </w:r>
      </w:ins>
      <w:ins w:id="566" w:author="ERCOT 073123" w:date="2023-07-28T09:46:00Z">
        <w:r>
          <w:rPr>
            <w:rStyle w:val="ui-provider"/>
          </w:rPr>
          <w:t>15 minutes following the recall of FFR</w:t>
        </w:r>
      </w:ins>
      <w:ins w:id="567" w:author="ERCOT 073123" w:date="2023-07-26T16:02:00Z">
        <w:r>
          <w:rPr>
            <w:rStyle w:val="ui-provider"/>
          </w:rPr>
          <w:t>,</w:t>
        </w:r>
      </w:ins>
      <w:ins w:id="568" w:author="ERCOT 073123" w:date="2023-07-26T13:09:00Z">
        <w:r>
          <w:rPr>
            <w:rStyle w:val="ui-provider"/>
          </w:rPr>
          <w:t xml:space="preserve"> the SOC</w:t>
        </w:r>
      </w:ins>
      <w:ins w:id="569" w:author="ERCOT 073123" w:date="2023-07-26T16:28:00Z">
        <w:r>
          <w:rPr>
            <w:rStyle w:val="ui-provider"/>
          </w:rPr>
          <w:t xml:space="preserve"> credit </w:t>
        </w:r>
      </w:ins>
      <w:ins w:id="570" w:author="ERCOT 073123" w:date="2023-07-26T13:09:00Z">
        <w:r>
          <w:rPr>
            <w:rStyle w:val="ui-provider"/>
          </w:rPr>
          <w:t>is equal to</w:t>
        </w:r>
      </w:ins>
      <w:ins w:id="571" w:author="ERCOT 073123" w:date="2023-07-26T16:12:00Z">
        <w:r>
          <w:rPr>
            <w:rStyle w:val="ui-provider"/>
          </w:rPr>
          <w:t xml:space="preserve"> </w:t>
        </w:r>
      </w:ins>
      <w:ins w:id="572" w:author="ERCOT 073123" w:date="2023-07-28T09:46:00Z">
        <w:r>
          <w:rPr>
            <w:rStyle w:val="ui-provider"/>
          </w:rPr>
          <w:t xml:space="preserve">the lower </w:t>
        </w:r>
      </w:ins>
      <w:ins w:id="573" w:author="ERCOT 073123" w:date="2023-07-26T16:21:00Z">
        <w:r>
          <w:rPr>
            <w:rStyle w:val="ui-provider"/>
          </w:rPr>
          <w:t xml:space="preserve">of </w:t>
        </w:r>
      </w:ins>
      <w:ins w:id="574" w:author="ERCOT 073123" w:date="2023-07-26T16:29:00Z">
        <w:r>
          <w:rPr>
            <w:rStyle w:val="ui-provider"/>
          </w:rPr>
          <w:t xml:space="preserve">the SOC credit just prior to FFR recall and </w:t>
        </w:r>
      </w:ins>
      <w:ins w:id="575" w:author="ERCOT 073123" w:date="2023-07-28T09:46:00Z">
        <w:r>
          <w:rPr>
            <w:rStyle w:val="ui-provider"/>
          </w:rPr>
          <w:t xml:space="preserve">the ESR’s </w:t>
        </w:r>
      </w:ins>
      <w:ins w:id="576" w:author="ERCOT 073123" w:date="2023-07-26T16:19:00Z">
        <w:r>
          <w:rPr>
            <w:rStyle w:val="ui-provider"/>
          </w:rPr>
          <w:t xml:space="preserve">Ancillary Service Resource Responsibility for FFR for </w:t>
        </w:r>
      </w:ins>
      <w:ins w:id="577" w:author="ERCOT 073123" w:date="2023-07-28T09:46:00Z">
        <w:r>
          <w:rPr>
            <w:rStyle w:val="ui-provider"/>
          </w:rPr>
          <w:t xml:space="preserve">the </w:t>
        </w:r>
      </w:ins>
      <w:ins w:id="578" w:author="ERCOT 073123" w:date="2023-07-26T16:19:00Z">
        <w:r>
          <w:rPr>
            <w:rStyle w:val="ui-provider"/>
          </w:rPr>
          <w:t>current hour multiplied by 0.25</w:t>
        </w:r>
      </w:ins>
      <w:ins w:id="579" w:author="ERCOT 073123" w:date="2023-07-27T11:24:00Z">
        <w:r>
          <w:rPr>
            <w:rStyle w:val="ui-provider"/>
          </w:rPr>
          <w:t xml:space="preserve"> hours</w:t>
        </w:r>
      </w:ins>
      <w:ins w:id="580" w:author="ERCOT 073123" w:date="2023-07-26T13:09:00Z">
        <w:r>
          <w:rPr>
            <w:rStyle w:val="ui-provider"/>
          </w:rPr>
          <w:t xml:space="preserve">;  </w:t>
        </w:r>
      </w:ins>
    </w:p>
    <w:p w14:paraId="012B61C7" w14:textId="77777777" w:rsidR="00180F9F" w:rsidRDefault="00180F9F" w:rsidP="00180F9F">
      <w:pPr>
        <w:pStyle w:val="BodyTextNumbered"/>
        <w:ind w:left="3600"/>
        <w:rPr>
          <w:ins w:id="581" w:author="ERCOT 073123" w:date="2023-07-28T10:42:00Z"/>
          <w:rStyle w:val="ui-provider"/>
        </w:rPr>
      </w:pPr>
      <w:ins w:id="582" w:author="ERCOT 073123" w:date="2023-07-26T13:09:00Z">
        <w:r>
          <w:rPr>
            <w:rStyle w:val="ui-provider"/>
          </w:rPr>
          <w:t>(</w:t>
        </w:r>
      </w:ins>
      <w:ins w:id="583" w:author="ERCOT 073123" w:date="2023-07-27T11:05:00Z">
        <w:r>
          <w:rPr>
            <w:rStyle w:val="ui-provider"/>
          </w:rPr>
          <w:t>3</w:t>
        </w:r>
      </w:ins>
      <w:ins w:id="584" w:author="ERCOT 073123" w:date="2023-07-26T13:09:00Z">
        <w:r>
          <w:rPr>
            <w:rStyle w:val="ui-provider"/>
          </w:rPr>
          <w:t>)</w:t>
        </w:r>
      </w:ins>
      <w:ins w:id="585" w:author="ERCOT 073123" w:date="2023-07-27T11:05:00Z">
        <w:r>
          <w:rPr>
            <w:rStyle w:val="ui-provider"/>
          </w:rPr>
          <w:tab/>
        </w:r>
      </w:ins>
      <w:ins w:id="586" w:author="ERCOT 073123" w:date="2023-07-28T09:47:00Z">
        <w:r>
          <w:rPr>
            <w:rStyle w:val="ui-provider"/>
          </w:rPr>
          <w:t>Beginning 15 minutes</w:t>
        </w:r>
      </w:ins>
      <w:ins w:id="587" w:author="ERCOT 073123" w:date="2023-07-26T16:03:00Z">
        <w:r>
          <w:rPr>
            <w:rStyle w:val="ui-provider"/>
          </w:rPr>
          <w:t xml:space="preserve"> after </w:t>
        </w:r>
      </w:ins>
      <w:ins w:id="588" w:author="ERCOT 073123" w:date="2023-07-26T13:09:00Z">
        <w:r>
          <w:rPr>
            <w:rStyle w:val="ui-provider"/>
          </w:rPr>
          <w:t>FFR recall, the SOC</w:t>
        </w:r>
      </w:ins>
      <w:ins w:id="589" w:author="ERCOT 073123" w:date="2023-07-26T16:30:00Z">
        <w:r>
          <w:rPr>
            <w:rStyle w:val="ui-provider"/>
          </w:rPr>
          <w:t xml:space="preserve"> credit is zero</w:t>
        </w:r>
      </w:ins>
      <w:ins w:id="590" w:author="ERCOT 073123" w:date="2023-07-28T09:48:00Z">
        <w:r>
          <w:rPr>
            <w:rStyle w:val="ui-provider"/>
          </w:rPr>
          <w:t>;</w:t>
        </w:r>
      </w:ins>
      <w:ins w:id="591" w:author="ERCOT 073123" w:date="2023-07-28T10:42:00Z">
        <w:r>
          <w:rPr>
            <w:rStyle w:val="ui-provider"/>
          </w:rPr>
          <w:t xml:space="preserve"> and</w:t>
        </w:r>
      </w:ins>
    </w:p>
    <w:p w14:paraId="7852C4CA" w14:textId="77777777" w:rsidR="00180F9F" w:rsidRPr="00F06E8E" w:rsidRDefault="00180F9F" w:rsidP="00180F9F">
      <w:pPr>
        <w:pStyle w:val="BodyTextNumbered"/>
        <w:ind w:left="3600"/>
        <w:rPr>
          <w:ins w:id="592" w:author="ERCOT 071223" w:date="2023-07-12T17:02:00Z"/>
          <w:rStyle w:val="ui-provider"/>
        </w:rPr>
      </w:pPr>
      <w:ins w:id="593" w:author="ERCOT 073123" w:date="2023-07-28T10:42:00Z">
        <w:r>
          <w:rPr>
            <w:rStyle w:val="ui-provider"/>
          </w:rPr>
          <w:t xml:space="preserve">(4) </w:t>
        </w:r>
        <w:r>
          <w:rPr>
            <w:rStyle w:val="ui-provider"/>
          </w:rPr>
          <w:tab/>
        </w:r>
      </w:ins>
      <w:ins w:id="594" w:author="ERCOT 073123" w:date="2023-07-31T13:53:00Z">
        <w:r w:rsidRPr="00B72E13">
          <w:rPr>
            <w:rStyle w:val="ui-provider"/>
          </w:rPr>
          <w:t xml:space="preserve">If another FFR event occurs within 15 minutes after a previous FFR event has been recalled, the SOC credit for the first event calculated in paragraph (2) </w:t>
        </w:r>
      </w:ins>
      <w:ins w:id="595" w:author="ERCOT 073123" w:date="2023-07-31T15:47:00Z">
        <w:r>
          <w:rPr>
            <w:rStyle w:val="ui-provider"/>
          </w:rPr>
          <w:t xml:space="preserve">above </w:t>
        </w:r>
      </w:ins>
      <w:ins w:id="596" w:author="ERCOT 073123" w:date="2023-07-31T13:53:00Z">
        <w:r w:rsidRPr="00B72E13">
          <w:rPr>
            <w:rStyle w:val="ui-provider"/>
          </w:rPr>
          <w:t>will be applied to the SOC credit for each additional FFR event.</w:t>
        </w:r>
      </w:ins>
    </w:p>
    <w:p w14:paraId="1A546DC0" w14:textId="77777777" w:rsidR="00180F9F" w:rsidRPr="00F06E8E" w:rsidRDefault="00180F9F" w:rsidP="00180F9F">
      <w:pPr>
        <w:pStyle w:val="BodyTextNumbered"/>
        <w:ind w:left="2160"/>
        <w:rPr>
          <w:ins w:id="597" w:author="ERCOT 071223" w:date="2023-07-12T17:02:00Z"/>
          <w:rStyle w:val="ui-provider"/>
        </w:rPr>
      </w:pPr>
      <w:ins w:id="598" w:author="ERCOT 071223" w:date="2023-07-12T17:02:00Z">
        <w:r>
          <w:rPr>
            <w:rStyle w:val="ui-provider"/>
          </w:rPr>
          <w:t>(iii)</w:t>
        </w:r>
        <w:r>
          <w:rPr>
            <w:rStyle w:val="ui-provider"/>
          </w:rPr>
          <w:tab/>
        </w:r>
        <w:proofErr w:type="gramStart"/>
        <w:r>
          <w:rPr>
            <w:rStyle w:val="ui-provider"/>
          </w:rPr>
          <w:t>P</w:t>
        </w:r>
        <w:r w:rsidRPr="00F06E8E">
          <w:rPr>
            <w:rStyle w:val="ui-provider"/>
          </w:rPr>
          <w:t>lus</w:t>
        </w:r>
        <w:proofErr w:type="gramEnd"/>
        <w:r w:rsidRPr="00F06E8E">
          <w:rPr>
            <w:rStyle w:val="ui-provider"/>
          </w:rPr>
          <w:t xml:space="preserve"> the SOC reduction in the SCED interval due to the ESR’s current injection B</w:t>
        </w:r>
        <w:r>
          <w:rPr>
            <w:rStyle w:val="ui-provider"/>
          </w:rPr>
          <w:t xml:space="preserve">ase </w:t>
        </w:r>
        <w:r w:rsidRPr="00F06E8E">
          <w:rPr>
            <w:rStyle w:val="ui-provider"/>
          </w:rPr>
          <w:t>P</w:t>
        </w:r>
        <w:r>
          <w:rPr>
            <w:rStyle w:val="ui-provider"/>
          </w:rPr>
          <w:t>oint;</w:t>
        </w:r>
      </w:ins>
    </w:p>
    <w:p w14:paraId="34032136" w14:textId="77777777" w:rsidR="00180F9F" w:rsidRPr="00F06E8E" w:rsidRDefault="00180F9F" w:rsidP="00180F9F">
      <w:pPr>
        <w:pStyle w:val="BodyTextNumbered"/>
        <w:ind w:left="2160"/>
        <w:rPr>
          <w:ins w:id="599" w:author="ERCOT 071223" w:date="2023-07-12T17:02:00Z"/>
          <w:rStyle w:val="ui-provider"/>
        </w:rPr>
      </w:pPr>
      <w:ins w:id="600" w:author="ERCOT 071223" w:date="2023-07-12T17:02:00Z">
        <w:r>
          <w:rPr>
            <w:rStyle w:val="ui-provider"/>
          </w:rPr>
          <w:t>(iv)</w:t>
        </w:r>
        <w:r>
          <w:rPr>
            <w:rStyle w:val="ui-provider"/>
          </w:rPr>
          <w:tab/>
          <w:t>Minus</w:t>
        </w:r>
        <w:r w:rsidRPr="00F06E8E">
          <w:rPr>
            <w:rStyle w:val="ui-provider"/>
          </w:rPr>
          <w:t xml:space="preserve"> </w:t>
        </w:r>
        <w:r>
          <w:rPr>
            <w:rStyle w:val="ui-provider"/>
          </w:rPr>
          <w:t xml:space="preserve">an energy credit </w:t>
        </w:r>
      </w:ins>
      <w:ins w:id="601" w:author="ERCOT 071223" w:date="2023-07-12T19:01:00Z">
        <w:r>
          <w:rPr>
            <w:rStyle w:val="ui-provider"/>
          </w:rPr>
          <w:t>associated with</w:t>
        </w:r>
      </w:ins>
      <w:ins w:id="602" w:author="ERCOT 071223" w:date="2023-07-12T17:02:00Z">
        <w:r>
          <w:rPr>
            <w:rStyle w:val="ui-provider"/>
          </w:rPr>
          <w:t xml:space="preserve"> </w:t>
        </w:r>
        <w:r w:rsidRPr="00F06E8E">
          <w:rPr>
            <w:rStyle w:val="ui-provider"/>
          </w:rPr>
          <w:t>the ESR’s current withdrawal B</w:t>
        </w:r>
        <w:r>
          <w:rPr>
            <w:rStyle w:val="ui-provider"/>
          </w:rPr>
          <w:t xml:space="preserve">ase </w:t>
        </w:r>
        <w:r w:rsidRPr="00F06E8E">
          <w:rPr>
            <w:rStyle w:val="ui-provider"/>
          </w:rPr>
          <w:t>P</w:t>
        </w:r>
        <w:r>
          <w:rPr>
            <w:rStyle w:val="ui-provider"/>
          </w:rPr>
          <w:t>oint</w:t>
        </w:r>
        <w:r w:rsidRPr="00F06E8E">
          <w:rPr>
            <w:rStyle w:val="ui-provider"/>
          </w:rPr>
          <w:t xml:space="preserve">. </w:t>
        </w:r>
      </w:ins>
    </w:p>
    <w:p w14:paraId="771DF2E0" w14:textId="77777777" w:rsidR="00180F9F" w:rsidRDefault="00180F9F" w:rsidP="00180F9F">
      <w:pPr>
        <w:pStyle w:val="BodyTextNumbered"/>
        <w:ind w:left="1440"/>
        <w:rPr>
          <w:ins w:id="603" w:author="ERCOT 071223" w:date="2023-07-12T17:02:00Z"/>
          <w:rStyle w:val="ui-provider"/>
        </w:rPr>
      </w:pPr>
      <w:ins w:id="604" w:author="ERCOT 071223" w:date="2023-07-12T17:02:00Z">
        <w:r>
          <w:rPr>
            <w:rStyle w:val="ui-provider"/>
          </w:rPr>
          <w:t>(b)</w:t>
        </w:r>
        <w:r>
          <w:rPr>
            <w:rStyle w:val="ui-provider"/>
          </w:rPr>
          <w:tab/>
          <w:t xml:space="preserve">Telemetered SOC </w:t>
        </w:r>
        <w:r w:rsidRPr="00F06E8E">
          <w:rPr>
            <w:rStyle w:val="ui-provider"/>
          </w:rPr>
          <w:t xml:space="preserve">at any time within the hour </w:t>
        </w:r>
        <w:r>
          <w:rPr>
            <w:rStyle w:val="ui-provider"/>
          </w:rPr>
          <w:t>must be less than or equal to:</w:t>
        </w:r>
      </w:ins>
    </w:p>
    <w:p w14:paraId="52FB688B" w14:textId="77777777" w:rsidR="00180F9F" w:rsidRPr="00F06E8E" w:rsidRDefault="00180F9F" w:rsidP="00180F9F">
      <w:pPr>
        <w:pStyle w:val="BodyTextNumbered"/>
        <w:ind w:left="2160"/>
        <w:rPr>
          <w:ins w:id="605" w:author="ERCOT 071223" w:date="2023-07-12T17:02:00Z"/>
          <w:rStyle w:val="ui-provider"/>
        </w:rPr>
      </w:pPr>
      <w:ins w:id="606" w:author="ERCOT 071223" w:date="2023-07-12T17:02:00Z">
        <w:r>
          <w:rPr>
            <w:rStyle w:val="ui-provider"/>
          </w:rPr>
          <w:t>(i)</w:t>
        </w:r>
        <w:r>
          <w:rPr>
            <w:rStyle w:val="ui-provider"/>
          </w:rPr>
          <w:tab/>
          <w:t xml:space="preserve">The </w:t>
        </w:r>
        <w:r w:rsidRPr="00F06E8E">
          <w:rPr>
            <w:rStyle w:val="ui-provider"/>
          </w:rPr>
          <w:t>Maximum SOC (MaxSOC) the ESR is telemetering</w:t>
        </w:r>
        <w:r>
          <w:rPr>
            <w:rStyle w:val="ui-provider"/>
          </w:rPr>
          <w:t>;</w:t>
        </w:r>
        <w:r w:rsidRPr="00F06E8E">
          <w:rPr>
            <w:rStyle w:val="ui-provider"/>
          </w:rPr>
          <w:t xml:space="preserve"> </w:t>
        </w:r>
      </w:ins>
    </w:p>
    <w:p w14:paraId="11E68F5D" w14:textId="77777777" w:rsidR="00180F9F" w:rsidRDefault="00180F9F" w:rsidP="00180F9F">
      <w:pPr>
        <w:pStyle w:val="BodyTextNumbered"/>
        <w:ind w:left="2160"/>
        <w:rPr>
          <w:ins w:id="607" w:author="ERCOT 071223" w:date="2023-07-12T17:02:00Z"/>
          <w:rStyle w:val="ui-provider"/>
        </w:rPr>
      </w:pPr>
      <w:ins w:id="608" w:author="ERCOT 071223" w:date="2023-07-12T17:02:00Z">
        <w:r>
          <w:rPr>
            <w:rStyle w:val="ui-provider"/>
          </w:rPr>
          <w:t>(ii)</w:t>
        </w:r>
        <w:r>
          <w:rPr>
            <w:rStyle w:val="ui-provider"/>
          </w:rPr>
          <w:tab/>
          <w:t>M</w:t>
        </w:r>
        <w:r w:rsidRPr="00F06E8E">
          <w:rPr>
            <w:rStyle w:val="ui-provider"/>
          </w:rPr>
          <w:t xml:space="preserve">inus the SOC charging margin required for the Regulation Down </w:t>
        </w:r>
        <w:r>
          <w:rPr>
            <w:rStyle w:val="ui-provider"/>
          </w:rPr>
          <w:t xml:space="preserve">Service (Reg-Down) </w:t>
        </w:r>
        <w:r w:rsidRPr="00F06E8E">
          <w:rPr>
            <w:rStyle w:val="ui-provider"/>
          </w:rPr>
          <w:t>Ancillary Service Resource Responsibility the ESR is carrying at that time</w:t>
        </w:r>
      </w:ins>
      <w:ins w:id="609" w:author="ERCOT 071223" w:date="2023-07-12T18:59:00Z">
        <w:r>
          <w:rPr>
            <w:rStyle w:val="ui-provider"/>
          </w:rPr>
          <w:t>,</w:t>
        </w:r>
        <w:r w:rsidRPr="00EC42B4">
          <w:rPr>
            <w:rStyle w:val="ui-provider"/>
          </w:rPr>
          <w:t xml:space="preserve"> which is calculated as</w:t>
        </w:r>
        <w:r>
          <w:rPr>
            <w:rStyle w:val="ui-provider"/>
          </w:rPr>
          <w:t xml:space="preserve"> </w:t>
        </w:r>
        <w:r w:rsidRPr="00EC42B4">
          <w:rPr>
            <w:rStyle w:val="ui-provider"/>
          </w:rPr>
          <w:t xml:space="preserve">the ESR’s </w:t>
        </w:r>
        <w:r>
          <w:rPr>
            <w:rStyle w:val="ui-provider"/>
          </w:rPr>
          <w:t xml:space="preserve">Regulation Down </w:t>
        </w:r>
        <w:r>
          <w:rPr>
            <w:rStyle w:val="ui-provider"/>
          </w:rPr>
          <w:lastRenderedPageBreak/>
          <w:t xml:space="preserve">Resource </w:t>
        </w:r>
        <w:r w:rsidRPr="00EC42B4">
          <w:rPr>
            <w:rStyle w:val="ui-provider"/>
          </w:rPr>
          <w:t>Responsibility multiplied by the remaining time in the Operating Hour, in hours</w:t>
        </w:r>
      </w:ins>
      <w:ins w:id="610" w:author="ERCOT 071223" w:date="2023-07-12T17:02:00Z">
        <w:r>
          <w:rPr>
            <w:rStyle w:val="ui-provider"/>
          </w:rPr>
          <w:t>;</w:t>
        </w:r>
      </w:ins>
    </w:p>
    <w:p w14:paraId="5516A7B8" w14:textId="77777777" w:rsidR="00180F9F" w:rsidRPr="00F06E8E" w:rsidRDefault="00180F9F" w:rsidP="00180F9F">
      <w:pPr>
        <w:pStyle w:val="BodyTextNumbered"/>
        <w:ind w:left="2160"/>
        <w:rPr>
          <w:ins w:id="611" w:author="ERCOT 071223" w:date="2023-07-12T17:02:00Z"/>
          <w:rStyle w:val="ui-provider"/>
          <w:iCs w:val="0"/>
          <w:szCs w:val="24"/>
        </w:rPr>
      </w:pPr>
      <w:ins w:id="612" w:author="ERCOT 071223" w:date="2023-07-12T17:02:00Z">
        <w:r>
          <w:rPr>
            <w:rStyle w:val="ui-provider"/>
          </w:rPr>
          <w:t>(iii)</w:t>
        </w:r>
        <w:r>
          <w:rPr>
            <w:rStyle w:val="ui-provider"/>
          </w:rPr>
          <w:tab/>
          <w:t>M</w:t>
        </w:r>
        <w:r w:rsidRPr="00F06E8E">
          <w:rPr>
            <w:rStyle w:val="ui-provider"/>
          </w:rPr>
          <w:t>inus the SOC the ESR will gain in the SCED interval due to the ESR’s current withdrawal B</w:t>
        </w:r>
        <w:r>
          <w:rPr>
            <w:rStyle w:val="ui-provider"/>
          </w:rPr>
          <w:t xml:space="preserve">ase </w:t>
        </w:r>
        <w:r w:rsidRPr="00F06E8E">
          <w:rPr>
            <w:rStyle w:val="ui-provider"/>
          </w:rPr>
          <w:t>P</w:t>
        </w:r>
        <w:r>
          <w:rPr>
            <w:rStyle w:val="ui-provider"/>
          </w:rPr>
          <w:t>oint;</w:t>
        </w:r>
      </w:ins>
    </w:p>
    <w:p w14:paraId="1A935F02" w14:textId="6C0CF6CC" w:rsidR="00180F9F" w:rsidRDefault="00180F9F" w:rsidP="00180F9F">
      <w:pPr>
        <w:pStyle w:val="BodyTextNumbered"/>
        <w:ind w:left="2160"/>
      </w:pPr>
      <w:ins w:id="613" w:author="ERCOT 071223" w:date="2023-07-12T17:02:00Z">
        <w:r>
          <w:rPr>
            <w:rStyle w:val="ui-provider"/>
          </w:rPr>
          <w:t>(iv)</w:t>
        </w:r>
        <w:r>
          <w:rPr>
            <w:rStyle w:val="ui-provider"/>
          </w:rPr>
          <w:tab/>
        </w:r>
        <w:proofErr w:type="gramStart"/>
        <w:r>
          <w:rPr>
            <w:rStyle w:val="ui-provider"/>
          </w:rPr>
          <w:t>Plus</w:t>
        </w:r>
        <w:proofErr w:type="gramEnd"/>
        <w:r>
          <w:rPr>
            <w:rStyle w:val="ui-provider"/>
          </w:rPr>
          <w:t xml:space="preserve"> an energy debit</w:t>
        </w:r>
        <w:r w:rsidRPr="00F06E8E">
          <w:rPr>
            <w:rStyle w:val="ui-provider"/>
          </w:rPr>
          <w:t xml:space="preserve"> </w:t>
        </w:r>
        <w:r>
          <w:rPr>
            <w:rStyle w:val="ui-provider"/>
          </w:rPr>
          <w:t>associated with</w:t>
        </w:r>
        <w:r w:rsidRPr="00F06E8E">
          <w:rPr>
            <w:rStyle w:val="ui-provider"/>
          </w:rPr>
          <w:t xml:space="preserve"> the ESR’s current injection B</w:t>
        </w:r>
        <w:r>
          <w:rPr>
            <w:rStyle w:val="ui-provider"/>
          </w:rPr>
          <w:t xml:space="preserve">ase </w:t>
        </w:r>
        <w:r w:rsidRPr="00F06E8E">
          <w:rPr>
            <w:rStyle w:val="ui-provider"/>
          </w:rPr>
          <w:t>P</w:t>
        </w:r>
        <w:r>
          <w:rPr>
            <w:rStyle w:val="ui-provider"/>
          </w:rPr>
          <w:t>oint</w:t>
        </w:r>
        <w:r w:rsidRPr="00F06E8E">
          <w:rPr>
            <w:rStyle w:val="ui-provider"/>
          </w:rPr>
          <w:t>.</w:t>
        </w:r>
      </w:ins>
    </w:p>
    <w:p w14:paraId="279BBECB" w14:textId="5E385128" w:rsidR="0013541D" w:rsidRDefault="0013541D" w:rsidP="00180F9F">
      <w:pPr>
        <w:pStyle w:val="BodyTextNumbered"/>
      </w:pPr>
    </w:p>
    <w:sectPr w:rsidR="0013541D">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4" w:author="ERCOT Market Rules" w:date="2023-08-11T11:23:00Z" w:initials="PC">
    <w:p w14:paraId="7CE058E7" w14:textId="0B9BDD0F" w:rsidR="00790D89" w:rsidRDefault="00790D89">
      <w:pPr>
        <w:pStyle w:val="CommentText"/>
      </w:pPr>
      <w:r>
        <w:rPr>
          <w:rStyle w:val="CommentReference"/>
        </w:rPr>
        <w:annotationRef/>
      </w:r>
      <w:r>
        <w:t>Please note NPRR1190 also proposes revisions to this section.</w:t>
      </w:r>
    </w:p>
  </w:comment>
  <w:comment w:id="48" w:author="ERCOT Market Rules" w:date="2023-08-11T11:23:00Z" w:initials="PC">
    <w:p w14:paraId="3E95E184" w14:textId="5D939F8C" w:rsidR="00790D89" w:rsidRDefault="00790D89">
      <w:pPr>
        <w:pStyle w:val="CommentText"/>
      </w:pPr>
      <w:r>
        <w:rPr>
          <w:rStyle w:val="CommentReference"/>
        </w:rPr>
        <w:annotationRef/>
      </w:r>
      <w:r>
        <w:t>Please note NPRR1188 also proposes revisions to this section.</w:t>
      </w:r>
    </w:p>
  </w:comment>
  <w:comment w:id="82" w:author="ERCOT Market Rules" w:date="2023-08-11T11:24:00Z" w:initials="PC">
    <w:p w14:paraId="0ACDA1BE" w14:textId="7393D735" w:rsidR="00790D89" w:rsidRDefault="00790D89">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E058E7" w15:done="0"/>
  <w15:commentEx w15:paraId="3E95E184" w15:done="0"/>
  <w15:commentEx w15:paraId="0ACDA1B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8098A9" w16cex:dateUtc="2023-08-11T16:23:00Z"/>
  <w16cex:commentExtensible w16cex:durableId="288098C5" w16cex:dateUtc="2023-08-11T16:23:00Z"/>
  <w16cex:commentExtensible w16cex:durableId="288098DD" w16cex:dateUtc="2023-08-11T16: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E058E7" w16cid:durableId="288098A9"/>
  <w16cid:commentId w16cid:paraId="3E95E184" w16cid:durableId="288098C5"/>
  <w16cid:commentId w16cid:paraId="0ACDA1BE" w16cid:durableId="288098D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024BD" w14:textId="77777777" w:rsidR="002F55E8" w:rsidRDefault="002F55E8">
      <w:r>
        <w:separator/>
      </w:r>
    </w:p>
  </w:endnote>
  <w:endnote w:type="continuationSeparator" w:id="0">
    <w:p w14:paraId="5E338271" w14:textId="77777777" w:rsidR="002F55E8" w:rsidRDefault="002F5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79A4867" w:rsidR="00D176CF" w:rsidRDefault="005849D9">
    <w:pPr>
      <w:pStyle w:val="Footer"/>
      <w:tabs>
        <w:tab w:val="clear" w:pos="4320"/>
        <w:tab w:val="clear" w:pos="8640"/>
        <w:tab w:val="right" w:pos="9360"/>
      </w:tabs>
      <w:rPr>
        <w:rFonts w:ascii="Arial" w:hAnsi="Arial" w:cs="Arial"/>
        <w:sz w:val="18"/>
      </w:rPr>
    </w:pPr>
    <w:r>
      <w:rPr>
        <w:rFonts w:ascii="Arial" w:hAnsi="Arial" w:cs="Arial"/>
        <w:sz w:val="18"/>
      </w:rPr>
      <w:t>1186</w:t>
    </w:r>
    <w:r w:rsidR="00D176CF">
      <w:rPr>
        <w:rFonts w:ascii="Arial" w:hAnsi="Arial" w:cs="Arial"/>
        <w:sz w:val="18"/>
      </w:rPr>
      <w:t>NPRR</w:t>
    </w:r>
    <w:r w:rsidR="005C27BE">
      <w:rPr>
        <w:rFonts w:ascii="Arial" w:hAnsi="Arial" w:cs="Arial"/>
        <w:sz w:val="18"/>
      </w:rPr>
      <w:t>-</w:t>
    </w:r>
    <w:r w:rsidR="00C94335">
      <w:rPr>
        <w:rFonts w:ascii="Arial" w:hAnsi="Arial" w:cs="Arial"/>
        <w:sz w:val="18"/>
      </w:rPr>
      <w:t>24</w:t>
    </w:r>
    <w:r w:rsidR="003A2068">
      <w:rPr>
        <w:rFonts w:ascii="Arial" w:hAnsi="Arial" w:cs="Arial"/>
        <w:sz w:val="18"/>
      </w:rPr>
      <w:t xml:space="preserve"> </w:t>
    </w:r>
    <w:r w:rsidR="00C94335">
      <w:rPr>
        <w:rFonts w:ascii="Arial" w:hAnsi="Arial" w:cs="Arial"/>
        <w:sz w:val="18"/>
      </w:rPr>
      <w:t>Board</w:t>
    </w:r>
    <w:r w:rsidR="003A2068">
      <w:rPr>
        <w:rFonts w:ascii="Arial" w:hAnsi="Arial" w:cs="Arial"/>
        <w:sz w:val="18"/>
      </w:rPr>
      <w:t xml:space="preserve"> Report 0</w:t>
    </w:r>
    <w:r w:rsidR="008F6DE3">
      <w:rPr>
        <w:rFonts w:ascii="Arial" w:hAnsi="Arial" w:cs="Arial"/>
        <w:sz w:val="18"/>
      </w:rPr>
      <w:t>8</w:t>
    </w:r>
    <w:r w:rsidR="00C94335">
      <w:rPr>
        <w:rFonts w:ascii="Arial" w:hAnsi="Arial" w:cs="Arial"/>
        <w:sz w:val="18"/>
      </w:rPr>
      <w:t>31</w:t>
    </w:r>
    <w:r w:rsidR="003A2068">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29D3A" w14:textId="77777777" w:rsidR="002F55E8" w:rsidRDefault="002F55E8">
      <w:r>
        <w:separator/>
      </w:r>
    </w:p>
  </w:footnote>
  <w:footnote w:type="continuationSeparator" w:id="0">
    <w:p w14:paraId="7A25BAA6" w14:textId="77777777" w:rsidR="002F55E8" w:rsidRDefault="002F5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962E8AA" w:rsidR="00D176CF" w:rsidRDefault="00C94335" w:rsidP="006E4597">
    <w:pPr>
      <w:pStyle w:val="Header"/>
      <w:jc w:val="center"/>
      <w:rPr>
        <w:sz w:val="32"/>
      </w:rPr>
    </w:pPr>
    <w:r>
      <w:rPr>
        <w:sz w:val="32"/>
      </w:rPr>
      <w:t>Board</w:t>
    </w:r>
    <w:r w:rsidR="003A2068">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352213A"/>
    <w:multiLevelType w:val="hybridMultilevel"/>
    <w:tmpl w:val="458EA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01944"/>
    <w:multiLevelType w:val="hybridMultilevel"/>
    <w:tmpl w:val="F4B8C71C"/>
    <w:lvl w:ilvl="0" w:tplc="04090019">
      <w:start w:val="1"/>
      <w:numFmt w:val="lowerLetter"/>
      <w:lvlText w:val="%1."/>
      <w:lvlJc w:val="left"/>
      <w:pPr>
        <w:ind w:left="1800" w:hanging="360"/>
      </w:pPr>
    </w:lvl>
    <w:lvl w:ilvl="1" w:tplc="04090019">
      <w:start w:val="1"/>
      <w:numFmt w:val="lowerLetter"/>
      <w:lvlText w:val="%2."/>
      <w:lvlJc w:val="left"/>
      <w:pPr>
        <w:ind w:left="720" w:hanging="360"/>
      </w:pPr>
    </w:lvl>
    <w:lvl w:ilvl="2" w:tplc="0409001B">
      <w:start w:val="1"/>
      <w:numFmt w:val="lowerRoman"/>
      <w:lvlText w:val="%3."/>
      <w:lvlJc w:val="right"/>
      <w:pPr>
        <w:ind w:left="3420" w:hanging="36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3874A77"/>
    <w:multiLevelType w:val="hybridMultilevel"/>
    <w:tmpl w:val="DE9C9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D714A7"/>
    <w:multiLevelType w:val="hybridMultilevel"/>
    <w:tmpl w:val="EF8A35B2"/>
    <w:lvl w:ilvl="0" w:tplc="6A00113E">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348764F0"/>
    <w:multiLevelType w:val="hybridMultilevel"/>
    <w:tmpl w:val="EC3200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8641CA2"/>
    <w:multiLevelType w:val="hybridMultilevel"/>
    <w:tmpl w:val="6C3A8E6A"/>
    <w:lvl w:ilvl="0" w:tplc="0409001B">
      <w:start w:val="1"/>
      <w:numFmt w:val="lowerRoman"/>
      <w:lvlText w:val="%1."/>
      <w:lvlJc w:val="righ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0" w15:restartNumberingAfterBreak="0">
    <w:nsid w:val="3BD466E9"/>
    <w:multiLevelType w:val="hybridMultilevel"/>
    <w:tmpl w:val="BE9E3D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F14141"/>
    <w:multiLevelType w:val="hybridMultilevel"/>
    <w:tmpl w:val="1F708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1C12DF"/>
    <w:multiLevelType w:val="hybridMultilevel"/>
    <w:tmpl w:val="458EA4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B334DD5"/>
    <w:multiLevelType w:val="hybridMultilevel"/>
    <w:tmpl w:val="6D98D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4005864">
    <w:abstractNumId w:val="17"/>
  </w:num>
  <w:num w:numId="2" w16cid:durableId="1264075594">
    <w:abstractNumId w:val="18"/>
  </w:num>
  <w:num w:numId="3" w16cid:durableId="2027436415">
    <w:abstractNumId w:val="0"/>
  </w:num>
  <w:num w:numId="4" w16cid:durableId="97068641">
    <w:abstractNumId w:val="14"/>
  </w:num>
  <w:num w:numId="5" w16cid:durableId="1958757614">
    <w:abstractNumId w:val="5"/>
  </w:num>
  <w:num w:numId="6" w16cid:durableId="1984578692">
    <w:abstractNumId w:val="7"/>
  </w:num>
  <w:num w:numId="7" w16cid:durableId="870802514">
    <w:abstractNumId w:val="4"/>
  </w:num>
  <w:num w:numId="8" w16cid:durableId="1221164442">
    <w:abstractNumId w:val="10"/>
  </w:num>
  <w:num w:numId="9" w16cid:durableId="1177884635">
    <w:abstractNumId w:val="15"/>
  </w:num>
  <w:num w:numId="10" w16cid:durableId="1054088290">
    <w:abstractNumId w:val="1"/>
  </w:num>
  <w:num w:numId="11" w16cid:durableId="553003421">
    <w:abstractNumId w:val="13"/>
  </w:num>
  <w:num w:numId="12" w16cid:durableId="1240166159">
    <w:abstractNumId w:val="3"/>
  </w:num>
  <w:num w:numId="13" w16cid:durableId="256451163">
    <w:abstractNumId w:val="16"/>
  </w:num>
  <w:num w:numId="14" w16cid:durableId="807210726">
    <w:abstractNumId w:val="6"/>
  </w:num>
  <w:num w:numId="15" w16cid:durableId="767502428">
    <w:abstractNumId w:val="8"/>
  </w:num>
  <w:num w:numId="16" w16cid:durableId="243029377">
    <w:abstractNumId w:val="2"/>
  </w:num>
  <w:num w:numId="17" w16cid:durableId="2035449605">
    <w:abstractNumId w:val="9"/>
  </w:num>
  <w:num w:numId="18" w16cid:durableId="845553760">
    <w:abstractNumId w:val="11"/>
  </w:num>
  <w:num w:numId="19" w16cid:durableId="1083338844">
    <w:abstractNumId w:val="1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73123">
    <w15:presenceInfo w15:providerId="None" w15:userId="ERCOT 0726"/>
  </w15:person>
  <w15:person w15:author="ERCOT Market Rules">
    <w15:presenceInfo w15:providerId="None" w15:userId="ERCOT Market Rules"/>
  </w15:person>
  <w15:person w15:author="ERCOT 071223">
    <w15:presenceInfo w15:providerId="None" w15:userId="ERCOT 071223"/>
  </w15:person>
  <w15:person w15:author="KCE BRP 080923">
    <w15:presenceInfo w15:providerId="None" w15:userId="KCE BRP 080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2EA"/>
    <w:rsid w:val="00003420"/>
    <w:rsid w:val="00004F45"/>
    <w:rsid w:val="00006711"/>
    <w:rsid w:val="000275C5"/>
    <w:rsid w:val="000502A6"/>
    <w:rsid w:val="00060A5A"/>
    <w:rsid w:val="00064B44"/>
    <w:rsid w:val="00064D04"/>
    <w:rsid w:val="00067FE2"/>
    <w:rsid w:val="00073398"/>
    <w:rsid w:val="0007682E"/>
    <w:rsid w:val="000834DF"/>
    <w:rsid w:val="0008650D"/>
    <w:rsid w:val="000C36EB"/>
    <w:rsid w:val="000C745B"/>
    <w:rsid w:val="000D1AEB"/>
    <w:rsid w:val="000D3E64"/>
    <w:rsid w:val="000D4873"/>
    <w:rsid w:val="000E3A64"/>
    <w:rsid w:val="000F13C5"/>
    <w:rsid w:val="000F3BD1"/>
    <w:rsid w:val="000F6D44"/>
    <w:rsid w:val="00105A36"/>
    <w:rsid w:val="001313B4"/>
    <w:rsid w:val="00134560"/>
    <w:rsid w:val="0013541D"/>
    <w:rsid w:val="0014546D"/>
    <w:rsid w:val="001500D9"/>
    <w:rsid w:val="00150F08"/>
    <w:rsid w:val="001538FC"/>
    <w:rsid w:val="00154C62"/>
    <w:rsid w:val="001565A8"/>
    <w:rsid w:val="00156DB7"/>
    <w:rsid w:val="00157228"/>
    <w:rsid w:val="00160C3C"/>
    <w:rsid w:val="0017783C"/>
    <w:rsid w:val="00180F9F"/>
    <w:rsid w:val="00191E05"/>
    <w:rsid w:val="0019314C"/>
    <w:rsid w:val="001A4C2B"/>
    <w:rsid w:val="001B1AD5"/>
    <w:rsid w:val="001B28A1"/>
    <w:rsid w:val="001B7ABB"/>
    <w:rsid w:val="001C10C5"/>
    <w:rsid w:val="001C2617"/>
    <w:rsid w:val="001D278C"/>
    <w:rsid w:val="001D4F5A"/>
    <w:rsid w:val="001E3E5E"/>
    <w:rsid w:val="001E7F2D"/>
    <w:rsid w:val="001F339A"/>
    <w:rsid w:val="001F38F0"/>
    <w:rsid w:val="001F40E8"/>
    <w:rsid w:val="002010C1"/>
    <w:rsid w:val="00205E42"/>
    <w:rsid w:val="00206AF4"/>
    <w:rsid w:val="00225A48"/>
    <w:rsid w:val="00232626"/>
    <w:rsid w:val="00234D4D"/>
    <w:rsid w:val="0023673B"/>
    <w:rsid w:val="00237430"/>
    <w:rsid w:val="002378A5"/>
    <w:rsid w:val="00253DBD"/>
    <w:rsid w:val="00255788"/>
    <w:rsid w:val="00267C6C"/>
    <w:rsid w:val="00276A99"/>
    <w:rsid w:val="00280C1C"/>
    <w:rsid w:val="00286AD9"/>
    <w:rsid w:val="002919DE"/>
    <w:rsid w:val="00294EBC"/>
    <w:rsid w:val="002963E3"/>
    <w:rsid w:val="002966F3"/>
    <w:rsid w:val="002A3B05"/>
    <w:rsid w:val="002B33C8"/>
    <w:rsid w:val="002B69F3"/>
    <w:rsid w:val="002B763A"/>
    <w:rsid w:val="002C3C6D"/>
    <w:rsid w:val="002D382A"/>
    <w:rsid w:val="002F1EDD"/>
    <w:rsid w:val="002F55E8"/>
    <w:rsid w:val="00300A59"/>
    <w:rsid w:val="003013F2"/>
    <w:rsid w:val="0030232A"/>
    <w:rsid w:val="0030694A"/>
    <w:rsid w:val="003069F4"/>
    <w:rsid w:val="00317D2F"/>
    <w:rsid w:val="00320DDD"/>
    <w:rsid w:val="00344F1A"/>
    <w:rsid w:val="00360920"/>
    <w:rsid w:val="003674F4"/>
    <w:rsid w:val="0038097F"/>
    <w:rsid w:val="00384709"/>
    <w:rsid w:val="00386C35"/>
    <w:rsid w:val="003A2068"/>
    <w:rsid w:val="003A3D77"/>
    <w:rsid w:val="003A402C"/>
    <w:rsid w:val="003B244E"/>
    <w:rsid w:val="003B5AED"/>
    <w:rsid w:val="003C3E0C"/>
    <w:rsid w:val="003C5ACB"/>
    <w:rsid w:val="003C6B7B"/>
    <w:rsid w:val="003D0461"/>
    <w:rsid w:val="003D79F8"/>
    <w:rsid w:val="003E620A"/>
    <w:rsid w:val="003F03A8"/>
    <w:rsid w:val="004055EF"/>
    <w:rsid w:val="00410A5C"/>
    <w:rsid w:val="004135BD"/>
    <w:rsid w:val="0042447E"/>
    <w:rsid w:val="00424BE4"/>
    <w:rsid w:val="004302A4"/>
    <w:rsid w:val="004355C3"/>
    <w:rsid w:val="00435B04"/>
    <w:rsid w:val="00442C3E"/>
    <w:rsid w:val="004463BA"/>
    <w:rsid w:val="0045150F"/>
    <w:rsid w:val="004578F8"/>
    <w:rsid w:val="004705CD"/>
    <w:rsid w:val="0047123C"/>
    <w:rsid w:val="00475646"/>
    <w:rsid w:val="004822D4"/>
    <w:rsid w:val="0048651E"/>
    <w:rsid w:val="0049290B"/>
    <w:rsid w:val="004A2201"/>
    <w:rsid w:val="004A4451"/>
    <w:rsid w:val="004C6BFF"/>
    <w:rsid w:val="004D3958"/>
    <w:rsid w:val="004D41CE"/>
    <w:rsid w:val="004E50A9"/>
    <w:rsid w:val="004E5C1F"/>
    <w:rsid w:val="004F2E65"/>
    <w:rsid w:val="00500211"/>
    <w:rsid w:val="005008DF"/>
    <w:rsid w:val="005045D0"/>
    <w:rsid w:val="005114D7"/>
    <w:rsid w:val="0052191E"/>
    <w:rsid w:val="00527068"/>
    <w:rsid w:val="00534C6C"/>
    <w:rsid w:val="0055728B"/>
    <w:rsid w:val="00557655"/>
    <w:rsid w:val="00564502"/>
    <w:rsid w:val="00567EE5"/>
    <w:rsid w:val="0058188C"/>
    <w:rsid w:val="005827E1"/>
    <w:rsid w:val="005841C0"/>
    <w:rsid w:val="005849D9"/>
    <w:rsid w:val="00585851"/>
    <w:rsid w:val="0059260F"/>
    <w:rsid w:val="005A16B6"/>
    <w:rsid w:val="005A23B8"/>
    <w:rsid w:val="005C14B6"/>
    <w:rsid w:val="005C27BE"/>
    <w:rsid w:val="005C28B3"/>
    <w:rsid w:val="005D00A4"/>
    <w:rsid w:val="005D1FD7"/>
    <w:rsid w:val="005D78D0"/>
    <w:rsid w:val="005E5074"/>
    <w:rsid w:val="005F2411"/>
    <w:rsid w:val="005F3359"/>
    <w:rsid w:val="00603E7D"/>
    <w:rsid w:val="00612E4F"/>
    <w:rsid w:val="00615D5E"/>
    <w:rsid w:val="00620533"/>
    <w:rsid w:val="0062184B"/>
    <w:rsid w:val="00622E99"/>
    <w:rsid w:val="00625E5D"/>
    <w:rsid w:val="00626288"/>
    <w:rsid w:val="00627A3C"/>
    <w:rsid w:val="00645CB6"/>
    <w:rsid w:val="00646C57"/>
    <w:rsid w:val="0066370F"/>
    <w:rsid w:val="00663F03"/>
    <w:rsid w:val="00673FA8"/>
    <w:rsid w:val="006749C4"/>
    <w:rsid w:val="006749FF"/>
    <w:rsid w:val="00676968"/>
    <w:rsid w:val="00690D77"/>
    <w:rsid w:val="00692274"/>
    <w:rsid w:val="006A0784"/>
    <w:rsid w:val="006A0E33"/>
    <w:rsid w:val="006A697B"/>
    <w:rsid w:val="006B4DDE"/>
    <w:rsid w:val="006B5092"/>
    <w:rsid w:val="006B75AE"/>
    <w:rsid w:val="006C0549"/>
    <w:rsid w:val="006D0461"/>
    <w:rsid w:val="006D04EC"/>
    <w:rsid w:val="006D3EB5"/>
    <w:rsid w:val="006D4961"/>
    <w:rsid w:val="006E169B"/>
    <w:rsid w:val="006E4597"/>
    <w:rsid w:val="006E4E3A"/>
    <w:rsid w:val="006F2DFB"/>
    <w:rsid w:val="006F3D42"/>
    <w:rsid w:val="00710DFC"/>
    <w:rsid w:val="007123F1"/>
    <w:rsid w:val="0071420F"/>
    <w:rsid w:val="0072048B"/>
    <w:rsid w:val="007219ED"/>
    <w:rsid w:val="00721D54"/>
    <w:rsid w:val="00723C32"/>
    <w:rsid w:val="00727EA2"/>
    <w:rsid w:val="007348BB"/>
    <w:rsid w:val="00743968"/>
    <w:rsid w:val="00746993"/>
    <w:rsid w:val="0077493A"/>
    <w:rsid w:val="00781FAB"/>
    <w:rsid w:val="00785415"/>
    <w:rsid w:val="0078625A"/>
    <w:rsid w:val="00790D89"/>
    <w:rsid w:val="00791A93"/>
    <w:rsid w:val="00791CB9"/>
    <w:rsid w:val="00793130"/>
    <w:rsid w:val="007949F9"/>
    <w:rsid w:val="007A0423"/>
    <w:rsid w:val="007A1BE1"/>
    <w:rsid w:val="007A2EF2"/>
    <w:rsid w:val="007B0EF3"/>
    <w:rsid w:val="007B3233"/>
    <w:rsid w:val="007B5A42"/>
    <w:rsid w:val="007C05A3"/>
    <w:rsid w:val="007C12E9"/>
    <w:rsid w:val="007C199B"/>
    <w:rsid w:val="007D3073"/>
    <w:rsid w:val="007D64B9"/>
    <w:rsid w:val="007D67F9"/>
    <w:rsid w:val="007D72D4"/>
    <w:rsid w:val="007E0452"/>
    <w:rsid w:val="007E6180"/>
    <w:rsid w:val="007E6CAE"/>
    <w:rsid w:val="008002C1"/>
    <w:rsid w:val="008070C0"/>
    <w:rsid w:val="00811C12"/>
    <w:rsid w:val="00817F48"/>
    <w:rsid w:val="00834D95"/>
    <w:rsid w:val="00845778"/>
    <w:rsid w:val="00856186"/>
    <w:rsid w:val="00864B89"/>
    <w:rsid w:val="00871094"/>
    <w:rsid w:val="00873B0B"/>
    <w:rsid w:val="00885BC7"/>
    <w:rsid w:val="00887E28"/>
    <w:rsid w:val="008A1677"/>
    <w:rsid w:val="008A2ABC"/>
    <w:rsid w:val="008A2D6B"/>
    <w:rsid w:val="008B0633"/>
    <w:rsid w:val="008D0517"/>
    <w:rsid w:val="008D4DFD"/>
    <w:rsid w:val="008D5C3A"/>
    <w:rsid w:val="008E52D2"/>
    <w:rsid w:val="008E592F"/>
    <w:rsid w:val="008E5D8C"/>
    <w:rsid w:val="008E6DA2"/>
    <w:rsid w:val="008F6DE3"/>
    <w:rsid w:val="009008A4"/>
    <w:rsid w:val="00907B1E"/>
    <w:rsid w:val="00920DF2"/>
    <w:rsid w:val="00936A85"/>
    <w:rsid w:val="00943AFD"/>
    <w:rsid w:val="00951A76"/>
    <w:rsid w:val="00963A51"/>
    <w:rsid w:val="00983B6E"/>
    <w:rsid w:val="00986E6E"/>
    <w:rsid w:val="009936F8"/>
    <w:rsid w:val="00993DDA"/>
    <w:rsid w:val="009968E8"/>
    <w:rsid w:val="009A3772"/>
    <w:rsid w:val="009B61C2"/>
    <w:rsid w:val="009C48AE"/>
    <w:rsid w:val="009D17F0"/>
    <w:rsid w:val="009E6133"/>
    <w:rsid w:val="00A00890"/>
    <w:rsid w:val="00A219A5"/>
    <w:rsid w:val="00A42796"/>
    <w:rsid w:val="00A5311D"/>
    <w:rsid w:val="00A65A69"/>
    <w:rsid w:val="00A65C86"/>
    <w:rsid w:val="00A70565"/>
    <w:rsid w:val="00A837F8"/>
    <w:rsid w:val="00AB43DD"/>
    <w:rsid w:val="00AC785E"/>
    <w:rsid w:val="00AD2EFC"/>
    <w:rsid w:val="00AD3B58"/>
    <w:rsid w:val="00AF56C6"/>
    <w:rsid w:val="00AF7CB2"/>
    <w:rsid w:val="00B02719"/>
    <w:rsid w:val="00B032E8"/>
    <w:rsid w:val="00B03387"/>
    <w:rsid w:val="00B03910"/>
    <w:rsid w:val="00B11A0F"/>
    <w:rsid w:val="00B1456F"/>
    <w:rsid w:val="00B3353B"/>
    <w:rsid w:val="00B44C87"/>
    <w:rsid w:val="00B514A0"/>
    <w:rsid w:val="00B54B7A"/>
    <w:rsid w:val="00B57F96"/>
    <w:rsid w:val="00B665C8"/>
    <w:rsid w:val="00B67892"/>
    <w:rsid w:val="00B776F3"/>
    <w:rsid w:val="00B86424"/>
    <w:rsid w:val="00B876BA"/>
    <w:rsid w:val="00B976B8"/>
    <w:rsid w:val="00BA2D72"/>
    <w:rsid w:val="00BA4D33"/>
    <w:rsid w:val="00BA6FB3"/>
    <w:rsid w:val="00BB0A79"/>
    <w:rsid w:val="00BB65D7"/>
    <w:rsid w:val="00BB7C1F"/>
    <w:rsid w:val="00BC132A"/>
    <w:rsid w:val="00BC1E1F"/>
    <w:rsid w:val="00BC2292"/>
    <w:rsid w:val="00BC2D06"/>
    <w:rsid w:val="00BC6A5C"/>
    <w:rsid w:val="00BE1123"/>
    <w:rsid w:val="00BE22D0"/>
    <w:rsid w:val="00BE6FF5"/>
    <w:rsid w:val="00BF7A71"/>
    <w:rsid w:val="00C00410"/>
    <w:rsid w:val="00C169CE"/>
    <w:rsid w:val="00C33304"/>
    <w:rsid w:val="00C3440D"/>
    <w:rsid w:val="00C4629D"/>
    <w:rsid w:val="00C61AAB"/>
    <w:rsid w:val="00C61EB9"/>
    <w:rsid w:val="00C63F2B"/>
    <w:rsid w:val="00C744EB"/>
    <w:rsid w:val="00C7450E"/>
    <w:rsid w:val="00C90702"/>
    <w:rsid w:val="00C917FF"/>
    <w:rsid w:val="00C94335"/>
    <w:rsid w:val="00C9766A"/>
    <w:rsid w:val="00CA42CC"/>
    <w:rsid w:val="00CA75A6"/>
    <w:rsid w:val="00CB02C0"/>
    <w:rsid w:val="00CC4F39"/>
    <w:rsid w:val="00CD3393"/>
    <w:rsid w:val="00CD5157"/>
    <w:rsid w:val="00CD544C"/>
    <w:rsid w:val="00CD6E7D"/>
    <w:rsid w:val="00CF4256"/>
    <w:rsid w:val="00D03311"/>
    <w:rsid w:val="00D045A7"/>
    <w:rsid w:val="00D04FE8"/>
    <w:rsid w:val="00D10F33"/>
    <w:rsid w:val="00D176CF"/>
    <w:rsid w:val="00D17AD5"/>
    <w:rsid w:val="00D245F8"/>
    <w:rsid w:val="00D271E3"/>
    <w:rsid w:val="00D31B04"/>
    <w:rsid w:val="00D31BCE"/>
    <w:rsid w:val="00D32FD5"/>
    <w:rsid w:val="00D3534F"/>
    <w:rsid w:val="00D47A80"/>
    <w:rsid w:val="00D57B64"/>
    <w:rsid w:val="00D61D17"/>
    <w:rsid w:val="00D64458"/>
    <w:rsid w:val="00D74391"/>
    <w:rsid w:val="00D761CB"/>
    <w:rsid w:val="00D85807"/>
    <w:rsid w:val="00D86210"/>
    <w:rsid w:val="00D87349"/>
    <w:rsid w:val="00D91EE9"/>
    <w:rsid w:val="00D9627A"/>
    <w:rsid w:val="00D97220"/>
    <w:rsid w:val="00DA3EC9"/>
    <w:rsid w:val="00DA6BC9"/>
    <w:rsid w:val="00DF523F"/>
    <w:rsid w:val="00DF7AFE"/>
    <w:rsid w:val="00E065E8"/>
    <w:rsid w:val="00E13A7E"/>
    <w:rsid w:val="00E14D47"/>
    <w:rsid w:val="00E1641C"/>
    <w:rsid w:val="00E17737"/>
    <w:rsid w:val="00E26708"/>
    <w:rsid w:val="00E34958"/>
    <w:rsid w:val="00E35023"/>
    <w:rsid w:val="00E37AB0"/>
    <w:rsid w:val="00E44AE4"/>
    <w:rsid w:val="00E55161"/>
    <w:rsid w:val="00E5723B"/>
    <w:rsid w:val="00E57ED1"/>
    <w:rsid w:val="00E71B45"/>
    <w:rsid w:val="00E71C39"/>
    <w:rsid w:val="00E768A4"/>
    <w:rsid w:val="00E7739B"/>
    <w:rsid w:val="00E81B6C"/>
    <w:rsid w:val="00E92004"/>
    <w:rsid w:val="00E97CF6"/>
    <w:rsid w:val="00EA17A1"/>
    <w:rsid w:val="00EA56E6"/>
    <w:rsid w:val="00EA694D"/>
    <w:rsid w:val="00EB1AB8"/>
    <w:rsid w:val="00EB4EBE"/>
    <w:rsid w:val="00EC335F"/>
    <w:rsid w:val="00EC48FB"/>
    <w:rsid w:val="00EE012F"/>
    <w:rsid w:val="00EE0B74"/>
    <w:rsid w:val="00EE4576"/>
    <w:rsid w:val="00EE4E32"/>
    <w:rsid w:val="00EE75FA"/>
    <w:rsid w:val="00EF232A"/>
    <w:rsid w:val="00F04847"/>
    <w:rsid w:val="00F05554"/>
    <w:rsid w:val="00F05A69"/>
    <w:rsid w:val="00F06E0A"/>
    <w:rsid w:val="00F15589"/>
    <w:rsid w:val="00F168B9"/>
    <w:rsid w:val="00F1715E"/>
    <w:rsid w:val="00F206F9"/>
    <w:rsid w:val="00F42A70"/>
    <w:rsid w:val="00F43FFD"/>
    <w:rsid w:val="00F44236"/>
    <w:rsid w:val="00F45BC5"/>
    <w:rsid w:val="00F45CFB"/>
    <w:rsid w:val="00F52517"/>
    <w:rsid w:val="00F53583"/>
    <w:rsid w:val="00FA03B6"/>
    <w:rsid w:val="00FA09CC"/>
    <w:rsid w:val="00FA57B2"/>
    <w:rsid w:val="00FA7423"/>
    <w:rsid w:val="00FB509B"/>
    <w:rsid w:val="00FB56DA"/>
    <w:rsid w:val="00FC3D4B"/>
    <w:rsid w:val="00FC4B4B"/>
    <w:rsid w:val="00FC6241"/>
    <w:rsid w:val="00FC6312"/>
    <w:rsid w:val="00FD0FBC"/>
    <w:rsid w:val="00FE36E3"/>
    <w:rsid w:val="00FE6B01"/>
    <w:rsid w:val="00FE7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C849B92"/>
  <w15:docId w15:val="{76F53E3C-A914-4E66-A5F1-E9C388B4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4"/>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4"/>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4"/>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4"/>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4"/>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4"/>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4"/>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4"/>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4"/>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0C745B"/>
    <w:rPr>
      <w:sz w:val="24"/>
      <w:szCs w:val="24"/>
    </w:rPr>
  </w:style>
  <w:style w:type="character" w:customStyle="1" w:styleId="Heading1Char">
    <w:name w:val="Heading 1 Char"/>
    <w:aliases w:val="h1 Char"/>
    <w:link w:val="Heading1"/>
    <w:rsid w:val="000C745B"/>
    <w:rPr>
      <w:b/>
      <w:caps/>
      <w:sz w:val="24"/>
    </w:rPr>
  </w:style>
  <w:style w:type="character" w:customStyle="1" w:styleId="Heading2Char">
    <w:name w:val="Heading 2 Char"/>
    <w:aliases w:val="h2 Char"/>
    <w:link w:val="Heading2"/>
    <w:rsid w:val="000C745B"/>
    <w:rPr>
      <w:b/>
      <w:sz w:val="24"/>
    </w:rPr>
  </w:style>
  <w:style w:type="character" w:customStyle="1" w:styleId="Heading3Char">
    <w:name w:val="Heading 3 Char"/>
    <w:aliases w:val="h3 Char"/>
    <w:link w:val="Heading3"/>
    <w:rsid w:val="000C745B"/>
    <w:rPr>
      <w:b/>
      <w:bCs/>
      <w:i/>
      <w:sz w:val="24"/>
    </w:rPr>
  </w:style>
  <w:style w:type="character" w:customStyle="1" w:styleId="Heading4Char">
    <w:name w:val="Heading 4 Char"/>
    <w:aliases w:val="h4 Char,delete Char"/>
    <w:link w:val="Heading4"/>
    <w:rsid w:val="000C745B"/>
    <w:rPr>
      <w:b/>
      <w:bCs/>
      <w:snapToGrid w:val="0"/>
      <w:sz w:val="24"/>
    </w:rPr>
  </w:style>
  <w:style w:type="character" w:customStyle="1" w:styleId="Heading5Char">
    <w:name w:val="Heading 5 Char"/>
    <w:aliases w:val="h5 Char"/>
    <w:link w:val="Heading5"/>
    <w:rsid w:val="000C745B"/>
    <w:rPr>
      <w:b/>
      <w:bCs/>
      <w:i/>
      <w:iCs/>
      <w:sz w:val="24"/>
      <w:szCs w:val="26"/>
    </w:rPr>
  </w:style>
  <w:style w:type="character" w:customStyle="1" w:styleId="Heading6Char">
    <w:name w:val="Heading 6 Char"/>
    <w:aliases w:val="h6 Char"/>
    <w:link w:val="Heading6"/>
    <w:locked/>
    <w:rsid w:val="000C745B"/>
    <w:rPr>
      <w:b/>
      <w:bCs/>
      <w:sz w:val="24"/>
      <w:szCs w:val="22"/>
    </w:rPr>
  </w:style>
  <w:style w:type="character" w:customStyle="1" w:styleId="Heading7Char">
    <w:name w:val="Heading 7 Char"/>
    <w:link w:val="Heading7"/>
    <w:rsid w:val="000C745B"/>
    <w:rPr>
      <w:sz w:val="24"/>
      <w:szCs w:val="24"/>
    </w:rPr>
  </w:style>
  <w:style w:type="character" w:customStyle="1" w:styleId="Heading8Char">
    <w:name w:val="Heading 8 Char"/>
    <w:link w:val="Heading8"/>
    <w:rsid w:val="000C745B"/>
    <w:rPr>
      <w:i/>
      <w:iCs/>
      <w:sz w:val="24"/>
      <w:szCs w:val="24"/>
    </w:rPr>
  </w:style>
  <w:style w:type="character" w:customStyle="1" w:styleId="Heading9Char">
    <w:name w:val="Heading 9 Char"/>
    <w:link w:val="Heading9"/>
    <w:rsid w:val="000C745B"/>
    <w:rPr>
      <w:b/>
      <w:sz w:val="24"/>
      <w:szCs w:val="24"/>
    </w:rPr>
  </w:style>
  <w:style w:type="paragraph" w:styleId="Header">
    <w:name w:val="header"/>
    <w:basedOn w:val="Normal"/>
    <w:link w:val="HeaderChar"/>
    <w:pPr>
      <w:tabs>
        <w:tab w:val="center" w:pos="4320"/>
        <w:tab w:val="right" w:pos="8640"/>
      </w:tabs>
    </w:pPr>
    <w:rPr>
      <w:rFonts w:ascii="Arial" w:hAnsi="Arial"/>
      <w:b/>
      <w:bCs/>
    </w:rPr>
  </w:style>
  <w:style w:type="character" w:customStyle="1" w:styleId="HeaderChar">
    <w:name w:val="Header Char"/>
    <w:link w:val="Header"/>
    <w:rsid w:val="000C745B"/>
    <w:rPr>
      <w:rFonts w:ascii="Arial" w:hAnsi="Arial"/>
      <w:b/>
      <w:bCs/>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0C745B"/>
    <w:rPr>
      <w:sz w:val="24"/>
      <w:szCs w:val="24"/>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aliases w:val=" Char"/>
    <w:basedOn w:val="Normal"/>
    <w:link w:val="BodyTextIndentChar"/>
    <w:pPr>
      <w:spacing w:after="240"/>
      <w:ind w:left="720"/>
    </w:pPr>
    <w:rPr>
      <w:iCs/>
      <w:szCs w:val="20"/>
    </w:rPr>
  </w:style>
  <w:style w:type="character" w:customStyle="1" w:styleId="BodyTextIndentChar">
    <w:name w:val="Body Text Indent Char"/>
    <w:aliases w:val=" Char Char"/>
    <w:link w:val="BodyTextIndent"/>
    <w:rsid w:val="00FC6241"/>
    <w:rPr>
      <w:iCs/>
      <w:sz w:val="24"/>
    </w:rPr>
  </w:style>
  <w:style w:type="paragraph" w:customStyle="1" w:styleId="Bullet">
    <w:name w:val="Bullet"/>
    <w:basedOn w:val="Normal"/>
    <w:link w:val="BulletChar"/>
    <w:pPr>
      <w:numPr>
        <w:numId w:val="2"/>
      </w:numPr>
      <w:tabs>
        <w:tab w:val="clear" w:pos="360"/>
        <w:tab w:val="num" w:pos="432"/>
      </w:tabs>
      <w:spacing w:after="180"/>
      <w:ind w:left="432" w:hanging="432"/>
    </w:pPr>
    <w:rPr>
      <w:szCs w:val="20"/>
    </w:rPr>
  </w:style>
  <w:style w:type="character" w:customStyle="1" w:styleId="BulletChar">
    <w:name w:val="Bullet Char"/>
    <w:link w:val="Bullet"/>
    <w:rsid w:val="000C745B"/>
    <w:rPr>
      <w:sz w:val="24"/>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3"/>
      </w:numPr>
      <w:tabs>
        <w:tab w:val="clear" w:pos="360"/>
        <w:tab w:val="num" w:pos="432"/>
      </w:tabs>
      <w:spacing w:after="180"/>
      <w:ind w:left="432" w:hanging="432"/>
    </w:pPr>
    <w:rPr>
      <w:szCs w:val="20"/>
    </w:rPr>
  </w:style>
  <w:style w:type="character" w:customStyle="1" w:styleId="BulletIndentChar">
    <w:name w:val="Bullet Indent Char"/>
    <w:link w:val="BulletIndent"/>
    <w:rsid w:val="000C745B"/>
    <w:rPr>
      <w:sz w:val="24"/>
    </w:rPr>
  </w:style>
  <w:style w:type="paragraph" w:styleId="FootnoteText">
    <w:name w:val="footnote text"/>
    <w:basedOn w:val="Normal"/>
    <w:link w:val="FootnoteTextChar"/>
    <w:rPr>
      <w:sz w:val="18"/>
      <w:szCs w:val="20"/>
    </w:rPr>
  </w:style>
  <w:style w:type="character" w:customStyle="1" w:styleId="FootnoteTextChar">
    <w:name w:val="Footnote Text Char"/>
    <w:link w:val="FootnoteText"/>
    <w:rsid w:val="000C745B"/>
    <w:rPr>
      <w:sz w:val="18"/>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character" w:customStyle="1" w:styleId="FormulaChar">
    <w:name w:val="Formula Char"/>
    <w:link w:val="Formula"/>
    <w:locked/>
    <w:rsid w:val="000C745B"/>
    <w:rPr>
      <w:bCs/>
      <w:sz w:val="24"/>
      <w:szCs w:val="24"/>
    </w:rPr>
  </w:style>
  <w:style w:type="paragraph" w:customStyle="1" w:styleId="FormulaBold">
    <w:name w:val="Formula Bold"/>
    <w:basedOn w:val="Normal"/>
    <w:link w:val="FormulaBoldChar"/>
    <w:autoRedefine/>
    <w:rsid w:val="008A2D6B"/>
    <w:pPr>
      <w:tabs>
        <w:tab w:val="left" w:pos="2340"/>
        <w:tab w:val="left" w:pos="3420"/>
      </w:tabs>
      <w:spacing w:after="240"/>
      <w:ind w:left="3150" w:hanging="2430"/>
    </w:pPr>
    <w:rPr>
      <w:b/>
      <w:bCs/>
    </w:rPr>
  </w:style>
  <w:style w:type="character" w:customStyle="1" w:styleId="FormulaBoldChar">
    <w:name w:val="Formula Bold Char"/>
    <w:link w:val="FormulaBold"/>
    <w:locked/>
    <w:rsid w:val="008A2D6B"/>
    <w:rPr>
      <w:b/>
      <w:bCs/>
      <w:sz w:val="24"/>
      <w:szCs w:val="24"/>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character" w:customStyle="1" w:styleId="H2Char">
    <w:name w:val="H2 Char"/>
    <w:link w:val="H2"/>
    <w:rsid w:val="00FC6241"/>
    <w:rPr>
      <w:b/>
      <w:sz w:val="24"/>
    </w:r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character" w:customStyle="1" w:styleId="H3Char">
    <w:name w:val="H3 Char"/>
    <w:link w:val="H3"/>
    <w:rsid w:val="00746993"/>
    <w:rPr>
      <w:b/>
      <w:bCs/>
      <w:i/>
      <w:sz w:val="24"/>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character" w:customStyle="1" w:styleId="H4Char">
    <w:name w:val="H4 Char"/>
    <w:link w:val="H4"/>
    <w:rsid w:val="00746993"/>
    <w:rPr>
      <w:b/>
      <w:bCs/>
      <w:snapToGrid w:val="0"/>
      <w:sz w:val="24"/>
    </w:r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character" w:customStyle="1" w:styleId="H5Char">
    <w:name w:val="H5 Char"/>
    <w:link w:val="H5"/>
    <w:rsid w:val="000C745B"/>
    <w:rPr>
      <w:b/>
      <w:bCs/>
      <w:i/>
      <w:iCs/>
      <w:sz w:val="24"/>
      <w:szCs w:val="26"/>
    </w:r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character" w:customStyle="1" w:styleId="H6Char">
    <w:name w:val="H6 Char"/>
    <w:link w:val="H6"/>
    <w:rsid w:val="000C745B"/>
    <w:rPr>
      <w:b/>
      <w:bCs/>
      <w:sz w:val="24"/>
      <w:szCs w:val="22"/>
    </w:r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character" w:customStyle="1" w:styleId="InstructionsChar">
    <w:name w:val="Instructions Char"/>
    <w:link w:val="Instructions"/>
    <w:rsid w:val="000C745B"/>
    <w:rPr>
      <w:b/>
      <w:i/>
      <w:iCs/>
      <w:sz w:val="24"/>
      <w:szCs w:val="24"/>
    </w:rPr>
  </w:style>
  <w:style w:type="paragraph" w:styleId="List">
    <w:name w:val="List"/>
    <w:aliases w:val=" Char2 Char Char Char Char, Char2 Char,Char1"/>
    <w:basedOn w:val="Normal"/>
    <w:link w:val="ListChar"/>
    <w:pPr>
      <w:spacing w:after="240"/>
      <w:ind w:left="720" w:hanging="720"/>
    </w:pPr>
    <w:rPr>
      <w:szCs w:val="20"/>
    </w:rPr>
  </w:style>
  <w:style w:type="character" w:customStyle="1" w:styleId="ListChar">
    <w:name w:val="List Char"/>
    <w:aliases w:val=" Char2 Char Char Char Char Char, Char2 Char Char,Char1 Char"/>
    <w:link w:val="List"/>
    <w:rsid w:val="00F05A69"/>
    <w:rPr>
      <w:sz w:val="24"/>
    </w:rPr>
  </w:style>
  <w:style w:type="paragraph" w:styleId="List2">
    <w:name w:val="List 2"/>
    <w:aliases w:val=" Char2,Char2 Char Char"/>
    <w:basedOn w:val="Normal"/>
    <w:link w:val="List2Char"/>
    <w:pPr>
      <w:spacing w:after="240"/>
      <w:ind w:left="1440" w:hanging="720"/>
    </w:pPr>
    <w:rPr>
      <w:szCs w:val="20"/>
    </w:rPr>
  </w:style>
  <w:style w:type="character" w:customStyle="1" w:styleId="List2Char">
    <w:name w:val="List 2 Char"/>
    <w:aliases w:val=" Char2 Char1,Char2 Char Char Char"/>
    <w:link w:val="List2"/>
    <w:rsid w:val="00B514A0"/>
    <w:rPr>
      <w:sz w:val="24"/>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character" w:customStyle="1" w:styleId="ListIntroductionChar">
    <w:name w:val="List Introduction Char"/>
    <w:link w:val="ListIntroduction"/>
    <w:rsid w:val="000C745B"/>
    <w:rPr>
      <w:iCs/>
      <w:sz w:val="24"/>
    </w:rPr>
  </w:style>
  <w:style w:type="paragraph" w:customStyle="1" w:styleId="ListSub">
    <w:name w:val="List Sub"/>
    <w:basedOn w:val="List"/>
    <w:link w:val="ListSubChar"/>
    <w:pPr>
      <w:ind w:firstLine="0"/>
    </w:pPr>
  </w:style>
  <w:style w:type="character" w:customStyle="1" w:styleId="ListSubChar">
    <w:name w:val="List Sub Char"/>
    <w:link w:val="ListSub"/>
    <w:rsid w:val="000C745B"/>
    <w:rPr>
      <w:sz w:val="24"/>
    </w:r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5"/>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character" w:customStyle="1" w:styleId="VariableDefinitionChar">
    <w:name w:val="Variable Definition Char"/>
    <w:link w:val="VariableDefinition"/>
    <w:rsid w:val="000C745B"/>
    <w:rPr>
      <w:iCs/>
      <w:sz w:val="24"/>
    </w:r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uiPriority w:val="99"/>
    <w:rsid w:val="000C745B"/>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locked/>
    <w:rsid w:val="000C745B"/>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uiPriority w:val="99"/>
    <w:rsid w:val="000C745B"/>
    <w:rPr>
      <w:b/>
      <w:bCs/>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1F339A"/>
    <w:rPr>
      <w:iCs/>
      <w:sz w:val="24"/>
    </w:rPr>
  </w:style>
  <w:style w:type="paragraph" w:customStyle="1" w:styleId="BodyTextNumbered">
    <w:name w:val="Body Text Numbered"/>
    <w:basedOn w:val="BodyText"/>
    <w:link w:val="BodyTextNumberedChar1"/>
    <w:rsid w:val="001F339A"/>
    <w:pPr>
      <w:ind w:left="720" w:hanging="720"/>
    </w:pPr>
    <w:rPr>
      <w:iCs/>
      <w:szCs w:val="20"/>
    </w:rPr>
  </w:style>
  <w:style w:type="paragraph" w:customStyle="1" w:styleId="BodyTextNumberedChar">
    <w:name w:val="Body Text Numbered Char"/>
    <w:basedOn w:val="BodyText"/>
    <w:link w:val="BodyTextNumberedCharChar"/>
    <w:rsid w:val="00B514A0"/>
    <w:pPr>
      <w:ind w:left="720" w:hanging="720"/>
    </w:pPr>
    <w:rPr>
      <w:szCs w:val="20"/>
    </w:rPr>
  </w:style>
  <w:style w:type="character" w:customStyle="1" w:styleId="BodyTextNumberedCharChar">
    <w:name w:val="Body Text Numbered Char Char"/>
    <w:link w:val="BodyTextNumberedChar"/>
    <w:rsid w:val="00B514A0"/>
    <w:rPr>
      <w:sz w:val="24"/>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0C745B"/>
    <w:rPr>
      <w:iCs/>
      <w:sz w:val="24"/>
      <w:lang w:val="en-US" w:eastAsia="en-US" w:bidi="ar-SA"/>
    </w:rPr>
  </w:style>
  <w:style w:type="paragraph" w:customStyle="1" w:styleId="tablecontents">
    <w:name w:val="table contents"/>
    <w:basedOn w:val="Normal"/>
    <w:rsid w:val="000C745B"/>
    <w:rPr>
      <w:sz w:val="20"/>
      <w:szCs w:val="20"/>
    </w:rPr>
  </w:style>
  <w:style w:type="paragraph" w:customStyle="1" w:styleId="equals">
    <w:name w:val="equals"/>
    <w:basedOn w:val="BodyText"/>
    <w:rsid w:val="000C745B"/>
    <w:pPr>
      <w:ind w:left="3168" w:hanging="2880"/>
    </w:pPr>
    <w:rPr>
      <w:iCs/>
      <w:szCs w:val="20"/>
    </w:rPr>
  </w:style>
  <w:style w:type="character" w:customStyle="1" w:styleId="TableHeadChar">
    <w:name w:val="Table Head Char"/>
    <w:rsid w:val="000C745B"/>
    <w:rPr>
      <w:b/>
      <w:iCs/>
      <w:sz w:val="24"/>
      <w:lang w:val="en-US" w:eastAsia="en-US" w:bidi="ar-SA"/>
    </w:rPr>
  </w:style>
  <w:style w:type="paragraph" w:styleId="DocumentMap">
    <w:name w:val="Document Map"/>
    <w:basedOn w:val="Normal"/>
    <w:link w:val="DocumentMapChar"/>
    <w:rsid w:val="000C745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C745B"/>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0C745B"/>
    <w:rPr>
      <w:iCs/>
      <w:sz w:val="24"/>
      <w:lang w:val="en-US" w:eastAsia="en-US" w:bidi="ar-SA"/>
    </w:rPr>
  </w:style>
  <w:style w:type="character" w:customStyle="1" w:styleId="CharChar1">
    <w:name w:val="Char Char1"/>
    <w:rsid w:val="000C745B"/>
    <w:rPr>
      <w:sz w:val="24"/>
      <w:lang w:val="en-US" w:eastAsia="en-US" w:bidi="ar-SA"/>
    </w:rPr>
  </w:style>
  <w:style w:type="character" w:customStyle="1" w:styleId="CharCharCharChar">
    <w:name w:val="Char Char Char Char"/>
    <w:rsid w:val="000C745B"/>
    <w:rPr>
      <w:iCs/>
      <w:sz w:val="24"/>
      <w:lang w:val="en-US" w:eastAsia="en-US" w:bidi="ar-SA"/>
    </w:rPr>
  </w:style>
  <w:style w:type="character" w:customStyle="1" w:styleId="Char1CharChar">
    <w:name w:val="Char1 Char Char"/>
    <w:rsid w:val="000C745B"/>
    <w:rPr>
      <w:iCs/>
      <w:sz w:val="24"/>
      <w:lang w:val="en-US" w:eastAsia="en-US" w:bidi="ar-SA"/>
    </w:rPr>
  </w:style>
  <w:style w:type="character" w:customStyle="1" w:styleId="CharChar2">
    <w:name w:val="Char Char2"/>
    <w:rsid w:val="000C745B"/>
    <w:rPr>
      <w:b/>
      <w:bCs/>
      <w:i/>
      <w:sz w:val="24"/>
      <w:lang w:val="en-US" w:eastAsia="en-US" w:bidi="ar-SA"/>
    </w:rPr>
  </w:style>
  <w:style w:type="character" w:customStyle="1" w:styleId="Char2">
    <w:name w:val="Char2"/>
    <w:rsid w:val="000C745B"/>
    <w:rPr>
      <w:b/>
      <w:bCs/>
      <w:i/>
      <w:sz w:val="24"/>
      <w:lang w:val="en-US" w:eastAsia="en-US" w:bidi="ar-SA"/>
    </w:rPr>
  </w:style>
  <w:style w:type="character" w:customStyle="1" w:styleId="CharCharChar">
    <w:name w:val="Char Char Char"/>
    <w:rsid w:val="000C745B"/>
    <w:rPr>
      <w:sz w:val="24"/>
      <w:lang w:val="en-US" w:eastAsia="en-US" w:bidi="ar-SA"/>
    </w:rPr>
  </w:style>
  <w:style w:type="paragraph" w:styleId="BodyText2">
    <w:name w:val="Body Text 2"/>
    <w:basedOn w:val="Normal"/>
    <w:link w:val="BodyText2Char"/>
    <w:rsid w:val="000C745B"/>
    <w:pPr>
      <w:spacing w:after="120" w:line="480" w:lineRule="auto"/>
      <w:ind w:left="1440" w:hanging="720"/>
    </w:pPr>
    <w:rPr>
      <w:szCs w:val="20"/>
    </w:rPr>
  </w:style>
  <w:style w:type="character" w:customStyle="1" w:styleId="BodyText2Char">
    <w:name w:val="Body Text 2 Char"/>
    <w:basedOn w:val="DefaultParagraphFont"/>
    <w:link w:val="BodyText2"/>
    <w:rsid w:val="000C745B"/>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0C745B"/>
    <w:rPr>
      <w:iCs/>
      <w:sz w:val="24"/>
      <w:lang w:val="en-US" w:eastAsia="en-US" w:bidi="ar-SA"/>
    </w:rPr>
  </w:style>
  <w:style w:type="character" w:customStyle="1" w:styleId="h3CharChar">
    <w:name w:val="h3 Char Char"/>
    <w:rsid w:val="000C745B"/>
    <w:rPr>
      <w:b/>
      <w:bCs/>
      <w:i/>
      <w:sz w:val="24"/>
      <w:lang w:val="en-US" w:eastAsia="en-US" w:bidi="ar-SA"/>
    </w:rPr>
  </w:style>
  <w:style w:type="character" w:customStyle="1" w:styleId="InstructionsCharChar">
    <w:name w:val="Instructions Char Char"/>
    <w:rsid w:val="000C745B"/>
    <w:rPr>
      <w:b/>
      <w:i/>
      <w:iCs/>
      <w:sz w:val="24"/>
      <w:szCs w:val="24"/>
      <w:lang w:val="en-US" w:eastAsia="en-US" w:bidi="ar-SA"/>
    </w:rPr>
  </w:style>
  <w:style w:type="character" w:customStyle="1" w:styleId="CharCharCharChar1">
    <w:name w:val="Char Char Char Char1"/>
    <w:aliases w:val=" Char1 Char Char Char Char,Char1 Char Char Char Char"/>
    <w:rsid w:val="000C745B"/>
    <w:rPr>
      <w:sz w:val="24"/>
      <w:lang w:val="en-US" w:eastAsia="en-US" w:bidi="ar-SA"/>
    </w:rPr>
  </w:style>
  <w:style w:type="character" w:customStyle="1" w:styleId="H3CharChar0">
    <w:name w:val="H3 Char Char"/>
    <w:rsid w:val="000C745B"/>
    <w:rPr>
      <w:b w:val="0"/>
      <w:bCs w:val="0"/>
      <w:i w:val="0"/>
      <w:sz w:val="24"/>
      <w:lang w:val="en-US" w:eastAsia="en-US" w:bidi="ar-SA"/>
    </w:rPr>
  </w:style>
  <w:style w:type="character" w:customStyle="1" w:styleId="ListIntroductionCharChar">
    <w:name w:val="List Introduction Char Char"/>
    <w:rsid w:val="000C745B"/>
    <w:rPr>
      <w:iCs/>
      <w:sz w:val="24"/>
      <w:lang w:val="en-US" w:eastAsia="en-US" w:bidi="ar-SA"/>
    </w:rPr>
  </w:style>
  <w:style w:type="character" w:customStyle="1" w:styleId="H4CharChar">
    <w:name w:val="H4 Char Char"/>
    <w:rsid w:val="000C745B"/>
    <w:rPr>
      <w:b/>
      <w:bCs/>
      <w:snapToGrid w:val="0"/>
      <w:sz w:val="24"/>
      <w:lang w:val="en-US" w:eastAsia="en-US" w:bidi="ar-SA"/>
    </w:rPr>
  </w:style>
  <w:style w:type="character" w:customStyle="1" w:styleId="Char2CharChar1">
    <w:name w:val="Char2 Char Char1"/>
    <w:rsid w:val="000C745B"/>
    <w:rPr>
      <w:sz w:val="24"/>
      <w:lang w:val="en-US" w:eastAsia="en-US" w:bidi="ar-SA"/>
    </w:rPr>
  </w:style>
  <w:style w:type="character" w:customStyle="1" w:styleId="BodyTextChar2Char1">
    <w:name w:val="Body Text Char2 Char1"/>
    <w:aliases w:val="Char Char Char Char11,Char Char Char Char111"/>
    <w:rsid w:val="000C745B"/>
    <w:rPr>
      <w:iCs/>
      <w:sz w:val="24"/>
      <w:lang w:val="en-US" w:eastAsia="en-US" w:bidi="ar-SA"/>
    </w:rPr>
  </w:style>
  <w:style w:type="character" w:customStyle="1" w:styleId="CharChar3">
    <w:name w:val="Char Char3"/>
    <w:rsid w:val="000C745B"/>
    <w:rPr>
      <w:sz w:val="24"/>
      <w:lang w:val="en-US" w:eastAsia="en-US" w:bidi="ar-SA"/>
    </w:rPr>
  </w:style>
  <w:style w:type="paragraph" w:customStyle="1" w:styleId="Default">
    <w:name w:val="Default"/>
    <w:rsid w:val="000C745B"/>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0C745B"/>
    <w:pPr>
      <w:spacing w:before="120" w:after="120"/>
    </w:pPr>
    <w:rPr>
      <w:rFonts w:cs="Times New Roman"/>
      <w:color w:val="auto"/>
    </w:rPr>
  </w:style>
  <w:style w:type="paragraph" w:customStyle="1" w:styleId="PJMListOutline1">
    <w:name w:val="PJM_List_Outline_1"/>
    <w:basedOn w:val="Default"/>
    <w:next w:val="Default"/>
    <w:rsid w:val="000C745B"/>
    <w:pPr>
      <w:spacing w:before="120" w:after="120"/>
    </w:pPr>
    <w:rPr>
      <w:rFonts w:cs="Times New Roman"/>
      <w:color w:val="auto"/>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0C745B"/>
    <w:rPr>
      <w:iCs/>
      <w:sz w:val="24"/>
      <w:lang w:val="en-US" w:eastAsia="en-US" w:bidi="ar-SA"/>
    </w:rPr>
  </w:style>
  <w:style w:type="paragraph" w:customStyle="1" w:styleId="VariableDefinitionwide">
    <w:name w:val="Variable Definition wide"/>
    <w:basedOn w:val="BodyTextIndent"/>
    <w:rsid w:val="000C745B"/>
    <w:pPr>
      <w:tabs>
        <w:tab w:val="left" w:pos="2160"/>
      </w:tabs>
      <w:ind w:left="4320" w:hanging="3600"/>
      <w:contextualSpacing/>
    </w:pPr>
  </w:style>
  <w:style w:type="paragraph" w:styleId="BlockText">
    <w:name w:val="Block Text"/>
    <w:basedOn w:val="Normal"/>
    <w:rsid w:val="000C745B"/>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C745B"/>
    <w:rPr>
      <w:sz w:val="24"/>
      <w:lang w:val="en-US" w:eastAsia="en-US" w:bidi="ar-SA"/>
    </w:rPr>
  </w:style>
  <w:style w:type="character" w:customStyle="1" w:styleId="CharChar4">
    <w:name w:val="Char Char4"/>
    <w:rsid w:val="000C745B"/>
    <w:rPr>
      <w:sz w:val="24"/>
      <w:lang w:val="en-US" w:eastAsia="en-US" w:bidi="ar-SA"/>
    </w:rPr>
  </w:style>
  <w:style w:type="character" w:customStyle="1" w:styleId="Char1CharChar1">
    <w:name w:val="Char1 Char Char1"/>
    <w:rsid w:val="000C745B"/>
    <w:rPr>
      <w:sz w:val="24"/>
      <w:lang w:val="en-US" w:eastAsia="en-US" w:bidi="ar-SA"/>
    </w:rPr>
  </w:style>
  <w:style w:type="character" w:customStyle="1" w:styleId="CharChar12">
    <w:name w:val="Char Char12"/>
    <w:rsid w:val="000C745B"/>
    <w:rPr>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0C745B"/>
    <w:rPr>
      <w:iCs/>
      <w:sz w:val="24"/>
      <w:lang w:val="en-US" w:eastAsia="en-US" w:bidi="ar-SA"/>
    </w:rPr>
  </w:style>
  <w:style w:type="character" w:customStyle="1" w:styleId="CharChar">
    <w:name w:val="Char Char"/>
    <w:rsid w:val="000C745B"/>
    <w:rPr>
      <w:iCs/>
      <w:sz w:val="24"/>
      <w:lang w:val="en-US" w:eastAsia="en-US" w:bidi="ar-SA"/>
    </w:rPr>
  </w:style>
  <w:style w:type="character" w:customStyle="1" w:styleId="CharChar5">
    <w:name w:val="Char Char5"/>
    <w:rsid w:val="000C745B"/>
    <w:rPr>
      <w:iCs/>
      <w:sz w:val="24"/>
      <w:lang w:val="en-US" w:eastAsia="en-US" w:bidi="ar-SA"/>
    </w:rPr>
  </w:style>
  <w:style w:type="character" w:customStyle="1" w:styleId="CharCharCharChar3">
    <w:name w:val="Char Char Char Char3"/>
    <w:rsid w:val="000C745B"/>
    <w:rPr>
      <w:iCs/>
      <w:sz w:val="24"/>
      <w:lang w:val="en-US" w:eastAsia="en-US" w:bidi="ar-SA"/>
    </w:rPr>
  </w:style>
  <w:style w:type="paragraph" w:customStyle="1" w:styleId="Bullet15">
    <w:name w:val="Bullet (1.5)"/>
    <w:basedOn w:val="Normal"/>
    <w:rsid w:val="000C745B"/>
    <w:pPr>
      <w:numPr>
        <w:numId w:val="6"/>
      </w:numPr>
      <w:spacing w:after="120"/>
    </w:pPr>
    <w:rPr>
      <w:szCs w:val="20"/>
    </w:rPr>
  </w:style>
  <w:style w:type="character" w:customStyle="1" w:styleId="CharChar42">
    <w:name w:val="Char Char42"/>
    <w:rsid w:val="000C745B"/>
    <w:rPr>
      <w:sz w:val="24"/>
      <w:lang w:val="en-US" w:eastAsia="en-US" w:bidi="ar-SA"/>
    </w:rPr>
  </w:style>
  <w:style w:type="paragraph" w:customStyle="1" w:styleId="BulletCharChar">
    <w:name w:val="Bullet Char Char"/>
    <w:basedOn w:val="Normal"/>
    <w:link w:val="BulletCharCharChar"/>
    <w:rsid w:val="000C745B"/>
    <w:pPr>
      <w:tabs>
        <w:tab w:val="num" w:pos="450"/>
      </w:tabs>
      <w:spacing w:after="180"/>
      <w:ind w:left="450" w:hanging="360"/>
    </w:pPr>
    <w:rPr>
      <w:szCs w:val="20"/>
    </w:rPr>
  </w:style>
  <w:style w:type="character" w:customStyle="1" w:styleId="BulletCharCharChar">
    <w:name w:val="Bullet Char Char Char"/>
    <w:link w:val="BulletCharChar"/>
    <w:rsid w:val="000C745B"/>
    <w:rPr>
      <w:sz w:val="24"/>
    </w:rPr>
  </w:style>
  <w:style w:type="character" w:customStyle="1" w:styleId="CharCharChar2">
    <w:name w:val="Char Char Char2"/>
    <w:rsid w:val="000C745B"/>
    <w:rPr>
      <w:iCs/>
      <w:sz w:val="24"/>
      <w:lang w:val="en-US" w:eastAsia="en-US" w:bidi="ar-SA"/>
    </w:rPr>
  </w:style>
  <w:style w:type="character" w:customStyle="1" w:styleId="Char1CharChar12">
    <w:name w:val="Char1 Char Char12"/>
    <w:rsid w:val="000C745B"/>
    <w:rPr>
      <w:sz w:val="24"/>
      <w:lang w:val="en-US" w:eastAsia="en-US" w:bidi="ar-SA"/>
    </w:rPr>
  </w:style>
  <w:style w:type="character" w:customStyle="1" w:styleId="CharCharChar22">
    <w:name w:val="Char Char Char22"/>
    <w:rsid w:val="000C745B"/>
    <w:rPr>
      <w:iCs/>
      <w:sz w:val="24"/>
      <w:lang w:val="en-US" w:eastAsia="en-US" w:bidi="ar-SA"/>
    </w:rPr>
  </w:style>
  <w:style w:type="paragraph" w:customStyle="1" w:styleId="note">
    <w:name w:val="note"/>
    <w:basedOn w:val="Spaceafterbox"/>
    <w:rsid w:val="000C745B"/>
    <w:rPr>
      <w:sz w:val="22"/>
    </w:rPr>
  </w:style>
  <w:style w:type="character" w:customStyle="1" w:styleId="CharChar6">
    <w:name w:val="Char Char6"/>
    <w:rsid w:val="000C745B"/>
    <w:rPr>
      <w:sz w:val="24"/>
      <w:lang w:val="en-US" w:eastAsia="en-US" w:bidi="ar-SA"/>
    </w:rPr>
  </w:style>
  <w:style w:type="character" w:customStyle="1" w:styleId="ListCharChar">
    <w:name w:val="List Char Char"/>
    <w:rsid w:val="000C745B"/>
    <w:rPr>
      <w:sz w:val="24"/>
      <w:lang w:val="en-US" w:eastAsia="en-US" w:bidi="ar-SA"/>
    </w:rPr>
  </w:style>
  <w:style w:type="character" w:customStyle="1" w:styleId="CharChar11">
    <w:name w:val="Char Char11"/>
    <w:rsid w:val="000C745B"/>
    <w:rPr>
      <w:sz w:val="24"/>
      <w:lang w:val="en-US" w:eastAsia="en-US" w:bidi="ar-SA"/>
    </w:rPr>
  </w:style>
  <w:style w:type="character" w:customStyle="1" w:styleId="CharCharCharChar2">
    <w:name w:val="Char Char Char Char2"/>
    <w:aliases w:val="Body Text Char2 Char Char1,Char Char Char Char Char Char1,Char1 Char Char Char1"/>
    <w:rsid w:val="000C745B"/>
    <w:rPr>
      <w:iCs/>
      <w:sz w:val="24"/>
      <w:lang w:val="en-US" w:eastAsia="en-US" w:bidi="ar-SA"/>
    </w:rPr>
  </w:style>
  <w:style w:type="character" w:customStyle="1" w:styleId="CharChar41">
    <w:name w:val="Char Char41"/>
    <w:rsid w:val="000C745B"/>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0C745B"/>
    <w:rPr>
      <w:sz w:val="24"/>
      <w:lang w:val="en-US" w:eastAsia="en-US" w:bidi="ar-SA"/>
    </w:rPr>
  </w:style>
  <w:style w:type="character" w:customStyle="1" w:styleId="CharCharChar21">
    <w:name w:val="Char Char Char21"/>
    <w:rsid w:val="000C745B"/>
    <w:rPr>
      <w:iCs/>
      <w:sz w:val="24"/>
      <w:lang w:val="en-US" w:eastAsia="en-US" w:bidi="ar-SA"/>
    </w:rPr>
  </w:style>
  <w:style w:type="paragraph" w:customStyle="1" w:styleId="Char3">
    <w:name w:val="Char3"/>
    <w:basedOn w:val="Normal"/>
    <w:rsid w:val="000C745B"/>
    <w:pPr>
      <w:spacing w:after="160" w:line="240" w:lineRule="exact"/>
    </w:pPr>
    <w:rPr>
      <w:rFonts w:ascii="Verdana" w:hAnsi="Verdana"/>
      <w:sz w:val="16"/>
      <w:szCs w:val="20"/>
    </w:rPr>
  </w:style>
  <w:style w:type="paragraph" w:customStyle="1" w:styleId="tablebody0">
    <w:name w:val="tablebody"/>
    <w:basedOn w:val="Normal"/>
    <w:rsid w:val="000C745B"/>
    <w:pPr>
      <w:spacing w:after="60"/>
    </w:pPr>
    <w:rPr>
      <w:sz w:val="20"/>
      <w:szCs w:val="20"/>
    </w:rPr>
  </w:style>
  <w:style w:type="character" w:customStyle="1" w:styleId="DeltaViewInsertion">
    <w:name w:val="DeltaView Insertion"/>
    <w:rsid w:val="000C745B"/>
    <w:rPr>
      <w:color w:val="0000FF"/>
      <w:spacing w:val="0"/>
      <w:u w:val="double"/>
    </w:rPr>
  </w:style>
  <w:style w:type="paragraph" w:customStyle="1" w:styleId="InstructionsCharCharCharCharCharChar">
    <w:name w:val="Instructions Char Char Char Char Char Char"/>
    <w:basedOn w:val="BodyText"/>
    <w:link w:val="InstructionsCharCharCharCharCharCharChar"/>
    <w:rsid w:val="000C745B"/>
    <w:rPr>
      <w:b/>
      <w:i/>
    </w:rPr>
  </w:style>
  <w:style w:type="character" w:customStyle="1" w:styleId="InstructionsCharCharCharCharCharCharChar">
    <w:name w:val="Instructions Char Char Char Char Char Char Char"/>
    <w:link w:val="InstructionsCharCharCharCharCharChar"/>
    <w:rsid w:val="000C745B"/>
    <w:rPr>
      <w:b/>
      <w:i/>
      <w:sz w:val="24"/>
      <w:szCs w:val="24"/>
    </w:rPr>
  </w:style>
  <w:style w:type="character" w:customStyle="1" w:styleId="CharCharCharCharCharCharCharChar">
    <w:name w:val="Char Char Char Char Char Char Char Char"/>
    <w:rsid w:val="000C745B"/>
    <w:rPr>
      <w:iCs/>
      <w:sz w:val="24"/>
      <w:lang w:val="en-US" w:eastAsia="en-US" w:bidi="ar-SA"/>
    </w:rPr>
  </w:style>
  <w:style w:type="paragraph" w:customStyle="1" w:styleId="TermDefinition">
    <w:name w:val="Term Definition"/>
    <w:basedOn w:val="Normal"/>
    <w:rsid w:val="000C745B"/>
    <w:pPr>
      <w:spacing w:after="60"/>
      <w:ind w:left="720"/>
    </w:pPr>
    <w:rPr>
      <w:szCs w:val="20"/>
    </w:rPr>
  </w:style>
  <w:style w:type="paragraph" w:customStyle="1" w:styleId="TermTitle">
    <w:name w:val="Term Title"/>
    <w:basedOn w:val="Normal"/>
    <w:link w:val="TermTitleChar"/>
    <w:rsid w:val="000C745B"/>
    <w:pPr>
      <w:spacing w:before="120"/>
      <w:ind w:left="720"/>
    </w:pPr>
    <w:rPr>
      <w:b/>
      <w:szCs w:val="20"/>
    </w:rPr>
  </w:style>
  <w:style w:type="character" w:customStyle="1" w:styleId="TermTitleChar">
    <w:name w:val="Term Title Char"/>
    <w:link w:val="TermTitle"/>
    <w:rsid w:val="000C745B"/>
    <w:rPr>
      <w:b/>
      <w:sz w:val="24"/>
    </w:rPr>
  </w:style>
  <w:style w:type="paragraph" w:customStyle="1" w:styleId="Style1">
    <w:name w:val="Style1"/>
    <w:basedOn w:val="BodyText3"/>
    <w:rsid w:val="000C745B"/>
    <w:rPr>
      <w:b/>
      <w:sz w:val="40"/>
      <w:szCs w:val="40"/>
    </w:rPr>
  </w:style>
  <w:style w:type="paragraph" w:styleId="BodyText3">
    <w:name w:val="Body Text 3"/>
    <w:basedOn w:val="Normal"/>
    <w:link w:val="BodyText3Char"/>
    <w:rsid w:val="000C745B"/>
    <w:pPr>
      <w:spacing w:after="120"/>
    </w:pPr>
    <w:rPr>
      <w:sz w:val="16"/>
      <w:szCs w:val="16"/>
    </w:rPr>
  </w:style>
  <w:style w:type="character" w:customStyle="1" w:styleId="BodyText3Char">
    <w:name w:val="Body Text 3 Char"/>
    <w:basedOn w:val="DefaultParagraphFont"/>
    <w:link w:val="BodyText3"/>
    <w:rsid w:val="000C745B"/>
    <w:rPr>
      <w:sz w:val="16"/>
      <w:szCs w:val="16"/>
    </w:rPr>
  </w:style>
  <w:style w:type="character" w:customStyle="1" w:styleId="CharCharCharCharCharCharCharChar1">
    <w:name w:val="Char Char Char Char Char Char Char Char1"/>
    <w:rsid w:val="000C745B"/>
    <w:rPr>
      <w:iCs/>
      <w:sz w:val="24"/>
      <w:lang w:val="en-US" w:eastAsia="en-US" w:bidi="ar-SA"/>
    </w:rPr>
  </w:style>
  <w:style w:type="character" w:customStyle="1" w:styleId="msoins0">
    <w:name w:val="msoins"/>
    <w:rsid w:val="000C745B"/>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C745B"/>
    <w:rPr>
      <w:iCs/>
      <w:sz w:val="24"/>
      <w:lang w:val="en-US" w:eastAsia="en-US" w:bidi="ar-SA"/>
    </w:rPr>
  </w:style>
  <w:style w:type="character" w:customStyle="1" w:styleId="H2CharChar">
    <w:name w:val="H2 Char Char"/>
    <w:rsid w:val="000C745B"/>
    <w:rPr>
      <w:b w:val="0"/>
      <w:sz w:val="24"/>
      <w:lang w:val="en-US" w:eastAsia="en-US" w:bidi="ar-SA"/>
    </w:rPr>
  </w:style>
  <w:style w:type="paragraph" w:customStyle="1" w:styleId="Char4">
    <w:name w:val="Char4"/>
    <w:basedOn w:val="Normal"/>
    <w:rsid w:val="000C745B"/>
    <w:pPr>
      <w:spacing w:after="160" w:line="240" w:lineRule="exact"/>
    </w:pPr>
    <w:rPr>
      <w:rFonts w:ascii="Verdana" w:hAnsi="Verdana"/>
      <w:sz w:val="16"/>
      <w:szCs w:val="20"/>
    </w:rPr>
  </w:style>
  <w:style w:type="paragraph" w:customStyle="1" w:styleId="Char31">
    <w:name w:val="Char31"/>
    <w:basedOn w:val="Normal"/>
    <w:rsid w:val="000C745B"/>
    <w:pPr>
      <w:spacing w:after="160" w:line="240" w:lineRule="exact"/>
    </w:pPr>
    <w:rPr>
      <w:rFonts w:ascii="Verdana" w:hAnsi="Verdana"/>
      <w:sz w:val="16"/>
      <w:szCs w:val="20"/>
    </w:rPr>
  </w:style>
  <w:style w:type="paragraph" w:customStyle="1" w:styleId="Acronym">
    <w:name w:val="Acronym"/>
    <w:basedOn w:val="BodyText"/>
    <w:rsid w:val="000C745B"/>
    <w:pPr>
      <w:tabs>
        <w:tab w:val="left" w:pos="1440"/>
      </w:tabs>
      <w:spacing w:after="0"/>
    </w:pPr>
    <w:rPr>
      <w:iCs/>
      <w:szCs w:val="20"/>
    </w:rPr>
  </w:style>
  <w:style w:type="paragraph" w:customStyle="1" w:styleId="List1">
    <w:name w:val="List1"/>
    <w:basedOn w:val="H4"/>
    <w:rsid w:val="000C745B"/>
    <w:pPr>
      <w:tabs>
        <w:tab w:val="clear" w:pos="1260"/>
      </w:tabs>
      <w:ind w:left="1440" w:hanging="720"/>
    </w:pPr>
    <w:rPr>
      <w:b w:val="0"/>
      <w:bCs w:val="0"/>
    </w:rPr>
  </w:style>
  <w:style w:type="paragraph" w:customStyle="1" w:styleId="Char">
    <w:name w:val="Char"/>
    <w:basedOn w:val="Normal"/>
    <w:rsid w:val="000C745B"/>
    <w:pPr>
      <w:spacing w:after="160" w:line="240" w:lineRule="exact"/>
    </w:pPr>
    <w:rPr>
      <w:rFonts w:ascii="Verdana" w:hAnsi="Verdana"/>
      <w:sz w:val="16"/>
      <w:szCs w:val="20"/>
    </w:rPr>
  </w:style>
  <w:style w:type="character" w:customStyle="1" w:styleId="DeltaViewMoveDestination">
    <w:name w:val="DeltaView Move Destination"/>
    <w:rsid w:val="000C745B"/>
    <w:rPr>
      <w:color w:val="00C000"/>
      <w:spacing w:val="0"/>
      <w:u w:val="double"/>
    </w:rPr>
  </w:style>
  <w:style w:type="paragraph" w:styleId="BodyTextFirstIndent">
    <w:name w:val="Body Text First Indent"/>
    <w:basedOn w:val="BodyText"/>
    <w:link w:val="BodyTextFirstIndentChar"/>
    <w:rsid w:val="000C745B"/>
    <w:pPr>
      <w:spacing w:after="120"/>
      <w:ind w:firstLine="210"/>
    </w:pPr>
    <w:rPr>
      <w:szCs w:val="20"/>
    </w:rPr>
  </w:style>
  <w:style w:type="character" w:customStyle="1" w:styleId="BodyTextFirstIndentChar">
    <w:name w:val="Body Text First Indent Char"/>
    <w:basedOn w:val="BodyTextChar4"/>
    <w:link w:val="BodyTextFirstIndent"/>
    <w:rsid w:val="000C745B"/>
    <w:rPr>
      <w:sz w:val="24"/>
      <w:szCs w:val="24"/>
    </w:rPr>
  </w:style>
  <w:style w:type="paragraph" w:styleId="BodyTextFirstIndent2">
    <w:name w:val="Body Text First Indent 2"/>
    <w:basedOn w:val="BodyTextIndent"/>
    <w:link w:val="BodyTextFirstIndent2Char"/>
    <w:rsid w:val="000C745B"/>
    <w:pPr>
      <w:spacing w:after="120"/>
      <w:ind w:left="360" w:firstLine="210"/>
    </w:pPr>
    <w:rPr>
      <w:iCs w:val="0"/>
    </w:rPr>
  </w:style>
  <w:style w:type="character" w:customStyle="1" w:styleId="BodyTextFirstIndent2Char">
    <w:name w:val="Body Text First Indent 2 Char"/>
    <w:basedOn w:val="BodyTextIndentChar"/>
    <w:link w:val="BodyTextFirstIndent2"/>
    <w:rsid w:val="000C745B"/>
    <w:rPr>
      <w:iCs w:val="0"/>
      <w:sz w:val="24"/>
    </w:rPr>
  </w:style>
  <w:style w:type="paragraph" w:styleId="BodyTextIndent2">
    <w:name w:val="Body Text Indent 2"/>
    <w:basedOn w:val="Normal"/>
    <w:link w:val="BodyTextIndent2Char"/>
    <w:rsid w:val="000C745B"/>
    <w:pPr>
      <w:spacing w:after="120" w:line="480" w:lineRule="auto"/>
      <w:ind w:left="360"/>
    </w:pPr>
    <w:rPr>
      <w:szCs w:val="20"/>
    </w:rPr>
  </w:style>
  <w:style w:type="character" w:customStyle="1" w:styleId="BodyTextIndent2Char">
    <w:name w:val="Body Text Indent 2 Char"/>
    <w:basedOn w:val="DefaultParagraphFont"/>
    <w:link w:val="BodyTextIndent2"/>
    <w:rsid w:val="000C745B"/>
    <w:rPr>
      <w:sz w:val="24"/>
    </w:rPr>
  </w:style>
  <w:style w:type="paragraph" w:styleId="BodyTextIndent3">
    <w:name w:val="Body Text Indent 3"/>
    <w:basedOn w:val="Normal"/>
    <w:link w:val="BodyTextIndent3Char"/>
    <w:rsid w:val="000C745B"/>
    <w:pPr>
      <w:spacing w:after="120"/>
      <w:ind w:left="360"/>
    </w:pPr>
    <w:rPr>
      <w:sz w:val="16"/>
      <w:szCs w:val="16"/>
    </w:rPr>
  </w:style>
  <w:style w:type="character" w:customStyle="1" w:styleId="BodyTextIndent3Char">
    <w:name w:val="Body Text Indent 3 Char"/>
    <w:basedOn w:val="DefaultParagraphFont"/>
    <w:link w:val="BodyTextIndent3"/>
    <w:rsid w:val="000C745B"/>
    <w:rPr>
      <w:sz w:val="16"/>
      <w:szCs w:val="16"/>
    </w:rPr>
  </w:style>
  <w:style w:type="paragraph" w:styleId="Caption">
    <w:name w:val="caption"/>
    <w:basedOn w:val="Normal"/>
    <w:next w:val="Normal"/>
    <w:qFormat/>
    <w:rsid w:val="000C745B"/>
    <w:rPr>
      <w:b/>
      <w:bCs/>
      <w:sz w:val="20"/>
      <w:szCs w:val="20"/>
    </w:rPr>
  </w:style>
  <w:style w:type="paragraph" w:styleId="Closing">
    <w:name w:val="Closing"/>
    <w:basedOn w:val="Normal"/>
    <w:link w:val="ClosingChar"/>
    <w:rsid w:val="000C745B"/>
    <w:pPr>
      <w:ind w:left="4320"/>
    </w:pPr>
    <w:rPr>
      <w:szCs w:val="20"/>
    </w:rPr>
  </w:style>
  <w:style w:type="character" w:customStyle="1" w:styleId="ClosingChar">
    <w:name w:val="Closing Char"/>
    <w:basedOn w:val="DefaultParagraphFont"/>
    <w:link w:val="Closing"/>
    <w:rsid w:val="000C745B"/>
    <w:rPr>
      <w:sz w:val="24"/>
    </w:rPr>
  </w:style>
  <w:style w:type="paragraph" w:styleId="Date">
    <w:name w:val="Date"/>
    <w:basedOn w:val="Normal"/>
    <w:next w:val="Normal"/>
    <w:link w:val="DateChar"/>
    <w:rsid w:val="000C745B"/>
    <w:rPr>
      <w:szCs w:val="20"/>
    </w:rPr>
  </w:style>
  <w:style w:type="character" w:customStyle="1" w:styleId="DateChar">
    <w:name w:val="Date Char"/>
    <w:basedOn w:val="DefaultParagraphFont"/>
    <w:link w:val="Date"/>
    <w:rsid w:val="000C745B"/>
    <w:rPr>
      <w:sz w:val="24"/>
    </w:rPr>
  </w:style>
  <w:style w:type="paragraph" w:styleId="E-mailSignature">
    <w:name w:val="E-mail Signature"/>
    <w:basedOn w:val="Normal"/>
    <w:link w:val="E-mailSignatureChar"/>
    <w:rsid w:val="000C745B"/>
    <w:rPr>
      <w:szCs w:val="20"/>
    </w:rPr>
  </w:style>
  <w:style w:type="character" w:customStyle="1" w:styleId="E-mailSignatureChar">
    <w:name w:val="E-mail Signature Char"/>
    <w:basedOn w:val="DefaultParagraphFont"/>
    <w:link w:val="E-mailSignature"/>
    <w:rsid w:val="000C745B"/>
    <w:rPr>
      <w:sz w:val="24"/>
    </w:rPr>
  </w:style>
  <w:style w:type="paragraph" w:styleId="EndnoteText">
    <w:name w:val="endnote text"/>
    <w:basedOn w:val="Normal"/>
    <w:link w:val="EndnoteTextChar"/>
    <w:rsid w:val="000C745B"/>
    <w:rPr>
      <w:sz w:val="20"/>
      <w:szCs w:val="20"/>
    </w:rPr>
  </w:style>
  <w:style w:type="character" w:customStyle="1" w:styleId="EndnoteTextChar">
    <w:name w:val="Endnote Text Char"/>
    <w:basedOn w:val="DefaultParagraphFont"/>
    <w:link w:val="EndnoteText"/>
    <w:rsid w:val="000C745B"/>
  </w:style>
  <w:style w:type="paragraph" w:styleId="EnvelopeAddress">
    <w:name w:val="envelope address"/>
    <w:basedOn w:val="Normal"/>
    <w:rsid w:val="000C745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C745B"/>
    <w:rPr>
      <w:rFonts w:ascii="Arial" w:hAnsi="Arial" w:cs="Arial"/>
      <w:sz w:val="20"/>
      <w:szCs w:val="20"/>
    </w:rPr>
  </w:style>
  <w:style w:type="paragraph" w:styleId="HTMLAddress">
    <w:name w:val="HTML Address"/>
    <w:basedOn w:val="Normal"/>
    <w:link w:val="HTMLAddressChar"/>
    <w:rsid w:val="000C745B"/>
    <w:rPr>
      <w:i/>
      <w:iCs/>
      <w:szCs w:val="20"/>
    </w:rPr>
  </w:style>
  <w:style w:type="character" w:customStyle="1" w:styleId="HTMLAddressChar">
    <w:name w:val="HTML Address Char"/>
    <w:basedOn w:val="DefaultParagraphFont"/>
    <w:link w:val="HTMLAddress"/>
    <w:rsid w:val="000C745B"/>
    <w:rPr>
      <w:i/>
      <w:iCs/>
      <w:sz w:val="24"/>
    </w:rPr>
  </w:style>
  <w:style w:type="paragraph" w:styleId="HTMLPreformatted">
    <w:name w:val="HTML Preformatted"/>
    <w:basedOn w:val="Normal"/>
    <w:link w:val="HTMLPreformattedChar"/>
    <w:rsid w:val="000C745B"/>
    <w:rPr>
      <w:rFonts w:ascii="Courier New" w:hAnsi="Courier New" w:cs="Courier New"/>
      <w:sz w:val="20"/>
      <w:szCs w:val="20"/>
    </w:rPr>
  </w:style>
  <w:style w:type="character" w:customStyle="1" w:styleId="HTMLPreformattedChar">
    <w:name w:val="HTML Preformatted Char"/>
    <w:basedOn w:val="DefaultParagraphFont"/>
    <w:link w:val="HTMLPreformatted"/>
    <w:rsid w:val="000C745B"/>
    <w:rPr>
      <w:rFonts w:ascii="Courier New" w:hAnsi="Courier New" w:cs="Courier New"/>
    </w:rPr>
  </w:style>
  <w:style w:type="paragraph" w:styleId="Index1">
    <w:name w:val="index 1"/>
    <w:basedOn w:val="Normal"/>
    <w:next w:val="Normal"/>
    <w:autoRedefine/>
    <w:rsid w:val="000C745B"/>
    <w:pPr>
      <w:ind w:left="240" w:hanging="240"/>
    </w:pPr>
    <w:rPr>
      <w:szCs w:val="20"/>
    </w:rPr>
  </w:style>
  <w:style w:type="paragraph" w:styleId="Index2">
    <w:name w:val="index 2"/>
    <w:basedOn w:val="Normal"/>
    <w:next w:val="Normal"/>
    <w:autoRedefine/>
    <w:rsid w:val="000C745B"/>
    <w:pPr>
      <w:ind w:left="480" w:hanging="240"/>
    </w:pPr>
    <w:rPr>
      <w:szCs w:val="20"/>
    </w:rPr>
  </w:style>
  <w:style w:type="paragraph" w:styleId="Index3">
    <w:name w:val="index 3"/>
    <w:basedOn w:val="Normal"/>
    <w:next w:val="Normal"/>
    <w:autoRedefine/>
    <w:rsid w:val="000C745B"/>
    <w:pPr>
      <w:ind w:left="720" w:hanging="240"/>
    </w:pPr>
    <w:rPr>
      <w:szCs w:val="20"/>
    </w:rPr>
  </w:style>
  <w:style w:type="paragraph" w:styleId="Index4">
    <w:name w:val="index 4"/>
    <w:basedOn w:val="Normal"/>
    <w:next w:val="Normal"/>
    <w:autoRedefine/>
    <w:rsid w:val="000C745B"/>
    <w:pPr>
      <w:ind w:left="960" w:hanging="240"/>
    </w:pPr>
    <w:rPr>
      <w:szCs w:val="20"/>
    </w:rPr>
  </w:style>
  <w:style w:type="paragraph" w:styleId="Index5">
    <w:name w:val="index 5"/>
    <w:basedOn w:val="Normal"/>
    <w:next w:val="Normal"/>
    <w:autoRedefine/>
    <w:rsid w:val="000C745B"/>
    <w:pPr>
      <w:ind w:left="1200" w:hanging="240"/>
    </w:pPr>
    <w:rPr>
      <w:szCs w:val="20"/>
    </w:rPr>
  </w:style>
  <w:style w:type="paragraph" w:styleId="Index6">
    <w:name w:val="index 6"/>
    <w:basedOn w:val="Normal"/>
    <w:next w:val="Normal"/>
    <w:autoRedefine/>
    <w:rsid w:val="000C745B"/>
    <w:pPr>
      <w:ind w:left="1440" w:hanging="240"/>
    </w:pPr>
    <w:rPr>
      <w:szCs w:val="20"/>
    </w:rPr>
  </w:style>
  <w:style w:type="paragraph" w:styleId="Index7">
    <w:name w:val="index 7"/>
    <w:basedOn w:val="Normal"/>
    <w:next w:val="Normal"/>
    <w:autoRedefine/>
    <w:rsid w:val="000C745B"/>
    <w:pPr>
      <w:ind w:left="1680" w:hanging="240"/>
    </w:pPr>
    <w:rPr>
      <w:szCs w:val="20"/>
    </w:rPr>
  </w:style>
  <w:style w:type="paragraph" w:styleId="Index8">
    <w:name w:val="index 8"/>
    <w:basedOn w:val="Normal"/>
    <w:next w:val="Normal"/>
    <w:autoRedefine/>
    <w:rsid w:val="000C745B"/>
    <w:pPr>
      <w:ind w:left="1920" w:hanging="240"/>
    </w:pPr>
    <w:rPr>
      <w:szCs w:val="20"/>
    </w:rPr>
  </w:style>
  <w:style w:type="paragraph" w:styleId="Index9">
    <w:name w:val="index 9"/>
    <w:basedOn w:val="Normal"/>
    <w:next w:val="Normal"/>
    <w:autoRedefine/>
    <w:rsid w:val="000C745B"/>
    <w:pPr>
      <w:ind w:left="2160" w:hanging="240"/>
    </w:pPr>
    <w:rPr>
      <w:szCs w:val="20"/>
    </w:rPr>
  </w:style>
  <w:style w:type="paragraph" w:styleId="IndexHeading">
    <w:name w:val="index heading"/>
    <w:basedOn w:val="Normal"/>
    <w:next w:val="Index1"/>
    <w:rsid w:val="000C745B"/>
    <w:rPr>
      <w:rFonts w:ascii="Arial" w:hAnsi="Arial" w:cs="Arial"/>
      <w:b/>
      <w:bCs/>
      <w:szCs w:val="20"/>
    </w:rPr>
  </w:style>
  <w:style w:type="paragraph" w:styleId="List4">
    <w:name w:val="List 4"/>
    <w:basedOn w:val="Normal"/>
    <w:rsid w:val="000C745B"/>
    <w:pPr>
      <w:ind w:left="1440" w:hanging="360"/>
    </w:pPr>
    <w:rPr>
      <w:szCs w:val="20"/>
    </w:rPr>
  </w:style>
  <w:style w:type="paragraph" w:styleId="List5">
    <w:name w:val="List 5"/>
    <w:basedOn w:val="Normal"/>
    <w:rsid w:val="000C745B"/>
    <w:pPr>
      <w:ind w:left="1800" w:hanging="360"/>
    </w:pPr>
    <w:rPr>
      <w:szCs w:val="20"/>
    </w:rPr>
  </w:style>
  <w:style w:type="paragraph" w:styleId="ListBullet">
    <w:name w:val="List Bullet"/>
    <w:basedOn w:val="Normal"/>
    <w:rsid w:val="000C745B"/>
    <w:pPr>
      <w:tabs>
        <w:tab w:val="num" w:pos="360"/>
      </w:tabs>
      <w:ind w:left="360" w:hanging="360"/>
    </w:pPr>
    <w:rPr>
      <w:szCs w:val="20"/>
    </w:rPr>
  </w:style>
  <w:style w:type="paragraph" w:styleId="ListBullet2">
    <w:name w:val="List Bullet 2"/>
    <w:basedOn w:val="Normal"/>
    <w:rsid w:val="000C745B"/>
    <w:pPr>
      <w:tabs>
        <w:tab w:val="num" w:pos="720"/>
      </w:tabs>
      <w:ind w:left="720" w:hanging="360"/>
    </w:pPr>
    <w:rPr>
      <w:szCs w:val="20"/>
    </w:rPr>
  </w:style>
  <w:style w:type="paragraph" w:styleId="ListBullet3">
    <w:name w:val="List Bullet 3"/>
    <w:basedOn w:val="Normal"/>
    <w:rsid w:val="000C745B"/>
    <w:pPr>
      <w:tabs>
        <w:tab w:val="num" w:pos="1080"/>
      </w:tabs>
      <w:ind w:left="1080" w:hanging="360"/>
    </w:pPr>
    <w:rPr>
      <w:szCs w:val="20"/>
    </w:rPr>
  </w:style>
  <w:style w:type="paragraph" w:styleId="ListBullet4">
    <w:name w:val="List Bullet 4"/>
    <w:basedOn w:val="Normal"/>
    <w:rsid w:val="000C745B"/>
    <w:pPr>
      <w:tabs>
        <w:tab w:val="num" w:pos="1440"/>
      </w:tabs>
      <w:ind w:left="1440" w:hanging="360"/>
    </w:pPr>
    <w:rPr>
      <w:szCs w:val="20"/>
    </w:rPr>
  </w:style>
  <w:style w:type="paragraph" w:styleId="ListBullet5">
    <w:name w:val="List Bullet 5"/>
    <w:basedOn w:val="Normal"/>
    <w:rsid w:val="000C745B"/>
    <w:pPr>
      <w:tabs>
        <w:tab w:val="num" w:pos="1800"/>
      </w:tabs>
      <w:ind w:left="1800" w:hanging="360"/>
    </w:pPr>
    <w:rPr>
      <w:szCs w:val="20"/>
    </w:rPr>
  </w:style>
  <w:style w:type="paragraph" w:styleId="ListContinue">
    <w:name w:val="List Continue"/>
    <w:basedOn w:val="Normal"/>
    <w:rsid w:val="000C745B"/>
    <w:pPr>
      <w:spacing w:after="120"/>
      <w:ind w:left="360"/>
    </w:pPr>
    <w:rPr>
      <w:szCs w:val="20"/>
    </w:rPr>
  </w:style>
  <w:style w:type="paragraph" w:styleId="ListContinue2">
    <w:name w:val="List Continue 2"/>
    <w:basedOn w:val="Normal"/>
    <w:rsid w:val="000C745B"/>
    <w:pPr>
      <w:spacing w:after="120"/>
      <w:ind w:left="720"/>
    </w:pPr>
    <w:rPr>
      <w:szCs w:val="20"/>
    </w:rPr>
  </w:style>
  <w:style w:type="paragraph" w:styleId="ListContinue3">
    <w:name w:val="List Continue 3"/>
    <w:basedOn w:val="Normal"/>
    <w:rsid w:val="000C745B"/>
    <w:pPr>
      <w:spacing w:after="120"/>
      <w:ind w:left="1080"/>
    </w:pPr>
    <w:rPr>
      <w:szCs w:val="20"/>
    </w:rPr>
  </w:style>
  <w:style w:type="paragraph" w:styleId="ListContinue4">
    <w:name w:val="List Continue 4"/>
    <w:basedOn w:val="Normal"/>
    <w:rsid w:val="000C745B"/>
    <w:pPr>
      <w:spacing w:after="120"/>
      <w:ind w:left="1440"/>
    </w:pPr>
    <w:rPr>
      <w:szCs w:val="20"/>
    </w:rPr>
  </w:style>
  <w:style w:type="paragraph" w:styleId="ListContinue5">
    <w:name w:val="List Continue 5"/>
    <w:basedOn w:val="Normal"/>
    <w:rsid w:val="000C745B"/>
    <w:pPr>
      <w:spacing w:after="120"/>
      <w:ind w:left="1800"/>
    </w:pPr>
    <w:rPr>
      <w:szCs w:val="20"/>
    </w:rPr>
  </w:style>
  <w:style w:type="paragraph" w:styleId="ListNumber">
    <w:name w:val="List Number"/>
    <w:basedOn w:val="Normal"/>
    <w:rsid w:val="000C745B"/>
    <w:pPr>
      <w:tabs>
        <w:tab w:val="num" w:pos="360"/>
      </w:tabs>
      <w:ind w:left="360" w:hanging="360"/>
    </w:pPr>
    <w:rPr>
      <w:szCs w:val="20"/>
    </w:rPr>
  </w:style>
  <w:style w:type="paragraph" w:styleId="ListNumber2">
    <w:name w:val="List Number 2"/>
    <w:basedOn w:val="Normal"/>
    <w:rsid w:val="000C745B"/>
    <w:pPr>
      <w:tabs>
        <w:tab w:val="num" w:pos="720"/>
      </w:tabs>
      <w:ind w:left="720" w:hanging="360"/>
    </w:pPr>
    <w:rPr>
      <w:szCs w:val="20"/>
    </w:rPr>
  </w:style>
  <w:style w:type="paragraph" w:styleId="ListNumber3">
    <w:name w:val="List Number 3"/>
    <w:basedOn w:val="Normal"/>
    <w:rsid w:val="000C745B"/>
    <w:pPr>
      <w:tabs>
        <w:tab w:val="num" w:pos="1080"/>
      </w:tabs>
      <w:ind w:left="1080" w:hanging="360"/>
    </w:pPr>
    <w:rPr>
      <w:szCs w:val="20"/>
    </w:rPr>
  </w:style>
  <w:style w:type="paragraph" w:styleId="ListNumber4">
    <w:name w:val="List Number 4"/>
    <w:basedOn w:val="Normal"/>
    <w:rsid w:val="000C745B"/>
    <w:pPr>
      <w:tabs>
        <w:tab w:val="num" w:pos="1440"/>
      </w:tabs>
      <w:ind w:left="1440" w:hanging="360"/>
    </w:pPr>
    <w:rPr>
      <w:szCs w:val="20"/>
    </w:rPr>
  </w:style>
  <w:style w:type="paragraph" w:styleId="ListNumber5">
    <w:name w:val="List Number 5"/>
    <w:basedOn w:val="Normal"/>
    <w:rsid w:val="000C745B"/>
    <w:pPr>
      <w:tabs>
        <w:tab w:val="num" w:pos="1800"/>
      </w:tabs>
      <w:ind w:left="1800" w:hanging="360"/>
    </w:pPr>
    <w:rPr>
      <w:szCs w:val="20"/>
    </w:rPr>
  </w:style>
  <w:style w:type="paragraph" w:styleId="MacroText">
    <w:name w:val="macro"/>
    <w:link w:val="MacroTextChar"/>
    <w:rsid w:val="000C745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0C745B"/>
    <w:rPr>
      <w:rFonts w:ascii="Courier New" w:hAnsi="Courier New" w:cs="Courier New"/>
    </w:rPr>
  </w:style>
  <w:style w:type="paragraph" w:styleId="MessageHeader">
    <w:name w:val="Message Header"/>
    <w:basedOn w:val="Normal"/>
    <w:link w:val="MessageHeaderChar"/>
    <w:rsid w:val="000C745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0C745B"/>
    <w:rPr>
      <w:rFonts w:ascii="Arial" w:hAnsi="Arial" w:cs="Arial"/>
      <w:sz w:val="24"/>
      <w:szCs w:val="24"/>
      <w:shd w:val="pct20" w:color="auto" w:fill="auto"/>
    </w:rPr>
  </w:style>
  <w:style w:type="paragraph" w:styleId="NormalIndent">
    <w:name w:val="Normal Indent"/>
    <w:basedOn w:val="Normal"/>
    <w:rsid w:val="000C745B"/>
    <w:pPr>
      <w:ind w:left="720"/>
    </w:pPr>
    <w:rPr>
      <w:szCs w:val="20"/>
    </w:rPr>
  </w:style>
  <w:style w:type="paragraph" w:styleId="NoteHeading">
    <w:name w:val="Note Heading"/>
    <w:basedOn w:val="Normal"/>
    <w:next w:val="Normal"/>
    <w:link w:val="NoteHeadingChar"/>
    <w:rsid w:val="000C745B"/>
    <w:rPr>
      <w:szCs w:val="20"/>
    </w:rPr>
  </w:style>
  <w:style w:type="character" w:customStyle="1" w:styleId="NoteHeadingChar">
    <w:name w:val="Note Heading Char"/>
    <w:basedOn w:val="DefaultParagraphFont"/>
    <w:link w:val="NoteHeading"/>
    <w:rsid w:val="000C745B"/>
    <w:rPr>
      <w:sz w:val="24"/>
    </w:rPr>
  </w:style>
  <w:style w:type="paragraph" w:styleId="PlainText">
    <w:name w:val="Plain Text"/>
    <w:basedOn w:val="Normal"/>
    <w:link w:val="PlainTextChar"/>
    <w:rsid w:val="000C745B"/>
    <w:rPr>
      <w:rFonts w:ascii="Courier New" w:hAnsi="Courier New" w:cs="Courier New"/>
      <w:sz w:val="20"/>
      <w:szCs w:val="20"/>
    </w:rPr>
  </w:style>
  <w:style w:type="character" w:customStyle="1" w:styleId="PlainTextChar">
    <w:name w:val="Plain Text Char"/>
    <w:basedOn w:val="DefaultParagraphFont"/>
    <w:link w:val="PlainText"/>
    <w:rsid w:val="000C745B"/>
    <w:rPr>
      <w:rFonts w:ascii="Courier New" w:hAnsi="Courier New" w:cs="Courier New"/>
    </w:rPr>
  </w:style>
  <w:style w:type="paragraph" w:styleId="Salutation">
    <w:name w:val="Salutation"/>
    <w:basedOn w:val="Normal"/>
    <w:next w:val="Normal"/>
    <w:link w:val="SalutationChar"/>
    <w:rsid w:val="000C745B"/>
    <w:rPr>
      <w:szCs w:val="20"/>
    </w:rPr>
  </w:style>
  <w:style w:type="character" w:customStyle="1" w:styleId="SalutationChar">
    <w:name w:val="Salutation Char"/>
    <w:basedOn w:val="DefaultParagraphFont"/>
    <w:link w:val="Salutation"/>
    <w:rsid w:val="000C745B"/>
    <w:rPr>
      <w:sz w:val="24"/>
    </w:rPr>
  </w:style>
  <w:style w:type="paragraph" w:styleId="Signature">
    <w:name w:val="Signature"/>
    <w:basedOn w:val="Normal"/>
    <w:link w:val="SignatureChar"/>
    <w:rsid w:val="000C745B"/>
    <w:pPr>
      <w:ind w:left="4320"/>
    </w:pPr>
    <w:rPr>
      <w:szCs w:val="20"/>
    </w:rPr>
  </w:style>
  <w:style w:type="character" w:customStyle="1" w:styleId="SignatureChar">
    <w:name w:val="Signature Char"/>
    <w:basedOn w:val="DefaultParagraphFont"/>
    <w:link w:val="Signature"/>
    <w:rsid w:val="000C745B"/>
    <w:rPr>
      <w:sz w:val="24"/>
    </w:rPr>
  </w:style>
  <w:style w:type="paragraph" w:styleId="Subtitle">
    <w:name w:val="Subtitle"/>
    <w:basedOn w:val="Normal"/>
    <w:link w:val="SubtitleChar"/>
    <w:qFormat/>
    <w:rsid w:val="000C745B"/>
    <w:pPr>
      <w:spacing w:after="60"/>
      <w:jc w:val="center"/>
      <w:outlineLvl w:val="1"/>
    </w:pPr>
    <w:rPr>
      <w:rFonts w:ascii="Arial" w:hAnsi="Arial" w:cs="Arial"/>
    </w:rPr>
  </w:style>
  <w:style w:type="character" w:customStyle="1" w:styleId="SubtitleChar">
    <w:name w:val="Subtitle Char"/>
    <w:basedOn w:val="DefaultParagraphFont"/>
    <w:link w:val="Subtitle"/>
    <w:rsid w:val="000C745B"/>
    <w:rPr>
      <w:rFonts w:ascii="Arial" w:hAnsi="Arial" w:cs="Arial"/>
      <w:sz w:val="24"/>
      <w:szCs w:val="24"/>
    </w:rPr>
  </w:style>
  <w:style w:type="paragraph" w:styleId="TableofAuthorities">
    <w:name w:val="table of authorities"/>
    <w:basedOn w:val="Normal"/>
    <w:next w:val="Normal"/>
    <w:rsid w:val="000C745B"/>
    <w:pPr>
      <w:ind w:left="240" w:hanging="240"/>
    </w:pPr>
    <w:rPr>
      <w:szCs w:val="20"/>
    </w:rPr>
  </w:style>
  <w:style w:type="paragraph" w:styleId="TableofFigures">
    <w:name w:val="table of figures"/>
    <w:basedOn w:val="Normal"/>
    <w:next w:val="Normal"/>
    <w:rsid w:val="000C745B"/>
    <w:rPr>
      <w:szCs w:val="20"/>
    </w:rPr>
  </w:style>
  <w:style w:type="paragraph" w:styleId="Title">
    <w:name w:val="Title"/>
    <w:basedOn w:val="Normal"/>
    <w:link w:val="TitleChar"/>
    <w:qFormat/>
    <w:rsid w:val="000C745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0C745B"/>
    <w:rPr>
      <w:rFonts w:ascii="Arial" w:hAnsi="Arial" w:cs="Arial"/>
      <w:b/>
      <w:bCs/>
      <w:kern w:val="28"/>
      <w:sz w:val="32"/>
      <w:szCs w:val="32"/>
    </w:rPr>
  </w:style>
  <w:style w:type="paragraph" w:styleId="TOAHeading">
    <w:name w:val="toa heading"/>
    <w:basedOn w:val="Normal"/>
    <w:next w:val="Normal"/>
    <w:rsid w:val="000C745B"/>
    <w:pPr>
      <w:spacing w:before="120"/>
    </w:pPr>
    <w:rPr>
      <w:rFonts w:ascii="Arial" w:hAnsi="Arial" w:cs="Arial"/>
      <w:b/>
      <w:bCs/>
    </w:rPr>
  </w:style>
  <w:style w:type="paragraph" w:customStyle="1" w:styleId="Char11">
    <w:name w:val="Char11"/>
    <w:basedOn w:val="Normal"/>
    <w:rsid w:val="000C745B"/>
    <w:pPr>
      <w:spacing w:after="160" w:line="240" w:lineRule="exact"/>
    </w:pPr>
    <w:rPr>
      <w:rFonts w:ascii="Verdana" w:hAnsi="Verdana"/>
      <w:sz w:val="16"/>
      <w:szCs w:val="20"/>
    </w:rPr>
  </w:style>
  <w:style w:type="character" w:customStyle="1" w:styleId="H3Char1">
    <w:name w:val="H3 Char1"/>
    <w:rsid w:val="000C745B"/>
    <w:rPr>
      <w:b/>
      <w:bCs/>
      <w:i/>
      <w:sz w:val="24"/>
      <w:lang w:val="en-US" w:eastAsia="en-US" w:bidi="ar-SA"/>
    </w:rPr>
  </w:style>
  <w:style w:type="table" w:customStyle="1" w:styleId="TableGrid1">
    <w:name w:val="Table Grid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numberedchar0">
    <w:name w:val="bodytextnumberedchar"/>
    <w:rsid w:val="000C745B"/>
  </w:style>
  <w:style w:type="paragraph" w:styleId="ListParagraph">
    <w:name w:val="List Paragraph"/>
    <w:basedOn w:val="Normal"/>
    <w:uiPriority w:val="34"/>
    <w:qFormat/>
    <w:rsid w:val="000C745B"/>
    <w:pPr>
      <w:ind w:left="720"/>
      <w:contextualSpacing/>
    </w:pPr>
    <w:rPr>
      <w:szCs w:val="20"/>
    </w:rPr>
  </w:style>
  <w:style w:type="paragraph" w:customStyle="1" w:styleId="bodytextnumbered0">
    <w:name w:val="bodytextnumbered"/>
    <w:basedOn w:val="Normal"/>
    <w:rsid w:val="000C745B"/>
    <w:pPr>
      <w:spacing w:after="240"/>
      <w:ind w:left="720" w:hanging="720"/>
    </w:pPr>
    <w:rPr>
      <w:rFonts w:eastAsia="Calibri"/>
    </w:rPr>
  </w:style>
  <w:style w:type="character" w:styleId="FootnoteReference">
    <w:name w:val="footnote reference"/>
    <w:rsid w:val="000C745B"/>
    <w:rPr>
      <w:vertAlign w:val="superscript"/>
    </w:rPr>
  </w:style>
  <w:style w:type="character" w:customStyle="1" w:styleId="BodyTextIndentChar1">
    <w:name w:val="Body Text Indent Char1"/>
    <w:aliases w:val=" Char Char1"/>
    <w:uiPriority w:val="99"/>
    <w:rsid w:val="000C745B"/>
    <w:rPr>
      <w:iCs/>
      <w:sz w:val="24"/>
    </w:rPr>
  </w:style>
  <w:style w:type="table" w:customStyle="1" w:styleId="TableGrid2">
    <w:name w:val="Table Grid2"/>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0C745B"/>
    <w:pPr>
      <w:spacing w:after="120"/>
      <w:ind w:left="720" w:hanging="720"/>
    </w:pPr>
  </w:style>
  <w:style w:type="paragraph" w:customStyle="1" w:styleId="Char32">
    <w:name w:val="Char32"/>
    <w:basedOn w:val="Normal"/>
    <w:rsid w:val="000C745B"/>
    <w:pPr>
      <w:spacing w:after="160" w:line="240" w:lineRule="exact"/>
    </w:pPr>
    <w:rPr>
      <w:rFonts w:ascii="Verdana" w:hAnsi="Verdana"/>
      <w:sz w:val="16"/>
      <w:szCs w:val="20"/>
    </w:rPr>
  </w:style>
  <w:style w:type="paragraph" w:customStyle="1" w:styleId="TableBulletBullet">
    <w:name w:val="Table Bullet/Bullet"/>
    <w:basedOn w:val="Normal"/>
    <w:rsid w:val="000C745B"/>
    <w:pPr>
      <w:numPr>
        <w:numId w:val="7"/>
      </w:numPr>
    </w:pPr>
    <w:rPr>
      <w:szCs w:val="20"/>
    </w:rPr>
  </w:style>
  <w:style w:type="table" w:customStyle="1" w:styleId="BoxedLanguage1">
    <w:name w:val="Boxed Language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0C745B"/>
    <w:rPr>
      <w:sz w:val="24"/>
      <w:szCs w:val="24"/>
    </w:rPr>
  </w:style>
  <w:style w:type="paragraph" w:customStyle="1" w:styleId="VariableDefinition1">
    <w:name w:val="Variable Definition+1"/>
    <w:basedOn w:val="Default"/>
    <w:next w:val="Default"/>
    <w:rsid w:val="000C745B"/>
    <w:pPr>
      <w:spacing w:after="240"/>
    </w:pPr>
    <w:rPr>
      <w:rFonts w:ascii="Times New Roman" w:hAnsi="Times New Roman" w:cs="Times New Roman"/>
      <w:color w:val="auto"/>
    </w:rPr>
  </w:style>
  <w:style w:type="paragraph" w:customStyle="1" w:styleId="ListSub2">
    <w:name w:val="List Sub+2"/>
    <w:basedOn w:val="Default"/>
    <w:next w:val="Default"/>
    <w:rsid w:val="000C745B"/>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0C745B"/>
    <w:rPr>
      <w:iCs/>
      <w:sz w:val="24"/>
      <w:lang w:val="en-US" w:eastAsia="en-US" w:bidi="ar-SA"/>
    </w:rPr>
  </w:style>
  <w:style w:type="paragraph" w:customStyle="1" w:styleId="H">
    <w:name w:val="H%"/>
    <w:basedOn w:val="H4"/>
    <w:rsid w:val="000C745B"/>
    <w:rPr>
      <w:szCs w:val="24"/>
    </w:rPr>
  </w:style>
  <w:style w:type="paragraph" w:customStyle="1" w:styleId="Style2">
    <w:name w:val="Style2"/>
    <w:basedOn w:val="H5"/>
    <w:autoRedefine/>
    <w:rsid w:val="000C745B"/>
    <w:rPr>
      <w:i w:val="0"/>
    </w:rPr>
  </w:style>
  <w:style w:type="paragraph" w:customStyle="1" w:styleId="listintroduction0">
    <w:name w:val="listintroduction"/>
    <w:basedOn w:val="Normal"/>
    <w:rsid w:val="000C745B"/>
    <w:pPr>
      <w:keepNext/>
      <w:spacing w:after="240"/>
    </w:pPr>
  </w:style>
  <w:style w:type="paragraph" w:customStyle="1" w:styleId="RegularText">
    <w:name w:val="Regular Text"/>
    <w:basedOn w:val="Normal"/>
    <w:rsid w:val="000C745B"/>
    <w:pPr>
      <w:spacing w:before="120" w:after="120"/>
      <w:ind w:left="432"/>
      <w:jc w:val="both"/>
    </w:pPr>
    <w:rPr>
      <w:szCs w:val="20"/>
    </w:rPr>
  </w:style>
  <w:style w:type="character" w:customStyle="1" w:styleId="TextChar">
    <w:name w:val="Text Char"/>
    <w:rsid w:val="000C745B"/>
    <w:rPr>
      <w:iCs/>
      <w:sz w:val="24"/>
      <w:lang w:val="en-US" w:eastAsia="en-US" w:bidi="ar-SA"/>
    </w:rPr>
  </w:style>
  <w:style w:type="character" w:styleId="Strong">
    <w:name w:val="Strong"/>
    <w:qFormat/>
    <w:rsid w:val="000C745B"/>
    <w:rPr>
      <w:b/>
      <w:bCs/>
    </w:rPr>
  </w:style>
  <w:style w:type="character" w:styleId="PlaceholderText">
    <w:name w:val="Placeholder Text"/>
    <w:uiPriority w:val="99"/>
    <w:rsid w:val="000C745B"/>
    <w:rPr>
      <w:color w:val="808080"/>
    </w:rPr>
  </w:style>
  <w:style w:type="character" w:customStyle="1" w:styleId="Heading1Char1">
    <w:name w:val="Heading 1 Char1"/>
    <w:aliases w:val="h1 Char1"/>
    <w:rsid w:val="000C745B"/>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C745B"/>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C745B"/>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C745B"/>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C745B"/>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C745B"/>
    <w:rPr>
      <w:rFonts w:ascii="Calibri Light" w:eastAsia="Times New Roman" w:hAnsi="Calibri Light" w:cs="Times New Roman"/>
      <w:color w:val="1F4D78"/>
      <w:sz w:val="24"/>
      <w:szCs w:val="24"/>
    </w:rPr>
  </w:style>
  <w:style w:type="character" w:customStyle="1" w:styleId="Char21">
    <w:name w:val="Char21"/>
    <w:rsid w:val="000C745B"/>
    <w:rPr>
      <w:b/>
      <w:bCs/>
      <w:i/>
      <w:iCs w:val="0"/>
      <w:sz w:val="24"/>
      <w:lang w:val="en-US" w:eastAsia="en-US" w:bidi="ar-SA"/>
    </w:rPr>
  </w:style>
  <w:style w:type="paragraph" w:customStyle="1" w:styleId="BulletIndent2">
    <w:name w:val="Bullet Indent 2"/>
    <w:basedOn w:val="BulletIndent"/>
    <w:rsid w:val="000C745B"/>
    <w:pPr>
      <w:numPr>
        <w:numId w:val="1"/>
      </w:numPr>
      <w:tabs>
        <w:tab w:val="left" w:pos="2520"/>
      </w:tabs>
      <w:ind w:left="2520" w:hanging="547"/>
    </w:pPr>
  </w:style>
  <w:style w:type="character" w:customStyle="1" w:styleId="ListCharChar1">
    <w:name w:val="List Char Char1"/>
    <w:rsid w:val="000C745B"/>
    <w:rPr>
      <w:sz w:val="24"/>
      <w:lang w:val="en-US" w:eastAsia="en-US" w:bidi="ar-SA"/>
    </w:rPr>
  </w:style>
  <w:style w:type="character" w:customStyle="1" w:styleId="UnresolvedMention1">
    <w:name w:val="Unresolved Mention1"/>
    <w:basedOn w:val="DefaultParagraphFont"/>
    <w:uiPriority w:val="99"/>
    <w:semiHidden/>
    <w:unhideWhenUsed/>
    <w:rsid w:val="000C745B"/>
    <w:rPr>
      <w:color w:val="605E5C"/>
      <w:shd w:val="clear" w:color="auto" w:fill="E1DFDD"/>
    </w:rPr>
  </w:style>
  <w:style w:type="table" w:customStyle="1" w:styleId="BoxedLanguage2">
    <w:name w:val="Boxed Language2"/>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C745B"/>
    <w:tblPr/>
  </w:style>
  <w:style w:type="table" w:customStyle="1" w:styleId="TableGrid11">
    <w:name w:val="Table Grid1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C745B"/>
    <w:tblPr/>
  </w:style>
  <w:style w:type="table" w:customStyle="1" w:styleId="TableGrid12">
    <w:name w:val="Table Grid12"/>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B86424"/>
    <w:pPr>
      <w:ind w:left="720"/>
      <w:contextualSpacing/>
    </w:pPr>
  </w:style>
  <w:style w:type="character" w:customStyle="1" w:styleId="Char2CharCharCharCharChar">
    <w:name w:val="Char2 Char Char Char Char Char"/>
    <w:aliases w:val=" Char2 Char Char Char"/>
    <w:rsid w:val="00B86424"/>
    <w:rPr>
      <w:sz w:val="24"/>
      <w:lang w:val="en-US" w:eastAsia="en-US" w:bidi="ar-SA"/>
    </w:rPr>
  </w:style>
  <w:style w:type="character" w:customStyle="1" w:styleId="BodyTextIndentChar2">
    <w:name w:val="Body Text Indent Char2"/>
    <w:aliases w:val=" Char Char2"/>
    <w:basedOn w:val="DefaultParagraphFont"/>
    <w:rsid w:val="00B86424"/>
    <w:rPr>
      <w:iCs/>
      <w:sz w:val="24"/>
    </w:rPr>
  </w:style>
  <w:style w:type="table" w:customStyle="1" w:styleId="FormulaVariableTable111">
    <w:name w:val="Formula Variable Table11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86424"/>
    <w:tblPr>
      <w:tblInd w:w="0" w:type="nil"/>
    </w:tblPr>
  </w:style>
  <w:style w:type="table" w:customStyle="1" w:styleId="TableGrid13">
    <w:name w:val="Table Grid13"/>
    <w:basedOn w:val="TableNormal"/>
    <w:rsid w:val="00B8642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8642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8642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8642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86424"/>
    <w:tblPr/>
  </w:style>
  <w:style w:type="table" w:customStyle="1" w:styleId="TableGrid111">
    <w:name w:val="Table Grid11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86424"/>
    <w:tblPr/>
  </w:style>
  <w:style w:type="table" w:customStyle="1" w:styleId="TableGrid121">
    <w:name w:val="Table Grid12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35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63453629">
      <w:bodyDiv w:val="1"/>
      <w:marLeft w:val="0"/>
      <w:marRight w:val="0"/>
      <w:marTop w:val="0"/>
      <w:marBottom w:val="0"/>
      <w:divBdr>
        <w:top w:val="none" w:sz="0" w:space="0" w:color="auto"/>
        <w:left w:val="none" w:sz="0" w:space="0" w:color="auto"/>
        <w:bottom w:val="none" w:sz="0" w:space="0" w:color="auto"/>
        <w:right w:val="none" w:sz="0" w:space="0" w:color="auto"/>
      </w:divBdr>
    </w:div>
    <w:div w:id="1195190690">
      <w:bodyDiv w:val="1"/>
      <w:marLeft w:val="0"/>
      <w:marRight w:val="0"/>
      <w:marTop w:val="0"/>
      <w:marBottom w:val="0"/>
      <w:divBdr>
        <w:top w:val="none" w:sz="0" w:space="0" w:color="auto"/>
        <w:left w:val="none" w:sz="0" w:space="0" w:color="auto"/>
        <w:bottom w:val="none" w:sz="0" w:space="0" w:color="auto"/>
        <w:right w:val="none" w:sz="0" w:space="0" w:color="auto"/>
      </w:divBdr>
    </w:div>
    <w:div w:id="15080573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4674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4.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86" TargetMode="External"/><Relationship Id="rId24" Type="http://schemas.openxmlformats.org/officeDocument/2006/relationships/hyperlink" Target="mailto:cory.phillips@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Nitka.Mago@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0F3C08A3064334F9AEE692A6DAD3167" ma:contentTypeVersion="2" ma:contentTypeDescription="Create a new document." ma:contentTypeScope="" ma:versionID="b8d75d91c89553e66eca146bb9afad65">
  <xsd:schema xmlns:xsd="http://www.w3.org/2001/XMLSchema" xmlns:xs="http://www.w3.org/2001/XMLSchema" xmlns:p="http://schemas.microsoft.com/office/2006/metadata/properties" xmlns:ns2="344f560a-88f6-462e-96a6-e44784eab4f1" xmlns:ns3="695d585d-6378-4915-8858-e9041c349f12" targetNamespace="http://schemas.microsoft.com/office/2006/metadata/properties" ma:root="true" ma:fieldsID="269d37a6c1f218d21766d8838c8fe2c0" ns2:_="" ns3:_="">
    <xsd:import namespace="344f560a-88f6-462e-96a6-e44784eab4f1"/>
    <xsd:import namespace="695d585d-6378-4915-8858-e9041c349f12"/>
    <xsd:element name="properties">
      <xsd:complexType>
        <xsd:sequence>
          <xsd:element name="documentManagement">
            <xsd:complexType>
              <xsd:all>
                <xsd:element ref="ns2:Information_x0020_Classification"/>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f560a-88f6-462e-96a6-e44784eab4f1"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format="Dropdown" ma:internalName="Information_x0020_Classification" ma:readOnly="false">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695d585d-6378-4915-8858-e9041c349f12"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344f560a-88f6-462e-96a6-e44784eab4f1"/>
  </documentManagement>
</p:properties>
</file>

<file path=customXml/itemProps1.xml><?xml version="1.0" encoding="utf-8"?>
<ds:datastoreItem xmlns:ds="http://schemas.openxmlformats.org/officeDocument/2006/customXml" ds:itemID="{C6348C26-9E65-4985-A36E-648C50922AC9}">
  <ds:schemaRefs>
    <ds:schemaRef ds:uri="http://schemas.microsoft.com/sharepoint/v3/contenttype/forms"/>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3EBB3BD5-64AA-4EF3-A2BA-698DB5537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f560a-88f6-462e-96a6-e44784eab4f1"/>
    <ds:schemaRef ds:uri="695d585d-6378-4915-8858-e9041c349f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3E32A6-7CF1-4DD0-9884-390A434E565A}">
  <ds:schemaRefs>
    <ds:schemaRef ds:uri="http://purl.org/dc/dcmitype/"/>
    <ds:schemaRef ds:uri="344f560a-88f6-462e-96a6-e44784eab4f1"/>
    <ds:schemaRef ds:uri="http://www.w3.org/XML/1998/namespace"/>
    <ds:schemaRef ds:uri="695d585d-6378-4915-8858-e9041c349f12"/>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75</Pages>
  <Words>24185</Words>
  <Characters>137860</Characters>
  <Application>Microsoft Office Word</Application>
  <DocSecurity>0</DocSecurity>
  <Lines>1148</Lines>
  <Paragraphs>323</Paragraphs>
  <ScaleCrop>false</ScaleCrop>
  <HeadingPairs>
    <vt:vector size="2" baseType="variant">
      <vt:variant>
        <vt:lpstr>Title</vt:lpstr>
      </vt:variant>
      <vt:variant>
        <vt:i4>1</vt:i4>
      </vt:variant>
    </vt:vector>
  </HeadingPairs>
  <TitlesOfParts>
    <vt:vector size="1" baseType="lpstr">
      <vt:lpstr>interim SOC monitoring</vt:lpstr>
    </vt:vector>
  </TitlesOfParts>
  <Company>Hewlett-Packard Company</Company>
  <LinksUpToDate>false</LinksUpToDate>
  <CharactersWithSpaces>161722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interim SOC monitoring</dc:title>
  <dc:subject/>
  <dc:creator>Jim Street</dc:creator>
  <cp:keywords/>
  <dc:description/>
  <cp:lastModifiedBy>C Phillips</cp:lastModifiedBy>
  <cp:revision>7</cp:revision>
  <cp:lastPrinted>2013-11-15T22:11:00Z</cp:lastPrinted>
  <dcterms:created xsi:type="dcterms:W3CDTF">2023-08-31T13:26:00Z</dcterms:created>
  <dcterms:modified xsi:type="dcterms:W3CDTF">2023-09-05T21:11:00Z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0x010100B0F3C08A3064334F9AEE692A6DAD3167</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2023-07-12T20:26:54Z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e20ea2b2-38a2-49b7-acef-8b21b3f7c476</vt:lpwstr>
  </property>
  <property fmtid="{D5CDD505-2E9C-101B-9397-08002B2CF9AE}" pid="9" name="MSIP_Label_7084cbda-52b8-46fb-a7b7-cb5bd465ed85_ContentBits">
    <vt:lpwstr>0</vt:lpwstr>
  </property>
</Properties>
</file>