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22267" w14:paraId="079B3F9F" w14:textId="77777777" w:rsidTr="00F22267">
        <w:tc>
          <w:tcPr>
            <w:tcW w:w="1620" w:type="dxa"/>
            <w:tcBorders>
              <w:bottom w:val="single" w:sz="4" w:space="0" w:color="auto"/>
            </w:tcBorders>
            <w:shd w:val="clear" w:color="auto" w:fill="FFFFFF"/>
            <w:vAlign w:val="center"/>
          </w:tcPr>
          <w:p w14:paraId="2B980FF7" w14:textId="77777777" w:rsidR="00F22267" w:rsidRDefault="00F22267" w:rsidP="001A7216">
            <w:pPr>
              <w:pStyle w:val="Header"/>
              <w:rPr>
                <w:rFonts w:ascii="Verdana" w:hAnsi="Verdana"/>
                <w:sz w:val="22"/>
              </w:rPr>
            </w:pPr>
            <w:bookmarkStart w:id="0" w:name="_Toc191197039"/>
            <w:bookmarkStart w:id="1" w:name="_Toc414884931"/>
            <w:bookmarkStart w:id="2" w:name="_Toc90892493"/>
            <w:r>
              <w:t>NOGRR Number</w:t>
            </w:r>
          </w:p>
        </w:tc>
        <w:tc>
          <w:tcPr>
            <w:tcW w:w="1260" w:type="dxa"/>
            <w:tcBorders>
              <w:bottom w:val="single" w:sz="4" w:space="0" w:color="auto"/>
            </w:tcBorders>
            <w:vAlign w:val="center"/>
          </w:tcPr>
          <w:p w14:paraId="03A949E5" w14:textId="77777777" w:rsidR="00F22267" w:rsidRDefault="00FB328E" w:rsidP="001A7216">
            <w:pPr>
              <w:pStyle w:val="Header"/>
              <w:jc w:val="center"/>
            </w:pPr>
            <w:hyperlink r:id="rId11" w:history="1">
              <w:r w:rsidR="00F22267">
                <w:rPr>
                  <w:rStyle w:val="Hyperlink"/>
                </w:rPr>
                <w:t>245</w:t>
              </w:r>
            </w:hyperlink>
          </w:p>
        </w:tc>
        <w:tc>
          <w:tcPr>
            <w:tcW w:w="1440" w:type="dxa"/>
            <w:tcBorders>
              <w:bottom w:val="single" w:sz="4" w:space="0" w:color="auto"/>
            </w:tcBorders>
            <w:shd w:val="clear" w:color="auto" w:fill="FFFFFF"/>
            <w:vAlign w:val="center"/>
          </w:tcPr>
          <w:p w14:paraId="10849240" w14:textId="77777777" w:rsidR="00F22267" w:rsidRDefault="00F22267" w:rsidP="001A7216">
            <w:pPr>
              <w:pStyle w:val="Header"/>
            </w:pPr>
            <w:r>
              <w:t>NOGRR Title</w:t>
            </w:r>
          </w:p>
        </w:tc>
        <w:tc>
          <w:tcPr>
            <w:tcW w:w="6120" w:type="dxa"/>
            <w:tcBorders>
              <w:bottom w:val="single" w:sz="4" w:space="0" w:color="auto"/>
            </w:tcBorders>
            <w:vAlign w:val="center"/>
          </w:tcPr>
          <w:p w14:paraId="48EB57FC" w14:textId="77777777" w:rsidR="00F22267" w:rsidRDefault="00F22267" w:rsidP="001A7216">
            <w:pPr>
              <w:pStyle w:val="Header"/>
            </w:pPr>
            <w:r>
              <w:t>Inverter-Based Resource (IBR) Ride-Through Requirements</w:t>
            </w:r>
          </w:p>
        </w:tc>
      </w:tr>
    </w:tbl>
    <w:p w14:paraId="69E4631E" w14:textId="77777777" w:rsidR="00F22267" w:rsidRDefault="00F22267" w:rsidP="00F22267"/>
    <w:p w14:paraId="79BB641D" w14:textId="77777777" w:rsidR="00F22267" w:rsidRDefault="00F22267" w:rsidP="00F22267"/>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22267" w14:paraId="23036930" w14:textId="77777777" w:rsidTr="00F2226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FCB428" w14:textId="77777777" w:rsidR="00F22267" w:rsidRDefault="00F22267" w:rsidP="001A721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D9833AF" w14:textId="306FF13E" w:rsidR="00F22267" w:rsidRDefault="002453E6" w:rsidP="001A7216">
            <w:pPr>
              <w:pStyle w:val="NormalArial"/>
            </w:pPr>
            <w:r>
              <w:t xml:space="preserve">February </w:t>
            </w:r>
            <w:r w:rsidR="00174E0F">
              <w:t>17</w:t>
            </w:r>
            <w:r>
              <w:t>, 2023</w:t>
            </w:r>
          </w:p>
        </w:tc>
      </w:tr>
    </w:tbl>
    <w:p w14:paraId="54E71B25" w14:textId="77777777" w:rsidR="00F22267" w:rsidRDefault="00F22267" w:rsidP="00F22267"/>
    <w:p w14:paraId="410949EF" w14:textId="77777777" w:rsidR="00F22267" w:rsidRDefault="00F22267" w:rsidP="00F22267"/>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22267" w14:paraId="18DD4BCF" w14:textId="77777777" w:rsidTr="002453E6">
        <w:trPr>
          <w:trHeight w:val="440"/>
        </w:trPr>
        <w:tc>
          <w:tcPr>
            <w:tcW w:w="10440" w:type="dxa"/>
            <w:gridSpan w:val="2"/>
            <w:tcBorders>
              <w:top w:val="single" w:sz="4" w:space="0" w:color="auto"/>
            </w:tcBorders>
            <w:shd w:val="clear" w:color="auto" w:fill="FFFFFF"/>
            <w:vAlign w:val="center"/>
          </w:tcPr>
          <w:p w14:paraId="1C663A75" w14:textId="77777777" w:rsidR="00F22267" w:rsidRDefault="00F22267" w:rsidP="001A7216">
            <w:pPr>
              <w:pStyle w:val="Header"/>
              <w:jc w:val="center"/>
            </w:pPr>
            <w:r>
              <w:t>Submitter’s Information</w:t>
            </w:r>
          </w:p>
        </w:tc>
      </w:tr>
      <w:tr w:rsidR="00F22267" w14:paraId="61A7C39F" w14:textId="77777777" w:rsidTr="002453E6">
        <w:trPr>
          <w:trHeight w:val="350"/>
        </w:trPr>
        <w:tc>
          <w:tcPr>
            <w:tcW w:w="2880" w:type="dxa"/>
            <w:shd w:val="clear" w:color="auto" w:fill="FFFFFF"/>
            <w:vAlign w:val="center"/>
          </w:tcPr>
          <w:p w14:paraId="7CB20B9A" w14:textId="77777777" w:rsidR="00F22267" w:rsidRPr="00EC55B3" w:rsidRDefault="00F22267" w:rsidP="001A7216">
            <w:pPr>
              <w:pStyle w:val="Header"/>
            </w:pPr>
            <w:r w:rsidRPr="00EC55B3">
              <w:t>Name</w:t>
            </w:r>
          </w:p>
        </w:tc>
        <w:tc>
          <w:tcPr>
            <w:tcW w:w="7560" w:type="dxa"/>
            <w:vAlign w:val="center"/>
          </w:tcPr>
          <w:p w14:paraId="5574171E" w14:textId="77777777" w:rsidR="00F22267" w:rsidRDefault="00F22267" w:rsidP="001A7216">
            <w:pPr>
              <w:pStyle w:val="NormalArial"/>
            </w:pPr>
            <w:r>
              <w:t xml:space="preserve">Gary </w:t>
            </w:r>
            <w:proofErr w:type="spellStart"/>
            <w:r>
              <w:t>Chmiel</w:t>
            </w:r>
            <w:proofErr w:type="spellEnd"/>
          </w:p>
        </w:tc>
      </w:tr>
      <w:tr w:rsidR="00F22267" w14:paraId="7ED8D159" w14:textId="77777777" w:rsidTr="002453E6">
        <w:trPr>
          <w:trHeight w:val="350"/>
        </w:trPr>
        <w:tc>
          <w:tcPr>
            <w:tcW w:w="2880" w:type="dxa"/>
            <w:shd w:val="clear" w:color="auto" w:fill="FFFFFF"/>
            <w:vAlign w:val="center"/>
          </w:tcPr>
          <w:p w14:paraId="7C088FE9" w14:textId="77777777" w:rsidR="00F22267" w:rsidRPr="00EC55B3" w:rsidRDefault="00F22267" w:rsidP="001A7216">
            <w:pPr>
              <w:pStyle w:val="Header"/>
            </w:pPr>
            <w:r w:rsidRPr="00EC55B3">
              <w:t>E-mail Address</w:t>
            </w:r>
          </w:p>
        </w:tc>
        <w:tc>
          <w:tcPr>
            <w:tcW w:w="7560" w:type="dxa"/>
            <w:vAlign w:val="center"/>
          </w:tcPr>
          <w:p w14:paraId="6F85E616" w14:textId="77777777" w:rsidR="00F22267" w:rsidRDefault="00F22267" w:rsidP="001A7216">
            <w:pPr>
              <w:pStyle w:val="NormalArial"/>
            </w:pPr>
            <w:r>
              <w:t>Gary.chmiel@ge.com</w:t>
            </w:r>
          </w:p>
        </w:tc>
      </w:tr>
      <w:tr w:rsidR="00F22267" w14:paraId="5332E069" w14:textId="77777777" w:rsidTr="002453E6">
        <w:trPr>
          <w:trHeight w:val="350"/>
        </w:trPr>
        <w:tc>
          <w:tcPr>
            <w:tcW w:w="2880" w:type="dxa"/>
            <w:shd w:val="clear" w:color="auto" w:fill="FFFFFF"/>
            <w:vAlign w:val="center"/>
          </w:tcPr>
          <w:p w14:paraId="5EE4512B" w14:textId="77777777" w:rsidR="00F22267" w:rsidRPr="00EC55B3" w:rsidRDefault="00F22267" w:rsidP="001A7216">
            <w:pPr>
              <w:pStyle w:val="Header"/>
            </w:pPr>
            <w:r w:rsidRPr="00EC55B3">
              <w:t>Company</w:t>
            </w:r>
          </w:p>
        </w:tc>
        <w:tc>
          <w:tcPr>
            <w:tcW w:w="7560" w:type="dxa"/>
            <w:vAlign w:val="center"/>
          </w:tcPr>
          <w:p w14:paraId="780AD8FA" w14:textId="77777777" w:rsidR="00F22267" w:rsidRDefault="00F22267" w:rsidP="001A7216">
            <w:pPr>
              <w:pStyle w:val="NormalArial"/>
            </w:pPr>
            <w:r>
              <w:t xml:space="preserve">GE Renewable Energy </w:t>
            </w:r>
          </w:p>
        </w:tc>
      </w:tr>
      <w:tr w:rsidR="00F22267" w14:paraId="07B97F2E" w14:textId="77777777" w:rsidTr="002453E6">
        <w:trPr>
          <w:trHeight w:val="350"/>
        </w:trPr>
        <w:tc>
          <w:tcPr>
            <w:tcW w:w="2880" w:type="dxa"/>
            <w:tcBorders>
              <w:bottom w:val="single" w:sz="4" w:space="0" w:color="auto"/>
            </w:tcBorders>
            <w:shd w:val="clear" w:color="auto" w:fill="FFFFFF"/>
            <w:vAlign w:val="center"/>
          </w:tcPr>
          <w:p w14:paraId="61D80411" w14:textId="77777777" w:rsidR="00F22267" w:rsidRPr="00EC55B3" w:rsidRDefault="00F22267" w:rsidP="001A7216">
            <w:pPr>
              <w:pStyle w:val="Header"/>
            </w:pPr>
            <w:r w:rsidRPr="00EC55B3">
              <w:t>Phone Number</w:t>
            </w:r>
          </w:p>
        </w:tc>
        <w:tc>
          <w:tcPr>
            <w:tcW w:w="7560" w:type="dxa"/>
            <w:tcBorders>
              <w:bottom w:val="single" w:sz="4" w:space="0" w:color="auto"/>
            </w:tcBorders>
            <w:vAlign w:val="center"/>
          </w:tcPr>
          <w:p w14:paraId="3720FDE8" w14:textId="77777777" w:rsidR="00F22267" w:rsidRDefault="00F22267" w:rsidP="001A7216">
            <w:pPr>
              <w:pStyle w:val="NormalArial"/>
            </w:pPr>
            <w:r>
              <w:t>518-852-1150</w:t>
            </w:r>
          </w:p>
        </w:tc>
      </w:tr>
      <w:tr w:rsidR="00F22267" w14:paraId="6350E1C9" w14:textId="77777777" w:rsidTr="002453E6">
        <w:trPr>
          <w:trHeight w:val="350"/>
        </w:trPr>
        <w:tc>
          <w:tcPr>
            <w:tcW w:w="2880" w:type="dxa"/>
            <w:shd w:val="clear" w:color="auto" w:fill="FFFFFF"/>
            <w:vAlign w:val="center"/>
          </w:tcPr>
          <w:p w14:paraId="7250CFA4" w14:textId="77777777" w:rsidR="00F22267" w:rsidRPr="00EC55B3" w:rsidRDefault="00F22267" w:rsidP="001A7216">
            <w:pPr>
              <w:pStyle w:val="Header"/>
            </w:pPr>
            <w:r>
              <w:t>Cell</w:t>
            </w:r>
            <w:r w:rsidRPr="00EC55B3">
              <w:t xml:space="preserve"> Number</w:t>
            </w:r>
          </w:p>
        </w:tc>
        <w:tc>
          <w:tcPr>
            <w:tcW w:w="7560" w:type="dxa"/>
            <w:vAlign w:val="center"/>
          </w:tcPr>
          <w:p w14:paraId="213AAECE" w14:textId="77777777" w:rsidR="00F22267" w:rsidRDefault="00F22267" w:rsidP="001A7216">
            <w:pPr>
              <w:pStyle w:val="NormalArial"/>
            </w:pPr>
          </w:p>
        </w:tc>
      </w:tr>
      <w:tr w:rsidR="00F22267" w14:paraId="1E8A2A1B" w14:textId="77777777" w:rsidTr="002453E6">
        <w:trPr>
          <w:trHeight w:val="350"/>
        </w:trPr>
        <w:tc>
          <w:tcPr>
            <w:tcW w:w="2880" w:type="dxa"/>
            <w:tcBorders>
              <w:bottom w:val="single" w:sz="4" w:space="0" w:color="auto"/>
            </w:tcBorders>
            <w:shd w:val="clear" w:color="auto" w:fill="FFFFFF"/>
            <w:vAlign w:val="center"/>
          </w:tcPr>
          <w:p w14:paraId="30F2CAC4" w14:textId="77777777" w:rsidR="00F22267" w:rsidRPr="00EC55B3" w:rsidDel="00075A94" w:rsidRDefault="00F22267" w:rsidP="001A7216">
            <w:pPr>
              <w:pStyle w:val="Header"/>
            </w:pPr>
            <w:r>
              <w:t>Market Segment</w:t>
            </w:r>
          </w:p>
        </w:tc>
        <w:tc>
          <w:tcPr>
            <w:tcW w:w="7560" w:type="dxa"/>
            <w:tcBorders>
              <w:bottom w:val="single" w:sz="4" w:space="0" w:color="auto"/>
            </w:tcBorders>
            <w:vAlign w:val="center"/>
          </w:tcPr>
          <w:p w14:paraId="6D598682" w14:textId="7DD9F1B7" w:rsidR="00F22267" w:rsidRDefault="002453E6" w:rsidP="001A7216">
            <w:pPr>
              <w:pStyle w:val="NormalArial"/>
            </w:pPr>
            <w:r>
              <w:t>Not Applicable</w:t>
            </w:r>
          </w:p>
        </w:tc>
      </w:tr>
    </w:tbl>
    <w:p w14:paraId="357E1178" w14:textId="77777777" w:rsidR="00F22267" w:rsidRDefault="00F22267" w:rsidP="00F22267">
      <w:pPr>
        <w:pStyle w:val="NormalArial"/>
      </w:pPr>
    </w:p>
    <w:p w14:paraId="40710342" w14:textId="77777777" w:rsidR="00F22267" w:rsidRDefault="00F22267" w:rsidP="00F2226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22267" w:rsidRPr="004D37D7" w14:paraId="1632F5D4" w14:textId="77777777" w:rsidTr="001A7216">
        <w:trPr>
          <w:trHeight w:val="422"/>
          <w:jc w:val="center"/>
        </w:trPr>
        <w:tc>
          <w:tcPr>
            <w:tcW w:w="10440" w:type="dxa"/>
            <w:vAlign w:val="center"/>
          </w:tcPr>
          <w:p w14:paraId="4A96CC93" w14:textId="77777777" w:rsidR="00F22267" w:rsidRPr="00075A94" w:rsidRDefault="00F22267" w:rsidP="001A7216">
            <w:pPr>
              <w:pStyle w:val="Header"/>
              <w:jc w:val="center"/>
            </w:pPr>
            <w:r w:rsidRPr="00075A94">
              <w:t>Comments</w:t>
            </w:r>
          </w:p>
        </w:tc>
      </w:tr>
    </w:tbl>
    <w:p w14:paraId="3C0D7200" w14:textId="2D1B06A6" w:rsidR="00F22267" w:rsidRDefault="00F22267" w:rsidP="00F22267">
      <w:pPr>
        <w:pStyle w:val="NormalArial"/>
      </w:pPr>
    </w:p>
    <w:p w14:paraId="00DAC9E0" w14:textId="245314B4" w:rsidR="002453E6" w:rsidRDefault="002453E6" w:rsidP="00F22267">
      <w:pPr>
        <w:pStyle w:val="NormalArial"/>
      </w:pPr>
      <w:r>
        <w:t xml:space="preserve">GE Renewable Energy submits the following comments </w:t>
      </w:r>
      <w:r w:rsidR="003305C5">
        <w:t xml:space="preserve">to </w:t>
      </w:r>
      <w:r w:rsidR="00CE141F">
        <w:t>Nodal Operating Guide</w:t>
      </w:r>
      <w:r w:rsidR="003305C5">
        <w:t xml:space="preserve"> Revision Request (NOGRR) 215, Inverter-Based Resource (IBR) Ride-Through Requirements: </w:t>
      </w:r>
      <w:r w:rsidR="00CE141F">
        <w:t xml:space="preserve"> </w:t>
      </w:r>
      <w:r>
        <w:t xml:space="preserve"> </w:t>
      </w:r>
    </w:p>
    <w:p w14:paraId="739CE7C8" w14:textId="77777777" w:rsidR="00F22267" w:rsidRDefault="00F22267" w:rsidP="00F22267">
      <w:pPr>
        <w:pStyle w:val="NormalArial"/>
      </w:pPr>
    </w:p>
    <w:p w14:paraId="6ADB3560" w14:textId="4D9C69F4" w:rsidR="00F22267" w:rsidRPr="00174E0F" w:rsidRDefault="003305C5" w:rsidP="00F22267">
      <w:pPr>
        <w:rPr>
          <w:rFonts w:ascii="Arial" w:hAnsi="Arial" w:cs="Arial"/>
        </w:rPr>
      </w:pPr>
      <w:r w:rsidRPr="00174E0F">
        <w:rPr>
          <w:rFonts w:ascii="Arial" w:hAnsi="Arial" w:cs="Arial"/>
          <w:u w:val="single"/>
        </w:rPr>
        <w:t>Section</w:t>
      </w:r>
      <w:r w:rsidR="00F22267" w:rsidRPr="00174E0F">
        <w:rPr>
          <w:rFonts w:ascii="Arial" w:hAnsi="Arial" w:cs="Arial"/>
          <w:u w:val="single"/>
        </w:rPr>
        <w:t xml:space="preserve"> 2.9.1, </w:t>
      </w:r>
      <w:r w:rsidRPr="00174E0F">
        <w:rPr>
          <w:rFonts w:ascii="Arial" w:hAnsi="Arial" w:cs="Arial"/>
          <w:u w:val="single"/>
        </w:rPr>
        <w:t xml:space="preserve">Voltage Ride-Through Requirements for Transmission-Connected Inver-Based Resources (IBRs), </w:t>
      </w:r>
      <w:r w:rsidR="00F22267" w:rsidRPr="00174E0F">
        <w:rPr>
          <w:rFonts w:ascii="Arial" w:hAnsi="Arial" w:cs="Arial"/>
          <w:u w:val="single"/>
        </w:rPr>
        <w:t>Table</w:t>
      </w:r>
      <w:r w:rsidRPr="00174E0F">
        <w:rPr>
          <w:rFonts w:ascii="Arial" w:hAnsi="Arial" w:cs="Arial"/>
          <w:u w:val="single"/>
        </w:rPr>
        <w:t>s</w:t>
      </w:r>
      <w:r w:rsidR="00F22267" w:rsidRPr="00174E0F">
        <w:rPr>
          <w:rFonts w:ascii="Arial" w:hAnsi="Arial" w:cs="Arial"/>
          <w:u w:val="single"/>
        </w:rPr>
        <w:t xml:space="preserve"> A and B</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T</w:t>
      </w:r>
      <w:r w:rsidR="00B535DE">
        <w:rPr>
          <w:rFonts w:ascii="Arial" w:hAnsi="Arial" w:cs="Arial"/>
        </w:rPr>
        <w:t>ables A and B</w:t>
      </w:r>
      <w:r w:rsidR="00F22267" w:rsidRPr="00174E0F">
        <w:rPr>
          <w:rFonts w:ascii="Arial" w:hAnsi="Arial" w:cs="Arial"/>
        </w:rPr>
        <w:t xml:space="preserve"> are based on tables provided in 2800-2022</w:t>
      </w:r>
      <w:r w:rsidRPr="00174E0F">
        <w:rPr>
          <w:rFonts w:ascii="Arial" w:hAnsi="Arial" w:cs="Arial"/>
        </w:rPr>
        <w:t xml:space="preserve"> - Institute of Electrical and Electronics Engineers (IEEE) Standard for Interconnection and Interoperability of Inverter-Based Resources (IBRs) Interconnecting with Associated Transmission Electric Power Systems (“IEEE 2800-2022 standard”)</w:t>
      </w:r>
      <w:r w:rsidR="00F22267" w:rsidRPr="00174E0F">
        <w:rPr>
          <w:rFonts w:ascii="Arial" w:hAnsi="Arial" w:cs="Arial"/>
        </w:rPr>
        <w:t xml:space="preserve">, however there were several footnotes in the IEEE </w:t>
      </w:r>
      <w:r w:rsidRPr="00174E0F">
        <w:rPr>
          <w:rFonts w:ascii="Arial" w:hAnsi="Arial" w:cs="Arial"/>
        </w:rPr>
        <w:t xml:space="preserve">2800-2022 </w:t>
      </w:r>
      <w:r w:rsidR="00F22267" w:rsidRPr="00174E0F">
        <w:rPr>
          <w:rFonts w:ascii="Arial" w:hAnsi="Arial" w:cs="Arial"/>
        </w:rPr>
        <w:t xml:space="preserve">standard that are not shown in the ERCOT Tables A and B, including the cumulative aspect of the transient durations. </w:t>
      </w:r>
      <w:r w:rsidR="005A14FD">
        <w:rPr>
          <w:rFonts w:ascii="Arial" w:hAnsi="Arial" w:cs="Arial"/>
        </w:rPr>
        <w:t xml:space="preserve"> </w:t>
      </w:r>
      <w:r w:rsidR="00F22267" w:rsidRPr="00174E0F">
        <w:rPr>
          <w:rFonts w:ascii="Arial" w:hAnsi="Arial" w:cs="Arial"/>
        </w:rPr>
        <w:t xml:space="preserve">Please consider the inclusion of the clarifying footnotes. </w:t>
      </w:r>
    </w:p>
    <w:p w14:paraId="769B99BC" w14:textId="77777777" w:rsidR="00F22267" w:rsidRPr="00AF662A" w:rsidRDefault="00F22267" w:rsidP="00F22267">
      <w:pPr>
        <w:pStyle w:val="NormalArial"/>
        <w:rPr>
          <w:rFonts w:cs="Arial"/>
        </w:rPr>
      </w:pPr>
    </w:p>
    <w:p w14:paraId="4A65B6DC" w14:textId="57F0F8DE" w:rsidR="00F22267" w:rsidRPr="00174E0F" w:rsidRDefault="00AF662A" w:rsidP="00F22267">
      <w:pPr>
        <w:rPr>
          <w:rFonts w:ascii="Arial" w:hAnsi="Arial" w:cs="Arial"/>
        </w:rPr>
      </w:pPr>
      <w:bookmarkStart w:id="3" w:name="OLE_LINK2"/>
      <w:bookmarkStart w:id="4" w:name="OLE_LINK11"/>
      <w:r>
        <w:rPr>
          <w:rFonts w:ascii="Arial" w:hAnsi="Arial" w:cs="Arial"/>
          <w:u w:val="single"/>
        </w:rPr>
        <w:t>Paragraph (4) of Section</w:t>
      </w:r>
      <w:r w:rsidR="00F22267" w:rsidRPr="00174E0F">
        <w:rPr>
          <w:rFonts w:ascii="Arial" w:hAnsi="Arial" w:cs="Arial"/>
          <w:u w:val="single"/>
        </w:rPr>
        <w:t xml:space="preserve"> 2.9.1</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 xml:space="preserve">Clarification </w:t>
      </w:r>
      <w:bookmarkEnd w:id="3"/>
      <w:r w:rsidR="00F22267" w:rsidRPr="00174E0F">
        <w:rPr>
          <w:rFonts w:ascii="Arial" w:hAnsi="Arial" w:cs="Arial"/>
        </w:rPr>
        <w:t xml:space="preserve">is required on the active and reactive response requirements during ride through events. </w:t>
      </w:r>
      <w:r w:rsidR="005A14FD">
        <w:rPr>
          <w:rFonts w:ascii="Arial" w:hAnsi="Arial" w:cs="Arial"/>
        </w:rPr>
        <w:t xml:space="preserve"> </w:t>
      </w:r>
      <w:r w:rsidR="00F22267" w:rsidRPr="00174E0F">
        <w:rPr>
          <w:rFonts w:ascii="Arial" w:hAnsi="Arial" w:cs="Arial"/>
        </w:rPr>
        <w:t>It</w:t>
      </w:r>
      <w:r w:rsidR="00174E0F">
        <w:rPr>
          <w:rFonts w:ascii="Arial" w:hAnsi="Arial" w:cs="Arial"/>
        </w:rPr>
        <w:t xml:space="preserve"> is un</w:t>
      </w:r>
      <w:r w:rsidR="00F22267" w:rsidRPr="00174E0F">
        <w:rPr>
          <w:rFonts w:ascii="Arial" w:hAnsi="Arial" w:cs="Arial"/>
        </w:rPr>
        <w:t xml:space="preserve">clear if the NOGRR requirements are defined in terms of power or current, as both are used in the draft language. </w:t>
      </w:r>
      <w:r w:rsidR="005A14FD">
        <w:rPr>
          <w:rFonts w:ascii="Arial" w:hAnsi="Arial" w:cs="Arial"/>
        </w:rPr>
        <w:t xml:space="preserve"> </w:t>
      </w:r>
      <w:r w:rsidR="00F22267" w:rsidRPr="00174E0F">
        <w:rPr>
          <w:rFonts w:ascii="Arial" w:hAnsi="Arial" w:cs="Arial"/>
        </w:rPr>
        <w:t xml:space="preserve">Also, the statement on </w:t>
      </w:r>
      <w:r>
        <w:rPr>
          <w:rFonts w:ascii="Arial" w:hAnsi="Arial" w:cs="Arial"/>
        </w:rPr>
        <w:t>R</w:t>
      </w:r>
      <w:r w:rsidR="00F22267" w:rsidRPr="00174E0F">
        <w:rPr>
          <w:rFonts w:ascii="Arial" w:hAnsi="Arial" w:cs="Arial"/>
        </w:rPr>
        <w:t xml:space="preserve">eactive </w:t>
      </w:r>
      <w:r>
        <w:rPr>
          <w:rFonts w:ascii="Arial" w:hAnsi="Arial" w:cs="Arial"/>
        </w:rPr>
        <w:t>P</w:t>
      </w:r>
      <w:r w:rsidR="00F22267" w:rsidRPr="00174E0F">
        <w:rPr>
          <w:rFonts w:ascii="Arial" w:hAnsi="Arial" w:cs="Arial"/>
        </w:rPr>
        <w:t xml:space="preserve">ower priority mode “set to minimize reductions in real power while maintaining robust Reactive Power response” is </w:t>
      </w:r>
      <w:r w:rsidR="005A14FD">
        <w:rPr>
          <w:rFonts w:ascii="Arial" w:hAnsi="Arial" w:cs="Arial"/>
        </w:rPr>
        <w:t>un</w:t>
      </w:r>
      <w:r w:rsidR="00F22267" w:rsidRPr="00174E0F">
        <w:rPr>
          <w:rFonts w:ascii="Arial" w:hAnsi="Arial" w:cs="Arial"/>
        </w:rPr>
        <w:t xml:space="preserve">clear. </w:t>
      </w:r>
      <w:r w:rsidR="005A14FD">
        <w:rPr>
          <w:rFonts w:ascii="Arial" w:hAnsi="Arial" w:cs="Arial"/>
        </w:rPr>
        <w:t xml:space="preserve"> </w:t>
      </w:r>
      <w:r w:rsidR="00F22267" w:rsidRPr="00174E0F">
        <w:rPr>
          <w:rFonts w:ascii="Arial" w:hAnsi="Arial" w:cs="Arial"/>
        </w:rPr>
        <w:t>Active current cannot be reduced while maintaining real power in a low voltage event, however if a reactive priority is desired (which is generally most beneficial), reduction of active current will be required so the unit has additional reactive current available for voltage support.</w:t>
      </w:r>
      <w:r w:rsidR="005A14FD">
        <w:rPr>
          <w:rFonts w:ascii="Arial" w:hAnsi="Arial" w:cs="Arial"/>
        </w:rPr>
        <w:t xml:space="preserve"> </w:t>
      </w:r>
      <w:r w:rsidR="00F22267" w:rsidRPr="00174E0F">
        <w:rPr>
          <w:rFonts w:ascii="Arial" w:hAnsi="Arial" w:cs="Arial"/>
        </w:rPr>
        <w:t xml:space="preserve"> We suggest that this </w:t>
      </w:r>
      <w:r w:rsidR="005A14FD">
        <w:rPr>
          <w:rFonts w:ascii="Arial" w:hAnsi="Arial" w:cs="Arial"/>
        </w:rPr>
        <w:t>S</w:t>
      </w:r>
      <w:r w:rsidR="00F22267" w:rsidRPr="00174E0F">
        <w:rPr>
          <w:rFonts w:ascii="Arial" w:hAnsi="Arial" w:cs="Arial"/>
        </w:rPr>
        <w:t>ection allow for the IBR to maintain automatic voltage control (within its VAR capability) during ride through mode and be allowed to reduce active current or power, in favor of providing reactive current for voltage support</w:t>
      </w:r>
      <w:r w:rsidR="005A14FD">
        <w:rPr>
          <w:rFonts w:ascii="Arial" w:hAnsi="Arial" w:cs="Arial"/>
        </w:rPr>
        <w:t xml:space="preserve">. </w:t>
      </w:r>
      <w:r w:rsidR="00F22267" w:rsidRPr="00174E0F">
        <w:rPr>
          <w:rFonts w:ascii="Arial" w:hAnsi="Arial" w:cs="Arial"/>
        </w:rPr>
        <w:t xml:space="preserve"> </w:t>
      </w:r>
      <w:r w:rsidR="005A14FD">
        <w:rPr>
          <w:rFonts w:ascii="Arial" w:hAnsi="Arial" w:cs="Arial"/>
        </w:rPr>
        <w:lastRenderedPageBreak/>
        <w:t>I</w:t>
      </w:r>
      <w:r w:rsidR="00F22267" w:rsidRPr="00174E0F">
        <w:rPr>
          <w:rFonts w:ascii="Arial" w:hAnsi="Arial" w:cs="Arial"/>
        </w:rPr>
        <w:t xml:space="preserve">f a minimum active power or current limit is needed it could be specified, though this will limit the reactive response. </w:t>
      </w:r>
    </w:p>
    <w:bookmarkEnd w:id="4"/>
    <w:p w14:paraId="3B24EF9D" w14:textId="77777777" w:rsidR="00F22267" w:rsidRPr="00AF662A" w:rsidRDefault="00F22267" w:rsidP="00F22267">
      <w:pPr>
        <w:pStyle w:val="NormalArial"/>
        <w:rPr>
          <w:rFonts w:cs="Arial"/>
        </w:rPr>
      </w:pPr>
    </w:p>
    <w:p w14:paraId="13091DC6" w14:textId="3525F76E" w:rsidR="00F22267" w:rsidRPr="00174E0F" w:rsidRDefault="00AF662A" w:rsidP="00F22267">
      <w:pPr>
        <w:rPr>
          <w:rFonts w:ascii="Arial" w:hAnsi="Arial" w:cs="Arial"/>
        </w:rPr>
      </w:pPr>
      <w:bookmarkStart w:id="5" w:name="OLE_LINK5"/>
      <w:r>
        <w:rPr>
          <w:rFonts w:ascii="Arial" w:hAnsi="Arial" w:cs="Arial"/>
          <w:u w:val="single"/>
        </w:rPr>
        <w:t>Paragraph (5) of Section</w:t>
      </w:r>
      <w:r w:rsidR="00F22267" w:rsidRPr="00174E0F">
        <w:rPr>
          <w:rFonts w:ascii="Arial" w:hAnsi="Arial" w:cs="Arial"/>
          <w:u w:val="single"/>
        </w:rPr>
        <w:t xml:space="preserve"> 2.9.1</w:t>
      </w:r>
      <w:r w:rsidR="00F22267" w:rsidRPr="00174E0F">
        <w:rPr>
          <w:rFonts w:ascii="Arial" w:hAnsi="Arial" w:cs="Arial"/>
        </w:rPr>
        <w:t>:</w:t>
      </w:r>
      <w:r w:rsidR="005A14FD">
        <w:rPr>
          <w:rFonts w:ascii="Arial" w:hAnsi="Arial" w:cs="Arial"/>
        </w:rPr>
        <w:t xml:space="preserve"> </w:t>
      </w:r>
      <w:r w:rsidR="00F22267" w:rsidRPr="00174E0F">
        <w:rPr>
          <w:rFonts w:ascii="Arial" w:hAnsi="Arial" w:cs="Arial"/>
        </w:rPr>
        <w:t xml:space="preserve"> Clarification </w:t>
      </w:r>
      <w:bookmarkEnd w:id="5"/>
      <w:r w:rsidR="00F22267" w:rsidRPr="00174E0F">
        <w:rPr>
          <w:rFonts w:ascii="Arial" w:hAnsi="Arial" w:cs="Arial"/>
        </w:rPr>
        <w:t xml:space="preserve">is needed on the definition and requirement for phase angle jumps. </w:t>
      </w:r>
      <w:r w:rsidR="005A14FD">
        <w:rPr>
          <w:rFonts w:ascii="Arial" w:hAnsi="Arial" w:cs="Arial"/>
        </w:rPr>
        <w:t xml:space="preserve"> </w:t>
      </w:r>
      <w:r w:rsidR="00F22267" w:rsidRPr="00174E0F">
        <w:rPr>
          <w:rFonts w:ascii="Arial" w:hAnsi="Arial" w:cs="Arial"/>
        </w:rPr>
        <w:t xml:space="preserve">Unbalanced </w:t>
      </w:r>
      <w:r w:rsidR="003333ED">
        <w:rPr>
          <w:rFonts w:ascii="Arial" w:hAnsi="Arial" w:cs="Arial"/>
        </w:rPr>
        <w:t>p</w:t>
      </w:r>
      <w:r w:rsidR="00F22267" w:rsidRPr="00174E0F">
        <w:rPr>
          <w:rFonts w:ascii="Arial" w:hAnsi="Arial" w:cs="Arial"/>
        </w:rPr>
        <w:t>hase jumps such as a phase jump on just one phase need to be bounded by a time limit i.e.</w:t>
      </w:r>
      <w:r w:rsidR="003333ED">
        <w:rPr>
          <w:rFonts w:ascii="Arial" w:hAnsi="Arial" w:cs="Arial"/>
        </w:rPr>
        <w:t>,</w:t>
      </w:r>
      <w:r w:rsidR="00F22267" w:rsidRPr="00174E0F">
        <w:rPr>
          <w:rFonts w:ascii="Arial" w:hAnsi="Arial" w:cs="Arial"/>
        </w:rPr>
        <w:t xml:space="preserve"> a time within which the three phase voltages become balanced following the phase jump. </w:t>
      </w:r>
      <w:r w:rsidR="005A14FD">
        <w:rPr>
          <w:rFonts w:ascii="Arial" w:hAnsi="Arial" w:cs="Arial"/>
        </w:rPr>
        <w:t xml:space="preserve"> </w:t>
      </w:r>
      <w:r w:rsidR="00F22267" w:rsidRPr="00174E0F">
        <w:rPr>
          <w:rFonts w:ascii="Arial" w:hAnsi="Arial" w:cs="Arial"/>
        </w:rPr>
        <w:t>IBRs cannot operate continuously when the voltage is significantly unbalanced.</w:t>
      </w:r>
    </w:p>
    <w:p w14:paraId="5FC7F032" w14:textId="77777777" w:rsidR="00F22267" w:rsidRPr="00174E0F" w:rsidRDefault="00F22267" w:rsidP="00F22267">
      <w:pPr>
        <w:rPr>
          <w:rFonts w:ascii="Arial" w:hAnsi="Arial" w:cs="Arial"/>
        </w:rPr>
      </w:pPr>
      <w:r w:rsidRPr="00174E0F">
        <w:rPr>
          <w:rFonts w:ascii="Arial" w:hAnsi="Arial" w:cs="Arial"/>
        </w:rPr>
        <w:t xml:space="preserve"> </w:t>
      </w:r>
    </w:p>
    <w:p w14:paraId="275E9AB9" w14:textId="4250D8AF" w:rsidR="00F22267" w:rsidRPr="00174E0F" w:rsidRDefault="003333ED" w:rsidP="00F22267">
      <w:pPr>
        <w:rPr>
          <w:rFonts w:ascii="Arial" w:hAnsi="Arial" w:cs="Arial"/>
        </w:rPr>
      </w:pPr>
      <w:bookmarkStart w:id="6" w:name="OLE_LINK17"/>
      <w:r>
        <w:rPr>
          <w:rFonts w:ascii="Arial" w:hAnsi="Arial" w:cs="Arial"/>
          <w:u w:val="single"/>
        </w:rPr>
        <w:t xml:space="preserve">Paragraph (7) </w:t>
      </w:r>
      <w:r w:rsidR="00986D88">
        <w:rPr>
          <w:rFonts w:ascii="Arial" w:hAnsi="Arial" w:cs="Arial"/>
          <w:u w:val="single"/>
        </w:rPr>
        <w:t xml:space="preserve">of </w:t>
      </w:r>
      <w:r>
        <w:rPr>
          <w:rFonts w:ascii="Arial" w:hAnsi="Arial" w:cs="Arial"/>
          <w:u w:val="single"/>
        </w:rPr>
        <w:t>Section</w:t>
      </w:r>
      <w:r w:rsidR="00F22267" w:rsidRPr="00174E0F">
        <w:rPr>
          <w:rFonts w:ascii="Arial" w:hAnsi="Arial" w:cs="Arial"/>
          <w:u w:val="single"/>
        </w:rPr>
        <w:t xml:space="preserve"> 2.9.1</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 xml:space="preserve">While the majority of this </w:t>
      </w:r>
      <w:r w:rsidR="005A14FD">
        <w:rPr>
          <w:rFonts w:ascii="Arial" w:hAnsi="Arial" w:cs="Arial"/>
        </w:rPr>
        <w:t>S</w:t>
      </w:r>
      <w:r w:rsidR="00F22267" w:rsidRPr="00174E0F">
        <w:rPr>
          <w:rFonts w:ascii="Arial" w:hAnsi="Arial" w:cs="Arial"/>
        </w:rPr>
        <w:t xml:space="preserve">ection originated </w:t>
      </w:r>
      <w:r>
        <w:rPr>
          <w:rFonts w:ascii="Arial" w:hAnsi="Arial" w:cs="Arial"/>
        </w:rPr>
        <w:t>from</w:t>
      </w:r>
      <w:r w:rsidR="00F22267" w:rsidRPr="00174E0F">
        <w:rPr>
          <w:rFonts w:ascii="Arial" w:hAnsi="Arial" w:cs="Arial"/>
        </w:rPr>
        <w:t xml:space="preserve"> </w:t>
      </w:r>
      <w:r>
        <w:rPr>
          <w:rFonts w:ascii="Arial" w:hAnsi="Arial" w:cs="Arial"/>
        </w:rPr>
        <w:t xml:space="preserve">the </w:t>
      </w:r>
      <w:r w:rsidR="00F22267" w:rsidRPr="00174E0F">
        <w:rPr>
          <w:rFonts w:ascii="Arial" w:hAnsi="Arial" w:cs="Arial"/>
        </w:rPr>
        <w:t>IEEE 2800-2022</w:t>
      </w:r>
      <w:r>
        <w:rPr>
          <w:rFonts w:ascii="Arial" w:hAnsi="Arial" w:cs="Arial"/>
        </w:rPr>
        <w:t xml:space="preserve"> standard</w:t>
      </w:r>
      <w:r w:rsidR="00F22267" w:rsidRPr="00174E0F">
        <w:rPr>
          <w:rFonts w:ascii="Arial" w:hAnsi="Arial" w:cs="Arial"/>
        </w:rPr>
        <w:t xml:space="preserve">, the first bullet in the relevant section </w:t>
      </w:r>
      <w:r w:rsidR="00986D88">
        <w:rPr>
          <w:rFonts w:ascii="Arial" w:hAnsi="Arial" w:cs="Arial"/>
        </w:rPr>
        <w:t xml:space="preserve">of the </w:t>
      </w:r>
      <w:r w:rsidR="005A14FD">
        <w:rPr>
          <w:rFonts w:ascii="Arial" w:hAnsi="Arial" w:cs="Arial"/>
        </w:rPr>
        <w:t>I</w:t>
      </w:r>
      <w:r w:rsidR="00986D88" w:rsidRPr="001A7216">
        <w:rPr>
          <w:rFonts w:ascii="Arial" w:hAnsi="Arial" w:cs="Arial"/>
        </w:rPr>
        <w:t>EEE 2800-2022</w:t>
      </w:r>
      <w:r w:rsidR="00986D88">
        <w:rPr>
          <w:rFonts w:ascii="Arial" w:hAnsi="Arial" w:cs="Arial"/>
        </w:rPr>
        <w:t xml:space="preserve"> standard</w:t>
      </w:r>
      <w:r w:rsidR="00986D88" w:rsidRPr="00986D88">
        <w:rPr>
          <w:rFonts w:ascii="Arial" w:hAnsi="Arial" w:cs="Arial"/>
        </w:rPr>
        <w:t xml:space="preserve"> </w:t>
      </w:r>
      <w:r w:rsidR="00F22267" w:rsidRPr="00174E0F">
        <w:rPr>
          <w:rFonts w:ascii="Arial" w:hAnsi="Arial" w:cs="Arial"/>
        </w:rPr>
        <w:t xml:space="preserve">was </w:t>
      </w:r>
      <w:r w:rsidR="00986D88">
        <w:rPr>
          <w:rFonts w:ascii="Arial" w:hAnsi="Arial" w:cs="Arial"/>
        </w:rPr>
        <w:t>not included</w:t>
      </w:r>
      <w:r w:rsidR="00F22267" w:rsidRPr="00174E0F">
        <w:rPr>
          <w:rFonts w:ascii="Arial" w:hAnsi="Arial" w:cs="Arial"/>
        </w:rPr>
        <w:t xml:space="preserve"> in the NOGRR: </w:t>
      </w:r>
      <w:r w:rsidR="005A14FD">
        <w:rPr>
          <w:rFonts w:ascii="Arial" w:hAnsi="Arial" w:cs="Arial"/>
        </w:rPr>
        <w:t xml:space="preserve"> </w:t>
      </w:r>
      <w:r w:rsidR="00F22267" w:rsidRPr="00174E0F">
        <w:rPr>
          <w:rFonts w:ascii="Arial" w:hAnsi="Arial" w:cs="Arial"/>
        </w:rPr>
        <w:t xml:space="preserve">“The IBR plant may trip for disturbances for which the cumulative duration of voltage deviations within the applicable time window specified in 7.2.2.1 (i.e., 10 s or 3600 s) exceeds (i.e., </w:t>
      </w:r>
      <w:proofErr w:type="spellStart"/>
      <w:r w:rsidR="00F22267" w:rsidRPr="00174E0F">
        <w:rPr>
          <w:rFonts w:ascii="Arial" w:hAnsi="Arial" w:cs="Arial"/>
        </w:rPr>
        <w:t>undervoltages</w:t>
      </w:r>
      <w:proofErr w:type="spellEnd"/>
      <w:r w:rsidR="00F22267" w:rsidRPr="00174E0F">
        <w:rPr>
          <w:rFonts w:ascii="Arial" w:hAnsi="Arial" w:cs="Arial"/>
        </w:rPr>
        <w:t xml:space="preserve"> less than or </w:t>
      </w:r>
      <w:proofErr w:type="spellStart"/>
      <w:r w:rsidR="00F22267" w:rsidRPr="00174E0F">
        <w:rPr>
          <w:rFonts w:ascii="Arial" w:hAnsi="Arial" w:cs="Arial"/>
        </w:rPr>
        <w:t>overvoltages</w:t>
      </w:r>
      <w:proofErr w:type="spellEnd"/>
      <w:r w:rsidR="00F22267" w:rsidRPr="00174E0F">
        <w:rPr>
          <w:rFonts w:ascii="Arial" w:hAnsi="Arial" w:cs="Arial"/>
        </w:rPr>
        <w:t xml:space="preserve"> greater than) the ride-through durations specified in Table 11 or Table 12, as applicable.” </w:t>
      </w:r>
      <w:r w:rsidR="005A14FD">
        <w:rPr>
          <w:rFonts w:ascii="Arial" w:hAnsi="Arial" w:cs="Arial"/>
        </w:rPr>
        <w:t xml:space="preserve"> </w:t>
      </w:r>
      <w:r w:rsidR="00F22267" w:rsidRPr="00174E0F">
        <w:rPr>
          <w:rFonts w:ascii="Arial" w:hAnsi="Arial" w:cs="Arial"/>
        </w:rPr>
        <w:t xml:space="preserve">This scenario is intended to allow for trips in the case of multiple events which do not exceed the durations of Table A individually, but do cumulatively; also, </w:t>
      </w:r>
      <w:r w:rsidR="00174E0F">
        <w:rPr>
          <w:rFonts w:ascii="Arial" w:hAnsi="Arial" w:cs="Arial"/>
        </w:rPr>
        <w:t xml:space="preserve">where the number of events </w:t>
      </w:r>
      <w:r w:rsidR="00F22267" w:rsidRPr="00174E0F">
        <w:rPr>
          <w:rFonts w:ascii="Arial" w:hAnsi="Arial" w:cs="Arial"/>
        </w:rPr>
        <w:t xml:space="preserve">do not exceed the quantities/durations of the deviations that follow. </w:t>
      </w:r>
      <w:r w:rsidR="005A14FD">
        <w:rPr>
          <w:rFonts w:ascii="Arial" w:hAnsi="Arial" w:cs="Arial"/>
        </w:rPr>
        <w:t xml:space="preserve"> </w:t>
      </w:r>
      <w:r w:rsidR="00F22267" w:rsidRPr="00174E0F">
        <w:rPr>
          <w:rFonts w:ascii="Arial" w:hAnsi="Arial" w:cs="Arial"/>
        </w:rPr>
        <w:t>Please consider the inclusion of the cumulative aspect of the standard for consistency of approach and validation.</w:t>
      </w:r>
      <w:bookmarkEnd w:id="6"/>
    </w:p>
    <w:p w14:paraId="736261FA" w14:textId="77777777" w:rsidR="00F22267" w:rsidRPr="00174E0F" w:rsidRDefault="00F22267" w:rsidP="00F22267">
      <w:pPr>
        <w:rPr>
          <w:rFonts w:ascii="Arial" w:hAnsi="Arial" w:cs="Arial"/>
        </w:rPr>
      </w:pPr>
    </w:p>
    <w:p w14:paraId="2055AB8F" w14:textId="52C4FD99" w:rsidR="00F22267" w:rsidRDefault="00F22267" w:rsidP="00F22267">
      <w:proofErr w:type="gramStart"/>
      <w:r w:rsidRPr="00174E0F">
        <w:rPr>
          <w:rFonts w:ascii="Arial" w:hAnsi="Arial" w:cs="Arial"/>
        </w:rPr>
        <w:t>Additionally</w:t>
      </w:r>
      <w:proofErr w:type="gramEnd"/>
      <w:r w:rsidRPr="00174E0F">
        <w:rPr>
          <w:rFonts w:ascii="Arial" w:hAnsi="Arial" w:cs="Arial"/>
        </w:rPr>
        <w:t xml:space="preserve"> it would be beneficial to include the contents of Footnote 109 in </w:t>
      </w:r>
      <w:r w:rsidR="003333ED">
        <w:rPr>
          <w:rFonts w:ascii="Arial" w:hAnsi="Arial" w:cs="Arial"/>
        </w:rPr>
        <w:t xml:space="preserve">the </w:t>
      </w:r>
      <w:r w:rsidRPr="00174E0F">
        <w:rPr>
          <w:rFonts w:ascii="Arial" w:hAnsi="Arial" w:cs="Arial"/>
        </w:rPr>
        <w:t>IEEE 2800</w:t>
      </w:r>
      <w:r w:rsidR="003333ED">
        <w:rPr>
          <w:rFonts w:ascii="Arial" w:hAnsi="Arial" w:cs="Arial"/>
        </w:rPr>
        <w:t>-2022 standard</w:t>
      </w:r>
      <w:r w:rsidRPr="00174E0F">
        <w:rPr>
          <w:rFonts w:ascii="Arial" w:hAnsi="Arial" w:cs="Arial"/>
        </w:rPr>
        <w:t xml:space="preserve">, </w:t>
      </w:r>
      <w:r w:rsidR="003333ED">
        <w:rPr>
          <w:rFonts w:ascii="Arial" w:hAnsi="Arial" w:cs="Arial"/>
        </w:rPr>
        <w:t>which</w:t>
      </w:r>
      <w:r w:rsidRPr="00174E0F">
        <w:rPr>
          <w:rFonts w:ascii="Arial" w:hAnsi="Arial" w:cs="Arial"/>
        </w:rPr>
        <w:t xml:space="preserve"> states IBR plants</w:t>
      </w:r>
      <w:r w:rsidRPr="0093706A">
        <w:t xml:space="preserve"> </w:t>
      </w:r>
      <w:r w:rsidRPr="00174E0F">
        <w:rPr>
          <w:rFonts w:ascii="Arial" w:hAnsi="Arial" w:cs="Arial"/>
        </w:rPr>
        <w:t>are not expected to ride through radial opening and reclosing of tie lines.</w:t>
      </w:r>
      <w:r>
        <w:t xml:space="preserve"> </w:t>
      </w:r>
    </w:p>
    <w:p w14:paraId="407255AE" w14:textId="77777777" w:rsidR="00F22267" w:rsidRDefault="00F22267" w:rsidP="00F22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2267" w14:paraId="2F14414E" w14:textId="77777777" w:rsidTr="001A7216">
        <w:trPr>
          <w:trHeight w:val="350"/>
        </w:trPr>
        <w:tc>
          <w:tcPr>
            <w:tcW w:w="10440" w:type="dxa"/>
            <w:tcBorders>
              <w:bottom w:val="single" w:sz="4" w:space="0" w:color="auto"/>
            </w:tcBorders>
            <w:shd w:val="clear" w:color="auto" w:fill="FFFFFF"/>
            <w:vAlign w:val="center"/>
          </w:tcPr>
          <w:p w14:paraId="7D4DDC95" w14:textId="77777777" w:rsidR="00F22267" w:rsidRDefault="00F22267" w:rsidP="001A7216">
            <w:pPr>
              <w:pStyle w:val="Header"/>
              <w:jc w:val="center"/>
            </w:pPr>
            <w:r>
              <w:t>Revised Cover Page Language</w:t>
            </w:r>
          </w:p>
        </w:tc>
      </w:tr>
    </w:tbl>
    <w:p w14:paraId="02383132" w14:textId="77777777" w:rsidR="00F22267" w:rsidRDefault="00F22267" w:rsidP="00F22267">
      <w:pPr>
        <w:pStyle w:val="NormalArial"/>
      </w:pPr>
    </w:p>
    <w:p w14:paraId="40C3F7E6" w14:textId="3683821E" w:rsidR="00F22267" w:rsidRDefault="001948BF" w:rsidP="00F22267">
      <w:pPr>
        <w:pStyle w:val="NormalArial"/>
      </w:pPr>
      <w:r>
        <w:t>None</w:t>
      </w:r>
    </w:p>
    <w:p w14:paraId="4E516C7B" w14:textId="77777777" w:rsidR="00F22267" w:rsidRDefault="00F22267" w:rsidP="00F22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2267" w14:paraId="4C3073D0" w14:textId="77777777" w:rsidTr="001A7216">
        <w:trPr>
          <w:trHeight w:val="350"/>
        </w:trPr>
        <w:tc>
          <w:tcPr>
            <w:tcW w:w="10440" w:type="dxa"/>
            <w:tcBorders>
              <w:bottom w:val="single" w:sz="4" w:space="0" w:color="auto"/>
            </w:tcBorders>
            <w:shd w:val="clear" w:color="auto" w:fill="FFFFFF"/>
            <w:vAlign w:val="center"/>
          </w:tcPr>
          <w:p w14:paraId="24BB9ADA" w14:textId="77777777" w:rsidR="00F22267" w:rsidRDefault="00F22267" w:rsidP="001A7216">
            <w:pPr>
              <w:pStyle w:val="Header"/>
              <w:jc w:val="center"/>
            </w:pPr>
            <w:r>
              <w:t>Revised Proposed Guide Language</w:t>
            </w:r>
          </w:p>
        </w:tc>
      </w:tr>
    </w:tbl>
    <w:p w14:paraId="6A0E8AFD" w14:textId="3E18146C" w:rsidR="00A872B3" w:rsidRDefault="00F22267" w:rsidP="00E31259">
      <w:pPr>
        <w:pStyle w:val="BodyText"/>
        <w:spacing w:after="120"/>
        <w:rPr>
          <w:b/>
          <w:bCs/>
          <w:i/>
          <w:szCs w:val="20"/>
        </w:rPr>
      </w:pPr>
      <w:r>
        <w:rPr>
          <w:iCs/>
          <w:szCs w:val="20"/>
        </w:rPr>
        <w:t xml:space="preserve"> </w:t>
      </w:r>
    </w:p>
    <w:p w14:paraId="10980DFE" w14:textId="699090C3" w:rsidR="00EB2715" w:rsidRPr="00F67A71" w:rsidRDefault="00EB2715" w:rsidP="00E31259">
      <w:pPr>
        <w:keepNext/>
        <w:tabs>
          <w:tab w:val="left" w:pos="1008"/>
        </w:tabs>
        <w:spacing w:after="120"/>
        <w:ind w:left="720" w:hanging="720"/>
        <w:outlineLvl w:val="2"/>
        <w:rPr>
          <w:b/>
          <w:bCs/>
          <w:i/>
          <w:szCs w:val="20"/>
        </w:rPr>
      </w:pPr>
      <w:r w:rsidRPr="00F67A71">
        <w:rPr>
          <w:b/>
          <w:bCs/>
          <w:i/>
          <w:szCs w:val="20"/>
        </w:rPr>
        <w:t>2.6.2</w:t>
      </w:r>
      <w:r w:rsidRPr="00F67A71">
        <w:rPr>
          <w:b/>
          <w:bCs/>
          <w:i/>
          <w:szCs w:val="20"/>
        </w:rPr>
        <w:tab/>
      </w:r>
      <w:ins w:id="7" w:author="ERCOT" w:date="2022-08-31T12:39:00Z">
        <w:r w:rsidRPr="00EB2715">
          <w:rPr>
            <w:b/>
            <w:bCs/>
            <w:i/>
            <w:szCs w:val="20"/>
          </w:rPr>
          <w:t>Frequency Ride-Through Requirements for Generation</w:t>
        </w:r>
      </w:ins>
      <w:bookmarkEnd w:id="0"/>
      <w:bookmarkEnd w:id="1"/>
      <w:bookmarkEnd w:id="2"/>
      <w:ins w:id="8" w:author="ERCOT" w:date="2022-08-31T13:10:00Z">
        <w:r w:rsidR="00970088">
          <w:rPr>
            <w:b/>
            <w:bCs/>
            <w:i/>
            <w:szCs w:val="20"/>
          </w:rPr>
          <w:t xml:space="preserve"> Resources</w:t>
        </w:r>
      </w:ins>
      <w:del w:id="9"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10" w:author="ERCOT" w:date="2022-11-22T10:38:00Z">
        <w:r w:rsidR="007E6A44">
          <w:rPr>
            <w:iCs/>
            <w:szCs w:val="20"/>
          </w:rPr>
          <w:t>s</w:t>
        </w:r>
      </w:ins>
      <w:ins w:id="11" w:author="ERCOT" w:date="2022-08-31T12:56:00Z">
        <w:r w:rsidR="001D1A64" w:rsidRPr="001D1A64">
          <w:rPr>
            <w:iCs/>
            <w:szCs w:val="20"/>
          </w:rPr>
          <w:t xml:space="preserve"> 2.6.2.1, Frequency Ride-Through Requirements for </w:t>
        </w:r>
      </w:ins>
      <w:ins w:id="12" w:author="ERCOT" w:date="2022-09-08T10:27:00Z">
        <w:r w:rsidR="00CA428B">
          <w:rPr>
            <w:iCs/>
            <w:szCs w:val="20"/>
          </w:rPr>
          <w:t xml:space="preserve">Transmission-Connected </w:t>
        </w:r>
      </w:ins>
      <w:ins w:id="13"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4" w:author="ERCOT" w:date="2022-08-31T12:56:00Z">
        <w:r w:rsidR="001D1A64">
          <w:rPr>
            <w:iCs/>
            <w:szCs w:val="20"/>
          </w:rPr>
          <w:t>2</w:t>
        </w:r>
      </w:ins>
      <w:del w:id="15"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6" w:author="ERCOT" w:date="2022-11-28T10:20:00Z">
              <w:r w:rsidRPr="00F67A71" w:rsidDel="00696004">
                <w:rPr>
                  <w:spacing w:val="-2"/>
                </w:rPr>
                <w:delText>C</w:delText>
              </w:r>
            </w:del>
            <w:ins w:id="17"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lastRenderedPageBreak/>
              <w:t>Above 58.4 Hz up to</w:t>
            </w:r>
          </w:p>
          <w:p w14:paraId="37AB9921" w14:textId="158B0103"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20" w:author="ERCOT" w:date="2022-09-27T17:15:00Z">
              <w:r>
                <w:rPr>
                  <w:spacing w:val="-2"/>
                </w:rPr>
                <w:t>a</w:t>
              </w:r>
            </w:ins>
            <w:del w:id="21"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22" w:author="ERCOT" w:date="2022-09-27T17:15:00Z">
              <w:r>
                <w:rPr>
                  <w:spacing w:val="-2"/>
                </w:rPr>
                <w:t>a</w:t>
              </w:r>
            </w:ins>
            <w:del w:id="23"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4" w:author="ERCOT" w:date="2022-11-21T14:21:00Z">
        <w:r w:rsidR="00322E15">
          <w:rPr>
            <w:iCs/>
            <w:szCs w:val="20"/>
            <w:lang w:eastAsia="x-none"/>
          </w:rPr>
          <w:t>s</w:t>
        </w:r>
      </w:ins>
      <w:r w:rsidRPr="00F67A71">
        <w:rPr>
          <w:iCs/>
          <w:szCs w:val="20"/>
          <w:lang w:eastAsia="x-none"/>
        </w:rPr>
        <w:t xml:space="preserve"> 2.6.2.1</w:t>
      </w:r>
      <w:ins w:id="25" w:author="ERCOT" w:date="2022-08-31T12:58:00Z">
        <w:r w:rsidR="00061340" w:rsidRPr="00061340">
          <w:t xml:space="preserve"> </w:t>
        </w:r>
        <w:r w:rsidR="00061340" w:rsidRPr="00061340">
          <w:rPr>
            <w:iCs/>
            <w:szCs w:val="20"/>
            <w:lang w:eastAsia="x-none"/>
          </w:rPr>
          <w:t>or 2.6.2.2</w:t>
        </w:r>
      </w:ins>
      <w:r w:rsidRPr="00F67A71">
        <w:rPr>
          <w:iCs/>
          <w:szCs w:val="20"/>
          <w:lang w:eastAsia="x-none"/>
        </w:rPr>
        <w:t xml:space="preserve">, </w:t>
      </w:r>
      <w:proofErr w:type="spellStart"/>
      <w:r w:rsidRPr="00F67A71">
        <w:rPr>
          <w:iCs/>
          <w:szCs w:val="20"/>
          <w:lang w:eastAsia="x-none"/>
        </w:rPr>
        <w:t>i</w:t>
      </w:r>
      <w:proofErr w:type="spellEnd"/>
      <w:r w:rsidRPr="00F67A71">
        <w:rPr>
          <w:iCs/>
          <w:szCs w:val="20"/>
          <w:lang w:val="x-none" w:eastAsia="x-none"/>
        </w:rPr>
        <w:t xml:space="preserve">f over-frequency relays are installed and activated to trip the </w:t>
      </w:r>
      <w:del w:id="26" w:author="ERCOT" w:date="2022-09-28T10:56:00Z">
        <w:r w:rsidRPr="00F67A71" w:rsidDel="00AC4F5E">
          <w:rPr>
            <w:iCs/>
            <w:szCs w:val="20"/>
            <w:lang w:val="x-none" w:eastAsia="x-none"/>
          </w:rPr>
          <w:delText>unit</w:delText>
        </w:r>
      </w:del>
      <w:ins w:id="27"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8" w:author="ERCOT" w:date="2022-09-27T17:15:00Z">
              <w:r w:rsidR="00241933">
                <w:rPr>
                  <w:rFonts w:cs="Calibri"/>
                  <w:color w:val="000000"/>
                  <w:spacing w:val="-2"/>
                </w:rPr>
                <w:t>c</w:t>
              </w:r>
            </w:ins>
            <w:del w:id="2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30" w:author="ERCOT" w:date="2022-10-07T10:43:00Z"/>
          <w:iCs/>
          <w:szCs w:val="20"/>
        </w:rPr>
      </w:pPr>
      <w:r>
        <w:rPr>
          <w:iCs/>
          <w:szCs w:val="20"/>
        </w:rPr>
        <w:t>(3)</w:t>
      </w:r>
      <w:ins w:id="31"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32" w:author="ERCOT" w:date="2022-10-12T16:42:00Z">
        <w:r w:rsidR="00CA0E9B">
          <w:rPr>
            <w:iCs/>
            <w:szCs w:val="20"/>
          </w:rPr>
          <w:t>providing</w:t>
        </w:r>
      </w:ins>
      <w:ins w:id="33" w:author="ERCOT" w:date="2022-10-07T10:43:00Z">
        <w:r w:rsidRPr="003E71EA">
          <w:rPr>
            <w:iCs/>
            <w:szCs w:val="20"/>
          </w:rPr>
          <w:t xml:space="preserve"> </w:t>
        </w:r>
      </w:ins>
      <w:ins w:id="34" w:author="ERCOT" w:date="2022-10-12T16:42:00Z">
        <w:r w:rsidR="00CA0E9B">
          <w:rPr>
            <w:iCs/>
            <w:szCs w:val="20"/>
          </w:rPr>
          <w:t xml:space="preserve">the </w:t>
        </w:r>
        <w:r w:rsidR="00CA0E9B" w:rsidRPr="00CA0E9B">
          <w:rPr>
            <w:iCs/>
            <w:szCs w:val="20"/>
          </w:rPr>
          <w:t>desired equipment protection</w:t>
        </w:r>
      </w:ins>
      <w:ins w:id="35" w:author="ERCOT" w:date="2022-10-07T10:43:00Z">
        <w:r w:rsidRPr="003E71EA">
          <w:rPr>
            <w:iCs/>
            <w:szCs w:val="20"/>
          </w:rPr>
          <w:t>.</w:t>
        </w:r>
      </w:ins>
      <w:del w:id="36" w:author="ERCOT"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7" w:author="ERCOT"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8"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9" w:author="ERCOT" w:date="2022-10-12T15:05:00Z"/>
          <w:b/>
          <w:bCs/>
          <w:i/>
          <w:szCs w:val="20"/>
        </w:rPr>
      </w:pPr>
      <w:ins w:id="40" w:author="ERCOT" w:date="2022-10-12T15:05:00Z">
        <w:r w:rsidRPr="00742E3E">
          <w:rPr>
            <w:b/>
            <w:bCs/>
            <w:i/>
            <w:szCs w:val="20"/>
          </w:rPr>
          <w:t xml:space="preserve">2.6.2.1 </w:t>
        </w:r>
      </w:ins>
      <w:r w:rsidR="00255E5C">
        <w:rPr>
          <w:b/>
          <w:bCs/>
          <w:i/>
          <w:szCs w:val="20"/>
        </w:rPr>
        <w:tab/>
      </w:r>
      <w:ins w:id="41" w:author="ERCOT" w:date="2022-10-12T15:05:00Z">
        <w:r w:rsidRPr="00742E3E">
          <w:rPr>
            <w:b/>
            <w:bCs/>
            <w:i/>
            <w:szCs w:val="20"/>
          </w:rPr>
          <w:t>Frequency Ride-Through Requirements for Transmission-Connected</w:t>
        </w:r>
        <w:del w:id="42"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43" w:author="ERCOT" w:date="2022-11-28T12:46:00Z">
        <w:r>
          <w:rPr>
            <w:iCs/>
            <w:szCs w:val="20"/>
          </w:rPr>
          <w:t>(</w:t>
        </w:r>
      </w:ins>
      <w:ins w:id="44"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5" w:author="ERCOT" w:date="2022-11-21T16:09:00Z">
        <w:r w:rsidR="001F4521">
          <w:rPr>
            <w:iCs/>
            <w:szCs w:val="20"/>
          </w:rPr>
          <w:t xml:space="preserve"> </w:t>
        </w:r>
      </w:ins>
      <w:ins w:id="46" w:author="ERCOT" w:date="2022-11-21T16:13:00Z">
        <w:r w:rsidR="001F4521">
          <w:rPr>
            <w:iCs/>
            <w:szCs w:val="20"/>
          </w:rPr>
          <w:t>specified</w:t>
        </w:r>
      </w:ins>
      <w:ins w:id="47" w:author="ERCOT" w:date="2022-11-28T12:21:00Z">
        <w:r w:rsidR="00255E5C">
          <w:rPr>
            <w:iCs/>
            <w:szCs w:val="20"/>
          </w:rPr>
          <w:t xml:space="preserve"> </w:t>
        </w:r>
      </w:ins>
      <w:ins w:id="48" w:author="ERCOT" w:date="2022-11-21T16:09:00Z">
        <w:r w:rsidR="001F4521">
          <w:rPr>
            <w:iCs/>
            <w:szCs w:val="20"/>
          </w:rPr>
          <w:t>in the following table</w:t>
        </w:r>
      </w:ins>
      <w:ins w:id="49"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50"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51" w:name="_Hlk116486189"/>
          </w:p>
          <w:p w14:paraId="1E95D678" w14:textId="273C373C" w:rsidR="00001367" w:rsidRPr="00D47768" w:rsidRDefault="00001367" w:rsidP="00255E5C">
            <w:pPr>
              <w:ind w:left="720" w:hanging="720"/>
              <w:rPr>
                <w:ins w:id="52" w:author="ERCOT" w:date="2022-10-12T16:56:00Z"/>
                <w:rFonts w:ascii="Calibri" w:hAnsi="Calibri" w:cs="Calibri"/>
                <w:color w:val="000000"/>
                <w:sz w:val="22"/>
                <w:szCs w:val="22"/>
              </w:rPr>
            </w:pPr>
            <w:ins w:id="53"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4" w:author="ERCOT" w:date="2022-10-12T16:56:00Z"/>
                <w:rFonts w:ascii="Calibri" w:hAnsi="Calibri" w:cs="Calibri"/>
                <w:color w:val="000000"/>
                <w:sz w:val="22"/>
                <w:szCs w:val="22"/>
              </w:rPr>
            </w:pPr>
            <w:ins w:id="55"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6" w:author="ERCOT" w:date="2022-10-12T16:56:00Z"/>
                <w:rFonts w:ascii="Calibri" w:hAnsi="Calibri" w:cs="Calibri"/>
                <w:color w:val="000000"/>
                <w:sz w:val="22"/>
                <w:szCs w:val="22"/>
              </w:rPr>
            </w:pPr>
            <w:ins w:id="57"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9" w:author="ERCOT" w:date="2022-10-12T16:56:00Z"/>
                <w:rFonts w:ascii="Calibri" w:hAnsi="Calibri" w:cs="Calibri"/>
                <w:color w:val="000000"/>
                <w:sz w:val="22"/>
                <w:szCs w:val="22"/>
              </w:rPr>
            </w:pPr>
            <w:ins w:id="60"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61" w:author="ERCOT" w:date="2022-10-12T16:56:00Z"/>
                <w:rFonts w:ascii="Calibri" w:hAnsi="Calibri" w:cs="Calibri"/>
                <w:color w:val="000000"/>
                <w:sz w:val="22"/>
                <w:szCs w:val="22"/>
              </w:rPr>
            </w:pPr>
            <w:ins w:id="62"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6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4" w:author="ERCOT" w:date="2022-10-12T16:56:00Z"/>
                <w:rFonts w:ascii="Calibri" w:hAnsi="Calibri" w:cs="Calibri"/>
                <w:color w:val="000000"/>
                <w:sz w:val="22"/>
                <w:szCs w:val="22"/>
              </w:rPr>
            </w:pPr>
            <w:ins w:id="65"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6" w:author="ERCOT" w:date="2022-10-12T16:56:00Z"/>
                <w:rFonts w:ascii="Calibri" w:hAnsi="Calibri" w:cs="Calibri"/>
                <w:color w:val="000000"/>
                <w:sz w:val="22"/>
                <w:szCs w:val="22"/>
              </w:rPr>
            </w:pPr>
            <w:ins w:id="67"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9" w:author="ERCOT" w:date="2022-10-12T16:56:00Z"/>
                <w:rFonts w:ascii="Calibri" w:hAnsi="Calibri" w:cs="Calibri"/>
                <w:color w:val="000000"/>
                <w:sz w:val="22"/>
                <w:szCs w:val="22"/>
              </w:rPr>
            </w:pPr>
            <w:ins w:id="70"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71" w:author="ERCOT" w:date="2022-10-12T16:56:00Z"/>
                <w:rFonts w:ascii="Calibri" w:hAnsi="Calibri" w:cs="Calibri"/>
                <w:color w:val="000000"/>
                <w:sz w:val="22"/>
                <w:szCs w:val="22"/>
              </w:rPr>
            </w:pPr>
            <w:ins w:id="72"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7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4" w:author="ERCOT" w:date="2022-10-12T16:56:00Z"/>
                <w:rFonts w:ascii="Calibri" w:hAnsi="Calibri" w:cs="Calibri"/>
                <w:color w:val="000000"/>
                <w:sz w:val="22"/>
                <w:szCs w:val="22"/>
              </w:rPr>
            </w:pPr>
            <w:ins w:id="75"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6" w:author="ERCOT" w:date="2022-10-12T16:56:00Z"/>
                <w:rFonts w:ascii="Calibri" w:hAnsi="Calibri" w:cs="Calibri"/>
                <w:color w:val="000000"/>
                <w:sz w:val="22"/>
                <w:szCs w:val="22"/>
              </w:rPr>
            </w:pPr>
            <w:ins w:id="77" w:author="ERCOT" w:date="2022-11-28T10:55:00Z">
              <w:r>
                <w:rPr>
                  <w:rFonts w:ascii="Calibri" w:hAnsi="Calibri" w:cs="Calibri"/>
                  <w:color w:val="000000"/>
                  <w:sz w:val="22"/>
                  <w:szCs w:val="22"/>
                </w:rPr>
                <w:t>c</w:t>
              </w:r>
            </w:ins>
            <w:ins w:id="78"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80" w:author="ERCOT" w:date="2022-10-12T16:56:00Z"/>
                <w:rFonts w:ascii="Calibri" w:hAnsi="Calibri" w:cs="Calibri"/>
                <w:color w:val="000000"/>
                <w:sz w:val="22"/>
                <w:szCs w:val="22"/>
              </w:rPr>
            </w:pPr>
            <w:ins w:id="81"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82" w:author="ERCOT" w:date="2022-10-12T16:56:00Z"/>
                <w:rFonts w:ascii="Calibri" w:hAnsi="Calibri" w:cs="Calibri"/>
                <w:color w:val="000000"/>
                <w:sz w:val="22"/>
                <w:szCs w:val="22"/>
              </w:rPr>
            </w:pPr>
            <w:ins w:id="83"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5" w:author="ERCOT" w:date="2022-10-12T16:56:00Z"/>
                <w:rFonts w:ascii="Calibri" w:hAnsi="Calibri" w:cs="Calibri"/>
                <w:color w:val="000000"/>
                <w:sz w:val="22"/>
                <w:szCs w:val="22"/>
              </w:rPr>
            </w:pPr>
            <w:ins w:id="86"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7" w:author="ERCOT" w:date="2022-10-12T16:56:00Z"/>
                <w:rFonts w:ascii="Calibri" w:hAnsi="Calibri" w:cs="Calibri"/>
                <w:color w:val="000000"/>
                <w:sz w:val="22"/>
                <w:szCs w:val="22"/>
              </w:rPr>
            </w:pPr>
            <w:ins w:id="88"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90" w:author="ERCOT" w:date="2022-10-12T16:56:00Z"/>
                <w:rFonts w:ascii="Calibri" w:hAnsi="Calibri" w:cs="Calibri"/>
                <w:color w:val="000000"/>
                <w:sz w:val="22"/>
                <w:szCs w:val="22"/>
              </w:rPr>
            </w:pPr>
            <w:ins w:id="91"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92" w:author="ERCOT" w:date="2022-10-12T16:56:00Z"/>
                <w:rFonts w:ascii="Calibri" w:hAnsi="Calibri" w:cs="Calibri"/>
                <w:color w:val="000000"/>
                <w:sz w:val="22"/>
                <w:szCs w:val="22"/>
              </w:rPr>
            </w:pPr>
            <w:ins w:id="93" w:author="ERCOT" w:date="2022-10-12T16:56:00Z">
              <w:r>
                <w:rPr>
                  <w:rFonts w:ascii="Calibri" w:hAnsi="Calibri" w:cs="Calibri"/>
                  <w:color w:val="000000"/>
                  <w:sz w:val="22"/>
                  <w:szCs w:val="22"/>
                </w:rPr>
                <w:t>No ride-through requirement</w:t>
              </w:r>
            </w:ins>
          </w:p>
        </w:tc>
      </w:tr>
      <w:bookmarkEnd w:id="51"/>
    </w:tbl>
    <w:p w14:paraId="4FE2C294" w14:textId="77777777" w:rsidR="006A2E69" w:rsidRPr="00D47768" w:rsidRDefault="006A2E69" w:rsidP="006D709B">
      <w:pPr>
        <w:autoSpaceDE w:val="0"/>
        <w:autoSpaceDN w:val="0"/>
        <w:adjustRightInd w:val="0"/>
        <w:rPr>
          <w:ins w:id="94" w:author="Unknown" w:date="2022-08-26T17:02:00Z"/>
          <w:iCs/>
          <w:szCs w:val="20"/>
        </w:rPr>
      </w:pPr>
    </w:p>
    <w:p w14:paraId="260A8DAC" w14:textId="66ABE811" w:rsidR="006A2E69" w:rsidRDefault="00742E3E" w:rsidP="006A2E69">
      <w:pPr>
        <w:spacing w:after="240"/>
        <w:ind w:left="720" w:hanging="720"/>
        <w:rPr>
          <w:ins w:id="95" w:author="Unknown" w:date="2022-08-26T17:02:00Z"/>
          <w:iCs/>
          <w:szCs w:val="20"/>
        </w:rPr>
      </w:pPr>
      <w:ins w:id="96"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7" w:author="Unknown" w:date="2022-08-26T17:02:00Z">
        <w:r w:rsidR="006A2E69">
          <w:rPr>
            <w:iCs/>
            <w:szCs w:val="20"/>
          </w:rPr>
          <w:t xml:space="preserve">  </w:t>
        </w:r>
      </w:ins>
    </w:p>
    <w:p w14:paraId="606834B1" w14:textId="4967EE83" w:rsidR="00E917C2" w:rsidRDefault="00742E3E" w:rsidP="00742E3E">
      <w:pPr>
        <w:spacing w:after="240"/>
        <w:ind w:left="720" w:hanging="720"/>
        <w:rPr>
          <w:ins w:id="98" w:author="ERCOT" w:date="2022-10-12T16:23:00Z"/>
          <w:iCs/>
          <w:szCs w:val="20"/>
        </w:rPr>
      </w:pPr>
      <w:ins w:id="99" w:author="ERCOT" w:date="2022-10-12T15:08:00Z">
        <w:r w:rsidRPr="00742E3E">
          <w:rPr>
            <w:iCs/>
            <w:szCs w:val="20"/>
          </w:rPr>
          <w:t>(3)</w:t>
        </w:r>
        <w:r w:rsidRPr="00742E3E">
          <w:rPr>
            <w:iCs/>
            <w:szCs w:val="20"/>
          </w:rPr>
          <w:tab/>
          <w:t xml:space="preserve">The Resource Entity for an IBR shall </w:t>
        </w:r>
      </w:ins>
      <w:ins w:id="100" w:author="ERCOT" w:date="2022-10-12T16:20:00Z">
        <w:r w:rsidR="00E917C2" w:rsidRPr="00E917C2">
          <w:rPr>
            <w:iCs/>
            <w:szCs w:val="20"/>
          </w:rPr>
          <w:t>set protective over-</w:t>
        </w:r>
      </w:ins>
      <w:ins w:id="101" w:author="ERCOT" w:date="2022-11-21T15:57:00Z">
        <w:r w:rsidR="00B4793B">
          <w:rPr>
            <w:iCs/>
            <w:szCs w:val="20"/>
          </w:rPr>
          <w:t>/</w:t>
        </w:r>
      </w:ins>
      <w:ins w:id="102" w:author="ERCOT" w:date="2022-10-12T16:20:00Z">
        <w:r w:rsidR="00E917C2" w:rsidRPr="00E917C2">
          <w:rPr>
            <w:iCs/>
            <w:szCs w:val="20"/>
          </w:rPr>
          <w:t>under-</w:t>
        </w:r>
      </w:ins>
      <w:ins w:id="103" w:author="ERCOT" w:date="2022-10-12T16:21:00Z">
        <w:r w:rsidR="00E917C2" w:rsidRPr="00E917C2">
          <w:rPr>
            <w:iCs/>
            <w:szCs w:val="20"/>
          </w:rPr>
          <w:t xml:space="preserve">frequency </w:t>
        </w:r>
      </w:ins>
      <w:ins w:id="104" w:author="ERCOT" w:date="2022-10-12T16:20:00Z">
        <w:r w:rsidR="00E917C2" w:rsidRPr="00E917C2">
          <w:rPr>
            <w:iCs/>
            <w:szCs w:val="20"/>
          </w:rPr>
          <w:t xml:space="preserve">relays to enable the IBR to ride through </w:t>
        </w:r>
      </w:ins>
      <w:ins w:id="105" w:author="ERCOT" w:date="2022-10-12T16:21:00Z">
        <w:r w:rsidR="00E917C2">
          <w:rPr>
            <w:iCs/>
            <w:szCs w:val="20"/>
          </w:rPr>
          <w:t>frequency</w:t>
        </w:r>
      </w:ins>
      <w:ins w:id="106" w:author="ERCOT" w:date="2022-10-12T16:20:00Z">
        <w:r w:rsidR="00E917C2" w:rsidRPr="00E917C2">
          <w:rPr>
            <w:iCs/>
            <w:szCs w:val="20"/>
          </w:rPr>
          <w:t xml:space="preserve"> conditions </w:t>
        </w:r>
      </w:ins>
      <w:ins w:id="107"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8"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9"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10" w:author="Unknown" w:date="2022-08-26T17:02:00Z"/>
          <w:iCs/>
          <w:szCs w:val="20"/>
        </w:rPr>
      </w:pPr>
      <w:ins w:id="111"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12" w:author="ERCOT" w:date="2022-11-28T10:37:00Z">
        <w:r w:rsidR="00C52000">
          <w:rPr>
            <w:iCs/>
            <w:szCs w:val="20"/>
          </w:rPr>
          <w:t>-</w:t>
        </w:r>
      </w:ins>
      <w:ins w:id="113" w:author="ERCOT" w:date="2022-10-12T15:15:00Z">
        <w:r w:rsidRPr="00C52000">
          <w:rPr>
            <w:iCs/>
            <w:szCs w:val="20"/>
          </w:rPr>
          <w:t>of</w:t>
        </w:r>
      </w:ins>
      <w:ins w:id="114" w:author="ERCOT" w:date="2022-11-28T10:37:00Z">
        <w:r w:rsidR="00C52000">
          <w:rPr>
            <w:iCs/>
            <w:szCs w:val="20"/>
          </w:rPr>
          <w:t>-</w:t>
        </w:r>
      </w:ins>
      <w:ins w:id="115" w:author="ERCOT" w:date="2022-10-12T15:15:00Z">
        <w:r w:rsidRPr="00C52000">
          <w:rPr>
            <w:iCs/>
            <w:szCs w:val="20"/>
          </w:rPr>
          <w:t>change of frequency (ROCOF)</w:t>
        </w:r>
        <w:r w:rsidRPr="00BA224B">
          <w:rPr>
            <w:iCs/>
            <w:szCs w:val="20"/>
          </w:rPr>
          <w:t>, anti-islanding, and phase</w:t>
        </w:r>
      </w:ins>
      <w:ins w:id="116" w:author="ERCOT" w:date="2022-11-22T09:34:00Z">
        <w:r w:rsidR="00892A43">
          <w:rPr>
            <w:iCs/>
            <w:szCs w:val="20"/>
          </w:rPr>
          <w:t xml:space="preserve"> </w:t>
        </w:r>
      </w:ins>
      <w:ins w:id="117" w:author="ERCOT" w:date="2022-10-12T15:15:00Z">
        <w:r w:rsidRPr="00BA224B">
          <w:rPr>
            <w:iCs/>
            <w:szCs w:val="20"/>
          </w:rPr>
          <w:t>angle jump) that disconnect the IBR from the ERCOT System or reduce IBR output during frequency conditions where</w:t>
        </w:r>
      </w:ins>
      <w:ins w:id="118" w:author="ERCOT" w:date="2022-10-12T15:17:00Z">
        <w:r>
          <w:rPr>
            <w:iCs/>
            <w:szCs w:val="20"/>
          </w:rPr>
          <w:t xml:space="preserve"> </w:t>
        </w:r>
      </w:ins>
      <w:ins w:id="119"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20" w:author="ERCOT" w:date="2022-11-21T16:26:00Z">
        <w:r w:rsidR="009F4384">
          <w:rPr>
            <w:iCs/>
            <w:szCs w:val="20"/>
          </w:rPr>
          <w:t>Transmission Service Provi</w:t>
        </w:r>
      </w:ins>
      <w:ins w:id="121" w:author="ERCOT" w:date="2022-11-21T16:27:00Z">
        <w:r w:rsidR="009F4384">
          <w:rPr>
            <w:iCs/>
            <w:szCs w:val="20"/>
          </w:rPr>
          <w:t>der (</w:t>
        </w:r>
      </w:ins>
      <w:ins w:id="122" w:author="ERCOT" w:date="2022-10-12T15:15:00Z">
        <w:r w:rsidRPr="00BA224B">
          <w:rPr>
            <w:iCs/>
            <w:szCs w:val="20"/>
          </w:rPr>
          <w:t>TSP</w:t>
        </w:r>
      </w:ins>
      <w:ins w:id="123" w:author="ERCOT" w:date="2022-11-21T16:27:00Z">
        <w:r w:rsidR="009F4384">
          <w:rPr>
            <w:iCs/>
            <w:szCs w:val="20"/>
          </w:rPr>
          <w:t>)</w:t>
        </w:r>
      </w:ins>
      <w:ins w:id="124"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5" w:author="ERCOT" w:date="2022-10-12T17:30:00Z"/>
          <w:color w:val="000000" w:themeColor="text1"/>
          <w:u w:val="single" w:color="000000"/>
        </w:rPr>
      </w:pPr>
      <w:ins w:id="126"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7" w:author="ERCOT" w:date="2022-11-22T11:07:00Z">
        <w:r w:rsidR="005E1831">
          <w:rPr>
            <w:color w:val="000000" w:themeColor="text1"/>
            <w:u w:color="8C6291"/>
          </w:rPr>
          <w:t>,</w:t>
        </w:r>
      </w:ins>
      <w:ins w:id="128"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9" w:author="ERCOT" w:date="2022-10-12T17:31:00Z">
        <w:r>
          <w:rPr>
            <w:color w:val="000000" w:themeColor="text1"/>
            <w:u w:color="8C6291"/>
          </w:rPr>
          <w:t>frequency</w:t>
        </w:r>
      </w:ins>
      <w:ins w:id="130" w:author="ERCOT" w:date="2022-10-12T17:30:00Z">
        <w:r w:rsidRPr="00502667">
          <w:rPr>
            <w:color w:val="000000" w:themeColor="text1"/>
            <w:u w:color="8C6291"/>
          </w:rPr>
          <w:t xml:space="preserve"> ride-through requirements </w:t>
        </w:r>
      </w:ins>
      <w:ins w:id="131" w:author="ERCOT" w:date="2023-01-11T11:08:00Z">
        <w:r w:rsidR="0012384A">
          <w:rPr>
            <w:color w:val="000000" w:themeColor="text1"/>
            <w:u w:color="8C6291"/>
          </w:rPr>
          <w:t xml:space="preserve">in effect immediately prior to the effective date of this </w:t>
        </w:r>
      </w:ins>
      <w:ins w:id="132" w:author="ERCOT" w:date="2023-01-11T11:11:00Z">
        <w:r w:rsidR="0012384A">
          <w:rPr>
            <w:color w:val="000000" w:themeColor="text1"/>
            <w:u w:color="8C6291"/>
          </w:rPr>
          <w:t>paragraph</w:t>
        </w:r>
      </w:ins>
      <w:ins w:id="133" w:author="ERCOT" w:date="2022-10-12T17:30:00Z">
        <w:r>
          <w:rPr>
            <w:color w:val="000000" w:themeColor="text1"/>
            <w:u w:color="8C6291"/>
          </w:rPr>
          <w:t xml:space="preserve"> until December 31, 2023, at which time the IBR must comply with this </w:t>
        </w:r>
      </w:ins>
      <w:ins w:id="134" w:author="ERCOT" w:date="2022-11-21T16:34:00Z">
        <w:r w:rsidR="00F346A1">
          <w:rPr>
            <w:color w:val="000000" w:themeColor="text1"/>
            <w:u w:color="8C6291"/>
          </w:rPr>
          <w:t>S</w:t>
        </w:r>
      </w:ins>
      <w:ins w:id="135"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6" w:author="ERCOT" w:date="2022-10-12T17:30:00Z">
        <w:r>
          <w:rPr>
            <w:color w:val="000000" w:themeColor="text1"/>
          </w:rPr>
          <w:t>The Resource Entity or Interconnecting Entity</w:t>
        </w:r>
      </w:ins>
      <w:ins w:id="137" w:author="ERCOT" w:date="2022-11-21T16:35:00Z">
        <w:r w:rsidR="00F346A1">
          <w:rPr>
            <w:color w:val="000000" w:themeColor="text1"/>
          </w:rPr>
          <w:t xml:space="preserve"> (IE)</w:t>
        </w:r>
      </w:ins>
      <w:ins w:id="138" w:author="ERCOT" w:date="2022-10-12T17:30:00Z">
        <w:r>
          <w:rPr>
            <w:color w:val="000000" w:themeColor="text1"/>
          </w:rPr>
          <w:t xml:space="preserve"> for an IBR that cannot comply with</w:t>
        </w:r>
      </w:ins>
      <w:r w:rsidR="00276143">
        <w:rPr>
          <w:color w:val="000000" w:themeColor="text1"/>
        </w:rPr>
        <w:t xml:space="preserve">  </w:t>
      </w:r>
      <w:ins w:id="139" w:author="ERCOT" w:date="2022-10-12T17:30:00Z">
        <w:r>
          <w:rPr>
            <w:color w:val="000000" w:themeColor="text1"/>
          </w:rPr>
          <w:t xml:space="preserve">the requirements of this </w:t>
        </w:r>
      </w:ins>
      <w:ins w:id="140" w:author="ERCOT" w:date="2022-11-21T16:36:00Z">
        <w:r w:rsidR="00F346A1">
          <w:rPr>
            <w:color w:val="000000" w:themeColor="text1"/>
          </w:rPr>
          <w:t>S</w:t>
        </w:r>
      </w:ins>
      <w:ins w:id="141" w:author="ERCOT" w:date="2022-10-12T17:30:00Z">
        <w:r>
          <w:rPr>
            <w:color w:val="000000" w:themeColor="text1"/>
          </w:rPr>
          <w:t xml:space="preserve">ection </w:t>
        </w:r>
      </w:ins>
      <w:ins w:id="142" w:author="ERCOT" w:date="2023-01-11T11:12:00Z">
        <w:r w:rsidR="0012384A">
          <w:rPr>
            <w:color w:val="000000" w:themeColor="text1"/>
          </w:rPr>
          <w:t xml:space="preserve">by December </w:t>
        </w:r>
      </w:ins>
      <w:ins w:id="143" w:author="ERCOT" w:date="2023-01-11T11:13:00Z">
        <w:r w:rsidR="002105BA">
          <w:rPr>
            <w:color w:val="000000" w:themeColor="text1"/>
          </w:rPr>
          <w:t xml:space="preserve">31, </w:t>
        </w:r>
        <w:proofErr w:type="gramStart"/>
        <w:r w:rsidR="002105BA">
          <w:rPr>
            <w:color w:val="000000" w:themeColor="text1"/>
          </w:rPr>
          <w:t>2023</w:t>
        </w:r>
        <w:proofErr w:type="gramEnd"/>
        <w:r w:rsidR="002105BA">
          <w:rPr>
            <w:color w:val="000000" w:themeColor="text1"/>
          </w:rPr>
          <w:t xml:space="preserve"> </w:t>
        </w:r>
      </w:ins>
      <w:ins w:id="144"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5" w:author="ERCOT" w:date="2022-11-21T16:36:00Z">
        <w:r w:rsidR="00F346A1">
          <w:rPr>
            <w:color w:val="000000" w:themeColor="text1"/>
          </w:rPr>
          <w:t>S</w:t>
        </w:r>
      </w:ins>
      <w:ins w:id="146"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7" w:author="ERCOT" w:date="2023-01-11T11:14:00Z">
        <w:r w:rsidR="002105BA">
          <w:rPr>
            <w:color w:val="000000" w:themeColor="text1"/>
          </w:rPr>
          <w:t xml:space="preserve">of the IBR’s inability to comply with the </w:t>
        </w:r>
      </w:ins>
      <w:ins w:id="148" w:author="ERCOT" w:date="2023-01-11T11:15:00Z">
        <w:r w:rsidR="002105BA">
          <w:rPr>
            <w:color w:val="000000" w:themeColor="text1"/>
          </w:rPr>
          <w:t xml:space="preserve">requirements, </w:t>
        </w:r>
      </w:ins>
      <w:ins w:id="149"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50" w:author="ERCOT" w:date="2022-10-12T17:30:00Z"/>
          <w:szCs w:val="20"/>
        </w:rPr>
      </w:pPr>
      <w:ins w:id="151" w:author="ERCOT" w:date="2022-11-21T16:53:00Z">
        <w:r>
          <w:rPr>
            <w:szCs w:val="20"/>
          </w:rPr>
          <w:t>(a)</w:t>
        </w:r>
        <w:r>
          <w:rPr>
            <w:szCs w:val="20"/>
          </w:rPr>
          <w:tab/>
        </w:r>
      </w:ins>
      <w:ins w:id="152" w:author="ERCOT" w:date="2022-10-12T17:30:00Z">
        <w:r w:rsidR="008F2D35" w:rsidRPr="00F529BB">
          <w:rPr>
            <w:szCs w:val="20"/>
          </w:rPr>
          <w:t xml:space="preserve">The IBR’s </w:t>
        </w:r>
      </w:ins>
      <w:ins w:id="153" w:author="ERCOT" w:date="2022-10-12T17:32:00Z">
        <w:r w:rsidR="008F2D35" w:rsidRPr="00F529BB">
          <w:rPr>
            <w:szCs w:val="20"/>
          </w:rPr>
          <w:t>frequency</w:t>
        </w:r>
      </w:ins>
      <w:ins w:id="154" w:author="ERCOT" w:date="2022-10-12T17:30:00Z">
        <w:r w:rsidR="008F2D35" w:rsidRPr="00F529BB">
          <w:rPr>
            <w:szCs w:val="20"/>
          </w:rPr>
          <w:t xml:space="preserve"> ride-through capability as of January 1, </w:t>
        </w:r>
        <w:proofErr w:type="gramStart"/>
        <w:r w:rsidR="008F2D35" w:rsidRPr="00F529BB">
          <w:rPr>
            <w:szCs w:val="20"/>
          </w:rPr>
          <w:t>2023</w:t>
        </w:r>
        <w:proofErr w:type="gramEnd"/>
        <w:r w:rsidR="008F2D35" w:rsidRPr="00F529BB">
          <w:rPr>
            <w:szCs w:val="20"/>
          </w:rPr>
          <w:t xml:space="preserve">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5" w:author="ERCOT" w:date="2022-10-12T17:30:00Z"/>
          <w:szCs w:val="20"/>
        </w:rPr>
      </w:pPr>
      <w:ins w:id="156" w:author="ERCOT" w:date="2022-11-21T16:53:00Z">
        <w:r>
          <w:rPr>
            <w:szCs w:val="20"/>
          </w:rPr>
          <w:lastRenderedPageBreak/>
          <w:t>(b)</w:t>
        </w:r>
        <w:r>
          <w:rPr>
            <w:szCs w:val="20"/>
          </w:rPr>
          <w:tab/>
        </w:r>
      </w:ins>
      <w:ins w:id="157" w:author="ERCOT" w:date="2022-10-12T17:30:00Z">
        <w:r w:rsidR="008F2D35" w:rsidRPr="008037BF">
          <w:rPr>
            <w:szCs w:val="20"/>
          </w:rPr>
          <w:t xml:space="preserve">The IBR’s maximum </w:t>
        </w:r>
      </w:ins>
      <w:ins w:id="158" w:author="ERCOT" w:date="2022-10-12T17:32:00Z">
        <w:r w:rsidR="008F2D35" w:rsidRPr="008037BF">
          <w:rPr>
            <w:szCs w:val="20"/>
          </w:rPr>
          <w:t>frequency</w:t>
        </w:r>
      </w:ins>
      <w:ins w:id="159" w:author="ERCOT" w:date="2022-10-12T17:30:00Z">
        <w:r w:rsidR="008F2D35" w:rsidRPr="008037BF">
          <w:rPr>
            <w:szCs w:val="20"/>
          </w:rPr>
          <w:t xml:space="preserve"> ride-through capability and any associated settings to attempt to meet this </w:t>
        </w:r>
      </w:ins>
      <w:ins w:id="160" w:author="ERCOT" w:date="2022-11-21T17:14:00Z">
        <w:r w:rsidR="00F529BB">
          <w:rPr>
            <w:szCs w:val="20"/>
          </w:rPr>
          <w:t>S</w:t>
        </w:r>
      </w:ins>
      <w:ins w:id="161"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62" w:author="ERCOT" w:date="2022-10-12T17:30:00Z"/>
          <w:szCs w:val="20"/>
        </w:rPr>
      </w:pPr>
      <w:ins w:id="163" w:author="ERCOT" w:date="2022-11-21T16:54:00Z">
        <w:r>
          <w:rPr>
            <w:szCs w:val="20"/>
          </w:rPr>
          <w:t>(c)</w:t>
        </w:r>
        <w:r>
          <w:rPr>
            <w:szCs w:val="20"/>
          </w:rPr>
          <w:tab/>
        </w:r>
      </w:ins>
      <w:ins w:id="164" w:author="ERCOT" w:date="2022-10-12T17:30:00Z">
        <w:r w:rsidR="008F2D35" w:rsidRPr="008037BF">
          <w:rPr>
            <w:szCs w:val="20"/>
          </w:rPr>
          <w:t xml:space="preserve">Any limitations on the IBR’s </w:t>
        </w:r>
      </w:ins>
      <w:ins w:id="165" w:author="ERCOT" w:date="2022-10-12T17:32:00Z">
        <w:r w:rsidR="008F2D35" w:rsidRPr="008037BF">
          <w:rPr>
            <w:szCs w:val="20"/>
          </w:rPr>
          <w:t>frequency</w:t>
        </w:r>
      </w:ins>
      <w:ins w:id="166" w:author="ERCOT" w:date="2022-10-12T17:30:00Z">
        <w:r w:rsidR="008F2D35" w:rsidRPr="008037BF">
          <w:rPr>
            <w:szCs w:val="20"/>
          </w:rPr>
          <w:t xml:space="preserve"> ride-through capability making it technically infeasible to meet this </w:t>
        </w:r>
      </w:ins>
      <w:ins w:id="167" w:author="ERCOT" w:date="2022-11-21T17:15:00Z">
        <w:r w:rsidR="00AD72CF">
          <w:rPr>
            <w:szCs w:val="20"/>
          </w:rPr>
          <w:t>S</w:t>
        </w:r>
      </w:ins>
      <w:ins w:id="168"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9" w:author="ERCOT" w:date="2023-01-11T11:17:00Z"/>
          <w:color w:val="000000" w:themeColor="text1"/>
        </w:rPr>
      </w:pPr>
      <w:ins w:id="170" w:author="ERCOT"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71" w:author="ERCOT" w:date="2023-01-11T11:20:00Z">
        <w:r>
          <w:rPr>
            <w:color w:val="000000" w:themeColor="text1"/>
          </w:rPr>
          <w:t>p</w:t>
        </w:r>
      </w:ins>
      <w:ins w:id="172" w:author="ERCOT"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73" w:author="ERCOT" w:date="2022-10-12T18:00:00Z"/>
          <w:iCs/>
          <w:szCs w:val="20"/>
        </w:rPr>
      </w:pPr>
      <w:bookmarkStart w:id="174" w:name="_Hlk116488146"/>
      <w:ins w:id="175"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6" w:author="ERCOT" w:date="2022-10-12T17:29:00Z">
        <w:r>
          <w:rPr>
            <w:iCs/>
            <w:szCs w:val="20"/>
          </w:rPr>
          <w:t xml:space="preserve">the </w:t>
        </w:r>
      </w:ins>
      <w:ins w:id="177" w:author="ERCOT" w:date="2022-10-12T17:28:00Z">
        <w:r>
          <w:rPr>
            <w:iCs/>
            <w:szCs w:val="20"/>
          </w:rPr>
          <w:t>frequency ride</w:t>
        </w:r>
      </w:ins>
      <w:ins w:id="178" w:author="ERCOT" w:date="2022-10-12T18:11:00Z">
        <w:r w:rsidR="00613365">
          <w:rPr>
            <w:iCs/>
            <w:szCs w:val="20"/>
          </w:rPr>
          <w:t>-</w:t>
        </w:r>
      </w:ins>
      <w:ins w:id="179"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80" w:author="ERCOT" w:date="2022-11-21T17:18:00Z">
        <w:r w:rsidR="00AD72CF">
          <w:rPr>
            <w:iCs/>
            <w:szCs w:val="20"/>
          </w:rPr>
          <w:t>S</w:t>
        </w:r>
      </w:ins>
      <w:ins w:id="181"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82" w:author="ERCOT" w:date="2022-11-22T10:08:00Z">
        <w:r w:rsidR="003749C5">
          <w:rPr>
            <w:iCs/>
            <w:szCs w:val="20"/>
          </w:rPr>
          <w:t>,</w:t>
        </w:r>
      </w:ins>
      <w:ins w:id="183" w:author="ERCOT" w:date="2022-10-12T17:28:00Z">
        <w:r>
          <w:rPr>
            <w:iCs/>
            <w:szCs w:val="20"/>
          </w:rPr>
          <w:t xml:space="preserve"> </w:t>
        </w:r>
      </w:ins>
      <w:ins w:id="184" w:author="ERCOT" w:date="2022-11-21T17:21:00Z">
        <w:r w:rsidR="00AD72CF">
          <w:rPr>
            <w:iCs/>
            <w:szCs w:val="20"/>
          </w:rPr>
          <w:t>if not already installed</w:t>
        </w:r>
      </w:ins>
      <w:ins w:id="185" w:author="ERCOT" w:date="2022-11-22T10:08:00Z">
        <w:r w:rsidR="003749C5">
          <w:rPr>
            <w:iCs/>
            <w:szCs w:val="20"/>
          </w:rPr>
          <w:t>,</w:t>
        </w:r>
      </w:ins>
      <w:ins w:id="186" w:author="ERCOT" w:date="2022-11-21T17:21:00Z">
        <w:r w:rsidR="00AD72CF">
          <w:rPr>
            <w:iCs/>
            <w:szCs w:val="20"/>
          </w:rPr>
          <w:t xml:space="preserve"> </w:t>
        </w:r>
      </w:ins>
      <w:ins w:id="187" w:author="ERCOT" w:date="2023-01-11T14:20:00Z">
        <w:r w:rsidR="00AA22BC">
          <w:rPr>
            <w:iCs/>
            <w:szCs w:val="20"/>
          </w:rPr>
          <w:t>p</w:t>
        </w:r>
      </w:ins>
      <w:ins w:id="188" w:author="ERCOT" w:date="2022-10-12T17:28:00Z">
        <w:r>
          <w:rPr>
            <w:iCs/>
            <w:szCs w:val="20"/>
          </w:rPr>
          <w:t xml:space="preserve">hasor </w:t>
        </w:r>
      </w:ins>
      <w:ins w:id="189" w:author="ERCOT" w:date="2023-01-11T14:20:00Z">
        <w:r w:rsidR="00AA22BC">
          <w:rPr>
            <w:iCs/>
            <w:szCs w:val="20"/>
          </w:rPr>
          <w:t>m</w:t>
        </w:r>
      </w:ins>
      <w:ins w:id="190" w:author="ERCOT" w:date="2022-10-12T17:28:00Z">
        <w:r>
          <w:rPr>
            <w:iCs/>
            <w:szCs w:val="20"/>
          </w:rPr>
          <w:t xml:space="preserve">easurement </w:t>
        </w:r>
      </w:ins>
      <w:ins w:id="191" w:author="ERCOT" w:date="2023-01-11T14:20:00Z">
        <w:r w:rsidR="00AA22BC">
          <w:rPr>
            <w:iCs/>
            <w:szCs w:val="20"/>
          </w:rPr>
          <w:t>u</w:t>
        </w:r>
      </w:ins>
      <w:ins w:id="192" w:author="ERCOT" w:date="2022-10-12T17:28:00Z">
        <w:r>
          <w:rPr>
            <w:iCs/>
            <w:szCs w:val="20"/>
          </w:rPr>
          <w:t xml:space="preserve">nits or </w:t>
        </w:r>
      </w:ins>
      <w:ins w:id="193" w:author="ERCOT" w:date="2023-01-11T14:21:00Z">
        <w:r w:rsidR="00AA22BC">
          <w:rPr>
            <w:iCs/>
            <w:szCs w:val="20"/>
          </w:rPr>
          <w:t>d</w:t>
        </w:r>
      </w:ins>
      <w:ins w:id="194" w:author="ERCOT" w:date="2022-10-12T17:28:00Z">
        <w:r>
          <w:rPr>
            <w:iCs/>
            <w:szCs w:val="20"/>
          </w:rPr>
          <w:t xml:space="preserve">igital </w:t>
        </w:r>
      </w:ins>
      <w:ins w:id="195" w:author="ERCOT" w:date="2023-01-11T14:21:00Z">
        <w:r w:rsidR="00AA22BC">
          <w:rPr>
            <w:iCs/>
            <w:szCs w:val="20"/>
          </w:rPr>
          <w:t>f</w:t>
        </w:r>
      </w:ins>
      <w:ins w:id="196" w:author="ERCOT" w:date="2022-10-12T17:28:00Z">
        <w:r>
          <w:rPr>
            <w:iCs/>
            <w:szCs w:val="20"/>
          </w:rPr>
          <w:t xml:space="preserve">ault </w:t>
        </w:r>
      </w:ins>
      <w:ins w:id="197" w:author="ERCOT" w:date="2023-01-11T14:21:00Z">
        <w:r w:rsidR="00AA22BC">
          <w:rPr>
            <w:iCs/>
            <w:szCs w:val="20"/>
          </w:rPr>
          <w:t>r</w:t>
        </w:r>
      </w:ins>
      <w:ins w:id="198" w:author="ERCOT" w:date="2022-10-12T17:28:00Z">
        <w:r>
          <w:rPr>
            <w:iCs/>
            <w:szCs w:val="20"/>
          </w:rPr>
          <w:t>ecorders</w:t>
        </w:r>
      </w:ins>
      <w:ins w:id="199" w:author="ERCOT" w:date="2023-01-11T14:22:00Z">
        <w:r w:rsidR="00AA22BC">
          <w:rPr>
            <w:iCs/>
            <w:szCs w:val="20"/>
          </w:rPr>
          <w:t xml:space="preserve"> </w:t>
        </w:r>
      </w:ins>
      <w:ins w:id="200" w:author="ERCOT" w:date="2022-10-12T17:28:00Z">
        <w:r>
          <w:rPr>
            <w:iCs/>
            <w:szCs w:val="20"/>
          </w:rPr>
          <w:t>at locations identified by ERCOT.</w:t>
        </w:r>
      </w:ins>
    </w:p>
    <w:p w14:paraId="173679E3" w14:textId="7989293B" w:rsidR="003044CA" w:rsidRDefault="003044CA" w:rsidP="003044CA">
      <w:pPr>
        <w:spacing w:after="240"/>
        <w:ind w:left="720" w:hanging="720"/>
        <w:rPr>
          <w:ins w:id="201" w:author="ERCOT" w:date="2022-10-12T18:00:00Z"/>
          <w:iCs/>
          <w:szCs w:val="20"/>
        </w:rPr>
      </w:pPr>
      <w:ins w:id="202" w:author="ERCOT" w:date="2022-10-12T18:00:00Z">
        <w:r>
          <w:rPr>
            <w:iCs/>
            <w:szCs w:val="20"/>
          </w:rPr>
          <w:t>(8)</w:t>
        </w:r>
        <w:r>
          <w:rPr>
            <w:iCs/>
            <w:szCs w:val="20"/>
          </w:rPr>
          <w:tab/>
          <w:t xml:space="preserve">Any IBR that cannot comply with the </w:t>
        </w:r>
      </w:ins>
      <w:ins w:id="203" w:author="ERCOT" w:date="2022-10-12T18:01:00Z">
        <w:r>
          <w:rPr>
            <w:iCs/>
            <w:szCs w:val="20"/>
          </w:rPr>
          <w:t>frequency</w:t>
        </w:r>
      </w:ins>
      <w:ins w:id="204" w:author="ERCOT" w:date="2022-10-12T18:00:00Z">
        <w:r>
          <w:rPr>
            <w:iCs/>
            <w:szCs w:val="20"/>
          </w:rPr>
          <w:t xml:space="preserve"> ride-through requirements after </w:t>
        </w:r>
        <w:r w:rsidRPr="00CA2F45">
          <w:rPr>
            <w:szCs w:val="20"/>
          </w:rPr>
          <w:t xml:space="preserve">December 31, </w:t>
        </w:r>
        <w:proofErr w:type="gramStart"/>
        <w:r w:rsidRPr="00CA2F45">
          <w:rPr>
            <w:szCs w:val="20"/>
          </w:rPr>
          <w:t>20</w:t>
        </w:r>
        <w:r>
          <w:rPr>
            <w:szCs w:val="20"/>
          </w:rPr>
          <w:t>24</w:t>
        </w:r>
        <w:proofErr w:type="gramEnd"/>
        <w:r>
          <w:rPr>
            <w:szCs w:val="20"/>
          </w:rPr>
          <w:t xml:space="preserve"> </w:t>
        </w:r>
        <w:r>
          <w:rPr>
            <w:iCs/>
            <w:szCs w:val="20"/>
          </w:rPr>
          <w:t xml:space="preserve">shall not be permitted to operate on the ERCOT System unless ERCOT issues the IBR a Reliability Unit Commitment </w:t>
        </w:r>
      </w:ins>
      <w:ins w:id="205" w:author="ERCOT" w:date="2022-11-21T17:23:00Z">
        <w:r w:rsidR="00AD72CF">
          <w:rPr>
            <w:iCs/>
            <w:szCs w:val="20"/>
          </w:rPr>
          <w:t xml:space="preserve">(RUC) </w:t>
        </w:r>
      </w:ins>
      <w:ins w:id="206" w:author="ERCOT" w:date="2022-10-12T18:00:00Z">
        <w:r>
          <w:rPr>
            <w:iCs/>
            <w:szCs w:val="20"/>
          </w:rPr>
          <w:t>or Verbal Dispatch Instruction</w:t>
        </w:r>
      </w:ins>
      <w:ins w:id="207" w:author="ERCOT" w:date="2022-11-21T17:24:00Z">
        <w:r w:rsidR="00AD72CF">
          <w:rPr>
            <w:iCs/>
            <w:szCs w:val="20"/>
          </w:rPr>
          <w:t xml:space="preserve"> (VDI)</w:t>
        </w:r>
      </w:ins>
      <w:ins w:id="208" w:author="ERCOT" w:date="2022-10-12T18:00:00Z">
        <w:r>
          <w:rPr>
            <w:iCs/>
            <w:szCs w:val="20"/>
          </w:rPr>
          <w:t xml:space="preserve">. </w:t>
        </w:r>
      </w:ins>
      <w:ins w:id="209" w:author="ERCOT" w:date="2022-11-22T10:12:00Z">
        <w:r w:rsidR="003749C5">
          <w:rPr>
            <w:iCs/>
            <w:szCs w:val="20"/>
          </w:rPr>
          <w:t xml:space="preserve"> </w:t>
        </w:r>
      </w:ins>
      <w:ins w:id="210" w:author="ERCOT" w:date="2022-11-23T11:07:00Z">
        <w:r w:rsidR="00266307">
          <w:rPr>
            <w:iCs/>
            <w:szCs w:val="20"/>
          </w:rPr>
          <w:t>Each</w:t>
        </w:r>
      </w:ins>
      <w:ins w:id="211" w:author="ERCOT" w:date="2022-11-23T11:06:00Z">
        <w:r w:rsidR="00266307">
          <w:rPr>
            <w:iCs/>
            <w:szCs w:val="20"/>
          </w:rPr>
          <w:t xml:space="preserve"> QSE </w:t>
        </w:r>
      </w:ins>
      <w:ins w:id="212" w:author="ERCOT" w:date="2022-10-12T18:00:00Z">
        <w:r>
          <w:rPr>
            <w:iCs/>
            <w:szCs w:val="20"/>
          </w:rPr>
          <w:t>shall</w:t>
        </w:r>
      </w:ins>
      <w:ins w:id="213" w:author="ERCOT" w:date="2022-11-23T11:07:00Z">
        <w:r w:rsidR="00266307">
          <w:rPr>
            <w:iCs/>
            <w:szCs w:val="20"/>
          </w:rPr>
          <w:t>, for each applicable IBR,</w:t>
        </w:r>
      </w:ins>
      <w:ins w:id="214" w:author="ERCOT" w:date="2022-10-12T18:00:00Z">
        <w:r>
          <w:rPr>
            <w:iCs/>
            <w:szCs w:val="20"/>
          </w:rPr>
          <w:t xml:space="preserve"> reflect </w:t>
        </w:r>
      </w:ins>
      <w:ins w:id="215" w:author="ERCOT" w:date="2022-11-22T10:14:00Z">
        <w:r w:rsidR="003749C5">
          <w:rPr>
            <w:iCs/>
            <w:szCs w:val="20"/>
          </w:rPr>
          <w:t xml:space="preserve">in its Current Operating Plan (COP) and Real-Time telemetry </w:t>
        </w:r>
      </w:ins>
      <w:ins w:id="216" w:author="ERCOT" w:date="2022-10-12T18:00:00Z">
        <w:r>
          <w:rPr>
            <w:iCs/>
            <w:szCs w:val="20"/>
          </w:rPr>
          <w:t xml:space="preserve">a </w:t>
        </w:r>
      </w:ins>
      <w:ins w:id="217" w:author="ERCOT" w:date="2022-11-23T11:12:00Z">
        <w:r w:rsidR="00266307">
          <w:rPr>
            <w:iCs/>
            <w:szCs w:val="20"/>
          </w:rPr>
          <w:t>Resource S</w:t>
        </w:r>
      </w:ins>
      <w:ins w:id="218" w:author="ERCOT" w:date="2022-10-12T18:00:00Z">
        <w:r>
          <w:rPr>
            <w:iCs/>
            <w:szCs w:val="20"/>
          </w:rPr>
          <w:t xml:space="preserve">tatus of OFF, OUT, or EMR </w:t>
        </w:r>
      </w:ins>
      <w:ins w:id="219" w:author="ERCOT" w:date="2022-11-21T17:44:00Z">
        <w:r w:rsidR="00877463">
          <w:rPr>
            <w:iCs/>
            <w:szCs w:val="20"/>
          </w:rPr>
          <w:t>in</w:t>
        </w:r>
      </w:ins>
      <w:ins w:id="220" w:author="ERCOT" w:date="2022-11-23T11:11:00Z">
        <w:r w:rsidR="00266307">
          <w:rPr>
            <w:iCs/>
            <w:szCs w:val="20"/>
          </w:rPr>
          <w:t xml:space="preserve"> accordance with</w:t>
        </w:r>
      </w:ins>
      <w:ins w:id="221" w:author="ERCOT" w:date="2022-11-21T17:44:00Z">
        <w:r w:rsidR="00877463">
          <w:rPr>
            <w:iCs/>
            <w:szCs w:val="20"/>
          </w:rPr>
          <w:t xml:space="preserve"> Protocol Section</w:t>
        </w:r>
      </w:ins>
      <w:ins w:id="222" w:author="ERCOT" w:date="2023-01-09T17:22:00Z">
        <w:r w:rsidR="009D64F1">
          <w:rPr>
            <w:iCs/>
            <w:szCs w:val="20"/>
          </w:rPr>
          <w:t>s</w:t>
        </w:r>
      </w:ins>
      <w:ins w:id="223" w:author="ERCOT" w:date="2022-11-21T17:44:00Z">
        <w:r w:rsidR="00877463">
          <w:rPr>
            <w:iCs/>
            <w:szCs w:val="20"/>
          </w:rPr>
          <w:t xml:space="preserve"> </w:t>
        </w:r>
      </w:ins>
      <w:ins w:id="224" w:author="ERCOT" w:date="2022-11-21T17:45:00Z">
        <w:r w:rsidR="004F6319">
          <w:rPr>
            <w:iCs/>
            <w:szCs w:val="20"/>
          </w:rPr>
          <w:t>3.9.</w:t>
        </w:r>
      </w:ins>
      <w:ins w:id="225" w:author="ERCOT" w:date="2022-11-21T17:46:00Z">
        <w:r w:rsidR="004F6319">
          <w:rPr>
            <w:iCs/>
            <w:szCs w:val="20"/>
          </w:rPr>
          <w:t>1</w:t>
        </w:r>
      </w:ins>
      <w:ins w:id="226" w:author="ERCOT" w:date="2022-11-21T17:48:00Z">
        <w:r w:rsidR="004F6319">
          <w:rPr>
            <w:iCs/>
            <w:szCs w:val="20"/>
          </w:rPr>
          <w:t xml:space="preserve">, </w:t>
        </w:r>
      </w:ins>
      <w:ins w:id="227" w:author="ERCOT" w:date="2022-11-22T10:11:00Z">
        <w:r w:rsidR="003749C5">
          <w:rPr>
            <w:iCs/>
            <w:szCs w:val="20"/>
          </w:rPr>
          <w:t xml:space="preserve">Current Operating Plan </w:t>
        </w:r>
      </w:ins>
      <w:ins w:id="228" w:author="ERCOT" w:date="2022-11-22T10:16:00Z">
        <w:r w:rsidR="003749C5">
          <w:rPr>
            <w:iCs/>
            <w:szCs w:val="20"/>
          </w:rPr>
          <w:t xml:space="preserve">(COP) </w:t>
        </w:r>
      </w:ins>
      <w:ins w:id="229" w:author="ERCOT" w:date="2022-11-22T10:11:00Z">
        <w:r w:rsidR="003749C5">
          <w:rPr>
            <w:iCs/>
            <w:szCs w:val="20"/>
          </w:rPr>
          <w:t>Criteria</w:t>
        </w:r>
      </w:ins>
      <w:ins w:id="230" w:author="ERCOT" w:date="2023-01-09T17:22:00Z">
        <w:r w:rsidR="009D64F1">
          <w:rPr>
            <w:iCs/>
            <w:szCs w:val="20"/>
          </w:rPr>
          <w:t>,</w:t>
        </w:r>
      </w:ins>
      <w:ins w:id="231" w:author="ERCOT" w:date="2022-11-23T11:11:00Z">
        <w:r w:rsidR="00266307">
          <w:rPr>
            <w:iCs/>
            <w:szCs w:val="20"/>
          </w:rPr>
          <w:t xml:space="preserve"> and 6.5.</w:t>
        </w:r>
      </w:ins>
      <w:ins w:id="232" w:author="ERCOT" w:date="2022-11-23T11:12:00Z">
        <w:r w:rsidR="00266307">
          <w:rPr>
            <w:iCs/>
            <w:szCs w:val="20"/>
          </w:rPr>
          <w:t>5.1</w:t>
        </w:r>
      </w:ins>
      <w:ins w:id="233" w:author="ERCOT" w:date="2023-01-09T17:23:00Z">
        <w:r w:rsidR="009D64F1">
          <w:rPr>
            <w:iCs/>
            <w:szCs w:val="20"/>
          </w:rPr>
          <w:t>,</w:t>
        </w:r>
      </w:ins>
      <w:ins w:id="234" w:author="ERCOT" w:date="2022-11-23T11:12:00Z">
        <w:r w:rsidR="00266307">
          <w:rPr>
            <w:iCs/>
            <w:szCs w:val="20"/>
          </w:rPr>
          <w:t xml:space="preserve"> Changes in Resource Status</w:t>
        </w:r>
      </w:ins>
      <w:ins w:id="235" w:author="ERCOT" w:date="2022-11-22T10:11:00Z">
        <w:r w:rsidR="003749C5">
          <w:rPr>
            <w:iCs/>
            <w:szCs w:val="20"/>
          </w:rPr>
          <w:t xml:space="preserve">, </w:t>
        </w:r>
      </w:ins>
      <w:ins w:id="236" w:author="ERCOT" w:date="2022-10-12T18:00:00Z">
        <w:r>
          <w:rPr>
            <w:iCs/>
            <w:szCs w:val="20"/>
          </w:rPr>
          <w:t>as appropriate</w:t>
        </w:r>
      </w:ins>
      <w:ins w:id="237" w:author="ERCOT" w:date="2022-11-22T10:15:00Z">
        <w:r w:rsidR="003749C5">
          <w:rPr>
            <w:iCs/>
            <w:szCs w:val="20"/>
          </w:rPr>
          <w:t>.</w:t>
        </w:r>
      </w:ins>
      <w:ins w:id="238" w:author="ERCOT" w:date="2022-10-12T18:00:00Z">
        <w:r>
          <w:rPr>
            <w:iCs/>
            <w:szCs w:val="20"/>
          </w:rPr>
          <w:t xml:space="preserve">  If the Resource Entity can implement IBR modifications to resolve the technical limitations or performance failures preventing compliance with these </w:t>
        </w:r>
      </w:ins>
      <w:ins w:id="239" w:author="ERCOT" w:date="2022-10-12T18:01:00Z">
        <w:r>
          <w:rPr>
            <w:iCs/>
            <w:szCs w:val="20"/>
          </w:rPr>
          <w:t>frequency</w:t>
        </w:r>
      </w:ins>
      <w:ins w:id="24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41" w:author="ERCOT" w:date="2022-11-22T16:26:00Z">
        <w:r w:rsidR="00EA7A33">
          <w:rPr>
            <w:iCs/>
            <w:szCs w:val="20"/>
          </w:rPr>
          <w:t>supporting documentation</w:t>
        </w:r>
      </w:ins>
      <w:ins w:id="242" w:author="ERCOT" w:date="2022-10-12T18:00:00Z">
        <w:r>
          <w:rPr>
            <w:iCs/>
            <w:szCs w:val="20"/>
          </w:rPr>
          <w:t xml:space="preserve"> containing</w:t>
        </w:r>
      </w:ins>
      <w:ins w:id="243" w:author="ERCOT" w:date="2022-11-21T17:51:00Z">
        <w:r w:rsidR="004F6319">
          <w:rPr>
            <w:iCs/>
            <w:szCs w:val="20"/>
          </w:rPr>
          <w:t xml:space="preserve"> the following</w:t>
        </w:r>
      </w:ins>
      <w:ins w:id="244" w:author="ERCOT" w:date="2022-10-12T18:00:00Z">
        <w:r>
          <w:rPr>
            <w:iCs/>
            <w:szCs w:val="20"/>
          </w:rPr>
          <w:t>:</w:t>
        </w:r>
      </w:ins>
    </w:p>
    <w:p w14:paraId="1FEEB70F" w14:textId="34DE2B3D" w:rsidR="003044CA" w:rsidRPr="004F6319" w:rsidRDefault="004F6319" w:rsidP="008037BF">
      <w:pPr>
        <w:spacing w:after="240"/>
        <w:ind w:left="1440" w:hanging="720"/>
        <w:rPr>
          <w:ins w:id="245" w:author="ERCOT" w:date="2022-10-12T18:00:00Z"/>
          <w:szCs w:val="20"/>
        </w:rPr>
      </w:pPr>
      <w:ins w:id="246" w:author="ERCOT" w:date="2022-11-21T17:52:00Z">
        <w:r>
          <w:rPr>
            <w:szCs w:val="20"/>
          </w:rPr>
          <w:t>(a)</w:t>
        </w:r>
      </w:ins>
      <w:ins w:id="247" w:author="ERCOT" w:date="2022-11-21T17:54:00Z">
        <w:r>
          <w:rPr>
            <w:szCs w:val="20"/>
          </w:rPr>
          <w:tab/>
        </w:r>
      </w:ins>
      <w:ins w:id="248" w:author="ERCOT" w:date="2022-10-12T18:00:00Z">
        <w:r w:rsidR="003044CA" w:rsidRPr="004F6319">
          <w:rPr>
            <w:szCs w:val="20"/>
          </w:rPr>
          <w:t xml:space="preserve">The current technical limitations and IBR </w:t>
        </w:r>
      </w:ins>
      <w:ins w:id="249" w:author="ERCOT" w:date="2022-10-12T18:01:00Z">
        <w:r w:rsidR="003044CA" w:rsidRPr="004F6319">
          <w:rPr>
            <w:szCs w:val="20"/>
          </w:rPr>
          <w:t>frequency</w:t>
        </w:r>
      </w:ins>
      <w:ins w:id="250" w:author="ERCOT" w:date="2022-10-12T18:00:00Z">
        <w:r w:rsidR="003044CA" w:rsidRPr="004F6319">
          <w:rPr>
            <w:szCs w:val="20"/>
          </w:rPr>
          <w:t xml:space="preserve"> ride-through capability in a</w:t>
        </w:r>
      </w:ins>
      <w:ins w:id="251" w:author="ERCOT" w:date="2022-11-21T17:53:00Z">
        <w:del w:id="252" w:author="ERCOT" w:date="2022-11-22T16:27:00Z">
          <w:r w:rsidDel="00EA7A33">
            <w:rPr>
              <w:szCs w:val="20"/>
            </w:rPr>
            <w:delText xml:space="preserve"> </w:delText>
          </w:r>
        </w:del>
        <w:r>
          <w:rPr>
            <w:szCs w:val="20"/>
          </w:rPr>
          <w:t xml:space="preserve"> </w:t>
        </w:r>
      </w:ins>
      <w:ins w:id="25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4" w:author="ERCOT" w:date="2022-10-12T18:00:00Z"/>
          <w:szCs w:val="20"/>
        </w:rPr>
      </w:pPr>
      <w:ins w:id="255" w:author="ERCOT" w:date="2022-11-21T17:54:00Z">
        <w:r>
          <w:rPr>
            <w:szCs w:val="20"/>
          </w:rPr>
          <w:t>(b)</w:t>
        </w:r>
        <w:r>
          <w:rPr>
            <w:szCs w:val="20"/>
          </w:rPr>
          <w:tab/>
        </w:r>
      </w:ins>
      <w:ins w:id="256" w:author="ERCOT" w:date="2022-10-12T18:00:00Z">
        <w:r w:rsidR="003044CA" w:rsidRPr="004F6319">
          <w:rPr>
            <w:szCs w:val="20"/>
          </w:rPr>
          <w:t xml:space="preserve">The proposed modifications and </w:t>
        </w:r>
      </w:ins>
      <w:ins w:id="257" w:author="ERCOT" w:date="2022-10-12T18:02:00Z">
        <w:r w:rsidR="003044CA" w:rsidRPr="004F6319">
          <w:rPr>
            <w:szCs w:val="20"/>
          </w:rPr>
          <w:t>frequency</w:t>
        </w:r>
      </w:ins>
      <w:ins w:id="258" w:author="ERCOT" w:date="2022-10-12T18:00:00Z">
        <w:r w:rsidR="003044CA" w:rsidRPr="004F6319">
          <w:rPr>
            <w:szCs w:val="20"/>
          </w:rPr>
          <w:t xml:space="preserve"> ride-through capability allowing the IBR to comply with the </w:t>
        </w:r>
      </w:ins>
      <w:ins w:id="259" w:author="ERCOT" w:date="2022-10-12T18:02:00Z">
        <w:r w:rsidR="003044CA" w:rsidRPr="004F6319">
          <w:rPr>
            <w:szCs w:val="20"/>
          </w:rPr>
          <w:t>frequency</w:t>
        </w:r>
      </w:ins>
      <w:ins w:id="260" w:author="ERCOT" w:date="2022-10-12T18:00:00Z">
        <w:r w:rsidR="003044CA" w:rsidRPr="004F6319">
          <w:rPr>
            <w:szCs w:val="20"/>
          </w:rPr>
          <w:t xml:space="preserve"> ride-through requirements in a format similar to the table in paragraph (1) above;</w:t>
        </w:r>
      </w:ins>
      <w:ins w:id="261" w:author="ERCOT" w:date="2022-11-21T18:00:00Z">
        <w:r w:rsidR="00DA0115">
          <w:rPr>
            <w:szCs w:val="20"/>
          </w:rPr>
          <w:t xml:space="preserve"> and</w:t>
        </w:r>
      </w:ins>
    </w:p>
    <w:p w14:paraId="0392567D" w14:textId="2589E0D2" w:rsidR="003044CA" w:rsidRPr="004F6319" w:rsidRDefault="004F6319" w:rsidP="00255E5C">
      <w:pPr>
        <w:spacing w:after="240"/>
        <w:ind w:firstLine="720"/>
        <w:rPr>
          <w:ins w:id="262" w:author="ERCOT" w:date="2022-10-12T18:00:00Z"/>
          <w:szCs w:val="20"/>
        </w:rPr>
      </w:pPr>
      <w:ins w:id="263" w:author="ERCOT" w:date="2022-11-21T17:54:00Z">
        <w:r>
          <w:rPr>
            <w:szCs w:val="20"/>
          </w:rPr>
          <w:t>(c)</w:t>
        </w:r>
        <w:r>
          <w:rPr>
            <w:szCs w:val="20"/>
          </w:rPr>
          <w:tab/>
        </w:r>
      </w:ins>
      <w:ins w:id="264"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5" w:author="ERCOT" w:date="2022-10-12T18:00:00Z">
        <w:r w:rsidRPr="006D5DC9">
          <w:rPr>
            <w:szCs w:val="20"/>
          </w:rPr>
          <w:lastRenderedPageBreak/>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6" w:author="ERCOT" w:date="2022-11-21T18:00:00Z">
          <w:r w:rsidDel="00DA0115">
            <w:rPr>
              <w:szCs w:val="20"/>
            </w:rPr>
            <w:delText xml:space="preserve">  </w:delText>
          </w:r>
        </w:del>
      </w:ins>
      <w:bookmarkEnd w:id="174"/>
    </w:p>
    <w:p w14:paraId="36721DCF" w14:textId="3EA9CA81" w:rsidR="00D37937" w:rsidRPr="005734E2" w:rsidRDefault="00D37937" w:rsidP="003311B6">
      <w:pPr>
        <w:spacing w:after="240"/>
        <w:ind w:left="900" w:hanging="900"/>
        <w:rPr>
          <w:b/>
          <w:bCs/>
          <w:i/>
          <w:szCs w:val="20"/>
        </w:rPr>
      </w:pPr>
      <w:r w:rsidRPr="005734E2">
        <w:rPr>
          <w:b/>
          <w:bCs/>
          <w:i/>
          <w:szCs w:val="20"/>
        </w:rPr>
        <w:t>2.6.2.</w:t>
      </w:r>
      <w:ins w:id="267" w:author="ERCOT" w:date="2022-08-31T14:33:00Z">
        <w:r>
          <w:rPr>
            <w:b/>
            <w:bCs/>
            <w:i/>
            <w:szCs w:val="20"/>
          </w:rPr>
          <w:t>2</w:t>
        </w:r>
      </w:ins>
      <w:del w:id="26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6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70" w:author="ERCOT" w:date="2022-09-08T10:38:00Z">
        <w:r w:rsidR="002E5490">
          <w:rPr>
            <w:szCs w:val="20"/>
          </w:rPr>
          <w:t xml:space="preserve">Transmission-Connected </w:t>
        </w:r>
      </w:ins>
      <w:ins w:id="271" w:author="ERCOT" w:date="2022-10-12T16:10:00Z">
        <w:r w:rsidR="00DC447B" w:rsidRPr="005D2128">
          <w:rPr>
            <w:szCs w:val="20"/>
          </w:rPr>
          <w:t>Inverter-Based Resources (IBRs)</w:t>
        </w:r>
      </w:ins>
      <w:del w:id="272" w:author="ERCOT" w:date="2022-10-12T16:10:00Z">
        <w:r w:rsidRPr="00797181" w:rsidDel="00DC447B">
          <w:rPr>
            <w:szCs w:val="20"/>
          </w:rPr>
          <w:delText>Intermittent Renewable Resources Connected to the ERCOT Transmission Grid</w:delText>
        </w:r>
      </w:del>
      <w:r w:rsidRPr="00797181">
        <w:rPr>
          <w:szCs w:val="20"/>
        </w:rPr>
        <w:t xml:space="preserve">, </w:t>
      </w:r>
      <w:ins w:id="273" w:author="ERCOT" w:date="2022-08-31T16:44:00Z">
        <w:r w:rsidR="00E70856">
          <w:rPr>
            <w:szCs w:val="20"/>
          </w:rPr>
          <w:t>or</w:t>
        </w:r>
      </w:ins>
      <w:del w:id="27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6" w:name="_Hlk112175898"/>
      <w:r w:rsidRPr="00797181">
        <w:rPr>
          <w:szCs w:val="20"/>
        </w:rPr>
        <w:lastRenderedPageBreak/>
        <w:t>(a)</w:t>
      </w:r>
      <w:r w:rsidRPr="00797181">
        <w:rPr>
          <w:szCs w:val="20"/>
        </w:rPr>
        <w:tab/>
        <w:t>Generator terminal voltages are within 5% of the rated design voltage and volts per hertz are less than 105% of generator rated design voltage and frequency;</w:t>
      </w:r>
    </w:p>
    <w:bookmarkEnd w:id="27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7" w:author="ERCOT" w:date="2023-01-11T14:25:00Z">
        <w:r w:rsidR="00AA22BC" w:rsidDel="00AA22BC">
          <w:rPr>
            <w:iCs/>
            <w:szCs w:val="20"/>
          </w:rPr>
          <w:delText>r</w:delText>
        </w:r>
      </w:del>
      <w:ins w:id="278" w:author="ERCOT" w:date="2023-01-11T14:25:00Z">
        <w:r w:rsidR="00AA22BC">
          <w:rPr>
            <w:iCs/>
            <w:szCs w:val="20"/>
          </w:rPr>
          <w:t>R</w:t>
        </w:r>
      </w:ins>
      <w:r w:rsidRPr="00797181">
        <w:rPr>
          <w:iCs/>
          <w:szCs w:val="20"/>
        </w:rPr>
        <w:t xml:space="preserve">eactive </w:t>
      </w:r>
      <w:del w:id="279" w:author="ERCOT" w:date="2023-01-11T14:25:00Z">
        <w:r w:rsidR="00AA22BC" w:rsidDel="00AA22BC">
          <w:rPr>
            <w:iCs/>
            <w:szCs w:val="20"/>
          </w:rPr>
          <w:delText>p</w:delText>
        </w:r>
      </w:del>
      <w:ins w:id="280" w:author="ERCOT"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lastRenderedPageBreak/>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4E06FA73" w:rsidR="00797181" w:rsidRDefault="00797181" w:rsidP="00797181">
      <w:pPr>
        <w:spacing w:after="240"/>
        <w:ind w:left="720" w:hanging="720"/>
        <w:rPr>
          <w:ins w:id="281" w:author="Unknown" w:date="2022-08-26T16:45:00Z"/>
          <w:iCs/>
          <w:szCs w:val="20"/>
        </w:rPr>
      </w:pPr>
      <w:r w:rsidRPr="00797181">
        <w:rPr>
          <w:iCs/>
          <w:szCs w:val="20"/>
        </w:rPr>
        <w:t>(5)</w:t>
      </w:r>
      <w:r w:rsidRPr="00797181">
        <w:rPr>
          <w:iCs/>
          <w:szCs w:val="20"/>
        </w:rPr>
        <w:tab/>
      </w:r>
      <w:r w:rsidR="00DA756D" w:rsidRPr="00E14A4A">
        <w:t xml:space="preserve">The </w:t>
      </w:r>
      <w:r w:rsidR="00DA756D">
        <w:t>v</w:t>
      </w:r>
      <w:r w:rsidR="00DA756D" w:rsidRPr="00E14A4A">
        <w:t xml:space="preserve">oltage </w:t>
      </w:r>
      <w:r w:rsidR="00DA756D">
        <w:t>r</w:t>
      </w:r>
      <w:r w:rsidR="00DA756D" w:rsidRPr="00E14A4A">
        <w:t>ide-</w:t>
      </w:r>
      <w:r w:rsidR="00DA756D">
        <w:t>t</w:t>
      </w:r>
      <w:r w:rsidR="00DA756D" w:rsidRPr="00E14A4A">
        <w:t xml:space="preserve">hrough requirements do not apply to faults that occur between the generator terminals and the transmission voltage side of the </w:t>
      </w:r>
      <w:r w:rsidR="00DA756D">
        <w:t>Main Power Transformer (MPT)</w:t>
      </w:r>
      <w:r w:rsidR="00DA756D"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282" w:author="ERCOT" w:date="2022-10-12T16:03:00Z"/>
        </w:rPr>
      </w:pPr>
      <w:ins w:id="283"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31911A47" w:rsidR="009C517D" w:rsidRPr="00797181" w:rsidDel="002722F4" w:rsidRDefault="00DC447B" w:rsidP="00DA756D">
      <w:pPr>
        <w:spacing w:before="240"/>
        <w:ind w:left="720" w:hanging="720"/>
        <w:rPr>
          <w:ins w:id="284" w:author="Unknown" w:date="2022-08-26T16:45:00Z"/>
          <w:del w:id="285" w:author="ERCOT" w:date="2022-11-22T14:48:00Z"/>
          <w:iCs/>
          <w:szCs w:val="20"/>
        </w:rPr>
      </w:pPr>
      <w:ins w:id="286" w:author="ERCOT" w:date="2022-10-12T16:03:00Z">
        <w:r>
          <w:t>(7)</w:t>
        </w:r>
        <w:r>
          <w:tab/>
          <w:t xml:space="preserve">Each Generation Resource shall provide technical documentation of </w:t>
        </w:r>
      </w:ins>
      <w:ins w:id="287" w:author="ERCOT" w:date="2023-02-09T14:44:00Z">
        <w:r w:rsidR="00100793">
          <w:t>voltage ride-through</w:t>
        </w:r>
      </w:ins>
      <w:ins w:id="288" w:author="ERCOT" w:date="2022-10-12T16:03:00Z">
        <w:r>
          <w:t xml:space="preserve"> capability to ERCOT upon request.</w:t>
        </w:r>
      </w:ins>
    </w:p>
    <w:p w14:paraId="6F090A48" w14:textId="77777777" w:rsidR="00797181" w:rsidRPr="00797181" w:rsidRDefault="00797181" w:rsidP="00DA756D">
      <w:pPr>
        <w:spacing w:before="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9" w:name="_Toc23238890"/>
            <w:bookmarkStart w:id="290" w:name="_Toc107474594"/>
            <w:bookmarkStart w:id="291" w:name="_Toc90892517"/>
            <w:bookmarkStart w:id="292" w:name="_Toc65159695"/>
            <w:r w:rsidRPr="00797181">
              <w:rPr>
                <w:b/>
                <w:szCs w:val="20"/>
              </w:rPr>
              <w:t>2.9</w:t>
            </w:r>
            <w:r w:rsidRPr="00797181">
              <w:rPr>
                <w:b/>
                <w:szCs w:val="20"/>
              </w:rPr>
              <w:tab/>
              <w:t>Voltage Ride-Through Requirements for Generation Resources</w:t>
            </w:r>
            <w:bookmarkEnd w:id="289"/>
            <w:r w:rsidRPr="00797181">
              <w:rPr>
                <w:b/>
                <w:szCs w:val="20"/>
              </w:rPr>
              <w:t xml:space="preserve"> and Energy Storage Resources</w:t>
            </w:r>
            <w:bookmarkEnd w:id="290"/>
            <w:bookmarkEnd w:id="291"/>
            <w:bookmarkEnd w:id="292"/>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93" w:author="ERCOT" w:date="2022-09-08T12:08:00Z">
              <w:r w:rsidR="005717FB">
                <w:rPr>
                  <w:iCs/>
                  <w:szCs w:val="20"/>
                </w:rPr>
                <w:t>Transmission-Connected</w:t>
              </w:r>
            </w:ins>
            <w:ins w:id="294" w:author="ERCOT" w:date="2022-10-12T16:07:00Z">
              <w:r w:rsidR="00DC447B" w:rsidRPr="00DC447B">
                <w:rPr>
                  <w:iCs/>
                  <w:szCs w:val="20"/>
                </w:rPr>
                <w:t xml:space="preserve"> Inverter-Based Resources (IBRs)</w:t>
              </w:r>
            </w:ins>
            <w:del w:id="295"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6" w:author="ERCOT" w:date="2022-11-22T16:32:00Z">
              <w:r w:rsidRPr="00797181" w:rsidDel="00FC6E64">
                <w:rPr>
                  <w:iCs/>
                  <w:szCs w:val="20"/>
                </w:rPr>
                <w:delText xml:space="preserve">and </w:delText>
              </w:r>
            </w:del>
            <w:ins w:id="297"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8"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w:t>
            </w:r>
            <w:r w:rsidRPr="00797181">
              <w:rPr>
                <w:iCs/>
                <w:szCs w:val="20"/>
              </w:rPr>
              <w:lastRenderedPageBreak/>
              <w:t xml:space="preserve">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9" w:author="ERCOT" w:date="2023-01-11T14:26:00Z">
              <w:r w:rsidR="00AA22BC" w:rsidDel="00AA22BC">
                <w:rPr>
                  <w:iCs/>
                  <w:szCs w:val="20"/>
                </w:rPr>
                <w:delText>r</w:delText>
              </w:r>
            </w:del>
            <w:ins w:id="300" w:author="ERCOT" w:date="2023-01-11T14:26:00Z">
              <w:r w:rsidR="00AA22BC">
                <w:rPr>
                  <w:iCs/>
                  <w:szCs w:val="20"/>
                </w:rPr>
                <w:t>R</w:t>
              </w:r>
            </w:ins>
            <w:r w:rsidRPr="00797181">
              <w:rPr>
                <w:iCs/>
                <w:szCs w:val="20"/>
              </w:rPr>
              <w:t xml:space="preserve">eactive </w:t>
            </w:r>
            <w:del w:id="301" w:author="ERCOT" w:date="2023-01-11T14:26:00Z">
              <w:r w:rsidR="00AA22BC" w:rsidDel="00AA22BC">
                <w:rPr>
                  <w:iCs/>
                  <w:szCs w:val="20"/>
                </w:rPr>
                <w:delText>p</w:delText>
              </w:r>
            </w:del>
            <w:ins w:id="302" w:author="ERCOT"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82E2D6" w:rsidR="00797181" w:rsidRDefault="00797181" w:rsidP="00797181">
            <w:pPr>
              <w:spacing w:after="240"/>
              <w:ind w:left="720" w:hanging="720"/>
              <w:rPr>
                <w:ins w:id="303" w:author="ERCOT" w:date="2022-08-31T16:46:00Z"/>
                <w:iCs/>
                <w:szCs w:val="20"/>
              </w:rPr>
            </w:pPr>
            <w:r w:rsidRPr="00797181">
              <w:rPr>
                <w:iCs/>
                <w:szCs w:val="20"/>
              </w:rPr>
              <w:t>(6)</w:t>
            </w:r>
            <w:r w:rsidRPr="00797181">
              <w:rPr>
                <w:iCs/>
                <w:szCs w:val="20"/>
              </w:rPr>
              <w:tab/>
              <w:t xml:space="preserve">The </w:t>
            </w:r>
            <w:r w:rsidR="00100793">
              <w:rPr>
                <w:iCs/>
                <w:szCs w:val="20"/>
              </w:rPr>
              <w:t>v</w:t>
            </w:r>
            <w:r w:rsidRPr="00797181">
              <w:rPr>
                <w:iCs/>
                <w:szCs w:val="20"/>
              </w:rPr>
              <w:t xml:space="preserve">oltage </w:t>
            </w:r>
            <w:r w:rsidR="00100793">
              <w:rPr>
                <w:iCs/>
                <w:szCs w:val="20"/>
              </w:rPr>
              <w:t>r</w:t>
            </w:r>
            <w:r w:rsidRPr="00797181">
              <w:rPr>
                <w:iCs/>
                <w:szCs w:val="20"/>
              </w:rPr>
              <w:t>ide-</w:t>
            </w:r>
            <w:r w:rsidR="00100793">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4" w:author="ERCOT" w:date="2022-08-31T16:46:00Z"/>
              </w:rPr>
            </w:pPr>
            <w:ins w:id="305" w:author="ERCOT" w:date="2022-08-31T16:46:00Z">
              <w:r>
                <w:lastRenderedPageBreak/>
                <w:t xml:space="preserve">(7) </w:t>
              </w:r>
              <w:r>
                <w:tab/>
                <w:t xml:space="preserve">A Generation Resource may be tripped Off-Line or curtailed after the fault clearing period if this action is part of an approved Remedial Action Scheme (RAS). </w:t>
              </w:r>
            </w:ins>
          </w:p>
          <w:p w14:paraId="06992870" w14:textId="762519FF" w:rsidR="00E70856" w:rsidRPr="00797181" w:rsidRDefault="00E70856" w:rsidP="00E70856">
            <w:pPr>
              <w:spacing w:after="240"/>
              <w:ind w:left="720" w:hanging="720"/>
            </w:pPr>
            <w:ins w:id="306"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07" w:author="ERCOT" w:date="2023-02-09T14:43:00Z">
              <w:r w:rsidR="00100793">
                <w:rPr>
                  <w:szCs w:val="20"/>
                </w:rPr>
                <w:t>voltage ride-through</w:t>
              </w:r>
            </w:ins>
            <w:ins w:id="308" w:author="ERCOT" w:date="2022-08-31T16:46:00Z">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9" w:name="_Toc414884940"/>
      <w:bookmarkStart w:id="310" w:name="_Toc107474595"/>
      <w:r w:rsidRPr="00797181">
        <w:rPr>
          <w:b/>
          <w:bCs/>
          <w:i/>
          <w:szCs w:val="20"/>
        </w:rPr>
        <w:lastRenderedPageBreak/>
        <w:t>2.9.1</w:t>
      </w:r>
      <w:r w:rsidRPr="00797181">
        <w:rPr>
          <w:b/>
          <w:bCs/>
          <w:i/>
          <w:szCs w:val="20"/>
        </w:rPr>
        <w:tab/>
        <w:t xml:space="preserve">Voltage Ride-Through Requirements for </w:t>
      </w:r>
      <w:ins w:id="311" w:author="ERCOT" w:date="2022-09-08T10:38:00Z">
        <w:r w:rsidR="002E5490">
          <w:rPr>
            <w:b/>
            <w:bCs/>
            <w:i/>
            <w:szCs w:val="20"/>
          </w:rPr>
          <w:t>Transmission</w:t>
        </w:r>
      </w:ins>
      <w:ins w:id="312" w:author="ERCOT" w:date="2022-09-08T10:39:00Z">
        <w:r w:rsidR="002E5490">
          <w:rPr>
            <w:b/>
            <w:bCs/>
            <w:i/>
            <w:szCs w:val="20"/>
          </w:rPr>
          <w:t>-Connected</w:t>
        </w:r>
      </w:ins>
      <w:ins w:id="313" w:author="ERCOT" w:date="2022-10-12T16:12:00Z">
        <w:r w:rsidR="00DC447B" w:rsidRPr="00DC447B">
          <w:t xml:space="preserve"> </w:t>
        </w:r>
        <w:r w:rsidR="00DC447B" w:rsidRPr="00DC447B">
          <w:rPr>
            <w:b/>
            <w:bCs/>
            <w:i/>
            <w:szCs w:val="20"/>
          </w:rPr>
          <w:t>Inverter-Based Resources (IBRs)</w:t>
        </w:r>
      </w:ins>
      <w:del w:id="314" w:author="ERCOT" w:date="2022-10-12T16:12:00Z">
        <w:r w:rsidRPr="00797181" w:rsidDel="00DC447B">
          <w:rPr>
            <w:b/>
            <w:bCs/>
            <w:i/>
            <w:szCs w:val="20"/>
          </w:rPr>
          <w:delText>Intermittent Renewable Resources</w:delText>
        </w:r>
        <w:bookmarkEnd w:id="309"/>
        <w:r w:rsidRPr="00797181" w:rsidDel="00DC447B">
          <w:rPr>
            <w:b/>
            <w:bCs/>
            <w:i/>
            <w:szCs w:val="20"/>
          </w:rPr>
          <w:delText xml:space="preserve"> Connected to the ERCOT Transmission Grid</w:delText>
        </w:r>
      </w:del>
      <w:bookmarkEnd w:id="310"/>
    </w:p>
    <w:p w14:paraId="32B18942" w14:textId="49D09E41" w:rsidR="00E917C2" w:rsidRDefault="00DC447B" w:rsidP="006D5DC9">
      <w:pPr>
        <w:spacing w:after="240"/>
        <w:ind w:left="720" w:hanging="720"/>
        <w:rPr>
          <w:ins w:id="315" w:author="ERCOT" w:date="2022-10-12T16:14:00Z"/>
        </w:rPr>
      </w:pPr>
      <w:ins w:id="316" w:author="ERCOT" w:date="2022-10-12T16:13:00Z">
        <w:r w:rsidRPr="00DC447B">
          <w:t>(1)</w:t>
        </w:r>
        <w:r w:rsidRPr="00DC447B">
          <w:tab/>
          <w:t>All IBRs interconnect</w:t>
        </w:r>
      </w:ins>
      <w:ins w:id="317" w:author="ERCOT" w:date="2023-01-11T14:26:00Z">
        <w:r w:rsidR="00AA22BC">
          <w:t>ed</w:t>
        </w:r>
      </w:ins>
      <w:ins w:id="318"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9" w:author="ERCOT" w:date="2022-10-12T16:56:00Z"/>
          <w:b/>
          <w:bCs/>
          <w:iCs/>
          <w:szCs w:val="20"/>
        </w:rPr>
      </w:pPr>
      <w:ins w:id="320"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2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8" w:author="ERCOT" w:date="2022-10-12T16:56:00Z"/>
                <w:rFonts w:ascii="Calibri" w:hAnsi="Calibri" w:cs="Calibri"/>
                <w:color w:val="000000"/>
                <w:sz w:val="22"/>
                <w:szCs w:val="22"/>
              </w:rPr>
            </w:pPr>
            <w:ins w:id="329"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3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33" w:author="ERCOT" w:date="2022-10-12T16:56:00Z"/>
                <w:rFonts w:ascii="Calibri" w:hAnsi="Calibri" w:cs="Calibri"/>
                <w:color w:val="000000"/>
                <w:sz w:val="22"/>
                <w:szCs w:val="22"/>
              </w:rPr>
            </w:pPr>
            <w:ins w:id="334"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3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6" w:author="ERCOT" w:date="2022-10-12T16:56:00Z"/>
                <w:rFonts w:ascii="Calibri" w:hAnsi="Calibri" w:cs="Calibri"/>
                <w:color w:val="000000"/>
                <w:sz w:val="22"/>
                <w:szCs w:val="22"/>
              </w:rPr>
            </w:pPr>
            <w:ins w:id="337"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8" w:author="ERCOT" w:date="2022-10-12T16:56:00Z"/>
                <w:rFonts w:ascii="Calibri" w:hAnsi="Calibri" w:cs="Calibri"/>
                <w:color w:val="000000"/>
                <w:sz w:val="22"/>
                <w:szCs w:val="22"/>
              </w:rPr>
            </w:pPr>
            <w:ins w:id="339"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4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41" w:author="ERCOT" w:date="2022-10-12T16:56:00Z"/>
                <w:rFonts w:ascii="Calibri" w:hAnsi="Calibri" w:cs="Calibri"/>
                <w:color w:val="000000"/>
                <w:sz w:val="22"/>
                <w:szCs w:val="22"/>
              </w:rPr>
            </w:pPr>
            <w:ins w:id="342"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43" w:author="ERCOT" w:date="2022-10-12T16:56:00Z"/>
                <w:rFonts w:ascii="Calibri" w:hAnsi="Calibri" w:cs="Calibri"/>
                <w:color w:val="000000"/>
                <w:sz w:val="22"/>
                <w:szCs w:val="22"/>
              </w:rPr>
            </w:pPr>
            <w:ins w:id="344" w:author="ERCOT" w:date="2022-11-28T11:51:00Z">
              <w:r>
                <w:rPr>
                  <w:rFonts w:ascii="Calibri" w:hAnsi="Calibri" w:cs="Calibri"/>
                  <w:color w:val="000000"/>
                  <w:sz w:val="22"/>
                  <w:szCs w:val="22"/>
                </w:rPr>
                <w:t>c</w:t>
              </w:r>
            </w:ins>
            <w:ins w:id="345"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7" w:author="ERCOT" w:date="2022-10-12T16:56:00Z"/>
                <w:rFonts w:ascii="Calibri" w:hAnsi="Calibri" w:cs="Calibri"/>
                <w:color w:val="000000"/>
                <w:sz w:val="22"/>
                <w:szCs w:val="22"/>
              </w:rPr>
            </w:pPr>
            <w:ins w:id="348"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9" w:author="ERCOT" w:date="2022-10-12T16:56:00Z"/>
                <w:rFonts w:ascii="Calibri" w:hAnsi="Calibri" w:cs="Calibri"/>
                <w:color w:val="000000"/>
                <w:sz w:val="22"/>
                <w:szCs w:val="22"/>
              </w:rPr>
            </w:pPr>
            <w:ins w:id="350" w:author="ERCOT" w:date="2022-11-11T15:11:00Z">
              <w:r>
                <w:rPr>
                  <w:rFonts w:ascii="Calibri" w:hAnsi="Calibri" w:cs="Calibri"/>
                  <w:color w:val="000000"/>
                  <w:sz w:val="22"/>
                  <w:szCs w:val="22"/>
                </w:rPr>
                <w:t>3</w:t>
              </w:r>
            </w:ins>
            <w:ins w:id="351"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5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53" w:author="ERCOT" w:date="2022-10-12T16:56:00Z"/>
                <w:rFonts w:ascii="Calibri" w:hAnsi="Calibri" w:cs="Calibri"/>
                <w:color w:val="000000"/>
                <w:sz w:val="22"/>
                <w:szCs w:val="22"/>
              </w:rPr>
            </w:pPr>
            <w:ins w:id="354"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55" w:author="ERCOT" w:date="2022-10-12T16:56:00Z"/>
                <w:rFonts w:ascii="Calibri" w:hAnsi="Calibri" w:cs="Calibri"/>
                <w:color w:val="000000"/>
                <w:sz w:val="22"/>
                <w:szCs w:val="22"/>
              </w:rPr>
            </w:pPr>
            <w:ins w:id="356" w:author="ERCOT" w:date="2022-11-11T15:11:00Z">
              <w:r>
                <w:rPr>
                  <w:rFonts w:ascii="Calibri" w:hAnsi="Calibri" w:cs="Calibri"/>
                  <w:color w:val="000000"/>
                  <w:sz w:val="22"/>
                  <w:szCs w:val="22"/>
                </w:rPr>
                <w:t>2</w:t>
              </w:r>
            </w:ins>
            <w:ins w:id="357" w:author="ERCOT" w:date="2022-10-12T16:56:00Z">
              <w:r w:rsidR="008F2EDB" w:rsidRPr="00D47768">
                <w:rPr>
                  <w:rFonts w:ascii="Calibri" w:hAnsi="Calibri" w:cs="Calibri"/>
                  <w:color w:val="000000"/>
                  <w:sz w:val="22"/>
                  <w:szCs w:val="22"/>
                </w:rPr>
                <w:t>.</w:t>
              </w:r>
            </w:ins>
            <w:ins w:id="358"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62" w:author="ERCOT" w:date="2022-10-12T16:56:00Z"/>
                <w:rFonts w:ascii="Calibri" w:hAnsi="Calibri" w:cs="Calibri"/>
                <w:color w:val="000000"/>
                <w:sz w:val="22"/>
                <w:szCs w:val="22"/>
              </w:rPr>
            </w:pPr>
            <w:ins w:id="363"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65" w:author="ERCOT" w:date="2022-10-12T16:56:00Z"/>
                <w:rFonts w:ascii="Calibri" w:hAnsi="Calibri" w:cs="Calibri"/>
                <w:color w:val="000000"/>
                <w:sz w:val="22"/>
                <w:szCs w:val="22"/>
              </w:rPr>
            </w:pPr>
            <w:ins w:id="366"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7" w:author="ERCOT" w:date="2022-10-12T16:56:00Z"/>
                <w:rFonts w:ascii="Calibri" w:hAnsi="Calibri" w:cs="Calibri"/>
                <w:color w:val="000000"/>
                <w:sz w:val="22"/>
                <w:szCs w:val="22"/>
              </w:rPr>
            </w:pPr>
            <w:ins w:id="368"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9" w:author="ERCOT" w:date="2022-10-12T16:56:00Z"/>
          <w:iCs/>
          <w:szCs w:val="20"/>
        </w:rPr>
      </w:pPr>
    </w:p>
    <w:p w14:paraId="3E793630" w14:textId="77777777" w:rsidR="008F2EDB" w:rsidRPr="00E375F4" w:rsidRDefault="008F2EDB" w:rsidP="008F2EDB">
      <w:pPr>
        <w:spacing w:after="120"/>
        <w:ind w:left="720" w:hanging="720"/>
        <w:jc w:val="center"/>
        <w:rPr>
          <w:ins w:id="370" w:author="ERCOT" w:date="2022-10-12T16:56:00Z"/>
          <w:b/>
          <w:bCs/>
          <w:iCs/>
          <w:szCs w:val="20"/>
        </w:rPr>
      </w:pPr>
      <w:ins w:id="371"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72"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9" w:author="ERCOT" w:date="2022-10-12T16:56:00Z"/>
                <w:rFonts w:ascii="Calibri" w:hAnsi="Calibri" w:cs="Calibri"/>
                <w:color w:val="000000"/>
                <w:sz w:val="22"/>
                <w:szCs w:val="22"/>
              </w:rPr>
            </w:pPr>
            <w:ins w:id="380"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8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84" w:author="ERCOT" w:date="2022-10-12T16:56:00Z"/>
                <w:rFonts w:ascii="Calibri" w:hAnsi="Calibri" w:cs="Calibri"/>
                <w:color w:val="000000"/>
                <w:sz w:val="22"/>
                <w:szCs w:val="22"/>
              </w:rPr>
            </w:pPr>
            <w:ins w:id="385"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6"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9" w:author="ERCOT" w:date="2022-10-12T16:56:00Z"/>
                <w:rFonts w:ascii="Calibri" w:hAnsi="Calibri" w:cs="Calibri"/>
                <w:color w:val="000000"/>
                <w:sz w:val="22"/>
                <w:szCs w:val="22"/>
              </w:rPr>
            </w:pPr>
            <w:ins w:id="390"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9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94" w:author="ERCOT" w:date="2022-10-12T16:56:00Z"/>
                <w:rFonts w:ascii="Calibri" w:hAnsi="Calibri" w:cs="Calibri"/>
                <w:color w:val="000000"/>
                <w:sz w:val="22"/>
                <w:szCs w:val="22"/>
              </w:rPr>
            </w:pPr>
            <w:ins w:id="395"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6"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9" w:author="ERCOT" w:date="2022-10-12T16:56:00Z"/>
                <w:rFonts w:ascii="Calibri" w:hAnsi="Calibri" w:cs="Calibri"/>
                <w:color w:val="000000"/>
                <w:sz w:val="22"/>
                <w:szCs w:val="22"/>
              </w:rPr>
            </w:pPr>
            <w:ins w:id="400"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40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04" w:author="ERCOT" w:date="2022-10-12T16:56:00Z"/>
                <w:rFonts w:ascii="Calibri" w:hAnsi="Calibri" w:cs="Calibri"/>
                <w:color w:val="000000"/>
                <w:sz w:val="22"/>
                <w:szCs w:val="22"/>
              </w:rPr>
            </w:pPr>
            <w:ins w:id="405"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6" w:author="Unknown" w:date="2022-08-26T16:10:00Z"/>
          <w:iCs/>
          <w:szCs w:val="20"/>
        </w:rPr>
      </w:pPr>
    </w:p>
    <w:p w14:paraId="4BA846B2" w14:textId="456617FB" w:rsidR="00E917C2" w:rsidRPr="002722F4" w:rsidRDefault="00E917C2" w:rsidP="008037BF">
      <w:pPr>
        <w:spacing w:after="240"/>
        <w:ind w:left="720"/>
        <w:rPr>
          <w:ins w:id="407" w:author="ERCOT" w:date="2022-10-12T16:16:00Z"/>
          <w:iCs/>
          <w:szCs w:val="20"/>
        </w:rPr>
      </w:pPr>
      <w:ins w:id="408" w:author="ERCOT" w:date="2022-10-12T16:16:00Z">
        <w:r w:rsidRPr="002722F4">
          <w:rPr>
            <w:iCs/>
            <w:szCs w:val="20"/>
          </w:rPr>
          <w:t>During the conditions identified in Table B</w:t>
        </w:r>
      </w:ins>
      <w:ins w:id="409" w:author="ERCOT" w:date="2022-11-22T09:23:00Z">
        <w:r w:rsidR="00924A27" w:rsidRPr="002722F4">
          <w:rPr>
            <w:iCs/>
            <w:szCs w:val="20"/>
          </w:rPr>
          <w:t xml:space="preserve"> above</w:t>
        </w:r>
      </w:ins>
      <w:ins w:id="410"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11" w:author="ERCOT" w:date="2022-11-16T16:50:00Z">
        <w:r w:rsidR="005129C9" w:rsidRPr="002722F4">
          <w:rPr>
            <w:iCs/>
            <w:szCs w:val="20"/>
          </w:rPr>
          <w:t>.</w:t>
        </w:r>
      </w:ins>
      <w:ins w:id="412"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13" w:author="ERCOT" w:date="2022-11-16T16:50:00Z">
        <w:r w:rsidR="005129C9" w:rsidRPr="002722F4">
          <w:rPr>
            <w:iCs/>
            <w:szCs w:val="20"/>
          </w:rPr>
          <w:t>.</w:t>
        </w:r>
      </w:ins>
      <w:ins w:id="414"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15" w:author="ERCOT" w:date="2022-10-12T16:18:00Z"/>
          <w:iCs/>
          <w:szCs w:val="20"/>
        </w:rPr>
      </w:pPr>
      <w:bookmarkStart w:id="416" w:name="_Hlk116483898"/>
      <w:ins w:id="417" w:author="ERCOT" w:date="2022-10-12T16:18:00Z">
        <w:r w:rsidRPr="00D47768">
          <w:rPr>
            <w:iCs/>
            <w:szCs w:val="20"/>
          </w:rPr>
          <w:lastRenderedPageBreak/>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8" w:author="ERCOT" w:date="2023-01-11T14:27:00Z">
        <w:r w:rsidR="00F94D9D">
          <w:rPr>
            <w:iCs/>
            <w:szCs w:val="20"/>
          </w:rPr>
          <w:t xml:space="preserve">be interpreted to </w:t>
        </w:r>
      </w:ins>
      <w:ins w:id="41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20" w:author="ERCOT" w:date="2022-10-12T16:18:00Z"/>
          <w:iCs/>
          <w:szCs w:val="20"/>
        </w:rPr>
      </w:pPr>
      <w:ins w:id="421"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22" w:author="ERCOT" w:date="2022-11-22T09:23:00Z">
        <w:r w:rsidR="00924A27">
          <w:rPr>
            <w:iCs/>
            <w:szCs w:val="20"/>
          </w:rPr>
          <w:t>/</w:t>
        </w:r>
      </w:ins>
      <w:ins w:id="423"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24" w:author="ERCOT" w:date="2022-10-12T16:20:00Z">
        <w:r>
          <w:rPr>
            <w:iCs/>
            <w:szCs w:val="20"/>
          </w:rPr>
          <w:t xml:space="preserve"> </w:t>
        </w:r>
      </w:ins>
      <w:ins w:id="425" w:author="ERCOT" w:date="2022-10-12T16:18:00Z">
        <w:r w:rsidRPr="006242B3">
          <w:rPr>
            <w:iCs/>
            <w:szCs w:val="20"/>
          </w:rPr>
          <w:t xml:space="preserve">through </w:t>
        </w:r>
        <w:r>
          <w:rPr>
            <w:iCs/>
            <w:szCs w:val="20"/>
          </w:rPr>
          <w:t>voltage</w:t>
        </w:r>
        <w:r w:rsidRPr="006242B3">
          <w:rPr>
            <w:iCs/>
            <w:szCs w:val="20"/>
          </w:rPr>
          <w:t xml:space="preserve"> condition</w:t>
        </w:r>
      </w:ins>
      <w:ins w:id="426" w:author="ERCOT" w:date="2022-10-12T16:20:00Z">
        <w:r>
          <w:rPr>
            <w:iCs/>
            <w:szCs w:val="20"/>
          </w:rPr>
          <w:t>s</w:t>
        </w:r>
      </w:ins>
      <w:ins w:id="427"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8" w:author="ERCOT" w:date="2022-10-12T16:28:00Z"/>
          <w:iCs/>
          <w:szCs w:val="20"/>
        </w:rPr>
      </w:pPr>
      <w:bookmarkStart w:id="429" w:name="_Hlk116484495"/>
      <w:bookmarkEnd w:id="416"/>
      <w:ins w:id="430"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31" w:author="ERCOT" w:date="2023-01-11T14:28:00Z">
        <w:r w:rsidR="00F94D9D">
          <w:rPr>
            <w:iCs/>
            <w:szCs w:val="20"/>
          </w:rPr>
          <w:t>R</w:t>
        </w:r>
      </w:ins>
      <w:ins w:id="432" w:author="ERCOT" w:date="2022-10-12T16:28:00Z">
        <w:r w:rsidRPr="00B00BE6">
          <w:rPr>
            <w:iCs/>
            <w:szCs w:val="20"/>
          </w:rPr>
          <w:t xml:space="preserve">eactive </w:t>
        </w:r>
      </w:ins>
      <w:ins w:id="433" w:author="ERCOT" w:date="2023-01-11T14:28:00Z">
        <w:r w:rsidR="00F94D9D">
          <w:rPr>
            <w:iCs/>
            <w:szCs w:val="20"/>
          </w:rPr>
          <w:t>P</w:t>
        </w:r>
      </w:ins>
      <w:ins w:id="434" w:author="ERCOT" w:date="2022-10-12T16:28:00Z">
        <w:r w:rsidRPr="00B00BE6">
          <w:rPr>
            <w:iCs/>
            <w:szCs w:val="20"/>
          </w:rPr>
          <w:t xml:space="preserve">ower priority mode. Unless otherwise specified by ERCOT or the interconnecting TSP, </w:t>
        </w:r>
      </w:ins>
      <w:ins w:id="435" w:author="ERCOT" w:date="2023-01-11T14:29:00Z">
        <w:r w:rsidR="00F94D9D">
          <w:rPr>
            <w:iCs/>
            <w:szCs w:val="20"/>
          </w:rPr>
          <w:t>R</w:t>
        </w:r>
      </w:ins>
      <w:ins w:id="436" w:author="ERCOT" w:date="2022-10-12T16:28:00Z">
        <w:r w:rsidRPr="00B00BE6">
          <w:rPr>
            <w:iCs/>
            <w:szCs w:val="20"/>
          </w:rPr>
          <w:t xml:space="preserve">eactive </w:t>
        </w:r>
      </w:ins>
      <w:ins w:id="437" w:author="ERCOT" w:date="2023-01-11T14:28:00Z">
        <w:r w:rsidR="00F94D9D">
          <w:rPr>
            <w:iCs/>
            <w:szCs w:val="20"/>
          </w:rPr>
          <w:t>P</w:t>
        </w:r>
      </w:ins>
      <w:ins w:id="438" w:author="ERCOT" w:date="2022-10-12T16:28:00Z">
        <w:r w:rsidRPr="00B00BE6">
          <w:rPr>
            <w:iCs/>
            <w:szCs w:val="20"/>
          </w:rPr>
          <w:t>ower priority mode sh</w:t>
        </w:r>
        <w:r w:rsidRPr="00112D84">
          <w:rPr>
            <w:iCs/>
            <w:szCs w:val="20"/>
          </w:rPr>
          <w:t xml:space="preserve">all be set to minimize reductions in real power while maintaining robust </w:t>
        </w:r>
      </w:ins>
      <w:ins w:id="439" w:author="ERCOT" w:date="2023-01-11T14:29:00Z">
        <w:r w:rsidR="00F94D9D">
          <w:rPr>
            <w:iCs/>
            <w:szCs w:val="20"/>
          </w:rPr>
          <w:t>R</w:t>
        </w:r>
      </w:ins>
      <w:ins w:id="440" w:author="ERCOT" w:date="2022-10-12T16:28:00Z">
        <w:r w:rsidRPr="00112D84">
          <w:rPr>
            <w:iCs/>
            <w:szCs w:val="20"/>
          </w:rPr>
          <w:t xml:space="preserve">eactive </w:t>
        </w:r>
      </w:ins>
      <w:ins w:id="441" w:author="ERCOT" w:date="2023-01-11T14:29:00Z">
        <w:r w:rsidR="00F94D9D">
          <w:rPr>
            <w:iCs/>
            <w:szCs w:val="20"/>
          </w:rPr>
          <w:t>P</w:t>
        </w:r>
      </w:ins>
      <w:ins w:id="442" w:author="ERCOT" w:date="2022-10-12T16:28:00Z">
        <w:r w:rsidRPr="00112D84">
          <w:rPr>
            <w:iCs/>
            <w:szCs w:val="20"/>
          </w:rPr>
          <w:t xml:space="preserve">ower response. </w:t>
        </w:r>
      </w:ins>
      <w:ins w:id="443" w:author="ERCOT" w:date="2022-11-22T09:38:00Z">
        <w:r w:rsidR="001C203B">
          <w:rPr>
            <w:iCs/>
            <w:szCs w:val="20"/>
          </w:rPr>
          <w:t xml:space="preserve"> </w:t>
        </w:r>
      </w:ins>
      <w:ins w:id="444" w:author="ERCOT" w:date="2022-10-12T16:28:00Z">
        <w:r w:rsidRPr="00112D84">
          <w:rPr>
            <w:iCs/>
            <w:szCs w:val="20"/>
          </w:rPr>
          <w:t xml:space="preserve">When operating in </w:t>
        </w:r>
      </w:ins>
      <w:ins w:id="445" w:author="ERCOT" w:date="2023-01-11T14:29:00Z">
        <w:r w:rsidR="00F94D9D">
          <w:rPr>
            <w:iCs/>
            <w:szCs w:val="20"/>
          </w:rPr>
          <w:t>R</w:t>
        </w:r>
      </w:ins>
      <w:ins w:id="446" w:author="ERCOT" w:date="2022-10-12T16:28:00Z">
        <w:r w:rsidRPr="00112D84">
          <w:rPr>
            <w:iCs/>
            <w:szCs w:val="20"/>
          </w:rPr>
          <w:t xml:space="preserve">eactive </w:t>
        </w:r>
      </w:ins>
      <w:ins w:id="447" w:author="ERCOT" w:date="2023-01-11T14:29:00Z">
        <w:r w:rsidR="00F94D9D">
          <w:rPr>
            <w:iCs/>
            <w:szCs w:val="20"/>
          </w:rPr>
          <w:t>P</w:t>
        </w:r>
      </w:ins>
      <w:ins w:id="448" w:author="ERCOT" w:date="2022-10-12T16:28:00Z">
        <w:r w:rsidRPr="00112D84">
          <w:rPr>
            <w:iCs/>
            <w:szCs w:val="20"/>
          </w:rPr>
          <w:t xml:space="preserve">ower priority mode, any reductions in active power current to prioritize </w:t>
        </w:r>
      </w:ins>
      <w:ins w:id="449" w:author="ERCOT" w:date="2023-01-11T14:29:00Z">
        <w:r w:rsidR="00F94D9D">
          <w:rPr>
            <w:iCs/>
            <w:szCs w:val="20"/>
          </w:rPr>
          <w:t>R</w:t>
        </w:r>
      </w:ins>
      <w:ins w:id="450" w:author="ERCOT" w:date="2022-10-12T16:28:00Z">
        <w:r w:rsidRPr="00112D84">
          <w:rPr>
            <w:iCs/>
            <w:szCs w:val="20"/>
          </w:rPr>
          <w:t xml:space="preserve">eactive </w:t>
        </w:r>
      </w:ins>
      <w:ins w:id="451" w:author="ERCOT" w:date="2023-01-11T14:29:00Z">
        <w:r w:rsidR="00F94D9D">
          <w:rPr>
            <w:iCs/>
            <w:szCs w:val="20"/>
          </w:rPr>
          <w:t>P</w:t>
        </w:r>
      </w:ins>
      <w:ins w:id="452" w:author="ERCOT" w:date="2022-10-12T16:28:00Z">
        <w:r w:rsidRPr="00112D84">
          <w:rPr>
            <w:iCs/>
            <w:szCs w:val="20"/>
          </w:rPr>
          <w:t>ower current shall be proportional to the volta</w:t>
        </w:r>
        <w:r w:rsidRPr="00862912">
          <w:rPr>
            <w:iCs/>
            <w:szCs w:val="20"/>
          </w:rPr>
          <w:t>ge change at the POIB.</w:t>
        </w:r>
      </w:ins>
      <w:ins w:id="453" w:author="ERCOT" w:date="2022-11-22T09:38:00Z">
        <w:r w:rsidR="001C203B">
          <w:rPr>
            <w:iCs/>
            <w:szCs w:val="20"/>
          </w:rPr>
          <w:t xml:space="preserve"> </w:t>
        </w:r>
      </w:ins>
      <w:ins w:id="454"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29436546" w:rsidR="00CA0E9B" w:rsidRPr="00F13BA2" w:rsidRDefault="00CA0E9B" w:rsidP="00CA0E9B">
      <w:pPr>
        <w:spacing w:after="240"/>
        <w:ind w:left="720" w:hanging="720"/>
        <w:rPr>
          <w:ins w:id="455" w:author="ERCOT" w:date="2022-10-12T16:36:00Z"/>
          <w:iCs/>
          <w:szCs w:val="20"/>
        </w:rPr>
      </w:pPr>
      <w:ins w:id="456" w:author="ERCOT" w:date="2022-10-12T16:36:00Z">
        <w:r w:rsidRPr="00CA0E9B">
          <w:rPr>
            <w:iCs/>
            <w:szCs w:val="20"/>
          </w:rPr>
          <w:t>(</w:t>
        </w:r>
        <w:bookmarkStart w:id="457" w:name="_Hlk126839077"/>
        <w:r w:rsidRPr="00CA0E9B">
          <w:rPr>
            <w:iCs/>
            <w:szCs w:val="20"/>
          </w:rPr>
          <w:t>5)</w:t>
        </w:r>
        <w:r w:rsidRPr="00B00BE6">
          <w:rPr>
            <w:iCs/>
            <w:szCs w:val="20"/>
          </w:rPr>
          <w:tab/>
          <w:t xml:space="preserve">An IBR shall not enable </w:t>
        </w:r>
      </w:ins>
      <w:ins w:id="458" w:author="ERCOT" w:date="2023-01-11T14:30:00Z">
        <w:r w:rsidR="00F94D9D">
          <w:rPr>
            <w:iCs/>
            <w:szCs w:val="20"/>
          </w:rPr>
          <w:t xml:space="preserve">any </w:t>
        </w:r>
      </w:ins>
      <w:ins w:id="459" w:author="ERCOT" w:date="2022-10-12T16:36:00Z">
        <w:r w:rsidRPr="00B00BE6">
          <w:rPr>
            <w:iCs/>
            <w:szCs w:val="20"/>
          </w:rPr>
          <w:t>protections, plant controls, or inverter controls (including, but not limited to protection for rate</w:t>
        </w:r>
      </w:ins>
      <w:ins w:id="460" w:author="ERCOT" w:date="2022-11-28T11:13:00Z">
        <w:r w:rsidR="00103DBC">
          <w:rPr>
            <w:iCs/>
            <w:szCs w:val="20"/>
          </w:rPr>
          <w:t>-</w:t>
        </w:r>
      </w:ins>
      <w:ins w:id="461" w:author="ERCOT" w:date="2022-10-12T16:36:00Z">
        <w:r w:rsidRPr="00B00BE6">
          <w:rPr>
            <w:iCs/>
            <w:szCs w:val="20"/>
          </w:rPr>
          <w:t>of</w:t>
        </w:r>
      </w:ins>
      <w:ins w:id="462" w:author="ERCOT" w:date="2022-11-28T11:13:00Z">
        <w:r w:rsidR="00103DBC">
          <w:rPr>
            <w:iCs/>
            <w:szCs w:val="20"/>
          </w:rPr>
          <w:t>-</w:t>
        </w:r>
      </w:ins>
      <w:ins w:id="463" w:author="ERCOT" w:date="2022-10-12T16:36:00Z">
        <w:r w:rsidRPr="00B00BE6">
          <w:rPr>
            <w:iCs/>
            <w:szCs w:val="20"/>
          </w:rPr>
          <w:t>change of frequency (ROCOF), anti-islanding, and phase</w:t>
        </w:r>
      </w:ins>
      <w:ins w:id="464" w:author="ERCOT" w:date="2022-11-22T09:32:00Z">
        <w:r w:rsidR="00892A43">
          <w:rPr>
            <w:iCs/>
            <w:szCs w:val="20"/>
          </w:rPr>
          <w:t xml:space="preserve"> </w:t>
        </w:r>
      </w:ins>
      <w:ins w:id="465"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66" w:author="ERCOT" w:date="2022-11-22T09:37:00Z">
        <w:r w:rsidR="001C203B">
          <w:rPr>
            <w:iCs/>
            <w:szCs w:val="20"/>
          </w:rPr>
          <w:t xml:space="preserve"> </w:t>
        </w:r>
      </w:ins>
      <w:ins w:id="467"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al phases caused by occurrence and clearance of unbalanced faults</w:t>
        </w:r>
      </w:ins>
      <w:ins w:id="468" w:author="GE Renewable Energy 021723" w:date="2023-02-09T12:28:00Z">
        <w:r w:rsidR="00986D88">
          <w:rPr>
            <w:iCs/>
            <w:szCs w:val="20"/>
          </w:rPr>
          <w:t xml:space="preserve"> </w:t>
        </w:r>
      </w:ins>
      <w:ins w:id="469" w:author="GE Renewable Energy 021723" w:date="2023-02-17T10:41:00Z">
        <w:r w:rsidR="00E31259" w:rsidRPr="00986D88">
          <w:t xml:space="preserve">for the durations specified </w:t>
        </w:r>
        <w:r w:rsidR="00E31259">
          <w:t>in Table A above</w:t>
        </w:r>
        <w:r w:rsidR="00E31259" w:rsidRPr="00986D88">
          <w:t xml:space="preserve">. </w:t>
        </w:r>
        <w:r w:rsidR="00E31259">
          <w:t xml:space="preserve"> </w:t>
        </w:r>
        <w:r w:rsidR="00E31259" w:rsidRPr="00986D88">
          <w:t>For unbalanced faults that result in the voltage being in the continuous operating range</w:t>
        </w:r>
        <w:r w:rsidR="00E31259">
          <w:t>,</w:t>
        </w:r>
        <w:r w:rsidR="00E31259" w:rsidRPr="00986D88">
          <w:t xml:space="preserve"> the duration of unbalanced phase jump withstand shall be </w:t>
        </w:r>
        <w:r w:rsidR="00E31259">
          <w:t>three</w:t>
        </w:r>
        <w:r w:rsidR="00E31259" w:rsidRPr="00986D88">
          <w:t xml:space="preserve"> seconds if the voltage unbalance after the phase jump event remains above 4%</w:t>
        </w:r>
      </w:ins>
      <w:ins w:id="470" w:author="ERCOT" w:date="2022-10-12T16:36:00Z">
        <w:r w:rsidRPr="004D16B2">
          <w:rPr>
            <w:iCs/>
            <w:szCs w:val="20"/>
          </w:rPr>
          <w:t>.</w:t>
        </w:r>
        <w:bookmarkEnd w:id="457"/>
        <w:r w:rsidRPr="004D16B2">
          <w:rPr>
            <w:iCs/>
            <w:szCs w:val="20"/>
          </w:rPr>
          <w:t xml:space="preserve">  </w:t>
        </w:r>
      </w:ins>
    </w:p>
    <w:bookmarkEnd w:id="429"/>
    <w:p w14:paraId="0041DDC9" w14:textId="7701A273" w:rsidR="00CA0E9B" w:rsidRDefault="00CA0E9B" w:rsidP="00CA0E9B">
      <w:pPr>
        <w:spacing w:after="240"/>
        <w:ind w:left="720" w:hanging="720"/>
        <w:rPr>
          <w:ins w:id="471" w:author="ERCOT" w:date="2022-10-12T16:39:00Z"/>
          <w:iCs/>
          <w:szCs w:val="20"/>
        </w:rPr>
      </w:pPr>
      <w:ins w:id="472"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73" w:name="_Hlk116485348"/>
      <w:ins w:id="474" w:author="ERCOT" w:date="2022-10-12T16:43:00Z">
        <w:r>
          <w:rPr>
            <w:iCs/>
            <w:szCs w:val="20"/>
          </w:rPr>
          <w:t xml:space="preserve">the </w:t>
        </w:r>
      </w:ins>
      <w:ins w:id="475" w:author="ERCOT" w:date="2022-10-12T16:39:00Z">
        <w:r>
          <w:rPr>
            <w:iCs/>
            <w:szCs w:val="20"/>
          </w:rPr>
          <w:t xml:space="preserve">desired equipment </w:t>
        </w:r>
        <w:r w:rsidRPr="003E71EA">
          <w:rPr>
            <w:iCs/>
            <w:szCs w:val="20"/>
          </w:rPr>
          <w:t>protection</w:t>
        </w:r>
        <w:bookmarkEnd w:id="473"/>
        <w:r w:rsidRPr="003E71EA">
          <w:rPr>
            <w:iCs/>
            <w:szCs w:val="20"/>
          </w:rPr>
          <w:t xml:space="preserve">. </w:t>
        </w:r>
      </w:ins>
      <w:ins w:id="476" w:author="ERCOT" w:date="2022-11-22T09:37:00Z">
        <w:r w:rsidR="001C203B">
          <w:rPr>
            <w:iCs/>
            <w:szCs w:val="20"/>
          </w:rPr>
          <w:t xml:space="preserve"> </w:t>
        </w:r>
      </w:ins>
      <w:ins w:id="47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78" w:author="ERCOT" w:date="2022-10-12T16:49:00Z"/>
          <w:iCs/>
          <w:szCs w:val="20"/>
        </w:rPr>
      </w:pPr>
      <w:ins w:id="47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80" w:author="ERCOT" w:date="2022-11-22T09:42:00Z">
        <w:r w:rsidR="001C203B">
          <w:rPr>
            <w:iCs/>
            <w:szCs w:val="20"/>
          </w:rPr>
          <w:t>in</w:t>
        </w:r>
      </w:ins>
      <w:ins w:id="481" w:author="ERCOT" w:date="2022-10-12T16:49:00Z">
        <w:r>
          <w:rPr>
            <w:iCs/>
            <w:szCs w:val="20"/>
          </w:rPr>
          <w:t xml:space="preserve"> paragraph (1)</w:t>
        </w:r>
      </w:ins>
      <w:ins w:id="482" w:author="ERCOT" w:date="2022-11-22T09:42:00Z">
        <w:r w:rsidR="001C203B">
          <w:rPr>
            <w:iCs/>
            <w:szCs w:val="20"/>
          </w:rPr>
          <w:t xml:space="preserve"> above</w:t>
        </w:r>
      </w:ins>
      <w:ins w:id="483" w:author="ERCOT" w:date="2022-11-22T09:44:00Z">
        <w:r w:rsidR="001C203B">
          <w:rPr>
            <w:iCs/>
            <w:szCs w:val="20"/>
          </w:rPr>
          <w:t>,</w:t>
        </w:r>
      </w:ins>
      <w:ins w:id="484"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85" w:author="ERCOT" w:date="2022-10-12T16:49:00Z"/>
          <w:szCs w:val="20"/>
        </w:rPr>
      </w:pPr>
      <w:ins w:id="486" w:author="ERCOT" w:date="2022-11-22T09:45:00Z">
        <w:r>
          <w:rPr>
            <w:szCs w:val="20"/>
          </w:rPr>
          <w:t>(a)</w:t>
        </w:r>
        <w:r>
          <w:rPr>
            <w:szCs w:val="20"/>
          </w:rPr>
          <w:tab/>
        </w:r>
      </w:ins>
      <w:ins w:id="487"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88" w:author="ERCOT" w:date="2022-10-12T16:49:00Z"/>
          <w:szCs w:val="20"/>
        </w:rPr>
      </w:pPr>
      <w:ins w:id="489" w:author="ERCOT" w:date="2022-11-22T09:45:00Z">
        <w:r>
          <w:rPr>
            <w:szCs w:val="20"/>
          </w:rPr>
          <w:lastRenderedPageBreak/>
          <w:t>(b)</w:t>
        </w:r>
        <w:r>
          <w:rPr>
            <w:szCs w:val="20"/>
          </w:rPr>
          <w:tab/>
        </w:r>
      </w:ins>
      <w:ins w:id="490"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91" w:author="ERCOT" w:date="2022-10-12T16:49:00Z"/>
          <w:szCs w:val="20"/>
        </w:rPr>
      </w:pPr>
      <w:ins w:id="492" w:author="ERCOT" w:date="2022-11-22T09:45:00Z">
        <w:r>
          <w:rPr>
            <w:szCs w:val="20"/>
          </w:rPr>
          <w:t>(c)</w:t>
        </w:r>
        <w:r>
          <w:rPr>
            <w:szCs w:val="20"/>
          </w:rPr>
          <w:tab/>
        </w:r>
      </w:ins>
      <w:ins w:id="493"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94" w:author="ERCOT" w:date="2022-10-12T16:49:00Z"/>
          <w:szCs w:val="20"/>
        </w:rPr>
      </w:pPr>
      <w:ins w:id="495" w:author="ERCOT" w:date="2022-11-22T09:45:00Z">
        <w:r>
          <w:rPr>
            <w:szCs w:val="20"/>
          </w:rPr>
          <w:t>(d)</w:t>
        </w:r>
        <w:r>
          <w:rPr>
            <w:szCs w:val="20"/>
          </w:rPr>
          <w:tab/>
        </w:r>
      </w:ins>
      <w:ins w:id="496" w:author="ERCOT" w:date="2022-10-12T16:49:00Z">
        <w:r w:rsidR="00001367" w:rsidRPr="00670B2A">
          <w:rPr>
            <w:szCs w:val="20"/>
          </w:rPr>
          <w:t xml:space="preserve">Voltage deviations outside of continuous operation zone in Table A </w:t>
        </w:r>
      </w:ins>
      <w:ins w:id="497" w:author="ERCOT" w:date="2022-11-28T11:31:00Z">
        <w:r w:rsidR="001810ED">
          <w:rPr>
            <w:szCs w:val="20"/>
          </w:rPr>
          <w:t xml:space="preserve">in </w:t>
        </w:r>
      </w:ins>
      <w:ins w:id="498" w:author="ERCOT" w:date="2022-10-12T16:49:00Z">
        <w:r w:rsidR="00001367" w:rsidRPr="00670B2A">
          <w:rPr>
            <w:szCs w:val="20"/>
          </w:rPr>
          <w:t xml:space="preserve">paragraph (1) </w:t>
        </w:r>
      </w:ins>
      <w:ins w:id="499" w:author="ERCOT" w:date="2022-11-28T11:32:00Z">
        <w:r w:rsidR="001810ED">
          <w:rPr>
            <w:szCs w:val="20"/>
          </w:rPr>
          <w:t xml:space="preserve">above </w:t>
        </w:r>
      </w:ins>
      <w:ins w:id="500"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501" w:author="ERCOT" w:date="2022-10-12T16:49:00Z"/>
          <w:szCs w:val="20"/>
        </w:rPr>
      </w:pPr>
      <w:ins w:id="502" w:author="ERCOT" w:date="2022-11-22T09:45:00Z">
        <w:r>
          <w:rPr>
            <w:szCs w:val="20"/>
          </w:rPr>
          <w:t>(e)</w:t>
        </w:r>
      </w:ins>
      <w:ins w:id="503" w:author="ERCOT" w:date="2022-11-22T09:46:00Z">
        <w:r>
          <w:rPr>
            <w:szCs w:val="20"/>
          </w:rPr>
          <w:tab/>
        </w:r>
      </w:ins>
      <w:ins w:id="504"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505" w:author="ERCOT" w:date="2022-10-12T16:49:00Z"/>
          <w:szCs w:val="20"/>
        </w:rPr>
      </w:pPr>
      <w:ins w:id="506" w:author="ERCOT" w:date="2022-11-22T09:46:00Z">
        <w:r>
          <w:rPr>
            <w:szCs w:val="20"/>
          </w:rPr>
          <w:t>(f)</w:t>
        </w:r>
        <w:r>
          <w:rPr>
            <w:szCs w:val="20"/>
          </w:rPr>
          <w:tab/>
        </w:r>
      </w:ins>
      <w:ins w:id="507"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08" w:author="ERCOT" w:date="2022-10-12T16:49:00Z"/>
          <w:iCs/>
          <w:szCs w:val="20"/>
        </w:rPr>
      </w:pPr>
      <w:ins w:id="509" w:author="ERCOT" w:date="2022-11-22T09:46:00Z">
        <w:r w:rsidRPr="002722F4">
          <w:rPr>
            <w:iCs/>
            <w:szCs w:val="20"/>
          </w:rPr>
          <w:t>(g)</w:t>
        </w:r>
        <w:r w:rsidRPr="002722F4">
          <w:rPr>
            <w:iCs/>
            <w:szCs w:val="20"/>
          </w:rPr>
          <w:tab/>
        </w:r>
      </w:ins>
      <w:ins w:id="510"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11" w:author="ERCOT" w:date="2022-11-28T11:34:00Z"/>
          <w:iCs/>
          <w:szCs w:val="20"/>
        </w:rPr>
      </w:pPr>
      <w:r>
        <w:rPr>
          <w:iCs/>
          <w:szCs w:val="20"/>
        </w:rPr>
        <w:tab/>
      </w:r>
      <w:ins w:id="512" w:author="ERCOT" w:date="2022-10-12T16:49:00Z">
        <w:r w:rsidR="00001367" w:rsidRPr="002722F4">
          <w:rPr>
            <w:iCs/>
            <w:szCs w:val="20"/>
          </w:rPr>
          <w:t xml:space="preserve">Individual voltage deviations begin when the voltage at the </w:t>
        </w:r>
        <w:del w:id="51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14" w:author="ERCOT" w:date="2022-11-22T09:51:00Z">
        <w:r w:rsidR="00670B2A" w:rsidRPr="002722F4">
          <w:rPr>
            <w:iCs/>
            <w:szCs w:val="20"/>
          </w:rPr>
          <w:t xml:space="preserve"> </w:t>
        </w:r>
      </w:ins>
      <w:ins w:id="51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16" w:author="ERCOT" w:date="2022-10-12T17:48:00Z"/>
          <w:iCs/>
          <w:szCs w:val="20"/>
        </w:rPr>
      </w:pPr>
      <w:bookmarkStart w:id="517" w:name="_Hlk116488730"/>
      <w:ins w:id="518"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19" w:author="ERCOT" w:date="2022-11-22T11:11:00Z">
        <w:r w:rsidR="00262DB2" w:rsidRPr="008037BF">
          <w:rPr>
            <w:iCs/>
            <w:szCs w:val="20"/>
          </w:rPr>
          <w:t>,</w:t>
        </w:r>
      </w:ins>
      <w:ins w:id="520" w:author="ERCOT" w:date="2022-10-12T17:48:00Z">
        <w:r w:rsidRPr="008037BF">
          <w:rPr>
            <w:iCs/>
            <w:szCs w:val="20"/>
          </w:rPr>
          <w:t xml:space="preserve"> must comply with the voltage ride-through requirements in</w:t>
        </w:r>
      </w:ins>
      <w:r w:rsidR="001A2585">
        <w:rPr>
          <w:iCs/>
          <w:szCs w:val="20"/>
        </w:rPr>
        <w:t xml:space="preserve"> </w:t>
      </w:r>
      <w:ins w:id="521" w:author="ERCOT" w:date="2023-01-11T11:27:00Z">
        <w:r w:rsidR="001A2585">
          <w:rPr>
            <w:iCs/>
            <w:szCs w:val="20"/>
          </w:rPr>
          <w:t>effect immediately prior to the effective date</w:t>
        </w:r>
      </w:ins>
      <w:ins w:id="522" w:author="ERCOT" w:date="2023-01-11T11:28:00Z">
        <w:r w:rsidR="001A2585">
          <w:rPr>
            <w:iCs/>
            <w:szCs w:val="20"/>
          </w:rPr>
          <w:t xml:space="preserve"> of this paragraph </w:t>
        </w:r>
      </w:ins>
      <w:ins w:id="523" w:author="ERCOT" w:date="2022-10-12T17:48:00Z">
        <w:r w:rsidRPr="008037BF">
          <w:rPr>
            <w:iCs/>
            <w:szCs w:val="20"/>
          </w:rPr>
          <w:t xml:space="preserve">until December 31, 2023, at which time the IBR must comply with </w:t>
        </w:r>
      </w:ins>
      <w:ins w:id="524" w:author="ERCOT" w:date="2022-11-11T17:33:00Z">
        <w:r w:rsidR="00F13BA2" w:rsidRPr="008037BF">
          <w:rPr>
            <w:iCs/>
            <w:szCs w:val="20"/>
          </w:rPr>
          <w:t xml:space="preserve">all parts of </w:t>
        </w:r>
      </w:ins>
      <w:ins w:id="525" w:author="ERCOT" w:date="2022-10-12T17:48:00Z">
        <w:r w:rsidRPr="008037BF">
          <w:rPr>
            <w:iCs/>
            <w:szCs w:val="20"/>
          </w:rPr>
          <w:t xml:space="preserve">this </w:t>
        </w:r>
      </w:ins>
      <w:ins w:id="526" w:author="ERCOT" w:date="2022-11-22T10:36:00Z">
        <w:r w:rsidR="007E6A44" w:rsidRPr="008037BF">
          <w:rPr>
            <w:iCs/>
            <w:szCs w:val="20"/>
          </w:rPr>
          <w:t>S</w:t>
        </w:r>
      </w:ins>
      <w:ins w:id="527" w:author="ERCOT" w:date="2022-10-12T17:48:00Z">
        <w:r w:rsidRPr="008037BF">
          <w:rPr>
            <w:iCs/>
            <w:szCs w:val="20"/>
          </w:rPr>
          <w:t>ection</w:t>
        </w:r>
      </w:ins>
      <w:ins w:id="528" w:author="ERCOT" w:date="2022-11-11T17:33:00Z">
        <w:r w:rsidR="00F13BA2" w:rsidRPr="008037BF">
          <w:rPr>
            <w:iCs/>
            <w:szCs w:val="20"/>
          </w:rPr>
          <w:t xml:space="preserve"> except </w:t>
        </w:r>
      </w:ins>
      <w:ins w:id="529" w:author="ERCOT" w:date="2022-11-11T17:36:00Z">
        <w:r w:rsidR="00A45B69" w:rsidRPr="008037BF">
          <w:rPr>
            <w:iCs/>
            <w:szCs w:val="20"/>
          </w:rPr>
          <w:t xml:space="preserve">the instantaneous phase voltage conditions in Table B </w:t>
        </w:r>
      </w:ins>
      <w:ins w:id="530" w:author="ERCOT" w:date="2022-11-22T09:52:00Z">
        <w:r w:rsidR="00670B2A" w:rsidRPr="008037BF">
          <w:rPr>
            <w:iCs/>
            <w:szCs w:val="20"/>
          </w:rPr>
          <w:t>in</w:t>
        </w:r>
      </w:ins>
      <w:ins w:id="531" w:author="ERCOT" w:date="2022-11-11T17:33:00Z">
        <w:r w:rsidR="00F13BA2" w:rsidRPr="008037BF">
          <w:rPr>
            <w:iCs/>
            <w:szCs w:val="20"/>
          </w:rPr>
          <w:t xml:space="preserve"> </w:t>
        </w:r>
      </w:ins>
      <w:ins w:id="532" w:author="ERCOT" w:date="2023-01-11T14:31:00Z">
        <w:r w:rsidR="00F94D9D">
          <w:rPr>
            <w:iCs/>
            <w:szCs w:val="20"/>
          </w:rPr>
          <w:t xml:space="preserve">paragraph (1) </w:t>
        </w:r>
      </w:ins>
      <w:ins w:id="533" w:author="ERCOT" w:date="2022-11-11T17:36:00Z">
        <w:r w:rsidR="00A45B69" w:rsidRPr="008037BF">
          <w:rPr>
            <w:iCs/>
            <w:szCs w:val="20"/>
          </w:rPr>
          <w:t>above</w:t>
        </w:r>
      </w:ins>
      <w:ins w:id="534" w:author="ERCOT" w:date="2022-10-12T17:48:00Z">
        <w:r w:rsidRPr="008037BF">
          <w:rPr>
            <w:iCs/>
            <w:szCs w:val="20"/>
          </w:rPr>
          <w:t>.</w:t>
        </w:r>
      </w:ins>
      <w:ins w:id="535" w:author="ERCOT" w:date="2022-11-11T17:33:00Z">
        <w:r w:rsidR="00F13BA2" w:rsidRPr="008037BF">
          <w:rPr>
            <w:iCs/>
            <w:szCs w:val="20"/>
          </w:rPr>
          <w:t xml:space="preserve"> </w:t>
        </w:r>
      </w:ins>
      <w:ins w:id="536" w:author="ERCOT" w:date="2022-11-22T09:52:00Z">
        <w:r w:rsidR="00670B2A" w:rsidRPr="008037BF">
          <w:rPr>
            <w:iCs/>
            <w:szCs w:val="20"/>
          </w:rPr>
          <w:t xml:space="preserve"> </w:t>
        </w:r>
      </w:ins>
      <w:ins w:id="537" w:author="ERCOT" w:date="2022-11-11T17:34:00Z">
        <w:r w:rsidR="00F13BA2" w:rsidRPr="008037BF">
          <w:rPr>
            <w:iCs/>
            <w:szCs w:val="20"/>
          </w:rPr>
          <w:t xml:space="preserve">IBRs with </w:t>
        </w:r>
      </w:ins>
      <w:ins w:id="538" w:author="ERCOT" w:date="2022-11-22T16:54:00Z">
        <w:r w:rsidR="00492BA4">
          <w:rPr>
            <w:iCs/>
            <w:szCs w:val="20"/>
          </w:rPr>
          <w:t>an SGIA executed on or</w:t>
        </w:r>
      </w:ins>
      <w:ins w:id="539" w:author="ERCOT" w:date="2022-11-11T17:34:00Z">
        <w:r w:rsidR="00F13BA2" w:rsidRPr="00D41554">
          <w:rPr>
            <w:iCs/>
            <w:szCs w:val="20"/>
          </w:rPr>
          <w:t xml:space="preserve"> after </w:t>
        </w:r>
      </w:ins>
      <w:ins w:id="540" w:author="ERCOT" w:date="2022-11-11T17:33:00Z">
        <w:r w:rsidR="00F13BA2" w:rsidRPr="00D41554">
          <w:rPr>
            <w:iCs/>
            <w:szCs w:val="20"/>
          </w:rPr>
          <w:t xml:space="preserve">January 1, </w:t>
        </w:r>
        <w:proofErr w:type="gramStart"/>
        <w:r w:rsidR="00F13BA2" w:rsidRPr="00D41554">
          <w:rPr>
            <w:iCs/>
            <w:szCs w:val="20"/>
          </w:rPr>
          <w:t>2023</w:t>
        </w:r>
      </w:ins>
      <w:proofErr w:type="gramEnd"/>
      <w:ins w:id="541" w:author="ERCOT" w:date="2022-11-11T17:34:00Z">
        <w:r w:rsidR="00F13BA2" w:rsidRPr="00D41554">
          <w:rPr>
            <w:iCs/>
            <w:szCs w:val="20"/>
          </w:rPr>
          <w:t xml:space="preserve"> must comply with all</w:t>
        </w:r>
      </w:ins>
      <w:ins w:id="542" w:author="ERCOT" w:date="2022-11-11T17:35:00Z">
        <w:r w:rsidR="00A45B69" w:rsidRPr="00D41554">
          <w:rPr>
            <w:iCs/>
            <w:szCs w:val="20"/>
          </w:rPr>
          <w:t xml:space="preserve"> parts of this </w:t>
        </w:r>
      </w:ins>
      <w:ins w:id="543" w:author="ERCOT" w:date="2022-11-22T09:55:00Z">
        <w:r w:rsidR="00670B2A" w:rsidRPr="00D41554">
          <w:rPr>
            <w:iCs/>
            <w:szCs w:val="20"/>
          </w:rPr>
          <w:t>S</w:t>
        </w:r>
      </w:ins>
      <w:ins w:id="544" w:author="ERCOT" w:date="2022-11-11T17:35:00Z">
        <w:r w:rsidR="00A45B69" w:rsidRPr="00D41554">
          <w:rPr>
            <w:iCs/>
            <w:szCs w:val="20"/>
          </w:rPr>
          <w:t xml:space="preserve">ection. </w:t>
        </w:r>
      </w:ins>
      <w:ins w:id="545" w:author="ERCOT" w:date="2022-11-11T17:34:00Z">
        <w:r w:rsidR="00F13BA2" w:rsidRPr="00D41554">
          <w:rPr>
            <w:iCs/>
            <w:szCs w:val="20"/>
          </w:rPr>
          <w:t xml:space="preserve"> </w:t>
        </w:r>
      </w:ins>
      <w:ins w:id="546" w:author="ERCOT" w:date="2022-11-11T17:33:00Z">
        <w:r w:rsidR="00F13BA2" w:rsidRPr="00D41554">
          <w:rPr>
            <w:iCs/>
            <w:szCs w:val="20"/>
          </w:rPr>
          <w:t xml:space="preserve"> </w:t>
        </w:r>
      </w:ins>
      <w:ins w:id="547" w:author="ERCOT" w:date="2022-10-12T17:48:00Z">
        <w:r w:rsidRPr="00D41554">
          <w:rPr>
            <w:iCs/>
            <w:szCs w:val="20"/>
          </w:rPr>
          <w:t xml:space="preserve"> </w:t>
        </w:r>
      </w:ins>
    </w:p>
    <w:p w14:paraId="5C6450BC" w14:textId="47C69701" w:rsidR="00DC6AAD" w:rsidRPr="001A2585" w:rsidRDefault="00B00BE6" w:rsidP="008037BF">
      <w:pPr>
        <w:spacing w:after="240"/>
        <w:ind w:left="720"/>
        <w:rPr>
          <w:ins w:id="548" w:author="ERCOT" w:date="2022-10-12T17:48:00Z"/>
          <w:iCs/>
          <w:szCs w:val="20"/>
        </w:rPr>
      </w:pPr>
      <w:ins w:id="549" w:author="ERCOT" w:date="2022-10-12T17:48:00Z">
        <w:r w:rsidRPr="008037BF">
          <w:rPr>
            <w:iCs/>
            <w:szCs w:val="20"/>
          </w:rPr>
          <w:t>The Resource Entity or Interconnecting Entity for an IBR that cannot comply with the</w:t>
        </w:r>
      </w:ins>
      <w:ins w:id="550" w:author="ERCOT" w:date="2022-11-22T14:52:00Z">
        <w:r w:rsidR="002722F4">
          <w:rPr>
            <w:iCs/>
            <w:szCs w:val="20"/>
          </w:rPr>
          <w:t xml:space="preserve"> </w:t>
        </w:r>
      </w:ins>
      <w:ins w:id="551" w:author="ERCOT" w:date="2022-10-12T17:48:00Z">
        <w:del w:id="552" w:author="ERCOT" w:date="2022-11-22T14:52:00Z">
          <w:r w:rsidRPr="002722F4" w:rsidDel="002722F4">
            <w:rPr>
              <w:iCs/>
              <w:szCs w:val="20"/>
              <w:rPrChange w:id="553" w:author="ERCOT" w:date="2022-11-22T14:51:00Z">
                <w:rPr>
                  <w:color w:val="000000" w:themeColor="text1"/>
                </w:rPr>
              </w:rPrChange>
            </w:rPr>
            <w:delText xml:space="preserve"> </w:delText>
          </w:r>
        </w:del>
        <w:r w:rsidRPr="002722F4">
          <w:rPr>
            <w:iCs/>
            <w:szCs w:val="20"/>
            <w:rPrChange w:id="554" w:author="ERCOT" w:date="2022-11-22T14:51:00Z">
              <w:rPr>
                <w:color w:val="000000" w:themeColor="text1"/>
              </w:rPr>
            </w:rPrChange>
          </w:rPr>
          <w:t xml:space="preserve">requirements of this </w:t>
        </w:r>
      </w:ins>
      <w:ins w:id="555" w:author="ERCOT" w:date="2022-11-22T09:52:00Z">
        <w:r w:rsidR="00670B2A" w:rsidRPr="002722F4">
          <w:rPr>
            <w:iCs/>
            <w:szCs w:val="20"/>
            <w:rPrChange w:id="556" w:author="ERCOT" w:date="2022-11-22T14:51:00Z">
              <w:rPr>
                <w:color w:val="000000" w:themeColor="text1"/>
              </w:rPr>
            </w:rPrChange>
          </w:rPr>
          <w:t>S</w:t>
        </w:r>
      </w:ins>
      <w:ins w:id="557" w:author="ERCOT" w:date="2022-10-12T17:48:00Z">
        <w:r w:rsidRPr="002722F4">
          <w:rPr>
            <w:iCs/>
            <w:szCs w:val="20"/>
            <w:rPrChange w:id="558" w:author="ERCOT" w:date="2022-11-22T14:51:00Z">
              <w:rPr>
                <w:color w:val="000000" w:themeColor="text1"/>
              </w:rPr>
            </w:rPrChange>
          </w:rPr>
          <w:t xml:space="preserve">ection </w:t>
        </w:r>
      </w:ins>
      <w:ins w:id="559" w:author="ERCOT" w:date="2023-01-11T11:29:00Z">
        <w:r w:rsidR="001A2585">
          <w:rPr>
            <w:iCs/>
            <w:szCs w:val="20"/>
          </w:rPr>
          <w:t xml:space="preserve">by December 31, </w:t>
        </w:r>
        <w:proofErr w:type="gramStart"/>
        <w:r w:rsidR="001A2585">
          <w:rPr>
            <w:iCs/>
            <w:szCs w:val="20"/>
          </w:rPr>
          <w:t>2023</w:t>
        </w:r>
        <w:proofErr w:type="gramEnd"/>
        <w:r w:rsidR="001A2585">
          <w:rPr>
            <w:iCs/>
            <w:szCs w:val="20"/>
          </w:rPr>
          <w:t xml:space="preserve"> </w:t>
        </w:r>
      </w:ins>
      <w:ins w:id="560" w:author="ERCOT" w:date="2022-10-12T17:48:00Z">
        <w:r w:rsidRPr="001A2585">
          <w:rPr>
            <w:iCs/>
            <w:szCs w:val="20"/>
          </w:rPr>
          <w:t xml:space="preserve">shall, by June 1, 2023, provide to ERCOT a schedule for modifying the IBR to comply with this </w:t>
        </w:r>
      </w:ins>
      <w:ins w:id="561" w:author="ERCOT" w:date="2022-11-22T09:53:00Z">
        <w:r w:rsidR="00670B2A" w:rsidRPr="001A2585">
          <w:rPr>
            <w:iCs/>
            <w:szCs w:val="20"/>
          </w:rPr>
          <w:t>S</w:t>
        </w:r>
      </w:ins>
      <w:ins w:id="562" w:author="ERCOT" w:date="2022-10-12T17:48:00Z">
        <w:r w:rsidRPr="001A2585">
          <w:rPr>
            <w:iCs/>
            <w:szCs w:val="20"/>
          </w:rPr>
          <w:t xml:space="preserve">ection’s requirements or a written explanation </w:t>
        </w:r>
      </w:ins>
      <w:ins w:id="563" w:author="ERCOT" w:date="2023-01-11T11:30:00Z">
        <w:r w:rsidR="001A2585">
          <w:rPr>
            <w:iCs/>
            <w:szCs w:val="20"/>
          </w:rPr>
          <w:t xml:space="preserve">of the IBR’s inability to comply with the requirements, </w:t>
        </w:r>
      </w:ins>
      <w:ins w:id="56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65" w:author="ERCOT" w:date="2022-10-12T17:48:00Z"/>
          <w:szCs w:val="20"/>
        </w:rPr>
      </w:pPr>
      <w:ins w:id="566" w:author="ERCOT" w:date="2022-11-22T09:58:00Z">
        <w:r>
          <w:rPr>
            <w:szCs w:val="20"/>
          </w:rPr>
          <w:t>(a)</w:t>
        </w:r>
        <w:r>
          <w:rPr>
            <w:szCs w:val="20"/>
          </w:rPr>
          <w:tab/>
        </w:r>
      </w:ins>
      <w:ins w:id="567" w:author="ERCOT" w:date="2022-10-12T17:48:00Z">
        <w:r w:rsidR="00B00BE6" w:rsidRPr="008037BF">
          <w:rPr>
            <w:szCs w:val="20"/>
          </w:rPr>
          <w:t xml:space="preserve">The IBR’s voltage ride-through capability as of January 1, </w:t>
        </w:r>
        <w:proofErr w:type="gramStart"/>
        <w:r w:rsidR="00B00BE6" w:rsidRPr="008037BF">
          <w:rPr>
            <w:szCs w:val="20"/>
          </w:rPr>
          <w:t>2023</w:t>
        </w:r>
        <w:proofErr w:type="gramEnd"/>
        <w:r w:rsidR="00B00BE6" w:rsidRPr="008037BF">
          <w:rPr>
            <w:szCs w:val="20"/>
          </w:rPr>
          <w:t xml:space="preserve"> in a format similar to the tables in paragraph (1) above; </w:t>
        </w:r>
      </w:ins>
    </w:p>
    <w:p w14:paraId="2DB17CE0" w14:textId="2C8C38A8" w:rsidR="00B00BE6" w:rsidRPr="008037BF" w:rsidRDefault="00DC6AAD" w:rsidP="008037BF">
      <w:pPr>
        <w:spacing w:after="240"/>
        <w:ind w:left="1440" w:hanging="720"/>
        <w:rPr>
          <w:ins w:id="568" w:author="ERCOT" w:date="2022-10-12T17:48:00Z"/>
          <w:szCs w:val="20"/>
        </w:rPr>
      </w:pPr>
      <w:ins w:id="569" w:author="ERCOT" w:date="2022-11-22T09:58:00Z">
        <w:r>
          <w:rPr>
            <w:szCs w:val="20"/>
          </w:rPr>
          <w:t>(b)</w:t>
        </w:r>
        <w:r>
          <w:rPr>
            <w:szCs w:val="20"/>
          </w:rPr>
          <w:tab/>
        </w:r>
      </w:ins>
      <w:ins w:id="570" w:author="ERCOT" w:date="2022-10-12T17:48:00Z">
        <w:r w:rsidR="00B00BE6" w:rsidRPr="008037BF">
          <w:rPr>
            <w:szCs w:val="20"/>
          </w:rPr>
          <w:t xml:space="preserve">The IBR’s maximum voltage ride-through capability and any associated settings to attempt to meet this </w:t>
        </w:r>
      </w:ins>
      <w:ins w:id="571" w:author="ERCOT" w:date="2022-11-22T10:37:00Z">
        <w:r w:rsidR="007E6A44">
          <w:rPr>
            <w:szCs w:val="20"/>
          </w:rPr>
          <w:t>S</w:t>
        </w:r>
      </w:ins>
      <w:ins w:id="57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73" w:author="ERCOT" w:date="2022-10-12T17:48:00Z"/>
          <w:szCs w:val="20"/>
        </w:rPr>
      </w:pPr>
      <w:ins w:id="574" w:author="ERCOT" w:date="2022-11-22T09:58:00Z">
        <w:r>
          <w:rPr>
            <w:szCs w:val="20"/>
          </w:rPr>
          <w:t>(c)</w:t>
        </w:r>
        <w:r>
          <w:rPr>
            <w:szCs w:val="20"/>
          </w:rPr>
          <w:tab/>
        </w:r>
      </w:ins>
      <w:ins w:id="575" w:author="ERCOT" w:date="2022-10-12T17:48:00Z">
        <w:r w:rsidR="00B00BE6" w:rsidRPr="008037BF">
          <w:rPr>
            <w:szCs w:val="20"/>
          </w:rPr>
          <w:t xml:space="preserve">Any limitations on the IBR’s voltage ride-through capability making it technically infeasible to meet this </w:t>
        </w:r>
      </w:ins>
      <w:ins w:id="576" w:author="ERCOT" w:date="2022-11-22T10:37:00Z">
        <w:r w:rsidR="007E6A44">
          <w:rPr>
            <w:szCs w:val="20"/>
          </w:rPr>
          <w:t>S</w:t>
        </w:r>
      </w:ins>
      <w:ins w:id="577" w:author="ERCOT" w:date="2022-10-12T17:48:00Z">
        <w:r w:rsidR="00B00BE6" w:rsidRPr="008037BF">
          <w:rPr>
            <w:szCs w:val="20"/>
          </w:rPr>
          <w:t>ection’s requirements.</w:t>
        </w:r>
      </w:ins>
    </w:p>
    <w:p w14:paraId="00BECE57" w14:textId="4AE014F4" w:rsidR="001A2585" w:rsidRDefault="001A2585" w:rsidP="00B00BE6">
      <w:pPr>
        <w:spacing w:after="120"/>
        <w:ind w:left="720"/>
        <w:rPr>
          <w:ins w:id="578" w:author="ERCOT" w:date="2023-01-11T11:32:00Z"/>
          <w:color w:val="000000" w:themeColor="text1"/>
        </w:rPr>
      </w:pPr>
      <w:ins w:id="579" w:author="ERCOT" w:date="2023-01-11T11:33:00Z">
        <w:r>
          <w:rPr>
            <w:color w:val="000000" w:themeColor="text1"/>
          </w:rPr>
          <w:lastRenderedPageBreak/>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58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del w:id="581"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17"/>
    <w:p w14:paraId="268C5622" w14:textId="51606633" w:rsidR="00B00BE6" w:rsidRPr="00797181" w:rsidRDefault="00B00BE6" w:rsidP="00B00BE6">
      <w:pPr>
        <w:spacing w:after="240"/>
        <w:ind w:left="720" w:hanging="720"/>
        <w:rPr>
          <w:ins w:id="582" w:author="ERCOT" w:date="2022-10-12T17:49:00Z"/>
          <w:iCs/>
          <w:szCs w:val="20"/>
        </w:rPr>
      </w:pPr>
      <w:ins w:id="583"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84" w:author="ERCOT" w:date="2022-11-22T10:03:00Z">
        <w:r w:rsidR="00DC6AAD">
          <w:rPr>
            <w:iCs/>
            <w:szCs w:val="20"/>
          </w:rPr>
          <w:t>S</w:t>
        </w:r>
      </w:ins>
      <w:ins w:id="585"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586" w:author="ERCOT" w:date="2022-11-22T10:09:00Z">
        <w:r w:rsidR="003749C5">
          <w:rPr>
            <w:iCs/>
            <w:szCs w:val="20"/>
          </w:rPr>
          <w:t>,</w:t>
        </w:r>
      </w:ins>
      <w:ins w:id="587" w:author="ERCOT" w:date="2022-10-12T17:49:00Z">
        <w:r>
          <w:rPr>
            <w:iCs/>
            <w:szCs w:val="20"/>
          </w:rPr>
          <w:t xml:space="preserve"> </w:t>
        </w:r>
      </w:ins>
      <w:ins w:id="588" w:author="ERCOT" w:date="2022-11-22T10:06:00Z">
        <w:r w:rsidR="00DC6AAD">
          <w:rPr>
            <w:iCs/>
            <w:szCs w:val="20"/>
          </w:rPr>
          <w:t>if not already installed</w:t>
        </w:r>
      </w:ins>
      <w:ins w:id="589" w:author="ERCOT" w:date="2022-11-22T10:09:00Z">
        <w:r w:rsidR="003749C5">
          <w:rPr>
            <w:iCs/>
            <w:szCs w:val="20"/>
          </w:rPr>
          <w:t>,</w:t>
        </w:r>
      </w:ins>
      <w:ins w:id="590" w:author="ERCOT" w:date="2022-11-22T10:06:00Z">
        <w:r w:rsidR="00DC6AAD">
          <w:rPr>
            <w:iCs/>
            <w:szCs w:val="20"/>
          </w:rPr>
          <w:t xml:space="preserve"> </w:t>
        </w:r>
      </w:ins>
      <w:ins w:id="591" w:author="ERCOT" w:date="2023-01-11T14:33:00Z">
        <w:r w:rsidR="00F94D9D">
          <w:rPr>
            <w:iCs/>
            <w:szCs w:val="20"/>
          </w:rPr>
          <w:t>p</w:t>
        </w:r>
      </w:ins>
      <w:ins w:id="592" w:author="ERCOT" w:date="2022-10-12T17:49:00Z">
        <w:r>
          <w:rPr>
            <w:iCs/>
            <w:szCs w:val="20"/>
          </w:rPr>
          <w:t xml:space="preserve">hasor </w:t>
        </w:r>
      </w:ins>
      <w:ins w:id="593" w:author="ERCOT" w:date="2023-01-11T14:33:00Z">
        <w:r w:rsidR="00F94D9D">
          <w:rPr>
            <w:iCs/>
            <w:szCs w:val="20"/>
          </w:rPr>
          <w:t>m</w:t>
        </w:r>
      </w:ins>
      <w:ins w:id="594" w:author="ERCOT" w:date="2022-10-12T17:49:00Z">
        <w:r>
          <w:rPr>
            <w:iCs/>
            <w:szCs w:val="20"/>
          </w:rPr>
          <w:t xml:space="preserve">easurement </w:t>
        </w:r>
      </w:ins>
      <w:ins w:id="595" w:author="ERCOT" w:date="2023-01-11T14:33:00Z">
        <w:r w:rsidR="00F94D9D">
          <w:rPr>
            <w:iCs/>
            <w:szCs w:val="20"/>
          </w:rPr>
          <w:t>u</w:t>
        </w:r>
      </w:ins>
      <w:ins w:id="596" w:author="ERCOT" w:date="2022-10-12T17:49:00Z">
        <w:r>
          <w:rPr>
            <w:iCs/>
            <w:szCs w:val="20"/>
          </w:rPr>
          <w:t xml:space="preserve">nits or </w:t>
        </w:r>
      </w:ins>
      <w:ins w:id="597" w:author="ERCOT" w:date="2023-01-11T14:33:00Z">
        <w:r w:rsidR="00F94D9D">
          <w:rPr>
            <w:iCs/>
            <w:szCs w:val="20"/>
          </w:rPr>
          <w:t>d</w:t>
        </w:r>
      </w:ins>
      <w:ins w:id="598" w:author="ERCOT" w:date="2022-10-12T17:49:00Z">
        <w:r>
          <w:rPr>
            <w:iCs/>
            <w:szCs w:val="20"/>
          </w:rPr>
          <w:t xml:space="preserve">igital </w:t>
        </w:r>
      </w:ins>
      <w:ins w:id="599" w:author="ERCOT" w:date="2023-01-11T14:33:00Z">
        <w:r w:rsidR="00F94D9D">
          <w:rPr>
            <w:iCs/>
            <w:szCs w:val="20"/>
          </w:rPr>
          <w:t>f</w:t>
        </w:r>
      </w:ins>
      <w:ins w:id="600" w:author="ERCOT" w:date="2022-10-12T17:49:00Z">
        <w:r>
          <w:rPr>
            <w:iCs/>
            <w:szCs w:val="20"/>
          </w:rPr>
          <w:t xml:space="preserve">ault </w:t>
        </w:r>
      </w:ins>
      <w:ins w:id="601" w:author="ERCOT" w:date="2023-01-11T14:33:00Z">
        <w:r w:rsidR="00F94D9D">
          <w:rPr>
            <w:iCs/>
            <w:szCs w:val="20"/>
          </w:rPr>
          <w:t>r</w:t>
        </w:r>
      </w:ins>
      <w:ins w:id="602" w:author="ERCOT" w:date="2022-10-12T17:49:00Z">
        <w:r>
          <w:rPr>
            <w:iCs/>
            <w:szCs w:val="20"/>
          </w:rPr>
          <w:t>ecorders at locations identified by ERCOT.</w:t>
        </w:r>
      </w:ins>
    </w:p>
    <w:p w14:paraId="33FA1190" w14:textId="2486F79C" w:rsidR="003044CA" w:rsidRDefault="003044CA" w:rsidP="003044CA">
      <w:pPr>
        <w:spacing w:after="240"/>
        <w:ind w:left="720" w:hanging="720"/>
        <w:rPr>
          <w:ins w:id="603" w:author="ERCOT" w:date="2022-10-12T17:58:00Z"/>
          <w:iCs/>
          <w:szCs w:val="20"/>
        </w:rPr>
      </w:pPr>
      <w:bookmarkStart w:id="604" w:name="_Hlk116489930"/>
      <w:ins w:id="605" w:author="ERCOT" w:date="2022-10-12T17:58:00Z">
        <w:r>
          <w:rPr>
            <w:iCs/>
            <w:szCs w:val="20"/>
          </w:rPr>
          <w:t>(10)</w:t>
        </w:r>
        <w:r>
          <w:rPr>
            <w:iCs/>
            <w:szCs w:val="20"/>
          </w:rPr>
          <w:tab/>
          <w:t xml:space="preserve">Any IBR that cannot comply with the voltage ride-through requirements after </w:t>
        </w:r>
        <w:r w:rsidRPr="00CA2F45">
          <w:rPr>
            <w:szCs w:val="20"/>
          </w:rPr>
          <w:t>December 31, 20</w:t>
        </w:r>
        <w:r>
          <w:rPr>
            <w:szCs w:val="20"/>
          </w:rPr>
          <w:t>24</w:t>
        </w:r>
      </w:ins>
      <w:ins w:id="606" w:author="ERCOT" w:date="2022-11-22T11:12:00Z">
        <w:r w:rsidR="00262DB2">
          <w:rPr>
            <w:szCs w:val="20"/>
          </w:rPr>
          <w:t>,</w:t>
        </w:r>
      </w:ins>
      <w:ins w:id="607" w:author="ERCOT" w:date="2022-10-12T17:58:00Z">
        <w:r>
          <w:rPr>
            <w:szCs w:val="20"/>
          </w:rPr>
          <w:t xml:space="preserve"> </w:t>
        </w:r>
        <w:r>
          <w:rPr>
            <w:iCs/>
            <w:szCs w:val="20"/>
          </w:rPr>
          <w:t>shall not be permitted to operate on the ERCOT System unless ERCOT issues the IBR a Reliability Unit Commitment</w:t>
        </w:r>
      </w:ins>
      <w:ins w:id="608" w:author="ERCOT" w:date="2022-11-22T10:09:00Z">
        <w:r w:rsidR="003749C5">
          <w:rPr>
            <w:iCs/>
            <w:szCs w:val="20"/>
          </w:rPr>
          <w:t xml:space="preserve"> (R</w:t>
        </w:r>
      </w:ins>
      <w:ins w:id="609" w:author="ERCOT" w:date="2022-11-22T10:10:00Z">
        <w:r w:rsidR="003749C5">
          <w:rPr>
            <w:iCs/>
            <w:szCs w:val="20"/>
          </w:rPr>
          <w:t>UC)</w:t>
        </w:r>
      </w:ins>
      <w:ins w:id="610" w:author="ERCOT" w:date="2022-10-12T17:58:00Z">
        <w:r>
          <w:rPr>
            <w:iCs/>
            <w:szCs w:val="20"/>
          </w:rPr>
          <w:t xml:space="preserve"> or Verbal Dispatch Instruction</w:t>
        </w:r>
      </w:ins>
      <w:ins w:id="611" w:author="ERCOT" w:date="2022-11-22T10:10:00Z">
        <w:r w:rsidR="003749C5">
          <w:rPr>
            <w:iCs/>
            <w:szCs w:val="20"/>
          </w:rPr>
          <w:t xml:space="preserve"> (VDI)</w:t>
        </w:r>
      </w:ins>
      <w:ins w:id="612" w:author="ERCOT" w:date="2022-10-12T17:58:00Z">
        <w:r>
          <w:rPr>
            <w:iCs/>
            <w:szCs w:val="20"/>
          </w:rPr>
          <w:t xml:space="preserve">. </w:t>
        </w:r>
      </w:ins>
      <w:ins w:id="613" w:author="ERCOT" w:date="2022-11-22T10:10:00Z">
        <w:r w:rsidR="003749C5">
          <w:rPr>
            <w:iCs/>
            <w:szCs w:val="20"/>
          </w:rPr>
          <w:t xml:space="preserve"> </w:t>
        </w:r>
      </w:ins>
      <w:ins w:id="614" w:author="ERCOT" w:date="2022-11-28T11:43:00Z">
        <w:r w:rsidR="00A34FF2">
          <w:rPr>
            <w:iCs/>
            <w:szCs w:val="20"/>
          </w:rPr>
          <w:t>Each QSE</w:t>
        </w:r>
      </w:ins>
      <w:ins w:id="615" w:author="ERCOT" w:date="2022-10-12T17:58:00Z">
        <w:r>
          <w:rPr>
            <w:iCs/>
            <w:szCs w:val="20"/>
          </w:rPr>
          <w:t xml:space="preserve"> shall</w:t>
        </w:r>
      </w:ins>
      <w:ins w:id="616" w:author="ERCOT" w:date="2022-11-28T11:43:00Z">
        <w:r w:rsidR="00A34FF2">
          <w:rPr>
            <w:iCs/>
            <w:szCs w:val="20"/>
          </w:rPr>
          <w:t>,</w:t>
        </w:r>
      </w:ins>
      <w:ins w:id="617" w:author="ERCOT" w:date="2022-11-28T11:44:00Z">
        <w:r w:rsidR="00A177FB">
          <w:rPr>
            <w:iCs/>
            <w:szCs w:val="20"/>
          </w:rPr>
          <w:t xml:space="preserve"> for each applicable IBR,</w:t>
        </w:r>
      </w:ins>
      <w:ins w:id="618" w:author="ERCOT" w:date="2022-10-12T17:58:00Z">
        <w:r>
          <w:rPr>
            <w:iCs/>
            <w:szCs w:val="20"/>
          </w:rPr>
          <w:t xml:space="preserve"> reflect </w:t>
        </w:r>
      </w:ins>
      <w:ins w:id="619" w:author="ERCOT" w:date="2022-11-22T10:20:00Z">
        <w:r w:rsidR="002E4040">
          <w:rPr>
            <w:iCs/>
            <w:szCs w:val="20"/>
          </w:rPr>
          <w:t xml:space="preserve">in its Current Operating Plan (COP) and Real-Time telemetry </w:t>
        </w:r>
      </w:ins>
      <w:ins w:id="620" w:author="ERCOT" w:date="2022-10-12T17:58:00Z">
        <w:r>
          <w:rPr>
            <w:iCs/>
            <w:szCs w:val="20"/>
          </w:rPr>
          <w:t xml:space="preserve">a </w:t>
        </w:r>
      </w:ins>
      <w:ins w:id="621" w:author="ERCOT" w:date="2022-11-28T11:44:00Z">
        <w:r w:rsidR="00A177FB">
          <w:rPr>
            <w:iCs/>
            <w:szCs w:val="20"/>
          </w:rPr>
          <w:t>Resource Status</w:t>
        </w:r>
      </w:ins>
      <w:ins w:id="622" w:author="ERCOT" w:date="2022-10-12T17:58:00Z">
        <w:r>
          <w:rPr>
            <w:iCs/>
            <w:szCs w:val="20"/>
          </w:rPr>
          <w:t xml:space="preserve"> of OFF, OUT, or EMR </w:t>
        </w:r>
      </w:ins>
      <w:ins w:id="623" w:author="ERCOT" w:date="2022-11-28T11:45:00Z">
        <w:r w:rsidR="00A177FB">
          <w:rPr>
            <w:iCs/>
            <w:szCs w:val="20"/>
          </w:rPr>
          <w:t xml:space="preserve">in accordance with </w:t>
        </w:r>
      </w:ins>
      <w:ins w:id="624" w:author="ERCOT" w:date="2022-11-22T10:19:00Z">
        <w:r w:rsidR="002E4040">
          <w:rPr>
            <w:iCs/>
            <w:szCs w:val="20"/>
          </w:rPr>
          <w:t>Protocol Section 3.9.1, Current Operating Plan (COP) Criteria</w:t>
        </w:r>
      </w:ins>
      <w:ins w:id="625" w:author="ERCOT" w:date="2022-11-28T11:45:00Z">
        <w:r w:rsidR="00A177FB">
          <w:rPr>
            <w:iCs/>
            <w:szCs w:val="20"/>
          </w:rPr>
          <w:t xml:space="preserve"> and</w:t>
        </w:r>
      </w:ins>
      <w:ins w:id="626" w:author="ERCOT" w:date="2022-11-28T11:46:00Z">
        <w:r w:rsidR="00A177FB">
          <w:rPr>
            <w:iCs/>
            <w:szCs w:val="20"/>
          </w:rPr>
          <w:t xml:space="preserve"> 6.5.5.1 Changes in Resource Status</w:t>
        </w:r>
      </w:ins>
      <w:ins w:id="627" w:author="ERCOT" w:date="2022-11-22T10:19:00Z">
        <w:r w:rsidR="002E4040">
          <w:rPr>
            <w:iCs/>
            <w:szCs w:val="20"/>
          </w:rPr>
          <w:t xml:space="preserve">, </w:t>
        </w:r>
      </w:ins>
      <w:ins w:id="628" w:author="ERCOT" w:date="2022-10-12T17:58:00Z">
        <w:r>
          <w:rPr>
            <w:iCs/>
            <w:szCs w:val="20"/>
          </w:rPr>
          <w:t>as appropriate</w:t>
        </w:r>
      </w:ins>
      <w:ins w:id="629" w:author="ERCOT" w:date="2022-11-22T10:20:00Z">
        <w:r w:rsidR="002E4040">
          <w:rPr>
            <w:iCs/>
            <w:szCs w:val="20"/>
          </w:rPr>
          <w:t>.</w:t>
        </w:r>
      </w:ins>
      <w:ins w:id="630"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31" w:author="ERCOT" w:date="2022-11-22T17:00:00Z">
        <w:r w:rsidR="00492BA4">
          <w:rPr>
            <w:iCs/>
            <w:szCs w:val="20"/>
          </w:rPr>
          <w:t>supporting documentation</w:t>
        </w:r>
      </w:ins>
      <w:ins w:id="632" w:author="ERCOT" w:date="2022-10-12T17:58:00Z">
        <w:r>
          <w:rPr>
            <w:iCs/>
            <w:szCs w:val="20"/>
          </w:rPr>
          <w:t xml:space="preserve"> containing</w:t>
        </w:r>
      </w:ins>
      <w:ins w:id="633" w:author="ERCOT" w:date="2022-11-22T10:22:00Z">
        <w:r w:rsidR="002E4040">
          <w:rPr>
            <w:iCs/>
            <w:szCs w:val="20"/>
          </w:rPr>
          <w:t xml:space="preserve"> the following</w:t>
        </w:r>
      </w:ins>
      <w:ins w:id="634" w:author="ERCOT" w:date="2022-10-12T17:58:00Z">
        <w:r>
          <w:rPr>
            <w:iCs/>
            <w:szCs w:val="20"/>
          </w:rPr>
          <w:t>:</w:t>
        </w:r>
      </w:ins>
    </w:p>
    <w:p w14:paraId="1B8090E4" w14:textId="68D5DF7B" w:rsidR="003044CA" w:rsidRPr="002E4040" w:rsidRDefault="002E4040" w:rsidP="00FE56E0">
      <w:pPr>
        <w:spacing w:after="240"/>
        <w:ind w:left="1440" w:hanging="720"/>
        <w:rPr>
          <w:ins w:id="635" w:author="ERCOT" w:date="2022-10-12T17:58:00Z"/>
          <w:szCs w:val="20"/>
        </w:rPr>
      </w:pPr>
      <w:ins w:id="636" w:author="ERCOT" w:date="2022-11-22T10:23:00Z">
        <w:r>
          <w:rPr>
            <w:szCs w:val="20"/>
          </w:rPr>
          <w:t>(a)</w:t>
        </w:r>
        <w:r>
          <w:rPr>
            <w:szCs w:val="20"/>
          </w:rPr>
          <w:tab/>
        </w:r>
      </w:ins>
      <w:ins w:id="637" w:author="ERCOT" w:date="2022-10-12T17:58:00Z">
        <w:r w:rsidR="003044CA" w:rsidRPr="002E4040">
          <w:rPr>
            <w:szCs w:val="20"/>
          </w:rPr>
          <w:t>The current technical limitations and IBR voltage ride-through capability in a format similar to the tables in paragraph (1) above;</w:t>
        </w:r>
      </w:ins>
    </w:p>
    <w:p w14:paraId="2E432A8F" w14:textId="69020E27" w:rsidR="003044CA" w:rsidRPr="002E4040" w:rsidRDefault="002E4040" w:rsidP="00FE56E0">
      <w:pPr>
        <w:spacing w:after="240"/>
        <w:ind w:left="1440" w:hanging="720"/>
        <w:rPr>
          <w:ins w:id="638" w:author="ERCOT" w:date="2022-10-12T17:58:00Z"/>
          <w:szCs w:val="20"/>
        </w:rPr>
      </w:pPr>
      <w:ins w:id="639" w:author="ERCOT" w:date="2022-11-22T10:23:00Z">
        <w:r>
          <w:rPr>
            <w:szCs w:val="20"/>
          </w:rPr>
          <w:t>(b)</w:t>
        </w:r>
        <w:r>
          <w:rPr>
            <w:szCs w:val="20"/>
          </w:rPr>
          <w:tab/>
        </w:r>
      </w:ins>
      <w:ins w:id="640"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41" w:author="ERCOT" w:date="2023-01-09T18:19:00Z">
        <w:r w:rsidR="00DE7522">
          <w:rPr>
            <w:szCs w:val="20"/>
          </w:rPr>
          <w:t xml:space="preserve"> </w:t>
        </w:r>
      </w:ins>
      <w:ins w:id="642" w:author="ERCOT" w:date="2023-01-11T14:35:00Z">
        <w:r w:rsidR="00F94D9D">
          <w:rPr>
            <w:szCs w:val="20"/>
          </w:rPr>
          <w:t>and</w:t>
        </w:r>
      </w:ins>
    </w:p>
    <w:p w14:paraId="61C47E79" w14:textId="085456DE" w:rsidR="003044CA" w:rsidRPr="002E4040" w:rsidRDefault="002E4040" w:rsidP="00FE56E0">
      <w:pPr>
        <w:spacing w:after="240"/>
        <w:ind w:left="1440" w:hanging="720"/>
        <w:rPr>
          <w:ins w:id="643" w:author="ERCOT" w:date="2022-10-12T17:58:00Z"/>
          <w:szCs w:val="20"/>
        </w:rPr>
      </w:pPr>
      <w:ins w:id="644" w:author="ERCOT" w:date="2022-11-22T10:23:00Z">
        <w:r>
          <w:rPr>
            <w:szCs w:val="20"/>
          </w:rPr>
          <w:t>(c)</w:t>
        </w:r>
        <w:r>
          <w:rPr>
            <w:szCs w:val="20"/>
          </w:rPr>
          <w:tab/>
        </w:r>
      </w:ins>
      <w:ins w:id="645"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46" w:author="ERCOT" w:date="2022-10-12T16:54:00Z"/>
          <w:iCs/>
          <w:szCs w:val="20"/>
        </w:rPr>
      </w:pPr>
      <w:ins w:id="647"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604"/>
      <w:ins w:id="648" w:author="ERCOT" w:date="2022-09-22T11:46:00Z">
        <w:del w:id="649" w:author="ERCOT" w:date="2022-10-12T16:54:00Z">
          <w:r w:rsidR="002F2B77" w:rsidDel="00001367">
            <w:rPr>
              <w:iCs/>
              <w:szCs w:val="20"/>
            </w:rPr>
            <w:delText xml:space="preserve"> </w:delText>
          </w:r>
        </w:del>
      </w:ins>
      <w:del w:id="65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58F1FCE4" w:rsidR="00797181" w:rsidRPr="00797181" w:rsidDel="00001367" w:rsidRDefault="00797181" w:rsidP="007B0615">
      <w:pPr>
        <w:spacing w:after="240"/>
        <w:ind w:left="720"/>
        <w:rPr>
          <w:del w:id="651" w:author="ERCOT" w:date="2022-10-12T16:54:00Z"/>
        </w:rPr>
      </w:pPr>
      <w:del w:id="652" w:author="ERCOT" w:date="2022-10-12T16:54:00Z">
        <w:r w:rsidRPr="00797181" w:rsidDel="00001367">
          <w:lastRenderedPageBreak/>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653" w:author="ERCOT" w:date="2023-02-09T15:08:00Z">
        <w:r w:rsidR="0012504F" w:rsidDel="0012504F">
          <w:delText>voltage ride-through</w:delText>
        </w:r>
        <w:r w:rsidRPr="00797181" w:rsidDel="0012504F">
          <w:delText xml:space="preserve"> </w:delText>
        </w:r>
      </w:del>
      <w:del w:id="65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655" w:author="ERCOT" w:date="2023-02-09T15:08:00Z">
        <w:r w:rsidR="0012504F" w:rsidDel="0012504F">
          <w:rPr>
            <w:szCs w:val="20"/>
          </w:rPr>
          <w:delText>voltage ride-through</w:delText>
        </w:r>
        <w:r w:rsidRPr="00797181" w:rsidDel="0012504F">
          <w:rPr>
            <w:szCs w:val="20"/>
          </w:rPr>
          <w:delText xml:space="preserve"> </w:delText>
        </w:r>
      </w:del>
      <w:del w:id="65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657" w:author="ERCOT" w:date="2023-02-09T15:08:00Z">
        <w:r w:rsidR="0012504F" w:rsidDel="0012504F">
          <w:rPr>
            <w:szCs w:val="20"/>
          </w:rPr>
          <w:delText>voltage ride-through</w:delText>
        </w:r>
        <w:r w:rsidRPr="00797181" w:rsidDel="0012504F">
          <w:rPr>
            <w:szCs w:val="20"/>
          </w:rPr>
          <w:delText xml:space="preserve"> </w:delText>
        </w:r>
      </w:del>
      <w:del w:id="658" w:author="ERCOT" w:date="2022-10-12T16:54:00Z">
        <w:r w:rsidRPr="00797181" w:rsidDel="00001367">
          <w:rPr>
            <w:szCs w:val="20"/>
          </w:rPr>
          <w:delText>requirement in this Section.</w:delText>
        </w:r>
        <w:r w:rsidRPr="00797181" w:rsidDel="00001367">
          <w:delText xml:space="preserve"> </w:delText>
        </w:r>
      </w:del>
    </w:p>
    <w:p w14:paraId="7844E92F" w14:textId="5BA4E18A" w:rsidR="00797181" w:rsidRPr="00797181" w:rsidDel="00001367" w:rsidRDefault="00797181" w:rsidP="007B0615">
      <w:pPr>
        <w:spacing w:after="240"/>
        <w:ind w:left="720"/>
        <w:rPr>
          <w:del w:id="659" w:author="ERCOT" w:date="2022-10-12T16:54:00Z"/>
          <w:szCs w:val="20"/>
        </w:rPr>
      </w:pPr>
      <w:del w:id="66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661" w:author="ERCOT" w:date="2023-02-09T15:08:00Z">
        <w:r w:rsidR="0012504F" w:rsidDel="0012504F">
          <w:rPr>
            <w:szCs w:val="20"/>
          </w:rPr>
          <w:delText>voltage ride-through</w:delText>
        </w:r>
        <w:r w:rsidRPr="00797181" w:rsidDel="0012504F">
          <w:rPr>
            <w:szCs w:val="20"/>
          </w:rPr>
          <w:delText xml:space="preserve"> </w:delText>
        </w:r>
      </w:del>
      <w:del w:id="66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663" w:author="ERCOT" w:date="2023-02-09T15:08:00Z">
        <w:r w:rsidR="0012504F" w:rsidDel="0012504F">
          <w:rPr>
            <w:szCs w:val="20"/>
          </w:rPr>
          <w:delText>voltage ride-through</w:delText>
        </w:r>
      </w:del>
      <w:del w:id="664" w:author="ERCOT" w:date="2022-10-12T16:54:00Z">
        <w:r w:rsidRPr="00797181" w:rsidDel="00001367">
          <w:rPr>
            <w:szCs w:val="20"/>
          </w:rPr>
          <w:delText xml:space="preserve">-capable in accordance with the low </w:delText>
        </w:r>
      </w:del>
      <w:del w:id="665" w:author="ERCOT" w:date="2023-02-09T15:08:00Z">
        <w:r w:rsidR="0012504F" w:rsidDel="0012504F">
          <w:rPr>
            <w:szCs w:val="20"/>
          </w:rPr>
          <w:delText>voltage ride-through</w:delText>
        </w:r>
        <w:r w:rsidRPr="00797181" w:rsidDel="0012504F">
          <w:rPr>
            <w:szCs w:val="20"/>
          </w:rPr>
          <w:delText xml:space="preserve"> </w:delText>
        </w:r>
      </w:del>
      <w:del w:id="66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667" w:author="ERCOT" w:date="2023-02-09T15:08:00Z">
        <w:r w:rsidR="0012504F" w:rsidDel="0012504F">
          <w:rPr>
            <w:szCs w:val="20"/>
          </w:rPr>
          <w:delText>voltage ride-through</w:delText>
        </w:r>
        <w:r w:rsidRPr="00797181" w:rsidDel="0012504F">
          <w:rPr>
            <w:szCs w:val="20"/>
          </w:rPr>
          <w:delText xml:space="preserve"> </w:delText>
        </w:r>
      </w:del>
      <w:del w:id="668" w:author="ERCOT" w:date="2022-10-12T16:54:00Z">
        <w:r w:rsidRPr="00797181" w:rsidDel="00001367">
          <w:rPr>
            <w:szCs w:val="20"/>
          </w:rPr>
          <w:delText xml:space="preserve">requirements of this Section, subject to the exemption described in paragraph (a), above.  </w:delText>
        </w:r>
      </w:del>
    </w:p>
    <w:p w14:paraId="06B2B12E" w14:textId="71CF38E8" w:rsidR="00797181" w:rsidRPr="00797181" w:rsidDel="00001367" w:rsidRDefault="00797181" w:rsidP="007B0615">
      <w:pPr>
        <w:spacing w:after="240"/>
        <w:ind w:left="720"/>
        <w:rPr>
          <w:del w:id="669" w:author="ERCOT" w:date="2022-10-12T16:54:00Z"/>
          <w:szCs w:val="20"/>
        </w:rPr>
      </w:pPr>
      <w:del w:id="67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671" w:author="ERCOT" w:date="2023-02-09T15:08:00Z">
        <w:r w:rsidR="0012504F" w:rsidDel="0012504F">
          <w:rPr>
            <w:szCs w:val="20"/>
          </w:rPr>
          <w:delText>voltage ride-through</w:delText>
        </w:r>
        <w:r w:rsidRPr="00797181" w:rsidDel="0012504F">
          <w:rPr>
            <w:szCs w:val="20"/>
          </w:rPr>
          <w:delText xml:space="preserve"> </w:delText>
        </w:r>
      </w:del>
      <w:del w:id="67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673" w:author="ERCOT" w:date="2023-02-09T15:08:00Z">
        <w:r w:rsidR="0012504F" w:rsidDel="0012504F">
          <w:rPr>
            <w:szCs w:val="20"/>
          </w:rPr>
          <w:delText>voltage ride-through</w:delText>
        </w:r>
        <w:r w:rsidRPr="00797181" w:rsidDel="0012504F">
          <w:rPr>
            <w:szCs w:val="20"/>
          </w:rPr>
          <w:delText xml:space="preserve"> </w:delText>
        </w:r>
      </w:del>
      <w:del w:id="674" w:author="ERCOT" w:date="2022-10-12T16:54:00Z">
        <w:r w:rsidRPr="00797181" w:rsidDel="00001367">
          <w:rPr>
            <w:szCs w:val="20"/>
          </w:rPr>
          <w:delText>requirement greater than 1.1 per unit voltage until January 16, 2016.</w:delText>
        </w:r>
      </w:del>
    </w:p>
    <w:p w14:paraId="1043E3FE" w14:textId="3074ABA0" w:rsidR="00797181" w:rsidRPr="00797181" w:rsidDel="00001367" w:rsidRDefault="00797181" w:rsidP="007B0615">
      <w:pPr>
        <w:spacing w:after="240"/>
        <w:ind w:left="720"/>
        <w:rPr>
          <w:del w:id="675" w:author="ERCOT" w:date="2022-10-12T16:54:00Z"/>
          <w:szCs w:val="20"/>
        </w:rPr>
      </w:pPr>
      <w:del w:id="67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677" w:author="ERCOT" w:date="2023-02-09T15:08:00Z">
        <w:r w:rsidR="0012504F" w:rsidDel="0012504F">
          <w:rPr>
            <w:szCs w:val="20"/>
          </w:rPr>
          <w:delText>voltage ride-through</w:delText>
        </w:r>
        <w:r w:rsidRPr="00797181" w:rsidDel="0012504F">
          <w:rPr>
            <w:szCs w:val="20"/>
          </w:rPr>
          <w:delText xml:space="preserve"> </w:delText>
        </w:r>
      </w:del>
      <w:del w:id="678" w:author="ERCOT" w:date="2022-10-12T16:54:00Z">
        <w:r w:rsidRPr="00797181" w:rsidDel="00001367">
          <w:rPr>
            <w:szCs w:val="20"/>
          </w:rPr>
          <w:delText>capability shall not be reduced over time.</w:delText>
        </w:r>
      </w:del>
    </w:p>
    <w:p w14:paraId="178E362E" w14:textId="308FECFC" w:rsidR="00797181" w:rsidRPr="00797181" w:rsidDel="00001367" w:rsidRDefault="00797181" w:rsidP="007B0615">
      <w:pPr>
        <w:spacing w:after="240"/>
        <w:ind w:left="720"/>
        <w:rPr>
          <w:del w:id="679" w:author="ERCOT" w:date="2022-10-12T16:54:00Z"/>
          <w:szCs w:val="20"/>
        </w:rPr>
      </w:pPr>
      <w:del w:id="68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681" w:author="ERCOT" w:date="2023-02-09T15:08:00Z">
        <w:r w:rsidR="0012504F" w:rsidDel="0012504F">
          <w:rPr>
            <w:szCs w:val="20"/>
          </w:rPr>
          <w:delText>voltage ride-through</w:delText>
        </w:r>
        <w:r w:rsidRPr="00797181" w:rsidDel="0012504F">
          <w:rPr>
            <w:szCs w:val="20"/>
          </w:rPr>
          <w:delText xml:space="preserve"> </w:delText>
        </w:r>
      </w:del>
      <w:del w:id="68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683" w:author="ERCOT" w:date="2022-10-12T16:54:00Z"/>
          <w:iCs/>
          <w:szCs w:val="20"/>
        </w:rPr>
      </w:pPr>
      <w:del w:id="684" w:author="ERCOT" w:date="2022-10-12T16:54:00Z">
        <w:r w:rsidRPr="00797181" w:rsidDel="00001367">
          <w:rPr>
            <w:iCs/>
            <w:szCs w:val="20"/>
          </w:rPr>
          <w:delText>(3)</w:delText>
        </w:r>
        <w:r w:rsidRPr="00797181" w:rsidDel="00001367">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w:delText>
        </w:r>
        <w:r w:rsidRPr="00797181" w:rsidDel="00001367">
          <w:rPr>
            <w:iCs/>
            <w:szCs w:val="20"/>
          </w:rPr>
          <w:lastRenderedPageBreak/>
          <w:delText>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85" w:author="ERCOT" w:date="2022-10-12T16:54:00Z"/>
          <w:iCs/>
          <w:szCs w:val="20"/>
        </w:rPr>
      </w:pPr>
      <w:del w:id="68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87" w:author="ERCOT" w:date="2022-10-12T16:54:00Z"/>
          <w:iCs/>
          <w:szCs w:val="20"/>
        </w:rPr>
      </w:pPr>
      <w:del w:id="68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89" w:author="ERCOT" w:date="2022-10-12T16:54:00Z"/>
          <w:iCs/>
          <w:szCs w:val="20"/>
        </w:rPr>
      </w:pPr>
      <w:del w:id="69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1E7F6206" w:rsidR="00797181" w:rsidRPr="00797181" w:rsidDel="00001367" w:rsidRDefault="00797181" w:rsidP="007B0615">
      <w:pPr>
        <w:spacing w:before="240" w:after="240"/>
        <w:ind w:left="720"/>
        <w:rPr>
          <w:del w:id="691" w:author="ERCOT" w:date="2022-10-12T16:54:00Z"/>
          <w:iCs/>
          <w:szCs w:val="20"/>
        </w:rPr>
      </w:pPr>
      <w:del w:id="692" w:author="ERCOT" w:date="2022-10-12T16:54:00Z">
        <w:r w:rsidRPr="00797181" w:rsidDel="00001367">
          <w:rPr>
            <w:iCs/>
            <w:szCs w:val="20"/>
          </w:rPr>
          <w:delText>(7)</w:delText>
        </w:r>
        <w:r w:rsidRPr="00797181" w:rsidDel="00001367">
          <w:rPr>
            <w:iCs/>
            <w:szCs w:val="20"/>
          </w:rPr>
          <w:tab/>
        </w:r>
      </w:del>
      <w:del w:id="693" w:author="ERCOT" w:date="2023-02-17T10:45:00Z">
        <w:r w:rsidR="0012504F" w:rsidDel="00DB22C3">
          <w:rPr>
            <w:iCs/>
            <w:szCs w:val="20"/>
          </w:rPr>
          <w:delText>Voltage ride-through</w:delText>
        </w:r>
      </w:del>
      <w:del w:id="694" w:author="ERCOT" w:date="2022-10-12T16:54:00Z">
        <w:r w:rsidRPr="00797181" w:rsidDel="00001367">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del>
      <w:del w:id="695" w:author="ERCOT" w:date="2023-02-17T10:46:00Z">
        <w:r w:rsidR="0012504F" w:rsidDel="00DB22C3">
          <w:rPr>
            <w:iCs/>
            <w:szCs w:val="20"/>
          </w:rPr>
          <w:delText>Voltage ride-through</w:delText>
        </w:r>
      </w:del>
      <w:del w:id="696" w:author="ERCOT" w:date="2022-10-12T16:54:00Z">
        <w:r w:rsidRPr="00797181" w:rsidDel="00001367">
          <w:rPr>
            <w:iCs/>
            <w:szCs w:val="20"/>
          </w:rPr>
          <w:delText xml:space="preserve"> requirements may be met by equipment outside the POI if documented in the SGIA.</w:delText>
        </w:r>
      </w:del>
    </w:p>
    <w:p w14:paraId="3A40FB93" w14:textId="71D30D22" w:rsidR="00797181" w:rsidRPr="00797181" w:rsidDel="00001367" w:rsidRDefault="00797181" w:rsidP="007B0615">
      <w:pPr>
        <w:spacing w:after="240"/>
        <w:ind w:left="720"/>
        <w:rPr>
          <w:del w:id="697" w:author="ERCOT" w:date="2022-10-12T16:54:00Z"/>
          <w:iCs/>
          <w:szCs w:val="20"/>
        </w:rPr>
      </w:pPr>
      <w:del w:id="69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699" w:author="ERCOT" w:date="2023-02-09T15:08:00Z">
        <w:r w:rsidR="0012504F" w:rsidDel="0012504F">
          <w:rPr>
            <w:iCs/>
            <w:szCs w:val="20"/>
          </w:rPr>
          <w:delText>voltage ride-through</w:delText>
        </w:r>
        <w:r w:rsidRPr="00797181" w:rsidDel="0012504F">
          <w:rPr>
            <w:iCs/>
            <w:szCs w:val="20"/>
          </w:rPr>
          <w:delText xml:space="preserve"> </w:delText>
        </w:r>
      </w:del>
      <w:del w:id="70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701" w:author="ERCOT" w:date="2022-10-12T16:54:00Z"/>
          <w:iCs/>
          <w:szCs w:val="20"/>
        </w:rPr>
      </w:pPr>
      <w:del w:id="702"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45pt;height:325.55pt" o:ole="">
              <v:imagedata r:id="rId12" o:title=""/>
            </v:shape>
            <o:OLEObject Type="Embed" ProgID="Visio.Drawing.11" ShapeID="_x0000_i1025" DrawAspect="Content" ObjectID="_1738137834" r:id="rId13"/>
          </w:object>
        </w:r>
      </w:del>
    </w:p>
    <w:p w14:paraId="1EACF582" w14:textId="74CA8DC6" w:rsidR="00797181" w:rsidRPr="00797181" w:rsidDel="00001367" w:rsidRDefault="00797181" w:rsidP="007B0615">
      <w:pPr>
        <w:spacing w:after="240"/>
        <w:ind w:left="720"/>
        <w:rPr>
          <w:del w:id="703" w:author="ERCOT" w:date="2022-10-12T16:55:00Z"/>
          <w:b/>
        </w:rPr>
      </w:pPr>
      <w:del w:id="704" w:author="ERCOT" w:date="2022-10-12T16:54:00Z">
        <w:r w:rsidRPr="00797181" w:rsidDel="00001367">
          <w:rPr>
            <w:b/>
          </w:rPr>
          <w:delText>Figure 1:  Default Voltage Ride-Through Boundaries for IRRs Connected to the ERCOT Transmission Grid</w:delText>
        </w:r>
      </w:del>
      <w:del w:id="70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70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707" w:author="ERCOT" w:date="2022-10-12T16:55:00Z"/>
                <w:b/>
                <w:i/>
                <w:iCs/>
              </w:rPr>
            </w:pPr>
            <w:del w:id="70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709" w:author="ERCOT" w:date="2022-10-12T16:55:00Z"/>
                <w:b/>
                <w:bCs/>
                <w:i/>
                <w:szCs w:val="20"/>
              </w:rPr>
            </w:pPr>
            <w:bookmarkStart w:id="710" w:name="_Toc23238891"/>
            <w:bookmarkStart w:id="711" w:name="_Toc107474596"/>
            <w:bookmarkStart w:id="712" w:name="_Toc90892519"/>
            <w:bookmarkStart w:id="713" w:name="_Toc65159697"/>
            <w:del w:id="714"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710"/>
              <w:r w:rsidRPr="00797181" w:rsidDel="00001367">
                <w:rPr>
                  <w:b/>
                  <w:bCs/>
                  <w:i/>
                  <w:szCs w:val="20"/>
                </w:rPr>
                <w:delText xml:space="preserve"> and Energy Storage Resources Connected to the ERCOT Transmission Grid</w:delText>
              </w:r>
              <w:bookmarkEnd w:id="711"/>
              <w:bookmarkEnd w:id="712"/>
              <w:bookmarkEnd w:id="713"/>
            </w:del>
          </w:p>
          <w:p w14:paraId="4A6DF0BF" w14:textId="15C32AA0" w:rsidR="00797181" w:rsidRPr="00797181" w:rsidDel="00001367" w:rsidRDefault="00797181" w:rsidP="007B0615">
            <w:pPr>
              <w:spacing w:after="240"/>
              <w:ind w:left="720"/>
              <w:rPr>
                <w:del w:id="715" w:author="ERCOT" w:date="2022-10-12T16:55:00Z"/>
                <w:iCs/>
                <w:szCs w:val="20"/>
              </w:rPr>
            </w:pPr>
            <w:del w:id="71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27D2CB76" w:rsidR="00797181" w:rsidRPr="00797181" w:rsidDel="00001367" w:rsidRDefault="00797181" w:rsidP="007B0615">
            <w:pPr>
              <w:spacing w:after="240"/>
              <w:ind w:left="720"/>
              <w:rPr>
                <w:del w:id="717" w:author="ERCOT" w:date="2022-10-12T16:55:00Z"/>
              </w:rPr>
            </w:pPr>
            <w:del w:id="71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19" w:author="ERCOT" w:date="2023-02-09T15:08:00Z">
              <w:r w:rsidR="0012504F" w:rsidDel="0012504F">
                <w:delText>voltage ride-through</w:delText>
              </w:r>
              <w:r w:rsidRPr="00797181" w:rsidDel="0012504F">
                <w:delText xml:space="preserve"> </w:delText>
              </w:r>
            </w:del>
            <w:del w:id="72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721" w:author="ERCOT" w:date="2023-02-09T15:08:00Z">
              <w:r w:rsidR="0012504F" w:rsidDel="0012504F">
                <w:rPr>
                  <w:szCs w:val="20"/>
                </w:rPr>
                <w:delText>voltage ride-through</w:delText>
              </w:r>
              <w:r w:rsidRPr="00797181" w:rsidDel="0012504F">
                <w:rPr>
                  <w:szCs w:val="20"/>
                </w:rPr>
                <w:delText xml:space="preserve"> </w:delText>
              </w:r>
            </w:del>
            <w:del w:id="72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23" w:author="ERCOT" w:date="2023-02-09T15:08:00Z">
              <w:r w:rsidR="0012504F" w:rsidDel="0012504F">
                <w:rPr>
                  <w:szCs w:val="20"/>
                </w:rPr>
                <w:delText>voltage ride-through</w:delText>
              </w:r>
              <w:r w:rsidRPr="00797181" w:rsidDel="0012504F">
                <w:rPr>
                  <w:szCs w:val="20"/>
                </w:rPr>
                <w:delText xml:space="preserve"> </w:delText>
              </w:r>
            </w:del>
            <w:del w:id="724" w:author="ERCOT" w:date="2022-10-12T16:55:00Z">
              <w:r w:rsidRPr="00797181" w:rsidDel="00001367">
                <w:rPr>
                  <w:szCs w:val="20"/>
                </w:rPr>
                <w:delText>requirement in this Section.</w:delText>
              </w:r>
              <w:r w:rsidRPr="00797181" w:rsidDel="00001367">
                <w:delText xml:space="preserve"> </w:delText>
              </w:r>
            </w:del>
          </w:p>
          <w:p w14:paraId="4D66F32E" w14:textId="688370EF" w:rsidR="00797181" w:rsidRPr="00797181" w:rsidDel="00001367" w:rsidRDefault="00797181" w:rsidP="007B0615">
            <w:pPr>
              <w:spacing w:after="240"/>
              <w:ind w:left="720"/>
              <w:rPr>
                <w:del w:id="725" w:author="ERCOT" w:date="2022-10-12T16:55:00Z"/>
                <w:szCs w:val="20"/>
              </w:rPr>
            </w:pPr>
            <w:del w:id="72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27" w:author="ERCOT" w:date="2023-02-09T15:08:00Z">
              <w:r w:rsidR="0012504F" w:rsidDel="0012504F">
                <w:rPr>
                  <w:szCs w:val="20"/>
                </w:rPr>
                <w:delText>voltage ride-through</w:delText>
              </w:r>
              <w:r w:rsidRPr="00797181" w:rsidDel="0012504F">
                <w:rPr>
                  <w:szCs w:val="20"/>
                </w:rPr>
                <w:delText xml:space="preserve"> </w:delText>
              </w:r>
            </w:del>
            <w:del w:id="72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729" w:author="ERCOT" w:date="2023-02-09T15:09:00Z">
              <w:r w:rsidR="0012504F" w:rsidDel="0012504F">
                <w:rPr>
                  <w:szCs w:val="20"/>
                </w:rPr>
                <w:delText>voltage ride-through</w:delText>
              </w:r>
            </w:del>
            <w:del w:id="730" w:author="ERCOT" w:date="2022-10-12T16:55:00Z">
              <w:r w:rsidRPr="00797181" w:rsidDel="00001367">
                <w:rPr>
                  <w:szCs w:val="20"/>
                </w:rPr>
                <w:delText xml:space="preserve">-capable in accordance with the low </w:delText>
              </w:r>
            </w:del>
            <w:del w:id="731" w:author="ERCOT" w:date="2023-02-09T15:09:00Z">
              <w:r w:rsidR="0012504F" w:rsidDel="0012504F">
                <w:rPr>
                  <w:szCs w:val="20"/>
                </w:rPr>
                <w:delText>voltage ride-through</w:delText>
              </w:r>
              <w:r w:rsidRPr="00797181" w:rsidDel="0012504F">
                <w:rPr>
                  <w:szCs w:val="20"/>
                </w:rPr>
                <w:delText xml:space="preserve"> </w:delText>
              </w:r>
            </w:del>
            <w:del w:id="73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33" w:author="ERCOT" w:date="2023-02-09T15:09:00Z">
              <w:r w:rsidR="0012504F" w:rsidDel="0012504F">
                <w:rPr>
                  <w:szCs w:val="20"/>
                </w:rPr>
                <w:delText>voltage ride-through</w:delText>
              </w:r>
              <w:r w:rsidRPr="00797181" w:rsidDel="0012504F">
                <w:rPr>
                  <w:szCs w:val="20"/>
                </w:rPr>
                <w:delText xml:space="preserve"> </w:delText>
              </w:r>
            </w:del>
            <w:del w:id="734" w:author="ERCOT" w:date="2022-10-12T16:55:00Z">
              <w:r w:rsidRPr="00797181" w:rsidDel="00001367">
                <w:rPr>
                  <w:szCs w:val="20"/>
                </w:rPr>
                <w:delText xml:space="preserve">requirements of this Section, subject to the exemption described in paragraph (a), above.  </w:delText>
              </w:r>
            </w:del>
          </w:p>
          <w:p w14:paraId="018C021B" w14:textId="2771B649" w:rsidR="00797181" w:rsidRPr="00797181" w:rsidDel="00001367" w:rsidRDefault="00797181" w:rsidP="007B0615">
            <w:pPr>
              <w:spacing w:after="240"/>
              <w:ind w:left="720"/>
              <w:rPr>
                <w:del w:id="735" w:author="ERCOT" w:date="2022-10-12T16:55:00Z"/>
                <w:szCs w:val="20"/>
              </w:rPr>
            </w:pPr>
            <w:del w:id="73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37" w:author="ERCOT" w:date="2023-02-09T15:09:00Z">
              <w:r w:rsidR="0012504F" w:rsidDel="0012504F">
                <w:rPr>
                  <w:szCs w:val="20"/>
                </w:rPr>
                <w:delText>voltage ride-through</w:delText>
              </w:r>
              <w:r w:rsidRPr="00797181" w:rsidDel="0012504F">
                <w:rPr>
                  <w:szCs w:val="20"/>
                </w:rPr>
                <w:delText xml:space="preserve"> </w:delText>
              </w:r>
            </w:del>
            <w:del w:id="73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739" w:author="ERCOT" w:date="2023-02-09T15:09:00Z">
              <w:r w:rsidR="0012504F" w:rsidDel="0012504F">
                <w:rPr>
                  <w:szCs w:val="20"/>
                </w:rPr>
                <w:delText>voltage ride-through</w:delText>
              </w:r>
              <w:r w:rsidRPr="00797181" w:rsidDel="0012504F">
                <w:rPr>
                  <w:szCs w:val="20"/>
                </w:rPr>
                <w:delText xml:space="preserve"> </w:delText>
              </w:r>
            </w:del>
            <w:del w:id="740" w:author="ERCOT" w:date="2022-10-12T16:55:00Z">
              <w:r w:rsidRPr="00797181" w:rsidDel="00001367">
                <w:rPr>
                  <w:szCs w:val="20"/>
                </w:rPr>
                <w:delText>requirement greater than 1.1 per unit voltage until January 16, 2016.</w:delText>
              </w:r>
            </w:del>
          </w:p>
          <w:p w14:paraId="733989D7" w14:textId="304CC400" w:rsidR="00797181" w:rsidRPr="00797181" w:rsidDel="00001367" w:rsidRDefault="00797181" w:rsidP="007B0615">
            <w:pPr>
              <w:spacing w:after="240"/>
              <w:ind w:left="720"/>
              <w:rPr>
                <w:del w:id="741" w:author="ERCOT" w:date="2022-10-12T16:55:00Z"/>
                <w:szCs w:val="20"/>
              </w:rPr>
            </w:pPr>
            <w:del w:id="74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743" w:author="ERCOT" w:date="2023-02-09T15:09:00Z">
              <w:r w:rsidR="0012504F" w:rsidDel="0012504F">
                <w:rPr>
                  <w:szCs w:val="20"/>
                </w:rPr>
                <w:delText>voltage ride-through</w:delText>
              </w:r>
              <w:r w:rsidRPr="00797181" w:rsidDel="0012504F">
                <w:rPr>
                  <w:szCs w:val="20"/>
                </w:rPr>
                <w:delText xml:space="preserve"> </w:delText>
              </w:r>
            </w:del>
            <w:del w:id="744" w:author="ERCOT" w:date="2022-10-12T16:55:00Z">
              <w:r w:rsidRPr="00797181" w:rsidDel="00001367">
                <w:rPr>
                  <w:szCs w:val="20"/>
                </w:rPr>
                <w:delText>capability shall not be reduced over time.</w:delText>
              </w:r>
            </w:del>
          </w:p>
          <w:p w14:paraId="0169FA9E" w14:textId="2A8973FB" w:rsidR="00797181" w:rsidRPr="00797181" w:rsidDel="00001367" w:rsidRDefault="00797181" w:rsidP="007B0615">
            <w:pPr>
              <w:spacing w:after="240"/>
              <w:ind w:left="720"/>
              <w:rPr>
                <w:del w:id="745" w:author="ERCOT" w:date="2022-10-12T16:55:00Z"/>
                <w:szCs w:val="20"/>
              </w:rPr>
            </w:pPr>
            <w:del w:id="74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747" w:author="ERCOT" w:date="2023-02-09T15:09:00Z">
              <w:r w:rsidR="0012504F" w:rsidDel="0012504F">
                <w:rPr>
                  <w:szCs w:val="20"/>
                </w:rPr>
                <w:delText>voltage ride-through</w:delText>
              </w:r>
              <w:r w:rsidRPr="00797181" w:rsidDel="0012504F">
                <w:rPr>
                  <w:szCs w:val="20"/>
                </w:rPr>
                <w:delText xml:space="preserve"> </w:delText>
              </w:r>
            </w:del>
            <w:del w:id="74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749" w:author="ERCOT" w:date="2022-10-12T16:55:00Z"/>
                <w:iCs/>
                <w:szCs w:val="20"/>
              </w:rPr>
            </w:pPr>
            <w:del w:id="75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751" w:author="ERCOT" w:date="2022-10-12T16:55:00Z"/>
                <w:iCs/>
                <w:szCs w:val="20"/>
              </w:rPr>
            </w:pPr>
            <w:del w:id="75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753" w:author="ERCOT" w:date="2022-10-12T16:55:00Z"/>
                <w:iCs/>
                <w:szCs w:val="20"/>
              </w:rPr>
            </w:pPr>
            <w:del w:id="75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55" w:author="ERCOT" w:date="2022-10-12T16:55:00Z"/>
                <w:iCs/>
                <w:szCs w:val="20"/>
              </w:rPr>
            </w:pPr>
            <w:del w:id="75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16307F3C" w:rsidR="00797181" w:rsidRPr="00797181" w:rsidDel="00001367" w:rsidRDefault="00797181" w:rsidP="007B0615">
            <w:pPr>
              <w:spacing w:before="240" w:after="240"/>
              <w:ind w:left="720"/>
              <w:rPr>
                <w:del w:id="757" w:author="ERCOT" w:date="2022-10-12T16:55:00Z"/>
                <w:iCs/>
                <w:szCs w:val="20"/>
              </w:rPr>
            </w:pPr>
            <w:del w:id="758" w:author="ERCOT" w:date="2022-10-12T16:55:00Z">
              <w:r w:rsidRPr="00797181" w:rsidDel="00001367">
                <w:rPr>
                  <w:iCs/>
                  <w:szCs w:val="20"/>
                </w:rPr>
                <w:delText>(7)</w:delText>
              </w:r>
              <w:r w:rsidRPr="00797181" w:rsidDel="00001367">
                <w:rPr>
                  <w:iCs/>
                  <w:szCs w:val="20"/>
                </w:rPr>
                <w:tab/>
              </w:r>
            </w:del>
            <w:del w:id="759" w:author="ERCOT" w:date="2023-02-09T15:10:00Z">
              <w:r w:rsidR="0012504F" w:rsidDel="00FB3514">
                <w:rPr>
                  <w:iCs/>
                  <w:szCs w:val="20"/>
                </w:rPr>
                <w:delText>Voltage ride-through</w:delText>
              </w:r>
              <w:r w:rsidRPr="00797181" w:rsidDel="00FB3514">
                <w:rPr>
                  <w:iCs/>
                  <w:szCs w:val="20"/>
                </w:rPr>
                <w:delText xml:space="preserve"> </w:delText>
              </w:r>
            </w:del>
            <w:del w:id="760" w:author="ERCOT" w:date="2022-10-12T16:55:00Z">
              <w:r w:rsidRPr="00797181" w:rsidDel="00001367">
                <w:rPr>
                  <w:iCs/>
                  <w:szCs w:val="20"/>
                </w:rPr>
                <w:delText>requirements may be met by the performance of the Resource; by installing additional reactive equipment behind the POI; or by a combination of Resource performance and additional equipment behind the POI</w:delText>
              </w:r>
            </w:del>
            <w:del w:id="761" w:author="ERCOT" w:date="2023-02-09T15:10:00Z">
              <w:r w:rsidRPr="00797181" w:rsidDel="00FB3514">
                <w:rPr>
                  <w:iCs/>
                  <w:szCs w:val="20"/>
                </w:rPr>
                <w:delText xml:space="preserve">.  </w:delText>
              </w:r>
              <w:r w:rsidR="00FB3514" w:rsidDel="00FB3514">
                <w:rPr>
                  <w:iCs/>
                  <w:szCs w:val="20"/>
                </w:rPr>
                <w:delText>V</w:delText>
              </w:r>
              <w:r w:rsidR="0012504F" w:rsidDel="00FB3514">
                <w:rPr>
                  <w:iCs/>
                  <w:szCs w:val="20"/>
                </w:rPr>
                <w:delText>oltage ride-through</w:delText>
              </w:r>
            </w:del>
            <w:del w:id="762" w:author="ERCOT" w:date="2022-10-12T16:55:00Z">
              <w:r w:rsidRPr="00797181" w:rsidDel="00001367">
                <w:rPr>
                  <w:iCs/>
                  <w:szCs w:val="20"/>
                </w:rPr>
                <w:delText xml:space="preserve"> requirements may be met by equipment outside the POI if documented in the SGIA.</w:delText>
              </w:r>
            </w:del>
          </w:p>
          <w:p w14:paraId="7AA640CA" w14:textId="270F3C58" w:rsidR="00797181" w:rsidRPr="00797181" w:rsidDel="00001367" w:rsidRDefault="00797181" w:rsidP="007B0615">
            <w:pPr>
              <w:spacing w:after="240"/>
              <w:ind w:left="720"/>
              <w:rPr>
                <w:del w:id="763" w:author="ERCOT" w:date="2022-10-12T16:55:00Z"/>
                <w:iCs/>
                <w:szCs w:val="20"/>
              </w:rPr>
            </w:pPr>
            <w:del w:id="76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765" w:author="ERCOT" w:date="2023-02-09T15:10:00Z">
              <w:r w:rsidR="0012504F" w:rsidDel="00FB3514">
                <w:rPr>
                  <w:iCs/>
                  <w:szCs w:val="20"/>
                </w:rPr>
                <w:delText>voltage ride-through</w:delText>
              </w:r>
              <w:r w:rsidRPr="00797181" w:rsidDel="00FB3514">
                <w:rPr>
                  <w:iCs/>
                  <w:szCs w:val="20"/>
                </w:rPr>
                <w:delText xml:space="preserve"> </w:delText>
              </w:r>
            </w:del>
            <w:del w:id="76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67" w:author="ERCOT" w:date="2022-10-12T16:55:00Z"/>
                <w:b/>
              </w:rPr>
            </w:pPr>
            <w:del w:id="768" w:author="ERCOT" w:date="2022-10-12T16:55:00Z">
              <w:r w:rsidRPr="00797181" w:rsidDel="00001367">
                <w:object w:dxaOrig="9330" w:dyaOrig="6510" w14:anchorId="4D619063">
                  <v:shape id="_x0000_i1026" type="#_x0000_t75" style="width:466.45pt;height:325.55pt" o:ole="">
                    <v:imagedata r:id="rId12" o:title=""/>
                  </v:shape>
                  <o:OLEObject Type="Embed" ProgID="Visio.Drawing.11" ShapeID="_x0000_i1026" DrawAspect="Content" ObjectID="_1738137835" r:id="rId14"/>
                </w:object>
              </w:r>
            </w:del>
          </w:p>
          <w:p w14:paraId="2EC22A2C" w14:textId="44764E33" w:rsidR="00797181" w:rsidRPr="00797181" w:rsidDel="00001367" w:rsidRDefault="00797181" w:rsidP="007B0615">
            <w:pPr>
              <w:spacing w:after="240"/>
              <w:ind w:left="720"/>
              <w:rPr>
                <w:del w:id="769" w:author="ERCOT" w:date="2022-10-12T16:55:00Z"/>
                <w:i/>
              </w:rPr>
            </w:pPr>
            <w:del w:id="77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5"/>
      <w:footerReference w:type="even" r:id="rId16"/>
      <w:footerReference w:type="default" r:id="rId17"/>
      <w:footerReference w:type="first" r:id="rId18"/>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045AE93D"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E31259">
      <w:rPr>
        <w:rFonts w:ascii="Arial" w:hAnsi="Arial" w:cs="Arial"/>
        <w:sz w:val="18"/>
        <w:szCs w:val="18"/>
      </w:rPr>
      <w:t>06</w:t>
    </w:r>
    <w:r w:rsidR="002453E6">
      <w:rPr>
        <w:rFonts w:ascii="Arial" w:hAnsi="Arial" w:cs="Arial"/>
        <w:sz w:val="18"/>
        <w:szCs w:val="18"/>
      </w:rPr>
      <w:t xml:space="preserve"> GE Renewable Energy Comments 02</w:t>
    </w:r>
    <w:r w:rsidR="00E31259">
      <w:rPr>
        <w:rFonts w:ascii="Arial" w:hAnsi="Arial" w:cs="Arial"/>
        <w:sz w:val="18"/>
        <w:szCs w:val="18"/>
      </w:rPr>
      <w:t>17</w:t>
    </w:r>
    <w:r w:rsidR="002453E6">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1809603A" w:rsidR="00D176CF" w:rsidRDefault="00F22267"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5"/>
  </w:num>
  <w:num w:numId="21">
    <w:abstractNumId w:val="13"/>
  </w:num>
  <w:num w:numId="22">
    <w:abstractNumId w:val="22"/>
  </w:num>
  <w:num w:numId="23">
    <w:abstractNumId w:val="4"/>
  </w:num>
  <w:num w:numId="24">
    <w:abstractNumId w:val="9"/>
  </w:num>
  <w:num w:numId="25">
    <w:abstractNumId w:val="6"/>
  </w:num>
  <w:num w:numId="26">
    <w:abstractNumId w:val="12"/>
  </w:num>
  <w:num w:numId="27">
    <w:abstractNumId w:val="3"/>
  </w:num>
  <w:num w:numId="28">
    <w:abstractNumId w:val="10"/>
  </w:num>
  <w:num w:numId="29">
    <w:abstractNumId w:val="2"/>
  </w:num>
  <w:num w:numId="30">
    <w:abstractNumId w:val="15"/>
  </w:num>
  <w:num w:numId="31">
    <w:abstractNumId w:val="20"/>
  </w:num>
  <w:num w:numId="32">
    <w:abstractNumId w:val="14"/>
  </w:num>
  <w:num w:numId="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GE Renewable Energy 021723">
    <w15:presenceInfo w15:providerId="None" w15:userId="GE Renewable Energy 021723"/>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577C"/>
    <w:rsid w:val="000279EB"/>
    <w:rsid w:val="00027A93"/>
    <w:rsid w:val="0003185D"/>
    <w:rsid w:val="0004567E"/>
    <w:rsid w:val="000475DB"/>
    <w:rsid w:val="00050456"/>
    <w:rsid w:val="00051F92"/>
    <w:rsid w:val="0005220A"/>
    <w:rsid w:val="000542D6"/>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B2A"/>
    <w:rsid w:val="000F1FA9"/>
    <w:rsid w:val="000F25BF"/>
    <w:rsid w:val="000F58CC"/>
    <w:rsid w:val="00100752"/>
    <w:rsid w:val="00100793"/>
    <w:rsid w:val="00103DBC"/>
    <w:rsid w:val="00105A36"/>
    <w:rsid w:val="00112D84"/>
    <w:rsid w:val="00113471"/>
    <w:rsid w:val="0012019D"/>
    <w:rsid w:val="00120F34"/>
    <w:rsid w:val="001216DE"/>
    <w:rsid w:val="0012384A"/>
    <w:rsid w:val="0012504F"/>
    <w:rsid w:val="00130F7A"/>
    <w:rsid w:val="001313B4"/>
    <w:rsid w:val="0013360B"/>
    <w:rsid w:val="00140F55"/>
    <w:rsid w:val="0014546D"/>
    <w:rsid w:val="00145706"/>
    <w:rsid w:val="001500D9"/>
    <w:rsid w:val="00151F2A"/>
    <w:rsid w:val="00156DB7"/>
    <w:rsid w:val="00157228"/>
    <w:rsid w:val="00160C3C"/>
    <w:rsid w:val="001631B9"/>
    <w:rsid w:val="00163CC8"/>
    <w:rsid w:val="00174E0F"/>
    <w:rsid w:val="00176551"/>
    <w:rsid w:val="0017783C"/>
    <w:rsid w:val="001810ED"/>
    <w:rsid w:val="0019314C"/>
    <w:rsid w:val="001948BF"/>
    <w:rsid w:val="001A2585"/>
    <w:rsid w:val="001B187C"/>
    <w:rsid w:val="001B640D"/>
    <w:rsid w:val="001B6C63"/>
    <w:rsid w:val="001B7A50"/>
    <w:rsid w:val="001C0A30"/>
    <w:rsid w:val="001C203B"/>
    <w:rsid w:val="001C713F"/>
    <w:rsid w:val="001D13BE"/>
    <w:rsid w:val="001D1A64"/>
    <w:rsid w:val="001D283E"/>
    <w:rsid w:val="001D3561"/>
    <w:rsid w:val="001E75EA"/>
    <w:rsid w:val="001F38F0"/>
    <w:rsid w:val="001F4521"/>
    <w:rsid w:val="001F6A45"/>
    <w:rsid w:val="002037A3"/>
    <w:rsid w:val="0020549A"/>
    <w:rsid w:val="00205DF6"/>
    <w:rsid w:val="002105BA"/>
    <w:rsid w:val="00211641"/>
    <w:rsid w:val="002152C2"/>
    <w:rsid w:val="00215D9C"/>
    <w:rsid w:val="002276EB"/>
    <w:rsid w:val="002344C2"/>
    <w:rsid w:val="00237430"/>
    <w:rsid w:val="00241933"/>
    <w:rsid w:val="00244D43"/>
    <w:rsid w:val="002453E6"/>
    <w:rsid w:val="00247E9B"/>
    <w:rsid w:val="00255E5C"/>
    <w:rsid w:val="00256337"/>
    <w:rsid w:val="00262DB2"/>
    <w:rsid w:val="00263EAE"/>
    <w:rsid w:val="00266307"/>
    <w:rsid w:val="002722F4"/>
    <w:rsid w:val="00276143"/>
    <w:rsid w:val="00276A99"/>
    <w:rsid w:val="00286AD9"/>
    <w:rsid w:val="002909DD"/>
    <w:rsid w:val="00295A7B"/>
    <w:rsid w:val="002966F3"/>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E15"/>
    <w:rsid w:val="003305C5"/>
    <w:rsid w:val="003311B6"/>
    <w:rsid w:val="00331AE5"/>
    <w:rsid w:val="003333ED"/>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B7B"/>
    <w:rsid w:val="003D0BAE"/>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1867"/>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A14FD"/>
    <w:rsid w:val="005B11C7"/>
    <w:rsid w:val="005D2128"/>
    <w:rsid w:val="005D2356"/>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2AED"/>
    <w:rsid w:val="00733B37"/>
    <w:rsid w:val="00735B89"/>
    <w:rsid w:val="00742E3E"/>
    <w:rsid w:val="00743968"/>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97F77"/>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E72E4"/>
    <w:rsid w:val="007E7C6C"/>
    <w:rsid w:val="007F10C9"/>
    <w:rsid w:val="007F480D"/>
    <w:rsid w:val="00801C93"/>
    <w:rsid w:val="008037BF"/>
    <w:rsid w:val="008070C0"/>
    <w:rsid w:val="008101D0"/>
    <w:rsid w:val="00810A56"/>
    <w:rsid w:val="00811C12"/>
    <w:rsid w:val="008144C7"/>
    <w:rsid w:val="00816950"/>
    <w:rsid w:val="0082196E"/>
    <w:rsid w:val="008232EA"/>
    <w:rsid w:val="008261E0"/>
    <w:rsid w:val="00827D9A"/>
    <w:rsid w:val="00832D44"/>
    <w:rsid w:val="008347EF"/>
    <w:rsid w:val="00836F75"/>
    <w:rsid w:val="0084195B"/>
    <w:rsid w:val="00842C86"/>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3706A"/>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86D88"/>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1068"/>
    <w:rsid w:val="00AB26CA"/>
    <w:rsid w:val="00AB6D0B"/>
    <w:rsid w:val="00AC299E"/>
    <w:rsid w:val="00AC4F5E"/>
    <w:rsid w:val="00AC6195"/>
    <w:rsid w:val="00AD0C2C"/>
    <w:rsid w:val="00AD3B58"/>
    <w:rsid w:val="00AD72CF"/>
    <w:rsid w:val="00AE68C1"/>
    <w:rsid w:val="00AF56C6"/>
    <w:rsid w:val="00AF6088"/>
    <w:rsid w:val="00AF662A"/>
    <w:rsid w:val="00B00BE6"/>
    <w:rsid w:val="00B032E8"/>
    <w:rsid w:val="00B05599"/>
    <w:rsid w:val="00B1366E"/>
    <w:rsid w:val="00B14080"/>
    <w:rsid w:val="00B14246"/>
    <w:rsid w:val="00B17718"/>
    <w:rsid w:val="00B17843"/>
    <w:rsid w:val="00B21D93"/>
    <w:rsid w:val="00B24FC5"/>
    <w:rsid w:val="00B25A07"/>
    <w:rsid w:val="00B307F4"/>
    <w:rsid w:val="00B3169B"/>
    <w:rsid w:val="00B40F92"/>
    <w:rsid w:val="00B42E7C"/>
    <w:rsid w:val="00B449C7"/>
    <w:rsid w:val="00B45DD9"/>
    <w:rsid w:val="00B4793B"/>
    <w:rsid w:val="00B5095A"/>
    <w:rsid w:val="00B535DE"/>
    <w:rsid w:val="00B57F96"/>
    <w:rsid w:val="00B62415"/>
    <w:rsid w:val="00B663E7"/>
    <w:rsid w:val="00B6643F"/>
    <w:rsid w:val="00B67892"/>
    <w:rsid w:val="00B703D5"/>
    <w:rsid w:val="00B74E43"/>
    <w:rsid w:val="00B75531"/>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52000"/>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12BD"/>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E141F"/>
    <w:rsid w:val="00CF0FA7"/>
    <w:rsid w:val="00CF266D"/>
    <w:rsid w:val="00CF41AF"/>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A756D"/>
    <w:rsid w:val="00DB22C3"/>
    <w:rsid w:val="00DC1E61"/>
    <w:rsid w:val="00DC21BB"/>
    <w:rsid w:val="00DC447B"/>
    <w:rsid w:val="00DC6AAD"/>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1259"/>
    <w:rsid w:val="00E34958"/>
    <w:rsid w:val="00E375F4"/>
    <w:rsid w:val="00E37AB0"/>
    <w:rsid w:val="00E4323A"/>
    <w:rsid w:val="00E43D82"/>
    <w:rsid w:val="00E45755"/>
    <w:rsid w:val="00E47F67"/>
    <w:rsid w:val="00E6786F"/>
    <w:rsid w:val="00E70856"/>
    <w:rsid w:val="00E70CFA"/>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0D30"/>
    <w:rsid w:val="00F22267"/>
    <w:rsid w:val="00F25EE3"/>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328E"/>
    <w:rsid w:val="00FB3514"/>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2052"/>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Visio_2003-2010_Drawing.vsd"/><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4785</Words>
  <Characters>39521</Characters>
  <Application>Microsoft Office Word</Application>
  <DocSecurity>0</DocSecurity>
  <Lines>329</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2023-02-17T17:05:00Z</dcterms:created>
  <dcterms:modified xsi:type="dcterms:W3CDTF">2023-02-17T17:05:00Z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