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152993" w14:paraId="3F1D4850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DF687AA" w14:textId="77777777" w:rsidR="00152993" w:rsidRDefault="00D825C5">
            <w:pPr>
              <w:pStyle w:val="Header"/>
              <w:rPr>
                <w:rFonts w:ascii="Verdana" w:hAnsi="Verdana"/>
                <w:sz w:val="22"/>
              </w:rPr>
            </w:pPr>
            <w:r>
              <w:t>NOG</w:t>
            </w:r>
            <w:r w:rsidR="00C158EE">
              <w:t xml:space="preserve">RR </w:t>
            </w:r>
            <w:r w:rsidR="00152993">
              <w:t>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35BF571B" w14:textId="2D34B140" w:rsidR="00152993" w:rsidRDefault="002236AE">
            <w:pPr>
              <w:pStyle w:val="Header"/>
            </w:pPr>
            <w:hyperlink r:id="rId11" w:history="1">
              <w:r w:rsidR="00387B10">
                <w:rPr>
                  <w:rStyle w:val="Hyperlink"/>
                </w:rPr>
                <w:t>245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87D7231" w14:textId="77777777" w:rsidR="00152993" w:rsidRDefault="00D825C5">
            <w:pPr>
              <w:pStyle w:val="Header"/>
            </w:pPr>
            <w:r>
              <w:t>NOG</w:t>
            </w:r>
            <w:r w:rsidR="00C158EE">
              <w:t xml:space="preserve">RR </w:t>
            </w:r>
            <w:r w:rsidR="00152993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4F926AF0" w14:textId="77777777" w:rsidR="00152993" w:rsidRDefault="00AF6591">
            <w:pPr>
              <w:pStyle w:val="Header"/>
            </w:pPr>
            <w:r>
              <w:t>Inverter Based Resource Ride Through Requirements</w:t>
            </w:r>
          </w:p>
        </w:tc>
      </w:tr>
    </w:tbl>
    <w:p w14:paraId="616BF7B5" w14:textId="77777777" w:rsidR="002771E6" w:rsidRDefault="002771E6"/>
    <w:p w14:paraId="060AC202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191D96DE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185BD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9AA5" w14:textId="04F434F6" w:rsidR="00152993" w:rsidRDefault="008762D7">
            <w:pPr>
              <w:pStyle w:val="NormalArial"/>
            </w:pPr>
            <w:r>
              <w:t xml:space="preserve">June </w:t>
            </w:r>
            <w:r w:rsidR="002236AE">
              <w:t>16</w:t>
            </w:r>
            <w:r>
              <w:t>, 2023</w:t>
            </w:r>
          </w:p>
        </w:tc>
      </w:tr>
    </w:tbl>
    <w:p w14:paraId="1F317DD8" w14:textId="77777777" w:rsidR="002771E6" w:rsidRDefault="002771E6"/>
    <w:p w14:paraId="48B58DFA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4681CF1C" w14:textId="77777777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81486BC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39E14B52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7CF345E7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1BCD9BDE" w14:textId="3FB672C6" w:rsidR="00152993" w:rsidRDefault="00293A0A">
            <w:pPr>
              <w:pStyle w:val="NormalArial"/>
            </w:pPr>
            <w:r>
              <w:t>Sergio Gonsales</w:t>
            </w:r>
          </w:p>
        </w:tc>
      </w:tr>
      <w:tr w:rsidR="00152993" w14:paraId="4F362A94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1313610F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697F2EE0" w14:textId="1BFF866F" w:rsidR="00152993" w:rsidRDefault="008069F8">
            <w:pPr>
              <w:pStyle w:val="NormalArial"/>
            </w:pPr>
            <w:r>
              <w:t>sergio.gonsales@aes.com</w:t>
            </w:r>
          </w:p>
        </w:tc>
      </w:tr>
      <w:tr w:rsidR="00152993" w14:paraId="3CC7032C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6C0C5C7C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3144F064" w14:textId="00FA96B1" w:rsidR="00152993" w:rsidRDefault="008762D7">
            <w:pPr>
              <w:pStyle w:val="NormalArial"/>
            </w:pPr>
            <w:r>
              <w:t xml:space="preserve">AES Clean Energy </w:t>
            </w:r>
          </w:p>
        </w:tc>
      </w:tr>
      <w:tr w:rsidR="00152993" w14:paraId="18666A55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9D17677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33BA9803" w14:textId="33D144E9" w:rsidR="00152993" w:rsidRDefault="008069F8">
            <w:pPr>
              <w:pStyle w:val="NormalArial"/>
            </w:pPr>
            <w:r>
              <w:t>720</w:t>
            </w:r>
            <w:r w:rsidR="0091176C">
              <w:t>.296.8040</w:t>
            </w:r>
          </w:p>
        </w:tc>
      </w:tr>
      <w:tr w:rsidR="00152993" w14:paraId="0D5E8C45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2C09FE0C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vAlign w:val="center"/>
          </w:tcPr>
          <w:p w14:paraId="1663CA8F" w14:textId="0BB9DEEF" w:rsidR="00152993" w:rsidRDefault="0091176C">
            <w:pPr>
              <w:pStyle w:val="NormalArial"/>
            </w:pPr>
            <w:r>
              <w:t>720.296.8040</w:t>
            </w:r>
          </w:p>
        </w:tc>
      </w:tr>
      <w:tr w:rsidR="00075A94" w14:paraId="63B6ECBB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F37EF01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FD9058E" w14:textId="441D5E80" w:rsidR="00075A94" w:rsidRDefault="00E90192">
            <w:pPr>
              <w:pStyle w:val="NormalArial"/>
            </w:pPr>
            <w:r>
              <w:t xml:space="preserve"> Independent Generator</w:t>
            </w:r>
            <w:r w:rsidR="008762D7">
              <w:t xml:space="preserve"> </w:t>
            </w:r>
          </w:p>
        </w:tc>
      </w:tr>
    </w:tbl>
    <w:p w14:paraId="7BA49B18" w14:textId="77777777" w:rsidR="00152993" w:rsidRDefault="00152993">
      <w:pPr>
        <w:pStyle w:val="NormalArial"/>
      </w:pPr>
    </w:p>
    <w:p w14:paraId="74DEEDC3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4D37D7" w14:paraId="689D0496" w14:textId="77777777" w:rsidTr="004D37D7">
        <w:trPr>
          <w:trHeight w:val="422"/>
          <w:jc w:val="center"/>
        </w:trPr>
        <w:tc>
          <w:tcPr>
            <w:tcW w:w="10440" w:type="dxa"/>
            <w:vAlign w:val="center"/>
          </w:tcPr>
          <w:p w14:paraId="27545065" w14:textId="77777777" w:rsidR="00075A94" w:rsidRPr="00075A94" w:rsidRDefault="00075A94" w:rsidP="004D37D7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6AC5DCC9" w14:textId="77777777" w:rsidR="00152993" w:rsidRDefault="00152993">
      <w:pPr>
        <w:pStyle w:val="NormalArial"/>
      </w:pPr>
    </w:p>
    <w:p w14:paraId="2E3AAEC8" w14:textId="77777777" w:rsidR="003B4829" w:rsidRDefault="003B4829" w:rsidP="002764C9">
      <w:pPr>
        <w:pStyle w:val="NormalArial"/>
        <w:jc w:val="both"/>
      </w:pPr>
    </w:p>
    <w:p w14:paraId="4F78C6A9" w14:textId="7AE60C05" w:rsidR="00870F88" w:rsidRDefault="00870F88" w:rsidP="002764C9">
      <w:pPr>
        <w:pStyle w:val="NormalArial"/>
        <w:jc w:val="both"/>
      </w:pPr>
      <w:r w:rsidRPr="00870F88">
        <w:t xml:space="preserve">AES Clean Energy Development, LLC </w:t>
      </w:r>
      <w:r>
        <w:t>(“AES</w:t>
      </w:r>
      <w:r w:rsidR="007F5CBE">
        <w:t xml:space="preserve"> CE</w:t>
      </w:r>
      <w:r w:rsidR="00FF7313">
        <w:t>”) appreciates</w:t>
      </w:r>
      <w:r w:rsidR="00D743DB">
        <w:t xml:space="preserve"> the opportunity to provide feedback on NOGRR245.  AES CE</w:t>
      </w:r>
      <w:r w:rsidRPr="00870F88">
        <w:t xml:space="preserve"> owns and operates a portfolio of more than 4.4 GW of </w:t>
      </w:r>
      <w:r w:rsidR="007F5CBE">
        <w:t xml:space="preserve">operating </w:t>
      </w:r>
      <w:r w:rsidRPr="00870F88">
        <w:t xml:space="preserve">renewable energy projects including more than 400 utility-scale and community </w:t>
      </w:r>
      <w:r w:rsidRPr="00942F67">
        <w:t xml:space="preserve">solar, wind, energy storage and hybrid projects </w:t>
      </w:r>
      <w:r w:rsidR="007F5CBE">
        <w:t>in the U.S</w:t>
      </w:r>
      <w:r w:rsidRPr="00942F67">
        <w:t xml:space="preserve">. </w:t>
      </w:r>
      <w:r w:rsidR="00DB690F">
        <w:t xml:space="preserve"> </w:t>
      </w:r>
      <w:r w:rsidR="007F5CBE">
        <w:t xml:space="preserve">AES </w:t>
      </w:r>
      <w:r w:rsidR="00595FFA">
        <w:t>CE</w:t>
      </w:r>
      <w:r w:rsidR="007F5CBE">
        <w:t xml:space="preserve"> has an additional 4.8 GW in development in the U</w:t>
      </w:r>
      <w:r w:rsidR="00DB690F">
        <w:t>.</w:t>
      </w:r>
      <w:r w:rsidR="007F5CBE">
        <w:t>S.</w:t>
      </w:r>
      <w:r w:rsidR="00DB690F">
        <w:t xml:space="preserve"> </w:t>
      </w:r>
      <w:r w:rsidR="007F5CBE">
        <w:t xml:space="preserve"> </w:t>
      </w:r>
      <w:r w:rsidRPr="00942F67">
        <w:t>In Texas, AES</w:t>
      </w:r>
      <w:r w:rsidR="00F75BEE">
        <w:t xml:space="preserve"> CE </w:t>
      </w:r>
      <w:r w:rsidR="007F5CBE">
        <w:t>owns and operates three</w:t>
      </w:r>
      <w:r w:rsidR="00AF6591" w:rsidRPr="00942F67">
        <w:t xml:space="preserve"> </w:t>
      </w:r>
      <w:r w:rsidR="007F5CBE">
        <w:t xml:space="preserve">wind generators </w:t>
      </w:r>
      <w:r w:rsidR="00A41C3F" w:rsidRPr="00942F67">
        <w:t>in operation since 2006, 2007</w:t>
      </w:r>
      <w:r w:rsidR="00A41C3F" w:rsidRPr="00E47201">
        <w:t>, and 2008</w:t>
      </w:r>
      <w:r w:rsidR="002B0D23">
        <w:t xml:space="preserve">. </w:t>
      </w:r>
      <w:r w:rsidR="00DB690F">
        <w:t xml:space="preserve"> </w:t>
      </w:r>
      <w:r w:rsidR="007F5CBE">
        <w:t xml:space="preserve">AES </w:t>
      </w:r>
      <w:r w:rsidR="00595FFA">
        <w:t>CE</w:t>
      </w:r>
      <w:r w:rsidR="007F5CBE">
        <w:t xml:space="preserve"> anticipates </w:t>
      </w:r>
      <w:r w:rsidR="007554EA">
        <w:t xml:space="preserve">developing </w:t>
      </w:r>
      <w:r w:rsidR="006C3BDD">
        <w:t xml:space="preserve">an </w:t>
      </w:r>
      <w:r w:rsidR="007554EA">
        <w:t>additional</w:t>
      </w:r>
      <w:r w:rsidR="007F5CBE">
        <w:t xml:space="preserve"> </w:t>
      </w:r>
      <w:r w:rsidR="006C3BDD">
        <w:t xml:space="preserve">6,000 MW of </w:t>
      </w:r>
      <w:r w:rsidR="007F5CBE">
        <w:t xml:space="preserve">renewable generation </w:t>
      </w:r>
      <w:r w:rsidR="004215D0">
        <w:t xml:space="preserve">resources </w:t>
      </w:r>
      <w:r w:rsidR="006C3BDD">
        <w:t xml:space="preserve">in </w:t>
      </w:r>
      <w:r w:rsidR="00FF7313">
        <w:t>ERCOT.</w:t>
      </w:r>
      <w:r w:rsidR="00E47201" w:rsidRPr="00E47201">
        <w:t xml:space="preserve"> </w:t>
      </w:r>
      <w:r w:rsidR="00DB690F">
        <w:t xml:space="preserve"> </w:t>
      </w:r>
      <w:r w:rsidR="00A93132" w:rsidRPr="00E47201">
        <w:t xml:space="preserve">AES </w:t>
      </w:r>
      <w:r w:rsidR="007F5CBE">
        <w:t>C</w:t>
      </w:r>
      <w:r w:rsidR="00DC2D63">
        <w:t>E</w:t>
      </w:r>
      <w:r w:rsidR="007F5CBE">
        <w:t xml:space="preserve"> </w:t>
      </w:r>
      <w:r w:rsidR="00D743DB">
        <w:t>shares ERCOT’s concern with the reliability of the grid and</w:t>
      </w:r>
      <w:r w:rsidR="007F5CBE">
        <w:t xml:space="preserve"> </w:t>
      </w:r>
      <w:r w:rsidR="00A93132" w:rsidRPr="00E47201">
        <w:t>submits these comments</w:t>
      </w:r>
      <w:r w:rsidR="00D743DB">
        <w:t xml:space="preserve"> in an effort to work collaboratively on solutions to the challenges being addressed by NOGRR245.</w:t>
      </w:r>
    </w:p>
    <w:p w14:paraId="6B3C4EA2" w14:textId="77777777" w:rsidR="00870F88" w:rsidRDefault="00870F88">
      <w:pPr>
        <w:pStyle w:val="NormalArial"/>
      </w:pPr>
    </w:p>
    <w:p w14:paraId="7F63E03B" w14:textId="28DF926D" w:rsidR="00576F5E" w:rsidRPr="00FF7313" w:rsidRDefault="0088543D">
      <w:pPr>
        <w:pStyle w:val="NormalArial"/>
        <w:rPr>
          <w:b/>
          <w:bCs/>
        </w:rPr>
      </w:pPr>
      <w:r w:rsidRPr="00FF7313">
        <w:rPr>
          <w:b/>
          <w:bCs/>
        </w:rPr>
        <w:t>Applicability of NOGRR 245</w:t>
      </w:r>
    </w:p>
    <w:p w14:paraId="3EF2BA5E" w14:textId="77777777" w:rsidR="00A41C3F" w:rsidRPr="008762D7" w:rsidRDefault="00A41C3F" w:rsidP="00FF7313">
      <w:pPr>
        <w:pStyle w:val="NormalArial"/>
        <w:ind w:left="1080"/>
        <w:rPr>
          <w:b/>
          <w:bCs/>
        </w:rPr>
      </w:pPr>
    </w:p>
    <w:p w14:paraId="6A67B1ED" w14:textId="7784C6F0" w:rsidR="00AB527E" w:rsidRDefault="00AB527E" w:rsidP="007B68E5">
      <w:pPr>
        <w:pStyle w:val="NormalArial"/>
        <w:jc w:val="both"/>
      </w:pPr>
      <w:r>
        <w:t>AES</w:t>
      </w:r>
      <w:r w:rsidR="00DC2D63">
        <w:t xml:space="preserve"> CE</w:t>
      </w:r>
      <w:r>
        <w:t xml:space="preserve"> </w:t>
      </w:r>
      <w:r w:rsidR="0079467D">
        <w:t>recommends</w:t>
      </w:r>
      <w:r>
        <w:t xml:space="preserve"> that </w:t>
      </w:r>
      <w:r w:rsidR="00D743DB">
        <w:t xml:space="preserve">the basic concepts of </w:t>
      </w:r>
      <w:r>
        <w:t>NO</w:t>
      </w:r>
      <w:r w:rsidR="00343791">
        <w:t>G</w:t>
      </w:r>
      <w:r>
        <w:t>RR</w:t>
      </w:r>
      <w:r w:rsidR="00FF7313">
        <w:t>245 be</w:t>
      </w:r>
      <w:r>
        <w:t xml:space="preserve"> </w:t>
      </w:r>
      <w:r w:rsidR="00D743DB">
        <w:t xml:space="preserve">applied </w:t>
      </w:r>
      <w:r w:rsidR="00E90192">
        <w:t xml:space="preserve">only </w:t>
      </w:r>
      <w:r w:rsidR="00D743DB">
        <w:t>to new generation with a</w:t>
      </w:r>
      <w:r w:rsidR="00387B10">
        <w:t xml:space="preserve"> Standard Generation Interconnection Agreement</w:t>
      </w:r>
      <w:r w:rsidR="00D743DB">
        <w:t xml:space="preserve"> </w:t>
      </w:r>
      <w:r w:rsidR="00387B10">
        <w:t>(</w:t>
      </w:r>
      <w:r w:rsidR="00D743DB">
        <w:t>SGIA</w:t>
      </w:r>
      <w:r w:rsidR="00387B10">
        <w:t>)</w:t>
      </w:r>
      <w:r w:rsidR="00D743DB">
        <w:t xml:space="preserve"> </w:t>
      </w:r>
      <w:r w:rsidR="00387B10">
        <w:t xml:space="preserve">executed on or </w:t>
      </w:r>
      <w:r w:rsidR="00D743DB">
        <w:t>after the effective date of this NOGRR</w:t>
      </w:r>
      <w:r w:rsidR="00387B10">
        <w:t>,</w:t>
      </w:r>
      <w:r w:rsidR="00D743DB">
        <w:t xml:space="preserve"> and that a separate </w:t>
      </w:r>
      <w:r w:rsidR="00387B10">
        <w:t>R</w:t>
      </w:r>
      <w:r w:rsidR="00D743DB">
        <w:t xml:space="preserve">evision </w:t>
      </w:r>
      <w:r w:rsidR="00387B10">
        <w:t>R</w:t>
      </w:r>
      <w:r w:rsidR="00D743DB">
        <w:t xml:space="preserve">equest be filed to address the specific concerns and issues associated with applying new standards to the older projects.  </w:t>
      </w:r>
      <w:r w:rsidR="009D11C3">
        <w:t xml:space="preserve">Projects with </w:t>
      </w:r>
      <w:r w:rsidR="00DE3380">
        <w:t xml:space="preserve">SGIAs signed in 2009 or earlier should be grandfathered from these new requirements.  </w:t>
      </w:r>
      <w:r>
        <w:t>Retrofitting or replacing inverters</w:t>
      </w:r>
      <w:r w:rsidR="00E90192">
        <w:t xml:space="preserve"> in older projects</w:t>
      </w:r>
      <w:r>
        <w:t xml:space="preserve"> to meet these requirements </w:t>
      </w:r>
      <w:r w:rsidR="00A220B9">
        <w:t>is not always possible and</w:t>
      </w:r>
      <w:r>
        <w:t xml:space="preserve"> </w:t>
      </w:r>
      <w:r w:rsidR="00A220B9">
        <w:t>it is</w:t>
      </w:r>
      <w:r>
        <w:t xml:space="preserve"> costly</w:t>
      </w:r>
      <w:r w:rsidR="002B0D23">
        <w:t xml:space="preserve">. </w:t>
      </w:r>
      <w:r w:rsidR="00DB690F">
        <w:t xml:space="preserve"> </w:t>
      </w:r>
      <w:r w:rsidR="00863B1B">
        <w:t>R</w:t>
      </w:r>
      <w:r w:rsidR="008E4AF9">
        <w:t>etroactive requirements</w:t>
      </w:r>
      <w:r w:rsidR="00E45EE5">
        <w:t xml:space="preserve"> could</w:t>
      </w:r>
      <w:r w:rsidR="00DD0916">
        <w:t xml:space="preserve"> also</w:t>
      </w:r>
      <w:r w:rsidR="00E45EE5">
        <w:t xml:space="preserve"> create financial risks </w:t>
      </w:r>
      <w:r>
        <w:t xml:space="preserve">that undermine the business certainty necessary to develop and finance </w:t>
      </w:r>
      <w:r w:rsidR="00DB690F">
        <w:t>Inverter-based Resource (</w:t>
      </w:r>
      <w:r>
        <w:t>IBR</w:t>
      </w:r>
      <w:r w:rsidR="00DB690F">
        <w:t>)</w:t>
      </w:r>
      <w:r>
        <w:t xml:space="preserve"> </w:t>
      </w:r>
      <w:r w:rsidR="000D37A8">
        <w:t xml:space="preserve">repower </w:t>
      </w:r>
      <w:r>
        <w:t>projects.</w:t>
      </w:r>
      <w:r w:rsidR="001A4621">
        <w:t xml:space="preserve"> </w:t>
      </w:r>
      <w:r w:rsidR="00DB690F">
        <w:t xml:space="preserve"> </w:t>
      </w:r>
      <w:r w:rsidR="00C6538D">
        <w:t>S</w:t>
      </w:r>
      <w:r w:rsidR="001A4621">
        <w:t xml:space="preserve">uch market signals could </w:t>
      </w:r>
      <w:r>
        <w:t>delay</w:t>
      </w:r>
      <w:r w:rsidR="001A4621">
        <w:t xml:space="preserve"> </w:t>
      </w:r>
      <w:r>
        <w:t>IBR project interconnections</w:t>
      </w:r>
      <w:r w:rsidR="009C0366">
        <w:t xml:space="preserve">, </w:t>
      </w:r>
      <w:r w:rsidR="00E63854">
        <w:t xml:space="preserve">stop </w:t>
      </w:r>
      <w:r w:rsidR="00A220B9">
        <w:t>new project</w:t>
      </w:r>
      <w:r w:rsidR="00661288">
        <w:t xml:space="preserve"> </w:t>
      </w:r>
      <w:r w:rsidR="001F13DA">
        <w:t xml:space="preserve">development, </w:t>
      </w:r>
      <w:r w:rsidR="00C6538D">
        <w:t xml:space="preserve">or even cause </w:t>
      </w:r>
      <w:r w:rsidR="00C6538D">
        <w:lastRenderedPageBreak/>
        <w:t xml:space="preserve">operating projects </w:t>
      </w:r>
      <w:r w:rsidR="00246814">
        <w:t>to be removed</w:t>
      </w:r>
      <w:r w:rsidR="00C6538D">
        <w:t xml:space="preserve"> from the grid, causing further damage to </w:t>
      </w:r>
      <w:r w:rsidR="00F741EE">
        <w:t xml:space="preserve">the </w:t>
      </w:r>
      <w:r w:rsidR="008C532F">
        <w:t xml:space="preserve">ERCOT </w:t>
      </w:r>
      <w:r w:rsidR="00DB690F">
        <w:t>S</w:t>
      </w:r>
      <w:r w:rsidR="008C532F">
        <w:t xml:space="preserve">ystem </w:t>
      </w:r>
      <w:r w:rsidR="00F741EE">
        <w:t xml:space="preserve">and </w:t>
      </w:r>
      <w:r w:rsidR="00C6538D">
        <w:t>reliability</w:t>
      </w:r>
      <w:r w:rsidR="002B0D23">
        <w:t xml:space="preserve">. </w:t>
      </w:r>
    </w:p>
    <w:p w14:paraId="6D3AF78F" w14:textId="77777777" w:rsidR="00E60B29" w:rsidRDefault="00E60B29" w:rsidP="008762D7">
      <w:pPr>
        <w:pStyle w:val="NormalArial"/>
      </w:pPr>
    </w:p>
    <w:p w14:paraId="08F68802" w14:textId="427E3311" w:rsidR="00E60B29" w:rsidRDefault="00E60B29" w:rsidP="002764C9">
      <w:pPr>
        <w:pStyle w:val="NormalArial"/>
        <w:jc w:val="both"/>
      </w:pPr>
      <w:r>
        <w:t>AES</w:t>
      </w:r>
      <w:r w:rsidR="00BF772C">
        <w:t xml:space="preserve"> CE</w:t>
      </w:r>
      <w:r>
        <w:t xml:space="preserve"> is committed to compliance with the new requirements for new generating facilities</w:t>
      </w:r>
      <w:r w:rsidR="00C6538D">
        <w:t xml:space="preserve"> </w:t>
      </w:r>
      <w:r w:rsidR="00BF561B">
        <w:t xml:space="preserve">and </w:t>
      </w:r>
      <w:r w:rsidR="00D46C99">
        <w:t xml:space="preserve">respectfully </w:t>
      </w:r>
      <w:r w:rsidR="00BF561B">
        <w:t xml:space="preserve">requests </w:t>
      </w:r>
      <w:r>
        <w:t xml:space="preserve">that ERCOT work with the </w:t>
      </w:r>
      <w:r w:rsidR="00AB527E">
        <w:t>applicable</w:t>
      </w:r>
      <w:r>
        <w:t xml:space="preserve"> </w:t>
      </w:r>
      <w:r w:rsidR="00DB690F">
        <w:t xml:space="preserve">original equipment </w:t>
      </w:r>
      <w:r w:rsidR="00C95715">
        <w:t>manufacturers</w:t>
      </w:r>
      <w:r w:rsidR="00DB690F">
        <w:t xml:space="preserve"> (“</w:t>
      </w:r>
      <w:r>
        <w:t>OEMs</w:t>
      </w:r>
      <w:r w:rsidR="00DB690F">
        <w:t>”)</w:t>
      </w:r>
      <w:r>
        <w:t xml:space="preserve"> to develop a realistic implementation timeline</w:t>
      </w:r>
      <w:r w:rsidR="00576F5E">
        <w:t xml:space="preserve"> for the older projects. </w:t>
      </w:r>
    </w:p>
    <w:p w14:paraId="61955B40" w14:textId="77777777" w:rsidR="00E60B29" w:rsidRDefault="00E60B29" w:rsidP="002764C9">
      <w:pPr>
        <w:pStyle w:val="NormalArial"/>
        <w:jc w:val="both"/>
      </w:pPr>
    </w:p>
    <w:p w14:paraId="7EFBD119" w14:textId="3893AEC3" w:rsidR="008762D7" w:rsidRDefault="0088543D" w:rsidP="0088543D">
      <w:pPr>
        <w:pStyle w:val="NormalArial"/>
        <w:jc w:val="both"/>
        <w:rPr>
          <w:b/>
          <w:bCs/>
        </w:rPr>
      </w:pPr>
      <w:r>
        <w:rPr>
          <w:b/>
          <w:bCs/>
        </w:rPr>
        <w:t>OEM</w:t>
      </w:r>
      <w:r w:rsidR="008762D7" w:rsidRPr="008762D7">
        <w:rPr>
          <w:b/>
          <w:bCs/>
        </w:rPr>
        <w:t xml:space="preserve"> Feedback </w:t>
      </w:r>
    </w:p>
    <w:p w14:paraId="5827A7BD" w14:textId="77777777" w:rsidR="0088543D" w:rsidRPr="008762D7" w:rsidRDefault="0088543D" w:rsidP="00FF7313">
      <w:pPr>
        <w:pStyle w:val="NormalArial"/>
        <w:jc w:val="both"/>
        <w:rPr>
          <w:b/>
          <w:bCs/>
        </w:rPr>
      </w:pPr>
    </w:p>
    <w:p w14:paraId="378492D2" w14:textId="581C9DBA" w:rsidR="006F6773" w:rsidRDefault="007B68E5" w:rsidP="006F6773">
      <w:pPr>
        <w:pStyle w:val="NormalArial"/>
        <w:jc w:val="both"/>
      </w:pPr>
      <w:r>
        <w:t>AES</w:t>
      </w:r>
      <w:r w:rsidR="00BF772C">
        <w:t xml:space="preserve"> CE</w:t>
      </w:r>
      <w:r w:rsidR="00B12D10">
        <w:t xml:space="preserve"> </w:t>
      </w:r>
      <w:r>
        <w:t xml:space="preserve">has received </w:t>
      </w:r>
      <w:r w:rsidR="00882845">
        <w:t>in</w:t>
      </w:r>
      <w:r>
        <w:t xml:space="preserve">formal feedback from two </w:t>
      </w:r>
      <w:r w:rsidR="006F6773">
        <w:t>OEMs</w:t>
      </w:r>
      <w:r>
        <w:t xml:space="preserve"> </w:t>
      </w:r>
      <w:r w:rsidR="001F2D1E">
        <w:t xml:space="preserve">in </w:t>
      </w:r>
      <w:r w:rsidR="006F6773">
        <w:t xml:space="preserve">an </w:t>
      </w:r>
      <w:r w:rsidR="001F2D1E">
        <w:t>attempt to understand the feasibility of retroactively applying NOGRR245 requirements to currently operating projects, and planned repowers/retrofits of operating wind projects</w:t>
      </w:r>
      <w:r>
        <w:t>.</w:t>
      </w:r>
      <w:r w:rsidR="001F2D1E">
        <w:t xml:space="preserve"> </w:t>
      </w:r>
      <w:r w:rsidR="00DB690F">
        <w:t xml:space="preserve"> </w:t>
      </w:r>
      <w:r w:rsidR="001F2D1E">
        <w:t>T</w:t>
      </w:r>
      <w:r>
        <w:t xml:space="preserve">he </w:t>
      </w:r>
      <w:r w:rsidR="006F6773">
        <w:t>OEMs</w:t>
      </w:r>
      <w:r>
        <w:t xml:space="preserve"> </w:t>
      </w:r>
      <w:r w:rsidR="00BF37E0">
        <w:t xml:space="preserve">do not have clarity on </w:t>
      </w:r>
      <w:r w:rsidR="00CC16FF">
        <w:t xml:space="preserve">if they </w:t>
      </w:r>
      <w:r>
        <w:t xml:space="preserve">will be able to produce components to modify installed </w:t>
      </w:r>
      <w:r w:rsidR="006C3BDD">
        <w:t>equipment</w:t>
      </w:r>
      <w:r>
        <w:t xml:space="preserve"> that </w:t>
      </w:r>
      <w:r w:rsidR="006C3BDD">
        <w:t>is</w:t>
      </w:r>
      <w:r>
        <w:t xml:space="preserve"> compatible with the requirements.</w:t>
      </w:r>
      <w:r w:rsidR="006F6773" w:rsidRPr="006F6773">
        <w:t xml:space="preserve"> </w:t>
      </w:r>
      <w:r w:rsidR="00DB690F">
        <w:t xml:space="preserve"> </w:t>
      </w:r>
      <w:r w:rsidR="006F6773">
        <w:t xml:space="preserve">One manufacturer indicated to AES CE that they are </w:t>
      </w:r>
      <w:r w:rsidR="00DB690F">
        <w:t>un</w:t>
      </w:r>
      <w:r w:rsidR="006F6773">
        <w:t xml:space="preserve">sure of the feasibility or timeline to manufacture the compatible type of wind turbines associated with AES CE’s wind generation units. </w:t>
      </w:r>
      <w:r w:rsidR="00DB690F">
        <w:t xml:space="preserve"> </w:t>
      </w:r>
      <w:r w:rsidR="006F6773">
        <w:t xml:space="preserve">In addition, it is not clear whether the current </w:t>
      </w:r>
      <w:r w:rsidR="00AF0D38">
        <w:t>turbines</w:t>
      </w:r>
      <w:r w:rsidR="006F6773">
        <w:t xml:space="preserve"> available for purchase today are compatible without any needed retrofits</w:t>
      </w:r>
      <w:r w:rsidR="006F6773" w:rsidRPr="00D60370">
        <w:t>.</w:t>
      </w:r>
      <w:r w:rsidR="006F6773">
        <w:t xml:space="preserve"> </w:t>
      </w:r>
      <w:r w:rsidR="00DB690F">
        <w:t xml:space="preserve"> </w:t>
      </w:r>
      <w:r w:rsidR="006F6773">
        <w:t>The manufacturer</w:t>
      </w:r>
      <w:r w:rsidR="006F6773" w:rsidRPr="00D60370">
        <w:t xml:space="preserve"> has not provided any solutions or feedback for their older units on whether they will be compliant or whether they have a timeline for retrofit implementation. </w:t>
      </w:r>
    </w:p>
    <w:p w14:paraId="7285415E" w14:textId="74015CE0" w:rsidR="007B68E5" w:rsidRDefault="007B68E5" w:rsidP="001F2D1E">
      <w:pPr>
        <w:pStyle w:val="NormalArial"/>
        <w:jc w:val="both"/>
      </w:pPr>
    </w:p>
    <w:p w14:paraId="5C9F190E" w14:textId="22C397D2" w:rsidR="006F6773" w:rsidRDefault="006F6773" w:rsidP="00AB527E">
      <w:pPr>
        <w:pStyle w:val="NormalArial"/>
        <w:jc w:val="both"/>
      </w:pPr>
      <w:r>
        <w:t xml:space="preserve">Consistent with other comments submitted to ERCOT in this matter, </w:t>
      </w:r>
      <w:r w:rsidR="00AF0D38">
        <w:t>OEMs</w:t>
      </w:r>
      <w:r>
        <w:t xml:space="preserve"> have not been able to provide site specific assessments or timelines for retrofits required for </w:t>
      </w:r>
      <w:r w:rsidR="009A6C14">
        <w:t>the existing</w:t>
      </w:r>
      <w:r>
        <w:t xml:space="preserve"> generation.  This makes it difficult to pursue a retrofit in time for compliance.  </w:t>
      </w:r>
      <w:r w:rsidR="004A6059">
        <w:t xml:space="preserve">AES CE </w:t>
      </w:r>
      <w:r>
        <w:t>ha</w:t>
      </w:r>
      <w:r w:rsidR="00D9150B">
        <w:t>s</w:t>
      </w:r>
      <w:r>
        <w:t xml:space="preserve"> </w:t>
      </w:r>
      <w:r w:rsidR="00AF0D38">
        <w:t xml:space="preserve">been unable to find </w:t>
      </w:r>
      <w:r>
        <w:t xml:space="preserve">a manufacturer that can assure compliance within the timeline proposed in NOGRR 245.  </w:t>
      </w:r>
      <w:r w:rsidR="00AF0D38">
        <w:t xml:space="preserve">The OEMs </w:t>
      </w:r>
      <w:r w:rsidR="00D9150B">
        <w:t xml:space="preserve">indicate they </w:t>
      </w:r>
      <w:r w:rsidR="00AF0D38">
        <w:t xml:space="preserve">need </w:t>
      </w:r>
      <w:r>
        <w:t xml:space="preserve">enough lead </w:t>
      </w:r>
      <w:r w:rsidR="00D9150B">
        <w:t>time</w:t>
      </w:r>
      <w:r>
        <w:t xml:space="preserve"> to execute supply agreements</w:t>
      </w:r>
      <w:r w:rsidR="00AF0D38">
        <w:t>, develop,</w:t>
      </w:r>
      <w:r w:rsidR="00D9150B">
        <w:t xml:space="preserve"> </w:t>
      </w:r>
      <w:r>
        <w:t>and receive the compatible units prior to an anticipated repower.  These limitations make it difficult to determine whether a partial or full repower is</w:t>
      </w:r>
      <w:r w:rsidR="00AF0D38">
        <w:t xml:space="preserve"> even </w:t>
      </w:r>
      <w:r>
        <w:t xml:space="preserve">a viable solution.  </w:t>
      </w:r>
    </w:p>
    <w:p w14:paraId="72C3344B" w14:textId="77777777" w:rsidR="008762D7" w:rsidRDefault="008762D7" w:rsidP="008762D7">
      <w:pPr>
        <w:pStyle w:val="NormalArial"/>
      </w:pPr>
    </w:p>
    <w:p w14:paraId="2EE01C6F" w14:textId="77777777" w:rsidR="006357B5" w:rsidRPr="006357B5" w:rsidRDefault="006357B5" w:rsidP="00FF7313">
      <w:pPr>
        <w:pStyle w:val="NormalArial"/>
        <w:rPr>
          <w:b/>
          <w:bCs/>
        </w:rPr>
      </w:pPr>
      <w:r w:rsidRPr="006357B5">
        <w:rPr>
          <w:b/>
          <w:bCs/>
        </w:rPr>
        <w:t xml:space="preserve">Demonstrating compliance </w:t>
      </w:r>
    </w:p>
    <w:p w14:paraId="7BDEA469" w14:textId="77777777" w:rsidR="006357B5" w:rsidRDefault="006357B5" w:rsidP="006357B5">
      <w:pPr>
        <w:pStyle w:val="NormalArial"/>
      </w:pPr>
    </w:p>
    <w:p w14:paraId="76AF41C8" w14:textId="1DD4514B" w:rsidR="00793162" w:rsidRDefault="00B315CD" w:rsidP="002764C9">
      <w:pPr>
        <w:pStyle w:val="NormalArial"/>
        <w:jc w:val="both"/>
      </w:pPr>
      <w:r>
        <w:t xml:space="preserve">It is unclear from the proposed </w:t>
      </w:r>
      <w:r w:rsidR="00DB690F">
        <w:t>R</w:t>
      </w:r>
      <w:r w:rsidR="00A40770">
        <w:t xml:space="preserve">evision </w:t>
      </w:r>
      <w:r w:rsidR="00DB690F">
        <w:t>R</w:t>
      </w:r>
      <w:r w:rsidR="00A40770">
        <w:t xml:space="preserve">equest </w:t>
      </w:r>
      <w:r>
        <w:t xml:space="preserve">what </w:t>
      </w:r>
      <w:r w:rsidR="00846B6C">
        <w:t>testing,</w:t>
      </w:r>
      <w:r w:rsidR="00D53602">
        <w:t xml:space="preserve"> and evidence </w:t>
      </w:r>
      <w:r>
        <w:t>will be required to demonstrate compliance</w:t>
      </w:r>
      <w:r w:rsidR="00D53602">
        <w:t xml:space="preserve"> for IBR</w:t>
      </w:r>
      <w:r w:rsidR="00DB690F">
        <w:t>s</w:t>
      </w:r>
      <w:r>
        <w:t>.</w:t>
      </w:r>
      <w:r w:rsidR="00DB690F">
        <w:t xml:space="preserve"> </w:t>
      </w:r>
      <w:r>
        <w:t xml:space="preserve"> Ostensibly</w:t>
      </w:r>
      <w:r w:rsidR="00822F48">
        <w:t>,</w:t>
      </w:r>
      <w:r>
        <w:t xml:space="preserve"> ERCOT will require owners to submit updated </w:t>
      </w:r>
      <w:r w:rsidR="00A40770">
        <w:t>turbine</w:t>
      </w:r>
      <w:r>
        <w:t xml:space="preserve"> models and other technical data which will take time to assemble</w:t>
      </w:r>
      <w:r w:rsidR="004072E7">
        <w:t>,</w:t>
      </w:r>
      <w:r>
        <w:t xml:space="preserve"> working with the </w:t>
      </w:r>
      <w:r w:rsidR="00A40770">
        <w:t>OEMs.</w:t>
      </w:r>
      <w:r>
        <w:t xml:space="preserve"> </w:t>
      </w:r>
      <w:r w:rsidR="00822F48">
        <w:t xml:space="preserve"> </w:t>
      </w:r>
      <w:r w:rsidR="00A40770">
        <w:t xml:space="preserve">Further clarification is needed as to </w:t>
      </w:r>
      <w:r>
        <w:t>wh</w:t>
      </w:r>
      <w:r w:rsidR="001A01DA">
        <w:t>ich</w:t>
      </w:r>
      <w:r>
        <w:t xml:space="preserve"> ERCOT studies will then be required to </w:t>
      </w:r>
      <w:r w:rsidR="001A01DA">
        <w:t xml:space="preserve">demonstrate </w:t>
      </w:r>
      <w:r>
        <w:t xml:space="preserve">compliance (e.g., </w:t>
      </w:r>
      <w:r w:rsidR="009B5E1E">
        <w:t>Full Interconnection Study</w:t>
      </w:r>
      <w:r w:rsidR="00822F48">
        <w:t xml:space="preserve"> (FIS)</w:t>
      </w:r>
      <w:r>
        <w:t xml:space="preserve">, Material Modification Assessment, etc.) </w:t>
      </w:r>
      <w:r w:rsidR="00822F48">
        <w:t>and</w:t>
      </w:r>
      <w:r>
        <w:t xml:space="preserve"> on what timeline those studies will occur given the volume of compliance submissions ERCOT </w:t>
      </w:r>
      <w:r w:rsidR="009B5E1E">
        <w:t>would</w:t>
      </w:r>
      <w:r>
        <w:t xml:space="preserve"> be expecting.</w:t>
      </w:r>
    </w:p>
    <w:p w14:paraId="6E1CBDA2" w14:textId="439D6BD6" w:rsidR="00E47201" w:rsidRPr="00E47201" w:rsidRDefault="00E47201" w:rsidP="00143F8B">
      <w:pPr>
        <w:pStyle w:val="NormalArial"/>
        <w:jc w:val="both"/>
        <w:rPr>
          <w:b/>
          <w:bCs/>
        </w:rPr>
      </w:pPr>
    </w:p>
    <w:p w14:paraId="75E052D2" w14:textId="753F7685" w:rsidR="00E47201" w:rsidRDefault="61F55956" w:rsidP="00E47201">
      <w:pPr>
        <w:pStyle w:val="NormalArial"/>
        <w:jc w:val="both"/>
      </w:pPr>
      <w:r>
        <w:t xml:space="preserve">Specifically, compliance with the </w:t>
      </w:r>
      <w:r w:rsidR="00A40770">
        <w:t>proposed</w:t>
      </w:r>
      <w:r>
        <w:t xml:space="preserve"> IBR requirements requires assessing the turbines for wind facilities as well </w:t>
      </w:r>
      <w:r w:rsidR="006C3BDD">
        <w:t xml:space="preserve">as conducting </w:t>
      </w:r>
      <w:r>
        <w:t>a study to ensure that the plant rides through at the reference point of applicability (</w:t>
      </w:r>
      <w:r w:rsidR="00822F48">
        <w:t>“</w:t>
      </w:r>
      <w:r>
        <w:t>RPA</w:t>
      </w:r>
      <w:r w:rsidR="00822F48">
        <w:t>”</w:t>
      </w:r>
      <w:r>
        <w:t xml:space="preserve">) as defined by the </w:t>
      </w:r>
      <w:r w:rsidR="00822F48">
        <w:t>Transmission Service Provider (</w:t>
      </w:r>
      <w:r w:rsidR="00A40770">
        <w:t>TSP</w:t>
      </w:r>
      <w:r w:rsidR="00822F48">
        <w:t>)</w:t>
      </w:r>
      <w:r w:rsidR="006C3BDD">
        <w:t xml:space="preserve">.  This is </w:t>
      </w:r>
      <w:r>
        <w:t>generally the high side of the main transformer/point of measurement</w:t>
      </w:r>
      <w:r w:rsidR="006C3BDD">
        <w:t xml:space="preserve"> and</w:t>
      </w:r>
      <w:r w:rsidR="00A40770">
        <w:t xml:space="preserve"> means that </w:t>
      </w:r>
      <w:r>
        <w:t xml:space="preserve">the impedances and everything in between </w:t>
      </w:r>
      <w:r w:rsidR="00A40770">
        <w:t xml:space="preserve">will </w:t>
      </w:r>
      <w:r>
        <w:t xml:space="preserve">have to be </w:t>
      </w:r>
      <w:r>
        <w:lastRenderedPageBreak/>
        <w:t>considered as well as the TS</w:t>
      </w:r>
      <w:r w:rsidR="00A40770">
        <w:t>P’s</w:t>
      </w:r>
      <w:r>
        <w:t xml:space="preserve"> operating voltage</w:t>
      </w:r>
      <w:r w:rsidR="636D4679">
        <w:t xml:space="preserve">. </w:t>
      </w:r>
      <w:r>
        <w:t xml:space="preserve">AES </w:t>
      </w:r>
      <w:r w:rsidR="00BD295D">
        <w:t xml:space="preserve">CE </w:t>
      </w:r>
      <w:r w:rsidR="636D4679">
        <w:t>s</w:t>
      </w:r>
      <w:r>
        <w:t>uggest</w:t>
      </w:r>
      <w:r w:rsidR="022BB89E">
        <w:t>s</w:t>
      </w:r>
      <w:r>
        <w:t xml:space="preserve"> ERCOT</w:t>
      </w:r>
      <w:r w:rsidR="636D4679">
        <w:t xml:space="preserve"> should </w:t>
      </w:r>
      <w:r>
        <w:t>determin</w:t>
      </w:r>
      <w:r w:rsidR="107D3FD4">
        <w:t>e</w:t>
      </w:r>
      <w:r>
        <w:t xml:space="preserve"> which IBR units pose a reliability risk and </w:t>
      </w:r>
      <w:r w:rsidR="5602352A">
        <w:t>work</w:t>
      </w:r>
      <w:r>
        <w:t xml:space="preserve"> to develop alternative solutions </w:t>
      </w:r>
      <w:r w:rsidR="107D3FD4">
        <w:t xml:space="preserve">to retrofitting inverters </w:t>
      </w:r>
      <w:r>
        <w:t>to reduce the risk to the grid.</w:t>
      </w:r>
      <w:r w:rsidR="266B1759">
        <w:tab/>
      </w:r>
    </w:p>
    <w:p w14:paraId="67A4DF3B" w14:textId="77777777" w:rsidR="008762D7" w:rsidRDefault="008762D7" w:rsidP="00B315CD">
      <w:pPr>
        <w:pStyle w:val="NormalArial"/>
      </w:pPr>
    </w:p>
    <w:p w14:paraId="4092A452" w14:textId="595D9D09" w:rsidR="006357B5" w:rsidRPr="00AB527E" w:rsidRDefault="006357B5" w:rsidP="00942F67">
      <w:pPr>
        <w:pStyle w:val="NormalArial"/>
        <w:numPr>
          <w:ilvl w:val="0"/>
          <w:numId w:val="6"/>
        </w:numPr>
        <w:rPr>
          <w:b/>
          <w:bCs/>
        </w:rPr>
      </w:pPr>
      <w:r w:rsidRPr="00AB527E">
        <w:rPr>
          <w:b/>
          <w:bCs/>
        </w:rPr>
        <w:t>Conclusions</w:t>
      </w:r>
      <w:r w:rsidR="00AB527E">
        <w:rPr>
          <w:b/>
          <w:bCs/>
        </w:rPr>
        <w:t xml:space="preserve"> and recommendations </w:t>
      </w:r>
    </w:p>
    <w:p w14:paraId="592CA7EC" w14:textId="77777777" w:rsidR="00AB527E" w:rsidRDefault="00AB527E" w:rsidP="008762D7">
      <w:pPr>
        <w:pStyle w:val="NormalArial"/>
      </w:pPr>
    </w:p>
    <w:p w14:paraId="3B795D84" w14:textId="2B28754B" w:rsidR="00901B76" w:rsidRDefault="00AB527E" w:rsidP="009D60F7">
      <w:pPr>
        <w:pStyle w:val="NormalArial"/>
        <w:jc w:val="both"/>
      </w:pPr>
      <w:r>
        <w:t xml:space="preserve">AES </w:t>
      </w:r>
      <w:r w:rsidR="00D53602">
        <w:t xml:space="preserve">CE </w:t>
      </w:r>
      <w:r w:rsidR="00A220B9">
        <w:t xml:space="preserve">fully </w:t>
      </w:r>
      <w:r w:rsidR="00D53602">
        <w:t xml:space="preserve">supports efforts at </w:t>
      </w:r>
      <w:r w:rsidR="00E51330">
        <w:t>the North American Electric Reliability Corporation (</w:t>
      </w:r>
      <w:r w:rsidR="00D53602">
        <w:t>NERC</w:t>
      </w:r>
      <w:r w:rsidR="00E51330">
        <w:t>)</w:t>
      </w:r>
      <w:r w:rsidR="006C3BDD">
        <w:t xml:space="preserve"> and</w:t>
      </w:r>
      <w:r w:rsidR="00A220B9">
        <w:t xml:space="preserve"> </w:t>
      </w:r>
      <w:r w:rsidR="00E51330">
        <w:t>Institute of Electrical and Electronic Engineers (</w:t>
      </w:r>
      <w:r w:rsidR="00A220B9">
        <w:t>I</w:t>
      </w:r>
      <w:r w:rsidR="00D53602">
        <w:t>EEE</w:t>
      </w:r>
      <w:r w:rsidR="00E51330">
        <w:t>)</w:t>
      </w:r>
      <w:r w:rsidR="00A220B9">
        <w:t xml:space="preserve"> and </w:t>
      </w:r>
      <w:r w:rsidR="006C3BDD">
        <w:t xml:space="preserve">appreciates </w:t>
      </w:r>
      <w:r>
        <w:t xml:space="preserve">ERCOT’s </w:t>
      </w:r>
      <w:r w:rsidR="006C3BDD">
        <w:t>focus on</w:t>
      </w:r>
      <w:r>
        <w:t xml:space="preserve"> reliability</w:t>
      </w:r>
      <w:r w:rsidR="006C3BDD">
        <w:t>.</w:t>
      </w:r>
      <w:r w:rsidRPr="00942F67">
        <w:t xml:space="preserve"> </w:t>
      </w:r>
      <w:r w:rsidR="00822F48">
        <w:t xml:space="preserve"> </w:t>
      </w:r>
      <w:r w:rsidRPr="00942F67">
        <w:t>AES</w:t>
      </w:r>
      <w:r w:rsidR="002E325D">
        <w:t xml:space="preserve"> CE</w:t>
      </w:r>
      <w:r w:rsidRPr="00942F67">
        <w:t xml:space="preserve"> is </w:t>
      </w:r>
      <w:r w:rsidR="008B1202">
        <w:t>dedicated</w:t>
      </w:r>
      <w:r w:rsidRPr="00942F67">
        <w:t xml:space="preserve"> to a reliable grid in Texas</w:t>
      </w:r>
      <w:r w:rsidR="008720BC">
        <w:t xml:space="preserve"> and</w:t>
      </w:r>
      <w:r w:rsidR="00D60370" w:rsidRPr="00942F67">
        <w:t xml:space="preserve"> echoes the comments of other entities including RWE Clean Energy</w:t>
      </w:r>
      <w:r w:rsidR="00942F67">
        <w:rPr>
          <w:rStyle w:val="FootnoteReference"/>
        </w:rPr>
        <w:footnoteReference w:id="2"/>
      </w:r>
      <w:r w:rsidR="00D60370" w:rsidRPr="00942F67">
        <w:t>, Invenergy</w:t>
      </w:r>
      <w:r w:rsidR="00942F67">
        <w:rPr>
          <w:rStyle w:val="FootnoteReference"/>
        </w:rPr>
        <w:footnoteReference w:id="3"/>
      </w:r>
      <w:r w:rsidR="00D60370" w:rsidRPr="00942F67">
        <w:t>, Southern Power Company</w:t>
      </w:r>
      <w:r w:rsidR="00942F67">
        <w:rPr>
          <w:rStyle w:val="FootnoteReference"/>
        </w:rPr>
        <w:footnoteReference w:id="4"/>
      </w:r>
      <w:r w:rsidR="00D60370" w:rsidRPr="00942F67">
        <w:t>, EDF Renewables</w:t>
      </w:r>
      <w:r w:rsidR="00942F67">
        <w:t>,</w:t>
      </w:r>
      <w:r w:rsidR="00942F67">
        <w:rPr>
          <w:rStyle w:val="FootnoteReference"/>
        </w:rPr>
        <w:footnoteReference w:id="5"/>
      </w:r>
      <w:r w:rsidR="00942F67">
        <w:t xml:space="preserve"> </w:t>
      </w:r>
      <w:r w:rsidR="00D60370" w:rsidRPr="00942F67">
        <w:t>Clearway</w:t>
      </w:r>
      <w:r w:rsidR="00942F67">
        <w:rPr>
          <w:rStyle w:val="FootnoteReference"/>
        </w:rPr>
        <w:footnoteReference w:id="6"/>
      </w:r>
      <w:r w:rsidR="00942F67">
        <w:t xml:space="preserve"> and Pattern Energy</w:t>
      </w:r>
      <w:r w:rsidR="00942F67">
        <w:rPr>
          <w:rStyle w:val="FootnoteReference"/>
        </w:rPr>
        <w:footnoteReference w:id="7"/>
      </w:r>
      <w:r w:rsidR="00D60370" w:rsidRPr="00942F67">
        <w:t xml:space="preserve"> </w:t>
      </w:r>
      <w:r w:rsidR="00942F67" w:rsidRPr="00942F67">
        <w:t xml:space="preserve">by </w:t>
      </w:r>
      <w:r w:rsidRPr="00942F67">
        <w:t>encourag</w:t>
      </w:r>
      <w:r w:rsidR="00942F67" w:rsidRPr="00942F67">
        <w:t>ing</w:t>
      </w:r>
      <w:r w:rsidRPr="00942F67">
        <w:t xml:space="preserve"> ERCOT to </w:t>
      </w:r>
      <w:r w:rsidR="009D60F7">
        <w:t xml:space="preserve">divide this </w:t>
      </w:r>
      <w:r w:rsidR="00822F48">
        <w:t>R</w:t>
      </w:r>
      <w:r w:rsidR="009D60F7">
        <w:t xml:space="preserve">evision </w:t>
      </w:r>
      <w:r w:rsidR="00822F48">
        <w:t>R</w:t>
      </w:r>
      <w:r w:rsidR="009D60F7">
        <w:t xml:space="preserve">equest into one for future projects and a separate one for the older legacy plants. </w:t>
      </w:r>
      <w:r w:rsidR="00822F48">
        <w:t xml:space="preserve"> </w:t>
      </w:r>
      <w:r w:rsidR="009D60F7">
        <w:t xml:space="preserve">This will allow the new requirements to be put in place for new projects and will also allow time for the industry to develop a reasonable solution and timeline for the older projects.  </w:t>
      </w:r>
      <w:r w:rsidR="00901B76" w:rsidRPr="00942F67">
        <w:t>Giving clear guidance to the developers and generat</w:t>
      </w:r>
      <w:r w:rsidR="00901B76">
        <w:t>ion</w:t>
      </w:r>
      <w:r w:rsidR="00901B76" w:rsidRPr="00942F67">
        <w:t xml:space="preserve"> owners will send a strong signal to investors and continue to allow for reliable renewable energy development in Texas.</w:t>
      </w:r>
      <w:r w:rsidR="00901B76">
        <w:t xml:space="preserve"> </w:t>
      </w:r>
    </w:p>
    <w:p w14:paraId="797206DC" w14:textId="77777777" w:rsidR="00901B76" w:rsidRDefault="00901B76" w:rsidP="00901B76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26E96" w14:paraId="76ABAFE0" w14:textId="77777777" w:rsidTr="00564779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A367823" w14:textId="77777777" w:rsidR="00726E96" w:rsidRDefault="00726E96" w:rsidP="00564779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1B4E59F7" w14:textId="267E1C9C" w:rsidR="00E94906" w:rsidRDefault="00E94906" w:rsidP="00F66792">
      <w:pPr>
        <w:pStyle w:val="NormalArial"/>
        <w:jc w:val="both"/>
      </w:pPr>
    </w:p>
    <w:p w14:paraId="221F95D7" w14:textId="2FC3755A" w:rsidR="00726E96" w:rsidRDefault="00726E96" w:rsidP="00F66792">
      <w:pPr>
        <w:pStyle w:val="NormalArial"/>
        <w:jc w:val="both"/>
      </w:pPr>
      <w:r>
        <w:t>None</w:t>
      </w:r>
    </w:p>
    <w:p w14:paraId="1969855A" w14:textId="77777777" w:rsidR="00E94906" w:rsidRDefault="00E94906" w:rsidP="00F66792">
      <w:pPr>
        <w:pStyle w:val="NormalArial"/>
        <w:jc w:val="both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5028B" w14:paraId="6560230C" w14:textId="77777777" w:rsidTr="00564779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16AFB9" w14:textId="77777777" w:rsidR="0095028B" w:rsidRDefault="0095028B" w:rsidP="00564779">
            <w:pPr>
              <w:pStyle w:val="Header"/>
              <w:jc w:val="center"/>
            </w:pPr>
            <w:r>
              <w:t>Revised Proposed Guide Language</w:t>
            </w:r>
          </w:p>
        </w:tc>
      </w:tr>
    </w:tbl>
    <w:p w14:paraId="626008D2" w14:textId="77777777" w:rsidR="0095028B" w:rsidRDefault="0095028B" w:rsidP="00F66792">
      <w:pPr>
        <w:pStyle w:val="NormalArial"/>
        <w:jc w:val="both"/>
        <w:rPr>
          <w:rFonts w:ascii="Times New Roman" w:hAnsi="Times New Roman"/>
        </w:rPr>
      </w:pPr>
    </w:p>
    <w:p w14:paraId="79660A90" w14:textId="374FE9D2" w:rsidR="0095028B" w:rsidRPr="0095028B" w:rsidRDefault="0095028B" w:rsidP="00F66792">
      <w:pPr>
        <w:pStyle w:val="NormalArial"/>
        <w:jc w:val="both"/>
        <w:rPr>
          <w:rFonts w:cs="Arial"/>
        </w:rPr>
      </w:pPr>
      <w:r w:rsidRPr="00FF7313">
        <w:rPr>
          <w:rFonts w:cs="Arial"/>
        </w:rPr>
        <w:t>None</w:t>
      </w:r>
    </w:p>
    <w:p w14:paraId="4D7B5725" w14:textId="77777777" w:rsidR="00152993" w:rsidRDefault="00152993">
      <w:pPr>
        <w:pStyle w:val="BodyText"/>
      </w:pPr>
    </w:p>
    <w:sectPr w:rsidR="00152993" w:rsidSect="0074209E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E9BF6" w14:textId="77777777" w:rsidR="00F37596" w:rsidRDefault="00F37596">
      <w:r>
        <w:separator/>
      </w:r>
    </w:p>
  </w:endnote>
  <w:endnote w:type="continuationSeparator" w:id="0">
    <w:p w14:paraId="3A8B22A5" w14:textId="77777777" w:rsidR="00F37596" w:rsidRDefault="00F37596">
      <w:r>
        <w:continuationSeparator/>
      </w:r>
    </w:p>
  </w:endnote>
  <w:endnote w:type="continuationNotice" w:id="1">
    <w:p w14:paraId="1748D6DC" w14:textId="77777777" w:rsidR="00F37596" w:rsidRDefault="00F375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4BEAA" w14:textId="7A5C3ED8" w:rsidR="003D0994" w:rsidRDefault="00E51330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245</w:t>
    </w:r>
    <w:r w:rsidR="007F4D61">
      <w:rPr>
        <w:rFonts w:ascii="Arial" w:hAnsi="Arial"/>
        <w:sz w:val="18"/>
      </w:rPr>
      <w:fldChar w:fldCharType="begin"/>
    </w:r>
    <w:r w:rsidR="007F4D61">
      <w:rPr>
        <w:rFonts w:ascii="Arial" w:hAnsi="Arial"/>
        <w:sz w:val="18"/>
      </w:rPr>
      <w:instrText xml:space="preserve"> FILENAME   \* MERGEFORMAT </w:instrText>
    </w:r>
    <w:r w:rsidR="007F4D61">
      <w:rPr>
        <w:rFonts w:ascii="Arial" w:hAnsi="Arial"/>
        <w:sz w:val="18"/>
      </w:rPr>
      <w:fldChar w:fldCharType="separate"/>
    </w:r>
    <w:r w:rsidR="007F4D61">
      <w:rPr>
        <w:rFonts w:ascii="Arial" w:hAnsi="Arial"/>
        <w:noProof/>
        <w:sz w:val="18"/>
      </w:rPr>
      <w:t>NOGRR</w:t>
    </w:r>
    <w:r>
      <w:rPr>
        <w:rFonts w:ascii="Arial" w:hAnsi="Arial"/>
        <w:noProof/>
        <w:sz w:val="18"/>
      </w:rPr>
      <w:t>-</w:t>
    </w:r>
    <w:r w:rsidR="002236AE">
      <w:rPr>
        <w:rFonts w:ascii="Arial" w:hAnsi="Arial"/>
        <w:noProof/>
        <w:sz w:val="18"/>
      </w:rPr>
      <w:t>21</w:t>
    </w:r>
    <w:r w:rsidR="007F4D61">
      <w:rPr>
        <w:rFonts w:ascii="Arial" w:hAnsi="Arial"/>
        <w:noProof/>
        <w:sz w:val="18"/>
      </w:rPr>
      <w:t xml:space="preserve"> </w:t>
    </w:r>
    <w:r>
      <w:rPr>
        <w:rFonts w:ascii="Arial" w:hAnsi="Arial"/>
        <w:noProof/>
        <w:sz w:val="18"/>
      </w:rPr>
      <w:t xml:space="preserve">AES CE </w:t>
    </w:r>
    <w:r w:rsidR="007F4D61">
      <w:rPr>
        <w:rFonts w:ascii="Arial" w:hAnsi="Arial"/>
        <w:noProof/>
        <w:sz w:val="18"/>
      </w:rPr>
      <w:t>Comment</w:t>
    </w:r>
    <w:r>
      <w:rPr>
        <w:rFonts w:ascii="Arial" w:hAnsi="Arial"/>
        <w:noProof/>
        <w:sz w:val="18"/>
      </w:rPr>
      <w:t>s</w:t>
    </w:r>
    <w:r w:rsidR="007F4D61">
      <w:rPr>
        <w:rFonts w:ascii="Arial" w:hAnsi="Arial"/>
        <w:noProof/>
        <w:sz w:val="18"/>
      </w:rPr>
      <w:t xml:space="preserve"> </w:t>
    </w:r>
    <w:r w:rsidR="007F4D61"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>06</w:t>
    </w:r>
    <w:r w:rsidR="002236AE">
      <w:rPr>
        <w:rFonts w:ascii="Arial" w:hAnsi="Arial"/>
        <w:sz w:val="18"/>
      </w:rPr>
      <w:t>16</w:t>
    </w:r>
    <w:r>
      <w:rPr>
        <w:rFonts w:ascii="Arial" w:hAnsi="Arial"/>
        <w:sz w:val="18"/>
      </w:rPr>
      <w:t>23</w:t>
    </w:r>
    <w:r w:rsidR="003D0994">
      <w:rPr>
        <w:rFonts w:ascii="Arial" w:hAnsi="Arial"/>
        <w:sz w:val="18"/>
      </w:rPr>
      <w:tab/>
      <w:t xml:space="preserve">Page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PAGE </w:instrText>
    </w:r>
    <w:r w:rsidR="003D0994">
      <w:rPr>
        <w:rFonts w:ascii="Arial" w:hAnsi="Arial"/>
        <w:sz w:val="18"/>
      </w:rPr>
      <w:fldChar w:fldCharType="separate"/>
    </w:r>
    <w:r w:rsidR="007F4D61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  <w:r w:rsidR="003D0994">
      <w:rPr>
        <w:rFonts w:ascii="Arial" w:hAnsi="Arial"/>
        <w:sz w:val="18"/>
      </w:rPr>
      <w:t xml:space="preserve"> of </w:t>
    </w:r>
    <w:r w:rsidR="003D0994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NUMPAGES </w:instrText>
    </w:r>
    <w:r w:rsidR="003D0994">
      <w:rPr>
        <w:rFonts w:ascii="Arial" w:hAnsi="Arial"/>
        <w:sz w:val="18"/>
      </w:rPr>
      <w:fldChar w:fldCharType="separate"/>
    </w:r>
    <w:r w:rsidR="007F4D61">
      <w:rPr>
        <w:rFonts w:ascii="Arial" w:hAnsi="Arial"/>
        <w:noProof/>
        <w:sz w:val="18"/>
      </w:rPr>
      <w:t>1</w:t>
    </w:r>
    <w:r w:rsidR="003D0994">
      <w:rPr>
        <w:rFonts w:ascii="Arial" w:hAnsi="Arial"/>
        <w:sz w:val="18"/>
      </w:rPr>
      <w:fldChar w:fldCharType="end"/>
    </w:r>
  </w:p>
  <w:p w14:paraId="012369C9" w14:textId="77777777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4A55B" w14:textId="77777777" w:rsidR="00F37596" w:rsidRDefault="00F37596">
      <w:r>
        <w:separator/>
      </w:r>
    </w:p>
  </w:footnote>
  <w:footnote w:type="continuationSeparator" w:id="0">
    <w:p w14:paraId="75B25B80" w14:textId="77777777" w:rsidR="00F37596" w:rsidRDefault="00F37596">
      <w:r>
        <w:continuationSeparator/>
      </w:r>
    </w:p>
  </w:footnote>
  <w:footnote w:type="continuationNotice" w:id="1">
    <w:p w14:paraId="34755BB6" w14:textId="77777777" w:rsidR="00F37596" w:rsidRDefault="00F37596"/>
  </w:footnote>
  <w:footnote w:id="2">
    <w:p w14:paraId="418E9E52" w14:textId="04E482B8" w:rsidR="00942F67" w:rsidRDefault="00942F6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014046">
          <w:rPr>
            <w:rStyle w:val="Hyperlink"/>
          </w:rPr>
          <w:t>https://www.ercot.com/files/docs/2023/04/26/245NOGRR-10%20RWE%20Comments%20042623.doc</w:t>
        </w:r>
      </w:hyperlink>
    </w:p>
    <w:p w14:paraId="3DEE8F6E" w14:textId="77777777" w:rsidR="00942F67" w:rsidRDefault="00942F67">
      <w:pPr>
        <w:pStyle w:val="FootnoteText"/>
      </w:pPr>
    </w:p>
  </w:footnote>
  <w:footnote w:id="3">
    <w:p w14:paraId="7DF28AE7" w14:textId="6A8D0E76" w:rsidR="00942F67" w:rsidRDefault="00942F6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" w:history="1">
        <w:r w:rsidRPr="00014046">
          <w:rPr>
            <w:rStyle w:val="Hyperlink"/>
          </w:rPr>
          <w:t>https://www.ercot.com/files/docs/2023/05/01/245NOGRR-11%20Invenergy%20Comments%20050123.docx</w:t>
        </w:r>
      </w:hyperlink>
    </w:p>
    <w:p w14:paraId="7BD2E806" w14:textId="77777777" w:rsidR="00942F67" w:rsidRDefault="00942F67">
      <w:pPr>
        <w:pStyle w:val="FootnoteText"/>
      </w:pPr>
    </w:p>
  </w:footnote>
  <w:footnote w:id="4">
    <w:p w14:paraId="3ED83125" w14:textId="197A14DA" w:rsidR="00942F67" w:rsidRDefault="00942F6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3" w:history="1">
        <w:r w:rsidRPr="00014046">
          <w:rPr>
            <w:rStyle w:val="Hyperlink"/>
          </w:rPr>
          <w:t>https://www.ercot.com/files/docs/2023/05/01/245NOGRR-12%20Southern%20Power%20Comments%20050123.docx</w:t>
        </w:r>
      </w:hyperlink>
      <w:r>
        <w:t xml:space="preserve"> </w:t>
      </w:r>
    </w:p>
  </w:footnote>
  <w:footnote w:id="5">
    <w:p w14:paraId="482A2481" w14:textId="5F7F07FE" w:rsidR="00942F67" w:rsidRDefault="00942F6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4" w:history="1">
        <w:r w:rsidRPr="00014046">
          <w:rPr>
            <w:rStyle w:val="Hyperlink"/>
          </w:rPr>
          <w:t>https://www.ercot.com/files/docs/2023/05/02/245NOGRR-13%20EDFR%20Comments%20050223_1.doc</w:t>
        </w:r>
      </w:hyperlink>
    </w:p>
    <w:p w14:paraId="66E9D188" w14:textId="77777777" w:rsidR="00942F67" w:rsidRDefault="00942F67">
      <w:pPr>
        <w:pStyle w:val="FootnoteText"/>
      </w:pPr>
    </w:p>
  </w:footnote>
  <w:footnote w:id="6">
    <w:p w14:paraId="06B810C6" w14:textId="3C859F2E" w:rsidR="00942F67" w:rsidRDefault="00942F6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5" w:history="1">
        <w:r w:rsidRPr="00014046">
          <w:rPr>
            <w:rStyle w:val="Hyperlink"/>
          </w:rPr>
          <w:t>https://www.ercot.com/files/docs/2023/05/03/245NOGRR-16%20Clearway%20Renew%20Comments%20050323.docx</w:t>
        </w:r>
      </w:hyperlink>
    </w:p>
    <w:p w14:paraId="68470A18" w14:textId="77777777" w:rsidR="00942F67" w:rsidRDefault="00942F67">
      <w:pPr>
        <w:pStyle w:val="FootnoteText"/>
      </w:pPr>
    </w:p>
  </w:footnote>
  <w:footnote w:id="7">
    <w:p w14:paraId="42FE7491" w14:textId="549CDF22" w:rsidR="00942F67" w:rsidRDefault="00942F6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6" w:history="1">
        <w:r w:rsidRPr="00014046">
          <w:rPr>
            <w:rStyle w:val="Hyperlink"/>
          </w:rPr>
          <w:t>https://www.ercot.com/files/docs/2023/05/03/245NOGRR-17%20Pattern%20Energy%20Comments%20050323_1.doc</w:t>
        </w:r>
      </w:hyperlink>
    </w:p>
    <w:p w14:paraId="0CE046F6" w14:textId="77777777" w:rsidR="00942F67" w:rsidRDefault="00942F67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BD756" w14:textId="77777777" w:rsidR="003D0994" w:rsidRDefault="00D825C5">
    <w:pPr>
      <w:pStyle w:val="Header"/>
      <w:jc w:val="center"/>
      <w:rPr>
        <w:sz w:val="32"/>
      </w:rPr>
    </w:pPr>
    <w:r>
      <w:rPr>
        <w:sz w:val="32"/>
      </w:rPr>
      <w:t>NOG</w:t>
    </w:r>
    <w:r w:rsidR="00C158EE">
      <w:rPr>
        <w:sz w:val="32"/>
      </w:rPr>
      <w:t xml:space="preserve">RR </w:t>
    </w:r>
    <w:r w:rsidR="003D0994">
      <w:rPr>
        <w:sz w:val="32"/>
      </w:rPr>
      <w:t>Comments</w:t>
    </w:r>
  </w:p>
  <w:p w14:paraId="5780A7E7" w14:textId="77777777" w:rsidR="003D0994" w:rsidRDefault="003D09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43F1982"/>
    <w:multiLevelType w:val="hybridMultilevel"/>
    <w:tmpl w:val="81622118"/>
    <w:lvl w:ilvl="0" w:tplc="04090015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DF163AC"/>
    <w:multiLevelType w:val="hybridMultilevel"/>
    <w:tmpl w:val="43D0DBF8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927A01"/>
    <w:multiLevelType w:val="hybridMultilevel"/>
    <w:tmpl w:val="1C52C554"/>
    <w:lvl w:ilvl="0" w:tplc="DABE4D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3757E"/>
    <w:multiLevelType w:val="hybridMultilevel"/>
    <w:tmpl w:val="11C61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B651FC"/>
    <w:multiLevelType w:val="hybridMultilevel"/>
    <w:tmpl w:val="BC3A8D50"/>
    <w:lvl w:ilvl="0" w:tplc="9538FDF8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0FC6DE6"/>
    <w:multiLevelType w:val="hybridMultilevel"/>
    <w:tmpl w:val="4C26BBA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8301CD9"/>
    <w:multiLevelType w:val="hybridMultilevel"/>
    <w:tmpl w:val="D50E3268"/>
    <w:lvl w:ilvl="0" w:tplc="6B143E70">
      <w:start w:val="2"/>
      <w:numFmt w:val="lowerRoman"/>
      <w:lvlText w:val="%1&gt;"/>
      <w:lvlJc w:val="left"/>
      <w:pPr>
        <w:ind w:left="25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633751896">
    <w:abstractNumId w:val="0"/>
  </w:num>
  <w:num w:numId="2" w16cid:durableId="1373312041">
    <w:abstractNumId w:val="7"/>
  </w:num>
  <w:num w:numId="3" w16cid:durableId="704407636">
    <w:abstractNumId w:val="5"/>
  </w:num>
  <w:num w:numId="4" w16cid:durableId="509948848">
    <w:abstractNumId w:val="6"/>
  </w:num>
  <w:num w:numId="5" w16cid:durableId="362023252">
    <w:abstractNumId w:val="4"/>
  </w:num>
  <w:num w:numId="6" w16cid:durableId="2134397109">
    <w:abstractNumId w:val="3"/>
  </w:num>
  <w:num w:numId="7" w16cid:durableId="616907891">
    <w:abstractNumId w:val="1"/>
  </w:num>
  <w:num w:numId="8" w16cid:durableId="1639802450">
    <w:abstractNumId w:val="8"/>
  </w:num>
  <w:num w:numId="9" w16cid:durableId="10809802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327B"/>
    <w:rsid w:val="00012122"/>
    <w:rsid w:val="00026F87"/>
    <w:rsid w:val="00026FDE"/>
    <w:rsid w:val="00037668"/>
    <w:rsid w:val="00051C4D"/>
    <w:rsid w:val="00057A1A"/>
    <w:rsid w:val="00073891"/>
    <w:rsid w:val="00075A94"/>
    <w:rsid w:val="000867C2"/>
    <w:rsid w:val="00087CD1"/>
    <w:rsid w:val="000A6644"/>
    <w:rsid w:val="000D37A8"/>
    <w:rsid w:val="001000F7"/>
    <w:rsid w:val="00127EBF"/>
    <w:rsid w:val="00132855"/>
    <w:rsid w:val="00143F8B"/>
    <w:rsid w:val="00152993"/>
    <w:rsid w:val="00170297"/>
    <w:rsid w:val="001A01DA"/>
    <w:rsid w:val="001A227D"/>
    <w:rsid w:val="001A4621"/>
    <w:rsid w:val="001C25E5"/>
    <w:rsid w:val="001C5E8A"/>
    <w:rsid w:val="001E2032"/>
    <w:rsid w:val="001E6B46"/>
    <w:rsid w:val="001F13DA"/>
    <w:rsid w:val="001F1866"/>
    <w:rsid w:val="001F2D1E"/>
    <w:rsid w:val="00200526"/>
    <w:rsid w:val="00200944"/>
    <w:rsid w:val="0020233A"/>
    <w:rsid w:val="0020374A"/>
    <w:rsid w:val="00203AB2"/>
    <w:rsid w:val="002147FB"/>
    <w:rsid w:val="00222BA6"/>
    <w:rsid w:val="002236AE"/>
    <w:rsid w:val="00223C75"/>
    <w:rsid w:val="00226171"/>
    <w:rsid w:val="00237920"/>
    <w:rsid w:val="00237F13"/>
    <w:rsid w:val="00246814"/>
    <w:rsid w:val="002764C9"/>
    <w:rsid w:val="002771E6"/>
    <w:rsid w:val="00286463"/>
    <w:rsid w:val="00293A0A"/>
    <w:rsid w:val="002B0D23"/>
    <w:rsid w:val="002B5DD8"/>
    <w:rsid w:val="002E325D"/>
    <w:rsid w:val="003010C0"/>
    <w:rsid w:val="00332A97"/>
    <w:rsid w:val="00343791"/>
    <w:rsid w:val="00350C00"/>
    <w:rsid w:val="00353BAC"/>
    <w:rsid w:val="00366113"/>
    <w:rsid w:val="00387B10"/>
    <w:rsid w:val="003A0C2D"/>
    <w:rsid w:val="003B4829"/>
    <w:rsid w:val="003C270C"/>
    <w:rsid w:val="003C405A"/>
    <w:rsid w:val="003D0994"/>
    <w:rsid w:val="003D18EB"/>
    <w:rsid w:val="003E7D74"/>
    <w:rsid w:val="003F2E40"/>
    <w:rsid w:val="004072E7"/>
    <w:rsid w:val="004215D0"/>
    <w:rsid w:val="00423824"/>
    <w:rsid w:val="00427A77"/>
    <w:rsid w:val="0043567D"/>
    <w:rsid w:val="0044027D"/>
    <w:rsid w:val="00461B2E"/>
    <w:rsid w:val="004911A0"/>
    <w:rsid w:val="004A6059"/>
    <w:rsid w:val="004B0311"/>
    <w:rsid w:val="004B6ADB"/>
    <w:rsid w:val="004B7B90"/>
    <w:rsid w:val="004D37D7"/>
    <w:rsid w:val="004E2C19"/>
    <w:rsid w:val="005115E6"/>
    <w:rsid w:val="005230C2"/>
    <w:rsid w:val="0055032D"/>
    <w:rsid w:val="00552F5B"/>
    <w:rsid w:val="00576F5E"/>
    <w:rsid w:val="00586E41"/>
    <w:rsid w:val="00595FFA"/>
    <w:rsid w:val="005A0B6F"/>
    <w:rsid w:val="005C5321"/>
    <w:rsid w:val="005D284C"/>
    <w:rsid w:val="005F4C11"/>
    <w:rsid w:val="00614442"/>
    <w:rsid w:val="00633E23"/>
    <w:rsid w:val="006357B5"/>
    <w:rsid w:val="00636C10"/>
    <w:rsid w:val="00661288"/>
    <w:rsid w:val="00665F2C"/>
    <w:rsid w:val="00673B94"/>
    <w:rsid w:val="00680AC6"/>
    <w:rsid w:val="00681779"/>
    <w:rsid w:val="006835D8"/>
    <w:rsid w:val="00684761"/>
    <w:rsid w:val="006C316E"/>
    <w:rsid w:val="006C3BDD"/>
    <w:rsid w:val="006C7909"/>
    <w:rsid w:val="006D019A"/>
    <w:rsid w:val="006D0F7C"/>
    <w:rsid w:val="006D32A7"/>
    <w:rsid w:val="006F6773"/>
    <w:rsid w:val="00703EEF"/>
    <w:rsid w:val="007269C4"/>
    <w:rsid w:val="00726E96"/>
    <w:rsid w:val="00734EAF"/>
    <w:rsid w:val="0074209E"/>
    <w:rsid w:val="00750270"/>
    <w:rsid w:val="007554EA"/>
    <w:rsid w:val="007635EB"/>
    <w:rsid w:val="00763D26"/>
    <w:rsid w:val="00792997"/>
    <w:rsid w:val="00793162"/>
    <w:rsid w:val="0079467D"/>
    <w:rsid w:val="007961B3"/>
    <w:rsid w:val="007A1862"/>
    <w:rsid w:val="007A3522"/>
    <w:rsid w:val="007B045B"/>
    <w:rsid w:val="007B68E5"/>
    <w:rsid w:val="007D7F78"/>
    <w:rsid w:val="007F2CA8"/>
    <w:rsid w:val="007F4D61"/>
    <w:rsid w:val="007F5CBE"/>
    <w:rsid w:val="007F7161"/>
    <w:rsid w:val="008069F8"/>
    <w:rsid w:val="00822F48"/>
    <w:rsid w:val="00835153"/>
    <w:rsid w:val="0084508C"/>
    <w:rsid w:val="00846B6C"/>
    <w:rsid w:val="0085559E"/>
    <w:rsid w:val="00863B1B"/>
    <w:rsid w:val="00870F88"/>
    <w:rsid w:val="008720BC"/>
    <w:rsid w:val="008762D7"/>
    <w:rsid w:val="00882845"/>
    <w:rsid w:val="0088543D"/>
    <w:rsid w:val="00892AE0"/>
    <w:rsid w:val="00896B1B"/>
    <w:rsid w:val="008B1202"/>
    <w:rsid w:val="008C3130"/>
    <w:rsid w:val="008C532F"/>
    <w:rsid w:val="008D3B11"/>
    <w:rsid w:val="008E4AF9"/>
    <w:rsid w:val="008E559E"/>
    <w:rsid w:val="00901B76"/>
    <w:rsid w:val="0091176C"/>
    <w:rsid w:val="00915D61"/>
    <w:rsid w:val="00916080"/>
    <w:rsid w:val="00921A68"/>
    <w:rsid w:val="00925E02"/>
    <w:rsid w:val="00942F67"/>
    <w:rsid w:val="0094423F"/>
    <w:rsid w:val="0095028B"/>
    <w:rsid w:val="00954014"/>
    <w:rsid w:val="00960706"/>
    <w:rsid w:val="009734B3"/>
    <w:rsid w:val="009842BB"/>
    <w:rsid w:val="00991B55"/>
    <w:rsid w:val="009A2B00"/>
    <w:rsid w:val="009A6C14"/>
    <w:rsid w:val="009B008D"/>
    <w:rsid w:val="009B5E1E"/>
    <w:rsid w:val="009B7B93"/>
    <w:rsid w:val="009C0366"/>
    <w:rsid w:val="009D11C3"/>
    <w:rsid w:val="009D60F7"/>
    <w:rsid w:val="00A015C4"/>
    <w:rsid w:val="00A0536F"/>
    <w:rsid w:val="00A15172"/>
    <w:rsid w:val="00A220B9"/>
    <w:rsid w:val="00A35853"/>
    <w:rsid w:val="00A40770"/>
    <w:rsid w:val="00A41C3F"/>
    <w:rsid w:val="00A43E7F"/>
    <w:rsid w:val="00A47949"/>
    <w:rsid w:val="00A64B53"/>
    <w:rsid w:val="00A65778"/>
    <w:rsid w:val="00A81BE2"/>
    <w:rsid w:val="00A93132"/>
    <w:rsid w:val="00AA578A"/>
    <w:rsid w:val="00AB3627"/>
    <w:rsid w:val="00AB527E"/>
    <w:rsid w:val="00AE22DA"/>
    <w:rsid w:val="00AF0D08"/>
    <w:rsid w:val="00AF0D38"/>
    <w:rsid w:val="00AF6591"/>
    <w:rsid w:val="00B07641"/>
    <w:rsid w:val="00B12D10"/>
    <w:rsid w:val="00B241DA"/>
    <w:rsid w:val="00B27676"/>
    <w:rsid w:val="00B315CD"/>
    <w:rsid w:val="00BA34C8"/>
    <w:rsid w:val="00BA6140"/>
    <w:rsid w:val="00BD295D"/>
    <w:rsid w:val="00BF37E0"/>
    <w:rsid w:val="00BF561B"/>
    <w:rsid w:val="00BF772C"/>
    <w:rsid w:val="00C00CAA"/>
    <w:rsid w:val="00C0598D"/>
    <w:rsid w:val="00C072DB"/>
    <w:rsid w:val="00C11956"/>
    <w:rsid w:val="00C158EE"/>
    <w:rsid w:val="00C16B4F"/>
    <w:rsid w:val="00C20D9F"/>
    <w:rsid w:val="00C464D5"/>
    <w:rsid w:val="00C602E5"/>
    <w:rsid w:val="00C6538D"/>
    <w:rsid w:val="00C748FD"/>
    <w:rsid w:val="00C95715"/>
    <w:rsid w:val="00CA600E"/>
    <w:rsid w:val="00CC16FF"/>
    <w:rsid w:val="00CD5F14"/>
    <w:rsid w:val="00D24DCF"/>
    <w:rsid w:val="00D4046E"/>
    <w:rsid w:val="00D46C99"/>
    <w:rsid w:val="00D53602"/>
    <w:rsid w:val="00D60370"/>
    <w:rsid w:val="00D743DB"/>
    <w:rsid w:val="00D825C5"/>
    <w:rsid w:val="00D86D59"/>
    <w:rsid w:val="00D9150B"/>
    <w:rsid w:val="00DB3CFC"/>
    <w:rsid w:val="00DB42FA"/>
    <w:rsid w:val="00DB690F"/>
    <w:rsid w:val="00DC2D63"/>
    <w:rsid w:val="00DD0916"/>
    <w:rsid w:val="00DD319E"/>
    <w:rsid w:val="00DD4739"/>
    <w:rsid w:val="00DE3380"/>
    <w:rsid w:val="00DE5F33"/>
    <w:rsid w:val="00DF2748"/>
    <w:rsid w:val="00E07B54"/>
    <w:rsid w:val="00E11F78"/>
    <w:rsid w:val="00E45EE5"/>
    <w:rsid w:val="00E47201"/>
    <w:rsid w:val="00E51330"/>
    <w:rsid w:val="00E518DF"/>
    <w:rsid w:val="00E55E62"/>
    <w:rsid w:val="00E60B29"/>
    <w:rsid w:val="00E621E1"/>
    <w:rsid w:val="00E63854"/>
    <w:rsid w:val="00E90192"/>
    <w:rsid w:val="00E94906"/>
    <w:rsid w:val="00EC55B3"/>
    <w:rsid w:val="00F37596"/>
    <w:rsid w:val="00F66792"/>
    <w:rsid w:val="00F741EE"/>
    <w:rsid w:val="00F75BEE"/>
    <w:rsid w:val="00F77215"/>
    <w:rsid w:val="00F96FB2"/>
    <w:rsid w:val="00FA0353"/>
    <w:rsid w:val="00FA2568"/>
    <w:rsid w:val="00FB51D8"/>
    <w:rsid w:val="00FD08E8"/>
    <w:rsid w:val="00FE5B3D"/>
    <w:rsid w:val="00FE7B7B"/>
    <w:rsid w:val="00FF7313"/>
    <w:rsid w:val="022BB89E"/>
    <w:rsid w:val="022C4D53"/>
    <w:rsid w:val="0615FBC1"/>
    <w:rsid w:val="07438675"/>
    <w:rsid w:val="0FC15728"/>
    <w:rsid w:val="107D3FD4"/>
    <w:rsid w:val="266B1759"/>
    <w:rsid w:val="362EB093"/>
    <w:rsid w:val="4392988A"/>
    <w:rsid w:val="48DBE9BD"/>
    <w:rsid w:val="5602352A"/>
    <w:rsid w:val="57515568"/>
    <w:rsid w:val="61F55956"/>
    <w:rsid w:val="636D4679"/>
    <w:rsid w:val="6437C4FB"/>
    <w:rsid w:val="7FC9C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4A8786"/>
  <w15:chartTrackingRefBased/>
  <w15:docId w15:val="{5B06B73B-94A1-4AAC-A03C-0BEE39878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E45EE5"/>
    <w:rPr>
      <w:sz w:val="24"/>
      <w:szCs w:val="24"/>
    </w:rPr>
  </w:style>
  <w:style w:type="paragraph" w:styleId="FootnoteText">
    <w:name w:val="footnote text"/>
    <w:basedOn w:val="Normal"/>
    <w:link w:val="FootnoteTextChar"/>
    <w:rsid w:val="00942F6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42F67"/>
  </w:style>
  <w:style w:type="character" w:styleId="FootnoteReference">
    <w:name w:val="footnote reference"/>
    <w:rsid w:val="00942F67"/>
    <w:rPr>
      <w:vertAlign w:val="superscript"/>
    </w:rPr>
  </w:style>
  <w:style w:type="character" w:styleId="UnresolvedMention">
    <w:name w:val="Unresolved Mention"/>
    <w:uiPriority w:val="99"/>
    <w:semiHidden/>
    <w:unhideWhenUsed/>
    <w:rsid w:val="00942F6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387B1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OGRR245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ercot.com/files/docs/2023/05/01/245NOGRR-12%20Southern%20Power%20Comments%20050123.docx" TargetMode="External"/><Relationship Id="rId2" Type="http://schemas.openxmlformats.org/officeDocument/2006/relationships/hyperlink" Target="https://www.ercot.com/files/docs/2023/05/01/245NOGRR-11%20Invenergy%20Comments%20050123.docx" TargetMode="External"/><Relationship Id="rId1" Type="http://schemas.openxmlformats.org/officeDocument/2006/relationships/hyperlink" Target="https://www.ercot.com/files/docs/2023/04/26/245NOGRR-10%20RWE%20Comments%20042623.doc" TargetMode="External"/><Relationship Id="rId6" Type="http://schemas.openxmlformats.org/officeDocument/2006/relationships/hyperlink" Target="https://www.ercot.com/files/docs/2023/05/03/245NOGRR-17%20Pattern%20Energy%20Comments%20050323_1.doc" TargetMode="External"/><Relationship Id="rId5" Type="http://schemas.openxmlformats.org/officeDocument/2006/relationships/hyperlink" Target="https://www.ercot.com/files/docs/2023/05/03/245NOGRR-16%20Clearway%20Renew%20Comments%20050323.docx" TargetMode="External"/><Relationship Id="rId4" Type="http://schemas.openxmlformats.org/officeDocument/2006/relationships/hyperlink" Target="https://www.ercot.com/files/docs/2023/05/02/245NOGRR-13%20EDFR%20Comments%20050223_1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3D46833B6AC44DBCA437BB9B31D6EE" ma:contentTypeVersion="12" ma:contentTypeDescription="Create a new document." ma:contentTypeScope="" ma:versionID="098ad1388cfa47c64511f70a1fd307d2">
  <xsd:schema xmlns:xsd="http://www.w3.org/2001/XMLSchema" xmlns:xs="http://www.w3.org/2001/XMLSchema" xmlns:p="http://schemas.microsoft.com/office/2006/metadata/properties" xmlns:ns2="cc229701-985e-4ce6-bc2e-b901656d3d71" xmlns:ns3="d08e88e5-7fc3-4f0d-9149-76fae691ccef" targetNamespace="http://schemas.microsoft.com/office/2006/metadata/properties" ma:root="true" ma:fieldsID="6556eb63fbda4e7f0b178a275f818063" ns2:_="" ns3:_="">
    <xsd:import namespace="cc229701-985e-4ce6-bc2e-b901656d3d71"/>
    <xsd:import namespace="d08e88e5-7fc3-4f0d-9149-76fae691cc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229701-985e-4ce6-bc2e-b901656d3d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c7a241a-3cf5-4fe9-9168-f16206754e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8e88e5-7fc3-4f0d-9149-76fae691cce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50abc9d2-76a1-45d2-bdde-8f9a494df78b}" ma:internalName="TaxCatchAll" ma:showField="CatchAllData" ma:web="d08e88e5-7fc3-4f0d-9149-76fae691cc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229701-985e-4ce6-bc2e-b901656d3d71">
      <Terms xmlns="http://schemas.microsoft.com/office/infopath/2007/PartnerControls"/>
    </lcf76f155ced4ddcb4097134ff3c332f>
    <TaxCatchAll xmlns="d08e88e5-7fc3-4f0d-9149-76fae691ccef" xsi:nil="true"/>
  </documentManagement>
</p:properties>
</file>

<file path=customXml/itemProps1.xml><?xml version="1.0" encoding="utf-8"?>
<ds:datastoreItem xmlns:ds="http://schemas.openxmlformats.org/officeDocument/2006/customXml" ds:itemID="{E429642F-B735-4641-A6AA-3187769E34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4DE3B9-7AD7-4005-8DF1-32E0423981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229701-985e-4ce6-bc2e-b901656d3d71"/>
    <ds:schemaRef ds:uri="d08e88e5-7fc3-4f0d-9149-76fae691cc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CECA87-54E5-49CC-8C30-7BC4DFD334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B4BA70-81D5-4A6B-8A5F-20CD86C93A7E}">
  <ds:schemaRefs>
    <ds:schemaRef ds:uri="http://schemas.microsoft.com/office/2006/metadata/properties"/>
    <ds:schemaRef ds:uri="http://schemas.microsoft.com/office/infopath/2007/PartnerControls"/>
    <ds:schemaRef ds:uri="cc229701-985e-4ce6-bc2e-b901656d3d71"/>
    <ds:schemaRef ds:uri="d08e88e5-7fc3-4f0d-9149-76fae691cce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934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6238</CharactersWithSpaces>
  <SharedDoc>false</SharedDoc>
  <HLinks>
    <vt:vector size="36" baseType="variant">
      <vt:variant>
        <vt:i4>4259897</vt:i4>
      </vt:variant>
      <vt:variant>
        <vt:i4>15</vt:i4>
      </vt:variant>
      <vt:variant>
        <vt:i4>0</vt:i4>
      </vt:variant>
      <vt:variant>
        <vt:i4>5</vt:i4>
      </vt:variant>
      <vt:variant>
        <vt:lpwstr>https://www.ercot.com/files/docs/2023/05/03/245NOGRR-17 Pattern Energy Comments 050323_1.doc</vt:lpwstr>
      </vt:variant>
      <vt:variant>
        <vt:lpwstr/>
      </vt:variant>
      <vt:variant>
        <vt:i4>3801146</vt:i4>
      </vt:variant>
      <vt:variant>
        <vt:i4>12</vt:i4>
      </vt:variant>
      <vt:variant>
        <vt:i4>0</vt:i4>
      </vt:variant>
      <vt:variant>
        <vt:i4>5</vt:i4>
      </vt:variant>
      <vt:variant>
        <vt:lpwstr>https://www.ercot.com/files/docs/2023/05/03/245NOGRR-16 Clearway Renew Comments 050323.docx</vt:lpwstr>
      </vt:variant>
      <vt:variant>
        <vt:lpwstr/>
      </vt:variant>
      <vt:variant>
        <vt:i4>7602263</vt:i4>
      </vt:variant>
      <vt:variant>
        <vt:i4>9</vt:i4>
      </vt:variant>
      <vt:variant>
        <vt:i4>0</vt:i4>
      </vt:variant>
      <vt:variant>
        <vt:i4>5</vt:i4>
      </vt:variant>
      <vt:variant>
        <vt:lpwstr>https://www.ercot.com/files/docs/2023/05/02/245NOGRR-13 EDFR Comments 050223_1.doc</vt:lpwstr>
      </vt:variant>
      <vt:variant>
        <vt:lpwstr/>
      </vt:variant>
      <vt:variant>
        <vt:i4>3473471</vt:i4>
      </vt:variant>
      <vt:variant>
        <vt:i4>6</vt:i4>
      </vt:variant>
      <vt:variant>
        <vt:i4>0</vt:i4>
      </vt:variant>
      <vt:variant>
        <vt:i4>5</vt:i4>
      </vt:variant>
      <vt:variant>
        <vt:lpwstr>https://www.ercot.com/files/docs/2023/05/01/245NOGRR-12 Southern Power Comments 050123.docx</vt:lpwstr>
      </vt:variant>
      <vt:variant>
        <vt:lpwstr/>
      </vt:variant>
      <vt:variant>
        <vt:i4>6422579</vt:i4>
      </vt:variant>
      <vt:variant>
        <vt:i4>3</vt:i4>
      </vt:variant>
      <vt:variant>
        <vt:i4>0</vt:i4>
      </vt:variant>
      <vt:variant>
        <vt:i4>5</vt:i4>
      </vt:variant>
      <vt:variant>
        <vt:lpwstr>https://www.ercot.com/files/docs/2023/05/01/245NOGRR-11 Invenergy Comments 050123.docx</vt:lpwstr>
      </vt:variant>
      <vt:variant>
        <vt:lpwstr/>
      </vt:variant>
      <vt:variant>
        <vt:i4>6619197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https://www.ercot.com/files/docs/2023/04/26/245NOGRR-10 RWE Comments 042623.doc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3</cp:revision>
  <cp:lastPrinted>2001-06-20T18:28:00Z</cp:lastPrinted>
  <dcterms:created xsi:type="dcterms:W3CDTF">2023-06-17T02:39:00Z</dcterms:created>
  <dcterms:modified xsi:type="dcterms:W3CDTF">2023-06-17T02:40:00Z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0x010100413D46833B6AC44DBCA437BB9B31D6EE</vt:lpwstr>
  </property>
</Properties>
</file>