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807F3" w14:textId="77777777" w:rsidR="00314BF3" w:rsidRDefault="00314BF3">
      <w:pPr>
        <w:pStyle w:val="Footer"/>
        <w:widowControl/>
        <w:tabs>
          <w:tab w:val="clear" w:pos="4320"/>
          <w:tab w:val="clear" w:pos="8640"/>
        </w:tabs>
        <w:rPr>
          <w:rFonts w:ascii="Times New Roman" w:hAnsi="Times New Roman"/>
        </w:rPr>
      </w:pPr>
    </w:p>
    <w:p w14:paraId="7725C393" w14:textId="77777777" w:rsidR="00314BF3" w:rsidRDefault="00314BF3"/>
    <w:p w14:paraId="7ECCD77C" w14:textId="77777777" w:rsidR="00314BF3" w:rsidRDefault="00314BF3"/>
    <w:p w14:paraId="13739E45" w14:textId="77777777" w:rsidR="00314BF3" w:rsidRDefault="00314BF3"/>
    <w:p w14:paraId="558B7809" w14:textId="77777777" w:rsidR="00314BF3" w:rsidRDefault="00314BF3"/>
    <w:p w14:paraId="6288C93C" w14:textId="77777777" w:rsidR="00314BF3" w:rsidRDefault="00314BF3">
      <w:pPr>
        <w:rPr>
          <w:sz w:val="72"/>
        </w:rPr>
      </w:pPr>
    </w:p>
    <w:p w14:paraId="349CE614" w14:textId="77777777" w:rsidR="00314BF3" w:rsidRDefault="00314BF3">
      <w:pPr>
        <w:jc w:val="center"/>
        <w:rPr>
          <w:b/>
          <w:sz w:val="96"/>
        </w:rPr>
      </w:pPr>
      <w:smartTag w:uri="urn:schemas-microsoft-com:office:smarttags" w:element="State">
        <w:smartTag w:uri="urn:schemas-microsoft-com:office:smarttags" w:element="PlaceType">
          <w:r>
            <w:rPr>
              <w:b/>
              <w:sz w:val="96"/>
            </w:rPr>
            <w:t>Texas</w:t>
          </w:r>
        </w:smartTag>
      </w:smartTag>
    </w:p>
    <w:p w14:paraId="02335A99" w14:textId="77777777" w:rsidR="00314BF3" w:rsidRDefault="00314BF3">
      <w:pPr>
        <w:jc w:val="center"/>
        <w:rPr>
          <w:b/>
          <w:sz w:val="96"/>
        </w:rPr>
      </w:pPr>
    </w:p>
    <w:p w14:paraId="07273E15" w14:textId="77777777" w:rsidR="00314BF3" w:rsidRDefault="00314BF3">
      <w:pPr>
        <w:jc w:val="center"/>
        <w:rPr>
          <w:b/>
          <w:sz w:val="96"/>
        </w:rPr>
      </w:pPr>
      <w:r>
        <w:rPr>
          <w:b/>
          <w:sz w:val="96"/>
          <w:u w:val="single"/>
        </w:rPr>
        <w:t>S</w:t>
      </w:r>
      <w:r>
        <w:rPr>
          <w:b/>
          <w:sz w:val="96"/>
        </w:rPr>
        <w:t>tandard</w:t>
      </w:r>
    </w:p>
    <w:p w14:paraId="07855C57" w14:textId="77777777" w:rsidR="00314BF3" w:rsidRDefault="00314BF3">
      <w:pPr>
        <w:jc w:val="center"/>
        <w:rPr>
          <w:b/>
          <w:sz w:val="96"/>
        </w:rPr>
      </w:pPr>
      <w:r>
        <w:rPr>
          <w:b/>
          <w:sz w:val="96"/>
          <w:u w:val="single"/>
        </w:rPr>
        <w:t>E</w:t>
      </w:r>
      <w:r>
        <w:rPr>
          <w:b/>
          <w:sz w:val="96"/>
        </w:rPr>
        <w:t>lectronic</w:t>
      </w:r>
    </w:p>
    <w:p w14:paraId="22341C43" w14:textId="77777777" w:rsidR="00314BF3" w:rsidRDefault="00314BF3">
      <w:pPr>
        <w:jc w:val="center"/>
        <w:rPr>
          <w:b/>
          <w:sz w:val="96"/>
        </w:rPr>
      </w:pPr>
      <w:r>
        <w:rPr>
          <w:b/>
          <w:sz w:val="96"/>
          <w:u w:val="single"/>
        </w:rPr>
        <w:t>T</w:t>
      </w:r>
      <w:r>
        <w:rPr>
          <w:b/>
          <w:sz w:val="96"/>
        </w:rPr>
        <w:t>ransaction</w:t>
      </w:r>
    </w:p>
    <w:p w14:paraId="442CF66F" w14:textId="77777777" w:rsidR="00314BF3" w:rsidRDefault="00314BF3">
      <w:pPr>
        <w:jc w:val="center"/>
        <w:rPr>
          <w:sz w:val="72"/>
        </w:rPr>
      </w:pPr>
    </w:p>
    <w:p w14:paraId="0BF6C6D6" w14:textId="77777777" w:rsidR="00314BF3" w:rsidRDefault="00314BF3">
      <w:pPr>
        <w:jc w:val="center"/>
        <w:rPr>
          <w:b/>
          <w:sz w:val="72"/>
        </w:rPr>
      </w:pPr>
      <w:r>
        <w:rPr>
          <w:b/>
          <w:sz w:val="72"/>
        </w:rPr>
        <w:t>867_03:</w:t>
      </w:r>
    </w:p>
    <w:p w14:paraId="1536B04C" w14:textId="77777777" w:rsidR="00314BF3" w:rsidRDefault="00314BF3">
      <w:pPr>
        <w:pStyle w:val="Heading5"/>
      </w:pPr>
      <w:r>
        <w:t>Monthly</w:t>
      </w:r>
      <w:r w:rsidR="005972B5">
        <w:t xml:space="preserve"> or Final</w:t>
      </w:r>
      <w:r>
        <w:t xml:space="preserve"> Usage</w:t>
      </w:r>
    </w:p>
    <w:p w14:paraId="6E16220F" w14:textId="77777777" w:rsidR="00314BF3" w:rsidRDefault="00314BF3">
      <w:pPr>
        <w:jc w:val="center"/>
        <w:rPr>
          <w:sz w:val="72"/>
        </w:rPr>
      </w:pPr>
    </w:p>
    <w:p w14:paraId="62257A1B" w14:textId="77777777" w:rsidR="00314BF3" w:rsidRDefault="00314BF3">
      <w:pPr>
        <w:jc w:val="center"/>
        <w:rPr>
          <w:sz w:val="72"/>
          <w:u w:val="single"/>
        </w:rPr>
      </w:pPr>
    </w:p>
    <w:p w14:paraId="52CA43EF" w14:textId="77777777" w:rsidR="00314BF3" w:rsidRDefault="00314BF3">
      <w:pPr>
        <w:rPr>
          <w:sz w:val="32"/>
          <w:u w:val="single"/>
        </w:rPr>
      </w:pPr>
    </w:p>
    <w:p w14:paraId="349D17C5"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9A5A248" w14:textId="77777777" w:rsidR="00314BF3" w:rsidRPr="009E1C64" w:rsidRDefault="00314BF3">
      <w:pPr>
        <w:rPr>
          <w:sz w:val="32"/>
        </w:rPr>
      </w:pPr>
      <w:r w:rsidRPr="009E1C64">
        <w:rPr>
          <w:sz w:val="32"/>
        </w:rPr>
        <w:t>ANSI ASC X12 Ver/Rel 004010</w:t>
      </w:r>
    </w:p>
    <w:p w14:paraId="324F6319" w14:textId="77777777" w:rsidR="00314BF3" w:rsidRDefault="00314BF3">
      <w:pPr>
        <w:rPr>
          <w:sz w:val="32"/>
        </w:rPr>
      </w:pPr>
      <w:r>
        <w:rPr>
          <w:sz w:val="32"/>
        </w:rPr>
        <w:t>Transaction Set 867</w:t>
      </w:r>
    </w:p>
    <w:p w14:paraId="2A997FBD" w14:textId="77777777" w:rsidR="00314BF3" w:rsidRDefault="00314BF3">
      <w:pPr>
        <w:ind w:right="144"/>
        <w:jc w:val="center"/>
        <w:rPr>
          <w:b/>
          <w:snapToGrid w:val="0"/>
          <w:sz w:val="40"/>
        </w:rPr>
      </w:pPr>
      <w:r>
        <w:rPr>
          <w:sz w:val="48"/>
        </w:rPr>
        <w:br w:type="page"/>
      </w:r>
      <w:r>
        <w:rPr>
          <w:b/>
          <w:snapToGrid w:val="0"/>
          <w:sz w:val="40"/>
        </w:rPr>
        <w:lastRenderedPageBreak/>
        <w:t>Texas 867_03:</w:t>
      </w:r>
    </w:p>
    <w:p w14:paraId="5DC63E57" w14:textId="77777777" w:rsidR="00314BF3" w:rsidRDefault="00FF4E7D">
      <w:pPr>
        <w:pStyle w:val="Heading7"/>
        <w:jc w:val="center"/>
      </w:pPr>
      <w:r>
        <w:t>Monthly or Final Usage</w:t>
      </w:r>
    </w:p>
    <w:p w14:paraId="195270CA" w14:textId="77777777" w:rsidR="00314BF3" w:rsidRDefault="00314BF3">
      <w:pPr>
        <w:ind w:right="144"/>
        <w:rPr>
          <w:snapToGrid w:val="0"/>
          <w:sz w:val="36"/>
        </w:rPr>
      </w:pPr>
    </w:p>
    <w:p w14:paraId="0ABDBF6A" w14:textId="77777777" w:rsidR="00314BF3" w:rsidRDefault="00314BF3">
      <w:pPr>
        <w:pStyle w:val="BodyText"/>
        <w:rPr>
          <w:sz w:val="32"/>
        </w:rPr>
      </w:pPr>
      <w:r>
        <w:rPr>
          <w:sz w:val="32"/>
        </w:rPr>
        <w:t>This transaction set...</w:t>
      </w:r>
    </w:p>
    <w:p w14:paraId="2C650AAB" w14:textId="77777777" w:rsidR="00314BF3" w:rsidRDefault="00314BF3">
      <w:pPr>
        <w:pStyle w:val="BodyText"/>
        <w:rPr>
          <w:sz w:val="32"/>
        </w:rPr>
      </w:pPr>
    </w:p>
    <w:p w14:paraId="3B570EB3" w14:textId="77777777" w:rsidR="00314BF3" w:rsidRDefault="00314BF3">
      <w:pPr>
        <w:pStyle w:val="BodyText"/>
        <w:ind w:left="360"/>
        <w:rPr>
          <w:sz w:val="32"/>
        </w:rPr>
      </w:pPr>
      <w:r>
        <w:rPr>
          <w:sz w:val="32"/>
        </w:rPr>
        <w:t>...  from the TDSP to ERCOT is used to report monthly usage.</w:t>
      </w:r>
    </w:p>
    <w:p w14:paraId="15DBB4EF" w14:textId="77777777" w:rsidR="00314BF3" w:rsidRDefault="00314BF3">
      <w:pPr>
        <w:pStyle w:val="BodyText"/>
        <w:ind w:left="360"/>
        <w:rPr>
          <w:sz w:val="32"/>
        </w:rPr>
      </w:pPr>
    </w:p>
    <w:p w14:paraId="28B8E860" w14:textId="77777777" w:rsidR="00314BF3" w:rsidRDefault="00314BF3">
      <w:pPr>
        <w:pStyle w:val="BodyText"/>
        <w:ind w:left="360"/>
        <w:rPr>
          <w:sz w:val="32"/>
        </w:rPr>
      </w:pPr>
      <w:r>
        <w:rPr>
          <w:sz w:val="32"/>
        </w:rPr>
        <w:t>...  from ERCOT to the CR, is used to report TDSP’s 867_03 Monthly Usage.</w:t>
      </w:r>
    </w:p>
    <w:p w14:paraId="58B78384" w14:textId="77777777" w:rsidR="00314BF3" w:rsidRDefault="00314BF3">
      <w:pPr>
        <w:pStyle w:val="BodyText"/>
        <w:rPr>
          <w:sz w:val="32"/>
        </w:rPr>
      </w:pPr>
    </w:p>
    <w:p w14:paraId="133D3439" w14:textId="77777777" w:rsidR="00314BF3" w:rsidRDefault="00314BF3">
      <w:pPr>
        <w:pStyle w:val="BodyText"/>
        <w:ind w:left="360"/>
        <w:rPr>
          <w:sz w:val="32"/>
        </w:rPr>
      </w:pPr>
      <w:r>
        <w:rPr>
          <w:sz w:val="32"/>
        </w:rPr>
        <w:t xml:space="preserve">...  from ERCOT to the TDSP </w:t>
      </w:r>
      <w:del w:id="0" w:author="MCT" w:date="2023-02-14T08:47:00Z">
        <w:r w:rsidDel="007E0814">
          <w:rPr>
            <w:sz w:val="32"/>
          </w:rPr>
          <w:delText>and  CR</w:delText>
        </w:r>
      </w:del>
      <w:ins w:id="1" w:author="MCT" w:date="2023-02-14T08:47:00Z">
        <w:r w:rsidR="007E0814">
          <w:rPr>
            <w:sz w:val="32"/>
          </w:rPr>
          <w:t>and CR</w:t>
        </w:r>
      </w:ins>
      <w:r>
        <w:rPr>
          <w:sz w:val="32"/>
        </w:rPr>
        <w:t xml:space="preserve"> of record for that day for ERCOT POLLED SERVICES</w:t>
      </w:r>
    </w:p>
    <w:p w14:paraId="2E093D4F" w14:textId="77777777" w:rsidR="00314BF3" w:rsidRDefault="00314BF3">
      <w:pPr>
        <w:ind w:right="144"/>
        <w:rPr>
          <w:snapToGrid w:val="0"/>
          <w:sz w:val="36"/>
        </w:rPr>
      </w:pPr>
    </w:p>
    <w:p w14:paraId="3381C7EE" w14:textId="77777777" w:rsidR="00314BF3" w:rsidRDefault="00314BF3">
      <w:pPr>
        <w:pStyle w:val="BodyText"/>
        <w:rPr>
          <w:sz w:val="32"/>
        </w:rPr>
      </w:pPr>
    </w:p>
    <w:p w14:paraId="14DFD333" w14:textId="77777777" w:rsidR="00314BF3" w:rsidRDefault="00314BF3">
      <w:pPr>
        <w:pStyle w:val="BodyText"/>
        <w:rPr>
          <w:sz w:val="32"/>
        </w:rPr>
      </w:pPr>
    </w:p>
    <w:p w14:paraId="69B607EB" w14:textId="77777777" w:rsidR="00314BF3" w:rsidRDefault="00314BF3">
      <w:pPr>
        <w:ind w:right="144"/>
        <w:rPr>
          <w:snapToGrid w:val="0"/>
          <w:sz w:val="32"/>
        </w:rPr>
      </w:pPr>
      <w:r>
        <w:rPr>
          <w:snapToGrid w:val="0"/>
          <w:sz w:val="32"/>
        </w:rPr>
        <w:t xml:space="preserve">Document Flow: </w:t>
      </w:r>
    </w:p>
    <w:p w14:paraId="075AABA6" w14:textId="77777777" w:rsidR="00314BF3" w:rsidRDefault="00314BF3">
      <w:pPr>
        <w:numPr>
          <w:ilvl w:val="0"/>
          <w:numId w:val="1"/>
        </w:numPr>
        <w:ind w:right="144"/>
        <w:rPr>
          <w:snapToGrid w:val="0"/>
          <w:sz w:val="32"/>
        </w:rPr>
      </w:pPr>
      <w:r>
        <w:rPr>
          <w:snapToGrid w:val="0"/>
          <w:sz w:val="32"/>
        </w:rPr>
        <w:t>TDSP to ERCOT</w:t>
      </w:r>
    </w:p>
    <w:p w14:paraId="3C77BAA6" w14:textId="77777777" w:rsidR="00314BF3" w:rsidRDefault="00314BF3">
      <w:pPr>
        <w:numPr>
          <w:ilvl w:val="0"/>
          <w:numId w:val="1"/>
        </w:numPr>
        <w:ind w:right="144"/>
        <w:rPr>
          <w:snapToGrid w:val="0"/>
          <w:sz w:val="32"/>
        </w:rPr>
      </w:pPr>
      <w:r>
        <w:rPr>
          <w:snapToGrid w:val="0"/>
          <w:sz w:val="32"/>
        </w:rPr>
        <w:t>ERCOT to CR</w:t>
      </w:r>
    </w:p>
    <w:p w14:paraId="584046BF" w14:textId="77777777" w:rsidR="00314BF3" w:rsidRDefault="00314BF3">
      <w:pPr>
        <w:numPr>
          <w:ilvl w:val="0"/>
          <w:numId w:val="1"/>
        </w:numPr>
        <w:ind w:right="144"/>
        <w:rPr>
          <w:snapToGrid w:val="0"/>
          <w:sz w:val="32"/>
        </w:rPr>
      </w:pPr>
      <w:r>
        <w:rPr>
          <w:snapToGrid w:val="0"/>
          <w:sz w:val="32"/>
        </w:rPr>
        <w:t>ERCOT to TDSP (for EPS)</w:t>
      </w:r>
    </w:p>
    <w:p w14:paraId="34E7026D" w14:textId="77777777" w:rsidR="009B63E7" w:rsidRDefault="009B63E7" w:rsidP="009B63E7">
      <w:pPr>
        <w:ind w:right="144"/>
        <w:rPr>
          <w:snapToGrid w:val="0"/>
          <w:sz w:val="32"/>
        </w:rPr>
      </w:pPr>
    </w:p>
    <w:p w14:paraId="1D54DECD" w14:textId="77777777"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F411B9" w14:textId="77777777" w:rsidR="00314BF3" w:rsidRDefault="00314BF3">
      <w:pPr>
        <w:pStyle w:val="BodyText"/>
        <w:rPr>
          <w:sz w:val="32"/>
        </w:rPr>
      </w:pPr>
    </w:p>
    <w:p w14:paraId="3D58C956" w14:textId="77777777" w:rsidR="009B63E7" w:rsidRDefault="009B63E7">
      <w:pPr>
        <w:pStyle w:val="BodyText"/>
        <w:rPr>
          <w:sz w:val="32"/>
        </w:rPr>
      </w:pPr>
    </w:p>
    <w:p w14:paraId="1230CDFF" w14:textId="77777777" w:rsidR="009B63E7" w:rsidRDefault="009B63E7">
      <w:pPr>
        <w:pStyle w:val="BodyText"/>
        <w:rPr>
          <w:sz w:val="32"/>
        </w:rPr>
      </w:pPr>
    </w:p>
    <w:p w14:paraId="755B7CBC" w14:textId="77777777" w:rsidR="00314BF3" w:rsidRDefault="00314BF3">
      <w:pPr>
        <w:pStyle w:val="BodyText"/>
      </w:pPr>
      <w:r>
        <w:tab/>
      </w:r>
    </w:p>
    <w:p w14:paraId="51CD34FA" w14:textId="77777777" w:rsidR="00043F16" w:rsidRDefault="00314BF3" w:rsidP="00155E4B">
      <w:pPr>
        <w:widowControl w:val="0"/>
      </w:pPr>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55E4B" w:rsidRPr="003B705C" w14:paraId="131364EF" w14:textId="77777777" w:rsidTr="001860AD">
        <w:trPr>
          <w:cantSplit/>
          <w:trHeight w:val="530"/>
        </w:trPr>
        <w:tc>
          <w:tcPr>
            <w:tcW w:w="1620" w:type="dxa"/>
            <w:tcBorders>
              <w:top w:val="nil"/>
              <w:left w:val="nil"/>
              <w:bottom w:val="nil"/>
              <w:right w:val="nil"/>
            </w:tcBorders>
          </w:tcPr>
          <w:p w14:paraId="48763E40"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7B3EF882" w14:textId="77777777" w:rsidR="00155E4B" w:rsidRPr="003B705C" w:rsidRDefault="00155E4B"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39D09C92" w14:textId="77777777" w:rsidR="00155E4B" w:rsidRPr="003B705C" w:rsidRDefault="00155E4B" w:rsidP="001860AD">
            <w:pPr>
              <w:keepNext/>
              <w:widowControl w:val="0"/>
              <w:tabs>
                <w:tab w:val="left" w:pos="6858"/>
              </w:tabs>
              <w:outlineLvl w:val="0"/>
              <w:rPr>
                <w:b/>
                <w:bCs/>
                <w:sz w:val="32"/>
              </w:rPr>
            </w:pPr>
            <w:r w:rsidRPr="003B705C">
              <w:rPr>
                <w:b/>
                <w:bCs/>
                <w:sz w:val="32"/>
              </w:rPr>
              <w:t>Summary of Changes</w:t>
            </w:r>
          </w:p>
        </w:tc>
      </w:tr>
      <w:tr w:rsidR="00155E4B" w:rsidRPr="003B705C" w14:paraId="412F7CF0" w14:textId="77777777" w:rsidTr="001860AD">
        <w:trPr>
          <w:cantSplit/>
          <w:trHeight w:val="504"/>
        </w:trPr>
        <w:tc>
          <w:tcPr>
            <w:tcW w:w="1620" w:type="dxa"/>
            <w:tcBorders>
              <w:top w:val="nil"/>
              <w:left w:val="nil"/>
              <w:bottom w:val="nil"/>
            </w:tcBorders>
          </w:tcPr>
          <w:p w14:paraId="6A13DAC5"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0769D2">
              <w:rPr>
                <w:sz w:val="18"/>
                <w:szCs w:val="18"/>
              </w:rPr>
              <w:t>30</w:t>
            </w:r>
            <w:r w:rsidRPr="003B705C">
              <w:rPr>
                <w:sz w:val="18"/>
                <w:szCs w:val="18"/>
              </w:rPr>
              <w:t>, 20</w:t>
            </w:r>
            <w:r>
              <w:rPr>
                <w:sz w:val="18"/>
                <w:szCs w:val="18"/>
              </w:rPr>
              <w:t>1</w:t>
            </w:r>
            <w:r w:rsidRPr="003B705C">
              <w:rPr>
                <w:sz w:val="18"/>
                <w:szCs w:val="18"/>
              </w:rPr>
              <w:t>0</w:t>
            </w:r>
          </w:p>
          <w:p w14:paraId="16BCAF61"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FA0E0B9" w14:textId="77777777" w:rsidR="00155E4B" w:rsidRPr="003B705C" w:rsidRDefault="00155E4B"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9D9F3CC" w14:textId="77777777" w:rsidR="00155E4B" w:rsidRDefault="007E0814" w:rsidP="001860AD">
            <w:pPr>
              <w:rPr>
                <w:sz w:val="18"/>
                <w:szCs w:val="18"/>
              </w:rPr>
            </w:pPr>
            <w:r w:rsidRPr="003B705C">
              <w:rPr>
                <w:sz w:val="18"/>
                <w:szCs w:val="18"/>
              </w:rPr>
              <w:t>Initial Release</w:t>
            </w:r>
          </w:p>
          <w:p w14:paraId="796AA3BC" w14:textId="77777777" w:rsidR="007E0814" w:rsidRPr="003B705C" w:rsidRDefault="007E0814" w:rsidP="001860AD">
            <w:pPr>
              <w:rPr>
                <w:sz w:val="18"/>
                <w:szCs w:val="18"/>
              </w:rPr>
            </w:pPr>
          </w:p>
          <w:p w14:paraId="0B186035" w14:textId="77777777" w:rsidR="00155E4B" w:rsidRPr="003B705C" w:rsidRDefault="00155E4B" w:rsidP="001860AD">
            <w:pPr>
              <w:rPr>
                <w:sz w:val="18"/>
                <w:szCs w:val="18"/>
              </w:rPr>
            </w:pPr>
          </w:p>
        </w:tc>
      </w:tr>
      <w:tr w:rsidR="005972B5" w:rsidRPr="003B705C" w14:paraId="2EED85BF" w14:textId="77777777" w:rsidTr="001860AD">
        <w:trPr>
          <w:cantSplit/>
          <w:trHeight w:val="504"/>
        </w:trPr>
        <w:tc>
          <w:tcPr>
            <w:tcW w:w="1620" w:type="dxa"/>
            <w:tcBorders>
              <w:top w:val="nil"/>
              <w:left w:val="nil"/>
              <w:bottom w:val="nil"/>
            </w:tcBorders>
          </w:tcPr>
          <w:p w14:paraId="55D8D90E" w14:textId="77777777" w:rsidR="005972B5" w:rsidRDefault="0094318A"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5972B5">
              <w:rPr>
                <w:sz w:val="18"/>
                <w:szCs w:val="18"/>
              </w:rPr>
              <w:t>, 2012</w:t>
            </w:r>
          </w:p>
          <w:p w14:paraId="7B0BCE11" w14:textId="77777777" w:rsidR="005972B5" w:rsidRDefault="005972B5"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EED562B" w14:textId="77777777" w:rsidR="005972B5" w:rsidRPr="003B705C" w:rsidRDefault="005972B5"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20F69FE" w14:textId="77777777" w:rsidR="005972B5" w:rsidRDefault="005972B5" w:rsidP="001860AD">
            <w:pPr>
              <w:rPr>
                <w:sz w:val="18"/>
                <w:szCs w:val="18"/>
              </w:rPr>
            </w:pPr>
            <w:r>
              <w:rPr>
                <w:sz w:val="18"/>
                <w:szCs w:val="18"/>
              </w:rPr>
              <w:t>Updated examples for TX SET 4.0</w:t>
            </w:r>
          </w:p>
          <w:p w14:paraId="6461FBDB" w14:textId="77777777" w:rsidR="007E0814" w:rsidRDefault="007E0814" w:rsidP="001860AD">
            <w:pPr>
              <w:rPr>
                <w:sz w:val="18"/>
                <w:szCs w:val="18"/>
              </w:rPr>
            </w:pPr>
          </w:p>
          <w:p w14:paraId="1E07DE72" w14:textId="77777777" w:rsidR="007E0814" w:rsidRPr="003B705C" w:rsidRDefault="007E0814" w:rsidP="001860AD">
            <w:pPr>
              <w:rPr>
                <w:sz w:val="18"/>
                <w:szCs w:val="18"/>
              </w:rPr>
            </w:pPr>
          </w:p>
        </w:tc>
      </w:tr>
      <w:tr w:rsidR="007E0814" w:rsidRPr="003B705C" w14:paraId="5C4FA7A7" w14:textId="77777777" w:rsidTr="001860AD">
        <w:trPr>
          <w:cantSplit/>
          <w:trHeight w:val="504"/>
          <w:ins w:id="2" w:author="MCT" w:date="2023-02-14T08:46:00Z"/>
        </w:trPr>
        <w:tc>
          <w:tcPr>
            <w:tcW w:w="1620" w:type="dxa"/>
            <w:tcBorders>
              <w:top w:val="nil"/>
              <w:left w:val="nil"/>
              <w:bottom w:val="nil"/>
            </w:tcBorders>
          </w:tcPr>
          <w:p w14:paraId="6930AB0E" w14:textId="77777777" w:rsidR="007E0814" w:rsidRDefault="00A8177D"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4T08:46:00Z"/>
                <w:sz w:val="18"/>
                <w:szCs w:val="18"/>
              </w:rPr>
            </w:pPr>
            <w:ins w:id="4" w:author="MCT" w:date="2023-05-03T13:24:00Z">
              <w:r>
                <w:rPr>
                  <w:sz w:val="18"/>
                  <w:szCs w:val="18"/>
                </w:rPr>
                <w:t>November 11, 2024</w:t>
              </w:r>
            </w:ins>
          </w:p>
          <w:p w14:paraId="0B1F1A8C" w14:textId="77777777" w:rsidR="007E0814" w:rsidRDefault="007E0814"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MCT" w:date="2023-02-14T08:46:00Z"/>
                <w:sz w:val="18"/>
                <w:szCs w:val="18"/>
              </w:rPr>
            </w:pPr>
            <w:ins w:id="6" w:author="MCT" w:date="2023-02-14T08:46:00Z">
              <w:r>
                <w:rPr>
                  <w:sz w:val="18"/>
                  <w:szCs w:val="18"/>
                </w:rPr>
                <w:t>Version 5.0</w:t>
              </w:r>
            </w:ins>
          </w:p>
        </w:tc>
        <w:tc>
          <w:tcPr>
            <w:tcW w:w="180" w:type="dxa"/>
            <w:tcBorders>
              <w:top w:val="nil"/>
              <w:left w:val="nil"/>
              <w:bottom w:val="nil"/>
              <w:right w:val="nil"/>
            </w:tcBorders>
          </w:tcPr>
          <w:p w14:paraId="434A13E6" w14:textId="77777777" w:rsidR="007E0814" w:rsidRPr="003B705C" w:rsidRDefault="007E0814"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7" w:author="MCT" w:date="2023-02-14T08:46:00Z"/>
                <w:bCs/>
                <w:sz w:val="18"/>
                <w:szCs w:val="18"/>
              </w:rPr>
            </w:pPr>
          </w:p>
        </w:tc>
        <w:tc>
          <w:tcPr>
            <w:tcW w:w="8100" w:type="dxa"/>
            <w:tcBorders>
              <w:top w:val="nil"/>
              <w:left w:val="nil"/>
              <w:bottom w:val="nil"/>
              <w:right w:val="nil"/>
            </w:tcBorders>
          </w:tcPr>
          <w:p w14:paraId="0BEA2A63" w14:textId="18A56A93" w:rsidR="007E0814" w:rsidRDefault="00514230" w:rsidP="001860AD">
            <w:pPr>
              <w:rPr>
                <w:ins w:id="8" w:author="MCT" w:date="2023-05-04T15:41:00Z"/>
                <w:sz w:val="18"/>
                <w:szCs w:val="18"/>
              </w:rPr>
            </w:pPr>
            <w:ins w:id="9" w:author="MCT" w:date="2023-05-04T15:41:00Z">
              <w:r>
                <w:rPr>
                  <w:sz w:val="18"/>
                  <w:szCs w:val="18"/>
                </w:rPr>
                <w:t>Added example for daylight savings</w:t>
              </w:r>
            </w:ins>
            <w:ins w:id="10" w:author="MCT" w:date="2023-05-09T14:10:00Z">
              <w:r w:rsidR="005253F0">
                <w:rPr>
                  <w:sz w:val="18"/>
                  <w:szCs w:val="18"/>
                </w:rPr>
                <w:t xml:space="preserve"> spring and fall</w:t>
              </w:r>
            </w:ins>
            <w:ins w:id="11" w:author="MCT" w:date="2024-10-14T12:21:00Z">
              <w:r w:rsidR="00120351">
                <w:rPr>
                  <w:sz w:val="18"/>
                  <w:szCs w:val="18"/>
                </w:rPr>
                <w:t xml:space="preserve">. Added example for Mobile Generation. </w:t>
              </w:r>
            </w:ins>
          </w:p>
          <w:p w14:paraId="3168C48C" w14:textId="77777777" w:rsidR="00514230" w:rsidRDefault="00514230" w:rsidP="001860AD">
            <w:pPr>
              <w:rPr>
                <w:ins w:id="12" w:author="MCT" w:date="2023-05-04T15:41:00Z"/>
                <w:sz w:val="18"/>
                <w:szCs w:val="18"/>
              </w:rPr>
            </w:pPr>
          </w:p>
          <w:p w14:paraId="1B490BA0" w14:textId="77777777" w:rsidR="00514230" w:rsidRDefault="00514230" w:rsidP="001860AD">
            <w:pPr>
              <w:rPr>
                <w:ins w:id="13" w:author="MCT" w:date="2023-02-14T08:46:00Z"/>
                <w:sz w:val="18"/>
                <w:szCs w:val="18"/>
              </w:rPr>
            </w:pPr>
          </w:p>
        </w:tc>
      </w:tr>
    </w:tbl>
    <w:p w14:paraId="76DFAA26" w14:textId="77777777" w:rsidR="00155E4B" w:rsidRDefault="00155E4B">
      <w:pPr>
        <w:ind w:left="-1170" w:firstLine="900"/>
      </w:pPr>
    </w:p>
    <w:p w14:paraId="7D8F7700" w14:textId="6DFA1023" w:rsidR="007A70E2" w:rsidRDefault="00155E4B">
      <w:pPr>
        <w:ind w:left="-1170" w:firstLine="900"/>
        <w:rPr>
          <w:rFonts w:ascii="Calibri" w:hAnsi="Calibri"/>
          <w:snapToGrid w:val="0"/>
          <w:sz w:val="22"/>
          <w:szCs w:val="22"/>
        </w:rPr>
      </w:pPr>
      <w:r>
        <w:br w:type="page"/>
      </w:r>
      <w:r w:rsidR="0057696E">
        <w:rPr>
          <w:rFonts w:ascii="Calibri" w:hAnsi="Calibri"/>
          <w:snapToGrid w:val="0"/>
          <w:sz w:val="22"/>
          <w:szCs w:val="22"/>
        </w:rPr>
        <w:lastRenderedPageBreak/>
        <w:t xml:space="preserve">867_03 Example #1 of </w:t>
      </w:r>
      <w:ins w:id="14" w:author="MCT" w:date="2024-10-14T13:29:00Z">
        <w:r w:rsidR="00623590">
          <w:rPr>
            <w:rFonts w:ascii="Calibri" w:hAnsi="Calibri"/>
            <w:snapToGrid w:val="0"/>
            <w:sz w:val="22"/>
            <w:szCs w:val="22"/>
          </w:rPr>
          <w:t>19</w:t>
        </w:r>
      </w:ins>
      <w:del w:id="15"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03D53D4E"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5972B5">
        <w:rPr>
          <w:rFonts w:ascii="Calibri" w:hAnsi="Calibri"/>
          <w:snapToGrid w:val="0"/>
          <w:sz w:val="22"/>
          <w:szCs w:val="22"/>
        </w:rPr>
        <w:t>-</w:t>
      </w:r>
      <w:r w:rsidRPr="00E47271">
        <w:rPr>
          <w:rFonts w:ascii="Calibri" w:hAnsi="Calibri"/>
          <w:snapToGrid w:val="0"/>
          <w:sz w:val="22"/>
          <w:szCs w:val="22"/>
        </w:rPr>
        <w:t xml:space="preserve"> NON-INTERVAL – ORIGINAL</w:t>
      </w:r>
    </w:p>
    <w:tbl>
      <w:tblPr>
        <w:tblW w:w="9140" w:type="dxa"/>
        <w:tblInd w:w="93" w:type="dxa"/>
        <w:tblLook w:val="04A0" w:firstRow="1" w:lastRow="0" w:firstColumn="1" w:lastColumn="0" w:noHBand="0" w:noVBand="1"/>
      </w:tblPr>
      <w:tblGrid>
        <w:gridCol w:w="395"/>
        <w:gridCol w:w="394"/>
        <w:gridCol w:w="3966"/>
        <w:gridCol w:w="4385"/>
      </w:tblGrid>
      <w:tr w:rsidR="005972B5" w:rsidRPr="005972B5" w14:paraId="0477E184" w14:textId="77777777" w:rsidTr="005972B5">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69D8805" w14:textId="77777777" w:rsidR="005972B5" w:rsidRPr="005972B5" w:rsidRDefault="005972B5" w:rsidP="005972B5">
            <w:pPr>
              <w:autoSpaceDE/>
              <w:autoSpaceDN/>
              <w:jc w:val="center"/>
              <w:rPr>
                <w:rFonts w:ascii="Calibri" w:hAnsi="Calibri" w:cs="Calibri"/>
                <w:color w:val="000000"/>
                <w:sz w:val="22"/>
                <w:szCs w:val="22"/>
              </w:rPr>
            </w:pPr>
            <w:r w:rsidRPr="005972B5">
              <w:rPr>
                <w:rFonts w:ascii="Calibri" w:hAnsi="Calibri" w:cs="Calibri"/>
                <w:color w:val="000000"/>
                <w:sz w:val="22"/>
                <w:szCs w:val="22"/>
              </w:rPr>
              <w:t>TDSP to ERCOT</w:t>
            </w:r>
            <w:r w:rsidRPr="005972B5">
              <w:rPr>
                <w:rFonts w:ascii="Calibri" w:hAnsi="Calibri" w:cs="Calibri"/>
                <w:color w:val="000000"/>
                <w:sz w:val="22"/>
                <w:szCs w:val="22"/>
              </w:rPr>
              <w:br/>
              <w:t xml:space="preserve">Original Monthly Detailed </w:t>
            </w:r>
            <w:del w:id="16" w:author="MCT" w:date="2023-02-14T08:47:00Z">
              <w:r w:rsidRPr="005972B5" w:rsidDel="007E0814">
                <w:rPr>
                  <w:rFonts w:ascii="Calibri" w:hAnsi="Calibri" w:cs="Calibri"/>
                  <w:color w:val="000000"/>
                  <w:sz w:val="22"/>
                  <w:szCs w:val="22"/>
                </w:rPr>
                <w:delText>and  Summarized</w:delText>
              </w:r>
            </w:del>
            <w:ins w:id="17" w:author="MCT" w:date="2023-02-14T08:47:00Z">
              <w:r w:rsidR="007E0814" w:rsidRPr="005972B5">
                <w:rPr>
                  <w:rFonts w:ascii="Calibri" w:hAnsi="Calibri" w:cs="Calibri"/>
                  <w:color w:val="000000"/>
                  <w:sz w:val="22"/>
                  <w:szCs w:val="22"/>
                </w:rPr>
                <w:t>and Summarized</w:t>
              </w:r>
            </w:ins>
            <w:r w:rsidRPr="005972B5">
              <w:rPr>
                <w:rFonts w:ascii="Calibri" w:hAnsi="Calibri" w:cs="Calibri"/>
                <w:color w:val="000000"/>
                <w:sz w:val="22"/>
                <w:szCs w:val="22"/>
              </w:rPr>
              <w:t xml:space="preserve"> Usage Includes Meter change out</w:t>
            </w:r>
          </w:p>
        </w:tc>
      </w:tr>
      <w:tr w:rsidR="005972B5" w:rsidRPr="005972B5" w14:paraId="64661CE5"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13333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vAlign w:val="bottom"/>
            <w:hideMark/>
          </w:tcPr>
          <w:p w14:paraId="299F6EB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Transaction Type, Transaction Set Control Number</w:t>
            </w:r>
          </w:p>
        </w:tc>
      </w:tr>
      <w:tr w:rsidR="005972B5" w:rsidRPr="005972B5" w14:paraId="1765AF64"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6F578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BPT~00~200805101201001~20080510~DD</w:t>
            </w:r>
          </w:p>
        </w:tc>
        <w:tc>
          <w:tcPr>
            <w:tcW w:w="4480" w:type="dxa"/>
            <w:tcBorders>
              <w:top w:val="nil"/>
              <w:left w:val="nil"/>
              <w:bottom w:val="single" w:sz="4" w:space="0" w:color="auto"/>
              <w:right w:val="single" w:sz="4" w:space="0" w:color="auto"/>
            </w:tcBorders>
            <w:shd w:val="clear" w:color="auto" w:fill="auto"/>
            <w:vAlign w:val="bottom"/>
            <w:hideMark/>
          </w:tcPr>
          <w:p w14:paraId="167EBEA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Original, Unique Reference Identification, Date, Report Type</w:t>
            </w:r>
          </w:p>
        </w:tc>
      </w:tr>
      <w:tr w:rsidR="005972B5" w:rsidRPr="005972B5" w14:paraId="3E953BC2"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306602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REF~Q5~~1234567891011123</w:t>
            </w:r>
          </w:p>
        </w:tc>
        <w:tc>
          <w:tcPr>
            <w:tcW w:w="4480" w:type="dxa"/>
            <w:tcBorders>
              <w:top w:val="nil"/>
              <w:left w:val="nil"/>
              <w:bottom w:val="single" w:sz="4" w:space="0" w:color="auto"/>
              <w:right w:val="single" w:sz="4" w:space="0" w:color="auto"/>
            </w:tcBorders>
            <w:shd w:val="clear" w:color="auto" w:fill="auto"/>
            <w:vAlign w:val="bottom"/>
            <w:hideMark/>
          </w:tcPr>
          <w:p w14:paraId="16A477D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ESI ID</w:t>
            </w:r>
          </w:p>
        </w:tc>
      </w:tr>
      <w:tr w:rsidR="005972B5" w:rsidRPr="005972B5" w14:paraId="45D1891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E22491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vAlign w:val="bottom"/>
            <w:hideMark/>
          </w:tcPr>
          <w:p w14:paraId="045B83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Region</w:t>
            </w:r>
          </w:p>
        </w:tc>
      </w:tr>
      <w:tr w:rsidR="005972B5" w:rsidRPr="005972B5" w14:paraId="4A82C8E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860AC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vAlign w:val="bottom"/>
            <w:hideMark/>
          </w:tcPr>
          <w:p w14:paraId="3B586E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TDSP Name, DUNS Number, Sender</w:t>
            </w:r>
          </w:p>
        </w:tc>
      </w:tr>
      <w:tr w:rsidR="005972B5" w:rsidRPr="005972B5" w14:paraId="27C229A6"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6334F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vAlign w:val="bottom"/>
            <w:hideMark/>
          </w:tcPr>
          <w:p w14:paraId="76F4C8A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ERCOT, DUNS Number, Receiver</w:t>
            </w:r>
          </w:p>
        </w:tc>
      </w:tr>
      <w:tr w:rsidR="005972B5" w:rsidRPr="005972B5" w14:paraId="51A73F54"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C498B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vAlign w:val="bottom"/>
            <w:hideMark/>
          </w:tcPr>
          <w:p w14:paraId="3722EB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CR Name, DUNS Number</w:t>
            </w:r>
          </w:p>
        </w:tc>
      </w:tr>
      <w:tr w:rsidR="005972B5" w:rsidRPr="005972B5" w14:paraId="3C0DFC4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8354DE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PTD~PL~~~MG~17529143</w:t>
            </w:r>
          </w:p>
        </w:tc>
        <w:tc>
          <w:tcPr>
            <w:tcW w:w="4480" w:type="dxa"/>
            <w:tcBorders>
              <w:top w:val="nil"/>
              <w:left w:val="nil"/>
              <w:bottom w:val="single" w:sz="4" w:space="0" w:color="auto"/>
              <w:right w:val="single" w:sz="4" w:space="0" w:color="auto"/>
            </w:tcBorders>
            <w:shd w:val="clear" w:color="auto" w:fill="auto"/>
            <w:vAlign w:val="bottom"/>
            <w:hideMark/>
          </w:tcPr>
          <w:p w14:paraId="4FF9C52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1624109A" w14:textId="77777777" w:rsidTr="005972B5">
        <w:trPr>
          <w:trHeight w:val="300"/>
        </w:trPr>
        <w:tc>
          <w:tcPr>
            <w:tcW w:w="400" w:type="dxa"/>
            <w:tcBorders>
              <w:top w:val="nil"/>
              <w:left w:val="nil"/>
              <w:bottom w:val="nil"/>
              <w:right w:val="nil"/>
            </w:tcBorders>
            <w:shd w:val="clear" w:color="auto" w:fill="auto"/>
            <w:hideMark/>
          </w:tcPr>
          <w:p w14:paraId="7F951592"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698F0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DTM~150~20090326</w:t>
            </w:r>
          </w:p>
        </w:tc>
        <w:tc>
          <w:tcPr>
            <w:tcW w:w="4480" w:type="dxa"/>
            <w:tcBorders>
              <w:top w:val="nil"/>
              <w:left w:val="nil"/>
              <w:bottom w:val="single" w:sz="4" w:space="0" w:color="auto"/>
              <w:right w:val="single" w:sz="4" w:space="0" w:color="auto"/>
            </w:tcBorders>
            <w:shd w:val="clear" w:color="auto" w:fill="auto"/>
            <w:vAlign w:val="bottom"/>
            <w:hideMark/>
          </w:tcPr>
          <w:p w14:paraId="0DA1E0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56D20BFD" w14:textId="77777777" w:rsidTr="005972B5">
        <w:trPr>
          <w:trHeight w:val="300"/>
        </w:trPr>
        <w:tc>
          <w:tcPr>
            <w:tcW w:w="400" w:type="dxa"/>
            <w:tcBorders>
              <w:top w:val="nil"/>
              <w:left w:val="nil"/>
              <w:bottom w:val="nil"/>
              <w:right w:val="nil"/>
            </w:tcBorders>
            <w:shd w:val="clear" w:color="auto" w:fill="auto"/>
            <w:hideMark/>
          </w:tcPr>
          <w:p w14:paraId="009D9D4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A711D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DTM~514~20090402</w:t>
            </w:r>
          </w:p>
        </w:tc>
        <w:tc>
          <w:tcPr>
            <w:tcW w:w="4480" w:type="dxa"/>
            <w:tcBorders>
              <w:top w:val="nil"/>
              <w:left w:val="nil"/>
              <w:bottom w:val="single" w:sz="4" w:space="0" w:color="auto"/>
              <w:right w:val="single" w:sz="4" w:space="0" w:color="auto"/>
            </w:tcBorders>
            <w:shd w:val="clear" w:color="auto" w:fill="auto"/>
            <w:vAlign w:val="bottom"/>
            <w:hideMark/>
          </w:tcPr>
          <w:p w14:paraId="5963702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Exchange Date</w:t>
            </w:r>
          </w:p>
        </w:tc>
      </w:tr>
      <w:tr w:rsidR="005972B5" w:rsidRPr="005972B5" w14:paraId="5F7F54B9" w14:textId="77777777" w:rsidTr="005972B5">
        <w:trPr>
          <w:trHeight w:val="300"/>
        </w:trPr>
        <w:tc>
          <w:tcPr>
            <w:tcW w:w="400" w:type="dxa"/>
            <w:tcBorders>
              <w:top w:val="nil"/>
              <w:left w:val="nil"/>
              <w:bottom w:val="nil"/>
              <w:right w:val="nil"/>
            </w:tcBorders>
            <w:shd w:val="clear" w:color="auto" w:fill="auto"/>
            <w:hideMark/>
          </w:tcPr>
          <w:p w14:paraId="5322CCDD"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1A1FF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vAlign w:val="bottom"/>
            <w:hideMark/>
          </w:tcPr>
          <w:p w14:paraId="7A490CD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1E73E7FB" w14:textId="77777777" w:rsidTr="005972B5">
        <w:trPr>
          <w:trHeight w:val="300"/>
        </w:trPr>
        <w:tc>
          <w:tcPr>
            <w:tcW w:w="400" w:type="dxa"/>
            <w:tcBorders>
              <w:top w:val="nil"/>
              <w:left w:val="nil"/>
              <w:bottom w:val="nil"/>
              <w:right w:val="nil"/>
            </w:tcBorders>
            <w:shd w:val="clear" w:color="auto" w:fill="auto"/>
            <w:hideMark/>
          </w:tcPr>
          <w:p w14:paraId="32E22057"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7FF68F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0C6BCB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193087DC" w14:textId="77777777" w:rsidTr="005972B5">
        <w:trPr>
          <w:trHeight w:val="300"/>
        </w:trPr>
        <w:tc>
          <w:tcPr>
            <w:tcW w:w="400" w:type="dxa"/>
            <w:tcBorders>
              <w:top w:val="nil"/>
              <w:left w:val="nil"/>
              <w:bottom w:val="nil"/>
              <w:right w:val="nil"/>
            </w:tcBorders>
            <w:shd w:val="clear" w:color="auto" w:fill="auto"/>
            <w:hideMark/>
          </w:tcPr>
          <w:p w14:paraId="5F974540"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48838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QTY~QD~486</w:t>
            </w:r>
          </w:p>
        </w:tc>
        <w:tc>
          <w:tcPr>
            <w:tcW w:w="4480" w:type="dxa"/>
            <w:tcBorders>
              <w:top w:val="nil"/>
              <w:left w:val="nil"/>
              <w:bottom w:val="single" w:sz="4" w:space="0" w:color="auto"/>
              <w:right w:val="single" w:sz="4" w:space="0" w:color="auto"/>
            </w:tcBorders>
            <w:shd w:val="clear" w:color="auto" w:fill="auto"/>
            <w:vAlign w:val="bottom"/>
            <w:hideMark/>
          </w:tcPr>
          <w:p w14:paraId="7DEA1B9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663E9B9C" w14:textId="77777777" w:rsidTr="005972B5">
        <w:trPr>
          <w:trHeight w:val="300"/>
        </w:trPr>
        <w:tc>
          <w:tcPr>
            <w:tcW w:w="400" w:type="dxa"/>
            <w:tcBorders>
              <w:top w:val="nil"/>
              <w:left w:val="nil"/>
              <w:bottom w:val="nil"/>
              <w:right w:val="nil"/>
            </w:tcBorders>
            <w:shd w:val="clear" w:color="auto" w:fill="auto"/>
            <w:hideMark/>
          </w:tcPr>
          <w:p w14:paraId="75D8B1E6"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2DC07D"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73E3FA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MEA~AA~PRQ~486~KH~48149~48635~51</w:t>
            </w:r>
          </w:p>
        </w:tc>
        <w:tc>
          <w:tcPr>
            <w:tcW w:w="4480" w:type="dxa"/>
            <w:tcBorders>
              <w:top w:val="nil"/>
              <w:left w:val="nil"/>
              <w:bottom w:val="single" w:sz="4" w:space="0" w:color="auto"/>
              <w:right w:val="single" w:sz="4" w:space="0" w:color="auto"/>
            </w:tcBorders>
            <w:shd w:val="clear" w:color="auto" w:fill="auto"/>
            <w:vAlign w:val="bottom"/>
            <w:hideMark/>
          </w:tcPr>
          <w:p w14:paraId="4A1D6F2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6CB96D44" w14:textId="77777777" w:rsidTr="005972B5">
        <w:trPr>
          <w:trHeight w:val="300"/>
        </w:trPr>
        <w:tc>
          <w:tcPr>
            <w:tcW w:w="400" w:type="dxa"/>
            <w:tcBorders>
              <w:top w:val="nil"/>
              <w:left w:val="nil"/>
              <w:bottom w:val="nil"/>
              <w:right w:val="nil"/>
            </w:tcBorders>
            <w:shd w:val="clear" w:color="auto" w:fill="auto"/>
            <w:hideMark/>
          </w:tcPr>
          <w:p w14:paraId="0AE4AB75"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925DAE"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7209C3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vAlign w:val="bottom"/>
            <w:hideMark/>
          </w:tcPr>
          <w:p w14:paraId="69152F0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4CF7CF57"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0A1A81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PTD~PL~~~MG~428884954</w:t>
            </w:r>
          </w:p>
        </w:tc>
        <w:tc>
          <w:tcPr>
            <w:tcW w:w="4480" w:type="dxa"/>
            <w:tcBorders>
              <w:top w:val="nil"/>
              <w:left w:val="nil"/>
              <w:bottom w:val="single" w:sz="4" w:space="0" w:color="auto"/>
              <w:right w:val="single" w:sz="4" w:space="0" w:color="auto"/>
            </w:tcBorders>
            <w:shd w:val="clear" w:color="auto" w:fill="auto"/>
            <w:vAlign w:val="bottom"/>
            <w:hideMark/>
          </w:tcPr>
          <w:p w14:paraId="74BB354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463E5AA6" w14:textId="77777777" w:rsidTr="005972B5">
        <w:trPr>
          <w:trHeight w:val="300"/>
        </w:trPr>
        <w:tc>
          <w:tcPr>
            <w:tcW w:w="400" w:type="dxa"/>
            <w:tcBorders>
              <w:top w:val="nil"/>
              <w:left w:val="nil"/>
              <w:bottom w:val="nil"/>
              <w:right w:val="nil"/>
            </w:tcBorders>
            <w:shd w:val="clear" w:color="auto" w:fill="auto"/>
            <w:hideMark/>
          </w:tcPr>
          <w:p w14:paraId="59DA21D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50D16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DTM~514~20090402</w:t>
            </w:r>
          </w:p>
        </w:tc>
        <w:tc>
          <w:tcPr>
            <w:tcW w:w="4480" w:type="dxa"/>
            <w:tcBorders>
              <w:top w:val="nil"/>
              <w:left w:val="nil"/>
              <w:bottom w:val="single" w:sz="4" w:space="0" w:color="auto"/>
              <w:right w:val="single" w:sz="4" w:space="0" w:color="auto"/>
            </w:tcBorders>
            <w:shd w:val="clear" w:color="auto" w:fill="auto"/>
            <w:vAlign w:val="bottom"/>
            <w:hideMark/>
          </w:tcPr>
          <w:p w14:paraId="577F35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Exchange Date</w:t>
            </w:r>
          </w:p>
        </w:tc>
      </w:tr>
      <w:tr w:rsidR="005972B5" w:rsidRPr="005972B5" w14:paraId="120FDF12" w14:textId="77777777" w:rsidTr="005972B5">
        <w:trPr>
          <w:trHeight w:val="300"/>
        </w:trPr>
        <w:tc>
          <w:tcPr>
            <w:tcW w:w="400" w:type="dxa"/>
            <w:tcBorders>
              <w:top w:val="nil"/>
              <w:left w:val="nil"/>
              <w:bottom w:val="nil"/>
              <w:right w:val="nil"/>
            </w:tcBorders>
            <w:shd w:val="clear" w:color="auto" w:fill="auto"/>
            <w:hideMark/>
          </w:tcPr>
          <w:p w14:paraId="61285FDB"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F22E5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DTM~151~20090424</w:t>
            </w:r>
          </w:p>
        </w:tc>
        <w:tc>
          <w:tcPr>
            <w:tcW w:w="4480" w:type="dxa"/>
            <w:tcBorders>
              <w:top w:val="nil"/>
              <w:left w:val="nil"/>
              <w:bottom w:val="single" w:sz="4" w:space="0" w:color="auto"/>
              <w:right w:val="single" w:sz="4" w:space="0" w:color="auto"/>
            </w:tcBorders>
            <w:shd w:val="clear" w:color="auto" w:fill="auto"/>
            <w:vAlign w:val="bottom"/>
            <w:hideMark/>
          </w:tcPr>
          <w:p w14:paraId="39E7F0D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3515B00E" w14:textId="77777777" w:rsidTr="005972B5">
        <w:trPr>
          <w:trHeight w:val="300"/>
        </w:trPr>
        <w:tc>
          <w:tcPr>
            <w:tcW w:w="400" w:type="dxa"/>
            <w:tcBorders>
              <w:top w:val="nil"/>
              <w:left w:val="nil"/>
              <w:bottom w:val="nil"/>
              <w:right w:val="nil"/>
            </w:tcBorders>
            <w:shd w:val="clear" w:color="auto" w:fill="auto"/>
            <w:hideMark/>
          </w:tcPr>
          <w:p w14:paraId="05ED836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D6629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vAlign w:val="bottom"/>
            <w:hideMark/>
          </w:tcPr>
          <w:p w14:paraId="52918E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755FCBAA" w14:textId="77777777" w:rsidTr="005972B5">
        <w:trPr>
          <w:trHeight w:val="300"/>
        </w:trPr>
        <w:tc>
          <w:tcPr>
            <w:tcW w:w="400" w:type="dxa"/>
            <w:tcBorders>
              <w:top w:val="nil"/>
              <w:left w:val="nil"/>
              <w:bottom w:val="nil"/>
              <w:right w:val="nil"/>
            </w:tcBorders>
            <w:shd w:val="clear" w:color="auto" w:fill="auto"/>
            <w:hideMark/>
          </w:tcPr>
          <w:p w14:paraId="1C0FC8DA"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991CC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20F1C00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EBF265F" w14:textId="77777777" w:rsidTr="005972B5">
        <w:trPr>
          <w:trHeight w:val="300"/>
        </w:trPr>
        <w:tc>
          <w:tcPr>
            <w:tcW w:w="400" w:type="dxa"/>
            <w:tcBorders>
              <w:top w:val="nil"/>
              <w:left w:val="nil"/>
              <w:bottom w:val="nil"/>
              <w:right w:val="nil"/>
            </w:tcBorders>
            <w:shd w:val="clear" w:color="auto" w:fill="auto"/>
            <w:hideMark/>
          </w:tcPr>
          <w:p w14:paraId="771528C6"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CA23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QTY~QD~1753</w:t>
            </w:r>
          </w:p>
        </w:tc>
        <w:tc>
          <w:tcPr>
            <w:tcW w:w="4480" w:type="dxa"/>
            <w:tcBorders>
              <w:top w:val="nil"/>
              <w:left w:val="nil"/>
              <w:bottom w:val="single" w:sz="4" w:space="0" w:color="auto"/>
              <w:right w:val="single" w:sz="4" w:space="0" w:color="auto"/>
            </w:tcBorders>
            <w:shd w:val="clear" w:color="auto" w:fill="auto"/>
            <w:vAlign w:val="bottom"/>
            <w:hideMark/>
          </w:tcPr>
          <w:p w14:paraId="42AF6B9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7C9DF629" w14:textId="77777777" w:rsidTr="005972B5">
        <w:trPr>
          <w:trHeight w:val="300"/>
        </w:trPr>
        <w:tc>
          <w:tcPr>
            <w:tcW w:w="400" w:type="dxa"/>
            <w:tcBorders>
              <w:top w:val="nil"/>
              <w:left w:val="nil"/>
              <w:bottom w:val="nil"/>
              <w:right w:val="nil"/>
            </w:tcBorders>
            <w:shd w:val="clear" w:color="auto" w:fill="auto"/>
            <w:hideMark/>
          </w:tcPr>
          <w:p w14:paraId="662FE2ED"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62184D3"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EF16D9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MEA~AA~PRQ~1753~KH~0~1753~51</w:t>
            </w:r>
          </w:p>
        </w:tc>
        <w:tc>
          <w:tcPr>
            <w:tcW w:w="4480" w:type="dxa"/>
            <w:tcBorders>
              <w:top w:val="nil"/>
              <w:left w:val="nil"/>
              <w:bottom w:val="single" w:sz="4" w:space="0" w:color="auto"/>
              <w:right w:val="single" w:sz="4" w:space="0" w:color="auto"/>
            </w:tcBorders>
            <w:shd w:val="clear" w:color="auto" w:fill="auto"/>
            <w:vAlign w:val="bottom"/>
            <w:hideMark/>
          </w:tcPr>
          <w:p w14:paraId="6F070D8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7A7067CA" w14:textId="77777777" w:rsidTr="005972B5">
        <w:trPr>
          <w:trHeight w:val="300"/>
        </w:trPr>
        <w:tc>
          <w:tcPr>
            <w:tcW w:w="400" w:type="dxa"/>
            <w:tcBorders>
              <w:top w:val="nil"/>
              <w:left w:val="nil"/>
              <w:bottom w:val="nil"/>
              <w:right w:val="nil"/>
            </w:tcBorders>
            <w:shd w:val="clear" w:color="auto" w:fill="auto"/>
            <w:hideMark/>
          </w:tcPr>
          <w:p w14:paraId="52F97D1A"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841322D"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82EB92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vAlign w:val="bottom"/>
            <w:hideMark/>
          </w:tcPr>
          <w:p w14:paraId="0380AC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3B8E3BA2"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54A9E0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vAlign w:val="bottom"/>
            <w:hideMark/>
          </w:tcPr>
          <w:p w14:paraId="5A9C5C4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71D2437E" w14:textId="77777777" w:rsidTr="005972B5">
        <w:trPr>
          <w:trHeight w:val="300"/>
        </w:trPr>
        <w:tc>
          <w:tcPr>
            <w:tcW w:w="400" w:type="dxa"/>
            <w:tcBorders>
              <w:top w:val="nil"/>
              <w:left w:val="nil"/>
              <w:bottom w:val="nil"/>
              <w:right w:val="nil"/>
            </w:tcBorders>
            <w:shd w:val="clear" w:color="auto" w:fill="auto"/>
            <w:hideMark/>
          </w:tcPr>
          <w:p w14:paraId="5A929622"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4967FD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5CB39E7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9581734" w14:textId="77777777" w:rsidTr="005972B5">
        <w:trPr>
          <w:trHeight w:val="300"/>
        </w:trPr>
        <w:tc>
          <w:tcPr>
            <w:tcW w:w="400" w:type="dxa"/>
            <w:tcBorders>
              <w:top w:val="nil"/>
              <w:left w:val="nil"/>
              <w:bottom w:val="nil"/>
              <w:right w:val="nil"/>
            </w:tcBorders>
            <w:shd w:val="clear" w:color="auto" w:fill="auto"/>
            <w:hideMark/>
          </w:tcPr>
          <w:p w14:paraId="2A742EF0"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3971E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QTY~QD~2239</w:t>
            </w:r>
          </w:p>
        </w:tc>
        <w:tc>
          <w:tcPr>
            <w:tcW w:w="4480" w:type="dxa"/>
            <w:tcBorders>
              <w:top w:val="nil"/>
              <w:left w:val="nil"/>
              <w:bottom w:val="single" w:sz="4" w:space="0" w:color="auto"/>
              <w:right w:val="single" w:sz="4" w:space="0" w:color="auto"/>
            </w:tcBorders>
            <w:shd w:val="clear" w:color="auto" w:fill="auto"/>
            <w:vAlign w:val="bottom"/>
            <w:hideMark/>
          </w:tcPr>
          <w:p w14:paraId="24D34DB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508EEDBD" w14:textId="77777777" w:rsidTr="005972B5">
        <w:trPr>
          <w:trHeight w:val="300"/>
        </w:trPr>
        <w:tc>
          <w:tcPr>
            <w:tcW w:w="400" w:type="dxa"/>
            <w:tcBorders>
              <w:top w:val="nil"/>
              <w:left w:val="nil"/>
              <w:bottom w:val="nil"/>
              <w:right w:val="nil"/>
            </w:tcBorders>
            <w:shd w:val="clear" w:color="auto" w:fill="auto"/>
            <w:hideMark/>
          </w:tcPr>
          <w:p w14:paraId="237EFD8F"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9D21E5B"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E366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MEA~~PRQ~2239~~~~51</w:t>
            </w:r>
          </w:p>
        </w:tc>
        <w:tc>
          <w:tcPr>
            <w:tcW w:w="4480" w:type="dxa"/>
            <w:tcBorders>
              <w:top w:val="nil"/>
              <w:left w:val="nil"/>
              <w:bottom w:val="single" w:sz="4" w:space="0" w:color="auto"/>
              <w:right w:val="single" w:sz="4" w:space="0" w:color="auto"/>
            </w:tcBorders>
            <w:shd w:val="clear" w:color="auto" w:fill="auto"/>
            <w:vAlign w:val="bottom"/>
            <w:hideMark/>
          </w:tcPr>
          <w:p w14:paraId="6AEE3C5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16622B7A" w14:textId="77777777" w:rsidTr="005972B5">
        <w:trPr>
          <w:trHeight w:val="300"/>
        </w:trPr>
        <w:tc>
          <w:tcPr>
            <w:tcW w:w="400" w:type="dxa"/>
            <w:tcBorders>
              <w:top w:val="nil"/>
              <w:left w:val="nil"/>
              <w:bottom w:val="nil"/>
              <w:right w:val="nil"/>
            </w:tcBorders>
            <w:shd w:val="clear" w:color="auto" w:fill="auto"/>
            <w:hideMark/>
          </w:tcPr>
          <w:p w14:paraId="164354CA"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1876CA"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592001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DTM~150~20090326</w:t>
            </w:r>
          </w:p>
        </w:tc>
        <w:tc>
          <w:tcPr>
            <w:tcW w:w="4480" w:type="dxa"/>
            <w:tcBorders>
              <w:top w:val="nil"/>
              <w:left w:val="nil"/>
              <w:bottom w:val="single" w:sz="4" w:space="0" w:color="auto"/>
              <w:right w:val="single" w:sz="4" w:space="0" w:color="auto"/>
            </w:tcBorders>
            <w:shd w:val="clear" w:color="auto" w:fill="auto"/>
            <w:vAlign w:val="bottom"/>
            <w:hideMark/>
          </w:tcPr>
          <w:p w14:paraId="3D19807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DE2352A" w14:textId="77777777" w:rsidTr="005972B5">
        <w:trPr>
          <w:trHeight w:val="300"/>
        </w:trPr>
        <w:tc>
          <w:tcPr>
            <w:tcW w:w="400" w:type="dxa"/>
            <w:tcBorders>
              <w:top w:val="nil"/>
              <w:left w:val="nil"/>
              <w:bottom w:val="nil"/>
              <w:right w:val="nil"/>
            </w:tcBorders>
            <w:shd w:val="clear" w:color="auto" w:fill="auto"/>
            <w:hideMark/>
          </w:tcPr>
          <w:p w14:paraId="4F2A9D6B"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E5F142"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652D3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DTM~151~20090424</w:t>
            </w:r>
          </w:p>
        </w:tc>
        <w:tc>
          <w:tcPr>
            <w:tcW w:w="4480" w:type="dxa"/>
            <w:tcBorders>
              <w:top w:val="nil"/>
              <w:left w:val="nil"/>
              <w:bottom w:val="single" w:sz="4" w:space="0" w:color="auto"/>
              <w:right w:val="single" w:sz="4" w:space="0" w:color="auto"/>
            </w:tcBorders>
            <w:shd w:val="clear" w:color="auto" w:fill="auto"/>
            <w:vAlign w:val="bottom"/>
            <w:hideMark/>
          </w:tcPr>
          <w:p w14:paraId="448498A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0827E376"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1E47F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SE~30~000000001</w:t>
            </w:r>
          </w:p>
        </w:tc>
        <w:tc>
          <w:tcPr>
            <w:tcW w:w="4480" w:type="dxa"/>
            <w:tcBorders>
              <w:top w:val="nil"/>
              <w:left w:val="nil"/>
              <w:bottom w:val="single" w:sz="4" w:space="0" w:color="auto"/>
              <w:right w:val="single" w:sz="4" w:space="0" w:color="auto"/>
            </w:tcBorders>
            <w:shd w:val="clear" w:color="auto" w:fill="auto"/>
            <w:vAlign w:val="bottom"/>
            <w:hideMark/>
          </w:tcPr>
          <w:p w14:paraId="56BC12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Number of Segments, Transaction Set Control Number</w:t>
            </w:r>
          </w:p>
        </w:tc>
      </w:tr>
    </w:tbl>
    <w:p w14:paraId="7D4DD093" w14:textId="77777777" w:rsidR="005972B5" w:rsidRDefault="005972B5">
      <w:pPr>
        <w:ind w:left="-1170" w:firstLine="900"/>
        <w:rPr>
          <w:rFonts w:ascii="Calibri" w:hAnsi="Calibri"/>
          <w:snapToGrid w:val="0"/>
          <w:sz w:val="22"/>
          <w:szCs w:val="22"/>
        </w:rPr>
      </w:pPr>
    </w:p>
    <w:p w14:paraId="2D4785C6" w14:textId="77777777" w:rsidR="00E47271" w:rsidRDefault="00E47271">
      <w:pPr>
        <w:ind w:left="-1170" w:firstLine="900"/>
        <w:rPr>
          <w:rFonts w:ascii="Calibri" w:hAnsi="Calibri"/>
          <w:snapToGrid w:val="0"/>
          <w:sz w:val="22"/>
          <w:szCs w:val="22"/>
        </w:rPr>
      </w:pPr>
    </w:p>
    <w:p w14:paraId="2BE3C5D6" w14:textId="050F49B1"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#2 of </w:t>
      </w:r>
      <w:ins w:id="18" w:author="MCT" w:date="2024-10-14T13:29:00Z">
        <w:r w:rsidR="00623590">
          <w:rPr>
            <w:rFonts w:ascii="Calibri" w:hAnsi="Calibri"/>
            <w:snapToGrid w:val="0"/>
            <w:sz w:val="22"/>
            <w:szCs w:val="22"/>
          </w:rPr>
          <w:t>19</w:t>
        </w:r>
      </w:ins>
      <w:del w:id="19"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C297277" w14:textId="77777777" w:rsidR="00961E5D" w:rsidRDefault="003A1001">
      <w:pPr>
        <w:ind w:left="-1170" w:firstLine="900"/>
        <w:rPr>
          <w:rFonts w:ascii="Calibri" w:hAnsi="Calibri"/>
          <w:snapToGrid w:val="0"/>
          <w:sz w:val="22"/>
          <w:szCs w:val="22"/>
        </w:rPr>
      </w:pPr>
      <w:r w:rsidRPr="003A1001">
        <w:rPr>
          <w:rFonts w:ascii="Calibri" w:hAnsi="Calibri"/>
          <w:snapToGrid w:val="0"/>
          <w:sz w:val="22"/>
          <w:szCs w:val="22"/>
        </w:rPr>
        <w:t xml:space="preserve">Monthly Usage </w:t>
      </w:r>
      <w:r w:rsidR="005972B5">
        <w:rPr>
          <w:rFonts w:ascii="Calibri" w:hAnsi="Calibri"/>
          <w:snapToGrid w:val="0"/>
          <w:sz w:val="22"/>
          <w:szCs w:val="22"/>
        </w:rPr>
        <w:t xml:space="preserve">- </w:t>
      </w:r>
      <w:r w:rsidRPr="003A1001">
        <w:rPr>
          <w:rFonts w:ascii="Calibri" w:hAnsi="Calibri"/>
          <w:snapToGrid w:val="0"/>
          <w:sz w:val="22"/>
          <w:szCs w:val="22"/>
        </w:rPr>
        <w:t>NON-INTERVAL – ORIGINAL-POWER FACTOR</w:t>
      </w:r>
    </w:p>
    <w:tbl>
      <w:tblPr>
        <w:tblW w:w="9465" w:type="dxa"/>
        <w:tblInd w:w="93" w:type="dxa"/>
        <w:tblLayout w:type="fixed"/>
        <w:tblLook w:val="04A0" w:firstRow="1" w:lastRow="0" w:firstColumn="1" w:lastColumn="0" w:noHBand="0" w:noVBand="1"/>
      </w:tblPr>
      <w:tblGrid>
        <w:gridCol w:w="325"/>
        <w:gridCol w:w="324"/>
        <w:gridCol w:w="3956"/>
        <w:gridCol w:w="4860"/>
      </w:tblGrid>
      <w:tr w:rsidR="005972B5" w:rsidRPr="005972B5" w14:paraId="086A87A0"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D192343" w14:textId="77777777" w:rsidR="005972B5" w:rsidRPr="005972B5" w:rsidRDefault="005972B5" w:rsidP="005972B5">
            <w:pPr>
              <w:autoSpaceDE/>
              <w:autoSpaceDN/>
              <w:jc w:val="center"/>
              <w:rPr>
                <w:rFonts w:ascii="Calibri" w:hAnsi="Calibri" w:cs="Calibri"/>
                <w:color w:val="000000"/>
                <w:sz w:val="22"/>
                <w:szCs w:val="22"/>
              </w:rPr>
            </w:pPr>
            <w:r w:rsidRPr="005972B5">
              <w:rPr>
                <w:rFonts w:ascii="Calibri" w:hAnsi="Calibri" w:cs="Calibri"/>
                <w:color w:val="000000"/>
                <w:sz w:val="22"/>
                <w:szCs w:val="22"/>
              </w:rPr>
              <w:t>TDSP to ERCOT</w:t>
            </w:r>
            <w:r w:rsidRPr="005972B5">
              <w:rPr>
                <w:rFonts w:ascii="Calibri" w:hAnsi="Calibri" w:cs="Calibri"/>
                <w:color w:val="000000"/>
                <w:sz w:val="22"/>
                <w:szCs w:val="22"/>
              </w:rPr>
              <w:br/>
              <w:t>Original Monthly Summarized Usage with Power Factor</w:t>
            </w:r>
          </w:p>
        </w:tc>
      </w:tr>
      <w:tr w:rsidR="005972B5" w:rsidRPr="005972B5" w14:paraId="7B9A6E93"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9E1C72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ST~867~000000001</w:t>
            </w:r>
          </w:p>
        </w:tc>
        <w:tc>
          <w:tcPr>
            <w:tcW w:w="4860" w:type="dxa"/>
            <w:tcBorders>
              <w:top w:val="nil"/>
              <w:left w:val="nil"/>
              <w:bottom w:val="single" w:sz="4" w:space="0" w:color="auto"/>
              <w:right w:val="single" w:sz="4" w:space="0" w:color="auto"/>
            </w:tcBorders>
            <w:shd w:val="clear" w:color="auto" w:fill="auto"/>
            <w:hideMark/>
          </w:tcPr>
          <w:p w14:paraId="65A164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Transaction Type, Transaction Set Control Number</w:t>
            </w:r>
          </w:p>
        </w:tc>
      </w:tr>
      <w:tr w:rsidR="005972B5" w:rsidRPr="005972B5" w14:paraId="6715673D"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90EDF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BPT~00~200805101956534~20090226~DD</w:t>
            </w:r>
          </w:p>
        </w:tc>
        <w:tc>
          <w:tcPr>
            <w:tcW w:w="4860" w:type="dxa"/>
            <w:tcBorders>
              <w:top w:val="nil"/>
              <w:left w:val="nil"/>
              <w:bottom w:val="single" w:sz="4" w:space="0" w:color="auto"/>
              <w:right w:val="single" w:sz="4" w:space="0" w:color="auto"/>
            </w:tcBorders>
            <w:shd w:val="clear" w:color="auto" w:fill="auto"/>
            <w:hideMark/>
          </w:tcPr>
          <w:p w14:paraId="4905302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Original, Unique Reference Identification, Date, Report Type</w:t>
            </w:r>
          </w:p>
        </w:tc>
      </w:tr>
      <w:tr w:rsidR="005972B5" w:rsidRPr="005972B5" w14:paraId="633FF0F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B2680E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4F2BED6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ESI ID</w:t>
            </w:r>
          </w:p>
        </w:tc>
      </w:tr>
      <w:tr w:rsidR="005972B5" w:rsidRPr="005972B5" w14:paraId="6A748928"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70D394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REF~SR~ERCOT</w:t>
            </w:r>
          </w:p>
        </w:tc>
        <w:tc>
          <w:tcPr>
            <w:tcW w:w="4860" w:type="dxa"/>
            <w:tcBorders>
              <w:top w:val="nil"/>
              <w:left w:val="nil"/>
              <w:bottom w:val="single" w:sz="4" w:space="0" w:color="auto"/>
              <w:right w:val="single" w:sz="4" w:space="0" w:color="auto"/>
            </w:tcBorders>
            <w:shd w:val="clear" w:color="auto" w:fill="auto"/>
            <w:hideMark/>
          </w:tcPr>
          <w:p w14:paraId="415B666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Region</w:t>
            </w:r>
          </w:p>
        </w:tc>
      </w:tr>
      <w:tr w:rsidR="005972B5" w:rsidRPr="005972B5" w14:paraId="668D26E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BEBA8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N1~8S~TDSP NAME~9~009876543~~41</w:t>
            </w:r>
          </w:p>
        </w:tc>
        <w:tc>
          <w:tcPr>
            <w:tcW w:w="4860" w:type="dxa"/>
            <w:tcBorders>
              <w:top w:val="nil"/>
              <w:left w:val="nil"/>
              <w:bottom w:val="single" w:sz="4" w:space="0" w:color="auto"/>
              <w:right w:val="single" w:sz="4" w:space="0" w:color="auto"/>
            </w:tcBorders>
            <w:shd w:val="clear" w:color="auto" w:fill="auto"/>
            <w:hideMark/>
          </w:tcPr>
          <w:p w14:paraId="170644E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TDSP Name, DUNS Number, Sender</w:t>
            </w:r>
          </w:p>
        </w:tc>
      </w:tr>
      <w:tr w:rsidR="005972B5" w:rsidRPr="005972B5" w14:paraId="395B148F"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1B655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N1~AY~ERCOT~1~183529049~~40</w:t>
            </w:r>
          </w:p>
        </w:tc>
        <w:tc>
          <w:tcPr>
            <w:tcW w:w="4860" w:type="dxa"/>
            <w:tcBorders>
              <w:top w:val="nil"/>
              <w:left w:val="nil"/>
              <w:bottom w:val="single" w:sz="4" w:space="0" w:color="auto"/>
              <w:right w:val="single" w:sz="4" w:space="0" w:color="auto"/>
            </w:tcBorders>
            <w:shd w:val="clear" w:color="auto" w:fill="auto"/>
            <w:hideMark/>
          </w:tcPr>
          <w:p w14:paraId="460B44C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ERCOT, DUNS Number, Receiver</w:t>
            </w:r>
          </w:p>
        </w:tc>
      </w:tr>
      <w:tr w:rsidR="005972B5" w:rsidRPr="005972B5" w14:paraId="69E41499"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30929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N1~SJ~CR NAME~1~987654321</w:t>
            </w:r>
          </w:p>
        </w:tc>
        <w:tc>
          <w:tcPr>
            <w:tcW w:w="4860" w:type="dxa"/>
            <w:tcBorders>
              <w:top w:val="nil"/>
              <w:left w:val="nil"/>
              <w:bottom w:val="single" w:sz="4" w:space="0" w:color="auto"/>
              <w:right w:val="single" w:sz="4" w:space="0" w:color="auto"/>
            </w:tcBorders>
            <w:shd w:val="clear" w:color="auto" w:fill="auto"/>
            <w:hideMark/>
          </w:tcPr>
          <w:p w14:paraId="40752A4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CR Name, DUNS Number</w:t>
            </w:r>
          </w:p>
        </w:tc>
      </w:tr>
      <w:tr w:rsidR="005972B5" w:rsidRPr="005972B5" w14:paraId="7BE7CFC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F728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PTD~PL~~~MG~032009MTR</w:t>
            </w:r>
          </w:p>
        </w:tc>
        <w:tc>
          <w:tcPr>
            <w:tcW w:w="4860" w:type="dxa"/>
            <w:tcBorders>
              <w:top w:val="nil"/>
              <w:left w:val="nil"/>
              <w:bottom w:val="single" w:sz="4" w:space="0" w:color="auto"/>
              <w:right w:val="single" w:sz="4" w:space="0" w:color="auto"/>
            </w:tcBorders>
            <w:shd w:val="clear" w:color="auto" w:fill="auto"/>
            <w:hideMark/>
          </w:tcPr>
          <w:p w14:paraId="3DE7AD1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775F8DA4" w14:textId="77777777" w:rsidTr="005972B5">
        <w:trPr>
          <w:trHeight w:val="300"/>
        </w:trPr>
        <w:tc>
          <w:tcPr>
            <w:tcW w:w="325" w:type="dxa"/>
            <w:tcBorders>
              <w:top w:val="nil"/>
              <w:left w:val="nil"/>
              <w:bottom w:val="nil"/>
              <w:right w:val="nil"/>
            </w:tcBorders>
            <w:shd w:val="clear" w:color="auto" w:fill="auto"/>
            <w:hideMark/>
          </w:tcPr>
          <w:p w14:paraId="071AD445"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4E1FE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6F2B9E2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0DB41C0" w14:textId="77777777" w:rsidTr="005972B5">
        <w:trPr>
          <w:trHeight w:val="300"/>
        </w:trPr>
        <w:tc>
          <w:tcPr>
            <w:tcW w:w="325" w:type="dxa"/>
            <w:tcBorders>
              <w:top w:val="nil"/>
              <w:left w:val="nil"/>
              <w:bottom w:val="nil"/>
              <w:right w:val="nil"/>
            </w:tcBorders>
            <w:shd w:val="clear" w:color="auto" w:fill="auto"/>
            <w:hideMark/>
          </w:tcPr>
          <w:p w14:paraId="27C9CB6F"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8E28B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7FBD6B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06F6998F" w14:textId="77777777" w:rsidTr="005972B5">
        <w:trPr>
          <w:trHeight w:val="300"/>
        </w:trPr>
        <w:tc>
          <w:tcPr>
            <w:tcW w:w="325" w:type="dxa"/>
            <w:tcBorders>
              <w:top w:val="nil"/>
              <w:left w:val="nil"/>
              <w:bottom w:val="nil"/>
              <w:right w:val="nil"/>
            </w:tcBorders>
            <w:shd w:val="clear" w:color="auto" w:fill="auto"/>
            <w:hideMark/>
          </w:tcPr>
          <w:p w14:paraId="1676219E"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F46D1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hideMark/>
          </w:tcPr>
          <w:p w14:paraId="5809B1C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1ACA927A" w14:textId="77777777" w:rsidTr="005972B5">
        <w:trPr>
          <w:trHeight w:val="300"/>
        </w:trPr>
        <w:tc>
          <w:tcPr>
            <w:tcW w:w="325" w:type="dxa"/>
            <w:tcBorders>
              <w:top w:val="nil"/>
              <w:left w:val="nil"/>
              <w:bottom w:val="nil"/>
              <w:right w:val="nil"/>
            </w:tcBorders>
            <w:shd w:val="clear" w:color="auto" w:fill="auto"/>
            <w:hideMark/>
          </w:tcPr>
          <w:p w14:paraId="3D6DAA23"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324DA7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hideMark/>
          </w:tcPr>
          <w:p w14:paraId="27DE6B6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4B0FFF5" w14:textId="77777777" w:rsidTr="005972B5">
        <w:trPr>
          <w:trHeight w:val="300"/>
        </w:trPr>
        <w:tc>
          <w:tcPr>
            <w:tcW w:w="325" w:type="dxa"/>
            <w:tcBorders>
              <w:top w:val="nil"/>
              <w:left w:val="nil"/>
              <w:bottom w:val="nil"/>
              <w:right w:val="nil"/>
            </w:tcBorders>
            <w:shd w:val="clear" w:color="auto" w:fill="auto"/>
            <w:hideMark/>
          </w:tcPr>
          <w:p w14:paraId="6862202B"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779074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QTY~QD~75150</w:t>
            </w:r>
          </w:p>
        </w:tc>
        <w:tc>
          <w:tcPr>
            <w:tcW w:w="4860" w:type="dxa"/>
            <w:tcBorders>
              <w:top w:val="nil"/>
              <w:left w:val="nil"/>
              <w:bottom w:val="single" w:sz="4" w:space="0" w:color="auto"/>
              <w:right w:val="single" w:sz="4" w:space="0" w:color="auto"/>
            </w:tcBorders>
            <w:shd w:val="clear" w:color="auto" w:fill="auto"/>
            <w:hideMark/>
          </w:tcPr>
          <w:p w14:paraId="19184F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003C8290" w14:textId="77777777" w:rsidTr="005972B5">
        <w:trPr>
          <w:trHeight w:val="600"/>
        </w:trPr>
        <w:tc>
          <w:tcPr>
            <w:tcW w:w="325" w:type="dxa"/>
            <w:tcBorders>
              <w:top w:val="nil"/>
              <w:left w:val="nil"/>
              <w:bottom w:val="nil"/>
              <w:right w:val="nil"/>
            </w:tcBorders>
            <w:shd w:val="clear" w:color="auto" w:fill="auto"/>
            <w:hideMark/>
          </w:tcPr>
          <w:p w14:paraId="25584022"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45A121EE"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519F8F8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MEA~AA~PRQ~75150~KH~32493.0~33328.0~51</w:t>
            </w:r>
          </w:p>
        </w:tc>
        <w:tc>
          <w:tcPr>
            <w:tcW w:w="4860" w:type="dxa"/>
            <w:tcBorders>
              <w:top w:val="nil"/>
              <w:left w:val="nil"/>
              <w:bottom w:val="single" w:sz="4" w:space="0" w:color="auto"/>
              <w:right w:val="single" w:sz="4" w:space="0" w:color="auto"/>
            </w:tcBorders>
            <w:shd w:val="clear" w:color="auto" w:fill="auto"/>
            <w:hideMark/>
          </w:tcPr>
          <w:p w14:paraId="7152601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317F257D" w14:textId="77777777" w:rsidTr="005972B5">
        <w:trPr>
          <w:trHeight w:val="300"/>
        </w:trPr>
        <w:tc>
          <w:tcPr>
            <w:tcW w:w="325" w:type="dxa"/>
            <w:tcBorders>
              <w:top w:val="nil"/>
              <w:left w:val="nil"/>
              <w:bottom w:val="nil"/>
              <w:right w:val="nil"/>
            </w:tcBorders>
            <w:shd w:val="clear" w:color="auto" w:fill="auto"/>
            <w:hideMark/>
          </w:tcPr>
          <w:p w14:paraId="2C6970B5"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415918A"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2A7D55C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MEA~~MU~90.0</w:t>
            </w:r>
          </w:p>
        </w:tc>
        <w:tc>
          <w:tcPr>
            <w:tcW w:w="4860" w:type="dxa"/>
            <w:tcBorders>
              <w:top w:val="nil"/>
              <w:left w:val="nil"/>
              <w:bottom w:val="single" w:sz="4" w:space="0" w:color="auto"/>
              <w:right w:val="single" w:sz="4" w:space="0" w:color="auto"/>
            </w:tcBorders>
            <w:shd w:val="clear" w:color="auto" w:fill="auto"/>
            <w:hideMark/>
          </w:tcPr>
          <w:p w14:paraId="25510D7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3F61549F"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CE054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PTD~PL~~~MG~032009MTR</w:t>
            </w:r>
          </w:p>
        </w:tc>
        <w:tc>
          <w:tcPr>
            <w:tcW w:w="4860" w:type="dxa"/>
            <w:tcBorders>
              <w:top w:val="nil"/>
              <w:left w:val="nil"/>
              <w:bottom w:val="single" w:sz="4" w:space="0" w:color="auto"/>
              <w:right w:val="single" w:sz="4" w:space="0" w:color="auto"/>
            </w:tcBorders>
            <w:shd w:val="clear" w:color="auto" w:fill="auto"/>
            <w:hideMark/>
          </w:tcPr>
          <w:p w14:paraId="7BAD389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1B250A10" w14:textId="77777777" w:rsidTr="005972B5">
        <w:trPr>
          <w:trHeight w:val="300"/>
        </w:trPr>
        <w:tc>
          <w:tcPr>
            <w:tcW w:w="325" w:type="dxa"/>
            <w:tcBorders>
              <w:top w:val="nil"/>
              <w:left w:val="nil"/>
              <w:bottom w:val="nil"/>
              <w:right w:val="nil"/>
            </w:tcBorders>
            <w:shd w:val="clear" w:color="auto" w:fill="auto"/>
            <w:hideMark/>
          </w:tcPr>
          <w:p w14:paraId="13F8282A"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2982E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7D9012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08208E0" w14:textId="77777777" w:rsidTr="005972B5">
        <w:trPr>
          <w:trHeight w:val="300"/>
        </w:trPr>
        <w:tc>
          <w:tcPr>
            <w:tcW w:w="325" w:type="dxa"/>
            <w:tcBorders>
              <w:top w:val="nil"/>
              <w:left w:val="nil"/>
              <w:bottom w:val="nil"/>
              <w:right w:val="nil"/>
            </w:tcBorders>
            <w:shd w:val="clear" w:color="auto" w:fill="auto"/>
            <w:hideMark/>
          </w:tcPr>
          <w:p w14:paraId="76FFC314"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EBCA1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0CB540C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15E1264B" w14:textId="77777777" w:rsidTr="005972B5">
        <w:trPr>
          <w:trHeight w:val="300"/>
        </w:trPr>
        <w:tc>
          <w:tcPr>
            <w:tcW w:w="325" w:type="dxa"/>
            <w:tcBorders>
              <w:top w:val="nil"/>
              <w:left w:val="nil"/>
              <w:bottom w:val="nil"/>
              <w:right w:val="nil"/>
            </w:tcBorders>
            <w:shd w:val="clear" w:color="auto" w:fill="auto"/>
            <w:hideMark/>
          </w:tcPr>
          <w:p w14:paraId="379B4E45"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167F3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hideMark/>
          </w:tcPr>
          <w:p w14:paraId="661A314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68D164FE" w14:textId="77777777" w:rsidTr="005972B5">
        <w:trPr>
          <w:trHeight w:val="300"/>
        </w:trPr>
        <w:tc>
          <w:tcPr>
            <w:tcW w:w="325" w:type="dxa"/>
            <w:tcBorders>
              <w:top w:val="nil"/>
              <w:left w:val="nil"/>
              <w:bottom w:val="nil"/>
              <w:right w:val="nil"/>
            </w:tcBorders>
            <w:shd w:val="clear" w:color="auto" w:fill="auto"/>
            <w:hideMark/>
          </w:tcPr>
          <w:p w14:paraId="7986D93E"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49231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REF~MT~K1MON</w:t>
            </w:r>
          </w:p>
        </w:tc>
        <w:tc>
          <w:tcPr>
            <w:tcW w:w="4860" w:type="dxa"/>
            <w:tcBorders>
              <w:top w:val="nil"/>
              <w:left w:val="nil"/>
              <w:bottom w:val="single" w:sz="4" w:space="0" w:color="auto"/>
              <w:right w:val="single" w:sz="4" w:space="0" w:color="auto"/>
            </w:tcBorders>
            <w:shd w:val="clear" w:color="auto" w:fill="auto"/>
            <w:hideMark/>
          </w:tcPr>
          <w:p w14:paraId="21D44E6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3006085D" w14:textId="77777777" w:rsidTr="005972B5">
        <w:trPr>
          <w:trHeight w:val="300"/>
        </w:trPr>
        <w:tc>
          <w:tcPr>
            <w:tcW w:w="325" w:type="dxa"/>
            <w:tcBorders>
              <w:top w:val="nil"/>
              <w:left w:val="nil"/>
              <w:bottom w:val="nil"/>
              <w:right w:val="nil"/>
            </w:tcBorders>
            <w:shd w:val="clear" w:color="auto" w:fill="auto"/>
            <w:hideMark/>
          </w:tcPr>
          <w:p w14:paraId="441C435C"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50E72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QTY~QD~180</w:t>
            </w:r>
          </w:p>
        </w:tc>
        <w:tc>
          <w:tcPr>
            <w:tcW w:w="4860" w:type="dxa"/>
            <w:tcBorders>
              <w:top w:val="nil"/>
              <w:left w:val="nil"/>
              <w:bottom w:val="single" w:sz="4" w:space="0" w:color="auto"/>
              <w:right w:val="single" w:sz="4" w:space="0" w:color="auto"/>
            </w:tcBorders>
            <w:shd w:val="clear" w:color="auto" w:fill="auto"/>
            <w:hideMark/>
          </w:tcPr>
          <w:p w14:paraId="39C0AEF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5CB22282" w14:textId="77777777" w:rsidTr="005972B5">
        <w:trPr>
          <w:trHeight w:val="300"/>
        </w:trPr>
        <w:tc>
          <w:tcPr>
            <w:tcW w:w="325" w:type="dxa"/>
            <w:tcBorders>
              <w:top w:val="nil"/>
              <w:left w:val="nil"/>
              <w:bottom w:val="nil"/>
              <w:right w:val="nil"/>
            </w:tcBorders>
            <w:shd w:val="clear" w:color="auto" w:fill="auto"/>
            <w:hideMark/>
          </w:tcPr>
          <w:p w14:paraId="727B9333"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09CB0D4F"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nil"/>
              <w:right w:val="single" w:sz="4" w:space="0" w:color="auto"/>
            </w:tcBorders>
            <w:shd w:val="clear" w:color="auto" w:fill="auto"/>
            <w:hideMark/>
          </w:tcPr>
          <w:p w14:paraId="4DCA33E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MEA~AE~PRQ~180~K1~~2.0~51</w:t>
            </w:r>
          </w:p>
        </w:tc>
        <w:tc>
          <w:tcPr>
            <w:tcW w:w="4860" w:type="dxa"/>
            <w:tcBorders>
              <w:top w:val="nil"/>
              <w:left w:val="nil"/>
              <w:bottom w:val="single" w:sz="4" w:space="0" w:color="auto"/>
              <w:right w:val="single" w:sz="4" w:space="0" w:color="auto"/>
            </w:tcBorders>
            <w:shd w:val="clear" w:color="auto" w:fill="auto"/>
            <w:hideMark/>
          </w:tcPr>
          <w:p w14:paraId="6135816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214A8687" w14:textId="77777777" w:rsidTr="005972B5">
        <w:trPr>
          <w:trHeight w:val="300"/>
        </w:trPr>
        <w:tc>
          <w:tcPr>
            <w:tcW w:w="325" w:type="dxa"/>
            <w:tcBorders>
              <w:top w:val="nil"/>
              <w:left w:val="nil"/>
              <w:bottom w:val="nil"/>
              <w:right w:val="nil"/>
            </w:tcBorders>
            <w:shd w:val="clear" w:color="auto" w:fill="auto"/>
            <w:hideMark/>
          </w:tcPr>
          <w:p w14:paraId="38E2CA1E"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F70A229"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nil"/>
              <w:right w:val="single" w:sz="4" w:space="0" w:color="auto"/>
            </w:tcBorders>
            <w:shd w:val="clear" w:color="auto" w:fill="auto"/>
            <w:hideMark/>
          </w:tcPr>
          <w:p w14:paraId="4F09E0C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MEA~~MU~90.0</w:t>
            </w:r>
          </w:p>
        </w:tc>
        <w:tc>
          <w:tcPr>
            <w:tcW w:w="4860" w:type="dxa"/>
            <w:tcBorders>
              <w:top w:val="nil"/>
              <w:left w:val="nil"/>
              <w:bottom w:val="single" w:sz="4" w:space="0" w:color="auto"/>
              <w:right w:val="single" w:sz="4" w:space="0" w:color="auto"/>
            </w:tcBorders>
            <w:shd w:val="clear" w:color="auto" w:fill="auto"/>
            <w:hideMark/>
          </w:tcPr>
          <w:p w14:paraId="4900084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2F5A9FC8" w14:textId="77777777" w:rsidTr="005972B5">
        <w:trPr>
          <w:trHeight w:val="300"/>
        </w:trPr>
        <w:tc>
          <w:tcPr>
            <w:tcW w:w="325" w:type="dxa"/>
            <w:tcBorders>
              <w:top w:val="nil"/>
              <w:left w:val="nil"/>
              <w:bottom w:val="nil"/>
              <w:right w:val="nil"/>
            </w:tcBorders>
            <w:shd w:val="clear" w:color="auto" w:fill="auto"/>
            <w:hideMark/>
          </w:tcPr>
          <w:p w14:paraId="4317B0C0"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7EE48911"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206B50C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MEA~~ZA~0.997</w:t>
            </w:r>
          </w:p>
        </w:tc>
        <w:tc>
          <w:tcPr>
            <w:tcW w:w="4860" w:type="dxa"/>
            <w:tcBorders>
              <w:top w:val="nil"/>
              <w:left w:val="nil"/>
              <w:bottom w:val="single" w:sz="4" w:space="0" w:color="auto"/>
              <w:right w:val="single" w:sz="4" w:space="0" w:color="auto"/>
            </w:tcBorders>
            <w:shd w:val="clear" w:color="auto" w:fill="auto"/>
            <w:hideMark/>
          </w:tcPr>
          <w:p w14:paraId="5006C90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Value</w:t>
            </w:r>
          </w:p>
        </w:tc>
      </w:tr>
      <w:tr w:rsidR="005972B5" w:rsidRPr="005972B5" w14:paraId="64D647EC"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2B082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hideMark/>
          </w:tcPr>
          <w:p w14:paraId="08955B2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55402B08" w14:textId="77777777" w:rsidTr="005972B5">
        <w:trPr>
          <w:trHeight w:val="300"/>
        </w:trPr>
        <w:tc>
          <w:tcPr>
            <w:tcW w:w="325" w:type="dxa"/>
            <w:tcBorders>
              <w:top w:val="nil"/>
              <w:left w:val="nil"/>
              <w:bottom w:val="nil"/>
              <w:right w:val="nil"/>
            </w:tcBorders>
            <w:shd w:val="clear" w:color="auto" w:fill="auto"/>
            <w:hideMark/>
          </w:tcPr>
          <w:p w14:paraId="0B920C64"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F2222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hideMark/>
          </w:tcPr>
          <w:p w14:paraId="701448F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1C878DAC" w14:textId="77777777" w:rsidTr="005972B5">
        <w:trPr>
          <w:trHeight w:val="300"/>
        </w:trPr>
        <w:tc>
          <w:tcPr>
            <w:tcW w:w="325" w:type="dxa"/>
            <w:tcBorders>
              <w:top w:val="nil"/>
              <w:left w:val="nil"/>
              <w:bottom w:val="nil"/>
              <w:right w:val="nil"/>
            </w:tcBorders>
            <w:shd w:val="clear" w:color="auto" w:fill="auto"/>
            <w:hideMark/>
          </w:tcPr>
          <w:p w14:paraId="19BFC320"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AD67B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QTY~QD~75150</w:t>
            </w:r>
          </w:p>
        </w:tc>
        <w:tc>
          <w:tcPr>
            <w:tcW w:w="4860" w:type="dxa"/>
            <w:tcBorders>
              <w:top w:val="nil"/>
              <w:left w:val="nil"/>
              <w:bottom w:val="single" w:sz="4" w:space="0" w:color="auto"/>
              <w:right w:val="single" w:sz="4" w:space="0" w:color="auto"/>
            </w:tcBorders>
            <w:shd w:val="clear" w:color="auto" w:fill="auto"/>
            <w:hideMark/>
          </w:tcPr>
          <w:p w14:paraId="537076B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28844360" w14:textId="77777777" w:rsidTr="005972B5">
        <w:trPr>
          <w:trHeight w:val="300"/>
        </w:trPr>
        <w:tc>
          <w:tcPr>
            <w:tcW w:w="325" w:type="dxa"/>
            <w:tcBorders>
              <w:top w:val="nil"/>
              <w:left w:val="nil"/>
              <w:bottom w:val="nil"/>
              <w:right w:val="nil"/>
            </w:tcBorders>
            <w:shd w:val="clear" w:color="auto" w:fill="auto"/>
            <w:hideMark/>
          </w:tcPr>
          <w:p w14:paraId="1752B9A2"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5BA82D87"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5DE77E4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MEA~~PRQ~75150~~~~51</w:t>
            </w:r>
          </w:p>
        </w:tc>
        <w:tc>
          <w:tcPr>
            <w:tcW w:w="4860" w:type="dxa"/>
            <w:tcBorders>
              <w:top w:val="nil"/>
              <w:left w:val="nil"/>
              <w:bottom w:val="single" w:sz="4" w:space="0" w:color="auto"/>
              <w:right w:val="single" w:sz="4" w:space="0" w:color="auto"/>
            </w:tcBorders>
            <w:shd w:val="clear" w:color="auto" w:fill="auto"/>
            <w:hideMark/>
          </w:tcPr>
          <w:p w14:paraId="14E4CC7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2ECD90C2" w14:textId="77777777" w:rsidTr="005972B5">
        <w:trPr>
          <w:trHeight w:val="300"/>
        </w:trPr>
        <w:tc>
          <w:tcPr>
            <w:tcW w:w="325" w:type="dxa"/>
            <w:tcBorders>
              <w:top w:val="nil"/>
              <w:left w:val="nil"/>
              <w:bottom w:val="nil"/>
              <w:right w:val="nil"/>
            </w:tcBorders>
            <w:shd w:val="clear" w:color="auto" w:fill="auto"/>
            <w:hideMark/>
          </w:tcPr>
          <w:p w14:paraId="75198D6B"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70533003"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4265E3E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59E484F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39821F3F" w14:textId="77777777" w:rsidTr="005972B5">
        <w:trPr>
          <w:trHeight w:val="300"/>
        </w:trPr>
        <w:tc>
          <w:tcPr>
            <w:tcW w:w="325" w:type="dxa"/>
            <w:tcBorders>
              <w:top w:val="nil"/>
              <w:left w:val="nil"/>
              <w:bottom w:val="nil"/>
              <w:right w:val="nil"/>
            </w:tcBorders>
            <w:shd w:val="clear" w:color="auto" w:fill="auto"/>
            <w:hideMark/>
          </w:tcPr>
          <w:p w14:paraId="1F372F95"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23291716"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7A67640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6B766EB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330B546C"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FF599B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hideMark/>
          </w:tcPr>
          <w:p w14:paraId="1C16D58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448F181F" w14:textId="77777777" w:rsidTr="005972B5">
        <w:trPr>
          <w:trHeight w:val="300"/>
        </w:trPr>
        <w:tc>
          <w:tcPr>
            <w:tcW w:w="325" w:type="dxa"/>
            <w:tcBorders>
              <w:top w:val="nil"/>
              <w:left w:val="nil"/>
              <w:bottom w:val="nil"/>
              <w:right w:val="nil"/>
            </w:tcBorders>
            <w:shd w:val="clear" w:color="auto" w:fill="auto"/>
            <w:hideMark/>
          </w:tcPr>
          <w:p w14:paraId="54B270AD"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99749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REF~MT~K1MON</w:t>
            </w:r>
          </w:p>
        </w:tc>
        <w:tc>
          <w:tcPr>
            <w:tcW w:w="4860" w:type="dxa"/>
            <w:tcBorders>
              <w:top w:val="nil"/>
              <w:left w:val="nil"/>
              <w:bottom w:val="single" w:sz="4" w:space="0" w:color="auto"/>
              <w:right w:val="single" w:sz="4" w:space="0" w:color="auto"/>
            </w:tcBorders>
            <w:shd w:val="clear" w:color="auto" w:fill="auto"/>
            <w:hideMark/>
          </w:tcPr>
          <w:p w14:paraId="061A93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A699B42" w14:textId="77777777" w:rsidTr="005972B5">
        <w:trPr>
          <w:trHeight w:val="300"/>
        </w:trPr>
        <w:tc>
          <w:tcPr>
            <w:tcW w:w="325" w:type="dxa"/>
            <w:tcBorders>
              <w:top w:val="nil"/>
              <w:left w:val="nil"/>
              <w:bottom w:val="nil"/>
              <w:right w:val="nil"/>
            </w:tcBorders>
            <w:shd w:val="clear" w:color="auto" w:fill="auto"/>
            <w:hideMark/>
          </w:tcPr>
          <w:p w14:paraId="409D475C"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C776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QTY~QD~180</w:t>
            </w:r>
          </w:p>
        </w:tc>
        <w:tc>
          <w:tcPr>
            <w:tcW w:w="4860" w:type="dxa"/>
            <w:tcBorders>
              <w:top w:val="nil"/>
              <w:left w:val="nil"/>
              <w:bottom w:val="single" w:sz="4" w:space="0" w:color="auto"/>
              <w:right w:val="single" w:sz="4" w:space="0" w:color="auto"/>
            </w:tcBorders>
            <w:shd w:val="clear" w:color="auto" w:fill="auto"/>
            <w:hideMark/>
          </w:tcPr>
          <w:p w14:paraId="3B08C4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3CFDABCB" w14:textId="77777777" w:rsidTr="005972B5">
        <w:trPr>
          <w:trHeight w:val="300"/>
        </w:trPr>
        <w:tc>
          <w:tcPr>
            <w:tcW w:w="325" w:type="dxa"/>
            <w:tcBorders>
              <w:top w:val="nil"/>
              <w:left w:val="nil"/>
              <w:bottom w:val="nil"/>
              <w:right w:val="nil"/>
            </w:tcBorders>
            <w:shd w:val="clear" w:color="auto" w:fill="auto"/>
            <w:hideMark/>
          </w:tcPr>
          <w:p w14:paraId="20760FBD"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C469A8D"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6BA40BB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MEA~~PRQ~180~~~~51</w:t>
            </w:r>
          </w:p>
        </w:tc>
        <w:tc>
          <w:tcPr>
            <w:tcW w:w="4860" w:type="dxa"/>
            <w:tcBorders>
              <w:top w:val="nil"/>
              <w:left w:val="nil"/>
              <w:bottom w:val="single" w:sz="4" w:space="0" w:color="auto"/>
              <w:right w:val="single" w:sz="4" w:space="0" w:color="auto"/>
            </w:tcBorders>
            <w:shd w:val="clear" w:color="auto" w:fill="auto"/>
            <w:hideMark/>
          </w:tcPr>
          <w:p w14:paraId="0F61FB9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10FC182D" w14:textId="77777777" w:rsidTr="005972B5">
        <w:trPr>
          <w:trHeight w:val="300"/>
        </w:trPr>
        <w:tc>
          <w:tcPr>
            <w:tcW w:w="325" w:type="dxa"/>
            <w:tcBorders>
              <w:top w:val="nil"/>
              <w:left w:val="nil"/>
              <w:bottom w:val="nil"/>
              <w:right w:val="nil"/>
            </w:tcBorders>
            <w:shd w:val="clear" w:color="auto" w:fill="auto"/>
            <w:hideMark/>
          </w:tcPr>
          <w:p w14:paraId="6AB45FB6"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24C8C892"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45C361C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738A055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7F5145C0" w14:textId="77777777" w:rsidTr="005972B5">
        <w:trPr>
          <w:trHeight w:val="300"/>
        </w:trPr>
        <w:tc>
          <w:tcPr>
            <w:tcW w:w="325" w:type="dxa"/>
            <w:tcBorders>
              <w:top w:val="nil"/>
              <w:left w:val="nil"/>
              <w:bottom w:val="nil"/>
              <w:right w:val="nil"/>
            </w:tcBorders>
            <w:shd w:val="clear" w:color="auto" w:fill="auto"/>
            <w:hideMark/>
          </w:tcPr>
          <w:p w14:paraId="32383F1B"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32D9B099"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6458A37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3784DE4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475D4EB1" w14:textId="77777777" w:rsidTr="005972B5">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BEDDAC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SE~37~000000001</w:t>
            </w:r>
          </w:p>
        </w:tc>
        <w:tc>
          <w:tcPr>
            <w:tcW w:w="4860" w:type="dxa"/>
            <w:tcBorders>
              <w:top w:val="nil"/>
              <w:left w:val="nil"/>
              <w:bottom w:val="single" w:sz="4" w:space="0" w:color="auto"/>
              <w:right w:val="single" w:sz="4" w:space="0" w:color="auto"/>
            </w:tcBorders>
            <w:shd w:val="clear" w:color="auto" w:fill="auto"/>
            <w:hideMark/>
          </w:tcPr>
          <w:p w14:paraId="1EEEB9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Number of Segments, Transaction Set Control Number</w:t>
            </w:r>
          </w:p>
        </w:tc>
      </w:tr>
    </w:tbl>
    <w:p w14:paraId="61A0BC5B" w14:textId="77777777" w:rsidR="005972B5" w:rsidRDefault="005972B5">
      <w:pPr>
        <w:ind w:left="-1170" w:firstLine="900"/>
        <w:rPr>
          <w:rFonts w:ascii="Calibri" w:hAnsi="Calibri"/>
          <w:snapToGrid w:val="0"/>
          <w:sz w:val="22"/>
          <w:szCs w:val="22"/>
        </w:rPr>
      </w:pPr>
    </w:p>
    <w:p w14:paraId="6E66EA03" w14:textId="77777777" w:rsidR="003A1001" w:rsidRDefault="003A1001">
      <w:pPr>
        <w:ind w:left="-1170" w:firstLine="900"/>
        <w:rPr>
          <w:rFonts w:ascii="Calibri" w:hAnsi="Calibri"/>
          <w:snapToGrid w:val="0"/>
          <w:sz w:val="22"/>
          <w:szCs w:val="22"/>
        </w:rPr>
      </w:pPr>
    </w:p>
    <w:p w14:paraId="7D2C7810" w14:textId="77777777" w:rsidR="003A1001" w:rsidRDefault="003A1001">
      <w:pPr>
        <w:ind w:left="-1170" w:firstLine="900"/>
        <w:rPr>
          <w:rFonts w:ascii="Calibri" w:hAnsi="Calibri"/>
          <w:snapToGrid w:val="0"/>
          <w:sz w:val="22"/>
          <w:szCs w:val="22"/>
        </w:rPr>
      </w:pPr>
    </w:p>
    <w:p w14:paraId="2E06EB22" w14:textId="4289F8D4"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#3 of </w:t>
      </w:r>
      <w:ins w:id="20" w:author="MCT" w:date="2024-10-14T13:28:00Z">
        <w:r w:rsidR="00623590">
          <w:rPr>
            <w:rFonts w:ascii="Calibri" w:hAnsi="Calibri"/>
            <w:snapToGrid w:val="0"/>
            <w:sz w:val="22"/>
            <w:szCs w:val="22"/>
          </w:rPr>
          <w:t>19</w:t>
        </w:r>
      </w:ins>
      <w:del w:id="21"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A7751CA"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60049B">
        <w:rPr>
          <w:rFonts w:ascii="Calibri" w:hAnsi="Calibri"/>
          <w:snapToGrid w:val="0"/>
          <w:sz w:val="22"/>
          <w:szCs w:val="22"/>
        </w:rPr>
        <w:t xml:space="preserve">- </w:t>
      </w:r>
      <w:r w:rsidRPr="00E47271">
        <w:rPr>
          <w:rFonts w:ascii="Calibri" w:hAnsi="Calibri"/>
          <w:snapToGrid w:val="0"/>
          <w:sz w:val="22"/>
          <w:szCs w:val="22"/>
        </w:rPr>
        <w:t>NON-INTERVAL – CANCELLATION</w:t>
      </w:r>
    </w:p>
    <w:tbl>
      <w:tblPr>
        <w:tblW w:w="9465" w:type="dxa"/>
        <w:tblInd w:w="93" w:type="dxa"/>
        <w:tblLayout w:type="fixed"/>
        <w:tblLook w:val="04A0" w:firstRow="1" w:lastRow="0" w:firstColumn="1" w:lastColumn="0" w:noHBand="0" w:noVBand="1"/>
      </w:tblPr>
      <w:tblGrid>
        <w:gridCol w:w="356"/>
        <w:gridCol w:w="355"/>
        <w:gridCol w:w="3894"/>
        <w:gridCol w:w="4860"/>
      </w:tblGrid>
      <w:tr w:rsidR="0060049B" w:rsidRPr="0060049B" w14:paraId="6F36C878"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E899570"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Cancellation of Monthly Usage for Non-Interval Detail and Summarized Usage</w:t>
            </w:r>
          </w:p>
        </w:tc>
      </w:tr>
      <w:tr w:rsidR="0060049B" w:rsidRPr="007E0814" w14:paraId="20F2329F" w14:textId="77777777" w:rsidTr="007E0814">
        <w:trPr>
          <w:trHeight w:val="233"/>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B59B2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60" w:type="dxa"/>
            <w:tcBorders>
              <w:top w:val="nil"/>
              <w:left w:val="nil"/>
              <w:bottom w:val="single" w:sz="4" w:space="0" w:color="auto"/>
              <w:right w:val="single" w:sz="4" w:space="0" w:color="auto"/>
            </w:tcBorders>
            <w:shd w:val="clear" w:color="auto" w:fill="auto"/>
            <w:vAlign w:val="bottom"/>
            <w:hideMark/>
          </w:tcPr>
          <w:p w14:paraId="090F09A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6B865A9F"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8CC7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BPT~01~201205101201001~20120510~DD~~~~~20111210195653</w:t>
            </w:r>
          </w:p>
        </w:tc>
        <w:tc>
          <w:tcPr>
            <w:tcW w:w="4860" w:type="dxa"/>
            <w:tcBorders>
              <w:top w:val="nil"/>
              <w:left w:val="nil"/>
              <w:bottom w:val="single" w:sz="4" w:space="0" w:color="auto"/>
              <w:right w:val="single" w:sz="4" w:space="0" w:color="auto"/>
            </w:tcBorders>
            <w:shd w:val="clear" w:color="auto" w:fill="auto"/>
            <w:vAlign w:val="bottom"/>
            <w:hideMark/>
          </w:tcPr>
          <w:p w14:paraId="61C55C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Cancel, Unique Reference Identification, Date, Report Type</w:t>
            </w:r>
          </w:p>
        </w:tc>
      </w:tr>
      <w:tr w:rsidR="0060049B" w:rsidRPr="0060049B" w14:paraId="59B16CB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4F75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vAlign w:val="bottom"/>
            <w:hideMark/>
          </w:tcPr>
          <w:p w14:paraId="2F57E3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4B384B1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A4686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60" w:type="dxa"/>
            <w:tcBorders>
              <w:top w:val="nil"/>
              <w:left w:val="nil"/>
              <w:bottom w:val="single" w:sz="4" w:space="0" w:color="auto"/>
              <w:right w:val="single" w:sz="4" w:space="0" w:color="auto"/>
            </w:tcBorders>
            <w:shd w:val="clear" w:color="auto" w:fill="auto"/>
            <w:vAlign w:val="bottom"/>
            <w:hideMark/>
          </w:tcPr>
          <w:p w14:paraId="6C45C23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4D28CF2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A571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vAlign w:val="bottom"/>
            <w:hideMark/>
          </w:tcPr>
          <w:p w14:paraId="6AF17B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6F1600B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A0FD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860" w:type="dxa"/>
            <w:tcBorders>
              <w:top w:val="nil"/>
              <w:left w:val="nil"/>
              <w:bottom w:val="single" w:sz="4" w:space="0" w:color="auto"/>
              <w:right w:val="single" w:sz="4" w:space="0" w:color="auto"/>
            </w:tcBorders>
            <w:shd w:val="clear" w:color="auto" w:fill="auto"/>
            <w:vAlign w:val="bottom"/>
            <w:hideMark/>
          </w:tcPr>
          <w:p w14:paraId="081A2B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ERCOT, DUNS Number, Receiver</w:t>
            </w:r>
          </w:p>
        </w:tc>
      </w:tr>
      <w:tr w:rsidR="0060049B" w:rsidRPr="0060049B" w14:paraId="091F1FE0"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275A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860" w:type="dxa"/>
            <w:tcBorders>
              <w:top w:val="nil"/>
              <w:left w:val="nil"/>
              <w:bottom w:val="single" w:sz="4" w:space="0" w:color="auto"/>
              <w:right w:val="single" w:sz="4" w:space="0" w:color="auto"/>
            </w:tcBorders>
            <w:shd w:val="clear" w:color="auto" w:fill="auto"/>
            <w:vAlign w:val="bottom"/>
            <w:hideMark/>
          </w:tcPr>
          <w:p w14:paraId="12CACC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323A91B4"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169A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PTD~PL~~~MG~1234565MG</w:t>
            </w:r>
          </w:p>
        </w:tc>
        <w:tc>
          <w:tcPr>
            <w:tcW w:w="4860" w:type="dxa"/>
            <w:tcBorders>
              <w:top w:val="nil"/>
              <w:left w:val="nil"/>
              <w:bottom w:val="single" w:sz="4" w:space="0" w:color="auto"/>
              <w:right w:val="single" w:sz="4" w:space="0" w:color="auto"/>
            </w:tcBorders>
            <w:shd w:val="clear" w:color="auto" w:fill="auto"/>
            <w:vAlign w:val="bottom"/>
            <w:hideMark/>
          </w:tcPr>
          <w:p w14:paraId="2035278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74ED1325" w14:textId="77777777" w:rsidTr="00C444A8">
        <w:trPr>
          <w:trHeight w:val="300"/>
        </w:trPr>
        <w:tc>
          <w:tcPr>
            <w:tcW w:w="356" w:type="dxa"/>
            <w:tcBorders>
              <w:top w:val="nil"/>
              <w:left w:val="nil"/>
              <w:bottom w:val="nil"/>
              <w:right w:val="nil"/>
            </w:tcBorders>
            <w:shd w:val="clear" w:color="auto" w:fill="auto"/>
            <w:vAlign w:val="bottom"/>
            <w:hideMark/>
          </w:tcPr>
          <w:p w14:paraId="0BF4858E"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B43FE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DTM~150~20111209</w:t>
            </w:r>
          </w:p>
        </w:tc>
        <w:tc>
          <w:tcPr>
            <w:tcW w:w="4860" w:type="dxa"/>
            <w:tcBorders>
              <w:top w:val="nil"/>
              <w:left w:val="nil"/>
              <w:bottom w:val="single" w:sz="4" w:space="0" w:color="auto"/>
              <w:right w:val="single" w:sz="4" w:space="0" w:color="auto"/>
            </w:tcBorders>
            <w:shd w:val="clear" w:color="auto" w:fill="auto"/>
            <w:vAlign w:val="bottom"/>
            <w:hideMark/>
          </w:tcPr>
          <w:p w14:paraId="240528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6F6B092" w14:textId="77777777" w:rsidTr="00C444A8">
        <w:trPr>
          <w:trHeight w:val="300"/>
        </w:trPr>
        <w:tc>
          <w:tcPr>
            <w:tcW w:w="356" w:type="dxa"/>
            <w:tcBorders>
              <w:top w:val="nil"/>
              <w:left w:val="nil"/>
              <w:bottom w:val="nil"/>
              <w:right w:val="nil"/>
            </w:tcBorders>
            <w:shd w:val="clear" w:color="auto" w:fill="auto"/>
            <w:vAlign w:val="bottom"/>
            <w:hideMark/>
          </w:tcPr>
          <w:p w14:paraId="46047710"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588E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DTM~151~20111210</w:t>
            </w:r>
          </w:p>
        </w:tc>
        <w:tc>
          <w:tcPr>
            <w:tcW w:w="4860" w:type="dxa"/>
            <w:tcBorders>
              <w:top w:val="nil"/>
              <w:left w:val="nil"/>
              <w:bottom w:val="single" w:sz="4" w:space="0" w:color="auto"/>
              <w:right w:val="single" w:sz="4" w:space="0" w:color="auto"/>
            </w:tcBorders>
            <w:shd w:val="clear" w:color="auto" w:fill="auto"/>
            <w:vAlign w:val="bottom"/>
            <w:hideMark/>
          </w:tcPr>
          <w:p w14:paraId="445188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9F4DAB6" w14:textId="77777777" w:rsidTr="00C444A8">
        <w:trPr>
          <w:trHeight w:val="300"/>
        </w:trPr>
        <w:tc>
          <w:tcPr>
            <w:tcW w:w="356" w:type="dxa"/>
            <w:tcBorders>
              <w:top w:val="nil"/>
              <w:left w:val="nil"/>
              <w:bottom w:val="nil"/>
              <w:right w:val="nil"/>
            </w:tcBorders>
            <w:shd w:val="clear" w:color="auto" w:fill="auto"/>
            <w:vAlign w:val="bottom"/>
            <w:hideMark/>
          </w:tcPr>
          <w:p w14:paraId="40E08D95"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A45D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vAlign w:val="bottom"/>
            <w:hideMark/>
          </w:tcPr>
          <w:p w14:paraId="19B619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70DD000" w14:textId="77777777" w:rsidTr="00C444A8">
        <w:trPr>
          <w:trHeight w:val="300"/>
        </w:trPr>
        <w:tc>
          <w:tcPr>
            <w:tcW w:w="356" w:type="dxa"/>
            <w:tcBorders>
              <w:top w:val="nil"/>
              <w:left w:val="nil"/>
              <w:bottom w:val="nil"/>
              <w:right w:val="nil"/>
            </w:tcBorders>
            <w:shd w:val="clear" w:color="auto" w:fill="auto"/>
            <w:vAlign w:val="bottom"/>
            <w:hideMark/>
          </w:tcPr>
          <w:p w14:paraId="4177719D"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4E6F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vAlign w:val="bottom"/>
            <w:hideMark/>
          </w:tcPr>
          <w:p w14:paraId="4207F9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170A578" w14:textId="77777777" w:rsidTr="00C444A8">
        <w:trPr>
          <w:trHeight w:val="300"/>
        </w:trPr>
        <w:tc>
          <w:tcPr>
            <w:tcW w:w="356" w:type="dxa"/>
            <w:tcBorders>
              <w:top w:val="nil"/>
              <w:left w:val="nil"/>
              <w:bottom w:val="nil"/>
              <w:right w:val="nil"/>
            </w:tcBorders>
            <w:shd w:val="clear" w:color="auto" w:fill="auto"/>
            <w:vAlign w:val="bottom"/>
            <w:hideMark/>
          </w:tcPr>
          <w:p w14:paraId="77F16437"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9E98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w:t>
            </w:r>
          </w:p>
        </w:tc>
        <w:tc>
          <w:tcPr>
            <w:tcW w:w="4860" w:type="dxa"/>
            <w:tcBorders>
              <w:top w:val="nil"/>
              <w:left w:val="nil"/>
              <w:bottom w:val="single" w:sz="4" w:space="0" w:color="auto"/>
              <w:right w:val="single" w:sz="4" w:space="0" w:color="auto"/>
            </w:tcBorders>
            <w:shd w:val="clear" w:color="auto" w:fill="auto"/>
            <w:vAlign w:val="bottom"/>
            <w:hideMark/>
          </w:tcPr>
          <w:p w14:paraId="194C5BF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BF0DA22" w14:textId="77777777" w:rsidTr="00C444A8">
        <w:trPr>
          <w:trHeight w:val="300"/>
        </w:trPr>
        <w:tc>
          <w:tcPr>
            <w:tcW w:w="356" w:type="dxa"/>
            <w:tcBorders>
              <w:top w:val="nil"/>
              <w:left w:val="nil"/>
              <w:bottom w:val="nil"/>
              <w:right w:val="nil"/>
            </w:tcBorders>
            <w:shd w:val="clear" w:color="auto" w:fill="auto"/>
            <w:vAlign w:val="bottom"/>
            <w:hideMark/>
          </w:tcPr>
          <w:p w14:paraId="7988A071"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09800391"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0F15968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MEA~AA~PRQ~10~KH~4967.0~4977.0~51</w:t>
            </w:r>
          </w:p>
        </w:tc>
        <w:tc>
          <w:tcPr>
            <w:tcW w:w="4860" w:type="dxa"/>
            <w:tcBorders>
              <w:top w:val="nil"/>
              <w:left w:val="nil"/>
              <w:bottom w:val="single" w:sz="4" w:space="0" w:color="auto"/>
              <w:right w:val="single" w:sz="4" w:space="0" w:color="auto"/>
            </w:tcBorders>
            <w:shd w:val="clear" w:color="auto" w:fill="auto"/>
            <w:vAlign w:val="bottom"/>
            <w:hideMark/>
          </w:tcPr>
          <w:p w14:paraId="4A3CDCD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6F530EF" w14:textId="77777777" w:rsidTr="00C444A8">
        <w:trPr>
          <w:trHeight w:val="300"/>
        </w:trPr>
        <w:tc>
          <w:tcPr>
            <w:tcW w:w="356" w:type="dxa"/>
            <w:tcBorders>
              <w:top w:val="nil"/>
              <w:left w:val="nil"/>
              <w:bottom w:val="nil"/>
              <w:right w:val="nil"/>
            </w:tcBorders>
            <w:shd w:val="clear" w:color="auto" w:fill="auto"/>
            <w:vAlign w:val="bottom"/>
            <w:hideMark/>
          </w:tcPr>
          <w:p w14:paraId="01ECFC68"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7B9BE224"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263F80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860" w:type="dxa"/>
            <w:tcBorders>
              <w:top w:val="nil"/>
              <w:left w:val="nil"/>
              <w:bottom w:val="single" w:sz="4" w:space="0" w:color="auto"/>
              <w:right w:val="single" w:sz="4" w:space="0" w:color="auto"/>
            </w:tcBorders>
            <w:shd w:val="clear" w:color="auto" w:fill="auto"/>
            <w:vAlign w:val="bottom"/>
            <w:hideMark/>
          </w:tcPr>
          <w:p w14:paraId="6D2DF3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A0EB3E8"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63115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vAlign w:val="bottom"/>
            <w:hideMark/>
          </w:tcPr>
          <w:p w14:paraId="0E9E4D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6E6FAFB1" w14:textId="77777777" w:rsidTr="00C444A8">
        <w:trPr>
          <w:trHeight w:val="300"/>
        </w:trPr>
        <w:tc>
          <w:tcPr>
            <w:tcW w:w="356" w:type="dxa"/>
            <w:tcBorders>
              <w:top w:val="nil"/>
              <w:left w:val="nil"/>
              <w:bottom w:val="nil"/>
              <w:right w:val="nil"/>
            </w:tcBorders>
            <w:shd w:val="clear" w:color="auto" w:fill="auto"/>
            <w:vAlign w:val="bottom"/>
            <w:hideMark/>
          </w:tcPr>
          <w:p w14:paraId="5118B7C7"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4F27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vAlign w:val="bottom"/>
            <w:hideMark/>
          </w:tcPr>
          <w:p w14:paraId="43B413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4A97BCE" w14:textId="77777777" w:rsidTr="00C444A8">
        <w:trPr>
          <w:trHeight w:val="300"/>
        </w:trPr>
        <w:tc>
          <w:tcPr>
            <w:tcW w:w="356" w:type="dxa"/>
            <w:tcBorders>
              <w:top w:val="nil"/>
              <w:left w:val="nil"/>
              <w:bottom w:val="nil"/>
              <w:right w:val="nil"/>
            </w:tcBorders>
            <w:shd w:val="clear" w:color="auto" w:fill="auto"/>
            <w:vAlign w:val="bottom"/>
            <w:hideMark/>
          </w:tcPr>
          <w:p w14:paraId="4DB410E3"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F8AA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w:t>
            </w:r>
          </w:p>
        </w:tc>
        <w:tc>
          <w:tcPr>
            <w:tcW w:w="4860" w:type="dxa"/>
            <w:tcBorders>
              <w:top w:val="nil"/>
              <w:left w:val="nil"/>
              <w:bottom w:val="single" w:sz="4" w:space="0" w:color="auto"/>
              <w:right w:val="single" w:sz="4" w:space="0" w:color="auto"/>
            </w:tcBorders>
            <w:shd w:val="clear" w:color="auto" w:fill="auto"/>
            <w:vAlign w:val="bottom"/>
            <w:hideMark/>
          </w:tcPr>
          <w:p w14:paraId="51AE3E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CF16BCD" w14:textId="77777777" w:rsidTr="00C444A8">
        <w:trPr>
          <w:trHeight w:val="300"/>
        </w:trPr>
        <w:tc>
          <w:tcPr>
            <w:tcW w:w="356" w:type="dxa"/>
            <w:tcBorders>
              <w:top w:val="nil"/>
              <w:left w:val="nil"/>
              <w:bottom w:val="nil"/>
              <w:right w:val="nil"/>
            </w:tcBorders>
            <w:shd w:val="clear" w:color="auto" w:fill="auto"/>
            <w:vAlign w:val="bottom"/>
            <w:hideMark/>
          </w:tcPr>
          <w:p w14:paraId="14FF4895"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20903F31"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hideMark/>
          </w:tcPr>
          <w:p w14:paraId="58D504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MEA~~PRQ~10~~~~51</w:t>
            </w:r>
          </w:p>
        </w:tc>
        <w:tc>
          <w:tcPr>
            <w:tcW w:w="4860" w:type="dxa"/>
            <w:tcBorders>
              <w:top w:val="nil"/>
              <w:left w:val="nil"/>
              <w:bottom w:val="single" w:sz="4" w:space="0" w:color="auto"/>
              <w:right w:val="single" w:sz="4" w:space="0" w:color="auto"/>
            </w:tcBorders>
            <w:shd w:val="clear" w:color="auto" w:fill="auto"/>
            <w:vAlign w:val="bottom"/>
            <w:hideMark/>
          </w:tcPr>
          <w:p w14:paraId="7F0A65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2E4412BA" w14:textId="77777777" w:rsidTr="00C444A8">
        <w:trPr>
          <w:trHeight w:val="300"/>
        </w:trPr>
        <w:tc>
          <w:tcPr>
            <w:tcW w:w="356" w:type="dxa"/>
            <w:tcBorders>
              <w:top w:val="nil"/>
              <w:left w:val="nil"/>
              <w:bottom w:val="nil"/>
              <w:right w:val="nil"/>
            </w:tcBorders>
            <w:shd w:val="clear" w:color="auto" w:fill="auto"/>
            <w:vAlign w:val="bottom"/>
            <w:hideMark/>
          </w:tcPr>
          <w:p w14:paraId="64C185FD"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6F3E380A"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40F8BE8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DTM~150~20111209</w:t>
            </w:r>
          </w:p>
        </w:tc>
        <w:tc>
          <w:tcPr>
            <w:tcW w:w="4860" w:type="dxa"/>
            <w:tcBorders>
              <w:top w:val="nil"/>
              <w:left w:val="nil"/>
              <w:bottom w:val="single" w:sz="4" w:space="0" w:color="auto"/>
              <w:right w:val="single" w:sz="4" w:space="0" w:color="auto"/>
            </w:tcBorders>
            <w:shd w:val="clear" w:color="auto" w:fill="auto"/>
            <w:vAlign w:val="bottom"/>
            <w:hideMark/>
          </w:tcPr>
          <w:p w14:paraId="21B16A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A57731D" w14:textId="77777777" w:rsidTr="00C444A8">
        <w:trPr>
          <w:trHeight w:val="300"/>
        </w:trPr>
        <w:tc>
          <w:tcPr>
            <w:tcW w:w="356" w:type="dxa"/>
            <w:tcBorders>
              <w:top w:val="nil"/>
              <w:left w:val="nil"/>
              <w:bottom w:val="nil"/>
              <w:right w:val="nil"/>
            </w:tcBorders>
            <w:shd w:val="clear" w:color="auto" w:fill="auto"/>
            <w:vAlign w:val="bottom"/>
            <w:hideMark/>
          </w:tcPr>
          <w:p w14:paraId="048F2824"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030393E5"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3B4D6F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DTM~151~20111210</w:t>
            </w:r>
          </w:p>
        </w:tc>
        <w:tc>
          <w:tcPr>
            <w:tcW w:w="4860" w:type="dxa"/>
            <w:tcBorders>
              <w:top w:val="nil"/>
              <w:left w:val="nil"/>
              <w:bottom w:val="single" w:sz="4" w:space="0" w:color="auto"/>
              <w:right w:val="single" w:sz="4" w:space="0" w:color="auto"/>
            </w:tcBorders>
            <w:shd w:val="clear" w:color="auto" w:fill="auto"/>
            <w:vAlign w:val="bottom"/>
            <w:hideMark/>
          </w:tcPr>
          <w:p w14:paraId="24AC8AD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F386A43"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E7CF9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SE~22~000000001</w:t>
            </w:r>
          </w:p>
        </w:tc>
        <w:tc>
          <w:tcPr>
            <w:tcW w:w="4860" w:type="dxa"/>
            <w:tcBorders>
              <w:top w:val="nil"/>
              <w:left w:val="nil"/>
              <w:bottom w:val="single" w:sz="4" w:space="0" w:color="auto"/>
              <w:right w:val="single" w:sz="4" w:space="0" w:color="auto"/>
            </w:tcBorders>
            <w:shd w:val="clear" w:color="auto" w:fill="auto"/>
            <w:vAlign w:val="bottom"/>
            <w:hideMark/>
          </w:tcPr>
          <w:p w14:paraId="7312B1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22514969" w14:textId="77777777" w:rsidR="0060049B" w:rsidRDefault="0060049B">
      <w:pPr>
        <w:ind w:left="-1170" w:firstLine="900"/>
        <w:rPr>
          <w:rFonts w:ascii="Calibri" w:hAnsi="Calibri"/>
          <w:snapToGrid w:val="0"/>
          <w:sz w:val="22"/>
          <w:szCs w:val="22"/>
        </w:rPr>
      </w:pPr>
    </w:p>
    <w:p w14:paraId="2379F60C" w14:textId="77777777" w:rsidR="0057696E" w:rsidRDefault="0057696E">
      <w:pPr>
        <w:ind w:left="-1170" w:firstLine="900"/>
        <w:rPr>
          <w:rFonts w:ascii="Calibri" w:hAnsi="Calibri"/>
          <w:snapToGrid w:val="0"/>
          <w:sz w:val="22"/>
          <w:szCs w:val="22"/>
        </w:rPr>
      </w:pPr>
    </w:p>
    <w:p w14:paraId="18E0E6FB" w14:textId="77777777" w:rsidR="0057696E" w:rsidRDefault="0057696E">
      <w:pPr>
        <w:ind w:left="-1170" w:firstLine="900"/>
        <w:rPr>
          <w:rFonts w:ascii="Calibri" w:hAnsi="Calibri"/>
          <w:snapToGrid w:val="0"/>
          <w:sz w:val="22"/>
          <w:szCs w:val="22"/>
        </w:rPr>
      </w:pPr>
    </w:p>
    <w:p w14:paraId="0709DCA4" w14:textId="77777777" w:rsidR="00EC327A" w:rsidRDefault="00EC327A">
      <w:pPr>
        <w:ind w:left="-1170" w:firstLine="900"/>
        <w:rPr>
          <w:rFonts w:ascii="Calibri" w:hAnsi="Calibri"/>
          <w:snapToGrid w:val="0"/>
          <w:sz w:val="22"/>
          <w:szCs w:val="22"/>
        </w:rPr>
      </w:pPr>
    </w:p>
    <w:p w14:paraId="20622E8F" w14:textId="77777777" w:rsidR="00EC327A" w:rsidRDefault="00EC327A">
      <w:pPr>
        <w:ind w:left="-1170" w:firstLine="900"/>
        <w:rPr>
          <w:rFonts w:ascii="Calibri" w:hAnsi="Calibri"/>
          <w:snapToGrid w:val="0"/>
          <w:sz w:val="22"/>
          <w:szCs w:val="22"/>
        </w:rPr>
      </w:pPr>
    </w:p>
    <w:p w14:paraId="71A0F984" w14:textId="77777777" w:rsidR="00EC327A" w:rsidRDefault="00EC327A">
      <w:pPr>
        <w:ind w:left="-1170" w:firstLine="900"/>
        <w:rPr>
          <w:rFonts w:ascii="Calibri" w:hAnsi="Calibri"/>
          <w:snapToGrid w:val="0"/>
          <w:sz w:val="22"/>
          <w:szCs w:val="22"/>
        </w:rPr>
      </w:pPr>
    </w:p>
    <w:p w14:paraId="4791276D" w14:textId="3A9790D7"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#4 of </w:t>
      </w:r>
      <w:ins w:id="22" w:author="MCT" w:date="2024-10-14T13:28:00Z">
        <w:r w:rsidR="00623590">
          <w:rPr>
            <w:rFonts w:ascii="Calibri" w:hAnsi="Calibri"/>
            <w:snapToGrid w:val="0"/>
            <w:sz w:val="22"/>
            <w:szCs w:val="22"/>
          </w:rPr>
          <w:t>19</w:t>
        </w:r>
      </w:ins>
      <w:del w:id="23"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6A25EC9" w14:textId="77777777" w:rsidR="0060049B" w:rsidRDefault="0060049B">
      <w:pPr>
        <w:ind w:left="-1170" w:firstLine="900"/>
        <w:rPr>
          <w:rFonts w:ascii="Calibri" w:hAnsi="Calibri"/>
          <w:snapToGrid w:val="0"/>
          <w:sz w:val="22"/>
          <w:szCs w:val="22"/>
        </w:rPr>
      </w:pPr>
      <w:r>
        <w:rPr>
          <w:rFonts w:ascii="Calibri" w:hAnsi="Calibri"/>
          <w:snapToGrid w:val="0"/>
          <w:sz w:val="22"/>
          <w:szCs w:val="22"/>
        </w:rPr>
        <w:t>Monthly Usage – NON-INTERVAL - ORIGINAL</w:t>
      </w:r>
    </w:p>
    <w:tbl>
      <w:tblPr>
        <w:tblW w:w="9140" w:type="dxa"/>
        <w:tblInd w:w="93" w:type="dxa"/>
        <w:tblLook w:val="04A0" w:firstRow="1" w:lastRow="0" w:firstColumn="1" w:lastColumn="0" w:noHBand="0" w:noVBand="1"/>
      </w:tblPr>
      <w:tblGrid>
        <w:gridCol w:w="400"/>
        <w:gridCol w:w="400"/>
        <w:gridCol w:w="3860"/>
        <w:gridCol w:w="4480"/>
      </w:tblGrid>
      <w:tr w:rsidR="0060049B" w:rsidRPr="0060049B" w14:paraId="2D963C79" w14:textId="77777777" w:rsidTr="0060049B">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E1B04DC"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Summarized Usage with Ignore Flag for </w:t>
            </w:r>
            <w:r w:rsidR="00F36662" w:rsidRPr="0060049B">
              <w:rPr>
                <w:rFonts w:ascii="Calibri" w:hAnsi="Calibri" w:cs="Calibri"/>
                <w:color w:val="000000"/>
                <w:sz w:val="22"/>
                <w:szCs w:val="22"/>
              </w:rPr>
              <w:t>Distributed</w:t>
            </w:r>
            <w:r w:rsidRPr="0060049B">
              <w:rPr>
                <w:rFonts w:ascii="Calibri" w:hAnsi="Calibri" w:cs="Calibri"/>
                <w:color w:val="000000"/>
                <w:sz w:val="22"/>
                <w:szCs w:val="22"/>
              </w:rPr>
              <w:t xml:space="preserve"> Generation</w:t>
            </w:r>
          </w:p>
        </w:tc>
      </w:tr>
      <w:tr w:rsidR="0060049B" w:rsidRPr="0060049B" w14:paraId="2B5F1758"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9AAB8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03B3FF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3FBC856A"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0F46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BPT~00~200805101201001~20080510~DD</w:t>
            </w:r>
          </w:p>
        </w:tc>
        <w:tc>
          <w:tcPr>
            <w:tcW w:w="4480" w:type="dxa"/>
            <w:tcBorders>
              <w:top w:val="nil"/>
              <w:left w:val="nil"/>
              <w:bottom w:val="single" w:sz="4" w:space="0" w:color="auto"/>
              <w:right w:val="single" w:sz="4" w:space="0" w:color="auto"/>
            </w:tcBorders>
            <w:shd w:val="clear" w:color="auto" w:fill="auto"/>
            <w:hideMark/>
          </w:tcPr>
          <w:p w14:paraId="36FDC0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0675324D"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5708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2BE189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29AEA3DB"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1768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hideMark/>
          </w:tcPr>
          <w:p w14:paraId="720AF6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5E3ABB3C"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D0DB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067C00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05C7E43C"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E2DE48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11A519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ERCOT, DUNS Number, Receiver</w:t>
            </w:r>
          </w:p>
        </w:tc>
      </w:tr>
      <w:tr w:rsidR="0060049B" w:rsidRPr="0060049B" w14:paraId="58C8D593"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8B75B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hideMark/>
          </w:tcPr>
          <w:p w14:paraId="612EBB0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3CE36245"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B65B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PTD~PL~~~MG~123456LG</w:t>
            </w:r>
          </w:p>
        </w:tc>
        <w:tc>
          <w:tcPr>
            <w:tcW w:w="4480" w:type="dxa"/>
            <w:tcBorders>
              <w:top w:val="nil"/>
              <w:left w:val="nil"/>
              <w:bottom w:val="single" w:sz="4" w:space="0" w:color="auto"/>
              <w:right w:val="single" w:sz="4" w:space="0" w:color="auto"/>
            </w:tcBorders>
            <w:shd w:val="clear" w:color="auto" w:fill="auto"/>
            <w:hideMark/>
          </w:tcPr>
          <w:p w14:paraId="0DEC4A1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4B4BD4F8" w14:textId="77777777" w:rsidTr="0060049B">
        <w:trPr>
          <w:trHeight w:val="300"/>
        </w:trPr>
        <w:tc>
          <w:tcPr>
            <w:tcW w:w="400" w:type="dxa"/>
            <w:tcBorders>
              <w:top w:val="nil"/>
              <w:left w:val="nil"/>
              <w:bottom w:val="nil"/>
              <w:right w:val="nil"/>
            </w:tcBorders>
            <w:shd w:val="clear" w:color="auto" w:fill="auto"/>
            <w:hideMark/>
          </w:tcPr>
          <w:p w14:paraId="7A3DCBF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C636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6217EF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97ADF5D" w14:textId="77777777" w:rsidTr="0060049B">
        <w:trPr>
          <w:trHeight w:val="330"/>
        </w:trPr>
        <w:tc>
          <w:tcPr>
            <w:tcW w:w="400" w:type="dxa"/>
            <w:tcBorders>
              <w:top w:val="nil"/>
              <w:left w:val="nil"/>
              <w:bottom w:val="nil"/>
              <w:right w:val="nil"/>
            </w:tcBorders>
            <w:shd w:val="clear" w:color="auto" w:fill="auto"/>
            <w:hideMark/>
          </w:tcPr>
          <w:p w14:paraId="3736154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DAD6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5662DB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D37D152" w14:textId="77777777" w:rsidTr="0060049B">
        <w:trPr>
          <w:trHeight w:val="300"/>
        </w:trPr>
        <w:tc>
          <w:tcPr>
            <w:tcW w:w="400" w:type="dxa"/>
            <w:tcBorders>
              <w:top w:val="nil"/>
              <w:left w:val="nil"/>
              <w:bottom w:val="nil"/>
              <w:right w:val="nil"/>
            </w:tcBorders>
            <w:shd w:val="clear" w:color="auto" w:fill="auto"/>
            <w:hideMark/>
          </w:tcPr>
          <w:p w14:paraId="69D7B17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2C156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1E249A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AE53A42" w14:textId="77777777" w:rsidTr="0060049B">
        <w:trPr>
          <w:trHeight w:val="300"/>
        </w:trPr>
        <w:tc>
          <w:tcPr>
            <w:tcW w:w="400" w:type="dxa"/>
            <w:tcBorders>
              <w:top w:val="nil"/>
              <w:left w:val="nil"/>
              <w:bottom w:val="nil"/>
              <w:right w:val="nil"/>
            </w:tcBorders>
            <w:shd w:val="clear" w:color="auto" w:fill="auto"/>
            <w:hideMark/>
          </w:tcPr>
          <w:p w14:paraId="616631B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88F49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1BF32BD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41689C8" w14:textId="77777777" w:rsidTr="0060049B">
        <w:trPr>
          <w:trHeight w:val="300"/>
        </w:trPr>
        <w:tc>
          <w:tcPr>
            <w:tcW w:w="400" w:type="dxa"/>
            <w:tcBorders>
              <w:top w:val="nil"/>
              <w:left w:val="nil"/>
              <w:bottom w:val="nil"/>
              <w:right w:val="nil"/>
            </w:tcBorders>
            <w:shd w:val="clear" w:color="auto" w:fill="auto"/>
            <w:hideMark/>
          </w:tcPr>
          <w:p w14:paraId="26F8D27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ADF2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QTY~QD~1550</w:t>
            </w:r>
          </w:p>
        </w:tc>
        <w:tc>
          <w:tcPr>
            <w:tcW w:w="4480" w:type="dxa"/>
            <w:tcBorders>
              <w:top w:val="nil"/>
              <w:left w:val="nil"/>
              <w:bottom w:val="single" w:sz="4" w:space="0" w:color="auto"/>
              <w:right w:val="single" w:sz="4" w:space="0" w:color="auto"/>
            </w:tcBorders>
            <w:shd w:val="clear" w:color="auto" w:fill="auto"/>
            <w:hideMark/>
          </w:tcPr>
          <w:p w14:paraId="562C7F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180A3AE" w14:textId="77777777" w:rsidTr="0060049B">
        <w:trPr>
          <w:trHeight w:val="300"/>
        </w:trPr>
        <w:tc>
          <w:tcPr>
            <w:tcW w:w="400" w:type="dxa"/>
            <w:tcBorders>
              <w:top w:val="nil"/>
              <w:left w:val="nil"/>
              <w:bottom w:val="nil"/>
              <w:right w:val="nil"/>
            </w:tcBorders>
            <w:shd w:val="clear" w:color="auto" w:fill="auto"/>
            <w:hideMark/>
          </w:tcPr>
          <w:p w14:paraId="6FB0813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15AFB3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6469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MEA~AA~PRQ~1550~KH~3.0~34.0~51</w:t>
            </w:r>
          </w:p>
        </w:tc>
        <w:tc>
          <w:tcPr>
            <w:tcW w:w="4480" w:type="dxa"/>
            <w:tcBorders>
              <w:top w:val="nil"/>
              <w:left w:val="nil"/>
              <w:bottom w:val="single" w:sz="4" w:space="0" w:color="auto"/>
              <w:right w:val="single" w:sz="4" w:space="0" w:color="auto"/>
            </w:tcBorders>
            <w:shd w:val="clear" w:color="auto" w:fill="auto"/>
            <w:hideMark/>
          </w:tcPr>
          <w:p w14:paraId="79223C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31B100C9" w14:textId="77777777" w:rsidTr="0060049B">
        <w:trPr>
          <w:trHeight w:val="300"/>
        </w:trPr>
        <w:tc>
          <w:tcPr>
            <w:tcW w:w="400" w:type="dxa"/>
            <w:tcBorders>
              <w:top w:val="nil"/>
              <w:left w:val="nil"/>
              <w:bottom w:val="nil"/>
              <w:right w:val="nil"/>
            </w:tcBorders>
            <w:shd w:val="clear" w:color="auto" w:fill="auto"/>
            <w:hideMark/>
          </w:tcPr>
          <w:p w14:paraId="2F142AA5"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3B4CD04"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A29DA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MEA~~MU~50.0</w:t>
            </w:r>
          </w:p>
        </w:tc>
        <w:tc>
          <w:tcPr>
            <w:tcW w:w="4480" w:type="dxa"/>
            <w:tcBorders>
              <w:top w:val="nil"/>
              <w:left w:val="nil"/>
              <w:bottom w:val="single" w:sz="4" w:space="0" w:color="auto"/>
              <w:right w:val="single" w:sz="4" w:space="0" w:color="auto"/>
            </w:tcBorders>
            <w:shd w:val="clear" w:color="auto" w:fill="auto"/>
            <w:hideMark/>
          </w:tcPr>
          <w:p w14:paraId="72AEA9B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4E100BF"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77E0E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PTD~PL~~~MG~123456LG</w:t>
            </w:r>
          </w:p>
        </w:tc>
        <w:tc>
          <w:tcPr>
            <w:tcW w:w="4480" w:type="dxa"/>
            <w:tcBorders>
              <w:top w:val="nil"/>
              <w:left w:val="nil"/>
              <w:bottom w:val="single" w:sz="4" w:space="0" w:color="auto"/>
              <w:right w:val="single" w:sz="4" w:space="0" w:color="auto"/>
            </w:tcBorders>
            <w:shd w:val="clear" w:color="auto" w:fill="auto"/>
            <w:hideMark/>
          </w:tcPr>
          <w:p w14:paraId="07FB0A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3D5A930B" w14:textId="77777777" w:rsidTr="0060049B">
        <w:trPr>
          <w:trHeight w:val="300"/>
        </w:trPr>
        <w:tc>
          <w:tcPr>
            <w:tcW w:w="400" w:type="dxa"/>
            <w:tcBorders>
              <w:top w:val="nil"/>
              <w:left w:val="nil"/>
              <w:bottom w:val="nil"/>
              <w:right w:val="nil"/>
            </w:tcBorders>
            <w:shd w:val="clear" w:color="auto" w:fill="auto"/>
            <w:hideMark/>
          </w:tcPr>
          <w:p w14:paraId="06E676C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2669C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457BE7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443BBAB4" w14:textId="77777777" w:rsidTr="0060049B">
        <w:trPr>
          <w:trHeight w:val="300"/>
        </w:trPr>
        <w:tc>
          <w:tcPr>
            <w:tcW w:w="400" w:type="dxa"/>
            <w:tcBorders>
              <w:top w:val="nil"/>
              <w:left w:val="nil"/>
              <w:bottom w:val="nil"/>
              <w:right w:val="nil"/>
            </w:tcBorders>
            <w:shd w:val="clear" w:color="auto" w:fill="auto"/>
            <w:hideMark/>
          </w:tcPr>
          <w:p w14:paraId="56C7D9D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BFE27C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704939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3469B78" w14:textId="77777777" w:rsidTr="0060049B">
        <w:trPr>
          <w:trHeight w:val="300"/>
        </w:trPr>
        <w:tc>
          <w:tcPr>
            <w:tcW w:w="400" w:type="dxa"/>
            <w:tcBorders>
              <w:top w:val="nil"/>
              <w:left w:val="nil"/>
              <w:bottom w:val="nil"/>
              <w:right w:val="nil"/>
            </w:tcBorders>
            <w:shd w:val="clear" w:color="auto" w:fill="auto"/>
            <w:hideMark/>
          </w:tcPr>
          <w:p w14:paraId="427652A6"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4D7A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REF~JH~I</w:t>
            </w:r>
          </w:p>
        </w:tc>
        <w:tc>
          <w:tcPr>
            <w:tcW w:w="4480" w:type="dxa"/>
            <w:tcBorders>
              <w:top w:val="nil"/>
              <w:left w:val="nil"/>
              <w:bottom w:val="single" w:sz="4" w:space="0" w:color="auto"/>
              <w:right w:val="single" w:sz="4" w:space="0" w:color="auto"/>
            </w:tcBorders>
            <w:shd w:val="clear" w:color="auto" w:fill="auto"/>
            <w:hideMark/>
          </w:tcPr>
          <w:p w14:paraId="475502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30342B64" w14:textId="77777777" w:rsidTr="0060049B">
        <w:trPr>
          <w:trHeight w:val="300"/>
        </w:trPr>
        <w:tc>
          <w:tcPr>
            <w:tcW w:w="400" w:type="dxa"/>
            <w:tcBorders>
              <w:top w:val="nil"/>
              <w:left w:val="nil"/>
              <w:bottom w:val="nil"/>
              <w:right w:val="nil"/>
            </w:tcBorders>
            <w:shd w:val="clear" w:color="auto" w:fill="auto"/>
            <w:hideMark/>
          </w:tcPr>
          <w:p w14:paraId="66C70D5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582F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3B2FB4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C3F1F69" w14:textId="77777777" w:rsidTr="0060049B">
        <w:trPr>
          <w:trHeight w:val="300"/>
        </w:trPr>
        <w:tc>
          <w:tcPr>
            <w:tcW w:w="400" w:type="dxa"/>
            <w:tcBorders>
              <w:top w:val="nil"/>
              <w:left w:val="nil"/>
              <w:bottom w:val="nil"/>
              <w:right w:val="nil"/>
            </w:tcBorders>
            <w:shd w:val="clear" w:color="auto" w:fill="auto"/>
            <w:hideMark/>
          </w:tcPr>
          <w:p w14:paraId="5C71788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82A1E7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2DFE7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QTY~QD~1700</w:t>
            </w:r>
          </w:p>
        </w:tc>
        <w:tc>
          <w:tcPr>
            <w:tcW w:w="4480" w:type="dxa"/>
            <w:tcBorders>
              <w:top w:val="nil"/>
              <w:left w:val="nil"/>
              <w:bottom w:val="single" w:sz="4" w:space="0" w:color="auto"/>
              <w:right w:val="single" w:sz="4" w:space="0" w:color="auto"/>
            </w:tcBorders>
            <w:shd w:val="clear" w:color="auto" w:fill="auto"/>
            <w:hideMark/>
          </w:tcPr>
          <w:p w14:paraId="72C9369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8D20410" w14:textId="77777777" w:rsidTr="0060049B">
        <w:trPr>
          <w:trHeight w:val="300"/>
        </w:trPr>
        <w:tc>
          <w:tcPr>
            <w:tcW w:w="400" w:type="dxa"/>
            <w:tcBorders>
              <w:top w:val="nil"/>
              <w:left w:val="nil"/>
              <w:bottom w:val="nil"/>
              <w:right w:val="nil"/>
            </w:tcBorders>
            <w:shd w:val="clear" w:color="auto" w:fill="auto"/>
            <w:hideMark/>
          </w:tcPr>
          <w:p w14:paraId="0CA4C49B"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8173066"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CA874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MEA~AA~PRQ~1700~KH~0.0~34.0~51</w:t>
            </w:r>
          </w:p>
        </w:tc>
        <w:tc>
          <w:tcPr>
            <w:tcW w:w="4480" w:type="dxa"/>
            <w:tcBorders>
              <w:top w:val="nil"/>
              <w:left w:val="nil"/>
              <w:bottom w:val="single" w:sz="4" w:space="0" w:color="auto"/>
              <w:right w:val="single" w:sz="4" w:space="0" w:color="auto"/>
            </w:tcBorders>
            <w:shd w:val="clear" w:color="auto" w:fill="auto"/>
            <w:hideMark/>
          </w:tcPr>
          <w:p w14:paraId="058921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45546D1" w14:textId="77777777" w:rsidTr="0060049B">
        <w:trPr>
          <w:trHeight w:val="300"/>
        </w:trPr>
        <w:tc>
          <w:tcPr>
            <w:tcW w:w="400" w:type="dxa"/>
            <w:tcBorders>
              <w:top w:val="nil"/>
              <w:left w:val="nil"/>
              <w:bottom w:val="nil"/>
              <w:right w:val="nil"/>
            </w:tcBorders>
            <w:shd w:val="clear" w:color="auto" w:fill="auto"/>
            <w:hideMark/>
          </w:tcPr>
          <w:p w14:paraId="2BF2CFC0"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D18CEFF"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BC9C2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MEA~~MU~50.0</w:t>
            </w:r>
          </w:p>
        </w:tc>
        <w:tc>
          <w:tcPr>
            <w:tcW w:w="4480" w:type="dxa"/>
            <w:tcBorders>
              <w:top w:val="nil"/>
              <w:left w:val="nil"/>
              <w:bottom w:val="single" w:sz="4" w:space="0" w:color="auto"/>
              <w:right w:val="single" w:sz="4" w:space="0" w:color="auto"/>
            </w:tcBorders>
            <w:shd w:val="clear" w:color="auto" w:fill="auto"/>
            <w:hideMark/>
          </w:tcPr>
          <w:p w14:paraId="664085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56E94194"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68A9B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6E73434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000A9FAF" w14:textId="77777777" w:rsidTr="0060049B">
        <w:trPr>
          <w:trHeight w:val="300"/>
        </w:trPr>
        <w:tc>
          <w:tcPr>
            <w:tcW w:w="400" w:type="dxa"/>
            <w:tcBorders>
              <w:top w:val="nil"/>
              <w:left w:val="nil"/>
              <w:bottom w:val="nil"/>
              <w:right w:val="nil"/>
            </w:tcBorders>
            <w:shd w:val="clear" w:color="auto" w:fill="auto"/>
            <w:hideMark/>
          </w:tcPr>
          <w:p w14:paraId="4D85A08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6D66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7213E3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4787D224" w14:textId="77777777" w:rsidTr="0060049B">
        <w:trPr>
          <w:trHeight w:val="300"/>
        </w:trPr>
        <w:tc>
          <w:tcPr>
            <w:tcW w:w="400" w:type="dxa"/>
            <w:tcBorders>
              <w:top w:val="nil"/>
              <w:left w:val="nil"/>
              <w:bottom w:val="nil"/>
              <w:right w:val="nil"/>
            </w:tcBorders>
            <w:shd w:val="clear" w:color="auto" w:fill="auto"/>
            <w:hideMark/>
          </w:tcPr>
          <w:p w14:paraId="329CA07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C4CF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QTY~QD~1550</w:t>
            </w:r>
          </w:p>
        </w:tc>
        <w:tc>
          <w:tcPr>
            <w:tcW w:w="4480" w:type="dxa"/>
            <w:tcBorders>
              <w:top w:val="nil"/>
              <w:left w:val="nil"/>
              <w:bottom w:val="single" w:sz="4" w:space="0" w:color="auto"/>
              <w:right w:val="single" w:sz="4" w:space="0" w:color="auto"/>
            </w:tcBorders>
            <w:shd w:val="clear" w:color="auto" w:fill="auto"/>
            <w:hideMark/>
          </w:tcPr>
          <w:p w14:paraId="425164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3EB5AE9" w14:textId="77777777" w:rsidTr="0060049B">
        <w:trPr>
          <w:trHeight w:val="300"/>
        </w:trPr>
        <w:tc>
          <w:tcPr>
            <w:tcW w:w="400" w:type="dxa"/>
            <w:tcBorders>
              <w:top w:val="nil"/>
              <w:left w:val="nil"/>
              <w:bottom w:val="nil"/>
              <w:right w:val="nil"/>
            </w:tcBorders>
            <w:shd w:val="clear" w:color="auto" w:fill="auto"/>
            <w:hideMark/>
          </w:tcPr>
          <w:p w14:paraId="40958FA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4B5256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468C6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MEA~~PRQ~1550~~~~51</w:t>
            </w:r>
          </w:p>
        </w:tc>
        <w:tc>
          <w:tcPr>
            <w:tcW w:w="4480" w:type="dxa"/>
            <w:tcBorders>
              <w:top w:val="nil"/>
              <w:left w:val="nil"/>
              <w:bottom w:val="single" w:sz="4" w:space="0" w:color="auto"/>
              <w:right w:val="single" w:sz="4" w:space="0" w:color="auto"/>
            </w:tcBorders>
            <w:shd w:val="clear" w:color="auto" w:fill="auto"/>
            <w:hideMark/>
          </w:tcPr>
          <w:p w14:paraId="7295B2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1BC6530F" w14:textId="77777777" w:rsidTr="0060049B">
        <w:trPr>
          <w:trHeight w:val="300"/>
        </w:trPr>
        <w:tc>
          <w:tcPr>
            <w:tcW w:w="400" w:type="dxa"/>
            <w:tcBorders>
              <w:top w:val="nil"/>
              <w:left w:val="nil"/>
              <w:bottom w:val="nil"/>
              <w:right w:val="nil"/>
            </w:tcBorders>
            <w:shd w:val="clear" w:color="auto" w:fill="auto"/>
            <w:hideMark/>
          </w:tcPr>
          <w:p w14:paraId="270B8FF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9E98D4"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C59A2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55CC5A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ACB4359" w14:textId="77777777" w:rsidTr="0060049B">
        <w:trPr>
          <w:trHeight w:val="300"/>
        </w:trPr>
        <w:tc>
          <w:tcPr>
            <w:tcW w:w="400" w:type="dxa"/>
            <w:tcBorders>
              <w:top w:val="nil"/>
              <w:left w:val="nil"/>
              <w:bottom w:val="nil"/>
              <w:right w:val="nil"/>
            </w:tcBorders>
            <w:shd w:val="clear" w:color="auto" w:fill="auto"/>
            <w:hideMark/>
          </w:tcPr>
          <w:p w14:paraId="226D3593"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AD1B0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5F3829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79E680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4FBB179"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E371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SE~30~000000001</w:t>
            </w:r>
          </w:p>
        </w:tc>
        <w:tc>
          <w:tcPr>
            <w:tcW w:w="4480" w:type="dxa"/>
            <w:tcBorders>
              <w:top w:val="nil"/>
              <w:left w:val="nil"/>
              <w:bottom w:val="single" w:sz="4" w:space="0" w:color="auto"/>
              <w:right w:val="single" w:sz="4" w:space="0" w:color="auto"/>
            </w:tcBorders>
            <w:shd w:val="clear" w:color="auto" w:fill="auto"/>
            <w:hideMark/>
          </w:tcPr>
          <w:p w14:paraId="6A9519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76D45CE0" w14:textId="77777777" w:rsidR="00EC327A" w:rsidRDefault="00EC327A">
      <w:pPr>
        <w:ind w:left="-1170" w:firstLine="900"/>
        <w:rPr>
          <w:rFonts w:ascii="Calibri" w:hAnsi="Calibri"/>
          <w:snapToGrid w:val="0"/>
          <w:sz w:val="22"/>
          <w:szCs w:val="22"/>
        </w:rPr>
      </w:pPr>
    </w:p>
    <w:p w14:paraId="4BFBE932" w14:textId="77777777" w:rsidR="0057696E" w:rsidRDefault="0057696E">
      <w:pPr>
        <w:ind w:left="-1170" w:firstLine="900"/>
        <w:rPr>
          <w:rFonts w:ascii="Calibri" w:hAnsi="Calibri"/>
          <w:snapToGrid w:val="0"/>
          <w:sz w:val="22"/>
          <w:szCs w:val="22"/>
        </w:rPr>
      </w:pPr>
    </w:p>
    <w:p w14:paraId="1A2E0BB1" w14:textId="77777777" w:rsidR="00EC327A" w:rsidRDefault="00EC327A">
      <w:pPr>
        <w:ind w:left="-1170" w:firstLine="900"/>
        <w:rPr>
          <w:rFonts w:ascii="Calibri" w:hAnsi="Calibri"/>
          <w:snapToGrid w:val="0"/>
          <w:sz w:val="22"/>
          <w:szCs w:val="22"/>
        </w:rPr>
      </w:pPr>
    </w:p>
    <w:p w14:paraId="738347AF" w14:textId="77777777" w:rsidR="00EC327A" w:rsidRDefault="00EC327A">
      <w:pPr>
        <w:ind w:left="-1170" w:firstLine="900"/>
        <w:rPr>
          <w:rFonts w:ascii="Calibri" w:hAnsi="Calibri"/>
          <w:snapToGrid w:val="0"/>
          <w:sz w:val="22"/>
          <w:szCs w:val="22"/>
        </w:rPr>
      </w:pPr>
    </w:p>
    <w:p w14:paraId="0E62023B" w14:textId="77777777" w:rsidR="00EC327A" w:rsidRDefault="00EC327A">
      <w:pPr>
        <w:ind w:left="-1170" w:firstLine="900"/>
        <w:rPr>
          <w:rFonts w:ascii="Calibri" w:hAnsi="Calibri"/>
          <w:snapToGrid w:val="0"/>
          <w:sz w:val="22"/>
          <w:szCs w:val="22"/>
        </w:rPr>
      </w:pPr>
    </w:p>
    <w:p w14:paraId="60FC5C6F" w14:textId="77777777" w:rsidR="00EC327A" w:rsidRDefault="00EC327A">
      <w:pPr>
        <w:ind w:left="-1170" w:firstLine="900"/>
        <w:rPr>
          <w:rFonts w:ascii="Calibri" w:hAnsi="Calibri"/>
          <w:snapToGrid w:val="0"/>
          <w:sz w:val="22"/>
          <w:szCs w:val="22"/>
        </w:rPr>
      </w:pPr>
    </w:p>
    <w:p w14:paraId="4C7307B5" w14:textId="5C19D363" w:rsidR="0057696E" w:rsidRDefault="0057696E">
      <w:pPr>
        <w:ind w:left="-1170" w:firstLine="900"/>
        <w:rPr>
          <w:rFonts w:ascii="Calibri" w:hAnsi="Calibri"/>
          <w:snapToGrid w:val="0"/>
          <w:sz w:val="22"/>
          <w:szCs w:val="22"/>
        </w:rPr>
      </w:pPr>
      <w:r>
        <w:rPr>
          <w:rFonts w:ascii="Calibri" w:hAnsi="Calibri"/>
          <w:snapToGrid w:val="0"/>
          <w:sz w:val="22"/>
          <w:szCs w:val="22"/>
        </w:rPr>
        <w:lastRenderedPageBreak/>
        <w:t xml:space="preserve">867_03 Example #5 of </w:t>
      </w:r>
      <w:ins w:id="24" w:author="MCT" w:date="2024-10-14T13:28:00Z">
        <w:r w:rsidR="00623590">
          <w:rPr>
            <w:rFonts w:ascii="Calibri" w:hAnsi="Calibri"/>
            <w:snapToGrid w:val="0"/>
            <w:sz w:val="22"/>
            <w:szCs w:val="22"/>
          </w:rPr>
          <w:t>19</w:t>
        </w:r>
      </w:ins>
      <w:del w:id="25" w:author="MCT" w:date="2023-05-09T14:10:00Z">
        <w:r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73FB8E7B"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Monthly Usage</w:t>
      </w:r>
      <w:r w:rsidR="0060049B">
        <w:rPr>
          <w:rFonts w:ascii="Calibri" w:hAnsi="Calibri"/>
          <w:snapToGrid w:val="0"/>
          <w:sz w:val="22"/>
          <w:szCs w:val="22"/>
        </w:rPr>
        <w:t xml:space="preserve"> -</w:t>
      </w:r>
      <w:r w:rsidRPr="00E47271">
        <w:rPr>
          <w:rFonts w:ascii="Calibri" w:hAnsi="Calibri"/>
          <w:snapToGrid w:val="0"/>
          <w:sz w:val="22"/>
          <w:szCs w:val="22"/>
        </w:rPr>
        <w:t xml:space="preserve"> NON-INTERVAL – ORIGINAL, FINAL BILL</w:t>
      </w:r>
    </w:p>
    <w:tbl>
      <w:tblPr>
        <w:tblW w:w="9465" w:type="dxa"/>
        <w:tblInd w:w="93" w:type="dxa"/>
        <w:tblLook w:val="04A0" w:firstRow="1" w:lastRow="0" w:firstColumn="1" w:lastColumn="0" w:noHBand="0" w:noVBand="1"/>
      </w:tblPr>
      <w:tblGrid>
        <w:gridCol w:w="389"/>
        <w:gridCol w:w="388"/>
        <w:gridCol w:w="4077"/>
        <w:gridCol w:w="4611"/>
      </w:tblGrid>
      <w:tr w:rsidR="0060049B" w:rsidRPr="0060049B" w14:paraId="58EA79EF"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95FBD3"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Original Final Usage for Non-Interval Detail and Summarized Usage</w:t>
            </w:r>
          </w:p>
        </w:tc>
      </w:tr>
      <w:tr w:rsidR="0060049B" w:rsidRPr="0060049B" w14:paraId="053875C8"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54AD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611" w:type="dxa"/>
            <w:tcBorders>
              <w:top w:val="nil"/>
              <w:left w:val="nil"/>
              <w:bottom w:val="single" w:sz="4" w:space="0" w:color="auto"/>
              <w:right w:val="single" w:sz="4" w:space="0" w:color="auto"/>
            </w:tcBorders>
            <w:shd w:val="clear" w:color="auto" w:fill="auto"/>
            <w:hideMark/>
          </w:tcPr>
          <w:p w14:paraId="6980974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E0165A5"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0B3E3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BPT~00~200805101201001~20090212~DD~~~F</w:t>
            </w:r>
          </w:p>
        </w:tc>
        <w:tc>
          <w:tcPr>
            <w:tcW w:w="4611" w:type="dxa"/>
            <w:tcBorders>
              <w:top w:val="nil"/>
              <w:left w:val="nil"/>
              <w:bottom w:val="single" w:sz="4" w:space="0" w:color="auto"/>
              <w:right w:val="single" w:sz="4" w:space="0" w:color="auto"/>
            </w:tcBorders>
            <w:shd w:val="clear" w:color="auto" w:fill="auto"/>
            <w:hideMark/>
          </w:tcPr>
          <w:p w14:paraId="645EA58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21094C27"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A51B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611" w:type="dxa"/>
            <w:tcBorders>
              <w:top w:val="nil"/>
              <w:left w:val="nil"/>
              <w:bottom w:val="single" w:sz="4" w:space="0" w:color="auto"/>
              <w:right w:val="single" w:sz="4" w:space="0" w:color="auto"/>
            </w:tcBorders>
            <w:shd w:val="clear" w:color="auto" w:fill="auto"/>
            <w:hideMark/>
          </w:tcPr>
          <w:p w14:paraId="771CA5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634254A4"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CBB33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611" w:type="dxa"/>
            <w:tcBorders>
              <w:top w:val="nil"/>
              <w:left w:val="nil"/>
              <w:bottom w:val="single" w:sz="4" w:space="0" w:color="auto"/>
              <w:right w:val="single" w:sz="4" w:space="0" w:color="auto"/>
            </w:tcBorders>
            <w:shd w:val="clear" w:color="auto" w:fill="auto"/>
            <w:hideMark/>
          </w:tcPr>
          <w:p w14:paraId="34C421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06FE51D4"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B60A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REF~TN~200805101956534</w:t>
            </w:r>
          </w:p>
        </w:tc>
        <w:tc>
          <w:tcPr>
            <w:tcW w:w="4611" w:type="dxa"/>
            <w:tcBorders>
              <w:top w:val="nil"/>
              <w:left w:val="nil"/>
              <w:bottom w:val="single" w:sz="4" w:space="0" w:color="auto"/>
              <w:right w:val="single" w:sz="4" w:space="0" w:color="auto"/>
            </w:tcBorders>
            <w:shd w:val="clear" w:color="auto" w:fill="auto"/>
            <w:hideMark/>
          </w:tcPr>
          <w:p w14:paraId="1CC9DB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Transaction ID</w:t>
            </w:r>
          </w:p>
        </w:tc>
      </w:tr>
      <w:tr w:rsidR="0060049B" w:rsidRPr="0060049B" w14:paraId="5CAC9EC7"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95D66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611" w:type="dxa"/>
            <w:tcBorders>
              <w:top w:val="nil"/>
              <w:left w:val="nil"/>
              <w:bottom w:val="single" w:sz="4" w:space="0" w:color="auto"/>
              <w:right w:val="single" w:sz="4" w:space="0" w:color="auto"/>
            </w:tcBorders>
            <w:shd w:val="clear" w:color="auto" w:fill="auto"/>
            <w:hideMark/>
          </w:tcPr>
          <w:p w14:paraId="40501E7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1F036A76"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542E4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611" w:type="dxa"/>
            <w:tcBorders>
              <w:top w:val="nil"/>
              <w:left w:val="nil"/>
              <w:bottom w:val="single" w:sz="4" w:space="0" w:color="auto"/>
              <w:right w:val="single" w:sz="4" w:space="0" w:color="auto"/>
            </w:tcBorders>
            <w:shd w:val="clear" w:color="auto" w:fill="auto"/>
            <w:hideMark/>
          </w:tcPr>
          <w:p w14:paraId="6981436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34CFFB4E"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117F28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611" w:type="dxa"/>
            <w:tcBorders>
              <w:top w:val="nil"/>
              <w:left w:val="nil"/>
              <w:bottom w:val="single" w:sz="4" w:space="0" w:color="auto"/>
              <w:right w:val="single" w:sz="4" w:space="0" w:color="auto"/>
            </w:tcBorders>
            <w:shd w:val="clear" w:color="auto" w:fill="auto"/>
            <w:hideMark/>
          </w:tcPr>
          <w:p w14:paraId="6EBF1D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28073393"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9E8A7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PTD~PL~~~MG~090465425WE</w:t>
            </w:r>
          </w:p>
        </w:tc>
        <w:tc>
          <w:tcPr>
            <w:tcW w:w="4611" w:type="dxa"/>
            <w:tcBorders>
              <w:top w:val="nil"/>
              <w:left w:val="nil"/>
              <w:bottom w:val="single" w:sz="4" w:space="0" w:color="auto"/>
              <w:right w:val="single" w:sz="4" w:space="0" w:color="auto"/>
            </w:tcBorders>
            <w:shd w:val="clear" w:color="auto" w:fill="auto"/>
            <w:hideMark/>
          </w:tcPr>
          <w:p w14:paraId="5D79E3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5F9489F4" w14:textId="77777777" w:rsidTr="00C444A8">
        <w:trPr>
          <w:trHeight w:val="300"/>
        </w:trPr>
        <w:tc>
          <w:tcPr>
            <w:tcW w:w="389" w:type="dxa"/>
            <w:tcBorders>
              <w:top w:val="nil"/>
              <w:left w:val="nil"/>
              <w:bottom w:val="nil"/>
              <w:right w:val="nil"/>
            </w:tcBorders>
            <w:shd w:val="clear" w:color="auto" w:fill="auto"/>
            <w:hideMark/>
          </w:tcPr>
          <w:p w14:paraId="37525270"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3169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611" w:type="dxa"/>
            <w:tcBorders>
              <w:top w:val="nil"/>
              <w:left w:val="nil"/>
              <w:bottom w:val="single" w:sz="4" w:space="0" w:color="auto"/>
              <w:right w:val="single" w:sz="4" w:space="0" w:color="auto"/>
            </w:tcBorders>
            <w:shd w:val="clear" w:color="auto" w:fill="auto"/>
            <w:vAlign w:val="bottom"/>
            <w:hideMark/>
          </w:tcPr>
          <w:p w14:paraId="3EB5CD5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94DFA9C" w14:textId="77777777" w:rsidTr="00C444A8">
        <w:trPr>
          <w:trHeight w:val="300"/>
        </w:trPr>
        <w:tc>
          <w:tcPr>
            <w:tcW w:w="389" w:type="dxa"/>
            <w:tcBorders>
              <w:top w:val="nil"/>
              <w:left w:val="nil"/>
              <w:bottom w:val="nil"/>
              <w:right w:val="nil"/>
            </w:tcBorders>
            <w:shd w:val="clear" w:color="auto" w:fill="auto"/>
            <w:hideMark/>
          </w:tcPr>
          <w:p w14:paraId="607D4AAD"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1A6C4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DTM~151~20090210</w:t>
            </w:r>
          </w:p>
        </w:tc>
        <w:tc>
          <w:tcPr>
            <w:tcW w:w="4611" w:type="dxa"/>
            <w:tcBorders>
              <w:top w:val="nil"/>
              <w:left w:val="nil"/>
              <w:bottom w:val="single" w:sz="4" w:space="0" w:color="auto"/>
              <w:right w:val="single" w:sz="4" w:space="0" w:color="auto"/>
            </w:tcBorders>
            <w:shd w:val="clear" w:color="auto" w:fill="auto"/>
            <w:vAlign w:val="bottom"/>
            <w:hideMark/>
          </w:tcPr>
          <w:p w14:paraId="35C9C9C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5963A95" w14:textId="77777777" w:rsidTr="00C444A8">
        <w:trPr>
          <w:trHeight w:val="300"/>
        </w:trPr>
        <w:tc>
          <w:tcPr>
            <w:tcW w:w="389" w:type="dxa"/>
            <w:tcBorders>
              <w:top w:val="nil"/>
              <w:left w:val="nil"/>
              <w:bottom w:val="nil"/>
              <w:right w:val="nil"/>
            </w:tcBorders>
            <w:shd w:val="clear" w:color="auto" w:fill="auto"/>
            <w:hideMark/>
          </w:tcPr>
          <w:p w14:paraId="5F93F20F"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BA1CE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611" w:type="dxa"/>
            <w:tcBorders>
              <w:top w:val="nil"/>
              <w:left w:val="nil"/>
              <w:bottom w:val="single" w:sz="4" w:space="0" w:color="auto"/>
              <w:right w:val="single" w:sz="4" w:space="0" w:color="auto"/>
            </w:tcBorders>
            <w:shd w:val="clear" w:color="auto" w:fill="auto"/>
            <w:hideMark/>
          </w:tcPr>
          <w:p w14:paraId="03F4135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1CD42F4D" w14:textId="77777777" w:rsidTr="00C444A8">
        <w:trPr>
          <w:trHeight w:val="300"/>
        </w:trPr>
        <w:tc>
          <w:tcPr>
            <w:tcW w:w="389" w:type="dxa"/>
            <w:tcBorders>
              <w:top w:val="nil"/>
              <w:left w:val="nil"/>
              <w:bottom w:val="nil"/>
              <w:right w:val="nil"/>
            </w:tcBorders>
            <w:shd w:val="clear" w:color="auto" w:fill="auto"/>
            <w:hideMark/>
          </w:tcPr>
          <w:p w14:paraId="2F524165"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A37C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611" w:type="dxa"/>
            <w:tcBorders>
              <w:top w:val="nil"/>
              <w:left w:val="nil"/>
              <w:bottom w:val="single" w:sz="4" w:space="0" w:color="auto"/>
              <w:right w:val="single" w:sz="4" w:space="0" w:color="auto"/>
            </w:tcBorders>
            <w:shd w:val="clear" w:color="auto" w:fill="auto"/>
            <w:hideMark/>
          </w:tcPr>
          <w:p w14:paraId="77E4BA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2CB59B7" w14:textId="77777777" w:rsidTr="00C444A8">
        <w:trPr>
          <w:trHeight w:val="300"/>
        </w:trPr>
        <w:tc>
          <w:tcPr>
            <w:tcW w:w="389" w:type="dxa"/>
            <w:tcBorders>
              <w:top w:val="nil"/>
              <w:left w:val="nil"/>
              <w:bottom w:val="nil"/>
              <w:right w:val="nil"/>
            </w:tcBorders>
            <w:shd w:val="clear" w:color="auto" w:fill="auto"/>
            <w:hideMark/>
          </w:tcPr>
          <w:p w14:paraId="132757CB"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75FD0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QTY~QD~186</w:t>
            </w:r>
          </w:p>
        </w:tc>
        <w:tc>
          <w:tcPr>
            <w:tcW w:w="4611" w:type="dxa"/>
            <w:tcBorders>
              <w:top w:val="nil"/>
              <w:left w:val="nil"/>
              <w:bottom w:val="single" w:sz="4" w:space="0" w:color="auto"/>
              <w:right w:val="single" w:sz="4" w:space="0" w:color="auto"/>
            </w:tcBorders>
            <w:shd w:val="clear" w:color="auto" w:fill="auto"/>
            <w:hideMark/>
          </w:tcPr>
          <w:p w14:paraId="61D9277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E305CEF" w14:textId="77777777" w:rsidTr="00C444A8">
        <w:trPr>
          <w:trHeight w:val="600"/>
        </w:trPr>
        <w:tc>
          <w:tcPr>
            <w:tcW w:w="389" w:type="dxa"/>
            <w:tcBorders>
              <w:top w:val="nil"/>
              <w:left w:val="nil"/>
              <w:bottom w:val="nil"/>
              <w:right w:val="nil"/>
            </w:tcBorders>
            <w:shd w:val="clear" w:color="auto" w:fill="auto"/>
            <w:hideMark/>
          </w:tcPr>
          <w:p w14:paraId="2E3DB3BF"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1025804E"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09B7E2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MEA~AA~PRQ~186~KH~1430.0~1616.0~51</w:t>
            </w:r>
          </w:p>
        </w:tc>
        <w:tc>
          <w:tcPr>
            <w:tcW w:w="4611" w:type="dxa"/>
            <w:tcBorders>
              <w:top w:val="nil"/>
              <w:left w:val="nil"/>
              <w:bottom w:val="single" w:sz="4" w:space="0" w:color="auto"/>
              <w:right w:val="single" w:sz="4" w:space="0" w:color="auto"/>
            </w:tcBorders>
            <w:shd w:val="clear" w:color="auto" w:fill="auto"/>
            <w:hideMark/>
          </w:tcPr>
          <w:p w14:paraId="6E7D764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74B2243F" w14:textId="77777777" w:rsidTr="00C444A8">
        <w:trPr>
          <w:trHeight w:val="300"/>
        </w:trPr>
        <w:tc>
          <w:tcPr>
            <w:tcW w:w="389" w:type="dxa"/>
            <w:tcBorders>
              <w:top w:val="nil"/>
              <w:left w:val="nil"/>
              <w:bottom w:val="nil"/>
              <w:right w:val="nil"/>
            </w:tcBorders>
            <w:shd w:val="clear" w:color="auto" w:fill="auto"/>
            <w:hideMark/>
          </w:tcPr>
          <w:p w14:paraId="006A2B7F"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0413657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7728D7F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611" w:type="dxa"/>
            <w:tcBorders>
              <w:top w:val="nil"/>
              <w:left w:val="nil"/>
              <w:bottom w:val="single" w:sz="4" w:space="0" w:color="auto"/>
              <w:right w:val="single" w:sz="4" w:space="0" w:color="auto"/>
            </w:tcBorders>
            <w:shd w:val="clear" w:color="auto" w:fill="auto"/>
            <w:hideMark/>
          </w:tcPr>
          <w:p w14:paraId="74F1A0C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200808D"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1256E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611" w:type="dxa"/>
            <w:tcBorders>
              <w:top w:val="nil"/>
              <w:left w:val="nil"/>
              <w:bottom w:val="single" w:sz="4" w:space="0" w:color="auto"/>
              <w:right w:val="single" w:sz="4" w:space="0" w:color="auto"/>
            </w:tcBorders>
            <w:shd w:val="clear" w:color="auto" w:fill="auto"/>
            <w:hideMark/>
          </w:tcPr>
          <w:p w14:paraId="43FA3C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442F75FA" w14:textId="77777777" w:rsidTr="00C444A8">
        <w:trPr>
          <w:trHeight w:val="300"/>
        </w:trPr>
        <w:tc>
          <w:tcPr>
            <w:tcW w:w="389" w:type="dxa"/>
            <w:tcBorders>
              <w:top w:val="nil"/>
              <w:left w:val="nil"/>
              <w:bottom w:val="nil"/>
              <w:right w:val="nil"/>
            </w:tcBorders>
            <w:shd w:val="clear" w:color="auto" w:fill="auto"/>
            <w:hideMark/>
          </w:tcPr>
          <w:p w14:paraId="1850985D"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F1D4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611" w:type="dxa"/>
            <w:tcBorders>
              <w:top w:val="nil"/>
              <w:left w:val="nil"/>
              <w:bottom w:val="single" w:sz="4" w:space="0" w:color="auto"/>
              <w:right w:val="single" w:sz="4" w:space="0" w:color="auto"/>
            </w:tcBorders>
            <w:shd w:val="clear" w:color="auto" w:fill="auto"/>
            <w:hideMark/>
          </w:tcPr>
          <w:p w14:paraId="6661776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1A1B2D4" w14:textId="77777777" w:rsidTr="00C444A8">
        <w:trPr>
          <w:trHeight w:val="300"/>
        </w:trPr>
        <w:tc>
          <w:tcPr>
            <w:tcW w:w="389" w:type="dxa"/>
            <w:tcBorders>
              <w:top w:val="nil"/>
              <w:left w:val="nil"/>
              <w:bottom w:val="nil"/>
              <w:right w:val="nil"/>
            </w:tcBorders>
            <w:shd w:val="clear" w:color="auto" w:fill="auto"/>
            <w:hideMark/>
          </w:tcPr>
          <w:p w14:paraId="6BCDC871"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8F81F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QTY~QD~186</w:t>
            </w:r>
          </w:p>
        </w:tc>
        <w:tc>
          <w:tcPr>
            <w:tcW w:w="4611" w:type="dxa"/>
            <w:tcBorders>
              <w:top w:val="nil"/>
              <w:left w:val="nil"/>
              <w:bottom w:val="single" w:sz="4" w:space="0" w:color="auto"/>
              <w:right w:val="single" w:sz="4" w:space="0" w:color="auto"/>
            </w:tcBorders>
            <w:shd w:val="clear" w:color="auto" w:fill="auto"/>
            <w:hideMark/>
          </w:tcPr>
          <w:p w14:paraId="2C7A0F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4986E9B" w14:textId="77777777" w:rsidTr="00C444A8">
        <w:trPr>
          <w:trHeight w:val="300"/>
        </w:trPr>
        <w:tc>
          <w:tcPr>
            <w:tcW w:w="389" w:type="dxa"/>
            <w:tcBorders>
              <w:top w:val="nil"/>
              <w:left w:val="nil"/>
              <w:bottom w:val="nil"/>
              <w:right w:val="nil"/>
            </w:tcBorders>
            <w:shd w:val="clear" w:color="auto" w:fill="auto"/>
            <w:hideMark/>
          </w:tcPr>
          <w:p w14:paraId="1356682D"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74E7552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69BB56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MEA~~PRQ~186~~~~51</w:t>
            </w:r>
          </w:p>
        </w:tc>
        <w:tc>
          <w:tcPr>
            <w:tcW w:w="4611" w:type="dxa"/>
            <w:tcBorders>
              <w:top w:val="nil"/>
              <w:left w:val="nil"/>
              <w:bottom w:val="single" w:sz="4" w:space="0" w:color="auto"/>
              <w:right w:val="single" w:sz="4" w:space="0" w:color="auto"/>
            </w:tcBorders>
            <w:shd w:val="clear" w:color="auto" w:fill="auto"/>
            <w:hideMark/>
          </w:tcPr>
          <w:p w14:paraId="52E3B4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6B238E7C" w14:textId="77777777" w:rsidTr="00C444A8">
        <w:trPr>
          <w:trHeight w:val="300"/>
        </w:trPr>
        <w:tc>
          <w:tcPr>
            <w:tcW w:w="389" w:type="dxa"/>
            <w:tcBorders>
              <w:top w:val="nil"/>
              <w:left w:val="nil"/>
              <w:bottom w:val="nil"/>
              <w:right w:val="nil"/>
            </w:tcBorders>
            <w:shd w:val="clear" w:color="auto" w:fill="auto"/>
            <w:hideMark/>
          </w:tcPr>
          <w:p w14:paraId="66D7E488"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03672667"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2738ED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611" w:type="dxa"/>
            <w:tcBorders>
              <w:top w:val="nil"/>
              <w:left w:val="nil"/>
              <w:bottom w:val="single" w:sz="4" w:space="0" w:color="auto"/>
              <w:right w:val="single" w:sz="4" w:space="0" w:color="auto"/>
            </w:tcBorders>
            <w:shd w:val="clear" w:color="auto" w:fill="auto"/>
            <w:vAlign w:val="bottom"/>
            <w:hideMark/>
          </w:tcPr>
          <w:p w14:paraId="4DFFD8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CC6A264" w14:textId="77777777" w:rsidTr="00C444A8">
        <w:trPr>
          <w:trHeight w:val="300"/>
        </w:trPr>
        <w:tc>
          <w:tcPr>
            <w:tcW w:w="389" w:type="dxa"/>
            <w:tcBorders>
              <w:top w:val="nil"/>
              <w:left w:val="nil"/>
              <w:bottom w:val="nil"/>
              <w:right w:val="nil"/>
            </w:tcBorders>
            <w:shd w:val="clear" w:color="auto" w:fill="auto"/>
            <w:hideMark/>
          </w:tcPr>
          <w:p w14:paraId="4E1E0F27"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7238186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6D0DA5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DTM~151~20090210</w:t>
            </w:r>
          </w:p>
        </w:tc>
        <w:tc>
          <w:tcPr>
            <w:tcW w:w="4611" w:type="dxa"/>
            <w:tcBorders>
              <w:top w:val="nil"/>
              <w:left w:val="nil"/>
              <w:bottom w:val="single" w:sz="4" w:space="0" w:color="auto"/>
              <w:right w:val="single" w:sz="4" w:space="0" w:color="auto"/>
            </w:tcBorders>
            <w:shd w:val="clear" w:color="auto" w:fill="auto"/>
            <w:vAlign w:val="bottom"/>
            <w:hideMark/>
          </w:tcPr>
          <w:p w14:paraId="3F8497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0E5A2A70"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B50B0F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SE~23~000000001</w:t>
            </w:r>
          </w:p>
        </w:tc>
        <w:tc>
          <w:tcPr>
            <w:tcW w:w="4611" w:type="dxa"/>
            <w:tcBorders>
              <w:top w:val="nil"/>
              <w:left w:val="nil"/>
              <w:bottom w:val="single" w:sz="4" w:space="0" w:color="auto"/>
              <w:right w:val="single" w:sz="4" w:space="0" w:color="auto"/>
            </w:tcBorders>
            <w:shd w:val="clear" w:color="auto" w:fill="auto"/>
            <w:hideMark/>
          </w:tcPr>
          <w:p w14:paraId="71A2D1D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341AB6AC" w14:textId="77777777" w:rsidR="0060049B" w:rsidRDefault="0060049B">
      <w:pPr>
        <w:ind w:left="-1170" w:firstLine="900"/>
        <w:rPr>
          <w:rFonts w:ascii="Calibri" w:hAnsi="Calibri"/>
          <w:snapToGrid w:val="0"/>
          <w:sz w:val="22"/>
          <w:szCs w:val="22"/>
        </w:rPr>
      </w:pPr>
    </w:p>
    <w:p w14:paraId="7FDEAFDC" w14:textId="77777777" w:rsidR="0057696E" w:rsidRDefault="0057696E">
      <w:pPr>
        <w:ind w:left="-1170" w:firstLine="900"/>
        <w:rPr>
          <w:rFonts w:ascii="Calibri" w:hAnsi="Calibri"/>
          <w:snapToGrid w:val="0"/>
          <w:sz w:val="22"/>
          <w:szCs w:val="22"/>
        </w:rPr>
      </w:pPr>
    </w:p>
    <w:p w14:paraId="1D0D80C9" w14:textId="4527B8E4"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#6 of </w:t>
      </w:r>
      <w:ins w:id="26" w:author="MCT" w:date="2024-10-14T13:28:00Z">
        <w:r w:rsidR="00623590">
          <w:rPr>
            <w:rFonts w:ascii="Calibri" w:hAnsi="Calibri"/>
            <w:snapToGrid w:val="0"/>
            <w:sz w:val="22"/>
            <w:szCs w:val="22"/>
          </w:rPr>
          <w:t>19</w:t>
        </w:r>
      </w:ins>
      <w:del w:id="27"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A126E38"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Monthly Usage UN-METERED SERVICES – ORIGINAL</w:t>
      </w:r>
    </w:p>
    <w:tbl>
      <w:tblPr>
        <w:tblW w:w="9465" w:type="dxa"/>
        <w:tblInd w:w="93" w:type="dxa"/>
        <w:tblLook w:val="04A0" w:firstRow="1" w:lastRow="0" w:firstColumn="1" w:lastColumn="0" w:noHBand="0" w:noVBand="1"/>
      </w:tblPr>
      <w:tblGrid>
        <w:gridCol w:w="400"/>
        <w:gridCol w:w="400"/>
        <w:gridCol w:w="3860"/>
        <w:gridCol w:w="4805"/>
      </w:tblGrid>
      <w:tr w:rsidR="0060049B" w:rsidRPr="0060049B" w14:paraId="4EA52122"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01B33F6"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Un-Metered Services Usage Detail and </w:t>
            </w:r>
            <w:r w:rsidR="00F36662" w:rsidRPr="0060049B">
              <w:rPr>
                <w:rFonts w:ascii="Calibri" w:hAnsi="Calibri" w:cs="Calibri"/>
                <w:color w:val="000000"/>
                <w:sz w:val="22"/>
                <w:szCs w:val="22"/>
              </w:rPr>
              <w:t>Summarized</w:t>
            </w:r>
            <w:r w:rsidRPr="0060049B">
              <w:rPr>
                <w:rFonts w:ascii="Calibri" w:hAnsi="Calibri" w:cs="Calibri"/>
                <w:color w:val="000000"/>
                <w:sz w:val="22"/>
                <w:szCs w:val="22"/>
              </w:rPr>
              <w:t xml:space="preserve"> Usage Report </w:t>
            </w:r>
            <w:r w:rsidRPr="0060049B">
              <w:rPr>
                <w:rFonts w:ascii="Calibri" w:hAnsi="Calibri" w:cs="Calibri"/>
                <w:color w:val="000000"/>
                <w:sz w:val="22"/>
                <w:szCs w:val="22"/>
              </w:rPr>
              <w:br/>
              <w:t>Two Mercury Vapor Lights with Different Lumens</w:t>
            </w:r>
          </w:p>
        </w:tc>
      </w:tr>
      <w:tr w:rsidR="0060049B" w:rsidRPr="0060049B" w14:paraId="3A064BF6" w14:textId="77777777" w:rsidTr="00F36662">
        <w:trPr>
          <w:trHeight w:val="332"/>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FF4FB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645207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E96EF7F"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9CFFC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BPT~00~200805101201001~20090106~DD</w:t>
            </w:r>
          </w:p>
        </w:tc>
        <w:tc>
          <w:tcPr>
            <w:tcW w:w="4805" w:type="dxa"/>
            <w:tcBorders>
              <w:top w:val="nil"/>
              <w:left w:val="nil"/>
              <w:bottom w:val="single" w:sz="4" w:space="0" w:color="auto"/>
              <w:right w:val="single" w:sz="4" w:space="0" w:color="auto"/>
            </w:tcBorders>
            <w:shd w:val="clear" w:color="auto" w:fill="auto"/>
            <w:hideMark/>
          </w:tcPr>
          <w:p w14:paraId="080E10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79A24418"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6E8C9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6F1452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2CEDED88"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11B375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6C26F0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74A9E195"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BE4BD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2570D5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4E82F1CF"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44002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169E35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3D155EB0"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83611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1B30E03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58D829FF"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DE6A3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2A9CB4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3FA71F64" w14:textId="77777777" w:rsidTr="00C444A8">
        <w:trPr>
          <w:trHeight w:val="300"/>
        </w:trPr>
        <w:tc>
          <w:tcPr>
            <w:tcW w:w="400" w:type="dxa"/>
            <w:tcBorders>
              <w:top w:val="nil"/>
              <w:left w:val="nil"/>
              <w:bottom w:val="nil"/>
              <w:right w:val="nil"/>
            </w:tcBorders>
            <w:shd w:val="clear" w:color="auto" w:fill="auto"/>
            <w:hideMark/>
          </w:tcPr>
          <w:p w14:paraId="77CFFE8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64EB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17A568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5F44116" w14:textId="77777777" w:rsidTr="00C444A8">
        <w:trPr>
          <w:trHeight w:val="300"/>
        </w:trPr>
        <w:tc>
          <w:tcPr>
            <w:tcW w:w="400" w:type="dxa"/>
            <w:tcBorders>
              <w:top w:val="nil"/>
              <w:left w:val="nil"/>
              <w:bottom w:val="nil"/>
              <w:right w:val="nil"/>
            </w:tcBorders>
            <w:shd w:val="clear" w:color="auto" w:fill="auto"/>
            <w:hideMark/>
          </w:tcPr>
          <w:p w14:paraId="096C0E5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6EFB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QTY~QD~368</w:t>
            </w:r>
          </w:p>
        </w:tc>
        <w:tc>
          <w:tcPr>
            <w:tcW w:w="4805" w:type="dxa"/>
            <w:tcBorders>
              <w:top w:val="nil"/>
              <w:left w:val="nil"/>
              <w:bottom w:val="single" w:sz="4" w:space="0" w:color="auto"/>
              <w:right w:val="single" w:sz="4" w:space="0" w:color="auto"/>
            </w:tcBorders>
            <w:shd w:val="clear" w:color="auto" w:fill="auto"/>
            <w:hideMark/>
          </w:tcPr>
          <w:p w14:paraId="69A0B95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A4E014B" w14:textId="77777777" w:rsidTr="00C444A8">
        <w:trPr>
          <w:trHeight w:val="300"/>
        </w:trPr>
        <w:tc>
          <w:tcPr>
            <w:tcW w:w="400" w:type="dxa"/>
            <w:tcBorders>
              <w:top w:val="nil"/>
              <w:left w:val="nil"/>
              <w:bottom w:val="nil"/>
              <w:right w:val="nil"/>
            </w:tcBorders>
            <w:shd w:val="clear" w:color="auto" w:fill="auto"/>
            <w:hideMark/>
          </w:tcPr>
          <w:p w14:paraId="1671BF1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4BC7D85"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28189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MEA~~PRQ~368~~~~51</w:t>
            </w:r>
          </w:p>
        </w:tc>
        <w:tc>
          <w:tcPr>
            <w:tcW w:w="4805" w:type="dxa"/>
            <w:tcBorders>
              <w:top w:val="nil"/>
              <w:left w:val="nil"/>
              <w:bottom w:val="single" w:sz="4" w:space="0" w:color="auto"/>
              <w:right w:val="single" w:sz="4" w:space="0" w:color="auto"/>
            </w:tcBorders>
            <w:shd w:val="clear" w:color="auto" w:fill="auto"/>
            <w:hideMark/>
          </w:tcPr>
          <w:p w14:paraId="1343C7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2B1E84B9" w14:textId="77777777" w:rsidTr="00C444A8">
        <w:trPr>
          <w:trHeight w:val="300"/>
        </w:trPr>
        <w:tc>
          <w:tcPr>
            <w:tcW w:w="400" w:type="dxa"/>
            <w:tcBorders>
              <w:top w:val="nil"/>
              <w:left w:val="nil"/>
              <w:bottom w:val="nil"/>
              <w:right w:val="nil"/>
            </w:tcBorders>
            <w:shd w:val="clear" w:color="auto" w:fill="auto"/>
            <w:hideMark/>
          </w:tcPr>
          <w:p w14:paraId="0D946E9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2646B1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6DBE2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5A23D1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E4CC4DD" w14:textId="77777777" w:rsidTr="00C444A8">
        <w:trPr>
          <w:trHeight w:val="300"/>
        </w:trPr>
        <w:tc>
          <w:tcPr>
            <w:tcW w:w="400" w:type="dxa"/>
            <w:tcBorders>
              <w:top w:val="nil"/>
              <w:left w:val="nil"/>
              <w:bottom w:val="nil"/>
              <w:right w:val="nil"/>
            </w:tcBorders>
            <w:shd w:val="clear" w:color="auto" w:fill="auto"/>
            <w:hideMark/>
          </w:tcPr>
          <w:p w14:paraId="4CD6813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27731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0782D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4D82CF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507E5CA"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2928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PTD~BD</w:t>
            </w:r>
          </w:p>
        </w:tc>
        <w:tc>
          <w:tcPr>
            <w:tcW w:w="4805" w:type="dxa"/>
            <w:tcBorders>
              <w:top w:val="nil"/>
              <w:left w:val="nil"/>
              <w:bottom w:val="single" w:sz="4" w:space="0" w:color="auto"/>
              <w:right w:val="single" w:sz="4" w:space="0" w:color="auto"/>
            </w:tcBorders>
            <w:shd w:val="clear" w:color="auto" w:fill="auto"/>
            <w:hideMark/>
          </w:tcPr>
          <w:p w14:paraId="0FF6402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Services Detail</w:t>
            </w:r>
          </w:p>
        </w:tc>
      </w:tr>
      <w:tr w:rsidR="0060049B" w:rsidRPr="0060049B" w14:paraId="054CF93B" w14:textId="77777777" w:rsidTr="00C444A8">
        <w:trPr>
          <w:trHeight w:val="300"/>
        </w:trPr>
        <w:tc>
          <w:tcPr>
            <w:tcW w:w="400" w:type="dxa"/>
            <w:tcBorders>
              <w:top w:val="nil"/>
              <w:left w:val="nil"/>
              <w:bottom w:val="nil"/>
              <w:right w:val="nil"/>
            </w:tcBorders>
            <w:shd w:val="clear" w:color="auto" w:fill="auto"/>
            <w:hideMark/>
          </w:tcPr>
          <w:p w14:paraId="4B077D7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659E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4A78547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220A567" w14:textId="77777777" w:rsidTr="00C444A8">
        <w:trPr>
          <w:trHeight w:val="300"/>
        </w:trPr>
        <w:tc>
          <w:tcPr>
            <w:tcW w:w="400" w:type="dxa"/>
            <w:tcBorders>
              <w:top w:val="nil"/>
              <w:left w:val="nil"/>
              <w:bottom w:val="nil"/>
              <w:right w:val="nil"/>
            </w:tcBorders>
            <w:shd w:val="clear" w:color="auto" w:fill="auto"/>
            <w:hideMark/>
          </w:tcPr>
          <w:p w14:paraId="7501EF0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3C9C6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3E496E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63259BB" w14:textId="77777777" w:rsidTr="00C444A8">
        <w:trPr>
          <w:trHeight w:val="300"/>
        </w:trPr>
        <w:tc>
          <w:tcPr>
            <w:tcW w:w="400" w:type="dxa"/>
            <w:tcBorders>
              <w:top w:val="nil"/>
              <w:left w:val="nil"/>
              <w:bottom w:val="nil"/>
              <w:right w:val="nil"/>
            </w:tcBorders>
            <w:shd w:val="clear" w:color="auto" w:fill="auto"/>
            <w:hideMark/>
          </w:tcPr>
          <w:p w14:paraId="59761AC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EE7D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REF~PRT~MV~28000</w:t>
            </w:r>
          </w:p>
        </w:tc>
        <w:tc>
          <w:tcPr>
            <w:tcW w:w="4805" w:type="dxa"/>
            <w:tcBorders>
              <w:top w:val="nil"/>
              <w:left w:val="nil"/>
              <w:bottom w:val="single" w:sz="4" w:space="0" w:color="auto"/>
              <w:right w:val="single" w:sz="4" w:space="0" w:color="auto"/>
            </w:tcBorders>
            <w:shd w:val="clear" w:color="auto" w:fill="auto"/>
            <w:hideMark/>
          </w:tcPr>
          <w:p w14:paraId="32634A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 Product Type</w:t>
            </w:r>
          </w:p>
        </w:tc>
      </w:tr>
      <w:tr w:rsidR="0060049B" w:rsidRPr="0060049B" w14:paraId="39EB5EDC" w14:textId="77777777" w:rsidTr="00C444A8">
        <w:trPr>
          <w:trHeight w:val="300"/>
        </w:trPr>
        <w:tc>
          <w:tcPr>
            <w:tcW w:w="400" w:type="dxa"/>
            <w:tcBorders>
              <w:top w:val="nil"/>
              <w:left w:val="nil"/>
              <w:bottom w:val="nil"/>
              <w:right w:val="nil"/>
            </w:tcBorders>
            <w:shd w:val="clear" w:color="auto" w:fill="auto"/>
            <w:hideMark/>
          </w:tcPr>
          <w:p w14:paraId="74A9159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AE97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QTY~QD~210~EA&gt;&gt;2&gt;KH&gt;&gt;105</w:t>
            </w:r>
          </w:p>
        </w:tc>
        <w:tc>
          <w:tcPr>
            <w:tcW w:w="4805" w:type="dxa"/>
            <w:tcBorders>
              <w:top w:val="nil"/>
              <w:left w:val="nil"/>
              <w:bottom w:val="single" w:sz="4" w:space="0" w:color="auto"/>
              <w:right w:val="single" w:sz="4" w:space="0" w:color="auto"/>
            </w:tcBorders>
            <w:shd w:val="clear" w:color="auto" w:fill="auto"/>
            <w:hideMark/>
          </w:tcPr>
          <w:p w14:paraId="65F317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9A17E11"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5A2E8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PTD~BD</w:t>
            </w:r>
          </w:p>
        </w:tc>
        <w:tc>
          <w:tcPr>
            <w:tcW w:w="4805" w:type="dxa"/>
            <w:tcBorders>
              <w:top w:val="nil"/>
              <w:left w:val="nil"/>
              <w:bottom w:val="single" w:sz="4" w:space="0" w:color="auto"/>
              <w:right w:val="single" w:sz="4" w:space="0" w:color="auto"/>
            </w:tcBorders>
            <w:shd w:val="clear" w:color="auto" w:fill="auto"/>
            <w:hideMark/>
          </w:tcPr>
          <w:p w14:paraId="25C31FA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Services Detail</w:t>
            </w:r>
          </w:p>
        </w:tc>
      </w:tr>
      <w:tr w:rsidR="0060049B" w:rsidRPr="0060049B" w14:paraId="2FFB0B17" w14:textId="77777777" w:rsidTr="00C444A8">
        <w:trPr>
          <w:trHeight w:val="300"/>
        </w:trPr>
        <w:tc>
          <w:tcPr>
            <w:tcW w:w="400" w:type="dxa"/>
            <w:tcBorders>
              <w:top w:val="nil"/>
              <w:left w:val="nil"/>
              <w:bottom w:val="nil"/>
              <w:right w:val="nil"/>
            </w:tcBorders>
            <w:shd w:val="clear" w:color="auto" w:fill="auto"/>
            <w:hideMark/>
          </w:tcPr>
          <w:p w14:paraId="536E217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06195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5C07BD6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FECC793" w14:textId="77777777" w:rsidTr="00C444A8">
        <w:trPr>
          <w:trHeight w:val="300"/>
        </w:trPr>
        <w:tc>
          <w:tcPr>
            <w:tcW w:w="400" w:type="dxa"/>
            <w:tcBorders>
              <w:top w:val="nil"/>
              <w:left w:val="nil"/>
              <w:bottom w:val="nil"/>
              <w:right w:val="nil"/>
            </w:tcBorders>
            <w:shd w:val="clear" w:color="auto" w:fill="auto"/>
            <w:hideMark/>
          </w:tcPr>
          <w:p w14:paraId="4CE53AE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12CAE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18FEBE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23705FA" w14:textId="77777777" w:rsidTr="00C444A8">
        <w:trPr>
          <w:trHeight w:val="300"/>
        </w:trPr>
        <w:tc>
          <w:tcPr>
            <w:tcW w:w="400" w:type="dxa"/>
            <w:tcBorders>
              <w:top w:val="nil"/>
              <w:left w:val="nil"/>
              <w:bottom w:val="nil"/>
              <w:right w:val="nil"/>
            </w:tcBorders>
            <w:shd w:val="clear" w:color="auto" w:fill="auto"/>
            <w:hideMark/>
          </w:tcPr>
          <w:p w14:paraId="39B1417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2893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REF~PRT~MV~50000</w:t>
            </w:r>
          </w:p>
        </w:tc>
        <w:tc>
          <w:tcPr>
            <w:tcW w:w="4805" w:type="dxa"/>
            <w:tcBorders>
              <w:top w:val="nil"/>
              <w:left w:val="nil"/>
              <w:bottom w:val="single" w:sz="4" w:space="0" w:color="auto"/>
              <w:right w:val="single" w:sz="4" w:space="0" w:color="auto"/>
            </w:tcBorders>
            <w:shd w:val="clear" w:color="auto" w:fill="auto"/>
            <w:hideMark/>
          </w:tcPr>
          <w:p w14:paraId="0FB8DE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 Product Type</w:t>
            </w:r>
          </w:p>
        </w:tc>
      </w:tr>
      <w:tr w:rsidR="0060049B" w:rsidRPr="0060049B" w14:paraId="3F9D9A0A" w14:textId="77777777" w:rsidTr="00C444A8">
        <w:trPr>
          <w:trHeight w:val="300"/>
        </w:trPr>
        <w:tc>
          <w:tcPr>
            <w:tcW w:w="400" w:type="dxa"/>
            <w:tcBorders>
              <w:top w:val="nil"/>
              <w:left w:val="nil"/>
              <w:bottom w:val="nil"/>
              <w:right w:val="nil"/>
            </w:tcBorders>
            <w:shd w:val="clear" w:color="auto" w:fill="auto"/>
            <w:hideMark/>
          </w:tcPr>
          <w:p w14:paraId="53ED152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5117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QTY~QD~158~EA&gt;&gt;1&gt;KH&gt;&gt;158</w:t>
            </w:r>
          </w:p>
        </w:tc>
        <w:tc>
          <w:tcPr>
            <w:tcW w:w="4805" w:type="dxa"/>
            <w:tcBorders>
              <w:top w:val="nil"/>
              <w:left w:val="nil"/>
              <w:bottom w:val="single" w:sz="4" w:space="0" w:color="auto"/>
              <w:right w:val="single" w:sz="4" w:space="0" w:color="auto"/>
            </w:tcBorders>
            <w:shd w:val="clear" w:color="auto" w:fill="auto"/>
            <w:hideMark/>
          </w:tcPr>
          <w:p w14:paraId="4705AB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79847F4"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2B4A0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SE~24~000000001</w:t>
            </w:r>
          </w:p>
        </w:tc>
        <w:tc>
          <w:tcPr>
            <w:tcW w:w="4805" w:type="dxa"/>
            <w:tcBorders>
              <w:top w:val="nil"/>
              <w:left w:val="nil"/>
              <w:bottom w:val="single" w:sz="4" w:space="0" w:color="auto"/>
              <w:right w:val="single" w:sz="4" w:space="0" w:color="auto"/>
            </w:tcBorders>
            <w:shd w:val="clear" w:color="auto" w:fill="auto"/>
            <w:hideMark/>
          </w:tcPr>
          <w:p w14:paraId="43C495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580D491C" w14:textId="77777777" w:rsidR="0060049B" w:rsidRDefault="0060049B">
      <w:pPr>
        <w:ind w:left="-1170" w:firstLine="900"/>
        <w:rPr>
          <w:rFonts w:ascii="Calibri" w:hAnsi="Calibri"/>
          <w:snapToGrid w:val="0"/>
          <w:sz w:val="22"/>
          <w:szCs w:val="22"/>
        </w:rPr>
      </w:pPr>
    </w:p>
    <w:p w14:paraId="10BA9F7A" w14:textId="77777777" w:rsidR="0057696E" w:rsidRDefault="0057696E">
      <w:pPr>
        <w:ind w:left="-1170" w:firstLine="900"/>
        <w:rPr>
          <w:rFonts w:ascii="Calibri" w:hAnsi="Calibri"/>
          <w:snapToGrid w:val="0"/>
          <w:sz w:val="22"/>
          <w:szCs w:val="22"/>
        </w:rPr>
      </w:pPr>
    </w:p>
    <w:p w14:paraId="6284B8CD" w14:textId="6516DF6B"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#7 of </w:t>
      </w:r>
      <w:ins w:id="28" w:author="MCT" w:date="2024-10-14T13:28:00Z">
        <w:r w:rsidR="00623590">
          <w:rPr>
            <w:rFonts w:ascii="Calibri" w:hAnsi="Calibri"/>
            <w:snapToGrid w:val="0"/>
            <w:sz w:val="22"/>
            <w:szCs w:val="22"/>
          </w:rPr>
          <w:t>19</w:t>
        </w:r>
      </w:ins>
      <w:del w:id="29"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18B27421" w14:textId="77777777" w:rsidR="0057696E" w:rsidRDefault="00E47271">
      <w:pPr>
        <w:ind w:left="-1170" w:firstLine="900"/>
        <w:rPr>
          <w:rFonts w:ascii="Calibri" w:hAnsi="Calibri"/>
          <w:snapToGrid w:val="0"/>
          <w:sz w:val="22"/>
          <w:szCs w:val="22"/>
        </w:rPr>
      </w:pPr>
      <w:r w:rsidRPr="00E47271">
        <w:rPr>
          <w:rFonts w:ascii="Calibri" w:hAnsi="Calibri"/>
          <w:snapToGrid w:val="0"/>
          <w:sz w:val="22"/>
          <w:szCs w:val="22"/>
        </w:rPr>
        <w:t>Monthly Usage</w:t>
      </w:r>
      <w:r w:rsidR="0060049B">
        <w:rPr>
          <w:rFonts w:ascii="Calibri" w:hAnsi="Calibri"/>
          <w:snapToGrid w:val="0"/>
          <w:sz w:val="22"/>
          <w:szCs w:val="22"/>
        </w:rPr>
        <w:t xml:space="preserve"> - </w:t>
      </w:r>
      <w:r w:rsidRPr="00E47271">
        <w:rPr>
          <w:rFonts w:ascii="Calibri" w:hAnsi="Calibri"/>
          <w:snapToGrid w:val="0"/>
          <w:sz w:val="22"/>
          <w:szCs w:val="22"/>
        </w:rPr>
        <w:t>INTERVAL – ORIGINAL</w:t>
      </w:r>
    </w:p>
    <w:tbl>
      <w:tblPr>
        <w:tblW w:w="9465" w:type="dxa"/>
        <w:tblInd w:w="93" w:type="dxa"/>
        <w:tblLook w:val="04A0" w:firstRow="1" w:lastRow="0" w:firstColumn="1" w:lastColumn="0" w:noHBand="0" w:noVBand="1"/>
      </w:tblPr>
      <w:tblGrid>
        <w:gridCol w:w="400"/>
        <w:gridCol w:w="400"/>
        <w:gridCol w:w="3860"/>
        <w:gridCol w:w="4805"/>
      </w:tblGrid>
      <w:tr w:rsidR="0060049B" w:rsidRPr="0060049B" w14:paraId="421F455D"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1DDFCC"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 xml:space="preserve">ERCOT to CR Interval Summary, Detail, and Summary Across Meters Monthly Usage Report </w:t>
            </w:r>
          </w:p>
        </w:tc>
      </w:tr>
      <w:tr w:rsidR="0060049B" w:rsidRPr="0060049B" w14:paraId="5F4F5DCF" w14:textId="77777777" w:rsidTr="00C444A8">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4B4D9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vAlign w:val="bottom"/>
            <w:hideMark/>
          </w:tcPr>
          <w:p w14:paraId="69117F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D4CB842"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CEBE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BPT~00~200805101201001~20080510~C1</w:t>
            </w:r>
          </w:p>
        </w:tc>
        <w:tc>
          <w:tcPr>
            <w:tcW w:w="4805" w:type="dxa"/>
            <w:tcBorders>
              <w:top w:val="nil"/>
              <w:left w:val="nil"/>
              <w:bottom w:val="single" w:sz="4" w:space="0" w:color="auto"/>
              <w:right w:val="single" w:sz="4" w:space="0" w:color="auto"/>
            </w:tcBorders>
            <w:shd w:val="clear" w:color="auto" w:fill="auto"/>
            <w:hideMark/>
          </w:tcPr>
          <w:p w14:paraId="506712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37F579E9"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4577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vAlign w:val="bottom"/>
            <w:hideMark/>
          </w:tcPr>
          <w:p w14:paraId="3AF3D9C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47ADB8F2"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52AD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vAlign w:val="bottom"/>
            <w:hideMark/>
          </w:tcPr>
          <w:p w14:paraId="01D0F0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1E2CDE42"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9CFA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w:t>
            </w:r>
          </w:p>
        </w:tc>
        <w:tc>
          <w:tcPr>
            <w:tcW w:w="4805" w:type="dxa"/>
            <w:tcBorders>
              <w:top w:val="nil"/>
              <w:left w:val="nil"/>
              <w:bottom w:val="single" w:sz="4" w:space="0" w:color="auto"/>
              <w:right w:val="single" w:sz="4" w:space="0" w:color="auto"/>
            </w:tcBorders>
            <w:shd w:val="clear" w:color="auto" w:fill="auto"/>
            <w:vAlign w:val="bottom"/>
            <w:hideMark/>
          </w:tcPr>
          <w:p w14:paraId="17366E2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35C6E671" w14:textId="77777777" w:rsidTr="00F36662">
        <w:trPr>
          <w:trHeight w:val="37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5748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N1~AY~ERCOT~1~183529049~~41</w:t>
            </w:r>
          </w:p>
        </w:tc>
        <w:tc>
          <w:tcPr>
            <w:tcW w:w="4805" w:type="dxa"/>
            <w:tcBorders>
              <w:top w:val="nil"/>
              <w:left w:val="nil"/>
              <w:bottom w:val="single" w:sz="4" w:space="0" w:color="auto"/>
              <w:right w:val="single" w:sz="4" w:space="0" w:color="auto"/>
            </w:tcBorders>
            <w:shd w:val="clear" w:color="auto" w:fill="auto"/>
            <w:hideMark/>
          </w:tcPr>
          <w:p w14:paraId="418F6949" w14:textId="77777777" w:rsidR="0060049B" w:rsidRPr="0060049B" w:rsidRDefault="0060049B" w:rsidP="00F36662">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5E6A8044"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835D7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NAME~9~9876543211000~~40</w:t>
            </w:r>
          </w:p>
        </w:tc>
        <w:tc>
          <w:tcPr>
            <w:tcW w:w="4805" w:type="dxa"/>
            <w:tcBorders>
              <w:top w:val="nil"/>
              <w:left w:val="nil"/>
              <w:bottom w:val="single" w:sz="4" w:space="0" w:color="auto"/>
              <w:right w:val="single" w:sz="4" w:space="0" w:color="auto"/>
            </w:tcBorders>
            <w:shd w:val="clear" w:color="auto" w:fill="auto"/>
            <w:vAlign w:val="bottom"/>
            <w:hideMark/>
          </w:tcPr>
          <w:p w14:paraId="0CA62F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02E1D5DB"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C79FE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PTD~BO~~~MG~1234568MG</w:t>
            </w:r>
          </w:p>
        </w:tc>
        <w:tc>
          <w:tcPr>
            <w:tcW w:w="4805" w:type="dxa"/>
            <w:tcBorders>
              <w:top w:val="nil"/>
              <w:left w:val="nil"/>
              <w:bottom w:val="single" w:sz="4" w:space="0" w:color="auto"/>
              <w:right w:val="single" w:sz="4" w:space="0" w:color="auto"/>
            </w:tcBorders>
            <w:shd w:val="clear" w:color="auto" w:fill="auto"/>
            <w:vAlign w:val="bottom"/>
            <w:hideMark/>
          </w:tcPr>
          <w:p w14:paraId="234E03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60049B" w:rsidRPr="0060049B" w14:paraId="6DA3E422" w14:textId="77777777" w:rsidTr="00C444A8">
        <w:trPr>
          <w:trHeight w:val="300"/>
        </w:trPr>
        <w:tc>
          <w:tcPr>
            <w:tcW w:w="400" w:type="dxa"/>
            <w:tcBorders>
              <w:top w:val="nil"/>
              <w:left w:val="nil"/>
              <w:bottom w:val="nil"/>
              <w:right w:val="nil"/>
            </w:tcBorders>
            <w:shd w:val="clear" w:color="auto" w:fill="auto"/>
            <w:hideMark/>
          </w:tcPr>
          <w:p w14:paraId="2CD5D21B"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EA1B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2D27DF0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35161E0" w14:textId="77777777" w:rsidTr="00C444A8">
        <w:trPr>
          <w:trHeight w:val="300"/>
        </w:trPr>
        <w:tc>
          <w:tcPr>
            <w:tcW w:w="400" w:type="dxa"/>
            <w:tcBorders>
              <w:top w:val="nil"/>
              <w:left w:val="nil"/>
              <w:bottom w:val="nil"/>
              <w:right w:val="nil"/>
            </w:tcBorders>
            <w:shd w:val="clear" w:color="auto" w:fill="auto"/>
            <w:hideMark/>
          </w:tcPr>
          <w:p w14:paraId="4373EF5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1B130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159D6C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06B94515" w14:textId="77777777" w:rsidTr="00C444A8">
        <w:trPr>
          <w:trHeight w:val="300"/>
        </w:trPr>
        <w:tc>
          <w:tcPr>
            <w:tcW w:w="400" w:type="dxa"/>
            <w:tcBorders>
              <w:top w:val="nil"/>
              <w:left w:val="nil"/>
              <w:bottom w:val="nil"/>
              <w:right w:val="nil"/>
            </w:tcBorders>
            <w:shd w:val="clear" w:color="auto" w:fill="auto"/>
            <w:hideMark/>
          </w:tcPr>
          <w:p w14:paraId="7424B14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B1E8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4A1E47E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E29F185" w14:textId="77777777" w:rsidTr="00C444A8">
        <w:trPr>
          <w:trHeight w:val="300"/>
        </w:trPr>
        <w:tc>
          <w:tcPr>
            <w:tcW w:w="400" w:type="dxa"/>
            <w:tcBorders>
              <w:top w:val="nil"/>
              <w:left w:val="nil"/>
              <w:bottom w:val="nil"/>
              <w:right w:val="nil"/>
            </w:tcBorders>
            <w:shd w:val="clear" w:color="auto" w:fill="auto"/>
            <w:hideMark/>
          </w:tcPr>
          <w:p w14:paraId="0C9BFA2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D803C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3816CF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1F93442B" w14:textId="77777777" w:rsidTr="00C444A8">
        <w:trPr>
          <w:trHeight w:val="300"/>
        </w:trPr>
        <w:tc>
          <w:tcPr>
            <w:tcW w:w="400" w:type="dxa"/>
            <w:tcBorders>
              <w:top w:val="nil"/>
              <w:left w:val="nil"/>
              <w:bottom w:val="nil"/>
              <w:right w:val="nil"/>
            </w:tcBorders>
            <w:shd w:val="clear" w:color="auto" w:fill="auto"/>
            <w:hideMark/>
          </w:tcPr>
          <w:p w14:paraId="0A2354B6"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7571F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QTY~QD~469200</w:t>
            </w:r>
          </w:p>
        </w:tc>
        <w:tc>
          <w:tcPr>
            <w:tcW w:w="4805" w:type="dxa"/>
            <w:tcBorders>
              <w:top w:val="nil"/>
              <w:left w:val="nil"/>
              <w:bottom w:val="single" w:sz="4" w:space="0" w:color="auto"/>
              <w:right w:val="single" w:sz="4" w:space="0" w:color="auto"/>
            </w:tcBorders>
            <w:shd w:val="clear" w:color="auto" w:fill="auto"/>
            <w:vAlign w:val="bottom"/>
            <w:hideMark/>
          </w:tcPr>
          <w:p w14:paraId="1CA275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ED7AFCA" w14:textId="77777777" w:rsidTr="00C444A8">
        <w:trPr>
          <w:trHeight w:val="300"/>
        </w:trPr>
        <w:tc>
          <w:tcPr>
            <w:tcW w:w="400" w:type="dxa"/>
            <w:tcBorders>
              <w:top w:val="nil"/>
              <w:left w:val="nil"/>
              <w:bottom w:val="nil"/>
              <w:right w:val="nil"/>
            </w:tcBorders>
            <w:shd w:val="clear" w:color="auto" w:fill="auto"/>
            <w:hideMark/>
          </w:tcPr>
          <w:p w14:paraId="6FAAE023"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965999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9C258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MEA~AF~~~KH~23336~23359~51</w:t>
            </w:r>
          </w:p>
        </w:tc>
        <w:tc>
          <w:tcPr>
            <w:tcW w:w="4805" w:type="dxa"/>
            <w:tcBorders>
              <w:top w:val="nil"/>
              <w:left w:val="nil"/>
              <w:bottom w:val="single" w:sz="4" w:space="0" w:color="auto"/>
              <w:right w:val="single" w:sz="4" w:space="0" w:color="auto"/>
            </w:tcBorders>
            <w:shd w:val="clear" w:color="auto" w:fill="auto"/>
            <w:vAlign w:val="bottom"/>
            <w:hideMark/>
          </w:tcPr>
          <w:p w14:paraId="4FBF742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 - Actual Total</w:t>
            </w:r>
          </w:p>
        </w:tc>
      </w:tr>
      <w:tr w:rsidR="0060049B" w:rsidRPr="0060049B" w14:paraId="07F94293" w14:textId="77777777" w:rsidTr="00C444A8">
        <w:trPr>
          <w:trHeight w:val="300"/>
        </w:trPr>
        <w:tc>
          <w:tcPr>
            <w:tcW w:w="400" w:type="dxa"/>
            <w:tcBorders>
              <w:top w:val="nil"/>
              <w:left w:val="nil"/>
              <w:bottom w:val="nil"/>
              <w:right w:val="nil"/>
            </w:tcBorders>
            <w:shd w:val="clear" w:color="auto" w:fill="auto"/>
            <w:hideMark/>
          </w:tcPr>
          <w:p w14:paraId="337FDE5B"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B821A35"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3432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MEA~~CO~1.02</w:t>
            </w:r>
          </w:p>
        </w:tc>
        <w:tc>
          <w:tcPr>
            <w:tcW w:w="4805" w:type="dxa"/>
            <w:tcBorders>
              <w:top w:val="nil"/>
              <w:left w:val="nil"/>
              <w:bottom w:val="single" w:sz="4" w:space="0" w:color="auto"/>
              <w:right w:val="single" w:sz="4" w:space="0" w:color="auto"/>
            </w:tcBorders>
            <w:shd w:val="clear" w:color="auto" w:fill="auto"/>
            <w:vAlign w:val="bottom"/>
            <w:hideMark/>
          </w:tcPr>
          <w:p w14:paraId="4277C6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Transformer Loss Factor</w:t>
            </w:r>
          </w:p>
        </w:tc>
      </w:tr>
      <w:tr w:rsidR="0060049B" w:rsidRPr="0060049B" w14:paraId="2BEBE2B6" w14:textId="77777777" w:rsidTr="00C444A8">
        <w:trPr>
          <w:trHeight w:val="300"/>
        </w:trPr>
        <w:tc>
          <w:tcPr>
            <w:tcW w:w="400" w:type="dxa"/>
            <w:tcBorders>
              <w:top w:val="nil"/>
              <w:left w:val="nil"/>
              <w:bottom w:val="nil"/>
              <w:right w:val="nil"/>
            </w:tcBorders>
            <w:shd w:val="clear" w:color="auto" w:fill="auto"/>
            <w:hideMark/>
          </w:tcPr>
          <w:p w14:paraId="007BBFA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674DAC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BFA3E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MEA~~ZA~.95</w:t>
            </w:r>
          </w:p>
        </w:tc>
        <w:tc>
          <w:tcPr>
            <w:tcW w:w="4805" w:type="dxa"/>
            <w:tcBorders>
              <w:top w:val="nil"/>
              <w:left w:val="nil"/>
              <w:bottom w:val="single" w:sz="4" w:space="0" w:color="auto"/>
              <w:right w:val="single" w:sz="4" w:space="0" w:color="auto"/>
            </w:tcBorders>
            <w:shd w:val="clear" w:color="auto" w:fill="auto"/>
            <w:vAlign w:val="bottom"/>
            <w:hideMark/>
          </w:tcPr>
          <w:p w14:paraId="7A47B4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Factor</w:t>
            </w:r>
          </w:p>
        </w:tc>
      </w:tr>
      <w:tr w:rsidR="0060049B" w:rsidRPr="0060049B" w14:paraId="08BE7389" w14:textId="77777777" w:rsidTr="00C444A8">
        <w:trPr>
          <w:trHeight w:val="300"/>
        </w:trPr>
        <w:tc>
          <w:tcPr>
            <w:tcW w:w="400" w:type="dxa"/>
            <w:tcBorders>
              <w:top w:val="nil"/>
              <w:left w:val="nil"/>
              <w:bottom w:val="nil"/>
              <w:right w:val="nil"/>
            </w:tcBorders>
            <w:shd w:val="clear" w:color="auto" w:fill="auto"/>
            <w:hideMark/>
          </w:tcPr>
          <w:p w14:paraId="13653610"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D7C46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966CE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MEA~~MU~20000</w:t>
            </w:r>
          </w:p>
        </w:tc>
        <w:tc>
          <w:tcPr>
            <w:tcW w:w="4805" w:type="dxa"/>
            <w:tcBorders>
              <w:top w:val="nil"/>
              <w:left w:val="nil"/>
              <w:bottom w:val="single" w:sz="4" w:space="0" w:color="auto"/>
              <w:right w:val="single" w:sz="4" w:space="0" w:color="auto"/>
            </w:tcBorders>
            <w:shd w:val="clear" w:color="auto" w:fill="auto"/>
            <w:vAlign w:val="bottom"/>
            <w:hideMark/>
          </w:tcPr>
          <w:p w14:paraId="61DD7A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6716981"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D62F1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27DEB92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60049B" w:rsidRPr="0060049B" w14:paraId="0A228E57" w14:textId="77777777" w:rsidTr="00C444A8">
        <w:trPr>
          <w:trHeight w:val="300"/>
        </w:trPr>
        <w:tc>
          <w:tcPr>
            <w:tcW w:w="400" w:type="dxa"/>
            <w:tcBorders>
              <w:top w:val="nil"/>
              <w:left w:val="nil"/>
              <w:bottom w:val="nil"/>
              <w:right w:val="nil"/>
            </w:tcBorders>
            <w:shd w:val="clear" w:color="auto" w:fill="auto"/>
            <w:hideMark/>
          </w:tcPr>
          <w:p w14:paraId="67E9420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A9690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7D358B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666254E4" w14:textId="77777777" w:rsidTr="00C444A8">
        <w:trPr>
          <w:trHeight w:val="300"/>
        </w:trPr>
        <w:tc>
          <w:tcPr>
            <w:tcW w:w="400" w:type="dxa"/>
            <w:tcBorders>
              <w:top w:val="nil"/>
              <w:left w:val="nil"/>
              <w:bottom w:val="nil"/>
              <w:right w:val="nil"/>
            </w:tcBorders>
            <w:shd w:val="clear" w:color="auto" w:fill="auto"/>
            <w:hideMark/>
          </w:tcPr>
          <w:p w14:paraId="6ABB658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323E7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4C940A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281A436" w14:textId="77777777" w:rsidTr="00C444A8">
        <w:trPr>
          <w:trHeight w:val="300"/>
        </w:trPr>
        <w:tc>
          <w:tcPr>
            <w:tcW w:w="400" w:type="dxa"/>
            <w:tcBorders>
              <w:top w:val="nil"/>
              <w:left w:val="nil"/>
              <w:bottom w:val="nil"/>
              <w:right w:val="nil"/>
            </w:tcBorders>
            <w:shd w:val="clear" w:color="auto" w:fill="auto"/>
            <w:hideMark/>
          </w:tcPr>
          <w:p w14:paraId="655F8A9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55966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REF~6W~1</w:t>
            </w:r>
          </w:p>
        </w:tc>
        <w:tc>
          <w:tcPr>
            <w:tcW w:w="4805" w:type="dxa"/>
            <w:tcBorders>
              <w:top w:val="nil"/>
              <w:left w:val="nil"/>
              <w:bottom w:val="single" w:sz="4" w:space="0" w:color="auto"/>
              <w:right w:val="single" w:sz="4" w:space="0" w:color="auto"/>
            </w:tcBorders>
            <w:shd w:val="clear" w:color="auto" w:fill="auto"/>
            <w:vAlign w:val="bottom"/>
            <w:hideMark/>
          </w:tcPr>
          <w:p w14:paraId="7778DB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60049B" w:rsidRPr="0060049B" w14:paraId="72ECA299" w14:textId="77777777" w:rsidTr="00C444A8">
        <w:trPr>
          <w:trHeight w:val="300"/>
        </w:trPr>
        <w:tc>
          <w:tcPr>
            <w:tcW w:w="400" w:type="dxa"/>
            <w:tcBorders>
              <w:top w:val="nil"/>
              <w:left w:val="nil"/>
              <w:bottom w:val="nil"/>
              <w:right w:val="nil"/>
            </w:tcBorders>
            <w:shd w:val="clear" w:color="auto" w:fill="auto"/>
            <w:hideMark/>
          </w:tcPr>
          <w:p w14:paraId="72858F0B"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CD9A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52B488B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42DFDFC" w14:textId="77777777" w:rsidTr="00C444A8">
        <w:trPr>
          <w:trHeight w:val="300"/>
        </w:trPr>
        <w:tc>
          <w:tcPr>
            <w:tcW w:w="400" w:type="dxa"/>
            <w:tcBorders>
              <w:top w:val="nil"/>
              <w:left w:val="nil"/>
              <w:bottom w:val="nil"/>
              <w:right w:val="nil"/>
            </w:tcBorders>
            <w:shd w:val="clear" w:color="auto" w:fill="auto"/>
            <w:hideMark/>
          </w:tcPr>
          <w:p w14:paraId="7B26BF8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88F09F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427F2E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04044D6B" w14:textId="77777777" w:rsidTr="00C444A8">
        <w:trPr>
          <w:trHeight w:val="300"/>
        </w:trPr>
        <w:tc>
          <w:tcPr>
            <w:tcW w:w="400" w:type="dxa"/>
            <w:tcBorders>
              <w:top w:val="nil"/>
              <w:left w:val="nil"/>
              <w:bottom w:val="nil"/>
              <w:right w:val="nil"/>
            </w:tcBorders>
            <w:shd w:val="clear" w:color="auto" w:fill="auto"/>
            <w:hideMark/>
          </w:tcPr>
          <w:p w14:paraId="1375784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C94EDF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QTY~QD~220.76</w:t>
            </w:r>
          </w:p>
        </w:tc>
        <w:tc>
          <w:tcPr>
            <w:tcW w:w="4805" w:type="dxa"/>
            <w:tcBorders>
              <w:top w:val="nil"/>
              <w:left w:val="nil"/>
              <w:bottom w:val="single" w:sz="4" w:space="0" w:color="auto"/>
              <w:right w:val="single" w:sz="4" w:space="0" w:color="auto"/>
            </w:tcBorders>
            <w:shd w:val="clear" w:color="auto" w:fill="auto"/>
            <w:vAlign w:val="bottom"/>
            <w:hideMark/>
          </w:tcPr>
          <w:p w14:paraId="1879642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58CEE91" w14:textId="77777777" w:rsidTr="00C444A8">
        <w:trPr>
          <w:trHeight w:val="300"/>
        </w:trPr>
        <w:tc>
          <w:tcPr>
            <w:tcW w:w="400" w:type="dxa"/>
            <w:tcBorders>
              <w:top w:val="nil"/>
              <w:left w:val="nil"/>
              <w:bottom w:val="nil"/>
              <w:right w:val="nil"/>
            </w:tcBorders>
            <w:shd w:val="clear" w:color="auto" w:fill="auto"/>
            <w:hideMark/>
          </w:tcPr>
          <w:p w14:paraId="341AB12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0AF03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1AF7AE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409C3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2DEE7A1" w14:textId="77777777" w:rsidTr="00C444A8">
        <w:trPr>
          <w:trHeight w:val="300"/>
        </w:trPr>
        <w:tc>
          <w:tcPr>
            <w:tcW w:w="400" w:type="dxa"/>
            <w:tcBorders>
              <w:top w:val="nil"/>
              <w:left w:val="nil"/>
              <w:bottom w:val="nil"/>
              <w:right w:val="nil"/>
            </w:tcBorders>
            <w:shd w:val="clear" w:color="auto" w:fill="auto"/>
            <w:hideMark/>
          </w:tcPr>
          <w:p w14:paraId="2AA8FB8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C655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QTY~QD~190</w:t>
            </w:r>
          </w:p>
        </w:tc>
        <w:tc>
          <w:tcPr>
            <w:tcW w:w="4805" w:type="dxa"/>
            <w:tcBorders>
              <w:top w:val="nil"/>
              <w:left w:val="nil"/>
              <w:bottom w:val="single" w:sz="4" w:space="0" w:color="auto"/>
              <w:right w:val="single" w:sz="4" w:space="0" w:color="auto"/>
            </w:tcBorders>
            <w:shd w:val="clear" w:color="auto" w:fill="auto"/>
            <w:vAlign w:val="bottom"/>
            <w:hideMark/>
          </w:tcPr>
          <w:p w14:paraId="66CA88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CFB364F" w14:textId="77777777" w:rsidTr="00C444A8">
        <w:trPr>
          <w:trHeight w:val="300"/>
        </w:trPr>
        <w:tc>
          <w:tcPr>
            <w:tcW w:w="400" w:type="dxa"/>
            <w:tcBorders>
              <w:top w:val="nil"/>
              <w:left w:val="nil"/>
              <w:bottom w:val="nil"/>
              <w:right w:val="nil"/>
            </w:tcBorders>
            <w:shd w:val="clear" w:color="auto" w:fill="auto"/>
            <w:hideMark/>
          </w:tcPr>
          <w:p w14:paraId="3C68BEA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9675BED"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D3E47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494025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52591DFE" w14:textId="77777777" w:rsidTr="00C444A8">
        <w:trPr>
          <w:trHeight w:val="300"/>
        </w:trPr>
        <w:tc>
          <w:tcPr>
            <w:tcW w:w="400" w:type="dxa"/>
            <w:tcBorders>
              <w:top w:val="nil"/>
              <w:left w:val="nil"/>
              <w:bottom w:val="nil"/>
              <w:right w:val="nil"/>
            </w:tcBorders>
            <w:shd w:val="clear" w:color="auto" w:fill="auto"/>
            <w:hideMark/>
          </w:tcPr>
          <w:p w14:paraId="0C5F464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18A4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QTY~QD~180.92</w:t>
            </w:r>
          </w:p>
        </w:tc>
        <w:tc>
          <w:tcPr>
            <w:tcW w:w="4805" w:type="dxa"/>
            <w:tcBorders>
              <w:top w:val="nil"/>
              <w:left w:val="nil"/>
              <w:bottom w:val="single" w:sz="4" w:space="0" w:color="auto"/>
              <w:right w:val="single" w:sz="4" w:space="0" w:color="auto"/>
            </w:tcBorders>
            <w:shd w:val="clear" w:color="auto" w:fill="auto"/>
            <w:vAlign w:val="bottom"/>
            <w:hideMark/>
          </w:tcPr>
          <w:p w14:paraId="525999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C4EDB74" w14:textId="77777777" w:rsidTr="00C444A8">
        <w:trPr>
          <w:trHeight w:val="300"/>
        </w:trPr>
        <w:tc>
          <w:tcPr>
            <w:tcW w:w="400" w:type="dxa"/>
            <w:tcBorders>
              <w:top w:val="nil"/>
              <w:left w:val="nil"/>
              <w:bottom w:val="nil"/>
              <w:right w:val="nil"/>
            </w:tcBorders>
            <w:shd w:val="clear" w:color="auto" w:fill="auto"/>
            <w:hideMark/>
          </w:tcPr>
          <w:p w14:paraId="3FE068C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F20430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3B942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6541E72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154C18F" w14:textId="77777777" w:rsidTr="00C444A8">
        <w:trPr>
          <w:trHeight w:val="300"/>
        </w:trPr>
        <w:tc>
          <w:tcPr>
            <w:tcW w:w="400" w:type="dxa"/>
            <w:tcBorders>
              <w:top w:val="nil"/>
              <w:left w:val="nil"/>
              <w:bottom w:val="nil"/>
              <w:right w:val="nil"/>
            </w:tcBorders>
            <w:shd w:val="clear" w:color="auto" w:fill="auto"/>
            <w:hideMark/>
          </w:tcPr>
          <w:p w14:paraId="6845C1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72740C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QTY~QD~196.4</w:t>
            </w:r>
          </w:p>
        </w:tc>
        <w:tc>
          <w:tcPr>
            <w:tcW w:w="4805" w:type="dxa"/>
            <w:tcBorders>
              <w:top w:val="nil"/>
              <w:left w:val="nil"/>
              <w:bottom w:val="single" w:sz="4" w:space="0" w:color="auto"/>
              <w:right w:val="single" w:sz="4" w:space="0" w:color="auto"/>
            </w:tcBorders>
            <w:shd w:val="clear" w:color="auto" w:fill="auto"/>
            <w:vAlign w:val="bottom"/>
            <w:hideMark/>
          </w:tcPr>
          <w:p w14:paraId="17EC5A6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6D3CB26" w14:textId="77777777" w:rsidTr="00C444A8">
        <w:trPr>
          <w:trHeight w:val="300"/>
        </w:trPr>
        <w:tc>
          <w:tcPr>
            <w:tcW w:w="400" w:type="dxa"/>
            <w:tcBorders>
              <w:top w:val="nil"/>
              <w:left w:val="nil"/>
              <w:bottom w:val="nil"/>
              <w:right w:val="nil"/>
            </w:tcBorders>
            <w:shd w:val="clear" w:color="auto" w:fill="auto"/>
            <w:hideMark/>
          </w:tcPr>
          <w:p w14:paraId="0B92883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F810DE3"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4FE77C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1145337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E052DE9" w14:textId="77777777" w:rsidTr="00C444A8">
        <w:trPr>
          <w:trHeight w:val="300"/>
        </w:trPr>
        <w:tc>
          <w:tcPr>
            <w:tcW w:w="400" w:type="dxa"/>
            <w:tcBorders>
              <w:top w:val="nil"/>
              <w:left w:val="nil"/>
              <w:bottom w:val="nil"/>
              <w:right w:val="nil"/>
            </w:tcBorders>
            <w:shd w:val="clear" w:color="auto" w:fill="auto"/>
            <w:hideMark/>
          </w:tcPr>
          <w:p w14:paraId="26253A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4C090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QTY~QD~188.62</w:t>
            </w:r>
          </w:p>
        </w:tc>
        <w:tc>
          <w:tcPr>
            <w:tcW w:w="4805" w:type="dxa"/>
            <w:tcBorders>
              <w:top w:val="nil"/>
              <w:left w:val="nil"/>
              <w:bottom w:val="single" w:sz="4" w:space="0" w:color="auto"/>
              <w:right w:val="single" w:sz="4" w:space="0" w:color="auto"/>
            </w:tcBorders>
            <w:shd w:val="clear" w:color="auto" w:fill="auto"/>
            <w:vAlign w:val="bottom"/>
            <w:hideMark/>
          </w:tcPr>
          <w:p w14:paraId="6903489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C4EE3F5" w14:textId="77777777" w:rsidTr="00C444A8">
        <w:trPr>
          <w:trHeight w:val="300"/>
        </w:trPr>
        <w:tc>
          <w:tcPr>
            <w:tcW w:w="400" w:type="dxa"/>
            <w:tcBorders>
              <w:top w:val="nil"/>
              <w:left w:val="nil"/>
              <w:bottom w:val="nil"/>
              <w:right w:val="nil"/>
            </w:tcBorders>
            <w:shd w:val="clear" w:color="auto" w:fill="auto"/>
            <w:hideMark/>
          </w:tcPr>
          <w:p w14:paraId="67BF280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B703D7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BF391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1A2DDB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485BFA9B"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298C2A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014B7F3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7A2F202F" w14:textId="77777777" w:rsidTr="00C444A8">
        <w:trPr>
          <w:trHeight w:val="300"/>
        </w:trPr>
        <w:tc>
          <w:tcPr>
            <w:tcW w:w="400" w:type="dxa"/>
            <w:tcBorders>
              <w:top w:val="nil"/>
              <w:left w:val="nil"/>
              <w:bottom w:val="nil"/>
              <w:right w:val="nil"/>
            </w:tcBorders>
            <w:shd w:val="clear" w:color="auto" w:fill="auto"/>
            <w:hideMark/>
          </w:tcPr>
          <w:p w14:paraId="0BA9EAC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A154E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QTY~QD~208.7</w:t>
            </w:r>
          </w:p>
        </w:tc>
        <w:tc>
          <w:tcPr>
            <w:tcW w:w="4805" w:type="dxa"/>
            <w:tcBorders>
              <w:top w:val="nil"/>
              <w:left w:val="nil"/>
              <w:bottom w:val="single" w:sz="4" w:space="0" w:color="auto"/>
              <w:right w:val="single" w:sz="4" w:space="0" w:color="auto"/>
            </w:tcBorders>
            <w:shd w:val="clear" w:color="auto" w:fill="auto"/>
            <w:vAlign w:val="bottom"/>
            <w:hideMark/>
          </w:tcPr>
          <w:p w14:paraId="1843C02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307A8C8" w14:textId="77777777" w:rsidTr="00C444A8">
        <w:trPr>
          <w:trHeight w:val="300"/>
        </w:trPr>
        <w:tc>
          <w:tcPr>
            <w:tcW w:w="400" w:type="dxa"/>
            <w:tcBorders>
              <w:top w:val="nil"/>
              <w:left w:val="nil"/>
              <w:bottom w:val="nil"/>
              <w:right w:val="nil"/>
            </w:tcBorders>
            <w:shd w:val="clear" w:color="auto" w:fill="auto"/>
            <w:hideMark/>
          </w:tcPr>
          <w:p w14:paraId="7CF2959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62D9F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851A8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7FA835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563C5258"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E2ED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27ADEBD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60049B" w:rsidRPr="0060049B" w14:paraId="7EFCF7DB" w14:textId="77777777" w:rsidTr="00C444A8">
        <w:trPr>
          <w:trHeight w:val="300"/>
        </w:trPr>
        <w:tc>
          <w:tcPr>
            <w:tcW w:w="400" w:type="dxa"/>
            <w:tcBorders>
              <w:top w:val="nil"/>
              <w:left w:val="nil"/>
              <w:bottom w:val="nil"/>
              <w:right w:val="nil"/>
            </w:tcBorders>
            <w:shd w:val="clear" w:color="auto" w:fill="auto"/>
            <w:hideMark/>
          </w:tcPr>
          <w:p w14:paraId="632FD44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EEBD1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2DD928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E5DE5D0" w14:textId="77777777" w:rsidTr="00C444A8">
        <w:trPr>
          <w:trHeight w:val="300"/>
        </w:trPr>
        <w:tc>
          <w:tcPr>
            <w:tcW w:w="400" w:type="dxa"/>
            <w:tcBorders>
              <w:top w:val="nil"/>
              <w:left w:val="nil"/>
              <w:bottom w:val="nil"/>
              <w:right w:val="nil"/>
            </w:tcBorders>
            <w:shd w:val="clear" w:color="auto" w:fill="auto"/>
            <w:hideMark/>
          </w:tcPr>
          <w:p w14:paraId="49BD8FE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6A12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18A148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9A3B90E" w14:textId="77777777" w:rsidTr="00C444A8">
        <w:trPr>
          <w:trHeight w:val="300"/>
        </w:trPr>
        <w:tc>
          <w:tcPr>
            <w:tcW w:w="400" w:type="dxa"/>
            <w:tcBorders>
              <w:top w:val="nil"/>
              <w:left w:val="nil"/>
              <w:bottom w:val="nil"/>
              <w:right w:val="nil"/>
            </w:tcBorders>
            <w:shd w:val="clear" w:color="auto" w:fill="auto"/>
            <w:hideMark/>
          </w:tcPr>
          <w:p w14:paraId="7346549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284B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REF~6W~2</w:t>
            </w:r>
          </w:p>
        </w:tc>
        <w:tc>
          <w:tcPr>
            <w:tcW w:w="4805" w:type="dxa"/>
            <w:tcBorders>
              <w:top w:val="nil"/>
              <w:left w:val="nil"/>
              <w:bottom w:val="single" w:sz="4" w:space="0" w:color="auto"/>
              <w:right w:val="single" w:sz="4" w:space="0" w:color="auto"/>
            </w:tcBorders>
            <w:shd w:val="clear" w:color="auto" w:fill="auto"/>
            <w:vAlign w:val="bottom"/>
            <w:hideMark/>
          </w:tcPr>
          <w:p w14:paraId="60D6C0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60049B" w:rsidRPr="0060049B" w14:paraId="1ADA3F74" w14:textId="77777777" w:rsidTr="00C444A8">
        <w:trPr>
          <w:trHeight w:val="300"/>
        </w:trPr>
        <w:tc>
          <w:tcPr>
            <w:tcW w:w="400" w:type="dxa"/>
            <w:tcBorders>
              <w:top w:val="nil"/>
              <w:left w:val="nil"/>
              <w:bottom w:val="nil"/>
              <w:right w:val="nil"/>
            </w:tcBorders>
            <w:shd w:val="clear" w:color="auto" w:fill="auto"/>
            <w:hideMark/>
          </w:tcPr>
          <w:p w14:paraId="08FF1DA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21B27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2DC933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144D0C63" w14:textId="77777777" w:rsidTr="00C444A8">
        <w:trPr>
          <w:trHeight w:val="300"/>
        </w:trPr>
        <w:tc>
          <w:tcPr>
            <w:tcW w:w="400" w:type="dxa"/>
            <w:tcBorders>
              <w:top w:val="nil"/>
              <w:left w:val="nil"/>
              <w:bottom w:val="nil"/>
              <w:right w:val="nil"/>
            </w:tcBorders>
            <w:shd w:val="clear" w:color="auto" w:fill="auto"/>
            <w:hideMark/>
          </w:tcPr>
          <w:p w14:paraId="41C100A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42293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1934A93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80D7B02" w14:textId="77777777" w:rsidTr="00C444A8">
        <w:trPr>
          <w:trHeight w:val="300"/>
        </w:trPr>
        <w:tc>
          <w:tcPr>
            <w:tcW w:w="400" w:type="dxa"/>
            <w:tcBorders>
              <w:top w:val="nil"/>
              <w:left w:val="nil"/>
              <w:bottom w:val="nil"/>
              <w:right w:val="nil"/>
            </w:tcBorders>
            <w:shd w:val="clear" w:color="auto" w:fill="auto"/>
            <w:hideMark/>
          </w:tcPr>
          <w:p w14:paraId="6AE0DE2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FB81E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QTY~QD~220.88</w:t>
            </w:r>
          </w:p>
        </w:tc>
        <w:tc>
          <w:tcPr>
            <w:tcW w:w="4805" w:type="dxa"/>
            <w:tcBorders>
              <w:top w:val="nil"/>
              <w:left w:val="nil"/>
              <w:bottom w:val="single" w:sz="4" w:space="0" w:color="auto"/>
              <w:right w:val="single" w:sz="4" w:space="0" w:color="auto"/>
            </w:tcBorders>
            <w:shd w:val="clear" w:color="auto" w:fill="auto"/>
            <w:vAlign w:val="bottom"/>
            <w:hideMark/>
          </w:tcPr>
          <w:p w14:paraId="656E004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A3D1642" w14:textId="77777777" w:rsidTr="00C444A8">
        <w:trPr>
          <w:trHeight w:val="300"/>
        </w:trPr>
        <w:tc>
          <w:tcPr>
            <w:tcW w:w="400" w:type="dxa"/>
            <w:tcBorders>
              <w:top w:val="nil"/>
              <w:left w:val="nil"/>
              <w:bottom w:val="nil"/>
              <w:right w:val="nil"/>
            </w:tcBorders>
            <w:shd w:val="clear" w:color="auto" w:fill="auto"/>
            <w:hideMark/>
          </w:tcPr>
          <w:p w14:paraId="4834E60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6A50E6"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AE48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E269C0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29B5E824" w14:textId="77777777" w:rsidTr="00C444A8">
        <w:trPr>
          <w:trHeight w:val="300"/>
        </w:trPr>
        <w:tc>
          <w:tcPr>
            <w:tcW w:w="400" w:type="dxa"/>
            <w:tcBorders>
              <w:top w:val="nil"/>
              <w:left w:val="nil"/>
              <w:bottom w:val="nil"/>
              <w:right w:val="nil"/>
            </w:tcBorders>
            <w:shd w:val="clear" w:color="auto" w:fill="auto"/>
            <w:hideMark/>
          </w:tcPr>
          <w:p w14:paraId="348BA7A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ABD5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QTY~QD~190</w:t>
            </w:r>
          </w:p>
        </w:tc>
        <w:tc>
          <w:tcPr>
            <w:tcW w:w="4805" w:type="dxa"/>
            <w:tcBorders>
              <w:top w:val="nil"/>
              <w:left w:val="nil"/>
              <w:bottom w:val="single" w:sz="4" w:space="0" w:color="auto"/>
              <w:right w:val="single" w:sz="4" w:space="0" w:color="auto"/>
            </w:tcBorders>
            <w:shd w:val="clear" w:color="auto" w:fill="auto"/>
            <w:vAlign w:val="bottom"/>
            <w:hideMark/>
          </w:tcPr>
          <w:p w14:paraId="17260C6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16FC340" w14:textId="77777777" w:rsidTr="00C444A8">
        <w:trPr>
          <w:trHeight w:val="300"/>
        </w:trPr>
        <w:tc>
          <w:tcPr>
            <w:tcW w:w="400" w:type="dxa"/>
            <w:tcBorders>
              <w:top w:val="nil"/>
              <w:left w:val="nil"/>
              <w:bottom w:val="nil"/>
              <w:right w:val="nil"/>
            </w:tcBorders>
            <w:shd w:val="clear" w:color="auto" w:fill="auto"/>
            <w:hideMark/>
          </w:tcPr>
          <w:p w14:paraId="42976D11"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64003A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0D9461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4A63603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0AE35F8" w14:textId="77777777" w:rsidTr="00C444A8">
        <w:trPr>
          <w:trHeight w:val="300"/>
        </w:trPr>
        <w:tc>
          <w:tcPr>
            <w:tcW w:w="400" w:type="dxa"/>
            <w:tcBorders>
              <w:top w:val="nil"/>
              <w:left w:val="nil"/>
              <w:bottom w:val="nil"/>
              <w:right w:val="nil"/>
            </w:tcBorders>
            <w:shd w:val="clear" w:color="auto" w:fill="auto"/>
            <w:hideMark/>
          </w:tcPr>
          <w:p w14:paraId="17A245D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5E2F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QTY~QD~180.53</w:t>
            </w:r>
          </w:p>
        </w:tc>
        <w:tc>
          <w:tcPr>
            <w:tcW w:w="4805" w:type="dxa"/>
            <w:tcBorders>
              <w:top w:val="nil"/>
              <w:left w:val="nil"/>
              <w:bottom w:val="single" w:sz="4" w:space="0" w:color="auto"/>
              <w:right w:val="single" w:sz="4" w:space="0" w:color="auto"/>
            </w:tcBorders>
            <w:shd w:val="clear" w:color="auto" w:fill="auto"/>
            <w:vAlign w:val="bottom"/>
            <w:hideMark/>
          </w:tcPr>
          <w:p w14:paraId="0360B93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60994F5" w14:textId="77777777" w:rsidTr="00C444A8">
        <w:trPr>
          <w:trHeight w:val="300"/>
        </w:trPr>
        <w:tc>
          <w:tcPr>
            <w:tcW w:w="400" w:type="dxa"/>
            <w:tcBorders>
              <w:top w:val="nil"/>
              <w:left w:val="nil"/>
              <w:bottom w:val="nil"/>
              <w:right w:val="nil"/>
            </w:tcBorders>
            <w:shd w:val="clear" w:color="auto" w:fill="auto"/>
            <w:hideMark/>
          </w:tcPr>
          <w:p w14:paraId="26592D6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62FBF1B"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0C33D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4D28EC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47DEA36" w14:textId="77777777" w:rsidTr="00C444A8">
        <w:trPr>
          <w:trHeight w:val="300"/>
        </w:trPr>
        <w:tc>
          <w:tcPr>
            <w:tcW w:w="400" w:type="dxa"/>
            <w:tcBorders>
              <w:top w:val="nil"/>
              <w:left w:val="nil"/>
              <w:bottom w:val="nil"/>
              <w:right w:val="nil"/>
            </w:tcBorders>
            <w:shd w:val="clear" w:color="auto" w:fill="auto"/>
            <w:hideMark/>
          </w:tcPr>
          <w:p w14:paraId="28A439A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4443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QTY~QD~196.6</w:t>
            </w:r>
          </w:p>
        </w:tc>
        <w:tc>
          <w:tcPr>
            <w:tcW w:w="4805" w:type="dxa"/>
            <w:tcBorders>
              <w:top w:val="nil"/>
              <w:left w:val="nil"/>
              <w:bottom w:val="single" w:sz="4" w:space="0" w:color="auto"/>
              <w:right w:val="single" w:sz="4" w:space="0" w:color="auto"/>
            </w:tcBorders>
            <w:shd w:val="clear" w:color="auto" w:fill="auto"/>
            <w:vAlign w:val="bottom"/>
            <w:hideMark/>
          </w:tcPr>
          <w:p w14:paraId="38CE7C2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05887A8" w14:textId="77777777" w:rsidTr="00C444A8">
        <w:trPr>
          <w:trHeight w:val="300"/>
        </w:trPr>
        <w:tc>
          <w:tcPr>
            <w:tcW w:w="400" w:type="dxa"/>
            <w:tcBorders>
              <w:top w:val="nil"/>
              <w:left w:val="nil"/>
              <w:bottom w:val="nil"/>
              <w:right w:val="nil"/>
            </w:tcBorders>
            <w:shd w:val="clear" w:color="auto" w:fill="auto"/>
            <w:hideMark/>
          </w:tcPr>
          <w:p w14:paraId="4D8F181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59C41F0"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9A59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7A5F98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2A7C8C25" w14:textId="77777777" w:rsidTr="00C444A8">
        <w:trPr>
          <w:trHeight w:val="300"/>
        </w:trPr>
        <w:tc>
          <w:tcPr>
            <w:tcW w:w="400" w:type="dxa"/>
            <w:tcBorders>
              <w:top w:val="nil"/>
              <w:left w:val="nil"/>
              <w:bottom w:val="nil"/>
              <w:right w:val="nil"/>
            </w:tcBorders>
            <w:shd w:val="clear" w:color="auto" w:fill="auto"/>
            <w:hideMark/>
          </w:tcPr>
          <w:p w14:paraId="1F59119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703EA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QTY~QD~188.7</w:t>
            </w:r>
          </w:p>
        </w:tc>
        <w:tc>
          <w:tcPr>
            <w:tcW w:w="4805" w:type="dxa"/>
            <w:tcBorders>
              <w:top w:val="nil"/>
              <w:left w:val="nil"/>
              <w:bottom w:val="single" w:sz="4" w:space="0" w:color="auto"/>
              <w:right w:val="single" w:sz="4" w:space="0" w:color="auto"/>
            </w:tcBorders>
            <w:shd w:val="clear" w:color="auto" w:fill="auto"/>
            <w:vAlign w:val="bottom"/>
            <w:hideMark/>
          </w:tcPr>
          <w:p w14:paraId="2C3C90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239725A" w14:textId="77777777" w:rsidTr="00C444A8">
        <w:trPr>
          <w:trHeight w:val="300"/>
        </w:trPr>
        <w:tc>
          <w:tcPr>
            <w:tcW w:w="400" w:type="dxa"/>
            <w:tcBorders>
              <w:top w:val="nil"/>
              <w:left w:val="nil"/>
              <w:bottom w:val="nil"/>
              <w:right w:val="nil"/>
            </w:tcBorders>
            <w:shd w:val="clear" w:color="auto" w:fill="auto"/>
            <w:hideMark/>
          </w:tcPr>
          <w:p w14:paraId="0719414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EEA38D3"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A92F6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6303C2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CC897A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10E4AE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300938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7E5200B3" w14:textId="77777777" w:rsidTr="00C444A8">
        <w:trPr>
          <w:trHeight w:val="300"/>
        </w:trPr>
        <w:tc>
          <w:tcPr>
            <w:tcW w:w="400" w:type="dxa"/>
            <w:tcBorders>
              <w:top w:val="nil"/>
              <w:left w:val="nil"/>
              <w:bottom w:val="nil"/>
              <w:right w:val="nil"/>
            </w:tcBorders>
            <w:shd w:val="clear" w:color="auto" w:fill="auto"/>
            <w:hideMark/>
          </w:tcPr>
          <w:p w14:paraId="666FD59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62B4F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QTY~QD~208.92</w:t>
            </w:r>
          </w:p>
        </w:tc>
        <w:tc>
          <w:tcPr>
            <w:tcW w:w="4805" w:type="dxa"/>
            <w:tcBorders>
              <w:top w:val="nil"/>
              <w:left w:val="nil"/>
              <w:bottom w:val="single" w:sz="4" w:space="0" w:color="auto"/>
              <w:right w:val="single" w:sz="4" w:space="0" w:color="auto"/>
            </w:tcBorders>
            <w:shd w:val="clear" w:color="auto" w:fill="auto"/>
            <w:vAlign w:val="bottom"/>
            <w:hideMark/>
          </w:tcPr>
          <w:p w14:paraId="44C616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BBB2C3A" w14:textId="77777777" w:rsidTr="00C444A8">
        <w:trPr>
          <w:trHeight w:val="300"/>
        </w:trPr>
        <w:tc>
          <w:tcPr>
            <w:tcW w:w="400" w:type="dxa"/>
            <w:tcBorders>
              <w:top w:val="nil"/>
              <w:left w:val="nil"/>
              <w:bottom w:val="nil"/>
              <w:right w:val="nil"/>
            </w:tcBorders>
            <w:shd w:val="clear" w:color="auto" w:fill="auto"/>
            <w:hideMark/>
          </w:tcPr>
          <w:p w14:paraId="2AF1E1D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C71D70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535D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573B5F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38FEEB6"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9C7C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PTD~PP</w:t>
            </w:r>
          </w:p>
        </w:tc>
        <w:tc>
          <w:tcPr>
            <w:tcW w:w="4805" w:type="dxa"/>
            <w:tcBorders>
              <w:top w:val="nil"/>
              <w:left w:val="nil"/>
              <w:bottom w:val="single" w:sz="4" w:space="0" w:color="auto"/>
              <w:right w:val="single" w:sz="4" w:space="0" w:color="auto"/>
            </w:tcBorders>
            <w:shd w:val="clear" w:color="auto" w:fill="auto"/>
            <w:vAlign w:val="bottom"/>
            <w:hideMark/>
          </w:tcPr>
          <w:p w14:paraId="6C527C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w:t>
            </w:r>
          </w:p>
        </w:tc>
      </w:tr>
      <w:tr w:rsidR="0060049B" w:rsidRPr="0060049B" w14:paraId="06A86DB4" w14:textId="77777777" w:rsidTr="00C444A8">
        <w:trPr>
          <w:trHeight w:val="300"/>
        </w:trPr>
        <w:tc>
          <w:tcPr>
            <w:tcW w:w="400" w:type="dxa"/>
            <w:tcBorders>
              <w:top w:val="nil"/>
              <w:left w:val="nil"/>
              <w:bottom w:val="nil"/>
              <w:right w:val="nil"/>
            </w:tcBorders>
            <w:shd w:val="clear" w:color="auto" w:fill="auto"/>
            <w:hideMark/>
          </w:tcPr>
          <w:p w14:paraId="33C588C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1CC0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DTM~150~20010630~0000</w:t>
            </w:r>
          </w:p>
        </w:tc>
        <w:tc>
          <w:tcPr>
            <w:tcW w:w="4805" w:type="dxa"/>
            <w:tcBorders>
              <w:top w:val="nil"/>
              <w:left w:val="nil"/>
              <w:bottom w:val="single" w:sz="4" w:space="0" w:color="auto"/>
              <w:right w:val="single" w:sz="4" w:space="0" w:color="auto"/>
            </w:tcBorders>
            <w:shd w:val="clear" w:color="auto" w:fill="auto"/>
            <w:vAlign w:val="bottom"/>
            <w:hideMark/>
          </w:tcPr>
          <w:p w14:paraId="360F5E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F25330A" w14:textId="77777777" w:rsidTr="00C444A8">
        <w:trPr>
          <w:trHeight w:val="300"/>
        </w:trPr>
        <w:tc>
          <w:tcPr>
            <w:tcW w:w="400" w:type="dxa"/>
            <w:tcBorders>
              <w:top w:val="nil"/>
              <w:left w:val="nil"/>
              <w:bottom w:val="nil"/>
              <w:right w:val="nil"/>
            </w:tcBorders>
            <w:shd w:val="clear" w:color="auto" w:fill="auto"/>
            <w:hideMark/>
          </w:tcPr>
          <w:p w14:paraId="06853DC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09FB5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DTM~151~20010731~2359</w:t>
            </w:r>
          </w:p>
        </w:tc>
        <w:tc>
          <w:tcPr>
            <w:tcW w:w="4805" w:type="dxa"/>
            <w:tcBorders>
              <w:top w:val="nil"/>
              <w:left w:val="nil"/>
              <w:bottom w:val="single" w:sz="4" w:space="0" w:color="auto"/>
              <w:right w:val="single" w:sz="4" w:space="0" w:color="auto"/>
            </w:tcBorders>
            <w:shd w:val="clear" w:color="auto" w:fill="auto"/>
            <w:vAlign w:val="bottom"/>
            <w:hideMark/>
          </w:tcPr>
          <w:p w14:paraId="49FAA1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55D176EC" w14:textId="77777777" w:rsidTr="00C444A8">
        <w:trPr>
          <w:trHeight w:val="300"/>
        </w:trPr>
        <w:tc>
          <w:tcPr>
            <w:tcW w:w="400" w:type="dxa"/>
            <w:tcBorders>
              <w:top w:val="nil"/>
              <w:left w:val="nil"/>
              <w:bottom w:val="nil"/>
              <w:right w:val="nil"/>
            </w:tcBorders>
            <w:shd w:val="clear" w:color="auto" w:fill="auto"/>
            <w:hideMark/>
          </w:tcPr>
          <w:p w14:paraId="4123CF1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CC71A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5F302A3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B72382C" w14:textId="77777777" w:rsidTr="00C444A8">
        <w:trPr>
          <w:trHeight w:val="300"/>
        </w:trPr>
        <w:tc>
          <w:tcPr>
            <w:tcW w:w="400" w:type="dxa"/>
            <w:tcBorders>
              <w:top w:val="nil"/>
              <w:left w:val="nil"/>
              <w:bottom w:val="nil"/>
              <w:right w:val="nil"/>
            </w:tcBorders>
            <w:shd w:val="clear" w:color="auto" w:fill="auto"/>
            <w:hideMark/>
          </w:tcPr>
          <w:p w14:paraId="5FCC12E0"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FCFE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2EC5203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76A1FE3B" w14:textId="77777777" w:rsidTr="00C444A8">
        <w:trPr>
          <w:trHeight w:val="300"/>
        </w:trPr>
        <w:tc>
          <w:tcPr>
            <w:tcW w:w="400" w:type="dxa"/>
            <w:tcBorders>
              <w:top w:val="nil"/>
              <w:left w:val="nil"/>
              <w:bottom w:val="nil"/>
              <w:right w:val="nil"/>
            </w:tcBorders>
            <w:shd w:val="clear" w:color="auto" w:fill="auto"/>
            <w:hideMark/>
          </w:tcPr>
          <w:p w14:paraId="47E1C76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AC79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QTY~QD~440.32</w:t>
            </w:r>
          </w:p>
        </w:tc>
        <w:tc>
          <w:tcPr>
            <w:tcW w:w="4805" w:type="dxa"/>
            <w:tcBorders>
              <w:top w:val="nil"/>
              <w:left w:val="nil"/>
              <w:bottom w:val="single" w:sz="4" w:space="0" w:color="auto"/>
              <w:right w:val="single" w:sz="4" w:space="0" w:color="auto"/>
            </w:tcBorders>
            <w:shd w:val="clear" w:color="auto" w:fill="auto"/>
            <w:vAlign w:val="bottom"/>
            <w:hideMark/>
          </w:tcPr>
          <w:p w14:paraId="62BC8E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4651089" w14:textId="77777777" w:rsidTr="00C444A8">
        <w:trPr>
          <w:trHeight w:val="300"/>
        </w:trPr>
        <w:tc>
          <w:tcPr>
            <w:tcW w:w="400" w:type="dxa"/>
            <w:tcBorders>
              <w:top w:val="nil"/>
              <w:left w:val="nil"/>
              <w:bottom w:val="nil"/>
              <w:right w:val="nil"/>
            </w:tcBorders>
            <w:shd w:val="clear" w:color="auto" w:fill="auto"/>
            <w:hideMark/>
          </w:tcPr>
          <w:p w14:paraId="3FA30D2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D3C646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0E508C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D8EA53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B53A727" w14:textId="77777777" w:rsidTr="00C444A8">
        <w:trPr>
          <w:trHeight w:val="300"/>
        </w:trPr>
        <w:tc>
          <w:tcPr>
            <w:tcW w:w="400" w:type="dxa"/>
            <w:tcBorders>
              <w:top w:val="nil"/>
              <w:left w:val="nil"/>
              <w:bottom w:val="nil"/>
              <w:right w:val="nil"/>
            </w:tcBorders>
            <w:shd w:val="clear" w:color="auto" w:fill="auto"/>
            <w:hideMark/>
          </w:tcPr>
          <w:p w14:paraId="443844A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AE1E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QTY~QD~380.5</w:t>
            </w:r>
          </w:p>
        </w:tc>
        <w:tc>
          <w:tcPr>
            <w:tcW w:w="4805" w:type="dxa"/>
            <w:tcBorders>
              <w:top w:val="nil"/>
              <w:left w:val="nil"/>
              <w:bottom w:val="single" w:sz="4" w:space="0" w:color="auto"/>
              <w:right w:val="single" w:sz="4" w:space="0" w:color="auto"/>
            </w:tcBorders>
            <w:shd w:val="clear" w:color="auto" w:fill="auto"/>
            <w:vAlign w:val="bottom"/>
            <w:hideMark/>
          </w:tcPr>
          <w:p w14:paraId="5BD4BC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EA8780E" w14:textId="77777777" w:rsidTr="00C444A8">
        <w:trPr>
          <w:trHeight w:val="300"/>
        </w:trPr>
        <w:tc>
          <w:tcPr>
            <w:tcW w:w="400" w:type="dxa"/>
            <w:tcBorders>
              <w:top w:val="nil"/>
              <w:left w:val="nil"/>
              <w:bottom w:val="nil"/>
              <w:right w:val="nil"/>
            </w:tcBorders>
            <w:shd w:val="clear" w:color="auto" w:fill="auto"/>
            <w:hideMark/>
          </w:tcPr>
          <w:p w14:paraId="234042C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34ED4A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24147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0D68F5C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75150858" w14:textId="77777777" w:rsidTr="00C444A8">
        <w:trPr>
          <w:trHeight w:val="300"/>
        </w:trPr>
        <w:tc>
          <w:tcPr>
            <w:tcW w:w="400" w:type="dxa"/>
            <w:tcBorders>
              <w:top w:val="nil"/>
              <w:left w:val="nil"/>
              <w:bottom w:val="nil"/>
              <w:right w:val="nil"/>
            </w:tcBorders>
            <w:shd w:val="clear" w:color="auto" w:fill="auto"/>
            <w:hideMark/>
          </w:tcPr>
          <w:p w14:paraId="7012787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A557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QTY~QD~360.68</w:t>
            </w:r>
          </w:p>
        </w:tc>
        <w:tc>
          <w:tcPr>
            <w:tcW w:w="4805" w:type="dxa"/>
            <w:tcBorders>
              <w:top w:val="nil"/>
              <w:left w:val="nil"/>
              <w:bottom w:val="single" w:sz="4" w:space="0" w:color="auto"/>
              <w:right w:val="single" w:sz="4" w:space="0" w:color="auto"/>
            </w:tcBorders>
            <w:shd w:val="clear" w:color="auto" w:fill="auto"/>
            <w:vAlign w:val="bottom"/>
            <w:hideMark/>
          </w:tcPr>
          <w:p w14:paraId="551DD8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858997D" w14:textId="77777777" w:rsidTr="00C444A8">
        <w:trPr>
          <w:trHeight w:val="300"/>
        </w:trPr>
        <w:tc>
          <w:tcPr>
            <w:tcW w:w="400" w:type="dxa"/>
            <w:tcBorders>
              <w:top w:val="nil"/>
              <w:left w:val="nil"/>
              <w:bottom w:val="nil"/>
              <w:right w:val="nil"/>
            </w:tcBorders>
            <w:shd w:val="clear" w:color="auto" w:fill="auto"/>
            <w:hideMark/>
          </w:tcPr>
          <w:p w14:paraId="42EE206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45E5381"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1B663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7D0AF4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7260AA59" w14:textId="77777777" w:rsidTr="00C444A8">
        <w:trPr>
          <w:trHeight w:val="300"/>
        </w:trPr>
        <w:tc>
          <w:tcPr>
            <w:tcW w:w="400" w:type="dxa"/>
            <w:tcBorders>
              <w:top w:val="nil"/>
              <w:left w:val="nil"/>
              <w:bottom w:val="nil"/>
              <w:right w:val="nil"/>
            </w:tcBorders>
            <w:shd w:val="clear" w:color="auto" w:fill="auto"/>
            <w:hideMark/>
          </w:tcPr>
          <w:p w14:paraId="6A051C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2D42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QTY~QD~392</w:t>
            </w:r>
          </w:p>
        </w:tc>
        <w:tc>
          <w:tcPr>
            <w:tcW w:w="4805" w:type="dxa"/>
            <w:tcBorders>
              <w:top w:val="nil"/>
              <w:left w:val="nil"/>
              <w:bottom w:val="single" w:sz="4" w:space="0" w:color="auto"/>
              <w:right w:val="single" w:sz="4" w:space="0" w:color="auto"/>
            </w:tcBorders>
            <w:shd w:val="clear" w:color="auto" w:fill="auto"/>
            <w:vAlign w:val="bottom"/>
            <w:hideMark/>
          </w:tcPr>
          <w:p w14:paraId="205184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AE2DF7B" w14:textId="77777777" w:rsidTr="00C444A8">
        <w:trPr>
          <w:trHeight w:val="300"/>
        </w:trPr>
        <w:tc>
          <w:tcPr>
            <w:tcW w:w="400" w:type="dxa"/>
            <w:tcBorders>
              <w:top w:val="nil"/>
              <w:left w:val="nil"/>
              <w:bottom w:val="nil"/>
              <w:right w:val="nil"/>
            </w:tcBorders>
            <w:shd w:val="clear" w:color="auto" w:fill="auto"/>
            <w:hideMark/>
          </w:tcPr>
          <w:p w14:paraId="01741E8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EC4072B"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153EC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2BA743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189B23E5" w14:textId="77777777" w:rsidTr="00C444A8">
        <w:trPr>
          <w:trHeight w:val="300"/>
        </w:trPr>
        <w:tc>
          <w:tcPr>
            <w:tcW w:w="400" w:type="dxa"/>
            <w:tcBorders>
              <w:top w:val="nil"/>
              <w:left w:val="nil"/>
              <w:bottom w:val="nil"/>
              <w:right w:val="nil"/>
            </w:tcBorders>
            <w:shd w:val="clear" w:color="auto" w:fill="auto"/>
            <w:hideMark/>
          </w:tcPr>
          <w:p w14:paraId="7CA450F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C3FB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QTY~QD~376.99</w:t>
            </w:r>
          </w:p>
        </w:tc>
        <w:tc>
          <w:tcPr>
            <w:tcW w:w="4805" w:type="dxa"/>
            <w:tcBorders>
              <w:top w:val="nil"/>
              <w:left w:val="nil"/>
              <w:bottom w:val="single" w:sz="4" w:space="0" w:color="auto"/>
              <w:right w:val="single" w:sz="4" w:space="0" w:color="auto"/>
            </w:tcBorders>
            <w:shd w:val="clear" w:color="auto" w:fill="auto"/>
            <w:vAlign w:val="bottom"/>
            <w:hideMark/>
          </w:tcPr>
          <w:p w14:paraId="67A3F9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A427B0A" w14:textId="77777777" w:rsidTr="00C444A8">
        <w:trPr>
          <w:trHeight w:val="300"/>
        </w:trPr>
        <w:tc>
          <w:tcPr>
            <w:tcW w:w="400" w:type="dxa"/>
            <w:tcBorders>
              <w:top w:val="nil"/>
              <w:left w:val="nil"/>
              <w:bottom w:val="nil"/>
              <w:right w:val="nil"/>
            </w:tcBorders>
            <w:shd w:val="clear" w:color="auto" w:fill="auto"/>
            <w:hideMark/>
          </w:tcPr>
          <w:p w14:paraId="12BCB4E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C75AC6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64EAF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2F974B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03FB3E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43770A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48DA782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498A577A" w14:textId="77777777" w:rsidTr="00C444A8">
        <w:trPr>
          <w:trHeight w:val="300"/>
        </w:trPr>
        <w:tc>
          <w:tcPr>
            <w:tcW w:w="400" w:type="dxa"/>
            <w:tcBorders>
              <w:top w:val="nil"/>
              <w:left w:val="nil"/>
              <w:bottom w:val="nil"/>
              <w:right w:val="nil"/>
            </w:tcBorders>
            <w:shd w:val="clear" w:color="auto" w:fill="auto"/>
            <w:hideMark/>
          </w:tcPr>
          <w:p w14:paraId="26E6637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819F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QTY~QD~416.35</w:t>
            </w:r>
          </w:p>
        </w:tc>
        <w:tc>
          <w:tcPr>
            <w:tcW w:w="4805" w:type="dxa"/>
            <w:tcBorders>
              <w:top w:val="nil"/>
              <w:left w:val="nil"/>
              <w:bottom w:val="single" w:sz="4" w:space="0" w:color="auto"/>
              <w:right w:val="single" w:sz="4" w:space="0" w:color="auto"/>
            </w:tcBorders>
            <w:shd w:val="clear" w:color="auto" w:fill="auto"/>
            <w:vAlign w:val="bottom"/>
            <w:hideMark/>
          </w:tcPr>
          <w:p w14:paraId="5ACEC5E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23F2BF8" w14:textId="77777777" w:rsidTr="00C444A8">
        <w:trPr>
          <w:trHeight w:val="300"/>
        </w:trPr>
        <w:tc>
          <w:tcPr>
            <w:tcW w:w="400" w:type="dxa"/>
            <w:tcBorders>
              <w:top w:val="nil"/>
              <w:left w:val="nil"/>
              <w:bottom w:val="nil"/>
              <w:right w:val="nil"/>
            </w:tcBorders>
            <w:shd w:val="clear" w:color="auto" w:fill="auto"/>
            <w:hideMark/>
          </w:tcPr>
          <w:p w14:paraId="5B4ABE22"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D6CFDE2"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954B7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021608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02F9924"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C8695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PTD~IA</w:t>
            </w:r>
          </w:p>
        </w:tc>
        <w:tc>
          <w:tcPr>
            <w:tcW w:w="4805" w:type="dxa"/>
            <w:tcBorders>
              <w:top w:val="nil"/>
              <w:left w:val="nil"/>
              <w:bottom w:val="single" w:sz="4" w:space="0" w:color="auto"/>
              <w:right w:val="single" w:sz="4" w:space="0" w:color="auto"/>
            </w:tcBorders>
            <w:shd w:val="clear" w:color="auto" w:fill="auto"/>
            <w:vAlign w:val="bottom"/>
            <w:hideMark/>
          </w:tcPr>
          <w:p w14:paraId="022BAA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60049B" w:rsidRPr="0060049B" w14:paraId="3CF6168E" w14:textId="77777777" w:rsidTr="00C444A8">
        <w:trPr>
          <w:trHeight w:val="300"/>
        </w:trPr>
        <w:tc>
          <w:tcPr>
            <w:tcW w:w="400" w:type="dxa"/>
            <w:tcBorders>
              <w:top w:val="nil"/>
              <w:left w:val="nil"/>
              <w:bottom w:val="nil"/>
              <w:right w:val="nil"/>
            </w:tcBorders>
            <w:shd w:val="clear" w:color="auto" w:fill="auto"/>
            <w:hideMark/>
          </w:tcPr>
          <w:p w14:paraId="1D12DAE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641B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566D5F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9962D79" w14:textId="77777777" w:rsidTr="00C444A8">
        <w:trPr>
          <w:trHeight w:val="300"/>
        </w:trPr>
        <w:tc>
          <w:tcPr>
            <w:tcW w:w="400" w:type="dxa"/>
            <w:tcBorders>
              <w:top w:val="nil"/>
              <w:left w:val="nil"/>
              <w:bottom w:val="nil"/>
              <w:right w:val="nil"/>
            </w:tcBorders>
            <w:shd w:val="clear" w:color="auto" w:fill="auto"/>
            <w:hideMark/>
          </w:tcPr>
          <w:p w14:paraId="47CC29F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73B8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QTY~QD~232385</w:t>
            </w:r>
          </w:p>
        </w:tc>
        <w:tc>
          <w:tcPr>
            <w:tcW w:w="4805" w:type="dxa"/>
            <w:tcBorders>
              <w:top w:val="nil"/>
              <w:left w:val="nil"/>
              <w:bottom w:val="single" w:sz="4" w:space="0" w:color="auto"/>
              <w:right w:val="single" w:sz="4" w:space="0" w:color="auto"/>
            </w:tcBorders>
            <w:shd w:val="clear" w:color="auto" w:fill="auto"/>
            <w:vAlign w:val="bottom"/>
            <w:hideMark/>
          </w:tcPr>
          <w:p w14:paraId="386805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BCAAE46" w14:textId="77777777" w:rsidTr="00C444A8">
        <w:trPr>
          <w:trHeight w:val="300"/>
        </w:trPr>
        <w:tc>
          <w:tcPr>
            <w:tcW w:w="400" w:type="dxa"/>
            <w:tcBorders>
              <w:top w:val="nil"/>
              <w:left w:val="nil"/>
              <w:bottom w:val="nil"/>
              <w:right w:val="nil"/>
            </w:tcBorders>
            <w:shd w:val="clear" w:color="auto" w:fill="auto"/>
            <w:hideMark/>
          </w:tcPr>
          <w:p w14:paraId="615B307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25EC682"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8F220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4BC5513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382B3DE" w14:textId="77777777" w:rsidTr="00C444A8">
        <w:trPr>
          <w:trHeight w:val="300"/>
        </w:trPr>
        <w:tc>
          <w:tcPr>
            <w:tcW w:w="400" w:type="dxa"/>
            <w:tcBorders>
              <w:top w:val="nil"/>
              <w:left w:val="nil"/>
              <w:bottom w:val="nil"/>
              <w:right w:val="nil"/>
            </w:tcBorders>
            <w:shd w:val="clear" w:color="auto" w:fill="auto"/>
            <w:hideMark/>
          </w:tcPr>
          <w:p w14:paraId="598CA08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2F72081"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DA6B6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5FC56A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10D0D68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3B0D2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SE~2500~000000001</w:t>
            </w:r>
          </w:p>
        </w:tc>
        <w:tc>
          <w:tcPr>
            <w:tcW w:w="4805" w:type="dxa"/>
            <w:tcBorders>
              <w:top w:val="nil"/>
              <w:left w:val="nil"/>
              <w:bottom w:val="single" w:sz="4" w:space="0" w:color="auto"/>
              <w:right w:val="single" w:sz="4" w:space="0" w:color="auto"/>
            </w:tcBorders>
            <w:shd w:val="clear" w:color="auto" w:fill="auto"/>
            <w:hideMark/>
          </w:tcPr>
          <w:p w14:paraId="4C73C8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36C3CD25" w14:textId="77777777" w:rsidR="0060049B" w:rsidRDefault="0060049B">
      <w:pPr>
        <w:ind w:left="-1170" w:firstLine="900"/>
        <w:rPr>
          <w:rFonts w:ascii="Calibri" w:hAnsi="Calibri"/>
          <w:snapToGrid w:val="0"/>
          <w:sz w:val="22"/>
          <w:szCs w:val="22"/>
        </w:rPr>
      </w:pPr>
    </w:p>
    <w:p w14:paraId="10A1C9D4" w14:textId="77777777" w:rsidR="00E47271" w:rsidRDefault="00E47271">
      <w:pPr>
        <w:ind w:left="-1170" w:firstLine="900"/>
        <w:rPr>
          <w:rFonts w:ascii="Calibri" w:hAnsi="Calibri"/>
          <w:snapToGrid w:val="0"/>
          <w:sz w:val="22"/>
          <w:szCs w:val="22"/>
        </w:rPr>
      </w:pPr>
    </w:p>
    <w:p w14:paraId="29C88523" w14:textId="77777777" w:rsidR="0057696E" w:rsidRDefault="0057696E">
      <w:pPr>
        <w:ind w:left="-1170" w:firstLine="900"/>
        <w:rPr>
          <w:rFonts w:ascii="Calibri" w:hAnsi="Calibri"/>
          <w:snapToGrid w:val="0"/>
          <w:sz w:val="22"/>
          <w:szCs w:val="22"/>
        </w:rPr>
      </w:pPr>
    </w:p>
    <w:p w14:paraId="0CA84F42" w14:textId="722BC68A"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#8 of </w:t>
      </w:r>
      <w:ins w:id="30" w:author="MCT" w:date="2024-10-14T13:28:00Z">
        <w:r w:rsidR="00623590">
          <w:rPr>
            <w:rFonts w:ascii="Calibri" w:hAnsi="Calibri"/>
            <w:snapToGrid w:val="0"/>
            <w:sz w:val="22"/>
            <w:szCs w:val="22"/>
          </w:rPr>
          <w:t>19</w:t>
        </w:r>
      </w:ins>
      <w:del w:id="31"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FF54BA7" w14:textId="77777777" w:rsidR="0057696E"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60049B">
        <w:rPr>
          <w:rFonts w:ascii="Calibri" w:hAnsi="Calibri"/>
          <w:snapToGrid w:val="0"/>
          <w:sz w:val="22"/>
          <w:szCs w:val="22"/>
        </w:rPr>
        <w:t xml:space="preserve">- </w:t>
      </w:r>
      <w:r w:rsidRPr="00E47271">
        <w:rPr>
          <w:rFonts w:ascii="Calibri" w:hAnsi="Calibri"/>
          <w:snapToGrid w:val="0"/>
          <w:sz w:val="22"/>
          <w:szCs w:val="22"/>
        </w:rPr>
        <w:t>NON-INTERVAL – ORIGINAL-TIME OF USE METERS</w:t>
      </w:r>
    </w:p>
    <w:tbl>
      <w:tblPr>
        <w:tblW w:w="9465" w:type="dxa"/>
        <w:tblInd w:w="93" w:type="dxa"/>
        <w:tblLook w:val="04A0" w:firstRow="1" w:lastRow="0" w:firstColumn="1" w:lastColumn="0" w:noHBand="0" w:noVBand="1"/>
      </w:tblPr>
      <w:tblGrid>
        <w:gridCol w:w="347"/>
        <w:gridCol w:w="347"/>
        <w:gridCol w:w="4412"/>
        <w:gridCol w:w="4359"/>
      </w:tblGrid>
      <w:tr w:rsidR="0060049B" w:rsidRPr="0060049B" w14:paraId="4A564434" w14:textId="77777777" w:rsidTr="00E1133F">
        <w:trPr>
          <w:trHeight w:val="1095"/>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06413BE"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Detailed </w:t>
            </w:r>
            <w:del w:id="32" w:author="MCT" w:date="2023-02-14T08:49:00Z">
              <w:r w:rsidRPr="0060049B" w:rsidDel="007E0814">
                <w:rPr>
                  <w:rFonts w:ascii="Calibri" w:hAnsi="Calibri" w:cs="Calibri"/>
                  <w:color w:val="000000"/>
                  <w:sz w:val="22"/>
                  <w:szCs w:val="22"/>
                </w:rPr>
                <w:delText>and  Summarized</w:delText>
              </w:r>
            </w:del>
            <w:ins w:id="33" w:author="MCT" w:date="2023-02-14T08:49:00Z">
              <w:r w:rsidR="007E0814" w:rsidRPr="0060049B">
                <w:rPr>
                  <w:rFonts w:ascii="Calibri" w:hAnsi="Calibri" w:cs="Calibri"/>
                  <w:color w:val="000000"/>
                  <w:sz w:val="22"/>
                  <w:szCs w:val="22"/>
                </w:rPr>
                <w:t>and Summarized</w:t>
              </w:r>
            </w:ins>
            <w:r w:rsidRPr="0060049B">
              <w:rPr>
                <w:rFonts w:ascii="Calibri" w:hAnsi="Calibri" w:cs="Calibri"/>
                <w:color w:val="000000"/>
                <w:sz w:val="22"/>
                <w:szCs w:val="22"/>
              </w:rPr>
              <w:t xml:space="preserve"> Usage </w:t>
            </w:r>
            <w:r w:rsidRPr="0060049B">
              <w:rPr>
                <w:rFonts w:ascii="Calibri" w:hAnsi="Calibri" w:cs="Calibri"/>
                <w:color w:val="000000"/>
                <w:sz w:val="22"/>
                <w:szCs w:val="22"/>
              </w:rPr>
              <w:br/>
              <w:t>Non-Interval Meter that is measuring Time Of Use Meters</w:t>
            </w:r>
          </w:p>
        </w:tc>
      </w:tr>
      <w:tr w:rsidR="0060049B" w:rsidRPr="0060049B" w14:paraId="69A1AAC9"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A83532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590" w:type="dxa"/>
            <w:tcBorders>
              <w:top w:val="nil"/>
              <w:left w:val="nil"/>
              <w:bottom w:val="single" w:sz="4" w:space="0" w:color="auto"/>
              <w:right w:val="single" w:sz="4" w:space="0" w:color="auto"/>
            </w:tcBorders>
            <w:shd w:val="clear" w:color="auto" w:fill="auto"/>
            <w:hideMark/>
          </w:tcPr>
          <w:p w14:paraId="4B1B19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4AA91720"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21E03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BPT~00~200805101956534~20090302~DD</w:t>
            </w:r>
          </w:p>
        </w:tc>
        <w:tc>
          <w:tcPr>
            <w:tcW w:w="4590" w:type="dxa"/>
            <w:tcBorders>
              <w:top w:val="nil"/>
              <w:left w:val="nil"/>
              <w:bottom w:val="single" w:sz="4" w:space="0" w:color="auto"/>
              <w:right w:val="single" w:sz="4" w:space="0" w:color="auto"/>
            </w:tcBorders>
            <w:shd w:val="clear" w:color="auto" w:fill="auto"/>
            <w:hideMark/>
          </w:tcPr>
          <w:p w14:paraId="00A4BB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35B00968"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E8F6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2B56A2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3BB04D83"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D65B5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590" w:type="dxa"/>
            <w:tcBorders>
              <w:top w:val="nil"/>
              <w:left w:val="nil"/>
              <w:bottom w:val="single" w:sz="4" w:space="0" w:color="auto"/>
              <w:right w:val="single" w:sz="4" w:space="0" w:color="auto"/>
            </w:tcBorders>
            <w:shd w:val="clear" w:color="auto" w:fill="auto"/>
            <w:hideMark/>
          </w:tcPr>
          <w:p w14:paraId="01EEA8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2812488C"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9A6C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590" w:type="dxa"/>
            <w:tcBorders>
              <w:top w:val="nil"/>
              <w:left w:val="nil"/>
              <w:bottom w:val="single" w:sz="4" w:space="0" w:color="auto"/>
              <w:right w:val="single" w:sz="4" w:space="0" w:color="auto"/>
            </w:tcBorders>
            <w:shd w:val="clear" w:color="auto" w:fill="auto"/>
            <w:hideMark/>
          </w:tcPr>
          <w:p w14:paraId="4052159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69DAFAAE" w14:textId="77777777" w:rsidTr="00E1133F">
        <w:trPr>
          <w:trHeight w:val="36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75F9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28FC15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7D40295D"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CFCB3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0EB2D2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768F769F"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17FDF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PTD~PL~~~MG~MTR012345</w:t>
            </w:r>
          </w:p>
        </w:tc>
        <w:tc>
          <w:tcPr>
            <w:tcW w:w="4590" w:type="dxa"/>
            <w:tcBorders>
              <w:top w:val="nil"/>
              <w:left w:val="nil"/>
              <w:bottom w:val="single" w:sz="4" w:space="0" w:color="auto"/>
              <w:right w:val="single" w:sz="4" w:space="0" w:color="auto"/>
            </w:tcBorders>
            <w:shd w:val="clear" w:color="auto" w:fill="auto"/>
            <w:hideMark/>
          </w:tcPr>
          <w:p w14:paraId="41B5CD3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517A8AB0" w14:textId="77777777" w:rsidTr="00E1133F">
        <w:trPr>
          <w:trHeight w:val="300"/>
        </w:trPr>
        <w:tc>
          <w:tcPr>
            <w:tcW w:w="357" w:type="dxa"/>
            <w:tcBorders>
              <w:top w:val="nil"/>
              <w:left w:val="nil"/>
              <w:bottom w:val="nil"/>
              <w:right w:val="nil"/>
            </w:tcBorders>
            <w:shd w:val="clear" w:color="auto" w:fill="auto"/>
            <w:hideMark/>
          </w:tcPr>
          <w:p w14:paraId="78C6AD51"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8F3EA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DTM~150~20090130</w:t>
            </w:r>
          </w:p>
        </w:tc>
        <w:tc>
          <w:tcPr>
            <w:tcW w:w="4590" w:type="dxa"/>
            <w:tcBorders>
              <w:top w:val="nil"/>
              <w:left w:val="nil"/>
              <w:bottom w:val="single" w:sz="4" w:space="0" w:color="auto"/>
              <w:right w:val="single" w:sz="4" w:space="0" w:color="auto"/>
            </w:tcBorders>
            <w:shd w:val="clear" w:color="auto" w:fill="auto"/>
            <w:hideMark/>
          </w:tcPr>
          <w:p w14:paraId="4077DD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9F7F8DE" w14:textId="77777777" w:rsidTr="00E1133F">
        <w:trPr>
          <w:trHeight w:val="300"/>
        </w:trPr>
        <w:tc>
          <w:tcPr>
            <w:tcW w:w="357" w:type="dxa"/>
            <w:tcBorders>
              <w:top w:val="nil"/>
              <w:left w:val="nil"/>
              <w:bottom w:val="nil"/>
              <w:right w:val="nil"/>
            </w:tcBorders>
            <w:shd w:val="clear" w:color="auto" w:fill="auto"/>
            <w:hideMark/>
          </w:tcPr>
          <w:p w14:paraId="65276B6F"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5177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DTM~151~20090302</w:t>
            </w:r>
          </w:p>
        </w:tc>
        <w:tc>
          <w:tcPr>
            <w:tcW w:w="4590" w:type="dxa"/>
            <w:tcBorders>
              <w:top w:val="nil"/>
              <w:left w:val="nil"/>
              <w:bottom w:val="single" w:sz="4" w:space="0" w:color="auto"/>
              <w:right w:val="single" w:sz="4" w:space="0" w:color="auto"/>
            </w:tcBorders>
            <w:shd w:val="clear" w:color="auto" w:fill="auto"/>
            <w:hideMark/>
          </w:tcPr>
          <w:p w14:paraId="3472FA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55CC2A9A" w14:textId="77777777" w:rsidTr="00E1133F">
        <w:trPr>
          <w:trHeight w:val="300"/>
        </w:trPr>
        <w:tc>
          <w:tcPr>
            <w:tcW w:w="357" w:type="dxa"/>
            <w:tcBorders>
              <w:top w:val="nil"/>
              <w:left w:val="nil"/>
              <w:bottom w:val="nil"/>
              <w:right w:val="nil"/>
            </w:tcBorders>
            <w:shd w:val="clear" w:color="auto" w:fill="auto"/>
            <w:hideMark/>
          </w:tcPr>
          <w:p w14:paraId="79132148"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F0AF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45908F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E8729B2" w14:textId="77777777" w:rsidTr="00E1133F">
        <w:trPr>
          <w:trHeight w:val="300"/>
        </w:trPr>
        <w:tc>
          <w:tcPr>
            <w:tcW w:w="357" w:type="dxa"/>
            <w:tcBorders>
              <w:top w:val="nil"/>
              <w:left w:val="nil"/>
              <w:bottom w:val="nil"/>
              <w:right w:val="nil"/>
            </w:tcBorders>
            <w:shd w:val="clear" w:color="auto" w:fill="auto"/>
            <w:hideMark/>
          </w:tcPr>
          <w:p w14:paraId="148B4A16"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A5F6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FE6A64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064881C" w14:textId="77777777" w:rsidTr="00E1133F">
        <w:trPr>
          <w:trHeight w:val="300"/>
        </w:trPr>
        <w:tc>
          <w:tcPr>
            <w:tcW w:w="357" w:type="dxa"/>
            <w:tcBorders>
              <w:top w:val="nil"/>
              <w:left w:val="nil"/>
              <w:bottom w:val="nil"/>
              <w:right w:val="nil"/>
            </w:tcBorders>
            <w:shd w:val="clear" w:color="auto" w:fill="auto"/>
            <w:hideMark/>
          </w:tcPr>
          <w:p w14:paraId="32577B64"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256A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7364E2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A53D092" w14:textId="77777777" w:rsidTr="00F36662">
        <w:trPr>
          <w:trHeight w:val="305"/>
        </w:trPr>
        <w:tc>
          <w:tcPr>
            <w:tcW w:w="357" w:type="dxa"/>
            <w:tcBorders>
              <w:top w:val="nil"/>
              <w:left w:val="nil"/>
              <w:bottom w:val="nil"/>
              <w:right w:val="nil"/>
            </w:tcBorders>
            <w:shd w:val="clear" w:color="auto" w:fill="auto"/>
            <w:hideMark/>
          </w:tcPr>
          <w:p w14:paraId="2BC6543E"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729A9F98"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0E986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MEA~AA~PRQ~1095~KH~9178.0~9543.0~41</w:t>
            </w:r>
          </w:p>
        </w:tc>
        <w:tc>
          <w:tcPr>
            <w:tcW w:w="4590" w:type="dxa"/>
            <w:tcBorders>
              <w:top w:val="nil"/>
              <w:left w:val="nil"/>
              <w:bottom w:val="single" w:sz="4" w:space="0" w:color="auto"/>
              <w:right w:val="single" w:sz="4" w:space="0" w:color="auto"/>
            </w:tcBorders>
            <w:shd w:val="clear" w:color="auto" w:fill="auto"/>
            <w:hideMark/>
          </w:tcPr>
          <w:p w14:paraId="09EBE8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F1669D3" w14:textId="77777777" w:rsidTr="00E1133F">
        <w:trPr>
          <w:trHeight w:val="300"/>
        </w:trPr>
        <w:tc>
          <w:tcPr>
            <w:tcW w:w="357" w:type="dxa"/>
            <w:tcBorders>
              <w:top w:val="nil"/>
              <w:left w:val="nil"/>
              <w:bottom w:val="nil"/>
              <w:right w:val="nil"/>
            </w:tcBorders>
            <w:shd w:val="clear" w:color="auto" w:fill="auto"/>
            <w:hideMark/>
          </w:tcPr>
          <w:p w14:paraId="3C755046"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7B956218"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CE13C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57E108A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303022B" w14:textId="77777777" w:rsidTr="00E1133F">
        <w:trPr>
          <w:trHeight w:val="300"/>
        </w:trPr>
        <w:tc>
          <w:tcPr>
            <w:tcW w:w="357" w:type="dxa"/>
            <w:tcBorders>
              <w:top w:val="nil"/>
              <w:left w:val="nil"/>
              <w:bottom w:val="nil"/>
              <w:right w:val="nil"/>
            </w:tcBorders>
            <w:shd w:val="clear" w:color="auto" w:fill="auto"/>
            <w:hideMark/>
          </w:tcPr>
          <w:p w14:paraId="49E6BE76"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2583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QTY~QD~0</w:t>
            </w:r>
          </w:p>
        </w:tc>
        <w:tc>
          <w:tcPr>
            <w:tcW w:w="4590" w:type="dxa"/>
            <w:tcBorders>
              <w:top w:val="nil"/>
              <w:left w:val="nil"/>
              <w:bottom w:val="single" w:sz="4" w:space="0" w:color="auto"/>
              <w:right w:val="single" w:sz="4" w:space="0" w:color="auto"/>
            </w:tcBorders>
            <w:shd w:val="clear" w:color="auto" w:fill="auto"/>
            <w:hideMark/>
          </w:tcPr>
          <w:p w14:paraId="1E371A9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A7EC4A3" w14:textId="77777777" w:rsidTr="00E1133F">
        <w:trPr>
          <w:trHeight w:val="300"/>
        </w:trPr>
        <w:tc>
          <w:tcPr>
            <w:tcW w:w="357" w:type="dxa"/>
            <w:tcBorders>
              <w:top w:val="nil"/>
              <w:left w:val="nil"/>
              <w:bottom w:val="nil"/>
              <w:right w:val="nil"/>
            </w:tcBorders>
            <w:shd w:val="clear" w:color="auto" w:fill="auto"/>
            <w:hideMark/>
          </w:tcPr>
          <w:p w14:paraId="65770F20"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38C20DC"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1D5506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MEA~AA~PRQ~0~KH~1464.0~1464.0~42</w:t>
            </w:r>
          </w:p>
        </w:tc>
        <w:tc>
          <w:tcPr>
            <w:tcW w:w="4590" w:type="dxa"/>
            <w:tcBorders>
              <w:top w:val="nil"/>
              <w:left w:val="nil"/>
              <w:bottom w:val="single" w:sz="4" w:space="0" w:color="auto"/>
              <w:right w:val="single" w:sz="4" w:space="0" w:color="auto"/>
            </w:tcBorders>
            <w:shd w:val="clear" w:color="auto" w:fill="auto"/>
            <w:hideMark/>
          </w:tcPr>
          <w:p w14:paraId="7F7AF1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0CE18A0" w14:textId="77777777" w:rsidTr="00E1133F">
        <w:trPr>
          <w:trHeight w:val="300"/>
        </w:trPr>
        <w:tc>
          <w:tcPr>
            <w:tcW w:w="357" w:type="dxa"/>
            <w:tcBorders>
              <w:top w:val="nil"/>
              <w:left w:val="nil"/>
              <w:bottom w:val="nil"/>
              <w:right w:val="nil"/>
            </w:tcBorders>
            <w:shd w:val="clear" w:color="auto" w:fill="auto"/>
            <w:hideMark/>
          </w:tcPr>
          <w:p w14:paraId="5C4A622D"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CA544B2"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B492D2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21568F8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3219F35A" w14:textId="77777777" w:rsidTr="00E1133F">
        <w:trPr>
          <w:trHeight w:val="300"/>
        </w:trPr>
        <w:tc>
          <w:tcPr>
            <w:tcW w:w="357" w:type="dxa"/>
            <w:tcBorders>
              <w:top w:val="nil"/>
              <w:left w:val="nil"/>
              <w:bottom w:val="nil"/>
              <w:right w:val="nil"/>
            </w:tcBorders>
            <w:shd w:val="clear" w:color="auto" w:fill="auto"/>
            <w:hideMark/>
          </w:tcPr>
          <w:p w14:paraId="4D936407"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A7139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54B155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E62C086" w14:textId="77777777" w:rsidTr="00F36662">
        <w:trPr>
          <w:trHeight w:val="242"/>
        </w:trPr>
        <w:tc>
          <w:tcPr>
            <w:tcW w:w="357" w:type="dxa"/>
            <w:tcBorders>
              <w:top w:val="nil"/>
              <w:left w:val="nil"/>
              <w:bottom w:val="nil"/>
              <w:right w:val="nil"/>
            </w:tcBorders>
            <w:shd w:val="clear" w:color="auto" w:fill="auto"/>
            <w:hideMark/>
          </w:tcPr>
          <w:p w14:paraId="28998CAD"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5B69F8B"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A1351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MEA~AA~PRQ~1095~KH~10642.0~11007.0~51</w:t>
            </w:r>
          </w:p>
        </w:tc>
        <w:tc>
          <w:tcPr>
            <w:tcW w:w="4590" w:type="dxa"/>
            <w:tcBorders>
              <w:top w:val="nil"/>
              <w:left w:val="nil"/>
              <w:bottom w:val="single" w:sz="4" w:space="0" w:color="auto"/>
              <w:right w:val="single" w:sz="4" w:space="0" w:color="auto"/>
            </w:tcBorders>
            <w:shd w:val="clear" w:color="auto" w:fill="auto"/>
            <w:hideMark/>
          </w:tcPr>
          <w:p w14:paraId="0218D9A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1E879BF" w14:textId="77777777" w:rsidTr="00E1133F">
        <w:trPr>
          <w:trHeight w:val="300"/>
        </w:trPr>
        <w:tc>
          <w:tcPr>
            <w:tcW w:w="357" w:type="dxa"/>
            <w:tcBorders>
              <w:top w:val="nil"/>
              <w:left w:val="nil"/>
              <w:bottom w:val="nil"/>
              <w:right w:val="nil"/>
            </w:tcBorders>
            <w:shd w:val="clear" w:color="auto" w:fill="auto"/>
            <w:hideMark/>
          </w:tcPr>
          <w:p w14:paraId="7D809AE3"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49C2EEE0"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652DD5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440153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B1758CA"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934F2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nil"/>
              <w:left w:val="nil"/>
              <w:bottom w:val="single" w:sz="4" w:space="0" w:color="auto"/>
              <w:right w:val="single" w:sz="4" w:space="0" w:color="auto"/>
            </w:tcBorders>
            <w:shd w:val="clear" w:color="auto" w:fill="auto"/>
            <w:hideMark/>
          </w:tcPr>
          <w:p w14:paraId="044F8E6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0A28B23F" w14:textId="77777777" w:rsidTr="00E1133F">
        <w:trPr>
          <w:trHeight w:val="300"/>
        </w:trPr>
        <w:tc>
          <w:tcPr>
            <w:tcW w:w="357" w:type="dxa"/>
            <w:tcBorders>
              <w:top w:val="nil"/>
              <w:left w:val="nil"/>
              <w:bottom w:val="nil"/>
              <w:right w:val="nil"/>
            </w:tcBorders>
            <w:shd w:val="clear" w:color="auto" w:fill="auto"/>
            <w:hideMark/>
          </w:tcPr>
          <w:p w14:paraId="49B626E2"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FE7C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1CF550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99887C0" w14:textId="77777777" w:rsidTr="00E1133F">
        <w:trPr>
          <w:trHeight w:val="300"/>
        </w:trPr>
        <w:tc>
          <w:tcPr>
            <w:tcW w:w="357" w:type="dxa"/>
            <w:tcBorders>
              <w:top w:val="nil"/>
              <w:left w:val="nil"/>
              <w:bottom w:val="nil"/>
              <w:right w:val="nil"/>
            </w:tcBorders>
            <w:shd w:val="clear" w:color="auto" w:fill="auto"/>
            <w:hideMark/>
          </w:tcPr>
          <w:p w14:paraId="564AC718"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C4C4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50A01D8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756F287" w14:textId="77777777" w:rsidTr="00E1133F">
        <w:trPr>
          <w:trHeight w:val="300"/>
        </w:trPr>
        <w:tc>
          <w:tcPr>
            <w:tcW w:w="357" w:type="dxa"/>
            <w:tcBorders>
              <w:top w:val="nil"/>
              <w:left w:val="nil"/>
              <w:bottom w:val="nil"/>
              <w:right w:val="nil"/>
            </w:tcBorders>
            <w:shd w:val="clear" w:color="auto" w:fill="auto"/>
            <w:hideMark/>
          </w:tcPr>
          <w:p w14:paraId="5B9C98D4"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19FF32E"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040F0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MEA~~PRQ~1095~~~~41</w:t>
            </w:r>
          </w:p>
        </w:tc>
        <w:tc>
          <w:tcPr>
            <w:tcW w:w="4590" w:type="dxa"/>
            <w:tcBorders>
              <w:top w:val="nil"/>
              <w:left w:val="nil"/>
              <w:bottom w:val="single" w:sz="4" w:space="0" w:color="auto"/>
              <w:right w:val="single" w:sz="4" w:space="0" w:color="auto"/>
            </w:tcBorders>
            <w:shd w:val="clear" w:color="auto" w:fill="auto"/>
            <w:hideMark/>
          </w:tcPr>
          <w:p w14:paraId="265148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Off Peak Consumption</w:t>
            </w:r>
          </w:p>
        </w:tc>
      </w:tr>
      <w:tr w:rsidR="0060049B" w:rsidRPr="0060049B" w14:paraId="212ADB9B" w14:textId="77777777" w:rsidTr="00E1133F">
        <w:trPr>
          <w:trHeight w:val="300"/>
        </w:trPr>
        <w:tc>
          <w:tcPr>
            <w:tcW w:w="357" w:type="dxa"/>
            <w:tcBorders>
              <w:top w:val="nil"/>
              <w:left w:val="nil"/>
              <w:bottom w:val="nil"/>
              <w:right w:val="nil"/>
            </w:tcBorders>
            <w:shd w:val="clear" w:color="auto" w:fill="auto"/>
            <w:hideMark/>
          </w:tcPr>
          <w:p w14:paraId="7DA2D5F8"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6AF77C62"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36BAE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MEA~~PRQ~0~~~~42</w:t>
            </w:r>
          </w:p>
        </w:tc>
        <w:tc>
          <w:tcPr>
            <w:tcW w:w="4590" w:type="dxa"/>
            <w:tcBorders>
              <w:top w:val="nil"/>
              <w:left w:val="nil"/>
              <w:bottom w:val="single" w:sz="4" w:space="0" w:color="auto"/>
              <w:right w:val="single" w:sz="4" w:space="0" w:color="auto"/>
            </w:tcBorders>
            <w:shd w:val="clear" w:color="auto" w:fill="auto"/>
            <w:hideMark/>
          </w:tcPr>
          <w:p w14:paraId="44FFB7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On Peak Consumption</w:t>
            </w:r>
          </w:p>
        </w:tc>
      </w:tr>
      <w:tr w:rsidR="0060049B" w:rsidRPr="0060049B" w14:paraId="3D8B9D9C" w14:textId="77777777" w:rsidTr="00E1133F">
        <w:trPr>
          <w:trHeight w:val="300"/>
        </w:trPr>
        <w:tc>
          <w:tcPr>
            <w:tcW w:w="357" w:type="dxa"/>
            <w:tcBorders>
              <w:top w:val="nil"/>
              <w:left w:val="nil"/>
              <w:bottom w:val="nil"/>
              <w:right w:val="nil"/>
            </w:tcBorders>
            <w:shd w:val="clear" w:color="auto" w:fill="auto"/>
            <w:hideMark/>
          </w:tcPr>
          <w:p w14:paraId="04379B36"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644A082F"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728DB4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MEA~~PRQ~1095~~~~51</w:t>
            </w:r>
          </w:p>
        </w:tc>
        <w:tc>
          <w:tcPr>
            <w:tcW w:w="4590" w:type="dxa"/>
            <w:tcBorders>
              <w:top w:val="nil"/>
              <w:left w:val="nil"/>
              <w:bottom w:val="single" w:sz="4" w:space="0" w:color="auto"/>
              <w:right w:val="single" w:sz="4" w:space="0" w:color="auto"/>
            </w:tcBorders>
            <w:shd w:val="clear" w:color="auto" w:fill="auto"/>
            <w:hideMark/>
          </w:tcPr>
          <w:p w14:paraId="4571E5D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246E3E9" w14:textId="77777777" w:rsidTr="00E1133F">
        <w:trPr>
          <w:trHeight w:val="300"/>
        </w:trPr>
        <w:tc>
          <w:tcPr>
            <w:tcW w:w="357" w:type="dxa"/>
            <w:tcBorders>
              <w:top w:val="nil"/>
              <w:left w:val="nil"/>
              <w:bottom w:val="nil"/>
              <w:right w:val="nil"/>
            </w:tcBorders>
            <w:shd w:val="clear" w:color="auto" w:fill="auto"/>
            <w:hideMark/>
          </w:tcPr>
          <w:p w14:paraId="302A331A"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5DF74695"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25BAF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DTM~150~20090130</w:t>
            </w:r>
          </w:p>
        </w:tc>
        <w:tc>
          <w:tcPr>
            <w:tcW w:w="4590" w:type="dxa"/>
            <w:tcBorders>
              <w:top w:val="nil"/>
              <w:left w:val="nil"/>
              <w:bottom w:val="single" w:sz="4" w:space="0" w:color="auto"/>
              <w:right w:val="single" w:sz="4" w:space="0" w:color="auto"/>
            </w:tcBorders>
            <w:shd w:val="clear" w:color="auto" w:fill="auto"/>
            <w:hideMark/>
          </w:tcPr>
          <w:p w14:paraId="426F48C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A166A6F" w14:textId="77777777" w:rsidTr="00E1133F">
        <w:trPr>
          <w:trHeight w:val="300"/>
        </w:trPr>
        <w:tc>
          <w:tcPr>
            <w:tcW w:w="357" w:type="dxa"/>
            <w:tcBorders>
              <w:top w:val="nil"/>
              <w:left w:val="nil"/>
              <w:bottom w:val="nil"/>
              <w:right w:val="nil"/>
            </w:tcBorders>
            <w:shd w:val="clear" w:color="auto" w:fill="auto"/>
            <w:hideMark/>
          </w:tcPr>
          <w:p w14:paraId="34A24CA5"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5163181A"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1A0863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DTM~151~20090302</w:t>
            </w:r>
          </w:p>
        </w:tc>
        <w:tc>
          <w:tcPr>
            <w:tcW w:w="4590" w:type="dxa"/>
            <w:tcBorders>
              <w:top w:val="nil"/>
              <w:left w:val="nil"/>
              <w:bottom w:val="single" w:sz="4" w:space="0" w:color="auto"/>
              <w:right w:val="single" w:sz="4" w:space="0" w:color="auto"/>
            </w:tcBorders>
            <w:shd w:val="clear" w:color="auto" w:fill="auto"/>
            <w:hideMark/>
          </w:tcPr>
          <w:p w14:paraId="6649037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AA001F7"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8FDF0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SE~30~000000001</w:t>
            </w:r>
          </w:p>
        </w:tc>
        <w:tc>
          <w:tcPr>
            <w:tcW w:w="4590" w:type="dxa"/>
            <w:tcBorders>
              <w:top w:val="nil"/>
              <w:left w:val="nil"/>
              <w:bottom w:val="single" w:sz="4" w:space="0" w:color="auto"/>
              <w:right w:val="single" w:sz="4" w:space="0" w:color="auto"/>
            </w:tcBorders>
            <w:shd w:val="clear" w:color="auto" w:fill="auto"/>
            <w:hideMark/>
          </w:tcPr>
          <w:p w14:paraId="70FB7AB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67785D2F" w14:textId="77777777" w:rsidR="0060049B" w:rsidRDefault="0060049B">
      <w:pPr>
        <w:ind w:left="-1170" w:firstLine="900"/>
        <w:rPr>
          <w:rFonts w:ascii="Calibri" w:hAnsi="Calibri"/>
          <w:snapToGrid w:val="0"/>
          <w:sz w:val="22"/>
          <w:szCs w:val="22"/>
        </w:rPr>
      </w:pPr>
    </w:p>
    <w:p w14:paraId="0F9BC90A" w14:textId="77777777" w:rsidR="00E47271" w:rsidRDefault="00E47271">
      <w:pPr>
        <w:ind w:left="-1170" w:firstLine="900"/>
        <w:rPr>
          <w:rFonts w:ascii="Calibri" w:hAnsi="Calibri"/>
          <w:snapToGrid w:val="0"/>
          <w:sz w:val="22"/>
          <w:szCs w:val="22"/>
        </w:rPr>
      </w:pPr>
    </w:p>
    <w:p w14:paraId="667C4CDD" w14:textId="77777777" w:rsidR="0057696E" w:rsidRDefault="0057696E">
      <w:pPr>
        <w:ind w:left="-1170" w:firstLine="900"/>
        <w:rPr>
          <w:rFonts w:ascii="Calibri" w:hAnsi="Calibri"/>
          <w:snapToGrid w:val="0"/>
          <w:sz w:val="22"/>
          <w:szCs w:val="22"/>
        </w:rPr>
      </w:pPr>
    </w:p>
    <w:p w14:paraId="499D9805" w14:textId="77777777" w:rsidR="00F774A3" w:rsidRDefault="00F774A3">
      <w:pPr>
        <w:ind w:left="-1170" w:firstLine="900"/>
        <w:rPr>
          <w:rFonts w:ascii="Calibri" w:hAnsi="Calibri"/>
          <w:snapToGrid w:val="0"/>
          <w:sz w:val="22"/>
          <w:szCs w:val="22"/>
        </w:rPr>
      </w:pPr>
    </w:p>
    <w:p w14:paraId="3DDDDA93" w14:textId="694917E4"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#9 of </w:t>
      </w:r>
      <w:ins w:id="34" w:author="MCT" w:date="2024-10-14T13:28:00Z">
        <w:r w:rsidR="00623590">
          <w:rPr>
            <w:rFonts w:ascii="Calibri" w:hAnsi="Calibri"/>
            <w:snapToGrid w:val="0"/>
            <w:sz w:val="22"/>
            <w:szCs w:val="22"/>
          </w:rPr>
          <w:t>19</w:t>
        </w:r>
      </w:ins>
      <w:del w:id="35"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0316FC51" w14:textId="77777777" w:rsidR="00F774A3" w:rsidRDefault="00F774A3" w:rsidP="00F36662">
      <w:pPr>
        <w:ind w:left="-270"/>
        <w:rPr>
          <w:rFonts w:ascii="Calibri" w:hAnsi="Calibri"/>
          <w:snapToGrid w:val="0"/>
          <w:sz w:val="22"/>
          <w:szCs w:val="22"/>
        </w:rPr>
      </w:pPr>
      <w:r w:rsidRPr="00F774A3">
        <w:rPr>
          <w:rFonts w:ascii="Calibri" w:hAnsi="Calibri"/>
          <w:snapToGrid w:val="0"/>
          <w:sz w:val="22"/>
          <w:szCs w:val="22"/>
        </w:rPr>
        <w:t xml:space="preserve">Monthly Usage </w:t>
      </w:r>
      <w:r w:rsidR="0060049B">
        <w:rPr>
          <w:rFonts w:ascii="Calibri" w:hAnsi="Calibri"/>
          <w:snapToGrid w:val="0"/>
          <w:sz w:val="22"/>
          <w:szCs w:val="22"/>
        </w:rPr>
        <w:t>-</w:t>
      </w:r>
      <w:r w:rsidRPr="00F774A3">
        <w:rPr>
          <w:rFonts w:ascii="Calibri" w:hAnsi="Calibri"/>
          <w:snapToGrid w:val="0"/>
          <w:sz w:val="22"/>
          <w:szCs w:val="22"/>
        </w:rPr>
        <w:t xml:space="preserve"> NON-INTERVAL – MULTIPLE METERS – METERS- CONSUMPTION TO ERCOT CONTAINS ADJUSTMENT</w:t>
      </w:r>
    </w:p>
    <w:tbl>
      <w:tblPr>
        <w:tblW w:w="9465" w:type="dxa"/>
        <w:tblInd w:w="93" w:type="dxa"/>
        <w:tblLayout w:type="fixed"/>
        <w:tblLook w:val="04A0" w:firstRow="1" w:lastRow="0" w:firstColumn="1" w:lastColumn="0" w:noHBand="0" w:noVBand="1"/>
      </w:tblPr>
      <w:tblGrid>
        <w:gridCol w:w="392"/>
        <w:gridCol w:w="393"/>
        <w:gridCol w:w="400"/>
        <w:gridCol w:w="3690"/>
        <w:gridCol w:w="4590"/>
      </w:tblGrid>
      <w:tr w:rsidR="0060049B" w:rsidRPr="0060049B" w14:paraId="0D3EDC04" w14:textId="77777777" w:rsidTr="00E1133F">
        <w:trPr>
          <w:trHeight w:val="960"/>
        </w:trPr>
        <w:tc>
          <w:tcPr>
            <w:tcW w:w="9465" w:type="dxa"/>
            <w:gridSpan w:val="5"/>
            <w:tcBorders>
              <w:top w:val="single" w:sz="4" w:space="0" w:color="auto"/>
              <w:left w:val="nil"/>
              <w:bottom w:val="single" w:sz="4" w:space="0" w:color="auto"/>
              <w:right w:val="nil"/>
            </w:tcBorders>
            <w:shd w:val="clear" w:color="000000" w:fill="BFBFBF"/>
            <w:vAlign w:val="center"/>
            <w:hideMark/>
          </w:tcPr>
          <w:p w14:paraId="23DA6AC5"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Detailed </w:t>
            </w:r>
            <w:del w:id="36" w:author="MCT" w:date="2023-02-14T08:49:00Z">
              <w:r w:rsidRPr="0060049B" w:rsidDel="007E0814">
                <w:rPr>
                  <w:rFonts w:ascii="Calibri" w:hAnsi="Calibri" w:cs="Calibri"/>
                  <w:color w:val="000000"/>
                  <w:sz w:val="22"/>
                  <w:szCs w:val="22"/>
                </w:rPr>
                <w:delText>and  Summarized</w:delText>
              </w:r>
            </w:del>
            <w:ins w:id="37" w:author="MCT" w:date="2023-02-14T08:49:00Z">
              <w:r w:rsidR="007E0814" w:rsidRPr="0060049B">
                <w:rPr>
                  <w:rFonts w:ascii="Calibri" w:hAnsi="Calibri" w:cs="Calibri"/>
                  <w:color w:val="000000"/>
                  <w:sz w:val="22"/>
                  <w:szCs w:val="22"/>
                </w:rPr>
                <w:t>and Summarized</w:t>
              </w:r>
            </w:ins>
            <w:r w:rsidRPr="0060049B">
              <w:rPr>
                <w:rFonts w:ascii="Calibri" w:hAnsi="Calibri" w:cs="Calibri"/>
                <w:color w:val="000000"/>
                <w:sz w:val="22"/>
                <w:szCs w:val="22"/>
              </w:rPr>
              <w:t xml:space="preserve"> Usage</w:t>
            </w:r>
            <w:r w:rsidRPr="0060049B">
              <w:rPr>
                <w:rFonts w:ascii="Calibri" w:hAnsi="Calibri" w:cs="Calibri"/>
                <w:color w:val="000000"/>
                <w:sz w:val="22"/>
                <w:szCs w:val="22"/>
              </w:rPr>
              <w:br/>
              <w:t>Non-Interval Meter  with Multiple Meters</w:t>
            </w:r>
          </w:p>
        </w:tc>
      </w:tr>
      <w:tr w:rsidR="0060049B" w:rsidRPr="0060049B" w14:paraId="32335078"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3F8B44C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590" w:type="dxa"/>
            <w:tcBorders>
              <w:top w:val="nil"/>
              <w:left w:val="nil"/>
              <w:bottom w:val="single" w:sz="4" w:space="0" w:color="auto"/>
              <w:right w:val="single" w:sz="4" w:space="0" w:color="auto"/>
            </w:tcBorders>
            <w:shd w:val="clear" w:color="auto" w:fill="auto"/>
            <w:hideMark/>
          </w:tcPr>
          <w:p w14:paraId="5CD9FF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3DEFBCA2"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75A2C8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BPT~00~200805101201001~20090310~DD</w:t>
            </w:r>
          </w:p>
        </w:tc>
        <w:tc>
          <w:tcPr>
            <w:tcW w:w="4590" w:type="dxa"/>
            <w:tcBorders>
              <w:top w:val="nil"/>
              <w:left w:val="nil"/>
              <w:bottom w:val="single" w:sz="4" w:space="0" w:color="auto"/>
              <w:right w:val="single" w:sz="4" w:space="0" w:color="auto"/>
            </w:tcBorders>
            <w:shd w:val="clear" w:color="auto" w:fill="auto"/>
            <w:hideMark/>
          </w:tcPr>
          <w:p w14:paraId="00EA774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07BA5295"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31246F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DE07A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7BB5FF7C"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11FEC4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590" w:type="dxa"/>
            <w:tcBorders>
              <w:top w:val="nil"/>
              <w:left w:val="nil"/>
              <w:bottom w:val="single" w:sz="4" w:space="0" w:color="auto"/>
              <w:right w:val="single" w:sz="4" w:space="0" w:color="auto"/>
            </w:tcBorders>
            <w:shd w:val="clear" w:color="auto" w:fill="auto"/>
            <w:hideMark/>
          </w:tcPr>
          <w:p w14:paraId="75CAAF5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0D737E90"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101738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590" w:type="dxa"/>
            <w:tcBorders>
              <w:top w:val="nil"/>
              <w:left w:val="nil"/>
              <w:bottom w:val="single" w:sz="4" w:space="0" w:color="auto"/>
              <w:right w:val="single" w:sz="4" w:space="0" w:color="auto"/>
            </w:tcBorders>
            <w:shd w:val="clear" w:color="auto" w:fill="auto"/>
            <w:hideMark/>
          </w:tcPr>
          <w:p w14:paraId="65E140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73E3EB3F"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22CAFF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60BAA8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1EE42888"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09C4CA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NAME~9~987654321</w:t>
            </w:r>
          </w:p>
        </w:tc>
        <w:tc>
          <w:tcPr>
            <w:tcW w:w="4590" w:type="dxa"/>
            <w:tcBorders>
              <w:top w:val="nil"/>
              <w:left w:val="nil"/>
              <w:bottom w:val="single" w:sz="4" w:space="0" w:color="auto"/>
              <w:right w:val="single" w:sz="4" w:space="0" w:color="auto"/>
            </w:tcBorders>
            <w:shd w:val="clear" w:color="auto" w:fill="auto"/>
            <w:hideMark/>
          </w:tcPr>
          <w:p w14:paraId="5D86FE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184CC3DF" w14:textId="77777777" w:rsidTr="00E1133F">
        <w:trPr>
          <w:trHeight w:val="300"/>
        </w:trPr>
        <w:tc>
          <w:tcPr>
            <w:tcW w:w="392" w:type="dxa"/>
            <w:tcBorders>
              <w:top w:val="nil"/>
              <w:left w:val="nil"/>
              <w:bottom w:val="nil"/>
              <w:right w:val="nil"/>
            </w:tcBorders>
            <w:shd w:val="clear" w:color="auto" w:fill="auto"/>
            <w:hideMark/>
          </w:tcPr>
          <w:p w14:paraId="31F3B76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CFED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PTD~PL~~~MG~1234561~DC</w:t>
            </w:r>
          </w:p>
        </w:tc>
        <w:tc>
          <w:tcPr>
            <w:tcW w:w="4590" w:type="dxa"/>
            <w:tcBorders>
              <w:top w:val="nil"/>
              <w:left w:val="nil"/>
              <w:bottom w:val="single" w:sz="4" w:space="0" w:color="auto"/>
              <w:right w:val="single" w:sz="4" w:space="0" w:color="auto"/>
            </w:tcBorders>
            <w:shd w:val="clear" w:color="auto" w:fill="auto"/>
            <w:hideMark/>
          </w:tcPr>
          <w:p w14:paraId="5CEA01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15A3C018" w14:textId="77777777" w:rsidTr="00E1133F">
        <w:trPr>
          <w:trHeight w:val="300"/>
        </w:trPr>
        <w:tc>
          <w:tcPr>
            <w:tcW w:w="392" w:type="dxa"/>
            <w:tcBorders>
              <w:top w:val="nil"/>
              <w:left w:val="nil"/>
              <w:bottom w:val="nil"/>
              <w:right w:val="nil"/>
            </w:tcBorders>
            <w:shd w:val="clear" w:color="auto" w:fill="auto"/>
            <w:hideMark/>
          </w:tcPr>
          <w:p w14:paraId="540301B3"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26519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4B7D01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66AFE21" w14:textId="77777777" w:rsidTr="00E1133F">
        <w:trPr>
          <w:trHeight w:val="300"/>
        </w:trPr>
        <w:tc>
          <w:tcPr>
            <w:tcW w:w="392" w:type="dxa"/>
            <w:tcBorders>
              <w:top w:val="nil"/>
              <w:left w:val="nil"/>
              <w:bottom w:val="nil"/>
              <w:right w:val="nil"/>
            </w:tcBorders>
            <w:shd w:val="clear" w:color="auto" w:fill="auto"/>
            <w:hideMark/>
          </w:tcPr>
          <w:p w14:paraId="460D25E5"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739F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4BB9EA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5623B28" w14:textId="77777777" w:rsidTr="00E1133F">
        <w:trPr>
          <w:trHeight w:val="300"/>
        </w:trPr>
        <w:tc>
          <w:tcPr>
            <w:tcW w:w="392" w:type="dxa"/>
            <w:tcBorders>
              <w:top w:val="nil"/>
              <w:left w:val="nil"/>
              <w:bottom w:val="nil"/>
              <w:right w:val="nil"/>
            </w:tcBorders>
            <w:shd w:val="clear" w:color="auto" w:fill="auto"/>
            <w:hideMark/>
          </w:tcPr>
          <w:p w14:paraId="41A3FC8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B1C686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1BDE97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768239A2" w14:textId="77777777" w:rsidTr="00E1133F">
        <w:trPr>
          <w:trHeight w:val="300"/>
        </w:trPr>
        <w:tc>
          <w:tcPr>
            <w:tcW w:w="392" w:type="dxa"/>
            <w:tcBorders>
              <w:top w:val="nil"/>
              <w:left w:val="nil"/>
              <w:bottom w:val="nil"/>
              <w:right w:val="nil"/>
            </w:tcBorders>
            <w:shd w:val="clear" w:color="auto" w:fill="auto"/>
            <w:hideMark/>
          </w:tcPr>
          <w:p w14:paraId="64843BFB"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FDEC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0B73DA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E4AF6A6" w14:textId="77777777" w:rsidTr="00E1133F">
        <w:trPr>
          <w:trHeight w:val="300"/>
        </w:trPr>
        <w:tc>
          <w:tcPr>
            <w:tcW w:w="392" w:type="dxa"/>
            <w:tcBorders>
              <w:top w:val="nil"/>
              <w:left w:val="nil"/>
              <w:bottom w:val="nil"/>
              <w:right w:val="nil"/>
            </w:tcBorders>
            <w:shd w:val="clear" w:color="auto" w:fill="auto"/>
            <w:hideMark/>
          </w:tcPr>
          <w:p w14:paraId="7CE9EC2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1612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QTY~KA~8</w:t>
            </w:r>
          </w:p>
        </w:tc>
        <w:tc>
          <w:tcPr>
            <w:tcW w:w="4590" w:type="dxa"/>
            <w:tcBorders>
              <w:top w:val="nil"/>
              <w:left w:val="nil"/>
              <w:bottom w:val="single" w:sz="4" w:space="0" w:color="auto"/>
              <w:right w:val="single" w:sz="4" w:space="0" w:color="auto"/>
            </w:tcBorders>
            <w:shd w:val="clear" w:color="auto" w:fill="auto"/>
            <w:hideMark/>
          </w:tcPr>
          <w:p w14:paraId="2AC6F8F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r>
      <w:tr w:rsidR="0060049B" w:rsidRPr="0060049B" w14:paraId="55F23951" w14:textId="77777777" w:rsidTr="00E1133F">
        <w:trPr>
          <w:trHeight w:val="300"/>
        </w:trPr>
        <w:tc>
          <w:tcPr>
            <w:tcW w:w="392" w:type="dxa"/>
            <w:tcBorders>
              <w:top w:val="nil"/>
              <w:left w:val="nil"/>
              <w:bottom w:val="nil"/>
              <w:right w:val="nil"/>
            </w:tcBorders>
            <w:shd w:val="clear" w:color="auto" w:fill="auto"/>
            <w:hideMark/>
          </w:tcPr>
          <w:p w14:paraId="0CE517F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BD6555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95FF2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MEA~AA~PRQ~8~KH~0.0~0.0~41</w:t>
            </w:r>
          </w:p>
        </w:tc>
        <w:tc>
          <w:tcPr>
            <w:tcW w:w="4590" w:type="dxa"/>
            <w:tcBorders>
              <w:top w:val="nil"/>
              <w:left w:val="nil"/>
              <w:bottom w:val="single" w:sz="4" w:space="0" w:color="auto"/>
              <w:right w:val="single" w:sz="4" w:space="0" w:color="auto"/>
            </w:tcBorders>
            <w:shd w:val="clear" w:color="auto" w:fill="auto"/>
            <w:hideMark/>
          </w:tcPr>
          <w:p w14:paraId="2D69FBE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BBD039B" w14:textId="77777777" w:rsidTr="00E1133F">
        <w:trPr>
          <w:trHeight w:val="300"/>
        </w:trPr>
        <w:tc>
          <w:tcPr>
            <w:tcW w:w="392" w:type="dxa"/>
            <w:tcBorders>
              <w:top w:val="nil"/>
              <w:left w:val="nil"/>
              <w:bottom w:val="nil"/>
              <w:right w:val="nil"/>
            </w:tcBorders>
            <w:shd w:val="clear" w:color="auto" w:fill="auto"/>
            <w:hideMark/>
          </w:tcPr>
          <w:p w14:paraId="488DB53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F6CC75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27DA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590" w:type="dxa"/>
            <w:tcBorders>
              <w:top w:val="nil"/>
              <w:left w:val="nil"/>
              <w:bottom w:val="single" w:sz="4" w:space="0" w:color="auto"/>
              <w:right w:val="single" w:sz="4" w:space="0" w:color="auto"/>
            </w:tcBorders>
            <w:shd w:val="clear" w:color="auto" w:fill="auto"/>
            <w:hideMark/>
          </w:tcPr>
          <w:p w14:paraId="12E30E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95C4362" w14:textId="77777777" w:rsidTr="00E1133F">
        <w:trPr>
          <w:trHeight w:val="300"/>
        </w:trPr>
        <w:tc>
          <w:tcPr>
            <w:tcW w:w="392" w:type="dxa"/>
            <w:tcBorders>
              <w:top w:val="nil"/>
              <w:left w:val="nil"/>
              <w:bottom w:val="nil"/>
              <w:right w:val="nil"/>
            </w:tcBorders>
            <w:shd w:val="clear" w:color="auto" w:fill="auto"/>
            <w:hideMark/>
          </w:tcPr>
          <w:p w14:paraId="0D401F5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FDF6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PTD~PL~~~MG~1234562</w:t>
            </w:r>
          </w:p>
        </w:tc>
        <w:tc>
          <w:tcPr>
            <w:tcW w:w="4590" w:type="dxa"/>
            <w:tcBorders>
              <w:top w:val="nil"/>
              <w:left w:val="nil"/>
              <w:bottom w:val="single" w:sz="4" w:space="0" w:color="auto"/>
              <w:right w:val="single" w:sz="4" w:space="0" w:color="auto"/>
            </w:tcBorders>
            <w:shd w:val="clear" w:color="auto" w:fill="auto"/>
            <w:hideMark/>
          </w:tcPr>
          <w:p w14:paraId="7CF620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1CC4DF52" w14:textId="77777777" w:rsidTr="00E1133F">
        <w:trPr>
          <w:trHeight w:val="300"/>
        </w:trPr>
        <w:tc>
          <w:tcPr>
            <w:tcW w:w="392" w:type="dxa"/>
            <w:tcBorders>
              <w:top w:val="nil"/>
              <w:left w:val="nil"/>
              <w:bottom w:val="nil"/>
              <w:right w:val="nil"/>
            </w:tcBorders>
            <w:shd w:val="clear" w:color="auto" w:fill="auto"/>
            <w:hideMark/>
          </w:tcPr>
          <w:p w14:paraId="3391C65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73CD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47A840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67FC3BF4" w14:textId="77777777" w:rsidTr="00E1133F">
        <w:trPr>
          <w:trHeight w:val="300"/>
        </w:trPr>
        <w:tc>
          <w:tcPr>
            <w:tcW w:w="392" w:type="dxa"/>
            <w:tcBorders>
              <w:top w:val="nil"/>
              <w:left w:val="nil"/>
              <w:bottom w:val="nil"/>
              <w:right w:val="nil"/>
            </w:tcBorders>
            <w:shd w:val="clear" w:color="auto" w:fill="auto"/>
            <w:hideMark/>
          </w:tcPr>
          <w:p w14:paraId="47B81D6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D4D30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1539DD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630A0D0" w14:textId="77777777" w:rsidTr="00E1133F">
        <w:trPr>
          <w:trHeight w:val="300"/>
        </w:trPr>
        <w:tc>
          <w:tcPr>
            <w:tcW w:w="392" w:type="dxa"/>
            <w:tcBorders>
              <w:top w:val="nil"/>
              <w:left w:val="nil"/>
              <w:bottom w:val="nil"/>
              <w:right w:val="nil"/>
            </w:tcBorders>
            <w:shd w:val="clear" w:color="auto" w:fill="auto"/>
            <w:hideMark/>
          </w:tcPr>
          <w:p w14:paraId="5294E47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0EA2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0D76EB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19C34532" w14:textId="77777777" w:rsidTr="00E1133F">
        <w:trPr>
          <w:trHeight w:val="300"/>
        </w:trPr>
        <w:tc>
          <w:tcPr>
            <w:tcW w:w="392" w:type="dxa"/>
            <w:tcBorders>
              <w:top w:val="nil"/>
              <w:left w:val="nil"/>
              <w:bottom w:val="nil"/>
              <w:right w:val="nil"/>
            </w:tcBorders>
            <w:shd w:val="clear" w:color="auto" w:fill="auto"/>
            <w:hideMark/>
          </w:tcPr>
          <w:p w14:paraId="3296045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320B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5AE18BF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3A4E04A3" w14:textId="77777777" w:rsidTr="00E1133F">
        <w:trPr>
          <w:trHeight w:val="300"/>
        </w:trPr>
        <w:tc>
          <w:tcPr>
            <w:tcW w:w="392" w:type="dxa"/>
            <w:tcBorders>
              <w:top w:val="nil"/>
              <w:left w:val="nil"/>
              <w:bottom w:val="nil"/>
              <w:right w:val="nil"/>
            </w:tcBorders>
            <w:shd w:val="clear" w:color="auto" w:fill="auto"/>
            <w:hideMark/>
          </w:tcPr>
          <w:p w14:paraId="7342470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ACF7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QTY~QD~100</w:t>
            </w:r>
          </w:p>
        </w:tc>
        <w:tc>
          <w:tcPr>
            <w:tcW w:w="4590" w:type="dxa"/>
            <w:tcBorders>
              <w:top w:val="nil"/>
              <w:left w:val="nil"/>
              <w:bottom w:val="single" w:sz="4" w:space="0" w:color="auto"/>
              <w:right w:val="single" w:sz="4" w:space="0" w:color="auto"/>
            </w:tcBorders>
            <w:shd w:val="clear" w:color="auto" w:fill="auto"/>
            <w:hideMark/>
          </w:tcPr>
          <w:p w14:paraId="16A45B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272C3CA" w14:textId="77777777" w:rsidTr="00E1133F">
        <w:trPr>
          <w:trHeight w:val="300"/>
        </w:trPr>
        <w:tc>
          <w:tcPr>
            <w:tcW w:w="392" w:type="dxa"/>
            <w:tcBorders>
              <w:top w:val="nil"/>
              <w:left w:val="nil"/>
              <w:bottom w:val="nil"/>
              <w:right w:val="nil"/>
            </w:tcBorders>
            <w:shd w:val="clear" w:color="auto" w:fill="auto"/>
            <w:hideMark/>
          </w:tcPr>
          <w:p w14:paraId="5E14BF4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CF9D28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0DEAB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MEA~AA~PRQ~104~KH~45935.0~45948.0~41</w:t>
            </w:r>
          </w:p>
        </w:tc>
        <w:tc>
          <w:tcPr>
            <w:tcW w:w="4590" w:type="dxa"/>
            <w:tcBorders>
              <w:top w:val="nil"/>
              <w:left w:val="nil"/>
              <w:bottom w:val="single" w:sz="4" w:space="0" w:color="auto"/>
              <w:right w:val="single" w:sz="4" w:space="0" w:color="auto"/>
            </w:tcBorders>
            <w:shd w:val="clear" w:color="auto" w:fill="auto"/>
            <w:hideMark/>
          </w:tcPr>
          <w:p w14:paraId="6BF35E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416F9C73" w14:textId="77777777" w:rsidTr="00E1133F">
        <w:trPr>
          <w:trHeight w:val="300"/>
        </w:trPr>
        <w:tc>
          <w:tcPr>
            <w:tcW w:w="392" w:type="dxa"/>
            <w:tcBorders>
              <w:top w:val="nil"/>
              <w:left w:val="nil"/>
              <w:bottom w:val="nil"/>
              <w:right w:val="nil"/>
            </w:tcBorders>
            <w:shd w:val="clear" w:color="auto" w:fill="auto"/>
            <w:hideMark/>
          </w:tcPr>
          <w:p w14:paraId="37CE0BCD"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6A7953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613F50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6AB37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13826EC9" w14:textId="77777777" w:rsidTr="00E1133F">
        <w:trPr>
          <w:trHeight w:val="300"/>
        </w:trPr>
        <w:tc>
          <w:tcPr>
            <w:tcW w:w="392" w:type="dxa"/>
            <w:tcBorders>
              <w:top w:val="nil"/>
              <w:left w:val="nil"/>
              <w:bottom w:val="nil"/>
              <w:right w:val="nil"/>
            </w:tcBorders>
            <w:shd w:val="clear" w:color="auto" w:fill="auto"/>
            <w:hideMark/>
          </w:tcPr>
          <w:p w14:paraId="71D1B3F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F2739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w:t>
            </w:r>
          </w:p>
        </w:tc>
        <w:tc>
          <w:tcPr>
            <w:tcW w:w="4590" w:type="dxa"/>
            <w:tcBorders>
              <w:top w:val="nil"/>
              <w:left w:val="nil"/>
              <w:bottom w:val="single" w:sz="4" w:space="0" w:color="auto"/>
              <w:right w:val="single" w:sz="4" w:space="0" w:color="auto"/>
            </w:tcBorders>
            <w:shd w:val="clear" w:color="auto" w:fill="auto"/>
            <w:hideMark/>
          </w:tcPr>
          <w:p w14:paraId="3449EF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E357997" w14:textId="77777777" w:rsidTr="00E1133F">
        <w:trPr>
          <w:trHeight w:val="300"/>
        </w:trPr>
        <w:tc>
          <w:tcPr>
            <w:tcW w:w="392" w:type="dxa"/>
            <w:tcBorders>
              <w:top w:val="nil"/>
              <w:left w:val="nil"/>
              <w:bottom w:val="nil"/>
              <w:right w:val="nil"/>
            </w:tcBorders>
            <w:shd w:val="clear" w:color="auto" w:fill="auto"/>
            <w:hideMark/>
          </w:tcPr>
          <w:p w14:paraId="0DE0D589"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56CAB4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F4B4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MEA~AA~PRQ~24~KH~1637.0~1640.0~42</w:t>
            </w:r>
          </w:p>
        </w:tc>
        <w:tc>
          <w:tcPr>
            <w:tcW w:w="4590" w:type="dxa"/>
            <w:tcBorders>
              <w:top w:val="nil"/>
              <w:left w:val="nil"/>
              <w:bottom w:val="single" w:sz="4" w:space="0" w:color="auto"/>
              <w:right w:val="single" w:sz="4" w:space="0" w:color="auto"/>
            </w:tcBorders>
            <w:shd w:val="clear" w:color="auto" w:fill="auto"/>
            <w:hideMark/>
          </w:tcPr>
          <w:p w14:paraId="2ABFE15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F059D7D" w14:textId="77777777" w:rsidTr="00E1133F">
        <w:trPr>
          <w:trHeight w:val="300"/>
        </w:trPr>
        <w:tc>
          <w:tcPr>
            <w:tcW w:w="392" w:type="dxa"/>
            <w:tcBorders>
              <w:top w:val="nil"/>
              <w:left w:val="nil"/>
              <w:bottom w:val="nil"/>
              <w:right w:val="nil"/>
            </w:tcBorders>
            <w:shd w:val="clear" w:color="auto" w:fill="auto"/>
            <w:hideMark/>
          </w:tcPr>
          <w:p w14:paraId="0486504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FC36786"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67597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75DF35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1983DA7" w14:textId="77777777" w:rsidTr="00E1133F">
        <w:trPr>
          <w:trHeight w:val="300"/>
        </w:trPr>
        <w:tc>
          <w:tcPr>
            <w:tcW w:w="392" w:type="dxa"/>
            <w:tcBorders>
              <w:top w:val="nil"/>
              <w:left w:val="nil"/>
              <w:bottom w:val="nil"/>
              <w:right w:val="nil"/>
            </w:tcBorders>
            <w:shd w:val="clear" w:color="auto" w:fill="auto"/>
            <w:hideMark/>
          </w:tcPr>
          <w:p w14:paraId="657772F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28159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QTY~QD~30</w:t>
            </w:r>
          </w:p>
        </w:tc>
        <w:tc>
          <w:tcPr>
            <w:tcW w:w="4590" w:type="dxa"/>
            <w:tcBorders>
              <w:top w:val="nil"/>
              <w:left w:val="nil"/>
              <w:bottom w:val="single" w:sz="4" w:space="0" w:color="auto"/>
              <w:right w:val="single" w:sz="4" w:space="0" w:color="auto"/>
            </w:tcBorders>
            <w:shd w:val="clear" w:color="auto" w:fill="auto"/>
            <w:hideMark/>
          </w:tcPr>
          <w:p w14:paraId="2759F8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E4F5366" w14:textId="77777777" w:rsidTr="00E1133F">
        <w:trPr>
          <w:trHeight w:val="300"/>
        </w:trPr>
        <w:tc>
          <w:tcPr>
            <w:tcW w:w="392" w:type="dxa"/>
            <w:tcBorders>
              <w:top w:val="nil"/>
              <w:left w:val="nil"/>
              <w:bottom w:val="nil"/>
              <w:right w:val="nil"/>
            </w:tcBorders>
            <w:shd w:val="clear" w:color="auto" w:fill="auto"/>
            <w:hideMark/>
          </w:tcPr>
          <w:p w14:paraId="0881FDAC"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DED665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7BA33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MEA~AA~PRQ~40~KH~9371.0~9376.0~43</w:t>
            </w:r>
          </w:p>
        </w:tc>
        <w:tc>
          <w:tcPr>
            <w:tcW w:w="4590" w:type="dxa"/>
            <w:tcBorders>
              <w:top w:val="nil"/>
              <w:left w:val="nil"/>
              <w:bottom w:val="single" w:sz="4" w:space="0" w:color="auto"/>
              <w:right w:val="single" w:sz="4" w:space="0" w:color="auto"/>
            </w:tcBorders>
            <w:shd w:val="clear" w:color="auto" w:fill="auto"/>
            <w:hideMark/>
          </w:tcPr>
          <w:p w14:paraId="7D317B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F991F06" w14:textId="77777777" w:rsidTr="00E1133F">
        <w:trPr>
          <w:trHeight w:val="300"/>
        </w:trPr>
        <w:tc>
          <w:tcPr>
            <w:tcW w:w="392" w:type="dxa"/>
            <w:tcBorders>
              <w:top w:val="nil"/>
              <w:left w:val="nil"/>
              <w:bottom w:val="nil"/>
              <w:right w:val="nil"/>
            </w:tcBorders>
            <w:shd w:val="clear" w:color="auto" w:fill="auto"/>
            <w:hideMark/>
          </w:tcPr>
          <w:p w14:paraId="743F592D"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D4D0D8E"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0DE45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3FFCC8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BFA0148" w14:textId="77777777" w:rsidTr="00E1133F">
        <w:trPr>
          <w:trHeight w:val="300"/>
        </w:trPr>
        <w:tc>
          <w:tcPr>
            <w:tcW w:w="392" w:type="dxa"/>
            <w:tcBorders>
              <w:top w:val="nil"/>
              <w:left w:val="nil"/>
              <w:bottom w:val="nil"/>
              <w:right w:val="nil"/>
            </w:tcBorders>
            <w:shd w:val="clear" w:color="auto" w:fill="auto"/>
            <w:hideMark/>
          </w:tcPr>
          <w:p w14:paraId="1048027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94896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QTY~QD~120</w:t>
            </w:r>
          </w:p>
        </w:tc>
        <w:tc>
          <w:tcPr>
            <w:tcW w:w="4590" w:type="dxa"/>
            <w:tcBorders>
              <w:top w:val="nil"/>
              <w:left w:val="nil"/>
              <w:bottom w:val="single" w:sz="4" w:space="0" w:color="auto"/>
              <w:right w:val="single" w:sz="4" w:space="0" w:color="auto"/>
            </w:tcBorders>
            <w:shd w:val="clear" w:color="auto" w:fill="auto"/>
            <w:hideMark/>
          </w:tcPr>
          <w:p w14:paraId="1E67B7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B139A0F" w14:textId="77777777" w:rsidTr="00E1133F">
        <w:trPr>
          <w:trHeight w:val="300"/>
        </w:trPr>
        <w:tc>
          <w:tcPr>
            <w:tcW w:w="392" w:type="dxa"/>
            <w:tcBorders>
              <w:top w:val="nil"/>
              <w:left w:val="nil"/>
              <w:bottom w:val="nil"/>
              <w:right w:val="nil"/>
            </w:tcBorders>
            <w:shd w:val="clear" w:color="auto" w:fill="auto"/>
            <w:hideMark/>
          </w:tcPr>
          <w:p w14:paraId="110FE53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9D8984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5722A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MEA~AA~PRQ~176~KH~56958.0~56980.0~51</w:t>
            </w:r>
          </w:p>
        </w:tc>
        <w:tc>
          <w:tcPr>
            <w:tcW w:w="4590" w:type="dxa"/>
            <w:tcBorders>
              <w:top w:val="nil"/>
              <w:left w:val="nil"/>
              <w:bottom w:val="single" w:sz="4" w:space="0" w:color="auto"/>
              <w:right w:val="single" w:sz="4" w:space="0" w:color="auto"/>
            </w:tcBorders>
            <w:shd w:val="clear" w:color="auto" w:fill="auto"/>
            <w:hideMark/>
          </w:tcPr>
          <w:p w14:paraId="2AD93D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59827B7" w14:textId="77777777" w:rsidTr="00E1133F">
        <w:trPr>
          <w:trHeight w:val="300"/>
        </w:trPr>
        <w:tc>
          <w:tcPr>
            <w:tcW w:w="392" w:type="dxa"/>
            <w:tcBorders>
              <w:top w:val="nil"/>
              <w:left w:val="nil"/>
              <w:bottom w:val="nil"/>
              <w:right w:val="nil"/>
            </w:tcBorders>
            <w:shd w:val="clear" w:color="auto" w:fill="auto"/>
            <w:hideMark/>
          </w:tcPr>
          <w:p w14:paraId="6A0A0EA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EE141BD"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A3A90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995D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2F0B2DE" w14:textId="77777777" w:rsidTr="00E1133F">
        <w:trPr>
          <w:trHeight w:val="300"/>
        </w:trPr>
        <w:tc>
          <w:tcPr>
            <w:tcW w:w="392" w:type="dxa"/>
            <w:tcBorders>
              <w:top w:val="nil"/>
              <w:left w:val="nil"/>
              <w:bottom w:val="nil"/>
              <w:right w:val="nil"/>
            </w:tcBorders>
            <w:shd w:val="clear" w:color="auto" w:fill="auto"/>
            <w:hideMark/>
          </w:tcPr>
          <w:p w14:paraId="1938834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812096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QTY~QD~0</w:t>
            </w:r>
          </w:p>
        </w:tc>
        <w:tc>
          <w:tcPr>
            <w:tcW w:w="4590" w:type="dxa"/>
            <w:tcBorders>
              <w:top w:val="nil"/>
              <w:left w:val="nil"/>
              <w:bottom w:val="single" w:sz="4" w:space="0" w:color="auto"/>
              <w:right w:val="single" w:sz="4" w:space="0" w:color="auto"/>
            </w:tcBorders>
            <w:shd w:val="clear" w:color="auto" w:fill="auto"/>
            <w:hideMark/>
          </w:tcPr>
          <w:p w14:paraId="570056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4C0A87A" w14:textId="77777777" w:rsidTr="00E1133F">
        <w:trPr>
          <w:trHeight w:val="300"/>
        </w:trPr>
        <w:tc>
          <w:tcPr>
            <w:tcW w:w="392" w:type="dxa"/>
            <w:tcBorders>
              <w:top w:val="nil"/>
              <w:left w:val="nil"/>
              <w:bottom w:val="nil"/>
              <w:right w:val="nil"/>
            </w:tcBorders>
            <w:shd w:val="clear" w:color="auto" w:fill="auto"/>
            <w:hideMark/>
          </w:tcPr>
          <w:p w14:paraId="270AB93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16FCF76"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76DE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MEA~AA~PRQ~0~KH~14.0~14.0~71</w:t>
            </w:r>
          </w:p>
        </w:tc>
        <w:tc>
          <w:tcPr>
            <w:tcW w:w="4590" w:type="dxa"/>
            <w:tcBorders>
              <w:top w:val="nil"/>
              <w:left w:val="nil"/>
              <w:bottom w:val="single" w:sz="4" w:space="0" w:color="auto"/>
              <w:right w:val="single" w:sz="4" w:space="0" w:color="auto"/>
            </w:tcBorders>
            <w:shd w:val="clear" w:color="auto" w:fill="auto"/>
            <w:hideMark/>
          </w:tcPr>
          <w:p w14:paraId="003BE4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6620DF3" w14:textId="77777777" w:rsidTr="00E1133F">
        <w:trPr>
          <w:trHeight w:val="300"/>
        </w:trPr>
        <w:tc>
          <w:tcPr>
            <w:tcW w:w="392" w:type="dxa"/>
            <w:tcBorders>
              <w:top w:val="nil"/>
              <w:left w:val="nil"/>
              <w:bottom w:val="nil"/>
              <w:right w:val="nil"/>
            </w:tcBorders>
            <w:shd w:val="clear" w:color="auto" w:fill="auto"/>
            <w:hideMark/>
          </w:tcPr>
          <w:p w14:paraId="3E0C0BD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F2E1B4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DA95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AA8BC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BB68D0B" w14:textId="77777777" w:rsidTr="00E1133F">
        <w:trPr>
          <w:trHeight w:val="300"/>
        </w:trPr>
        <w:tc>
          <w:tcPr>
            <w:tcW w:w="392" w:type="dxa"/>
            <w:tcBorders>
              <w:top w:val="nil"/>
              <w:left w:val="nil"/>
              <w:bottom w:val="nil"/>
              <w:right w:val="nil"/>
            </w:tcBorders>
            <w:shd w:val="clear" w:color="auto" w:fill="auto"/>
            <w:hideMark/>
          </w:tcPr>
          <w:p w14:paraId="0ABE0EC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4A9B0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PTD~PL~~~MG~1234563</w:t>
            </w:r>
          </w:p>
        </w:tc>
        <w:tc>
          <w:tcPr>
            <w:tcW w:w="4590" w:type="dxa"/>
            <w:tcBorders>
              <w:top w:val="nil"/>
              <w:left w:val="nil"/>
              <w:bottom w:val="single" w:sz="4" w:space="0" w:color="auto"/>
              <w:right w:val="single" w:sz="4" w:space="0" w:color="auto"/>
            </w:tcBorders>
            <w:shd w:val="clear" w:color="auto" w:fill="auto"/>
            <w:hideMark/>
          </w:tcPr>
          <w:p w14:paraId="212B0D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6C1B5C75" w14:textId="77777777" w:rsidTr="00E1133F">
        <w:trPr>
          <w:trHeight w:val="300"/>
        </w:trPr>
        <w:tc>
          <w:tcPr>
            <w:tcW w:w="392" w:type="dxa"/>
            <w:tcBorders>
              <w:top w:val="nil"/>
              <w:left w:val="nil"/>
              <w:bottom w:val="nil"/>
              <w:right w:val="nil"/>
            </w:tcBorders>
            <w:shd w:val="clear" w:color="auto" w:fill="auto"/>
            <w:hideMark/>
          </w:tcPr>
          <w:p w14:paraId="754D9145"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CAFF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75C044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BB4298A" w14:textId="77777777" w:rsidTr="00E1133F">
        <w:trPr>
          <w:trHeight w:val="300"/>
        </w:trPr>
        <w:tc>
          <w:tcPr>
            <w:tcW w:w="392" w:type="dxa"/>
            <w:tcBorders>
              <w:top w:val="nil"/>
              <w:left w:val="nil"/>
              <w:bottom w:val="nil"/>
              <w:right w:val="nil"/>
            </w:tcBorders>
            <w:shd w:val="clear" w:color="auto" w:fill="auto"/>
            <w:hideMark/>
          </w:tcPr>
          <w:p w14:paraId="70B6F08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359CB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64CB060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E034A9F" w14:textId="77777777" w:rsidTr="00E1133F">
        <w:trPr>
          <w:trHeight w:val="300"/>
        </w:trPr>
        <w:tc>
          <w:tcPr>
            <w:tcW w:w="392" w:type="dxa"/>
            <w:tcBorders>
              <w:top w:val="nil"/>
              <w:left w:val="nil"/>
              <w:bottom w:val="nil"/>
              <w:right w:val="nil"/>
            </w:tcBorders>
            <w:shd w:val="clear" w:color="auto" w:fill="auto"/>
            <w:hideMark/>
          </w:tcPr>
          <w:p w14:paraId="29AA86E6"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E05F16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150A0F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2D3BAC3A" w14:textId="77777777" w:rsidTr="00E1133F">
        <w:trPr>
          <w:trHeight w:val="300"/>
        </w:trPr>
        <w:tc>
          <w:tcPr>
            <w:tcW w:w="392" w:type="dxa"/>
            <w:tcBorders>
              <w:top w:val="nil"/>
              <w:left w:val="nil"/>
              <w:bottom w:val="nil"/>
              <w:right w:val="nil"/>
            </w:tcBorders>
            <w:shd w:val="clear" w:color="auto" w:fill="auto"/>
            <w:hideMark/>
          </w:tcPr>
          <w:p w14:paraId="1F528AA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C9E21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196AB2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2FBE61E" w14:textId="77777777" w:rsidTr="00E1133F">
        <w:trPr>
          <w:trHeight w:val="300"/>
        </w:trPr>
        <w:tc>
          <w:tcPr>
            <w:tcW w:w="392" w:type="dxa"/>
            <w:tcBorders>
              <w:top w:val="nil"/>
              <w:left w:val="nil"/>
              <w:bottom w:val="nil"/>
              <w:right w:val="nil"/>
            </w:tcBorders>
            <w:shd w:val="clear" w:color="auto" w:fill="auto"/>
            <w:hideMark/>
          </w:tcPr>
          <w:p w14:paraId="654AFB1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8EBEC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QTY~QD~6000</w:t>
            </w:r>
          </w:p>
        </w:tc>
        <w:tc>
          <w:tcPr>
            <w:tcW w:w="4590" w:type="dxa"/>
            <w:tcBorders>
              <w:top w:val="nil"/>
              <w:left w:val="nil"/>
              <w:bottom w:val="single" w:sz="4" w:space="0" w:color="auto"/>
              <w:right w:val="single" w:sz="4" w:space="0" w:color="auto"/>
            </w:tcBorders>
            <w:shd w:val="clear" w:color="auto" w:fill="auto"/>
            <w:hideMark/>
          </w:tcPr>
          <w:p w14:paraId="6738A4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32ADD56" w14:textId="77777777" w:rsidTr="00E1133F">
        <w:trPr>
          <w:trHeight w:val="300"/>
        </w:trPr>
        <w:tc>
          <w:tcPr>
            <w:tcW w:w="392" w:type="dxa"/>
            <w:tcBorders>
              <w:top w:val="nil"/>
              <w:left w:val="nil"/>
              <w:bottom w:val="nil"/>
              <w:right w:val="nil"/>
            </w:tcBorders>
            <w:shd w:val="clear" w:color="auto" w:fill="auto"/>
            <w:hideMark/>
          </w:tcPr>
          <w:p w14:paraId="14B7C59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9252B7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0283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MEA~AA~PRQ~6296~KH~2479.0~3266.0~41</w:t>
            </w:r>
          </w:p>
        </w:tc>
        <w:tc>
          <w:tcPr>
            <w:tcW w:w="4590" w:type="dxa"/>
            <w:tcBorders>
              <w:top w:val="nil"/>
              <w:left w:val="nil"/>
              <w:bottom w:val="single" w:sz="4" w:space="0" w:color="auto"/>
              <w:right w:val="single" w:sz="4" w:space="0" w:color="auto"/>
            </w:tcBorders>
            <w:shd w:val="clear" w:color="auto" w:fill="auto"/>
            <w:hideMark/>
          </w:tcPr>
          <w:p w14:paraId="457F63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4168C39" w14:textId="77777777" w:rsidTr="00E1133F">
        <w:trPr>
          <w:trHeight w:val="300"/>
        </w:trPr>
        <w:tc>
          <w:tcPr>
            <w:tcW w:w="392" w:type="dxa"/>
            <w:tcBorders>
              <w:top w:val="nil"/>
              <w:left w:val="nil"/>
              <w:bottom w:val="nil"/>
              <w:right w:val="nil"/>
            </w:tcBorders>
            <w:shd w:val="clear" w:color="auto" w:fill="auto"/>
            <w:hideMark/>
          </w:tcPr>
          <w:p w14:paraId="5E7A079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A81A2B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4C1A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449506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5D794396" w14:textId="77777777" w:rsidTr="00E1133F">
        <w:trPr>
          <w:trHeight w:val="300"/>
        </w:trPr>
        <w:tc>
          <w:tcPr>
            <w:tcW w:w="392" w:type="dxa"/>
            <w:tcBorders>
              <w:top w:val="nil"/>
              <w:left w:val="nil"/>
              <w:bottom w:val="nil"/>
              <w:right w:val="nil"/>
            </w:tcBorders>
            <w:shd w:val="clear" w:color="auto" w:fill="auto"/>
            <w:hideMark/>
          </w:tcPr>
          <w:p w14:paraId="100E3C94"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36B36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QTY~QD~1500</w:t>
            </w:r>
          </w:p>
        </w:tc>
        <w:tc>
          <w:tcPr>
            <w:tcW w:w="4590" w:type="dxa"/>
            <w:tcBorders>
              <w:top w:val="nil"/>
              <w:left w:val="nil"/>
              <w:bottom w:val="single" w:sz="4" w:space="0" w:color="auto"/>
              <w:right w:val="single" w:sz="4" w:space="0" w:color="auto"/>
            </w:tcBorders>
            <w:shd w:val="clear" w:color="auto" w:fill="auto"/>
            <w:hideMark/>
          </w:tcPr>
          <w:p w14:paraId="068CAA9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6E7E942" w14:textId="77777777" w:rsidTr="00E1133F">
        <w:trPr>
          <w:trHeight w:val="300"/>
        </w:trPr>
        <w:tc>
          <w:tcPr>
            <w:tcW w:w="392" w:type="dxa"/>
            <w:tcBorders>
              <w:top w:val="nil"/>
              <w:left w:val="nil"/>
              <w:bottom w:val="nil"/>
              <w:right w:val="nil"/>
            </w:tcBorders>
            <w:shd w:val="clear" w:color="auto" w:fill="auto"/>
            <w:hideMark/>
          </w:tcPr>
          <w:p w14:paraId="1022BE7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FF0AC9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194D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MEA~AA~PRQ~1528~KH~5622.0~5813.0~42</w:t>
            </w:r>
          </w:p>
        </w:tc>
        <w:tc>
          <w:tcPr>
            <w:tcW w:w="4590" w:type="dxa"/>
            <w:tcBorders>
              <w:top w:val="nil"/>
              <w:left w:val="nil"/>
              <w:bottom w:val="single" w:sz="4" w:space="0" w:color="auto"/>
              <w:right w:val="single" w:sz="4" w:space="0" w:color="auto"/>
            </w:tcBorders>
            <w:shd w:val="clear" w:color="auto" w:fill="auto"/>
            <w:hideMark/>
          </w:tcPr>
          <w:p w14:paraId="38C7DF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E846563" w14:textId="77777777" w:rsidTr="00E1133F">
        <w:trPr>
          <w:trHeight w:val="300"/>
        </w:trPr>
        <w:tc>
          <w:tcPr>
            <w:tcW w:w="392" w:type="dxa"/>
            <w:tcBorders>
              <w:top w:val="nil"/>
              <w:left w:val="nil"/>
              <w:bottom w:val="nil"/>
              <w:right w:val="nil"/>
            </w:tcBorders>
            <w:shd w:val="clear" w:color="auto" w:fill="auto"/>
            <w:hideMark/>
          </w:tcPr>
          <w:p w14:paraId="69EC83B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185A4D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1105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7B1EFA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83FE4B9" w14:textId="77777777" w:rsidTr="00E1133F">
        <w:trPr>
          <w:trHeight w:val="300"/>
        </w:trPr>
        <w:tc>
          <w:tcPr>
            <w:tcW w:w="392" w:type="dxa"/>
            <w:tcBorders>
              <w:top w:val="nil"/>
              <w:left w:val="nil"/>
              <w:bottom w:val="nil"/>
              <w:right w:val="nil"/>
            </w:tcBorders>
            <w:shd w:val="clear" w:color="auto" w:fill="auto"/>
            <w:hideMark/>
          </w:tcPr>
          <w:p w14:paraId="6832885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5A64C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QTY~QD~1800</w:t>
            </w:r>
          </w:p>
        </w:tc>
        <w:tc>
          <w:tcPr>
            <w:tcW w:w="4590" w:type="dxa"/>
            <w:tcBorders>
              <w:top w:val="nil"/>
              <w:left w:val="nil"/>
              <w:bottom w:val="single" w:sz="4" w:space="0" w:color="auto"/>
              <w:right w:val="single" w:sz="4" w:space="0" w:color="auto"/>
            </w:tcBorders>
            <w:shd w:val="clear" w:color="auto" w:fill="auto"/>
            <w:hideMark/>
          </w:tcPr>
          <w:p w14:paraId="07C9EAC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AC207DD" w14:textId="77777777" w:rsidTr="00E1133F">
        <w:trPr>
          <w:trHeight w:val="300"/>
        </w:trPr>
        <w:tc>
          <w:tcPr>
            <w:tcW w:w="392" w:type="dxa"/>
            <w:tcBorders>
              <w:top w:val="nil"/>
              <w:left w:val="nil"/>
              <w:bottom w:val="nil"/>
              <w:right w:val="nil"/>
            </w:tcBorders>
            <w:shd w:val="clear" w:color="auto" w:fill="auto"/>
            <w:hideMark/>
          </w:tcPr>
          <w:p w14:paraId="76367BA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332857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37114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MEA~AA~PRQ~1840~KH~22787.0~23017.0~43</w:t>
            </w:r>
          </w:p>
        </w:tc>
        <w:tc>
          <w:tcPr>
            <w:tcW w:w="4590" w:type="dxa"/>
            <w:tcBorders>
              <w:top w:val="nil"/>
              <w:left w:val="nil"/>
              <w:bottom w:val="single" w:sz="4" w:space="0" w:color="auto"/>
              <w:right w:val="single" w:sz="4" w:space="0" w:color="auto"/>
            </w:tcBorders>
            <w:shd w:val="clear" w:color="auto" w:fill="auto"/>
            <w:hideMark/>
          </w:tcPr>
          <w:p w14:paraId="2F9FA6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68E1932" w14:textId="77777777" w:rsidTr="00E1133F">
        <w:trPr>
          <w:trHeight w:val="300"/>
        </w:trPr>
        <w:tc>
          <w:tcPr>
            <w:tcW w:w="392" w:type="dxa"/>
            <w:tcBorders>
              <w:top w:val="nil"/>
              <w:left w:val="nil"/>
              <w:bottom w:val="nil"/>
              <w:right w:val="nil"/>
            </w:tcBorders>
            <w:shd w:val="clear" w:color="auto" w:fill="auto"/>
            <w:hideMark/>
          </w:tcPr>
          <w:p w14:paraId="20B45A97"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2041A4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705A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3F4D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8029AEC" w14:textId="77777777" w:rsidTr="00E1133F">
        <w:trPr>
          <w:trHeight w:val="300"/>
        </w:trPr>
        <w:tc>
          <w:tcPr>
            <w:tcW w:w="392" w:type="dxa"/>
            <w:tcBorders>
              <w:top w:val="nil"/>
              <w:left w:val="nil"/>
              <w:bottom w:val="nil"/>
              <w:right w:val="nil"/>
            </w:tcBorders>
            <w:shd w:val="clear" w:color="auto" w:fill="auto"/>
            <w:hideMark/>
          </w:tcPr>
          <w:p w14:paraId="7469753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C3C2D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QTY~QD~9800</w:t>
            </w:r>
          </w:p>
        </w:tc>
        <w:tc>
          <w:tcPr>
            <w:tcW w:w="4590" w:type="dxa"/>
            <w:tcBorders>
              <w:top w:val="nil"/>
              <w:left w:val="nil"/>
              <w:bottom w:val="single" w:sz="4" w:space="0" w:color="auto"/>
              <w:right w:val="single" w:sz="4" w:space="0" w:color="auto"/>
            </w:tcBorders>
            <w:shd w:val="clear" w:color="auto" w:fill="auto"/>
            <w:hideMark/>
          </w:tcPr>
          <w:p w14:paraId="4D155FA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494FED1" w14:textId="77777777" w:rsidTr="00E1133F">
        <w:trPr>
          <w:trHeight w:val="300"/>
        </w:trPr>
        <w:tc>
          <w:tcPr>
            <w:tcW w:w="392" w:type="dxa"/>
            <w:tcBorders>
              <w:top w:val="nil"/>
              <w:left w:val="nil"/>
              <w:bottom w:val="nil"/>
              <w:right w:val="nil"/>
            </w:tcBorders>
            <w:shd w:val="clear" w:color="auto" w:fill="auto"/>
            <w:hideMark/>
          </w:tcPr>
          <w:p w14:paraId="26FE3E1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2A15AA5"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1F0E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MEA~AA~PRQ~9808~KH~31640.0~32866.0~51</w:t>
            </w:r>
          </w:p>
        </w:tc>
        <w:tc>
          <w:tcPr>
            <w:tcW w:w="4590" w:type="dxa"/>
            <w:tcBorders>
              <w:top w:val="nil"/>
              <w:left w:val="nil"/>
              <w:bottom w:val="single" w:sz="4" w:space="0" w:color="auto"/>
              <w:right w:val="single" w:sz="4" w:space="0" w:color="auto"/>
            </w:tcBorders>
            <w:shd w:val="clear" w:color="auto" w:fill="auto"/>
            <w:hideMark/>
          </w:tcPr>
          <w:p w14:paraId="5975BB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197736F" w14:textId="77777777" w:rsidTr="00E1133F">
        <w:trPr>
          <w:trHeight w:val="300"/>
        </w:trPr>
        <w:tc>
          <w:tcPr>
            <w:tcW w:w="392" w:type="dxa"/>
            <w:tcBorders>
              <w:top w:val="nil"/>
              <w:left w:val="nil"/>
              <w:bottom w:val="nil"/>
              <w:right w:val="nil"/>
            </w:tcBorders>
            <w:shd w:val="clear" w:color="auto" w:fill="auto"/>
            <w:hideMark/>
          </w:tcPr>
          <w:p w14:paraId="33004CC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D8D3DC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873D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4559D0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7304090" w14:textId="77777777" w:rsidTr="00E1133F">
        <w:trPr>
          <w:trHeight w:val="300"/>
        </w:trPr>
        <w:tc>
          <w:tcPr>
            <w:tcW w:w="392" w:type="dxa"/>
            <w:tcBorders>
              <w:top w:val="nil"/>
              <w:left w:val="nil"/>
              <w:bottom w:val="nil"/>
              <w:right w:val="nil"/>
            </w:tcBorders>
            <w:shd w:val="clear" w:color="auto" w:fill="auto"/>
            <w:hideMark/>
          </w:tcPr>
          <w:p w14:paraId="4A341BA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1698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QTY~QD~100</w:t>
            </w:r>
          </w:p>
        </w:tc>
        <w:tc>
          <w:tcPr>
            <w:tcW w:w="4590" w:type="dxa"/>
            <w:tcBorders>
              <w:top w:val="nil"/>
              <w:left w:val="nil"/>
              <w:bottom w:val="single" w:sz="4" w:space="0" w:color="auto"/>
              <w:right w:val="single" w:sz="4" w:space="0" w:color="auto"/>
            </w:tcBorders>
            <w:shd w:val="clear" w:color="auto" w:fill="auto"/>
            <w:hideMark/>
          </w:tcPr>
          <w:p w14:paraId="19D54E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BA92E98" w14:textId="77777777" w:rsidTr="00E1133F">
        <w:trPr>
          <w:trHeight w:val="300"/>
        </w:trPr>
        <w:tc>
          <w:tcPr>
            <w:tcW w:w="392" w:type="dxa"/>
            <w:tcBorders>
              <w:top w:val="nil"/>
              <w:left w:val="nil"/>
              <w:bottom w:val="nil"/>
              <w:right w:val="nil"/>
            </w:tcBorders>
            <w:shd w:val="clear" w:color="auto" w:fill="auto"/>
            <w:hideMark/>
          </w:tcPr>
          <w:p w14:paraId="0129AE8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7193F3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9A25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MEA~AA~PRQ~144~KH~750.0~768.0~71</w:t>
            </w:r>
          </w:p>
        </w:tc>
        <w:tc>
          <w:tcPr>
            <w:tcW w:w="4590" w:type="dxa"/>
            <w:tcBorders>
              <w:top w:val="nil"/>
              <w:left w:val="nil"/>
              <w:bottom w:val="single" w:sz="4" w:space="0" w:color="auto"/>
              <w:right w:val="single" w:sz="4" w:space="0" w:color="auto"/>
            </w:tcBorders>
            <w:shd w:val="clear" w:color="auto" w:fill="auto"/>
            <w:hideMark/>
          </w:tcPr>
          <w:p w14:paraId="5AAEB6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97E5BBB" w14:textId="77777777" w:rsidTr="00E1133F">
        <w:trPr>
          <w:trHeight w:val="300"/>
        </w:trPr>
        <w:tc>
          <w:tcPr>
            <w:tcW w:w="392" w:type="dxa"/>
            <w:tcBorders>
              <w:top w:val="nil"/>
              <w:left w:val="nil"/>
              <w:bottom w:val="nil"/>
              <w:right w:val="nil"/>
            </w:tcBorders>
            <w:shd w:val="clear" w:color="auto" w:fill="auto"/>
            <w:hideMark/>
          </w:tcPr>
          <w:p w14:paraId="246D6AEA"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4AB69D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0897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57AFAC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5A40D48" w14:textId="77777777" w:rsidTr="00E1133F">
        <w:trPr>
          <w:trHeight w:val="300"/>
        </w:trPr>
        <w:tc>
          <w:tcPr>
            <w:tcW w:w="392" w:type="dxa"/>
            <w:tcBorders>
              <w:top w:val="nil"/>
              <w:left w:val="nil"/>
              <w:bottom w:val="nil"/>
              <w:right w:val="nil"/>
            </w:tcBorders>
            <w:shd w:val="clear" w:color="auto" w:fill="auto"/>
            <w:hideMark/>
          </w:tcPr>
          <w:p w14:paraId="4F91D41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2882A1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PTD~PL~~~MG~1234564</w:t>
            </w:r>
          </w:p>
        </w:tc>
        <w:tc>
          <w:tcPr>
            <w:tcW w:w="4590" w:type="dxa"/>
            <w:tcBorders>
              <w:top w:val="nil"/>
              <w:left w:val="nil"/>
              <w:bottom w:val="single" w:sz="4" w:space="0" w:color="auto"/>
              <w:right w:val="single" w:sz="4" w:space="0" w:color="auto"/>
            </w:tcBorders>
            <w:shd w:val="clear" w:color="auto" w:fill="auto"/>
            <w:hideMark/>
          </w:tcPr>
          <w:p w14:paraId="367FF34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20CB6507" w14:textId="77777777" w:rsidTr="00E1133F">
        <w:trPr>
          <w:trHeight w:val="300"/>
        </w:trPr>
        <w:tc>
          <w:tcPr>
            <w:tcW w:w="392" w:type="dxa"/>
            <w:tcBorders>
              <w:top w:val="nil"/>
              <w:left w:val="nil"/>
              <w:bottom w:val="nil"/>
              <w:right w:val="nil"/>
            </w:tcBorders>
            <w:shd w:val="clear" w:color="auto" w:fill="auto"/>
            <w:hideMark/>
          </w:tcPr>
          <w:p w14:paraId="619E68FB"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2E5F9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F1702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AEC9304" w14:textId="77777777" w:rsidTr="00E1133F">
        <w:trPr>
          <w:trHeight w:val="300"/>
        </w:trPr>
        <w:tc>
          <w:tcPr>
            <w:tcW w:w="392" w:type="dxa"/>
            <w:tcBorders>
              <w:top w:val="nil"/>
              <w:left w:val="nil"/>
              <w:bottom w:val="nil"/>
              <w:right w:val="nil"/>
            </w:tcBorders>
            <w:shd w:val="clear" w:color="auto" w:fill="auto"/>
            <w:hideMark/>
          </w:tcPr>
          <w:p w14:paraId="35EF6EE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7F221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514C65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2847DDC" w14:textId="77777777" w:rsidTr="00E1133F">
        <w:trPr>
          <w:trHeight w:val="300"/>
        </w:trPr>
        <w:tc>
          <w:tcPr>
            <w:tcW w:w="392" w:type="dxa"/>
            <w:tcBorders>
              <w:top w:val="nil"/>
              <w:left w:val="nil"/>
              <w:bottom w:val="nil"/>
              <w:right w:val="nil"/>
            </w:tcBorders>
            <w:shd w:val="clear" w:color="auto" w:fill="auto"/>
            <w:hideMark/>
          </w:tcPr>
          <w:p w14:paraId="60D1087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E3DF15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395FFD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7FBC1357" w14:textId="77777777" w:rsidTr="00E1133F">
        <w:trPr>
          <w:trHeight w:val="300"/>
        </w:trPr>
        <w:tc>
          <w:tcPr>
            <w:tcW w:w="392" w:type="dxa"/>
            <w:tcBorders>
              <w:top w:val="nil"/>
              <w:left w:val="nil"/>
              <w:bottom w:val="nil"/>
              <w:right w:val="nil"/>
            </w:tcBorders>
            <w:shd w:val="clear" w:color="auto" w:fill="auto"/>
            <w:hideMark/>
          </w:tcPr>
          <w:p w14:paraId="1FDD3E6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5B0F62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0E0EB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84DDF9A" w14:textId="77777777" w:rsidTr="00E1133F">
        <w:trPr>
          <w:trHeight w:val="300"/>
        </w:trPr>
        <w:tc>
          <w:tcPr>
            <w:tcW w:w="392" w:type="dxa"/>
            <w:tcBorders>
              <w:top w:val="nil"/>
              <w:left w:val="nil"/>
              <w:bottom w:val="nil"/>
              <w:right w:val="nil"/>
            </w:tcBorders>
            <w:shd w:val="clear" w:color="auto" w:fill="auto"/>
            <w:hideMark/>
          </w:tcPr>
          <w:p w14:paraId="6D3EF60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723D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QTY~QD~2500</w:t>
            </w:r>
          </w:p>
        </w:tc>
        <w:tc>
          <w:tcPr>
            <w:tcW w:w="4590" w:type="dxa"/>
            <w:tcBorders>
              <w:top w:val="nil"/>
              <w:left w:val="nil"/>
              <w:bottom w:val="single" w:sz="4" w:space="0" w:color="auto"/>
              <w:right w:val="single" w:sz="4" w:space="0" w:color="auto"/>
            </w:tcBorders>
            <w:shd w:val="clear" w:color="auto" w:fill="auto"/>
            <w:hideMark/>
          </w:tcPr>
          <w:p w14:paraId="70BD46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6512188" w14:textId="77777777" w:rsidTr="00E1133F">
        <w:trPr>
          <w:trHeight w:val="300"/>
        </w:trPr>
        <w:tc>
          <w:tcPr>
            <w:tcW w:w="392" w:type="dxa"/>
            <w:tcBorders>
              <w:top w:val="nil"/>
              <w:left w:val="nil"/>
              <w:bottom w:val="nil"/>
              <w:right w:val="nil"/>
            </w:tcBorders>
            <w:shd w:val="clear" w:color="auto" w:fill="auto"/>
            <w:hideMark/>
          </w:tcPr>
          <w:p w14:paraId="4E87CE9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B0E5BA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DF61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MEA~AA~PRQ~2584~KH~19532.0~20178.0~41</w:t>
            </w:r>
          </w:p>
        </w:tc>
        <w:tc>
          <w:tcPr>
            <w:tcW w:w="4590" w:type="dxa"/>
            <w:tcBorders>
              <w:top w:val="nil"/>
              <w:left w:val="nil"/>
              <w:bottom w:val="single" w:sz="4" w:space="0" w:color="auto"/>
              <w:right w:val="single" w:sz="4" w:space="0" w:color="auto"/>
            </w:tcBorders>
            <w:shd w:val="clear" w:color="auto" w:fill="auto"/>
            <w:hideMark/>
          </w:tcPr>
          <w:p w14:paraId="14AE1B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496C5146" w14:textId="77777777" w:rsidTr="00E1133F">
        <w:trPr>
          <w:trHeight w:val="300"/>
        </w:trPr>
        <w:tc>
          <w:tcPr>
            <w:tcW w:w="392" w:type="dxa"/>
            <w:tcBorders>
              <w:top w:val="nil"/>
              <w:left w:val="nil"/>
              <w:bottom w:val="nil"/>
              <w:right w:val="nil"/>
            </w:tcBorders>
            <w:shd w:val="clear" w:color="auto" w:fill="auto"/>
            <w:hideMark/>
          </w:tcPr>
          <w:p w14:paraId="2180594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3ECD1A1"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32DE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D7FC31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F6B8C87" w14:textId="77777777" w:rsidTr="00E1133F">
        <w:trPr>
          <w:trHeight w:val="300"/>
        </w:trPr>
        <w:tc>
          <w:tcPr>
            <w:tcW w:w="392" w:type="dxa"/>
            <w:tcBorders>
              <w:top w:val="nil"/>
              <w:left w:val="nil"/>
              <w:bottom w:val="nil"/>
              <w:right w:val="nil"/>
            </w:tcBorders>
            <w:shd w:val="clear" w:color="auto" w:fill="auto"/>
            <w:hideMark/>
          </w:tcPr>
          <w:p w14:paraId="5B76D74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2E7B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QTY~QD~500</w:t>
            </w:r>
          </w:p>
        </w:tc>
        <w:tc>
          <w:tcPr>
            <w:tcW w:w="4590" w:type="dxa"/>
            <w:tcBorders>
              <w:top w:val="nil"/>
              <w:left w:val="nil"/>
              <w:bottom w:val="single" w:sz="4" w:space="0" w:color="auto"/>
              <w:right w:val="single" w:sz="4" w:space="0" w:color="auto"/>
            </w:tcBorders>
            <w:shd w:val="clear" w:color="auto" w:fill="auto"/>
            <w:hideMark/>
          </w:tcPr>
          <w:p w14:paraId="0753A8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4E5AF60" w14:textId="77777777" w:rsidTr="00E1133F">
        <w:trPr>
          <w:trHeight w:val="300"/>
        </w:trPr>
        <w:tc>
          <w:tcPr>
            <w:tcW w:w="392" w:type="dxa"/>
            <w:tcBorders>
              <w:top w:val="nil"/>
              <w:left w:val="nil"/>
              <w:bottom w:val="nil"/>
              <w:right w:val="nil"/>
            </w:tcBorders>
            <w:shd w:val="clear" w:color="auto" w:fill="auto"/>
            <w:hideMark/>
          </w:tcPr>
          <w:p w14:paraId="4BFADDA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215210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A03A6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MEA~AA~PRQ~588~KH~5249.0~5396.0~42</w:t>
            </w:r>
          </w:p>
        </w:tc>
        <w:tc>
          <w:tcPr>
            <w:tcW w:w="4590" w:type="dxa"/>
            <w:tcBorders>
              <w:top w:val="nil"/>
              <w:left w:val="nil"/>
              <w:bottom w:val="single" w:sz="4" w:space="0" w:color="auto"/>
              <w:right w:val="single" w:sz="4" w:space="0" w:color="auto"/>
            </w:tcBorders>
            <w:shd w:val="clear" w:color="auto" w:fill="auto"/>
            <w:hideMark/>
          </w:tcPr>
          <w:p w14:paraId="30EDFB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C39DCD9" w14:textId="77777777" w:rsidTr="00E1133F">
        <w:trPr>
          <w:trHeight w:val="300"/>
        </w:trPr>
        <w:tc>
          <w:tcPr>
            <w:tcW w:w="392" w:type="dxa"/>
            <w:tcBorders>
              <w:top w:val="nil"/>
              <w:left w:val="nil"/>
              <w:bottom w:val="nil"/>
              <w:right w:val="nil"/>
            </w:tcBorders>
            <w:shd w:val="clear" w:color="auto" w:fill="auto"/>
            <w:hideMark/>
          </w:tcPr>
          <w:p w14:paraId="6A85C34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8A1469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1F14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96A408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6D9ABF1" w14:textId="77777777" w:rsidTr="00E1133F">
        <w:trPr>
          <w:trHeight w:val="300"/>
        </w:trPr>
        <w:tc>
          <w:tcPr>
            <w:tcW w:w="392" w:type="dxa"/>
            <w:tcBorders>
              <w:top w:val="nil"/>
              <w:left w:val="nil"/>
              <w:bottom w:val="nil"/>
              <w:right w:val="nil"/>
            </w:tcBorders>
            <w:shd w:val="clear" w:color="auto" w:fill="auto"/>
            <w:hideMark/>
          </w:tcPr>
          <w:p w14:paraId="72DA42F3"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4767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QTY~QD~700</w:t>
            </w:r>
          </w:p>
        </w:tc>
        <w:tc>
          <w:tcPr>
            <w:tcW w:w="4590" w:type="dxa"/>
            <w:tcBorders>
              <w:top w:val="nil"/>
              <w:left w:val="nil"/>
              <w:bottom w:val="single" w:sz="4" w:space="0" w:color="auto"/>
              <w:right w:val="single" w:sz="4" w:space="0" w:color="auto"/>
            </w:tcBorders>
            <w:shd w:val="clear" w:color="auto" w:fill="auto"/>
            <w:hideMark/>
          </w:tcPr>
          <w:p w14:paraId="60598F4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FD52593" w14:textId="77777777" w:rsidTr="00E1133F">
        <w:trPr>
          <w:trHeight w:val="300"/>
        </w:trPr>
        <w:tc>
          <w:tcPr>
            <w:tcW w:w="392" w:type="dxa"/>
            <w:tcBorders>
              <w:top w:val="nil"/>
              <w:left w:val="nil"/>
              <w:bottom w:val="nil"/>
              <w:right w:val="nil"/>
            </w:tcBorders>
            <w:shd w:val="clear" w:color="auto" w:fill="auto"/>
            <w:hideMark/>
          </w:tcPr>
          <w:p w14:paraId="47A63C0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F58CB1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739A8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MEA~AA~PRQ~772~KH~25597.0~25790.0~43</w:t>
            </w:r>
          </w:p>
        </w:tc>
        <w:tc>
          <w:tcPr>
            <w:tcW w:w="4590" w:type="dxa"/>
            <w:tcBorders>
              <w:top w:val="nil"/>
              <w:left w:val="nil"/>
              <w:bottom w:val="single" w:sz="4" w:space="0" w:color="auto"/>
              <w:right w:val="single" w:sz="4" w:space="0" w:color="auto"/>
            </w:tcBorders>
            <w:shd w:val="clear" w:color="auto" w:fill="auto"/>
            <w:hideMark/>
          </w:tcPr>
          <w:p w14:paraId="19FB11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DD19A2A" w14:textId="77777777" w:rsidTr="00E1133F">
        <w:trPr>
          <w:trHeight w:val="300"/>
        </w:trPr>
        <w:tc>
          <w:tcPr>
            <w:tcW w:w="392" w:type="dxa"/>
            <w:tcBorders>
              <w:top w:val="nil"/>
              <w:left w:val="nil"/>
              <w:bottom w:val="nil"/>
              <w:right w:val="nil"/>
            </w:tcBorders>
            <w:shd w:val="clear" w:color="auto" w:fill="auto"/>
            <w:hideMark/>
          </w:tcPr>
          <w:p w14:paraId="3F0F529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9E1458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35F7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4B51D7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17704A69" w14:textId="77777777" w:rsidTr="00E1133F">
        <w:trPr>
          <w:trHeight w:val="300"/>
        </w:trPr>
        <w:tc>
          <w:tcPr>
            <w:tcW w:w="392" w:type="dxa"/>
            <w:tcBorders>
              <w:top w:val="nil"/>
              <w:left w:val="nil"/>
              <w:bottom w:val="nil"/>
              <w:right w:val="nil"/>
            </w:tcBorders>
            <w:shd w:val="clear" w:color="auto" w:fill="auto"/>
            <w:hideMark/>
          </w:tcPr>
          <w:p w14:paraId="0D13EEF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C231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QTY~QD~4000</w:t>
            </w:r>
          </w:p>
        </w:tc>
        <w:tc>
          <w:tcPr>
            <w:tcW w:w="4590" w:type="dxa"/>
            <w:tcBorders>
              <w:top w:val="nil"/>
              <w:left w:val="nil"/>
              <w:bottom w:val="single" w:sz="4" w:space="0" w:color="auto"/>
              <w:right w:val="single" w:sz="4" w:space="0" w:color="auto"/>
            </w:tcBorders>
            <w:shd w:val="clear" w:color="auto" w:fill="auto"/>
            <w:hideMark/>
          </w:tcPr>
          <w:p w14:paraId="44E16F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75A3F83" w14:textId="77777777" w:rsidTr="00E1133F">
        <w:trPr>
          <w:trHeight w:val="300"/>
        </w:trPr>
        <w:tc>
          <w:tcPr>
            <w:tcW w:w="392" w:type="dxa"/>
            <w:tcBorders>
              <w:top w:val="nil"/>
              <w:left w:val="nil"/>
              <w:bottom w:val="nil"/>
              <w:right w:val="nil"/>
            </w:tcBorders>
            <w:shd w:val="clear" w:color="auto" w:fill="auto"/>
            <w:hideMark/>
          </w:tcPr>
          <w:p w14:paraId="49E34B5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FCD9D4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1846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MEA~AA~PRQ~3964~KH~50626.0~51617.0~51</w:t>
            </w:r>
          </w:p>
        </w:tc>
        <w:tc>
          <w:tcPr>
            <w:tcW w:w="4590" w:type="dxa"/>
            <w:tcBorders>
              <w:top w:val="nil"/>
              <w:left w:val="nil"/>
              <w:bottom w:val="single" w:sz="4" w:space="0" w:color="auto"/>
              <w:right w:val="single" w:sz="4" w:space="0" w:color="auto"/>
            </w:tcBorders>
            <w:shd w:val="clear" w:color="auto" w:fill="auto"/>
            <w:hideMark/>
          </w:tcPr>
          <w:p w14:paraId="0464BA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6897F62" w14:textId="77777777" w:rsidTr="00E1133F">
        <w:trPr>
          <w:trHeight w:val="300"/>
        </w:trPr>
        <w:tc>
          <w:tcPr>
            <w:tcW w:w="392" w:type="dxa"/>
            <w:tcBorders>
              <w:top w:val="nil"/>
              <w:left w:val="nil"/>
              <w:bottom w:val="nil"/>
              <w:right w:val="nil"/>
            </w:tcBorders>
            <w:shd w:val="clear" w:color="auto" w:fill="auto"/>
            <w:hideMark/>
          </w:tcPr>
          <w:p w14:paraId="4C43551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E2323C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2132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55AADA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CF7C2F2" w14:textId="77777777" w:rsidTr="00E1133F">
        <w:trPr>
          <w:trHeight w:val="300"/>
        </w:trPr>
        <w:tc>
          <w:tcPr>
            <w:tcW w:w="392" w:type="dxa"/>
            <w:tcBorders>
              <w:top w:val="nil"/>
              <w:left w:val="nil"/>
              <w:bottom w:val="nil"/>
              <w:right w:val="nil"/>
            </w:tcBorders>
            <w:shd w:val="clear" w:color="auto" w:fill="auto"/>
            <w:hideMark/>
          </w:tcPr>
          <w:p w14:paraId="33E87D8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24CD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w:t>
            </w:r>
          </w:p>
        </w:tc>
        <w:tc>
          <w:tcPr>
            <w:tcW w:w="4590" w:type="dxa"/>
            <w:tcBorders>
              <w:top w:val="nil"/>
              <w:left w:val="nil"/>
              <w:bottom w:val="single" w:sz="4" w:space="0" w:color="auto"/>
              <w:right w:val="single" w:sz="4" w:space="0" w:color="auto"/>
            </w:tcBorders>
            <w:shd w:val="clear" w:color="auto" w:fill="auto"/>
            <w:hideMark/>
          </w:tcPr>
          <w:p w14:paraId="13F36F0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2FC8570" w14:textId="77777777" w:rsidTr="00E1133F">
        <w:trPr>
          <w:trHeight w:val="300"/>
        </w:trPr>
        <w:tc>
          <w:tcPr>
            <w:tcW w:w="392" w:type="dxa"/>
            <w:tcBorders>
              <w:top w:val="nil"/>
              <w:left w:val="nil"/>
              <w:bottom w:val="nil"/>
              <w:right w:val="nil"/>
            </w:tcBorders>
            <w:shd w:val="clear" w:color="auto" w:fill="auto"/>
            <w:hideMark/>
          </w:tcPr>
          <w:p w14:paraId="47FEC8D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46B643B"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F0DE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MEA~AA~PRQ~20~KH~247.0~252.0~71</w:t>
            </w:r>
          </w:p>
        </w:tc>
        <w:tc>
          <w:tcPr>
            <w:tcW w:w="4590" w:type="dxa"/>
            <w:tcBorders>
              <w:top w:val="nil"/>
              <w:left w:val="nil"/>
              <w:bottom w:val="single" w:sz="4" w:space="0" w:color="auto"/>
              <w:right w:val="single" w:sz="4" w:space="0" w:color="auto"/>
            </w:tcBorders>
            <w:shd w:val="clear" w:color="auto" w:fill="auto"/>
            <w:hideMark/>
          </w:tcPr>
          <w:p w14:paraId="119602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755AA9B3" w14:textId="77777777" w:rsidTr="00E1133F">
        <w:trPr>
          <w:trHeight w:val="300"/>
        </w:trPr>
        <w:tc>
          <w:tcPr>
            <w:tcW w:w="392" w:type="dxa"/>
            <w:tcBorders>
              <w:top w:val="nil"/>
              <w:left w:val="nil"/>
              <w:bottom w:val="nil"/>
              <w:right w:val="nil"/>
            </w:tcBorders>
            <w:shd w:val="clear" w:color="auto" w:fill="auto"/>
            <w:hideMark/>
          </w:tcPr>
          <w:p w14:paraId="6C97ED0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B6C3EF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B870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8BF13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5867C12" w14:textId="77777777" w:rsidTr="00E1133F">
        <w:trPr>
          <w:trHeight w:val="300"/>
        </w:trPr>
        <w:tc>
          <w:tcPr>
            <w:tcW w:w="392" w:type="dxa"/>
            <w:tcBorders>
              <w:top w:val="nil"/>
              <w:left w:val="nil"/>
              <w:bottom w:val="nil"/>
              <w:right w:val="nil"/>
            </w:tcBorders>
            <w:shd w:val="clear" w:color="auto" w:fill="auto"/>
            <w:hideMark/>
          </w:tcPr>
          <w:p w14:paraId="322D2054"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3E0A5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PTD~PL~~~MG~1234565</w:t>
            </w:r>
          </w:p>
        </w:tc>
        <w:tc>
          <w:tcPr>
            <w:tcW w:w="4590" w:type="dxa"/>
            <w:tcBorders>
              <w:top w:val="nil"/>
              <w:left w:val="nil"/>
              <w:bottom w:val="single" w:sz="4" w:space="0" w:color="auto"/>
              <w:right w:val="single" w:sz="4" w:space="0" w:color="auto"/>
            </w:tcBorders>
            <w:shd w:val="clear" w:color="auto" w:fill="auto"/>
            <w:hideMark/>
          </w:tcPr>
          <w:p w14:paraId="4F204F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73F784C6" w14:textId="77777777" w:rsidTr="00E1133F">
        <w:trPr>
          <w:trHeight w:val="300"/>
        </w:trPr>
        <w:tc>
          <w:tcPr>
            <w:tcW w:w="392" w:type="dxa"/>
            <w:tcBorders>
              <w:top w:val="nil"/>
              <w:left w:val="nil"/>
              <w:bottom w:val="nil"/>
              <w:right w:val="nil"/>
            </w:tcBorders>
            <w:shd w:val="clear" w:color="auto" w:fill="auto"/>
            <w:hideMark/>
          </w:tcPr>
          <w:p w14:paraId="3352952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30F8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BB904B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D6808AF" w14:textId="77777777" w:rsidTr="00E1133F">
        <w:trPr>
          <w:trHeight w:val="300"/>
        </w:trPr>
        <w:tc>
          <w:tcPr>
            <w:tcW w:w="392" w:type="dxa"/>
            <w:tcBorders>
              <w:top w:val="nil"/>
              <w:left w:val="nil"/>
              <w:bottom w:val="nil"/>
              <w:right w:val="nil"/>
            </w:tcBorders>
            <w:shd w:val="clear" w:color="auto" w:fill="auto"/>
            <w:hideMark/>
          </w:tcPr>
          <w:p w14:paraId="79ADA706"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ED7E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530F4F7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9B5F62F" w14:textId="77777777" w:rsidTr="00E1133F">
        <w:trPr>
          <w:trHeight w:val="300"/>
        </w:trPr>
        <w:tc>
          <w:tcPr>
            <w:tcW w:w="392" w:type="dxa"/>
            <w:tcBorders>
              <w:top w:val="nil"/>
              <w:left w:val="nil"/>
              <w:bottom w:val="nil"/>
              <w:right w:val="nil"/>
            </w:tcBorders>
            <w:shd w:val="clear" w:color="auto" w:fill="auto"/>
            <w:hideMark/>
          </w:tcPr>
          <w:p w14:paraId="6B21D87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7B5F7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740974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335F5D58" w14:textId="77777777" w:rsidTr="00E1133F">
        <w:trPr>
          <w:trHeight w:val="300"/>
        </w:trPr>
        <w:tc>
          <w:tcPr>
            <w:tcW w:w="392" w:type="dxa"/>
            <w:tcBorders>
              <w:top w:val="nil"/>
              <w:left w:val="nil"/>
              <w:bottom w:val="nil"/>
              <w:right w:val="nil"/>
            </w:tcBorders>
            <w:shd w:val="clear" w:color="auto" w:fill="auto"/>
            <w:hideMark/>
          </w:tcPr>
          <w:p w14:paraId="44B22C6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5F83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REF~MT~K1MON</w:t>
            </w:r>
          </w:p>
        </w:tc>
        <w:tc>
          <w:tcPr>
            <w:tcW w:w="4590" w:type="dxa"/>
            <w:tcBorders>
              <w:top w:val="nil"/>
              <w:left w:val="nil"/>
              <w:bottom w:val="single" w:sz="4" w:space="0" w:color="auto"/>
              <w:right w:val="single" w:sz="4" w:space="0" w:color="auto"/>
            </w:tcBorders>
            <w:shd w:val="clear" w:color="auto" w:fill="auto"/>
            <w:hideMark/>
          </w:tcPr>
          <w:p w14:paraId="2543C1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C5E49DD" w14:textId="77777777" w:rsidTr="00E1133F">
        <w:trPr>
          <w:trHeight w:val="300"/>
        </w:trPr>
        <w:tc>
          <w:tcPr>
            <w:tcW w:w="392" w:type="dxa"/>
            <w:tcBorders>
              <w:top w:val="nil"/>
              <w:left w:val="nil"/>
              <w:bottom w:val="nil"/>
              <w:right w:val="nil"/>
            </w:tcBorders>
            <w:shd w:val="clear" w:color="auto" w:fill="auto"/>
            <w:hideMark/>
          </w:tcPr>
          <w:p w14:paraId="6C8CCA0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2FD00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QTY~QD~80</w:t>
            </w:r>
          </w:p>
        </w:tc>
        <w:tc>
          <w:tcPr>
            <w:tcW w:w="4590" w:type="dxa"/>
            <w:tcBorders>
              <w:top w:val="nil"/>
              <w:left w:val="nil"/>
              <w:bottom w:val="single" w:sz="4" w:space="0" w:color="auto"/>
              <w:right w:val="single" w:sz="4" w:space="0" w:color="auto"/>
            </w:tcBorders>
            <w:shd w:val="clear" w:color="auto" w:fill="auto"/>
            <w:hideMark/>
          </w:tcPr>
          <w:p w14:paraId="754B7F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8AD6EA7" w14:textId="77777777" w:rsidTr="00E1133F">
        <w:trPr>
          <w:trHeight w:val="300"/>
        </w:trPr>
        <w:tc>
          <w:tcPr>
            <w:tcW w:w="392" w:type="dxa"/>
            <w:tcBorders>
              <w:top w:val="nil"/>
              <w:left w:val="nil"/>
              <w:bottom w:val="nil"/>
              <w:right w:val="nil"/>
            </w:tcBorders>
            <w:shd w:val="clear" w:color="auto" w:fill="auto"/>
            <w:hideMark/>
          </w:tcPr>
          <w:p w14:paraId="78448E5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91628A0"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216DC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MEA~AA~PRQ~89~K1~~11.13~51</w:t>
            </w:r>
          </w:p>
        </w:tc>
        <w:tc>
          <w:tcPr>
            <w:tcW w:w="4590" w:type="dxa"/>
            <w:tcBorders>
              <w:top w:val="nil"/>
              <w:left w:val="nil"/>
              <w:bottom w:val="single" w:sz="4" w:space="0" w:color="auto"/>
              <w:right w:val="single" w:sz="4" w:space="0" w:color="auto"/>
            </w:tcBorders>
            <w:shd w:val="clear" w:color="auto" w:fill="auto"/>
            <w:hideMark/>
          </w:tcPr>
          <w:p w14:paraId="377E05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3878578" w14:textId="77777777" w:rsidTr="00E1133F">
        <w:trPr>
          <w:trHeight w:val="300"/>
        </w:trPr>
        <w:tc>
          <w:tcPr>
            <w:tcW w:w="392" w:type="dxa"/>
            <w:tcBorders>
              <w:top w:val="nil"/>
              <w:left w:val="nil"/>
              <w:bottom w:val="nil"/>
              <w:right w:val="nil"/>
            </w:tcBorders>
            <w:shd w:val="clear" w:color="auto" w:fill="auto"/>
            <w:hideMark/>
          </w:tcPr>
          <w:p w14:paraId="307AF99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8C54E7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5F67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1805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72BB3CE" w14:textId="77777777" w:rsidTr="00E1133F">
        <w:trPr>
          <w:trHeight w:val="300"/>
        </w:trPr>
        <w:tc>
          <w:tcPr>
            <w:tcW w:w="392" w:type="dxa"/>
            <w:tcBorders>
              <w:top w:val="nil"/>
              <w:left w:val="nil"/>
              <w:bottom w:val="nil"/>
              <w:right w:val="nil"/>
            </w:tcBorders>
            <w:shd w:val="clear" w:color="auto" w:fill="auto"/>
            <w:hideMark/>
          </w:tcPr>
          <w:p w14:paraId="0117FEB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93C6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nil"/>
              <w:left w:val="nil"/>
              <w:bottom w:val="single" w:sz="4" w:space="0" w:color="auto"/>
              <w:right w:val="single" w:sz="4" w:space="0" w:color="auto"/>
            </w:tcBorders>
            <w:shd w:val="clear" w:color="auto" w:fill="auto"/>
            <w:hideMark/>
          </w:tcPr>
          <w:p w14:paraId="103472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636FF167" w14:textId="77777777" w:rsidTr="00E1133F">
        <w:trPr>
          <w:trHeight w:val="300"/>
        </w:trPr>
        <w:tc>
          <w:tcPr>
            <w:tcW w:w="392" w:type="dxa"/>
            <w:tcBorders>
              <w:top w:val="nil"/>
              <w:left w:val="nil"/>
              <w:bottom w:val="nil"/>
              <w:right w:val="nil"/>
            </w:tcBorders>
            <w:shd w:val="clear" w:color="auto" w:fill="auto"/>
            <w:hideMark/>
          </w:tcPr>
          <w:p w14:paraId="729DB2E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6E5079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61AE6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2D6DAC1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28CC1D6" w14:textId="77777777" w:rsidTr="00E1133F">
        <w:trPr>
          <w:trHeight w:val="300"/>
        </w:trPr>
        <w:tc>
          <w:tcPr>
            <w:tcW w:w="392" w:type="dxa"/>
            <w:tcBorders>
              <w:top w:val="nil"/>
              <w:left w:val="nil"/>
              <w:bottom w:val="nil"/>
              <w:right w:val="nil"/>
            </w:tcBorders>
            <w:shd w:val="clear" w:color="auto" w:fill="auto"/>
            <w:hideMark/>
          </w:tcPr>
          <w:p w14:paraId="588CF0B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1FB25F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ED841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QTY~QD~27860</w:t>
            </w:r>
          </w:p>
        </w:tc>
        <w:tc>
          <w:tcPr>
            <w:tcW w:w="4590" w:type="dxa"/>
            <w:tcBorders>
              <w:top w:val="nil"/>
              <w:left w:val="nil"/>
              <w:bottom w:val="single" w:sz="4" w:space="0" w:color="auto"/>
              <w:right w:val="single" w:sz="4" w:space="0" w:color="auto"/>
            </w:tcBorders>
            <w:shd w:val="clear" w:color="auto" w:fill="auto"/>
            <w:hideMark/>
          </w:tcPr>
          <w:p w14:paraId="54F192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75E2D7B" w14:textId="77777777" w:rsidTr="00E1133F">
        <w:trPr>
          <w:trHeight w:val="300"/>
        </w:trPr>
        <w:tc>
          <w:tcPr>
            <w:tcW w:w="392" w:type="dxa"/>
            <w:tcBorders>
              <w:top w:val="nil"/>
              <w:left w:val="nil"/>
              <w:bottom w:val="nil"/>
              <w:right w:val="nil"/>
            </w:tcBorders>
            <w:shd w:val="clear" w:color="auto" w:fill="auto"/>
            <w:hideMark/>
          </w:tcPr>
          <w:p w14:paraId="7CF50A1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F908B3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3990D3"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0675D2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MEA~~PRQ~9000~~~~41</w:t>
            </w:r>
          </w:p>
        </w:tc>
        <w:tc>
          <w:tcPr>
            <w:tcW w:w="4590" w:type="dxa"/>
            <w:tcBorders>
              <w:top w:val="nil"/>
              <w:left w:val="nil"/>
              <w:bottom w:val="single" w:sz="4" w:space="0" w:color="auto"/>
              <w:right w:val="single" w:sz="4" w:space="0" w:color="auto"/>
            </w:tcBorders>
            <w:shd w:val="clear" w:color="auto" w:fill="auto"/>
            <w:hideMark/>
          </w:tcPr>
          <w:p w14:paraId="7111EA8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C9FC32E" w14:textId="77777777" w:rsidTr="00E1133F">
        <w:trPr>
          <w:trHeight w:val="300"/>
        </w:trPr>
        <w:tc>
          <w:tcPr>
            <w:tcW w:w="392" w:type="dxa"/>
            <w:tcBorders>
              <w:top w:val="nil"/>
              <w:left w:val="nil"/>
              <w:bottom w:val="nil"/>
              <w:right w:val="nil"/>
            </w:tcBorders>
            <w:shd w:val="clear" w:color="auto" w:fill="auto"/>
            <w:hideMark/>
          </w:tcPr>
          <w:p w14:paraId="5303A09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D35E4E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79B5666"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0D4E50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MEA~~PRQ~2100~~~~42</w:t>
            </w:r>
          </w:p>
        </w:tc>
        <w:tc>
          <w:tcPr>
            <w:tcW w:w="4590" w:type="dxa"/>
            <w:tcBorders>
              <w:top w:val="nil"/>
              <w:left w:val="nil"/>
              <w:bottom w:val="single" w:sz="4" w:space="0" w:color="auto"/>
              <w:right w:val="single" w:sz="4" w:space="0" w:color="auto"/>
            </w:tcBorders>
            <w:shd w:val="clear" w:color="auto" w:fill="auto"/>
            <w:hideMark/>
          </w:tcPr>
          <w:p w14:paraId="107DFE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50F837AC" w14:textId="77777777" w:rsidTr="00E1133F">
        <w:trPr>
          <w:trHeight w:val="300"/>
        </w:trPr>
        <w:tc>
          <w:tcPr>
            <w:tcW w:w="392" w:type="dxa"/>
            <w:tcBorders>
              <w:top w:val="nil"/>
              <w:left w:val="nil"/>
              <w:bottom w:val="nil"/>
              <w:right w:val="nil"/>
            </w:tcBorders>
            <w:shd w:val="clear" w:color="auto" w:fill="auto"/>
            <w:hideMark/>
          </w:tcPr>
          <w:p w14:paraId="280FAC7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C58AC51"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D7A41F"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BC02D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MEA~~PRQ~2600~~~~43</w:t>
            </w:r>
          </w:p>
        </w:tc>
        <w:tc>
          <w:tcPr>
            <w:tcW w:w="4590" w:type="dxa"/>
            <w:tcBorders>
              <w:top w:val="nil"/>
              <w:left w:val="nil"/>
              <w:bottom w:val="single" w:sz="4" w:space="0" w:color="auto"/>
              <w:right w:val="single" w:sz="4" w:space="0" w:color="auto"/>
            </w:tcBorders>
            <w:shd w:val="clear" w:color="auto" w:fill="auto"/>
            <w:hideMark/>
          </w:tcPr>
          <w:p w14:paraId="369D70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06CA5D8A" w14:textId="77777777" w:rsidTr="00E1133F">
        <w:trPr>
          <w:trHeight w:val="300"/>
        </w:trPr>
        <w:tc>
          <w:tcPr>
            <w:tcW w:w="392" w:type="dxa"/>
            <w:tcBorders>
              <w:top w:val="nil"/>
              <w:left w:val="nil"/>
              <w:bottom w:val="nil"/>
              <w:right w:val="nil"/>
            </w:tcBorders>
            <w:shd w:val="clear" w:color="auto" w:fill="auto"/>
            <w:hideMark/>
          </w:tcPr>
          <w:p w14:paraId="5D7C9C5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087CF0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51D9283"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A8A7F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MEA~~PRQ~14000~~~~51</w:t>
            </w:r>
          </w:p>
        </w:tc>
        <w:tc>
          <w:tcPr>
            <w:tcW w:w="4590" w:type="dxa"/>
            <w:tcBorders>
              <w:top w:val="nil"/>
              <w:left w:val="nil"/>
              <w:bottom w:val="single" w:sz="4" w:space="0" w:color="auto"/>
              <w:right w:val="single" w:sz="4" w:space="0" w:color="auto"/>
            </w:tcBorders>
            <w:shd w:val="clear" w:color="auto" w:fill="auto"/>
            <w:hideMark/>
          </w:tcPr>
          <w:p w14:paraId="4E3949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1E2331DE" w14:textId="77777777" w:rsidTr="00E1133F">
        <w:trPr>
          <w:trHeight w:val="300"/>
        </w:trPr>
        <w:tc>
          <w:tcPr>
            <w:tcW w:w="392" w:type="dxa"/>
            <w:tcBorders>
              <w:top w:val="nil"/>
              <w:left w:val="nil"/>
              <w:bottom w:val="nil"/>
              <w:right w:val="nil"/>
            </w:tcBorders>
            <w:shd w:val="clear" w:color="auto" w:fill="auto"/>
            <w:hideMark/>
          </w:tcPr>
          <w:p w14:paraId="1C73258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872FD2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E660CCB"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6C05A2D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MEA~~PRQ~160~~~~71</w:t>
            </w:r>
          </w:p>
        </w:tc>
        <w:tc>
          <w:tcPr>
            <w:tcW w:w="4590" w:type="dxa"/>
            <w:tcBorders>
              <w:top w:val="nil"/>
              <w:left w:val="nil"/>
              <w:bottom w:val="single" w:sz="4" w:space="0" w:color="auto"/>
              <w:right w:val="single" w:sz="4" w:space="0" w:color="auto"/>
            </w:tcBorders>
            <w:shd w:val="clear" w:color="auto" w:fill="auto"/>
            <w:hideMark/>
          </w:tcPr>
          <w:p w14:paraId="2F45A6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1009C2C5" w14:textId="77777777" w:rsidTr="00E1133F">
        <w:trPr>
          <w:trHeight w:val="300"/>
        </w:trPr>
        <w:tc>
          <w:tcPr>
            <w:tcW w:w="392" w:type="dxa"/>
            <w:tcBorders>
              <w:top w:val="nil"/>
              <w:left w:val="nil"/>
              <w:bottom w:val="nil"/>
              <w:right w:val="nil"/>
            </w:tcBorders>
            <w:shd w:val="clear" w:color="auto" w:fill="auto"/>
            <w:hideMark/>
          </w:tcPr>
          <w:p w14:paraId="473CC6D9"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1A54B5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D47767C"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799949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08B482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12DD8AB" w14:textId="77777777" w:rsidTr="00E1133F">
        <w:trPr>
          <w:trHeight w:val="300"/>
        </w:trPr>
        <w:tc>
          <w:tcPr>
            <w:tcW w:w="392" w:type="dxa"/>
            <w:tcBorders>
              <w:top w:val="nil"/>
              <w:left w:val="nil"/>
              <w:bottom w:val="nil"/>
              <w:right w:val="nil"/>
            </w:tcBorders>
            <w:shd w:val="clear" w:color="auto" w:fill="auto"/>
            <w:hideMark/>
          </w:tcPr>
          <w:p w14:paraId="6181B51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80C1B2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37B6A90"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nil"/>
              <w:right w:val="single" w:sz="4" w:space="0" w:color="auto"/>
            </w:tcBorders>
            <w:shd w:val="clear" w:color="auto" w:fill="auto"/>
            <w:hideMark/>
          </w:tcPr>
          <w:p w14:paraId="00B3C84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nil"/>
              <w:right w:val="single" w:sz="4" w:space="0" w:color="auto"/>
            </w:tcBorders>
            <w:shd w:val="clear" w:color="auto" w:fill="auto"/>
            <w:hideMark/>
          </w:tcPr>
          <w:p w14:paraId="0C179E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DA42D28" w14:textId="77777777" w:rsidTr="00E1133F">
        <w:trPr>
          <w:trHeight w:val="300"/>
        </w:trPr>
        <w:tc>
          <w:tcPr>
            <w:tcW w:w="392" w:type="dxa"/>
            <w:tcBorders>
              <w:top w:val="nil"/>
              <w:left w:val="nil"/>
              <w:bottom w:val="nil"/>
              <w:right w:val="nil"/>
            </w:tcBorders>
            <w:shd w:val="clear" w:color="auto" w:fill="auto"/>
            <w:hideMark/>
          </w:tcPr>
          <w:p w14:paraId="56DDC3F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B4BB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single" w:sz="4" w:space="0" w:color="auto"/>
              <w:left w:val="nil"/>
              <w:bottom w:val="single" w:sz="4" w:space="0" w:color="auto"/>
              <w:right w:val="single" w:sz="4" w:space="0" w:color="auto"/>
            </w:tcBorders>
            <w:shd w:val="clear" w:color="auto" w:fill="auto"/>
            <w:hideMark/>
          </w:tcPr>
          <w:p w14:paraId="74856C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26A0E2C0" w14:textId="77777777" w:rsidTr="00E1133F">
        <w:trPr>
          <w:trHeight w:val="300"/>
        </w:trPr>
        <w:tc>
          <w:tcPr>
            <w:tcW w:w="392" w:type="dxa"/>
            <w:tcBorders>
              <w:top w:val="nil"/>
              <w:left w:val="nil"/>
              <w:bottom w:val="nil"/>
              <w:right w:val="nil"/>
            </w:tcBorders>
            <w:shd w:val="clear" w:color="auto" w:fill="auto"/>
            <w:hideMark/>
          </w:tcPr>
          <w:p w14:paraId="5E652FD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AEA5DC5"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nil"/>
              <w:left w:val="single" w:sz="4" w:space="0" w:color="auto"/>
              <w:bottom w:val="single" w:sz="4" w:space="0" w:color="auto"/>
              <w:right w:val="single" w:sz="4" w:space="0" w:color="auto"/>
            </w:tcBorders>
            <w:shd w:val="clear" w:color="auto" w:fill="auto"/>
            <w:hideMark/>
          </w:tcPr>
          <w:p w14:paraId="3C1C2D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REF~MT~K1MON</w:t>
            </w:r>
          </w:p>
        </w:tc>
        <w:tc>
          <w:tcPr>
            <w:tcW w:w="4590" w:type="dxa"/>
            <w:tcBorders>
              <w:top w:val="nil"/>
              <w:left w:val="nil"/>
              <w:bottom w:val="single" w:sz="4" w:space="0" w:color="auto"/>
              <w:right w:val="single" w:sz="4" w:space="0" w:color="auto"/>
            </w:tcBorders>
            <w:shd w:val="clear" w:color="auto" w:fill="auto"/>
            <w:hideMark/>
          </w:tcPr>
          <w:p w14:paraId="201026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6159EB5" w14:textId="77777777" w:rsidTr="00E1133F">
        <w:trPr>
          <w:trHeight w:val="300"/>
        </w:trPr>
        <w:tc>
          <w:tcPr>
            <w:tcW w:w="392" w:type="dxa"/>
            <w:tcBorders>
              <w:top w:val="nil"/>
              <w:left w:val="nil"/>
              <w:bottom w:val="nil"/>
              <w:right w:val="nil"/>
            </w:tcBorders>
            <w:shd w:val="clear" w:color="auto" w:fill="auto"/>
            <w:hideMark/>
          </w:tcPr>
          <w:p w14:paraId="05279DB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BDA57A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60E0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QTY~QD~90</w:t>
            </w:r>
          </w:p>
        </w:tc>
        <w:tc>
          <w:tcPr>
            <w:tcW w:w="4590" w:type="dxa"/>
            <w:tcBorders>
              <w:top w:val="nil"/>
              <w:left w:val="nil"/>
              <w:bottom w:val="single" w:sz="4" w:space="0" w:color="auto"/>
              <w:right w:val="single" w:sz="4" w:space="0" w:color="auto"/>
            </w:tcBorders>
            <w:shd w:val="clear" w:color="auto" w:fill="auto"/>
            <w:hideMark/>
          </w:tcPr>
          <w:p w14:paraId="398248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B26485B" w14:textId="77777777" w:rsidTr="00E1133F">
        <w:trPr>
          <w:trHeight w:val="300"/>
        </w:trPr>
        <w:tc>
          <w:tcPr>
            <w:tcW w:w="392" w:type="dxa"/>
            <w:tcBorders>
              <w:top w:val="nil"/>
              <w:left w:val="nil"/>
              <w:bottom w:val="nil"/>
              <w:right w:val="nil"/>
            </w:tcBorders>
            <w:shd w:val="clear" w:color="auto" w:fill="auto"/>
            <w:hideMark/>
          </w:tcPr>
          <w:p w14:paraId="1676709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8CA9E8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30B865"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81EF79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MEA~~PRQ~90~~~~51</w:t>
            </w:r>
          </w:p>
        </w:tc>
        <w:tc>
          <w:tcPr>
            <w:tcW w:w="4590" w:type="dxa"/>
            <w:tcBorders>
              <w:top w:val="nil"/>
              <w:left w:val="nil"/>
              <w:bottom w:val="single" w:sz="4" w:space="0" w:color="auto"/>
              <w:right w:val="single" w:sz="4" w:space="0" w:color="auto"/>
            </w:tcBorders>
            <w:shd w:val="clear" w:color="auto" w:fill="auto"/>
            <w:hideMark/>
          </w:tcPr>
          <w:p w14:paraId="770D7A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BFFE3F7" w14:textId="77777777" w:rsidTr="00E1133F">
        <w:trPr>
          <w:trHeight w:val="300"/>
        </w:trPr>
        <w:tc>
          <w:tcPr>
            <w:tcW w:w="392" w:type="dxa"/>
            <w:tcBorders>
              <w:top w:val="nil"/>
              <w:left w:val="nil"/>
              <w:bottom w:val="nil"/>
              <w:right w:val="nil"/>
            </w:tcBorders>
            <w:shd w:val="clear" w:color="auto" w:fill="auto"/>
            <w:hideMark/>
          </w:tcPr>
          <w:p w14:paraId="66B2AB3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F5E525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08A9247"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2F1A75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50F035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4C37EF0A" w14:textId="77777777" w:rsidTr="00E1133F">
        <w:trPr>
          <w:trHeight w:val="300"/>
        </w:trPr>
        <w:tc>
          <w:tcPr>
            <w:tcW w:w="392" w:type="dxa"/>
            <w:tcBorders>
              <w:top w:val="nil"/>
              <w:left w:val="nil"/>
              <w:bottom w:val="nil"/>
              <w:right w:val="nil"/>
            </w:tcBorders>
            <w:shd w:val="clear" w:color="auto" w:fill="auto"/>
            <w:hideMark/>
          </w:tcPr>
          <w:p w14:paraId="32D95FE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840432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45E32FF"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nil"/>
              <w:right w:val="single" w:sz="4" w:space="0" w:color="auto"/>
            </w:tcBorders>
            <w:shd w:val="clear" w:color="auto" w:fill="auto"/>
            <w:hideMark/>
          </w:tcPr>
          <w:p w14:paraId="1CD741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08E820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BA1AFB8"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8DA41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SE~100~000000001</w:t>
            </w:r>
          </w:p>
        </w:tc>
        <w:tc>
          <w:tcPr>
            <w:tcW w:w="4590" w:type="dxa"/>
            <w:tcBorders>
              <w:top w:val="nil"/>
              <w:left w:val="nil"/>
              <w:bottom w:val="single" w:sz="4" w:space="0" w:color="auto"/>
              <w:right w:val="single" w:sz="4" w:space="0" w:color="auto"/>
            </w:tcBorders>
            <w:shd w:val="clear" w:color="auto" w:fill="auto"/>
            <w:hideMark/>
          </w:tcPr>
          <w:p w14:paraId="081C2A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44DEEBC0" w14:textId="77777777" w:rsidR="0060049B" w:rsidRDefault="0060049B" w:rsidP="00F774A3">
      <w:pPr>
        <w:rPr>
          <w:rFonts w:ascii="Calibri" w:hAnsi="Calibri"/>
          <w:snapToGrid w:val="0"/>
          <w:sz w:val="22"/>
          <w:szCs w:val="22"/>
        </w:rPr>
      </w:pPr>
    </w:p>
    <w:p w14:paraId="370710A6" w14:textId="77777777" w:rsidR="00DA3C82" w:rsidRDefault="00DA3C82">
      <w:pPr>
        <w:ind w:left="-1170" w:firstLine="900"/>
        <w:rPr>
          <w:rFonts w:ascii="Calibri" w:hAnsi="Calibri"/>
          <w:snapToGrid w:val="0"/>
          <w:sz w:val="22"/>
          <w:szCs w:val="22"/>
        </w:rPr>
      </w:pPr>
    </w:p>
    <w:p w14:paraId="2516795D" w14:textId="77777777" w:rsidR="0057696E" w:rsidRDefault="0057696E">
      <w:pPr>
        <w:ind w:left="-1170" w:firstLine="900"/>
        <w:rPr>
          <w:rFonts w:ascii="Calibri" w:hAnsi="Calibri"/>
          <w:snapToGrid w:val="0"/>
          <w:sz w:val="22"/>
          <w:szCs w:val="22"/>
        </w:rPr>
      </w:pPr>
    </w:p>
    <w:p w14:paraId="6A3A9C14" w14:textId="6090F656"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#10 of </w:t>
      </w:r>
      <w:ins w:id="38" w:author="MCT" w:date="2023-05-09T14:10:00Z">
        <w:r w:rsidR="005253F0">
          <w:rPr>
            <w:rFonts w:ascii="Calibri" w:hAnsi="Calibri"/>
            <w:snapToGrid w:val="0"/>
            <w:sz w:val="22"/>
            <w:szCs w:val="22"/>
          </w:rPr>
          <w:t>1</w:t>
        </w:r>
      </w:ins>
      <w:ins w:id="39" w:author="MCT" w:date="2024-10-14T13:28:00Z">
        <w:r w:rsidR="00623590">
          <w:rPr>
            <w:rFonts w:ascii="Calibri" w:hAnsi="Calibri"/>
            <w:snapToGrid w:val="0"/>
            <w:sz w:val="22"/>
            <w:szCs w:val="22"/>
          </w:rPr>
          <w:t>9</w:t>
        </w:r>
      </w:ins>
      <w:del w:id="40"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6582AD6A" w14:textId="77777777" w:rsidR="005158E5" w:rsidRDefault="005158E5" w:rsidP="00F36662">
      <w:pPr>
        <w:ind w:left="-270"/>
        <w:rPr>
          <w:rFonts w:ascii="Calibri" w:hAnsi="Calibri"/>
          <w:snapToGrid w:val="0"/>
          <w:sz w:val="22"/>
          <w:szCs w:val="22"/>
        </w:rPr>
      </w:pPr>
      <w:r w:rsidRPr="005158E5">
        <w:rPr>
          <w:rFonts w:ascii="Calibri" w:hAnsi="Calibri"/>
          <w:snapToGrid w:val="0"/>
          <w:sz w:val="22"/>
          <w:szCs w:val="22"/>
        </w:rPr>
        <w:t xml:space="preserve">Monthly Usage NON-INTERVAL – MASTER METER – INCLUDING MASTER METER/SUBTRACTIVE METERING WHEN THE MASTER METER IS ON A DIFFERENT ESI ID THAN THE SUBTRACT METER- - CONSUMPTION TO ERCOT CONTAINS NET USAGE </w:t>
      </w:r>
      <w:r>
        <w:rPr>
          <w:rFonts w:ascii="Calibri" w:hAnsi="Calibri"/>
          <w:snapToGrid w:val="0"/>
          <w:sz w:val="22"/>
          <w:szCs w:val="22"/>
        </w:rPr>
        <w:t>–</w:t>
      </w:r>
    </w:p>
    <w:tbl>
      <w:tblPr>
        <w:tblW w:w="9140" w:type="dxa"/>
        <w:tblInd w:w="93" w:type="dxa"/>
        <w:tblLook w:val="04A0" w:firstRow="1" w:lastRow="0" w:firstColumn="1" w:lastColumn="0" w:noHBand="0" w:noVBand="1"/>
      </w:tblPr>
      <w:tblGrid>
        <w:gridCol w:w="395"/>
        <w:gridCol w:w="394"/>
        <w:gridCol w:w="3966"/>
        <w:gridCol w:w="4385"/>
      </w:tblGrid>
      <w:tr w:rsidR="005158E5" w:rsidRPr="005158E5" w14:paraId="7BB3873F" w14:textId="77777777" w:rsidTr="005158E5">
        <w:trPr>
          <w:trHeight w:val="123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143A8E7"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del w:id="41" w:author="MCT" w:date="2023-02-14T08:49:00Z">
              <w:r w:rsidRPr="005158E5" w:rsidDel="007E0814">
                <w:rPr>
                  <w:rFonts w:ascii="Calibri" w:hAnsi="Calibri" w:cs="Calibri"/>
                  <w:color w:val="000000"/>
                  <w:sz w:val="22"/>
                  <w:szCs w:val="22"/>
                </w:rPr>
                <w:delText>and  Summarized</w:delText>
              </w:r>
            </w:del>
            <w:ins w:id="42" w:author="MCT" w:date="2023-02-14T08:49:00Z">
              <w:r w:rsidR="007E0814" w:rsidRPr="005158E5">
                <w:rPr>
                  <w:rFonts w:ascii="Calibri" w:hAnsi="Calibri" w:cs="Calibri"/>
                  <w:color w:val="000000"/>
                  <w:sz w:val="22"/>
                  <w:szCs w:val="22"/>
                </w:rPr>
                <w:t>and Summarized</w:t>
              </w:r>
            </w:ins>
            <w:r w:rsidRPr="005158E5">
              <w:rPr>
                <w:rFonts w:ascii="Calibri" w:hAnsi="Calibri" w:cs="Calibri"/>
                <w:color w:val="000000"/>
                <w:sz w:val="22"/>
                <w:szCs w:val="22"/>
              </w:rPr>
              <w:t xml:space="preserve"> Usage</w:t>
            </w:r>
            <w:r w:rsidRPr="005158E5">
              <w:rPr>
                <w:rFonts w:ascii="Calibri" w:hAnsi="Calibri" w:cs="Calibri"/>
                <w:color w:val="000000"/>
                <w:sz w:val="22"/>
                <w:szCs w:val="22"/>
              </w:rPr>
              <w:br/>
              <w:t xml:space="preserve">Non-Interval Meter that is measured at the Master meter and includes the subtractive meters (totalized across all subtract meters (1-##)) </w:t>
            </w:r>
          </w:p>
        </w:tc>
      </w:tr>
      <w:tr w:rsidR="005158E5" w:rsidRPr="005158E5" w14:paraId="2B395E69"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587A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2A5573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314EE060"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E79EC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BPT~00~200805101201001~20090310~DD</w:t>
            </w:r>
          </w:p>
        </w:tc>
        <w:tc>
          <w:tcPr>
            <w:tcW w:w="4480" w:type="dxa"/>
            <w:tcBorders>
              <w:top w:val="nil"/>
              <w:left w:val="nil"/>
              <w:bottom w:val="single" w:sz="4" w:space="0" w:color="auto"/>
              <w:right w:val="single" w:sz="4" w:space="0" w:color="auto"/>
            </w:tcBorders>
            <w:shd w:val="clear" w:color="auto" w:fill="auto"/>
            <w:hideMark/>
          </w:tcPr>
          <w:p w14:paraId="1AC276A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41701FCA"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02987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109F11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597A88C1"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580679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hideMark/>
          </w:tcPr>
          <w:p w14:paraId="2A13ED1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55D99109"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DD3D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5E8600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1D9A43B8" w14:textId="77777777" w:rsidTr="005158E5">
        <w:trPr>
          <w:trHeight w:val="345"/>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9DFA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5B07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6C228F6E"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224A4B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NAME~9~987654321</w:t>
            </w:r>
          </w:p>
        </w:tc>
        <w:tc>
          <w:tcPr>
            <w:tcW w:w="4480" w:type="dxa"/>
            <w:tcBorders>
              <w:top w:val="nil"/>
              <w:left w:val="nil"/>
              <w:bottom w:val="single" w:sz="4" w:space="0" w:color="auto"/>
              <w:right w:val="single" w:sz="4" w:space="0" w:color="auto"/>
            </w:tcBorders>
            <w:shd w:val="clear" w:color="auto" w:fill="auto"/>
            <w:hideMark/>
          </w:tcPr>
          <w:p w14:paraId="12D0B7A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7C1FBE95" w14:textId="77777777" w:rsidTr="005158E5">
        <w:trPr>
          <w:trHeight w:val="300"/>
        </w:trPr>
        <w:tc>
          <w:tcPr>
            <w:tcW w:w="400" w:type="dxa"/>
            <w:tcBorders>
              <w:top w:val="nil"/>
              <w:left w:val="nil"/>
              <w:bottom w:val="nil"/>
              <w:right w:val="nil"/>
            </w:tcBorders>
            <w:shd w:val="clear" w:color="auto" w:fill="auto"/>
            <w:hideMark/>
          </w:tcPr>
          <w:p w14:paraId="04E56248"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EF806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w:t>
            </w:r>
          </w:p>
        </w:tc>
        <w:tc>
          <w:tcPr>
            <w:tcW w:w="4480" w:type="dxa"/>
            <w:tcBorders>
              <w:top w:val="nil"/>
              <w:left w:val="nil"/>
              <w:bottom w:val="single" w:sz="4" w:space="0" w:color="auto"/>
              <w:right w:val="single" w:sz="4" w:space="0" w:color="auto"/>
            </w:tcBorders>
            <w:shd w:val="clear" w:color="auto" w:fill="auto"/>
            <w:hideMark/>
          </w:tcPr>
          <w:p w14:paraId="3C1491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536B55C0" w14:textId="77777777" w:rsidTr="005158E5">
        <w:trPr>
          <w:trHeight w:val="300"/>
        </w:trPr>
        <w:tc>
          <w:tcPr>
            <w:tcW w:w="400" w:type="dxa"/>
            <w:tcBorders>
              <w:top w:val="nil"/>
              <w:left w:val="nil"/>
              <w:bottom w:val="nil"/>
              <w:right w:val="nil"/>
            </w:tcBorders>
            <w:shd w:val="clear" w:color="auto" w:fill="auto"/>
            <w:hideMark/>
          </w:tcPr>
          <w:p w14:paraId="68DF527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A6B6E4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66728B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555E64C3" w14:textId="77777777" w:rsidTr="005158E5">
        <w:trPr>
          <w:trHeight w:val="300"/>
        </w:trPr>
        <w:tc>
          <w:tcPr>
            <w:tcW w:w="400" w:type="dxa"/>
            <w:tcBorders>
              <w:top w:val="nil"/>
              <w:left w:val="nil"/>
              <w:bottom w:val="nil"/>
              <w:right w:val="nil"/>
            </w:tcBorders>
            <w:shd w:val="clear" w:color="auto" w:fill="auto"/>
            <w:hideMark/>
          </w:tcPr>
          <w:p w14:paraId="57C58BC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8F3F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227AA02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A71F856" w14:textId="77777777" w:rsidTr="005158E5">
        <w:trPr>
          <w:trHeight w:val="300"/>
        </w:trPr>
        <w:tc>
          <w:tcPr>
            <w:tcW w:w="400" w:type="dxa"/>
            <w:tcBorders>
              <w:top w:val="nil"/>
              <w:left w:val="nil"/>
              <w:bottom w:val="nil"/>
              <w:right w:val="nil"/>
            </w:tcBorders>
            <w:shd w:val="clear" w:color="auto" w:fill="auto"/>
            <w:hideMark/>
          </w:tcPr>
          <w:p w14:paraId="214C64F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C9D5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7C1E1E0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22C812A7" w14:textId="77777777" w:rsidTr="005158E5">
        <w:trPr>
          <w:trHeight w:val="300"/>
        </w:trPr>
        <w:tc>
          <w:tcPr>
            <w:tcW w:w="400" w:type="dxa"/>
            <w:tcBorders>
              <w:top w:val="nil"/>
              <w:left w:val="nil"/>
              <w:bottom w:val="nil"/>
              <w:right w:val="nil"/>
            </w:tcBorders>
            <w:shd w:val="clear" w:color="auto" w:fill="auto"/>
            <w:hideMark/>
          </w:tcPr>
          <w:p w14:paraId="7150CB5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95A91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5F8595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0DD5320" w14:textId="77777777" w:rsidTr="005158E5">
        <w:trPr>
          <w:trHeight w:val="300"/>
        </w:trPr>
        <w:tc>
          <w:tcPr>
            <w:tcW w:w="400" w:type="dxa"/>
            <w:tcBorders>
              <w:top w:val="nil"/>
              <w:left w:val="nil"/>
              <w:bottom w:val="nil"/>
              <w:right w:val="nil"/>
            </w:tcBorders>
            <w:shd w:val="clear" w:color="auto" w:fill="auto"/>
            <w:hideMark/>
          </w:tcPr>
          <w:p w14:paraId="708059DF"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04AB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QTY~QD~17.6</w:t>
            </w:r>
          </w:p>
        </w:tc>
        <w:tc>
          <w:tcPr>
            <w:tcW w:w="4480" w:type="dxa"/>
            <w:tcBorders>
              <w:top w:val="nil"/>
              <w:left w:val="nil"/>
              <w:bottom w:val="single" w:sz="4" w:space="0" w:color="auto"/>
              <w:right w:val="single" w:sz="4" w:space="0" w:color="auto"/>
            </w:tcBorders>
            <w:shd w:val="clear" w:color="auto" w:fill="auto"/>
            <w:hideMark/>
          </w:tcPr>
          <w:p w14:paraId="593853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D5108F0" w14:textId="77777777" w:rsidTr="005158E5">
        <w:trPr>
          <w:trHeight w:val="300"/>
        </w:trPr>
        <w:tc>
          <w:tcPr>
            <w:tcW w:w="400" w:type="dxa"/>
            <w:tcBorders>
              <w:top w:val="nil"/>
              <w:left w:val="nil"/>
              <w:bottom w:val="nil"/>
              <w:right w:val="nil"/>
            </w:tcBorders>
            <w:shd w:val="clear" w:color="auto" w:fill="auto"/>
            <w:hideMark/>
          </w:tcPr>
          <w:p w14:paraId="25CACCEA"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24022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0726CA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MEA~AA~PRQ~17.6~K1~~17.6~51</w:t>
            </w:r>
          </w:p>
        </w:tc>
        <w:tc>
          <w:tcPr>
            <w:tcW w:w="4480" w:type="dxa"/>
            <w:tcBorders>
              <w:top w:val="nil"/>
              <w:left w:val="nil"/>
              <w:bottom w:val="single" w:sz="4" w:space="0" w:color="auto"/>
              <w:right w:val="single" w:sz="4" w:space="0" w:color="auto"/>
            </w:tcBorders>
            <w:shd w:val="clear" w:color="auto" w:fill="auto"/>
            <w:hideMark/>
          </w:tcPr>
          <w:p w14:paraId="30BF13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7F235DC9" w14:textId="77777777" w:rsidTr="005158E5">
        <w:trPr>
          <w:trHeight w:val="300"/>
        </w:trPr>
        <w:tc>
          <w:tcPr>
            <w:tcW w:w="400" w:type="dxa"/>
            <w:tcBorders>
              <w:top w:val="nil"/>
              <w:left w:val="nil"/>
              <w:bottom w:val="nil"/>
              <w:right w:val="nil"/>
            </w:tcBorders>
            <w:shd w:val="clear" w:color="auto" w:fill="auto"/>
            <w:hideMark/>
          </w:tcPr>
          <w:p w14:paraId="18D09E8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65D810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C2A91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MEA~~MU~160</w:t>
            </w:r>
          </w:p>
        </w:tc>
        <w:tc>
          <w:tcPr>
            <w:tcW w:w="4480" w:type="dxa"/>
            <w:tcBorders>
              <w:top w:val="nil"/>
              <w:left w:val="nil"/>
              <w:bottom w:val="single" w:sz="4" w:space="0" w:color="auto"/>
              <w:right w:val="single" w:sz="4" w:space="0" w:color="auto"/>
            </w:tcBorders>
            <w:shd w:val="clear" w:color="auto" w:fill="auto"/>
            <w:hideMark/>
          </w:tcPr>
          <w:p w14:paraId="280C68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2FB6534"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D1DF9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PTD~PL~~~~~AO</w:t>
            </w:r>
          </w:p>
        </w:tc>
        <w:tc>
          <w:tcPr>
            <w:tcW w:w="4480" w:type="dxa"/>
            <w:tcBorders>
              <w:top w:val="nil"/>
              <w:left w:val="nil"/>
              <w:bottom w:val="single" w:sz="4" w:space="0" w:color="auto"/>
              <w:right w:val="single" w:sz="4" w:space="0" w:color="auto"/>
            </w:tcBorders>
            <w:shd w:val="clear" w:color="auto" w:fill="auto"/>
            <w:hideMark/>
          </w:tcPr>
          <w:p w14:paraId="307C13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Subtractive Metering off a Master Meter</w:t>
            </w:r>
          </w:p>
        </w:tc>
      </w:tr>
      <w:tr w:rsidR="005158E5" w:rsidRPr="005158E5" w14:paraId="0E4BB421" w14:textId="77777777" w:rsidTr="005158E5">
        <w:trPr>
          <w:trHeight w:val="300"/>
        </w:trPr>
        <w:tc>
          <w:tcPr>
            <w:tcW w:w="400" w:type="dxa"/>
            <w:tcBorders>
              <w:top w:val="nil"/>
              <w:left w:val="nil"/>
              <w:bottom w:val="nil"/>
              <w:right w:val="nil"/>
            </w:tcBorders>
            <w:shd w:val="clear" w:color="auto" w:fill="auto"/>
            <w:hideMark/>
          </w:tcPr>
          <w:p w14:paraId="2166456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8114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5207BF8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179180E2" w14:textId="77777777" w:rsidTr="005158E5">
        <w:trPr>
          <w:trHeight w:val="300"/>
        </w:trPr>
        <w:tc>
          <w:tcPr>
            <w:tcW w:w="400" w:type="dxa"/>
            <w:tcBorders>
              <w:top w:val="nil"/>
              <w:left w:val="nil"/>
              <w:bottom w:val="nil"/>
              <w:right w:val="nil"/>
            </w:tcBorders>
            <w:shd w:val="clear" w:color="auto" w:fill="auto"/>
            <w:hideMark/>
          </w:tcPr>
          <w:p w14:paraId="094A02C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5A17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5641060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7FB8F03" w14:textId="77777777" w:rsidTr="005158E5">
        <w:trPr>
          <w:trHeight w:val="300"/>
        </w:trPr>
        <w:tc>
          <w:tcPr>
            <w:tcW w:w="400" w:type="dxa"/>
            <w:tcBorders>
              <w:top w:val="nil"/>
              <w:left w:val="nil"/>
              <w:bottom w:val="nil"/>
              <w:right w:val="nil"/>
            </w:tcBorders>
            <w:shd w:val="clear" w:color="auto" w:fill="auto"/>
            <w:hideMark/>
          </w:tcPr>
          <w:p w14:paraId="440A0A0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2ED9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REF~JH~S</w:t>
            </w:r>
          </w:p>
        </w:tc>
        <w:tc>
          <w:tcPr>
            <w:tcW w:w="4480" w:type="dxa"/>
            <w:tcBorders>
              <w:top w:val="nil"/>
              <w:left w:val="nil"/>
              <w:bottom w:val="single" w:sz="4" w:space="0" w:color="auto"/>
              <w:right w:val="single" w:sz="4" w:space="0" w:color="auto"/>
            </w:tcBorders>
            <w:shd w:val="clear" w:color="auto" w:fill="auto"/>
            <w:hideMark/>
          </w:tcPr>
          <w:p w14:paraId="305AD71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B03F12E" w14:textId="77777777" w:rsidTr="005158E5">
        <w:trPr>
          <w:trHeight w:val="300"/>
        </w:trPr>
        <w:tc>
          <w:tcPr>
            <w:tcW w:w="400" w:type="dxa"/>
            <w:tcBorders>
              <w:top w:val="nil"/>
              <w:left w:val="nil"/>
              <w:bottom w:val="nil"/>
              <w:right w:val="nil"/>
            </w:tcBorders>
            <w:shd w:val="clear" w:color="auto" w:fill="auto"/>
            <w:hideMark/>
          </w:tcPr>
          <w:p w14:paraId="78AA3C4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D685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01CB302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779040A" w14:textId="77777777" w:rsidTr="005158E5">
        <w:trPr>
          <w:trHeight w:val="300"/>
        </w:trPr>
        <w:tc>
          <w:tcPr>
            <w:tcW w:w="400" w:type="dxa"/>
            <w:tcBorders>
              <w:top w:val="nil"/>
              <w:left w:val="nil"/>
              <w:bottom w:val="nil"/>
              <w:right w:val="nil"/>
            </w:tcBorders>
            <w:shd w:val="clear" w:color="auto" w:fill="auto"/>
            <w:hideMark/>
          </w:tcPr>
          <w:p w14:paraId="114872D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69852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QTY~QD~2.1</w:t>
            </w:r>
          </w:p>
        </w:tc>
        <w:tc>
          <w:tcPr>
            <w:tcW w:w="4480" w:type="dxa"/>
            <w:tcBorders>
              <w:top w:val="nil"/>
              <w:left w:val="nil"/>
              <w:bottom w:val="single" w:sz="4" w:space="0" w:color="auto"/>
              <w:right w:val="single" w:sz="4" w:space="0" w:color="auto"/>
            </w:tcBorders>
            <w:shd w:val="clear" w:color="auto" w:fill="auto"/>
            <w:hideMark/>
          </w:tcPr>
          <w:p w14:paraId="22252E9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538FDA2" w14:textId="77777777" w:rsidTr="005158E5">
        <w:trPr>
          <w:trHeight w:val="300"/>
        </w:trPr>
        <w:tc>
          <w:tcPr>
            <w:tcW w:w="400" w:type="dxa"/>
            <w:tcBorders>
              <w:top w:val="nil"/>
              <w:left w:val="nil"/>
              <w:bottom w:val="nil"/>
              <w:right w:val="nil"/>
            </w:tcBorders>
            <w:shd w:val="clear" w:color="auto" w:fill="auto"/>
            <w:hideMark/>
          </w:tcPr>
          <w:p w14:paraId="489CBB6A"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FCEABCC"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6A186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hideMark/>
          </w:tcPr>
          <w:p w14:paraId="2DA7461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93FE525"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66ED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w:t>
            </w:r>
          </w:p>
        </w:tc>
        <w:tc>
          <w:tcPr>
            <w:tcW w:w="4480" w:type="dxa"/>
            <w:tcBorders>
              <w:top w:val="nil"/>
              <w:left w:val="nil"/>
              <w:bottom w:val="single" w:sz="4" w:space="0" w:color="auto"/>
              <w:right w:val="single" w:sz="4" w:space="0" w:color="auto"/>
            </w:tcBorders>
            <w:shd w:val="clear" w:color="auto" w:fill="auto"/>
            <w:hideMark/>
          </w:tcPr>
          <w:p w14:paraId="65AFEDB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4DC9A7AB" w14:textId="77777777" w:rsidTr="005158E5">
        <w:trPr>
          <w:trHeight w:val="300"/>
        </w:trPr>
        <w:tc>
          <w:tcPr>
            <w:tcW w:w="400" w:type="dxa"/>
            <w:tcBorders>
              <w:top w:val="nil"/>
              <w:left w:val="nil"/>
              <w:bottom w:val="nil"/>
              <w:right w:val="nil"/>
            </w:tcBorders>
            <w:shd w:val="clear" w:color="auto" w:fill="auto"/>
            <w:hideMark/>
          </w:tcPr>
          <w:p w14:paraId="1346777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62AEF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11DFB25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0F019EA" w14:textId="77777777" w:rsidTr="005158E5">
        <w:trPr>
          <w:trHeight w:val="300"/>
        </w:trPr>
        <w:tc>
          <w:tcPr>
            <w:tcW w:w="400" w:type="dxa"/>
            <w:tcBorders>
              <w:top w:val="nil"/>
              <w:left w:val="nil"/>
              <w:bottom w:val="nil"/>
              <w:right w:val="nil"/>
            </w:tcBorders>
            <w:shd w:val="clear" w:color="auto" w:fill="auto"/>
            <w:hideMark/>
          </w:tcPr>
          <w:p w14:paraId="4C3232D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D48B1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40E9B5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2CBF63B" w14:textId="77777777" w:rsidTr="005158E5">
        <w:trPr>
          <w:trHeight w:val="300"/>
        </w:trPr>
        <w:tc>
          <w:tcPr>
            <w:tcW w:w="400" w:type="dxa"/>
            <w:tcBorders>
              <w:top w:val="nil"/>
              <w:left w:val="nil"/>
              <w:bottom w:val="nil"/>
              <w:right w:val="nil"/>
            </w:tcBorders>
            <w:shd w:val="clear" w:color="auto" w:fill="auto"/>
            <w:hideMark/>
          </w:tcPr>
          <w:p w14:paraId="761F18C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072E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088D60E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4B95382" w14:textId="77777777" w:rsidTr="005158E5">
        <w:trPr>
          <w:trHeight w:val="300"/>
        </w:trPr>
        <w:tc>
          <w:tcPr>
            <w:tcW w:w="400" w:type="dxa"/>
            <w:tcBorders>
              <w:top w:val="nil"/>
              <w:left w:val="nil"/>
              <w:bottom w:val="nil"/>
              <w:right w:val="nil"/>
            </w:tcBorders>
            <w:shd w:val="clear" w:color="auto" w:fill="auto"/>
            <w:hideMark/>
          </w:tcPr>
          <w:p w14:paraId="55B20DA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AC184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5D161F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E92BD7" w14:textId="77777777" w:rsidTr="005158E5">
        <w:trPr>
          <w:trHeight w:val="300"/>
        </w:trPr>
        <w:tc>
          <w:tcPr>
            <w:tcW w:w="400" w:type="dxa"/>
            <w:tcBorders>
              <w:top w:val="nil"/>
              <w:left w:val="nil"/>
              <w:bottom w:val="nil"/>
              <w:right w:val="nil"/>
            </w:tcBorders>
            <w:shd w:val="clear" w:color="auto" w:fill="auto"/>
            <w:hideMark/>
          </w:tcPr>
          <w:p w14:paraId="44C56EB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35C0D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QTY~QD~13600</w:t>
            </w:r>
          </w:p>
        </w:tc>
        <w:tc>
          <w:tcPr>
            <w:tcW w:w="4480" w:type="dxa"/>
            <w:tcBorders>
              <w:top w:val="nil"/>
              <w:left w:val="nil"/>
              <w:bottom w:val="single" w:sz="4" w:space="0" w:color="auto"/>
              <w:right w:val="single" w:sz="4" w:space="0" w:color="auto"/>
            </w:tcBorders>
            <w:shd w:val="clear" w:color="auto" w:fill="auto"/>
            <w:hideMark/>
          </w:tcPr>
          <w:p w14:paraId="5A34E2A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F3D5B1B" w14:textId="77777777" w:rsidTr="005158E5">
        <w:trPr>
          <w:trHeight w:val="300"/>
        </w:trPr>
        <w:tc>
          <w:tcPr>
            <w:tcW w:w="400" w:type="dxa"/>
            <w:tcBorders>
              <w:top w:val="nil"/>
              <w:left w:val="nil"/>
              <w:bottom w:val="nil"/>
              <w:right w:val="nil"/>
            </w:tcBorders>
            <w:shd w:val="clear" w:color="auto" w:fill="auto"/>
            <w:hideMark/>
          </w:tcPr>
          <w:p w14:paraId="4143AFE5"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BFC765"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4515A6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MEA~AA~PRQ~7040~KH~7125~13600~51</w:t>
            </w:r>
          </w:p>
        </w:tc>
        <w:tc>
          <w:tcPr>
            <w:tcW w:w="4480" w:type="dxa"/>
            <w:tcBorders>
              <w:top w:val="nil"/>
              <w:left w:val="nil"/>
              <w:bottom w:val="single" w:sz="4" w:space="0" w:color="auto"/>
              <w:right w:val="single" w:sz="4" w:space="0" w:color="auto"/>
            </w:tcBorders>
            <w:shd w:val="clear" w:color="auto" w:fill="auto"/>
            <w:hideMark/>
          </w:tcPr>
          <w:p w14:paraId="00065D7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569EBAAA" w14:textId="77777777" w:rsidTr="005158E5">
        <w:trPr>
          <w:trHeight w:val="300"/>
        </w:trPr>
        <w:tc>
          <w:tcPr>
            <w:tcW w:w="400" w:type="dxa"/>
            <w:tcBorders>
              <w:top w:val="nil"/>
              <w:left w:val="nil"/>
              <w:bottom w:val="nil"/>
              <w:right w:val="nil"/>
            </w:tcBorders>
            <w:shd w:val="clear" w:color="auto" w:fill="auto"/>
            <w:hideMark/>
          </w:tcPr>
          <w:p w14:paraId="3FDCD45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CB7B6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A48CA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MEA~~MU~160</w:t>
            </w:r>
          </w:p>
        </w:tc>
        <w:tc>
          <w:tcPr>
            <w:tcW w:w="4480" w:type="dxa"/>
            <w:tcBorders>
              <w:top w:val="nil"/>
              <w:left w:val="nil"/>
              <w:bottom w:val="single" w:sz="4" w:space="0" w:color="auto"/>
              <w:right w:val="single" w:sz="4" w:space="0" w:color="auto"/>
            </w:tcBorders>
            <w:shd w:val="clear" w:color="auto" w:fill="auto"/>
            <w:hideMark/>
          </w:tcPr>
          <w:p w14:paraId="1596D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D979297"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26BF4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PTD~PL~~~~~AO</w:t>
            </w:r>
          </w:p>
        </w:tc>
        <w:tc>
          <w:tcPr>
            <w:tcW w:w="4480" w:type="dxa"/>
            <w:tcBorders>
              <w:top w:val="nil"/>
              <w:left w:val="nil"/>
              <w:bottom w:val="single" w:sz="4" w:space="0" w:color="auto"/>
              <w:right w:val="single" w:sz="4" w:space="0" w:color="auto"/>
            </w:tcBorders>
            <w:shd w:val="clear" w:color="auto" w:fill="auto"/>
            <w:hideMark/>
          </w:tcPr>
          <w:p w14:paraId="22A135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Subtractive Metering off a Master Meter</w:t>
            </w:r>
          </w:p>
        </w:tc>
      </w:tr>
      <w:tr w:rsidR="005158E5" w:rsidRPr="005158E5" w14:paraId="7703A3D9" w14:textId="77777777" w:rsidTr="005158E5">
        <w:trPr>
          <w:trHeight w:val="300"/>
        </w:trPr>
        <w:tc>
          <w:tcPr>
            <w:tcW w:w="400" w:type="dxa"/>
            <w:tcBorders>
              <w:top w:val="nil"/>
              <w:left w:val="nil"/>
              <w:bottom w:val="nil"/>
              <w:right w:val="nil"/>
            </w:tcBorders>
            <w:shd w:val="clear" w:color="auto" w:fill="auto"/>
            <w:hideMark/>
          </w:tcPr>
          <w:p w14:paraId="5ADF792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37C6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58BD73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A1161BD" w14:textId="77777777" w:rsidTr="005158E5">
        <w:trPr>
          <w:trHeight w:val="300"/>
        </w:trPr>
        <w:tc>
          <w:tcPr>
            <w:tcW w:w="400" w:type="dxa"/>
            <w:tcBorders>
              <w:top w:val="nil"/>
              <w:left w:val="nil"/>
              <w:bottom w:val="nil"/>
              <w:right w:val="nil"/>
            </w:tcBorders>
            <w:shd w:val="clear" w:color="auto" w:fill="auto"/>
            <w:hideMark/>
          </w:tcPr>
          <w:p w14:paraId="61B1B33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34464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6578E5B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DE66C60" w14:textId="77777777" w:rsidTr="005158E5">
        <w:trPr>
          <w:trHeight w:val="300"/>
        </w:trPr>
        <w:tc>
          <w:tcPr>
            <w:tcW w:w="400" w:type="dxa"/>
            <w:tcBorders>
              <w:top w:val="nil"/>
              <w:left w:val="nil"/>
              <w:bottom w:val="nil"/>
              <w:right w:val="nil"/>
            </w:tcBorders>
            <w:shd w:val="clear" w:color="auto" w:fill="auto"/>
            <w:hideMark/>
          </w:tcPr>
          <w:p w14:paraId="37DF7BB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99A5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REF~JH~S</w:t>
            </w:r>
          </w:p>
        </w:tc>
        <w:tc>
          <w:tcPr>
            <w:tcW w:w="4480" w:type="dxa"/>
            <w:tcBorders>
              <w:top w:val="nil"/>
              <w:left w:val="nil"/>
              <w:bottom w:val="single" w:sz="4" w:space="0" w:color="auto"/>
              <w:right w:val="single" w:sz="4" w:space="0" w:color="auto"/>
            </w:tcBorders>
            <w:shd w:val="clear" w:color="auto" w:fill="auto"/>
            <w:hideMark/>
          </w:tcPr>
          <w:p w14:paraId="087865C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B37938" w14:textId="77777777" w:rsidTr="005158E5">
        <w:trPr>
          <w:trHeight w:val="300"/>
        </w:trPr>
        <w:tc>
          <w:tcPr>
            <w:tcW w:w="400" w:type="dxa"/>
            <w:tcBorders>
              <w:top w:val="nil"/>
              <w:left w:val="nil"/>
              <w:bottom w:val="nil"/>
              <w:right w:val="nil"/>
            </w:tcBorders>
            <w:shd w:val="clear" w:color="auto" w:fill="auto"/>
            <w:hideMark/>
          </w:tcPr>
          <w:p w14:paraId="5BD85ED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BC22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4A8EBB4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25282F3" w14:textId="77777777" w:rsidTr="005158E5">
        <w:trPr>
          <w:trHeight w:val="300"/>
        </w:trPr>
        <w:tc>
          <w:tcPr>
            <w:tcW w:w="400" w:type="dxa"/>
            <w:tcBorders>
              <w:top w:val="nil"/>
              <w:left w:val="nil"/>
              <w:bottom w:val="nil"/>
              <w:right w:val="nil"/>
            </w:tcBorders>
            <w:shd w:val="clear" w:color="auto" w:fill="auto"/>
            <w:hideMark/>
          </w:tcPr>
          <w:p w14:paraId="603E3EC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FBEF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QTY~QD~1317</w:t>
            </w:r>
          </w:p>
        </w:tc>
        <w:tc>
          <w:tcPr>
            <w:tcW w:w="4480" w:type="dxa"/>
            <w:tcBorders>
              <w:top w:val="nil"/>
              <w:left w:val="nil"/>
              <w:bottom w:val="single" w:sz="4" w:space="0" w:color="auto"/>
              <w:right w:val="single" w:sz="4" w:space="0" w:color="auto"/>
            </w:tcBorders>
            <w:shd w:val="clear" w:color="auto" w:fill="auto"/>
            <w:hideMark/>
          </w:tcPr>
          <w:p w14:paraId="32278C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CEEBFA6" w14:textId="77777777" w:rsidTr="005158E5">
        <w:trPr>
          <w:trHeight w:val="300"/>
        </w:trPr>
        <w:tc>
          <w:tcPr>
            <w:tcW w:w="400" w:type="dxa"/>
            <w:tcBorders>
              <w:top w:val="nil"/>
              <w:left w:val="nil"/>
              <w:bottom w:val="nil"/>
              <w:right w:val="nil"/>
            </w:tcBorders>
            <w:shd w:val="clear" w:color="auto" w:fill="auto"/>
            <w:hideMark/>
          </w:tcPr>
          <w:p w14:paraId="22766744"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3645E0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C778FC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hideMark/>
          </w:tcPr>
          <w:p w14:paraId="01D3945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31593A9E"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3B08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19BAE11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31998233" w14:textId="77777777" w:rsidTr="005158E5">
        <w:trPr>
          <w:trHeight w:val="300"/>
        </w:trPr>
        <w:tc>
          <w:tcPr>
            <w:tcW w:w="400" w:type="dxa"/>
            <w:tcBorders>
              <w:top w:val="nil"/>
              <w:left w:val="nil"/>
              <w:bottom w:val="nil"/>
              <w:right w:val="nil"/>
            </w:tcBorders>
            <w:shd w:val="clear" w:color="auto" w:fill="auto"/>
            <w:hideMark/>
          </w:tcPr>
          <w:p w14:paraId="472A996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4B4A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0B78BA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F57EC41" w14:textId="77777777" w:rsidTr="005158E5">
        <w:trPr>
          <w:trHeight w:val="300"/>
        </w:trPr>
        <w:tc>
          <w:tcPr>
            <w:tcW w:w="400" w:type="dxa"/>
            <w:tcBorders>
              <w:top w:val="nil"/>
              <w:left w:val="nil"/>
              <w:bottom w:val="nil"/>
              <w:right w:val="nil"/>
            </w:tcBorders>
            <w:shd w:val="clear" w:color="auto" w:fill="auto"/>
            <w:hideMark/>
          </w:tcPr>
          <w:p w14:paraId="6924A33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97244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QTY~QD~15.5</w:t>
            </w:r>
          </w:p>
        </w:tc>
        <w:tc>
          <w:tcPr>
            <w:tcW w:w="4480" w:type="dxa"/>
            <w:tcBorders>
              <w:top w:val="nil"/>
              <w:left w:val="nil"/>
              <w:bottom w:val="single" w:sz="4" w:space="0" w:color="auto"/>
              <w:right w:val="single" w:sz="4" w:space="0" w:color="auto"/>
            </w:tcBorders>
            <w:shd w:val="clear" w:color="auto" w:fill="auto"/>
            <w:hideMark/>
          </w:tcPr>
          <w:p w14:paraId="6A580F8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E0AE48E" w14:textId="77777777" w:rsidTr="005158E5">
        <w:trPr>
          <w:trHeight w:val="300"/>
        </w:trPr>
        <w:tc>
          <w:tcPr>
            <w:tcW w:w="400" w:type="dxa"/>
            <w:tcBorders>
              <w:top w:val="nil"/>
              <w:left w:val="nil"/>
              <w:bottom w:val="nil"/>
              <w:right w:val="nil"/>
            </w:tcBorders>
            <w:shd w:val="clear" w:color="auto" w:fill="auto"/>
            <w:hideMark/>
          </w:tcPr>
          <w:p w14:paraId="7B0F676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8FDF86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22FBDD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MEA~~PRQ~15.5~~~~51</w:t>
            </w:r>
          </w:p>
        </w:tc>
        <w:tc>
          <w:tcPr>
            <w:tcW w:w="4480" w:type="dxa"/>
            <w:tcBorders>
              <w:top w:val="nil"/>
              <w:left w:val="nil"/>
              <w:bottom w:val="single" w:sz="4" w:space="0" w:color="auto"/>
              <w:right w:val="single" w:sz="4" w:space="0" w:color="auto"/>
            </w:tcBorders>
            <w:shd w:val="clear" w:color="auto" w:fill="auto"/>
            <w:hideMark/>
          </w:tcPr>
          <w:p w14:paraId="5C93D2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0FCBD4D2" w14:textId="77777777" w:rsidTr="005158E5">
        <w:trPr>
          <w:trHeight w:val="300"/>
        </w:trPr>
        <w:tc>
          <w:tcPr>
            <w:tcW w:w="400" w:type="dxa"/>
            <w:tcBorders>
              <w:top w:val="nil"/>
              <w:left w:val="nil"/>
              <w:bottom w:val="nil"/>
              <w:right w:val="nil"/>
            </w:tcBorders>
            <w:shd w:val="clear" w:color="auto" w:fill="auto"/>
            <w:hideMark/>
          </w:tcPr>
          <w:p w14:paraId="72EEEC8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F417A9"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3C7F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20F5C67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41A40910" w14:textId="77777777" w:rsidTr="005158E5">
        <w:trPr>
          <w:trHeight w:val="300"/>
        </w:trPr>
        <w:tc>
          <w:tcPr>
            <w:tcW w:w="400" w:type="dxa"/>
            <w:tcBorders>
              <w:top w:val="nil"/>
              <w:left w:val="nil"/>
              <w:bottom w:val="nil"/>
              <w:right w:val="nil"/>
            </w:tcBorders>
            <w:shd w:val="clear" w:color="auto" w:fill="auto"/>
            <w:hideMark/>
          </w:tcPr>
          <w:p w14:paraId="19B02CFF"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6BAE8A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B7C73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1073B2E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40DD9654"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FC71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0BAB2C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28C305F1" w14:textId="77777777" w:rsidTr="005158E5">
        <w:trPr>
          <w:trHeight w:val="300"/>
        </w:trPr>
        <w:tc>
          <w:tcPr>
            <w:tcW w:w="400" w:type="dxa"/>
            <w:tcBorders>
              <w:top w:val="nil"/>
              <w:left w:val="nil"/>
              <w:bottom w:val="nil"/>
              <w:right w:val="nil"/>
            </w:tcBorders>
            <w:shd w:val="clear" w:color="auto" w:fill="auto"/>
            <w:hideMark/>
          </w:tcPr>
          <w:p w14:paraId="0FDCF82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2979C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713210F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16F9D14" w14:textId="77777777" w:rsidTr="005158E5">
        <w:trPr>
          <w:trHeight w:val="300"/>
        </w:trPr>
        <w:tc>
          <w:tcPr>
            <w:tcW w:w="400" w:type="dxa"/>
            <w:tcBorders>
              <w:top w:val="nil"/>
              <w:left w:val="nil"/>
              <w:bottom w:val="nil"/>
              <w:right w:val="nil"/>
            </w:tcBorders>
            <w:shd w:val="clear" w:color="auto" w:fill="auto"/>
            <w:hideMark/>
          </w:tcPr>
          <w:p w14:paraId="5CC7B96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208FD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QTY~QD~12283</w:t>
            </w:r>
          </w:p>
        </w:tc>
        <w:tc>
          <w:tcPr>
            <w:tcW w:w="4480" w:type="dxa"/>
            <w:tcBorders>
              <w:top w:val="nil"/>
              <w:left w:val="nil"/>
              <w:bottom w:val="single" w:sz="4" w:space="0" w:color="auto"/>
              <w:right w:val="single" w:sz="4" w:space="0" w:color="auto"/>
            </w:tcBorders>
            <w:shd w:val="clear" w:color="auto" w:fill="auto"/>
            <w:hideMark/>
          </w:tcPr>
          <w:p w14:paraId="7D3BFD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5388C0D" w14:textId="77777777" w:rsidTr="005158E5">
        <w:trPr>
          <w:trHeight w:val="300"/>
        </w:trPr>
        <w:tc>
          <w:tcPr>
            <w:tcW w:w="400" w:type="dxa"/>
            <w:tcBorders>
              <w:top w:val="nil"/>
              <w:left w:val="nil"/>
              <w:bottom w:val="nil"/>
              <w:right w:val="nil"/>
            </w:tcBorders>
            <w:shd w:val="clear" w:color="auto" w:fill="auto"/>
            <w:hideMark/>
          </w:tcPr>
          <w:p w14:paraId="31E9C27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FD6EE0E"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7780B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MEA~~PRQ~12283~~~~51</w:t>
            </w:r>
          </w:p>
        </w:tc>
        <w:tc>
          <w:tcPr>
            <w:tcW w:w="4480" w:type="dxa"/>
            <w:tcBorders>
              <w:top w:val="nil"/>
              <w:left w:val="nil"/>
              <w:bottom w:val="single" w:sz="4" w:space="0" w:color="auto"/>
              <w:right w:val="single" w:sz="4" w:space="0" w:color="auto"/>
            </w:tcBorders>
            <w:shd w:val="clear" w:color="auto" w:fill="auto"/>
            <w:hideMark/>
          </w:tcPr>
          <w:p w14:paraId="3A91C4D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82D032B" w14:textId="77777777" w:rsidTr="005158E5">
        <w:trPr>
          <w:trHeight w:val="300"/>
        </w:trPr>
        <w:tc>
          <w:tcPr>
            <w:tcW w:w="400" w:type="dxa"/>
            <w:tcBorders>
              <w:top w:val="nil"/>
              <w:left w:val="nil"/>
              <w:bottom w:val="nil"/>
              <w:right w:val="nil"/>
            </w:tcBorders>
            <w:shd w:val="clear" w:color="auto" w:fill="auto"/>
            <w:hideMark/>
          </w:tcPr>
          <w:p w14:paraId="6561877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995E725"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6D162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19B38C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B9418DB" w14:textId="77777777" w:rsidTr="005158E5">
        <w:trPr>
          <w:trHeight w:val="300"/>
        </w:trPr>
        <w:tc>
          <w:tcPr>
            <w:tcW w:w="400" w:type="dxa"/>
            <w:tcBorders>
              <w:top w:val="nil"/>
              <w:left w:val="nil"/>
              <w:bottom w:val="nil"/>
              <w:right w:val="nil"/>
            </w:tcBorders>
            <w:shd w:val="clear" w:color="auto" w:fill="auto"/>
            <w:hideMark/>
          </w:tcPr>
          <w:p w14:paraId="11DF3DA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C4DBA0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nil"/>
              <w:right w:val="single" w:sz="4" w:space="0" w:color="auto"/>
            </w:tcBorders>
            <w:shd w:val="clear" w:color="auto" w:fill="auto"/>
            <w:hideMark/>
          </w:tcPr>
          <w:p w14:paraId="0CE6E1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105A84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6A97E1C9"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8A712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SE~50~000000001</w:t>
            </w:r>
          </w:p>
        </w:tc>
        <w:tc>
          <w:tcPr>
            <w:tcW w:w="4480" w:type="dxa"/>
            <w:tcBorders>
              <w:top w:val="nil"/>
              <w:left w:val="nil"/>
              <w:bottom w:val="single" w:sz="4" w:space="0" w:color="auto"/>
              <w:right w:val="single" w:sz="4" w:space="0" w:color="auto"/>
            </w:tcBorders>
            <w:shd w:val="clear" w:color="auto" w:fill="auto"/>
            <w:hideMark/>
          </w:tcPr>
          <w:p w14:paraId="0924FA0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5FBDCBA9" w14:textId="77777777" w:rsidR="005158E5" w:rsidRDefault="005158E5">
      <w:pPr>
        <w:ind w:left="-1170" w:firstLine="900"/>
        <w:rPr>
          <w:rFonts w:ascii="Calibri" w:hAnsi="Calibri"/>
          <w:snapToGrid w:val="0"/>
          <w:sz w:val="22"/>
          <w:szCs w:val="22"/>
        </w:rPr>
      </w:pPr>
    </w:p>
    <w:p w14:paraId="0F3B04F7" w14:textId="77777777" w:rsidR="0057696E" w:rsidRDefault="0057696E">
      <w:pPr>
        <w:ind w:left="-1170" w:firstLine="900"/>
        <w:rPr>
          <w:rFonts w:ascii="Calibri" w:hAnsi="Calibri"/>
          <w:snapToGrid w:val="0"/>
          <w:sz w:val="22"/>
          <w:szCs w:val="22"/>
        </w:rPr>
      </w:pPr>
    </w:p>
    <w:p w14:paraId="663A20CA" w14:textId="68E58E60"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867_03 Example #1</w:t>
      </w:r>
      <w:r w:rsidR="00375B49">
        <w:rPr>
          <w:rFonts w:ascii="Calibri" w:hAnsi="Calibri"/>
          <w:snapToGrid w:val="0"/>
          <w:sz w:val="22"/>
          <w:szCs w:val="22"/>
        </w:rPr>
        <w:t>1</w:t>
      </w:r>
      <w:r w:rsidR="0057696E">
        <w:rPr>
          <w:rFonts w:ascii="Calibri" w:hAnsi="Calibri"/>
          <w:snapToGrid w:val="0"/>
          <w:sz w:val="22"/>
          <w:szCs w:val="22"/>
        </w:rPr>
        <w:t xml:space="preserve"> of </w:t>
      </w:r>
      <w:ins w:id="43" w:author="MCT" w:date="2023-05-09T14:10:00Z">
        <w:r w:rsidR="005253F0">
          <w:rPr>
            <w:rFonts w:ascii="Calibri" w:hAnsi="Calibri"/>
            <w:snapToGrid w:val="0"/>
            <w:sz w:val="22"/>
            <w:szCs w:val="22"/>
          </w:rPr>
          <w:t>1</w:t>
        </w:r>
      </w:ins>
      <w:ins w:id="44" w:author="MCT" w:date="2024-10-14T13:28:00Z">
        <w:r w:rsidR="00623590">
          <w:rPr>
            <w:rFonts w:ascii="Calibri" w:hAnsi="Calibri"/>
            <w:snapToGrid w:val="0"/>
            <w:sz w:val="22"/>
            <w:szCs w:val="22"/>
          </w:rPr>
          <w:t>9</w:t>
        </w:r>
      </w:ins>
      <w:del w:id="45" w:author="MCT" w:date="2023-05-09T14:10: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F08D3E7" w14:textId="77777777" w:rsidR="0057696E" w:rsidRDefault="00E77E95">
      <w:pPr>
        <w:ind w:left="-1170" w:firstLine="900"/>
        <w:rPr>
          <w:rFonts w:ascii="Calibri" w:hAnsi="Calibri"/>
          <w:snapToGrid w:val="0"/>
          <w:sz w:val="22"/>
          <w:szCs w:val="22"/>
        </w:rPr>
      </w:pPr>
      <w:r w:rsidRPr="00E77E95">
        <w:rPr>
          <w:rFonts w:ascii="Calibri" w:hAnsi="Calibri"/>
          <w:snapToGrid w:val="0"/>
          <w:sz w:val="22"/>
          <w:szCs w:val="22"/>
        </w:rPr>
        <w:t xml:space="preserve">METER EXCHANGE </w:t>
      </w:r>
      <w:r w:rsidR="005158E5">
        <w:rPr>
          <w:rFonts w:ascii="Calibri" w:hAnsi="Calibri"/>
          <w:snapToGrid w:val="0"/>
          <w:sz w:val="22"/>
          <w:szCs w:val="22"/>
        </w:rPr>
        <w:t>-</w:t>
      </w:r>
      <w:r w:rsidRPr="00E77E95">
        <w:rPr>
          <w:rFonts w:ascii="Calibri" w:hAnsi="Calibri"/>
          <w:snapToGrid w:val="0"/>
          <w:sz w:val="22"/>
          <w:szCs w:val="22"/>
        </w:rPr>
        <w:t xml:space="preserve"> NON-INTERVAL to NON-INTERVAL – ORIGINAL</w:t>
      </w:r>
    </w:p>
    <w:tbl>
      <w:tblPr>
        <w:tblW w:w="9465" w:type="dxa"/>
        <w:tblInd w:w="93" w:type="dxa"/>
        <w:tblLook w:val="04A0" w:firstRow="1" w:lastRow="0" w:firstColumn="1" w:lastColumn="0" w:noHBand="0" w:noVBand="1"/>
      </w:tblPr>
      <w:tblGrid>
        <w:gridCol w:w="388"/>
        <w:gridCol w:w="387"/>
        <w:gridCol w:w="4077"/>
        <w:gridCol w:w="4613"/>
      </w:tblGrid>
      <w:tr w:rsidR="005158E5" w:rsidRPr="005158E5" w14:paraId="1550EF74" w14:textId="77777777" w:rsidTr="00E1133F">
        <w:trPr>
          <w:trHeight w:val="1605"/>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0B61BAF" w14:textId="77777777" w:rsidR="005158E5" w:rsidRPr="005158E5" w:rsidRDefault="005158E5" w:rsidP="00F36662">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The TDSP completes a meter exchange for a Residential Premise during the month. This exchange replaces a non-interval Residential meter with a non-interval Residential meter.</w:t>
            </w:r>
            <w:r w:rsidRPr="005158E5">
              <w:rPr>
                <w:rFonts w:ascii="Calibri" w:hAnsi="Calibri" w:cs="Calibri"/>
                <w:color w:val="000000"/>
                <w:sz w:val="22"/>
                <w:szCs w:val="22"/>
              </w:rPr>
              <w:br/>
              <w:t>The TDSP sends the Original Monthly Detailed and Summarized Usage containing the meter exchange to ERCOT.</w:t>
            </w:r>
          </w:p>
        </w:tc>
      </w:tr>
      <w:tr w:rsidR="005158E5" w:rsidRPr="005158E5" w14:paraId="332764D8"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FEF7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613" w:type="dxa"/>
            <w:tcBorders>
              <w:top w:val="nil"/>
              <w:left w:val="nil"/>
              <w:bottom w:val="single" w:sz="4" w:space="0" w:color="auto"/>
              <w:right w:val="single" w:sz="4" w:space="0" w:color="auto"/>
            </w:tcBorders>
            <w:shd w:val="clear" w:color="auto" w:fill="auto"/>
            <w:hideMark/>
          </w:tcPr>
          <w:p w14:paraId="3C736CF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02422262"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9547F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BPT~00~200805101201001~20080510~DD</w:t>
            </w:r>
          </w:p>
        </w:tc>
        <w:tc>
          <w:tcPr>
            <w:tcW w:w="4613" w:type="dxa"/>
            <w:tcBorders>
              <w:top w:val="nil"/>
              <w:left w:val="nil"/>
              <w:bottom w:val="single" w:sz="4" w:space="0" w:color="auto"/>
              <w:right w:val="single" w:sz="4" w:space="0" w:color="auto"/>
            </w:tcBorders>
            <w:shd w:val="clear" w:color="auto" w:fill="auto"/>
            <w:hideMark/>
          </w:tcPr>
          <w:p w14:paraId="09B1BA3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38DBC9F5"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2DBE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613" w:type="dxa"/>
            <w:tcBorders>
              <w:top w:val="nil"/>
              <w:left w:val="nil"/>
              <w:bottom w:val="single" w:sz="4" w:space="0" w:color="auto"/>
              <w:right w:val="single" w:sz="4" w:space="0" w:color="auto"/>
            </w:tcBorders>
            <w:shd w:val="clear" w:color="auto" w:fill="auto"/>
            <w:hideMark/>
          </w:tcPr>
          <w:p w14:paraId="7C0076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5A412486"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DF8A2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613" w:type="dxa"/>
            <w:tcBorders>
              <w:top w:val="nil"/>
              <w:left w:val="nil"/>
              <w:bottom w:val="single" w:sz="4" w:space="0" w:color="auto"/>
              <w:right w:val="single" w:sz="4" w:space="0" w:color="auto"/>
            </w:tcBorders>
            <w:shd w:val="clear" w:color="auto" w:fill="auto"/>
            <w:hideMark/>
          </w:tcPr>
          <w:p w14:paraId="34C3E5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2AE38892"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2309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613" w:type="dxa"/>
            <w:tcBorders>
              <w:top w:val="nil"/>
              <w:left w:val="nil"/>
              <w:bottom w:val="single" w:sz="4" w:space="0" w:color="auto"/>
              <w:right w:val="single" w:sz="4" w:space="0" w:color="auto"/>
            </w:tcBorders>
            <w:shd w:val="clear" w:color="auto" w:fill="auto"/>
            <w:hideMark/>
          </w:tcPr>
          <w:p w14:paraId="2B244E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2A9238CF" w14:textId="77777777" w:rsidTr="00F36662">
        <w:trPr>
          <w:trHeight w:val="368"/>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FB12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613" w:type="dxa"/>
            <w:tcBorders>
              <w:top w:val="nil"/>
              <w:left w:val="nil"/>
              <w:bottom w:val="single" w:sz="4" w:space="0" w:color="auto"/>
              <w:right w:val="single" w:sz="4" w:space="0" w:color="auto"/>
            </w:tcBorders>
            <w:shd w:val="clear" w:color="auto" w:fill="auto"/>
            <w:hideMark/>
          </w:tcPr>
          <w:p w14:paraId="3BF7C01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11B87614"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69A24F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NAME~9~987654321</w:t>
            </w:r>
          </w:p>
        </w:tc>
        <w:tc>
          <w:tcPr>
            <w:tcW w:w="4613" w:type="dxa"/>
            <w:tcBorders>
              <w:top w:val="nil"/>
              <w:left w:val="nil"/>
              <w:bottom w:val="single" w:sz="4" w:space="0" w:color="auto"/>
              <w:right w:val="single" w:sz="4" w:space="0" w:color="auto"/>
            </w:tcBorders>
            <w:shd w:val="clear" w:color="auto" w:fill="auto"/>
            <w:hideMark/>
          </w:tcPr>
          <w:p w14:paraId="22898B7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451344F6"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C969D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PTD~PL~~~MG~1351</w:t>
            </w:r>
          </w:p>
        </w:tc>
        <w:tc>
          <w:tcPr>
            <w:tcW w:w="4613" w:type="dxa"/>
            <w:tcBorders>
              <w:top w:val="nil"/>
              <w:left w:val="nil"/>
              <w:bottom w:val="single" w:sz="4" w:space="0" w:color="auto"/>
              <w:right w:val="single" w:sz="4" w:space="0" w:color="auto"/>
            </w:tcBorders>
            <w:shd w:val="clear" w:color="auto" w:fill="auto"/>
            <w:hideMark/>
          </w:tcPr>
          <w:p w14:paraId="693583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25D54B9" w14:textId="77777777" w:rsidTr="00E1133F">
        <w:trPr>
          <w:trHeight w:val="300"/>
        </w:trPr>
        <w:tc>
          <w:tcPr>
            <w:tcW w:w="388" w:type="dxa"/>
            <w:tcBorders>
              <w:top w:val="nil"/>
              <w:left w:val="nil"/>
              <w:bottom w:val="nil"/>
              <w:right w:val="nil"/>
            </w:tcBorders>
            <w:shd w:val="clear" w:color="auto" w:fill="auto"/>
            <w:hideMark/>
          </w:tcPr>
          <w:p w14:paraId="0F4962BE"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5DD0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DTM~150~20081125</w:t>
            </w:r>
          </w:p>
        </w:tc>
        <w:tc>
          <w:tcPr>
            <w:tcW w:w="4613" w:type="dxa"/>
            <w:tcBorders>
              <w:top w:val="nil"/>
              <w:left w:val="nil"/>
              <w:bottom w:val="single" w:sz="4" w:space="0" w:color="auto"/>
              <w:right w:val="single" w:sz="4" w:space="0" w:color="auto"/>
            </w:tcBorders>
            <w:shd w:val="clear" w:color="auto" w:fill="auto"/>
            <w:hideMark/>
          </w:tcPr>
          <w:p w14:paraId="63161CD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89FFF72" w14:textId="77777777" w:rsidTr="00E1133F">
        <w:trPr>
          <w:trHeight w:val="300"/>
        </w:trPr>
        <w:tc>
          <w:tcPr>
            <w:tcW w:w="388" w:type="dxa"/>
            <w:tcBorders>
              <w:top w:val="nil"/>
              <w:left w:val="nil"/>
              <w:bottom w:val="nil"/>
              <w:right w:val="nil"/>
            </w:tcBorders>
            <w:shd w:val="clear" w:color="auto" w:fill="auto"/>
            <w:hideMark/>
          </w:tcPr>
          <w:p w14:paraId="3188174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F198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DTM~514~20081211</w:t>
            </w:r>
          </w:p>
        </w:tc>
        <w:tc>
          <w:tcPr>
            <w:tcW w:w="4613" w:type="dxa"/>
            <w:tcBorders>
              <w:top w:val="nil"/>
              <w:left w:val="nil"/>
              <w:bottom w:val="single" w:sz="4" w:space="0" w:color="auto"/>
              <w:right w:val="single" w:sz="4" w:space="0" w:color="auto"/>
            </w:tcBorders>
            <w:shd w:val="clear" w:color="auto" w:fill="auto"/>
            <w:hideMark/>
          </w:tcPr>
          <w:p w14:paraId="6B79BE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FB7DC1B" w14:textId="77777777" w:rsidTr="00E1133F">
        <w:trPr>
          <w:trHeight w:val="300"/>
        </w:trPr>
        <w:tc>
          <w:tcPr>
            <w:tcW w:w="388" w:type="dxa"/>
            <w:tcBorders>
              <w:top w:val="nil"/>
              <w:left w:val="nil"/>
              <w:bottom w:val="nil"/>
              <w:right w:val="nil"/>
            </w:tcBorders>
            <w:shd w:val="clear" w:color="auto" w:fill="auto"/>
            <w:hideMark/>
          </w:tcPr>
          <w:p w14:paraId="6D1779A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8A3C3B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613" w:type="dxa"/>
            <w:tcBorders>
              <w:top w:val="nil"/>
              <w:left w:val="nil"/>
              <w:bottom w:val="single" w:sz="4" w:space="0" w:color="auto"/>
              <w:right w:val="single" w:sz="4" w:space="0" w:color="auto"/>
            </w:tcBorders>
            <w:shd w:val="clear" w:color="auto" w:fill="auto"/>
            <w:hideMark/>
          </w:tcPr>
          <w:p w14:paraId="7D97B2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7D0D32F" w14:textId="77777777" w:rsidTr="00E1133F">
        <w:trPr>
          <w:trHeight w:val="300"/>
        </w:trPr>
        <w:tc>
          <w:tcPr>
            <w:tcW w:w="388" w:type="dxa"/>
            <w:tcBorders>
              <w:top w:val="nil"/>
              <w:left w:val="nil"/>
              <w:bottom w:val="nil"/>
              <w:right w:val="nil"/>
            </w:tcBorders>
            <w:shd w:val="clear" w:color="auto" w:fill="auto"/>
            <w:hideMark/>
          </w:tcPr>
          <w:p w14:paraId="0B83BFAB"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5CBE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78F2707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3C63C39" w14:textId="77777777" w:rsidTr="00E1133F">
        <w:trPr>
          <w:trHeight w:val="300"/>
        </w:trPr>
        <w:tc>
          <w:tcPr>
            <w:tcW w:w="388" w:type="dxa"/>
            <w:tcBorders>
              <w:top w:val="nil"/>
              <w:left w:val="nil"/>
              <w:bottom w:val="nil"/>
              <w:right w:val="nil"/>
            </w:tcBorders>
            <w:shd w:val="clear" w:color="auto" w:fill="auto"/>
            <w:hideMark/>
          </w:tcPr>
          <w:p w14:paraId="714258A9"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503A2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QTY~QD~1200</w:t>
            </w:r>
          </w:p>
        </w:tc>
        <w:tc>
          <w:tcPr>
            <w:tcW w:w="4613" w:type="dxa"/>
            <w:tcBorders>
              <w:top w:val="nil"/>
              <w:left w:val="nil"/>
              <w:bottom w:val="single" w:sz="4" w:space="0" w:color="auto"/>
              <w:right w:val="single" w:sz="4" w:space="0" w:color="auto"/>
            </w:tcBorders>
            <w:shd w:val="clear" w:color="auto" w:fill="auto"/>
            <w:hideMark/>
          </w:tcPr>
          <w:p w14:paraId="35D33C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73FB52F" w14:textId="77777777" w:rsidTr="00E1133F">
        <w:trPr>
          <w:trHeight w:val="390"/>
        </w:trPr>
        <w:tc>
          <w:tcPr>
            <w:tcW w:w="388" w:type="dxa"/>
            <w:tcBorders>
              <w:top w:val="nil"/>
              <w:left w:val="nil"/>
              <w:bottom w:val="nil"/>
              <w:right w:val="nil"/>
            </w:tcBorders>
            <w:shd w:val="clear" w:color="auto" w:fill="auto"/>
            <w:hideMark/>
          </w:tcPr>
          <w:p w14:paraId="67011220"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2F21310A"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276317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MEA~AA~PRQ~1200~KH~15830~15833~51</w:t>
            </w:r>
          </w:p>
        </w:tc>
        <w:tc>
          <w:tcPr>
            <w:tcW w:w="4613" w:type="dxa"/>
            <w:tcBorders>
              <w:top w:val="nil"/>
              <w:left w:val="nil"/>
              <w:bottom w:val="single" w:sz="4" w:space="0" w:color="auto"/>
              <w:right w:val="single" w:sz="4" w:space="0" w:color="auto"/>
            </w:tcBorders>
            <w:shd w:val="clear" w:color="auto" w:fill="auto"/>
            <w:hideMark/>
          </w:tcPr>
          <w:p w14:paraId="1F7D5C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7AF3E004" w14:textId="77777777" w:rsidTr="00E1133F">
        <w:trPr>
          <w:trHeight w:val="300"/>
        </w:trPr>
        <w:tc>
          <w:tcPr>
            <w:tcW w:w="388" w:type="dxa"/>
            <w:tcBorders>
              <w:top w:val="nil"/>
              <w:left w:val="nil"/>
              <w:bottom w:val="nil"/>
              <w:right w:val="nil"/>
            </w:tcBorders>
            <w:shd w:val="clear" w:color="auto" w:fill="auto"/>
            <w:hideMark/>
          </w:tcPr>
          <w:p w14:paraId="52169A99"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4835C735"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52281E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MEA~~MU~400</w:t>
            </w:r>
          </w:p>
        </w:tc>
        <w:tc>
          <w:tcPr>
            <w:tcW w:w="4613" w:type="dxa"/>
            <w:tcBorders>
              <w:top w:val="nil"/>
              <w:left w:val="nil"/>
              <w:bottom w:val="single" w:sz="4" w:space="0" w:color="auto"/>
              <w:right w:val="single" w:sz="4" w:space="0" w:color="auto"/>
            </w:tcBorders>
            <w:shd w:val="clear" w:color="auto" w:fill="auto"/>
            <w:hideMark/>
          </w:tcPr>
          <w:p w14:paraId="6817FA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3BC2E029"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8E5EFC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PTD~PL~~~MG~435945356</w:t>
            </w:r>
          </w:p>
        </w:tc>
        <w:tc>
          <w:tcPr>
            <w:tcW w:w="4613" w:type="dxa"/>
            <w:tcBorders>
              <w:top w:val="nil"/>
              <w:left w:val="nil"/>
              <w:bottom w:val="single" w:sz="4" w:space="0" w:color="auto"/>
              <w:right w:val="single" w:sz="4" w:space="0" w:color="auto"/>
            </w:tcBorders>
            <w:shd w:val="clear" w:color="auto" w:fill="auto"/>
            <w:hideMark/>
          </w:tcPr>
          <w:p w14:paraId="282C04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41BCEF8A" w14:textId="77777777" w:rsidTr="00E1133F">
        <w:trPr>
          <w:trHeight w:val="300"/>
        </w:trPr>
        <w:tc>
          <w:tcPr>
            <w:tcW w:w="388" w:type="dxa"/>
            <w:tcBorders>
              <w:top w:val="nil"/>
              <w:left w:val="nil"/>
              <w:bottom w:val="nil"/>
              <w:right w:val="nil"/>
            </w:tcBorders>
            <w:shd w:val="clear" w:color="auto" w:fill="auto"/>
            <w:hideMark/>
          </w:tcPr>
          <w:p w14:paraId="3E1E4AE1"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2B66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DTM~514~20081211</w:t>
            </w:r>
          </w:p>
        </w:tc>
        <w:tc>
          <w:tcPr>
            <w:tcW w:w="4613" w:type="dxa"/>
            <w:tcBorders>
              <w:top w:val="nil"/>
              <w:left w:val="nil"/>
              <w:bottom w:val="single" w:sz="4" w:space="0" w:color="auto"/>
              <w:right w:val="single" w:sz="4" w:space="0" w:color="auto"/>
            </w:tcBorders>
            <w:shd w:val="clear" w:color="auto" w:fill="auto"/>
            <w:hideMark/>
          </w:tcPr>
          <w:p w14:paraId="3AFE1D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86FF635" w14:textId="77777777" w:rsidTr="00E1133F">
        <w:trPr>
          <w:trHeight w:val="300"/>
        </w:trPr>
        <w:tc>
          <w:tcPr>
            <w:tcW w:w="388" w:type="dxa"/>
            <w:tcBorders>
              <w:top w:val="nil"/>
              <w:left w:val="nil"/>
              <w:bottom w:val="nil"/>
              <w:right w:val="nil"/>
            </w:tcBorders>
            <w:shd w:val="clear" w:color="auto" w:fill="auto"/>
            <w:hideMark/>
          </w:tcPr>
          <w:p w14:paraId="083E5967"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AF876D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DTM~151~20081230</w:t>
            </w:r>
          </w:p>
        </w:tc>
        <w:tc>
          <w:tcPr>
            <w:tcW w:w="4613" w:type="dxa"/>
            <w:tcBorders>
              <w:top w:val="nil"/>
              <w:left w:val="nil"/>
              <w:bottom w:val="single" w:sz="4" w:space="0" w:color="auto"/>
              <w:right w:val="single" w:sz="4" w:space="0" w:color="auto"/>
            </w:tcBorders>
            <w:shd w:val="clear" w:color="auto" w:fill="auto"/>
            <w:hideMark/>
          </w:tcPr>
          <w:p w14:paraId="08F41F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A574B71" w14:textId="77777777" w:rsidTr="00E1133F">
        <w:trPr>
          <w:trHeight w:val="300"/>
        </w:trPr>
        <w:tc>
          <w:tcPr>
            <w:tcW w:w="388" w:type="dxa"/>
            <w:tcBorders>
              <w:top w:val="nil"/>
              <w:left w:val="nil"/>
              <w:bottom w:val="nil"/>
              <w:right w:val="nil"/>
            </w:tcBorders>
            <w:shd w:val="clear" w:color="auto" w:fill="auto"/>
            <w:hideMark/>
          </w:tcPr>
          <w:p w14:paraId="1A45183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7BF8C7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613" w:type="dxa"/>
            <w:tcBorders>
              <w:top w:val="nil"/>
              <w:left w:val="nil"/>
              <w:bottom w:val="single" w:sz="4" w:space="0" w:color="auto"/>
              <w:right w:val="single" w:sz="4" w:space="0" w:color="auto"/>
            </w:tcBorders>
            <w:shd w:val="clear" w:color="auto" w:fill="auto"/>
            <w:hideMark/>
          </w:tcPr>
          <w:p w14:paraId="3A7D77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2110E376" w14:textId="77777777" w:rsidTr="00E1133F">
        <w:trPr>
          <w:trHeight w:val="300"/>
        </w:trPr>
        <w:tc>
          <w:tcPr>
            <w:tcW w:w="388" w:type="dxa"/>
            <w:tcBorders>
              <w:top w:val="nil"/>
              <w:left w:val="nil"/>
              <w:bottom w:val="nil"/>
              <w:right w:val="nil"/>
            </w:tcBorders>
            <w:shd w:val="clear" w:color="auto" w:fill="auto"/>
            <w:hideMark/>
          </w:tcPr>
          <w:p w14:paraId="01F6394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DFFD2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3A3868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7F41A07" w14:textId="77777777" w:rsidTr="00E1133F">
        <w:trPr>
          <w:trHeight w:val="300"/>
        </w:trPr>
        <w:tc>
          <w:tcPr>
            <w:tcW w:w="388" w:type="dxa"/>
            <w:tcBorders>
              <w:top w:val="nil"/>
              <w:left w:val="nil"/>
              <w:bottom w:val="nil"/>
              <w:right w:val="nil"/>
            </w:tcBorders>
            <w:shd w:val="clear" w:color="auto" w:fill="auto"/>
            <w:hideMark/>
          </w:tcPr>
          <w:p w14:paraId="1FF2FCB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D59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QTY~QD~4000</w:t>
            </w:r>
          </w:p>
        </w:tc>
        <w:tc>
          <w:tcPr>
            <w:tcW w:w="4613" w:type="dxa"/>
            <w:tcBorders>
              <w:top w:val="nil"/>
              <w:left w:val="nil"/>
              <w:bottom w:val="single" w:sz="4" w:space="0" w:color="auto"/>
              <w:right w:val="single" w:sz="4" w:space="0" w:color="auto"/>
            </w:tcBorders>
            <w:shd w:val="clear" w:color="auto" w:fill="auto"/>
            <w:hideMark/>
          </w:tcPr>
          <w:p w14:paraId="6872675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0076559" w14:textId="77777777" w:rsidTr="00E1133F">
        <w:trPr>
          <w:trHeight w:val="300"/>
        </w:trPr>
        <w:tc>
          <w:tcPr>
            <w:tcW w:w="388" w:type="dxa"/>
            <w:tcBorders>
              <w:top w:val="nil"/>
              <w:left w:val="nil"/>
              <w:bottom w:val="nil"/>
              <w:right w:val="nil"/>
            </w:tcBorders>
            <w:shd w:val="clear" w:color="auto" w:fill="auto"/>
            <w:hideMark/>
          </w:tcPr>
          <w:p w14:paraId="3A973DB5"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57272750"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141C0A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MEA~AA~PRQ~4000~KH~0~10~51</w:t>
            </w:r>
          </w:p>
        </w:tc>
        <w:tc>
          <w:tcPr>
            <w:tcW w:w="4613" w:type="dxa"/>
            <w:tcBorders>
              <w:top w:val="nil"/>
              <w:left w:val="nil"/>
              <w:bottom w:val="single" w:sz="4" w:space="0" w:color="auto"/>
              <w:right w:val="single" w:sz="4" w:space="0" w:color="auto"/>
            </w:tcBorders>
            <w:shd w:val="clear" w:color="auto" w:fill="auto"/>
            <w:hideMark/>
          </w:tcPr>
          <w:p w14:paraId="12D4FD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08C5348" w14:textId="77777777" w:rsidTr="00E1133F">
        <w:trPr>
          <w:trHeight w:val="300"/>
        </w:trPr>
        <w:tc>
          <w:tcPr>
            <w:tcW w:w="388" w:type="dxa"/>
            <w:tcBorders>
              <w:top w:val="nil"/>
              <w:left w:val="nil"/>
              <w:bottom w:val="nil"/>
              <w:right w:val="nil"/>
            </w:tcBorders>
            <w:shd w:val="clear" w:color="auto" w:fill="auto"/>
            <w:hideMark/>
          </w:tcPr>
          <w:p w14:paraId="06C7B50B"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367912D4"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5DD432D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MEA~~MU~400</w:t>
            </w:r>
          </w:p>
        </w:tc>
        <w:tc>
          <w:tcPr>
            <w:tcW w:w="4613" w:type="dxa"/>
            <w:tcBorders>
              <w:top w:val="nil"/>
              <w:left w:val="nil"/>
              <w:bottom w:val="single" w:sz="4" w:space="0" w:color="auto"/>
              <w:right w:val="single" w:sz="4" w:space="0" w:color="auto"/>
            </w:tcBorders>
            <w:shd w:val="clear" w:color="auto" w:fill="auto"/>
            <w:hideMark/>
          </w:tcPr>
          <w:p w14:paraId="30AE7A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05C15E50"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63CAD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613" w:type="dxa"/>
            <w:tcBorders>
              <w:top w:val="nil"/>
              <w:left w:val="nil"/>
              <w:bottom w:val="single" w:sz="4" w:space="0" w:color="auto"/>
              <w:right w:val="single" w:sz="4" w:space="0" w:color="auto"/>
            </w:tcBorders>
            <w:shd w:val="clear" w:color="auto" w:fill="auto"/>
            <w:hideMark/>
          </w:tcPr>
          <w:p w14:paraId="1969AA9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40D28AD7" w14:textId="77777777" w:rsidTr="00E1133F">
        <w:trPr>
          <w:trHeight w:val="300"/>
        </w:trPr>
        <w:tc>
          <w:tcPr>
            <w:tcW w:w="388" w:type="dxa"/>
            <w:tcBorders>
              <w:top w:val="nil"/>
              <w:left w:val="nil"/>
              <w:bottom w:val="nil"/>
              <w:right w:val="nil"/>
            </w:tcBorders>
            <w:shd w:val="clear" w:color="auto" w:fill="auto"/>
            <w:hideMark/>
          </w:tcPr>
          <w:p w14:paraId="664BCA2C"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97F3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5457A1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2342E86B" w14:textId="77777777" w:rsidTr="00E1133F">
        <w:trPr>
          <w:trHeight w:val="300"/>
        </w:trPr>
        <w:tc>
          <w:tcPr>
            <w:tcW w:w="388" w:type="dxa"/>
            <w:tcBorders>
              <w:top w:val="nil"/>
              <w:left w:val="nil"/>
              <w:bottom w:val="nil"/>
              <w:right w:val="nil"/>
            </w:tcBorders>
            <w:shd w:val="clear" w:color="auto" w:fill="auto"/>
            <w:hideMark/>
          </w:tcPr>
          <w:p w14:paraId="68252B7A"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01CB3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QTY~QD~5200</w:t>
            </w:r>
          </w:p>
        </w:tc>
        <w:tc>
          <w:tcPr>
            <w:tcW w:w="4613" w:type="dxa"/>
            <w:tcBorders>
              <w:top w:val="nil"/>
              <w:left w:val="nil"/>
              <w:bottom w:val="single" w:sz="4" w:space="0" w:color="auto"/>
              <w:right w:val="single" w:sz="4" w:space="0" w:color="auto"/>
            </w:tcBorders>
            <w:shd w:val="clear" w:color="auto" w:fill="auto"/>
            <w:hideMark/>
          </w:tcPr>
          <w:p w14:paraId="60DD42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919C9F2" w14:textId="77777777" w:rsidTr="00E1133F">
        <w:trPr>
          <w:trHeight w:val="300"/>
        </w:trPr>
        <w:tc>
          <w:tcPr>
            <w:tcW w:w="388" w:type="dxa"/>
            <w:tcBorders>
              <w:top w:val="nil"/>
              <w:left w:val="nil"/>
              <w:bottom w:val="nil"/>
              <w:right w:val="nil"/>
            </w:tcBorders>
            <w:shd w:val="clear" w:color="auto" w:fill="auto"/>
            <w:hideMark/>
          </w:tcPr>
          <w:p w14:paraId="58DB0492"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4B3B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MEA~~PRQ~5200~~~~51</w:t>
            </w:r>
          </w:p>
        </w:tc>
        <w:tc>
          <w:tcPr>
            <w:tcW w:w="4613" w:type="dxa"/>
            <w:tcBorders>
              <w:top w:val="nil"/>
              <w:left w:val="nil"/>
              <w:bottom w:val="single" w:sz="4" w:space="0" w:color="auto"/>
              <w:right w:val="single" w:sz="4" w:space="0" w:color="auto"/>
            </w:tcBorders>
            <w:shd w:val="clear" w:color="auto" w:fill="auto"/>
            <w:hideMark/>
          </w:tcPr>
          <w:p w14:paraId="123AE96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657DBA20" w14:textId="77777777" w:rsidTr="00E1133F">
        <w:trPr>
          <w:trHeight w:val="300"/>
        </w:trPr>
        <w:tc>
          <w:tcPr>
            <w:tcW w:w="388" w:type="dxa"/>
            <w:tcBorders>
              <w:top w:val="nil"/>
              <w:left w:val="nil"/>
              <w:bottom w:val="nil"/>
              <w:right w:val="nil"/>
            </w:tcBorders>
            <w:shd w:val="clear" w:color="auto" w:fill="auto"/>
            <w:hideMark/>
          </w:tcPr>
          <w:p w14:paraId="6D65307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0120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DTM~150~20081125</w:t>
            </w:r>
          </w:p>
        </w:tc>
        <w:tc>
          <w:tcPr>
            <w:tcW w:w="4613" w:type="dxa"/>
            <w:tcBorders>
              <w:top w:val="nil"/>
              <w:left w:val="nil"/>
              <w:bottom w:val="single" w:sz="4" w:space="0" w:color="auto"/>
              <w:right w:val="single" w:sz="4" w:space="0" w:color="auto"/>
            </w:tcBorders>
            <w:shd w:val="clear" w:color="auto" w:fill="auto"/>
            <w:hideMark/>
          </w:tcPr>
          <w:p w14:paraId="6C3FC5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FD296C9" w14:textId="77777777" w:rsidTr="00E1133F">
        <w:trPr>
          <w:trHeight w:val="300"/>
        </w:trPr>
        <w:tc>
          <w:tcPr>
            <w:tcW w:w="388" w:type="dxa"/>
            <w:tcBorders>
              <w:top w:val="nil"/>
              <w:left w:val="nil"/>
              <w:bottom w:val="nil"/>
              <w:right w:val="nil"/>
            </w:tcBorders>
            <w:shd w:val="clear" w:color="auto" w:fill="auto"/>
            <w:hideMark/>
          </w:tcPr>
          <w:p w14:paraId="235A543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B5E70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DTM~151~20081230</w:t>
            </w:r>
          </w:p>
        </w:tc>
        <w:tc>
          <w:tcPr>
            <w:tcW w:w="4613" w:type="dxa"/>
            <w:tcBorders>
              <w:top w:val="nil"/>
              <w:left w:val="nil"/>
              <w:bottom w:val="single" w:sz="4" w:space="0" w:color="auto"/>
              <w:right w:val="single" w:sz="4" w:space="0" w:color="auto"/>
            </w:tcBorders>
            <w:shd w:val="clear" w:color="auto" w:fill="auto"/>
            <w:hideMark/>
          </w:tcPr>
          <w:p w14:paraId="5104CA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0A65E2E"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CEF8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SE~30~000000001</w:t>
            </w:r>
          </w:p>
        </w:tc>
        <w:tc>
          <w:tcPr>
            <w:tcW w:w="4613" w:type="dxa"/>
            <w:tcBorders>
              <w:top w:val="nil"/>
              <w:left w:val="nil"/>
              <w:bottom w:val="single" w:sz="4" w:space="0" w:color="auto"/>
              <w:right w:val="single" w:sz="4" w:space="0" w:color="auto"/>
            </w:tcBorders>
            <w:shd w:val="clear" w:color="auto" w:fill="auto"/>
            <w:hideMark/>
          </w:tcPr>
          <w:p w14:paraId="5BE30E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7977D5A3" w14:textId="77777777" w:rsidR="005158E5" w:rsidRDefault="005158E5">
      <w:pPr>
        <w:ind w:left="-1170" w:firstLine="900"/>
        <w:rPr>
          <w:rFonts w:ascii="Calibri" w:hAnsi="Calibri"/>
          <w:snapToGrid w:val="0"/>
          <w:sz w:val="22"/>
          <w:szCs w:val="22"/>
        </w:rPr>
      </w:pPr>
    </w:p>
    <w:p w14:paraId="054BC0A2" w14:textId="77777777" w:rsidR="0057696E" w:rsidRDefault="0057696E">
      <w:pPr>
        <w:ind w:left="-1170" w:firstLine="900"/>
        <w:rPr>
          <w:rFonts w:ascii="Calibri" w:hAnsi="Calibri"/>
          <w:snapToGrid w:val="0"/>
          <w:sz w:val="22"/>
          <w:szCs w:val="22"/>
        </w:rPr>
      </w:pPr>
    </w:p>
    <w:p w14:paraId="4629C86A" w14:textId="77777777" w:rsidR="00E857FC" w:rsidRDefault="00E857FC" w:rsidP="00E857FC">
      <w:pPr>
        <w:ind w:left="-1170" w:firstLine="900"/>
        <w:rPr>
          <w:rFonts w:ascii="Calibri" w:hAnsi="Calibri"/>
          <w:snapToGrid w:val="0"/>
          <w:sz w:val="22"/>
          <w:szCs w:val="22"/>
        </w:rPr>
      </w:pPr>
    </w:p>
    <w:p w14:paraId="4BFA61E0" w14:textId="14BF5910" w:rsidR="00E857FC" w:rsidRDefault="00E857FC" w:rsidP="00E857FC">
      <w:pPr>
        <w:ind w:left="-1170" w:firstLine="900"/>
        <w:rPr>
          <w:rFonts w:ascii="Calibri" w:hAnsi="Calibri"/>
          <w:snapToGrid w:val="0"/>
          <w:sz w:val="22"/>
          <w:szCs w:val="22"/>
        </w:rPr>
      </w:pPr>
      <w:r>
        <w:rPr>
          <w:rFonts w:ascii="Calibri" w:hAnsi="Calibri"/>
          <w:snapToGrid w:val="0"/>
          <w:sz w:val="22"/>
          <w:szCs w:val="22"/>
        </w:rPr>
        <w:lastRenderedPageBreak/>
        <w:t>867_03 Example #1</w:t>
      </w:r>
      <w:r w:rsidR="00375B49">
        <w:rPr>
          <w:rFonts w:ascii="Calibri" w:hAnsi="Calibri"/>
          <w:snapToGrid w:val="0"/>
          <w:sz w:val="22"/>
          <w:szCs w:val="22"/>
        </w:rPr>
        <w:t>2</w:t>
      </w:r>
      <w:r>
        <w:rPr>
          <w:rFonts w:ascii="Calibri" w:hAnsi="Calibri"/>
          <w:snapToGrid w:val="0"/>
          <w:sz w:val="22"/>
          <w:szCs w:val="22"/>
        </w:rPr>
        <w:t xml:space="preserve"> of </w:t>
      </w:r>
      <w:ins w:id="46" w:author="MCT" w:date="2023-05-09T14:10:00Z">
        <w:r w:rsidR="005253F0">
          <w:rPr>
            <w:rFonts w:ascii="Calibri" w:hAnsi="Calibri"/>
            <w:snapToGrid w:val="0"/>
            <w:sz w:val="22"/>
            <w:szCs w:val="22"/>
          </w:rPr>
          <w:t>1</w:t>
        </w:r>
      </w:ins>
      <w:ins w:id="47" w:author="MCT" w:date="2024-10-14T13:28:00Z">
        <w:r w:rsidR="00623590">
          <w:rPr>
            <w:rFonts w:ascii="Calibri" w:hAnsi="Calibri"/>
            <w:snapToGrid w:val="0"/>
            <w:sz w:val="22"/>
            <w:szCs w:val="22"/>
          </w:rPr>
          <w:t>9</w:t>
        </w:r>
      </w:ins>
      <w:del w:id="48" w:author="MCT" w:date="2023-05-09T14:10:00Z">
        <w:r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5F89A045" w14:textId="77777777" w:rsidR="00E857FC" w:rsidRDefault="00957E3D" w:rsidP="00E857FC">
      <w:pPr>
        <w:ind w:left="-1170" w:firstLine="900"/>
        <w:rPr>
          <w:rFonts w:ascii="Calibri" w:hAnsi="Calibri"/>
          <w:color w:val="000000"/>
          <w:sz w:val="22"/>
          <w:szCs w:val="22"/>
        </w:rPr>
      </w:pPr>
      <w:r w:rsidRPr="00957E3D">
        <w:rPr>
          <w:rFonts w:ascii="Calibri" w:hAnsi="Calibri"/>
          <w:snapToGrid w:val="0"/>
          <w:sz w:val="22"/>
          <w:szCs w:val="22"/>
        </w:rPr>
        <w:t>METER EXCHANGE kWh and kVARH INTERVAL to kWh and kVARH INTERVAL– ORIGINAL</w:t>
      </w:r>
      <w:r w:rsidR="000769D2">
        <w:rPr>
          <w:rFonts w:ascii="Calibri" w:hAnsi="Calibri"/>
          <w:snapToGrid w:val="0"/>
          <w:sz w:val="22"/>
          <w:szCs w:val="22"/>
        </w:rPr>
        <w:t xml:space="preserve"> - </w:t>
      </w:r>
      <w:r w:rsidR="000769D2" w:rsidRPr="00957E3D">
        <w:rPr>
          <w:rFonts w:ascii="Calibri" w:hAnsi="Calibri"/>
          <w:color w:val="000000"/>
          <w:sz w:val="22"/>
          <w:szCs w:val="22"/>
        </w:rPr>
        <w:t>ERCOT to CR</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64FB62A5" w14:textId="77777777" w:rsidTr="00E1133F">
        <w:trPr>
          <w:trHeight w:val="129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DD6655C" w14:textId="7E5DB51A"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 xml:space="preserve">ERCOT to CR - The TDSP completed a meter exchange for a large commercial customer during the month. The TDSP replaced an IDR meter with an IDR meter. ERCOT forwards to the CR the Interval Summary, Detail, and Summary Across Meters Monthly Usage </w:t>
            </w:r>
            <w:del w:id="49" w:author="MCT" w:date="2023-02-14T08:50:00Z">
              <w:r w:rsidRPr="005158E5" w:rsidDel="007E0814">
                <w:rPr>
                  <w:rFonts w:ascii="Calibri" w:hAnsi="Calibri" w:cs="Calibri"/>
                  <w:color w:val="000000"/>
                  <w:sz w:val="22"/>
                  <w:szCs w:val="22"/>
                </w:rPr>
                <w:delText>Report  This</w:delText>
              </w:r>
            </w:del>
            <w:ins w:id="50" w:author="MCT" w:date="2023-02-14T08:50:00Z">
              <w:r w:rsidR="007E0814" w:rsidRPr="005158E5">
                <w:rPr>
                  <w:rFonts w:ascii="Calibri" w:hAnsi="Calibri" w:cs="Calibri"/>
                  <w:color w:val="000000"/>
                  <w:sz w:val="22"/>
                  <w:szCs w:val="22"/>
                </w:rPr>
                <w:t>Report</w:t>
              </w:r>
            </w:ins>
            <w:ins w:id="51" w:author="MCT" w:date="2024-10-24T06:40:00Z">
              <w:r w:rsidR="00512D1E">
                <w:rPr>
                  <w:rFonts w:ascii="Calibri" w:hAnsi="Calibri" w:cs="Calibri"/>
                  <w:color w:val="000000"/>
                  <w:sz w:val="22"/>
                  <w:szCs w:val="22"/>
                </w:rPr>
                <w:t>.</w:t>
              </w:r>
            </w:ins>
            <w:ins w:id="52" w:author="MCT" w:date="2023-02-14T08:50:00Z">
              <w:r w:rsidR="007E0814" w:rsidRPr="005158E5">
                <w:rPr>
                  <w:rFonts w:ascii="Calibri" w:hAnsi="Calibri" w:cs="Calibri"/>
                  <w:color w:val="000000"/>
                  <w:sz w:val="22"/>
                  <w:szCs w:val="22"/>
                </w:rPr>
                <w:t xml:space="preserve"> This</w:t>
              </w:r>
            </w:ins>
            <w:r w:rsidRPr="005158E5">
              <w:rPr>
                <w:rFonts w:ascii="Calibri" w:hAnsi="Calibri" w:cs="Calibri"/>
                <w:color w:val="000000"/>
                <w:sz w:val="22"/>
                <w:szCs w:val="22"/>
              </w:rPr>
              <w:t xml:space="preserve"> example shows kWh and kVARH</w:t>
            </w:r>
          </w:p>
        </w:tc>
      </w:tr>
      <w:tr w:rsidR="005158E5" w:rsidRPr="005158E5" w14:paraId="395F5FD7" w14:textId="77777777" w:rsidTr="00F36662">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B0447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0E2B977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3733D072"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EC95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BPT~00~200805101201001~20080510~C1</w:t>
            </w:r>
          </w:p>
        </w:tc>
        <w:tc>
          <w:tcPr>
            <w:tcW w:w="4805" w:type="dxa"/>
            <w:tcBorders>
              <w:top w:val="nil"/>
              <w:left w:val="nil"/>
              <w:bottom w:val="single" w:sz="4" w:space="0" w:color="auto"/>
              <w:right w:val="single" w:sz="4" w:space="0" w:color="auto"/>
            </w:tcBorders>
            <w:shd w:val="clear" w:color="auto" w:fill="auto"/>
            <w:hideMark/>
          </w:tcPr>
          <w:p w14:paraId="0126591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599068E2"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D075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2D2AAF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6836EF4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4147DC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7129B5F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7583CED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85ED6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12F253C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42258AD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A292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63D374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ERCOT, DUNS Number, Receiver</w:t>
            </w:r>
          </w:p>
        </w:tc>
      </w:tr>
      <w:tr w:rsidR="005158E5" w:rsidRPr="005158E5" w14:paraId="1A69ADF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4CBB9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5BC4728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4E8ED0B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445E5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PTD~BO~~~MG~MTR0123456</w:t>
            </w:r>
          </w:p>
        </w:tc>
        <w:tc>
          <w:tcPr>
            <w:tcW w:w="4805" w:type="dxa"/>
            <w:tcBorders>
              <w:top w:val="nil"/>
              <w:left w:val="nil"/>
              <w:bottom w:val="single" w:sz="4" w:space="0" w:color="auto"/>
              <w:right w:val="single" w:sz="4" w:space="0" w:color="auto"/>
            </w:tcBorders>
            <w:shd w:val="clear" w:color="auto" w:fill="auto"/>
            <w:hideMark/>
          </w:tcPr>
          <w:p w14:paraId="50E3CF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0E1D1656" w14:textId="77777777" w:rsidTr="00E1133F">
        <w:trPr>
          <w:trHeight w:val="300"/>
        </w:trPr>
        <w:tc>
          <w:tcPr>
            <w:tcW w:w="400" w:type="dxa"/>
            <w:tcBorders>
              <w:top w:val="nil"/>
              <w:left w:val="nil"/>
              <w:bottom w:val="nil"/>
              <w:right w:val="single" w:sz="4" w:space="0" w:color="auto"/>
            </w:tcBorders>
            <w:shd w:val="clear" w:color="auto" w:fill="auto"/>
            <w:hideMark/>
          </w:tcPr>
          <w:p w14:paraId="57E9527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D0CBD1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CBE5D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787D3778" w14:textId="77777777" w:rsidTr="00E1133F">
        <w:trPr>
          <w:trHeight w:val="300"/>
        </w:trPr>
        <w:tc>
          <w:tcPr>
            <w:tcW w:w="400" w:type="dxa"/>
            <w:tcBorders>
              <w:top w:val="nil"/>
              <w:left w:val="nil"/>
              <w:bottom w:val="nil"/>
              <w:right w:val="single" w:sz="4" w:space="0" w:color="auto"/>
            </w:tcBorders>
            <w:shd w:val="clear" w:color="auto" w:fill="auto"/>
            <w:hideMark/>
          </w:tcPr>
          <w:p w14:paraId="0CEE9C3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8EB9B9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41BC86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1DCFFE93" w14:textId="77777777" w:rsidTr="00E1133F">
        <w:trPr>
          <w:trHeight w:val="300"/>
        </w:trPr>
        <w:tc>
          <w:tcPr>
            <w:tcW w:w="400" w:type="dxa"/>
            <w:tcBorders>
              <w:top w:val="nil"/>
              <w:left w:val="nil"/>
              <w:bottom w:val="nil"/>
              <w:right w:val="single" w:sz="4" w:space="0" w:color="auto"/>
            </w:tcBorders>
            <w:shd w:val="clear" w:color="auto" w:fill="auto"/>
            <w:hideMark/>
          </w:tcPr>
          <w:p w14:paraId="76C5E1D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74E6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3FAAFD9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BAC40BB" w14:textId="77777777" w:rsidTr="00E1133F">
        <w:trPr>
          <w:trHeight w:val="300"/>
        </w:trPr>
        <w:tc>
          <w:tcPr>
            <w:tcW w:w="400" w:type="dxa"/>
            <w:tcBorders>
              <w:top w:val="nil"/>
              <w:left w:val="nil"/>
              <w:bottom w:val="nil"/>
              <w:right w:val="single" w:sz="4" w:space="0" w:color="auto"/>
            </w:tcBorders>
            <w:shd w:val="clear" w:color="auto" w:fill="auto"/>
            <w:hideMark/>
          </w:tcPr>
          <w:p w14:paraId="4F660A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89B39A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15FED13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4D28161" w14:textId="77777777" w:rsidTr="00E1133F">
        <w:trPr>
          <w:trHeight w:val="300"/>
        </w:trPr>
        <w:tc>
          <w:tcPr>
            <w:tcW w:w="400" w:type="dxa"/>
            <w:tcBorders>
              <w:top w:val="nil"/>
              <w:left w:val="nil"/>
              <w:bottom w:val="nil"/>
              <w:right w:val="single" w:sz="4" w:space="0" w:color="auto"/>
            </w:tcBorders>
            <w:shd w:val="clear" w:color="auto" w:fill="auto"/>
            <w:hideMark/>
          </w:tcPr>
          <w:p w14:paraId="4A3C306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219E3F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QTY~QD~86400</w:t>
            </w:r>
          </w:p>
        </w:tc>
        <w:tc>
          <w:tcPr>
            <w:tcW w:w="4805" w:type="dxa"/>
            <w:tcBorders>
              <w:top w:val="nil"/>
              <w:left w:val="nil"/>
              <w:bottom w:val="single" w:sz="4" w:space="0" w:color="auto"/>
              <w:right w:val="single" w:sz="4" w:space="0" w:color="auto"/>
            </w:tcBorders>
            <w:shd w:val="clear" w:color="auto" w:fill="auto"/>
            <w:hideMark/>
          </w:tcPr>
          <w:p w14:paraId="364B60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D03EA24" w14:textId="77777777" w:rsidTr="00E1133F">
        <w:trPr>
          <w:trHeight w:val="300"/>
        </w:trPr>
        <w:tc>
          <w:tcPr>
            <w:tcW w:w="400" w:type="dxa"/>
            <w:tcBorders>
              <w:top w:val="nil"/>
              <w:left w:val="nil"/>
              <w:bottom w:val="nil"/>
              <w:right w:val="nil"/>
            </w:tcBorders>
            <w:shd w:val="clear" w:color="auto" w:fill="auto"/>
            <w:hideMark/>
          </w:tcPr>
          <w:p w14:paraId="1ABA147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FB01C3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236E43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MEA~AF~~~KH~35414~35558~51</w:t>
            </w:r>
          </w:p>
        </w:tc>
        <w:tc>
          <w:tcPr>
            <w:tcW w:w="4805" w:type="dxa"/>
            <w:tcBorders>
              <w:top w:val="nil"/>
              <w:left w:val="nil"/>
              <w:bottom w:val="single" w:sz="4" w:space="0" w:color="auto"/>
              <w:right w:val="single" w:sz="4" w:space="0" w:color="auto"/>
            </w:tcBorders>
            <w:shd w:val="clear" w:color="auto" w:fill="auto"/>
            <w:hideMark/>
          </w:tcPr>
          <w:p w14:paraId="1EDDC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0A5961E9" w14:textId="77777777" w:rsidTr="00E1133F">
        <w:trPr>
          <w:trHeight w:val="300"/>
        </w:trPr>
        <w:tc>
          <w:tcPr>
            <w:tcW w:w="400" w:type="dxa"/>
            <w:tcBorders>
              <w:top w:val="nil"/>
              <w:left w:val="nil"/>
              <w:bottom w:val="single" w:sz="4" w:space="0" w:color="auto"/>
              <w:right w:val="nil"/>
            </w:tcBorders>
            <w:shd w:val="clear" w:color="auto" w:fill="auto"/>
            <w:hideMark/>
          </w:tcPr>
          <w:p w14:paraId="5A3A45D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0897008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3FB51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7B65C59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B910480"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20DE27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PTD~BO~~~MG~MTR654321</w:t>
            </w:r>
          </w:p>
        </w:tc>
        <w:tc>
          <w:tcPr>
            <w:tcW w:w="4805" w:type="dxa"/>
            <w:tcBorders>
              <w:top w:val="nil"/>
              <w:left w:val="nil"/>
              <w:bottom w:val="single" w:sz="4" w:space="0" w:color="auto"/>
              <w:right w:val="single" w:sz="4" w:space="0" w:color="auto"/>
            </w:tcBorders>
            <w:shd w:val="clear" w:color="auto" w:fill="auto"/>
            <w:hideMark/>
          </w:tcPr>
          <w:p w14:paraId="09B5B94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6A432D68" w14:textId="77777777" w:rsidTr="00E1133F">
        <w:trPr>
          <w:trHeight w:val="300"/>
        </w:trPr>
        <w:tc>
          <w:tcPr>
            <w:tcW w:w="400" w:type="dxa"/>
            <w:tcBorders>
              <w:top w:val="nil"/>
              <w:left w:val="nil"/>
              <w:bottom w:val="nil"/>
              <w:right w:val="single" w:sz="4" w:space="0" w:color="auto"/>
            </w:tcBorders>
            <w:shd w:val="clear" w:color="auto" w:fill="auto"/>
            <w:hideMark/>
          </w:tcPr>
          <w:p w14:paraId="25666F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5C01E2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165231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4060AA27" w14:textId="77777777" w:rsidTr="00E1133F">
        <w:trPr>
          <w:trHeight w:val="300"/>
        </w:trPr>
        <w:tc>
          <w:tcPr>
            <w:tcW w:w="400" w:type="dxa"/>
            <w:tcBorders>
              <w:top w:val="nil"/>
              <w:left w:val="nil"/>
              <w:bottom w:val="nil"/>
              <w:right w:val="single" w:sz="4" w:space="0" w:color="auto"/>
            </w:tcBorders>
            <w:shd w:val="clear" w:color="auto" w:fill="auto"/>
            <w:hideMark/>
          </w:tcPr>
          <w:p w14:paraId="2E31EA6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BFAB3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6BB601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0758A80D" w14:textId="77777777" w:rsidTr="00E1133F">
        <w:trPr>
          <w:trHeight w:val="300"/>
        </w:trPr>
        <w:tc>
          <w:tcPr>
            <w:tcW w:w="400" w:type="dxa"/>
            <w:tcBorders>
              <w:top w:val="nil"/>
              <w:left w:val="nil"/>
              <w:bottom w:val="nil"/>
              <w:right w:val="single" w:sz="4" w:space="0" w:color="auto"/>
            </w:tcBorders>
            <w:shd w:val="clear" w:color="auto" w:fill="auto"/>
            <w:hideMark/>
          </w:tcPr>
          <w:p w14:paraId="576C7CF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80432E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5420BF5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69F1596" w14:textId="77777777" w:rsidTr="00E1133F">
        <w:trPr>
          <w:trHeight w:val="300"/>
        </w:trPr>
        <w:tc>
          <w:tcPr>
            <w:tcW w:w="400" w:type="dxa"/>
            <w:tcBorders>
              <w:top w:val="nil"/>
              <w:left w:val="nil"/>
              <w:bottom w:val="nil"/>
              <w:right w:val="single" w:sz="4" w:space="0" w:color="auto"/>
            </w:tcBorders>
            <w:shd w:val="clear" w:color="auto" w:fill="auto"/>
            <w:hideMark/>
          </w:tcPr>
          <w:p w14:paraId="6F33A6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B8699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5BC5F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586E47E" w14:textId="77777777" w:rsidTr="00E1133F">
        <w:trPr>
          <w:trHeight w:val="300"/>
        </w:trPr>
        <w:tc>
          <w:tcPr>
            <w:tcW w:w="400" w:type="dxa"/>
            <w:tcBorders>
              <w:top w:val="nil"/>
              <w:left w:val="nil"/>
              <w:bottom w:val="nil"/>
              <w:right w:val="single" w:sz="4" w:space="0" w:color="auto"/>
            </w:tcBorders>
            <w:shd w:val="clear" w:color="auto" w:fill="auto"/>
            <w:hideMark/>
          </w:tcPr>
          <w:p w14:paraId="200BCE3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FF3130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QTY~QD~427200</w:t>
            </w:r>
          </w:p>
        </w:tc>
        <w:tc>
          <w:tcPr>
            <w:tcW w:w="4805" w:type="dxa"/>
            <w:tcBorders>
              <w:top w:val="nil"/>
              <w:left w:val="nil"/>
              <w:bottom w:val="single" w:sz="4" w:space="0" w:color="auto"/>
              <w:right w:val="single" w:sz="4" w:space="0" w:color="auto"/>
            </w:tcBorders>
            <w:shd w:val="clear" w:color="auto" w:fill="auto"/>
            <w:hideMark/>
          </w:tcPr>
          <w:p w14:paraId="2B2F02B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D167752" w14:textId="77777777" w:rsidTr="00E1133F">
        <w:trPr>
          <w:trHeight w:val="300"/>
        </w:trPr>
        <w:tc>
          <w:tcPr>
            <w:tcW w:w="400" w:type="dxa"/>
            <w:tcBorders>
              <w:top w:val="nil"/>
              <w:left w:val="nil"/>
              <w:bottom w:val="nil"/>
              <w:right w:val="nil"/>
            </w:tcBorders>
            <w:shd w:val="clear" w:color="auto" w:fill="auto"/>
            <w:hideMark/>
          </w:tcPr>
          <w:p w14:paraId="62F8855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3207D6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0788D1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MEA~AF~~~KH~0~712~51</w:t>
            </w:r>
          </w:p>
        </w:tc>
        <w:tc>
          <w:tcPr>
            <w:tcW w:w="4805" w:type="dxa"/>
            <w:tcBorders>
              <w:top w:val="nil"/>
              <w:left w:val="nil"/>
              <w:bottom w:val="single" w:sz="4" w:space="0" w:color="auto"/>
              <w:right w:val="single" w:sz="4" w:space="0" w:color="auto"/>
            </w:tcBorders>
            <w:shd w:val="clear" w:color="auto" w:fill="auto"/>
            <w:hideMark/>
          </w:tcPr>
          <w:p w14:paraId="6BCAC5E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49E1EDF1" w14:textId="77777777" w:rsidTr="00E1133F">
        <w:trPr>
          <w:trHeight w:val="300"/>
        </w:trPr>
        <w:tc>
          <w:tcPr>
            <w:tcW w:w="400" w:type="dxa"/>
            <w:tcBorders>
              <w:top w:val="nil"/>
              <w:left w:val="nil"/>
              <w:bottom w:val="single" w:sz="4" w:space="0" w:color="auto"/>
              <w:right w:val="nil"/>
            </w:tcBorders>
            <w:shd w:val="clear" w:color="auto" w:fill="auto"/>
            <w:hideMark/>
          </w:tcPr>
          <w:p w14:paraId="41EC67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2544892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14EB19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530034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5021FAC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721D3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PTD~BO~~~MG~MTR0123456</w:t>
            </w:r>
          </w:p>
        </w:tc>
        <w:tc>
          <w:tcPr>
            <w:tcW w:w="4805" w:type="dxa"/>
            <w:tcBorders>
              <w:top w:val="nil"/>
              <w:left w:val="nil"/>
              <w:bottom w:val="single" w:sz="4" w:space="0" w:color="auto"/>
              <w:right w:val="single" w:sz="4" w:space="0" w:color="auto"/>
            </w:tcBorders>
            <w:shd w:val="clear" w:color="auto" w:fill="auto"/>
            <w:hideMark/>
          </w:tcPr>
          <w:p w14:paraId="63D727E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58B913CB" w14:textId="77777777" w:rsidTr="00E1133F">
        <w:trPr>
          <w:trHeight w:val="300"/>
        </w:trPr>
        <w:tc>
          <w:tcPr>
            <w:tcW w:w="400" w:type="dxa"/>
            <w:tcBorders>
              <w:top w:val="nil"/>
              <w:left w:val="nil"/>
              <w:bottom w:val="nil"/>
              <w:right w:val="single" w:sz="4" w:space="0" w:color="auto"/>
            </w:tcBorders>
            <w:shd w:val="clear" w:color="auto" w:fill="auto"/>
            <w:hideMark/>
          </w:tcPr>
          <w:p w14:paraId="429E201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42325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19192C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430449B3" w14:textId="77777777" w:rsidTr="00E1133F">
        <w:trPr>
          <w:trHeight w:val="300"/>
        </w:trPr>
        <w:tc>
          <w:tcPr>
            <w:tcW w:w="400" w:type="dxa"/>
            <w:tcBorders>
              <w:top w:val="nil"/>
              <w:left w:val="nil"/>
              <w:bottom w:val="nil"/>
              <w:right w:val="single" w:sz="4" w:space="0" w:color="auto"/>
            </w:tcBorders>
            <w:shd w:val="clear" w:color="auto" w:fill="auto"/>
            <w:hideMark/>
          </w:tcPr>
          <w:p w14:paraId="4F39265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E81B2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30B8F7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794E0F17" w14:textId="77777777" w:rsidTr="00E1133F">
        <w:trPr>
          <w:trHeight w:val="300"/>
        </w:trPr>
        <w:tc>
          <w:tcPr>
            <w:tcW w:w="400" w:type="dxa"/>
            <w:tcBorders>
              <w:top w:val="nil"/>
              <w:left w:val="nil"/>
              <w:bottom w:val="nil"/>
              <w:right w:val="single" w:sz="4" w:space="0" w:color="auto"/>
            </w:tcBorders>
            <w:shd w:val="clear" w:color="auto" w:fill="auto"/>
            <w:hideMark/>
          </w:tcPr>
          <w:p w14:paraId="168C3B8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CD4B2A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26D5F61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46B9E9D9" w14:textId="77777777" w:rsidTr="00E1133F">
        <w:trPr>
          <w:trHeight w:val="300"/>
        </w:trPr>
        <w:tc>
          <w:tcPr>
            <w:tcW w:w="400" w:type="dxa"/>
            <w:tcBorders>
              <w:top w:val="nil"/>
              <w:left w:val="nil"/>
              <w:bottom w:val="nil"/>
              <w:right w:val="single" w:sz="4" w:space="0" w:color="auto"/>
            </w:tcBorders>
            <w:shd w:val="clear" w:color="auto" w:fill="auto"/>
            <w:hideMark/>
          </w:tcPr>
          <w:p w14:paraId="42A5DD8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030DE7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1DD31A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F978B1A" w14:textId="77777777" w:rsidTr="00E1133F">
        <w:trPr>
          <w:trHeight w:val="300"/>
        </w:trPr>
        <w:tc>
          <w:tcPr>
            <w:tcW w:w="400" w:type="dxa"/>
            <w:tcBorders>
              <w:top w:val="nil"/>
              <w:left w:val="nil"/>
              <w:bottom w:val="nil"/>
              <w:right w:val="single" w:sz="4" w:space="0" w:color="auto"/>
            </w:tcBorders>
            <w:shd w:val="clear" w:color="auto" w:fill="auto"/>
            <w:hideMark/>
          </w:tcPr>
          <w:p w14:paraId="654CFCB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5875B2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QTY~QD~54000</w:t>
            </w:r>
          </w:p>
        </w:tc>
        <w:tc>
          <w:tcPr>
            <w:tcW w:w="4805" w:type="dxa"/>
            <w:tcBorders>
              <w:top w:val="nil"/>
              <w:left w:val="nil"/>
              <w:bottom w:val="single" w:sz="4" w:space="0" w:color="auto"/>
              <w:right w:val="single" w:sz="4" w:space="0" w:color="auto"/>
            </w:tcBorders>
            <w:shd w:val="clear" w:color="auto" w:fill="auto"/>
            <w:hideMark/>
          </w:tcPr>
          <w:p w14:paraId="44C1F31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F9FB866" w14:textId="77777777" w:rsidTr="00E1133F">
        <w:trPr>
          <w:trHeight w:val="300"/>
        </w:trPr>
        <w:tc>
          <w:tcPr>
            <w:tcW w:w="400" w:type="dxa"/>
            <w:tcBorders>
              <w:top w:val="nil"/>
              <w:left w:val="nil"/>
              <w:bottom w:val="nil"/>
              <w:right w:val="nil"/>
            </w:tcBorders>
            <w:shd w:val="clear" w:color="auto" w:fill="auto"/>
            <w:hideMark/>
          </w:tcPr>
          <w:p w14:paraId="53C044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21C5CF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52655A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MEA~AF~~~K3~22290~22380~51</w:t>
            </w:r>
          </w:p>
        </w:tc>
        <w:tc>
          <w:tcPr>
            <w:tcW w:w="4805" w:type="dxa"/>
            <w:tcBorders>
              <w:top w:val="nil"/>
              <w:left w:val="nil"/>
              <w:bottom w:val="single" w:sz="4" w:space="0" w:color="auto"/>
              <w:right w:val="single" w:sz="4" w:space="0" w:color="auto"/>
            </w:tcBorders>
            <w:shd w:val="clear" w:color="auto" w:fill="auto"/>
            <w:hideMark/>
          </w:tcPr>
          <w:p w14:paraId="0AB1BC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0C8D93AF" w14:textId="77777777" w:rsidTr="00E1133F">
        <w:trPr>
          <w:trHeight w:val="300"/>
        </w:trPr>
        <w:tc>
          <w:tcPr>
            <w:tcW w:w="400" w:type="dxa"/>
            <w:tcBorders>
              <w:top w:val="nil"/>
              <w:left w:val="nil"/>
              <w:bottom w:val="nil"/>
              <w:right w:val="nil"/>
            </w:tcBorders>
            <w:shd w:val="clear" w:color="auto" w:fill="auto"/>
            <w:hideMark/>
          </w:tcPr>
          <w:p w14:paraId="0D71F77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82EBAC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3C194B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MEA~~ZA~.85</w:t>
            </w:r>
          </w:p>
        </w:tc>
        <w:tc>
          <w:tcPr>
            <w:tcW w:w="4805" w:type="dxa"/>
            <w:tcBorders>
              <w:top w:val="nil"/>
              <w:left w:val="nil"/>
              <w:bottom w:val="single" w:sz="4" w:space="0" w:color="auto"/>
              <w:right w:val="single" w:sz="4" w:space="0" w:color="auto"/>
            </w:tcBorders>
            <w:shd w:val="clear" w:color="auto" w:fill="auto"/>
            <w:hideMark/>
          </w:tcPr>
          <w:p w14:paraId="1472A0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Factor</w:t>
            </w:r>
          </w:p>
        </w:tc>
      </w:tr>
      <w:tr w:rsidR="005158E5" w:rsidRPr="005158E5" w14:paraId="6AD6109F" w14:textId="77777777" w:rsidTr="00E1133F">
        <w:trPr>
          <w:trHeight w:val="300"/>
        </w:trPr>
        <w:tc>
          <w:tcPr>
            <w:tcW w:w="400" w:type="dxa"/>
            <w:tcBorders>
              <w:top w:val="nil"/>
              <w:left w:val="nil"/>
              <w:bottom w:val="single" w:sz="4" w:space="0" w:color="auto"/>
              <w:right w:val="nil"/>
            </w:tcBorders>
            <w:shd w:val="clear" w:color="auto" w:fill="auto"/>
            <w:hideMark/>
          </w:tcPr>
          <w:p w14:paraId="2E6761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4F0D11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3655AB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22567B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0CB384B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48937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PTD~BO~~~MG~MTR654321</w:t>
            </w:r>
          </w:p>
        </w:tc>
        <w:tc>
          <w:tcPr>
            <w:tcW w:w="4805" w:type="dxa"/>
            <w:tcBorders>
              <w:top w:val="nil"/>
              <w:left w:val="nil"/>
              <w:bottom w:val="single" w:sz="4" w:space="0" w:color="auto"/>
              <w:right w:val="single" w:sz="4" w:space="0" w:color="auto"/>
            </w:tcBorders>
            <w:shd w:val="clear" w:color="auto" w:fill="auto"/>
            <w:hideMark/>
          </w:tcPr>
          <w:p w14:paraId="484EA8E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0707DC4C" w14:textId="77777777" w:rsidTr="00E1133F">
        <w:trPr>
          <w:trHeight w:val="300"/>
        </w:trPr>
        <w:tc>
          <w:tcPr>
            <w:tcW w:w="400" w:type="dxa"/>
            <w:tcBorders>
              <w:top w:val="nil"/>
              <w:left w:val="nil"/>
              <w:bottom w:val="nil"/>
              <w:right w:val="single" w:sz="4" w:space="0" w:color="auto"/>
            </w:tcBorders>
            <w:shd w:val="clear" w:color="auto" w:fill="auto"/>
            <w:hideMark/>
          </w:tcPr>
          <w:p w14:paraId="5DF7E4B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A0DC7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4DA67C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66754F58" w14:textId="77777777" w:rsidTr="00E1133F">
        <w:trPr>
          <w:trHeight w:val="300"/>
        </w:trPr>
        <w:tc>
          <w:tcPr>
            <w:tcW w:w="400" w:type="dxa"/>
            <w:tcBorders>
              <w:top w:val="nil"/>
              <w:left w:val="nil"/>
              <w:bottom w:val="nil"/>
              <w:right w:val="single" w:sz="4" w:space="0" w:color="auto"/>
            </w:tcBorders>
            <w:shd w:val="clear" w:color="auto" w:fill="auto"/>
            <w:hideMark/>
          </w:tcPr>
          <w:p w14:paraId="539AFEB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C2B7C2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2B47397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21AEE20B" w14:textId="77777777" w:rsidTr="00E1133F">
        <w:trPr>
          <w:trHeight w:val="300"/>
        </w:trPr>
        <w:tc>
          <w:tcPr>
            <w:tcW w:w="400" w:type="dxa"/>
            <w:tcBorders>
              <w:top w:val="nil"/>
              <w:left w:val="nil"/>
              <w:bottom w:val="nil"/>
              <w:right w:val="single" w:sz="4" w:space="0" w:color="auto"/>
            </w:tcBorders>
            <w:shd w:val="clear" w:color="auto" w:fill="auto"/>
            <w:hideMark/>
          </w:tcPr>
          <w:p w14:paraId="3D71C22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03139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0B7EFCA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D6180ED" w14:textId="77777777" w:rsidTr="00E1133F">
        <w:trPr>
          <w:trHeight w:val="300"/>
        </w:trPr>
        <w:tc>
          <w:tcPr>
            <w:tcW w:w="400" w:type="dxa"/>
            <w:tcBorders>
              <w:top w:val="nil"/>
              <w:left w:val="nil"/>
              <w:bottom w:val="nil"/>
              <w:right w:val="single" w:sz="4" w:space="0" w:color="auto"/>
            </w:tcBorders>
            <w:shd w:val="clear" w:color="auto" w:fill="auto"/>
            <w:hideMark/>
          </w:tcPr>
          <w:p w14:paraId="4D2277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lastRenderedPageBreak/>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E5E530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43A2F36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82E356" w14:textId="77777777" w:rsidTr="00E1133F">
        <w:trPr>
          <w:trHeight w:val="300"/>
        </w:trPr>
        <w:tc>
          <w:tcPr>
            <w:tcW w:w="400" w:type="dxa"/>
            <w:tcBorders>
              <w:top w:val="nil"/>
              <w:left w:val="nil"/>
              <w:bottom w:val="nil"/>
              <w:right w:val="single" w:sz="4" w:space="0" w:color="auto"/>
            </w:tcBorders>
            <w:shd w:val="clear" w:color="auto" w:fill="auto"/>
            <w:hideMark/>
          </w:tcPr>
          <w:p w14:paraId="009BE64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7DD238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QTY~QD~264000</w:t>
            </w:r>
          </w:p>
        </w:tc>
        <w:tc>
          <w:tcPr>
            <w:tcW w:w="4805" w:type="dxa"/>
            <w:tcBorders>
              <w:top w:val="nil"/>
              <w:left w:val="nil"/>
              <w:bottom w:val="single" w:sz="4" w:space="0" w:color="auto"/>
              <w:right w:val="single" w:sz="4" w:space="0" w:color="auto"/>
            </w:tcBorders>
            <w:shd w:val="clear" w:color="auto" w:fill="auto"/>
            <w:hideMark/>
          </w:tcPr>
          <w:p w14:paraId="79A7E8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03092E2" w14:textId="77777777" w:rsidTr="00E1133F">
        <w:trPr>
          <w:trHeight w:val="300"/>
        </w:trPr>
        <w:tc>
          <w:tcPr>
            <w:tcW w:w="400" w:type="dxa"/>
            <w:tcBorders>
              <w:top w:val="nil"/>
              <w:left w:val="nil"/>
              <w:bottom w:val="nil"/>
              <w:right w:val="nil"/>
            </w:tcBorders>
            <w:shd w:val="clear" w:color="auto" w:fill="auto"/>
            <w:hideMark/>
          </w:tcPr>
          <w:p w14:paraId="6D581DC0"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87A41D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53CAEF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MEA~AF~~~K3~0~440~51</w:t>
            </w:r>
          </w:p>
        </w:tc>
        <w:tc>
          <w:tcPr>
            <w:tcW w:w="4805" w:type="dxa"/>
            <w:tcBorders>
              <w:top w:val="nil"/>
              <w:left w:val="nil"/>
              <w:bottom w:val="single" w:sz="4" w:space="0" w:color="auto"/>
              <w:right w:val="single" w:sz="4" w:space="0" w:color="auto"/>
            </w:tcBorders>
            <w:shd w:val="clear" w:color="auto" w:fill="auto"/>
            <w:hideMark/>
          </w:tcPr>
          <w:p w14:paraId="74104B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3880CC7" w14:textId="77777777" w:rsidTr="00E1133F">
        <w:trPr>
          <w:trHeight w:val="300"/>
        </w:trPr>
        <w:tc>
          <w:tcPr>
            <w:tcW w:w="400" w:type="dxa"/>
            <w:tcBorders>
              <w:top w:val="nil"/>
              <w:left w:val="nil"/>
              <w:bottom w:val="nil"/>
              <w:right w:val="nil"/>
            </w:tcBorders>
            <w:shd w:val="clear" w:color="auto" w:fill="auto"/>
            <w:hideMark/>
          </w:tcPr>
          <w:p w14:paraId="527FB667"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88560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FC60CE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MEA~~ZA~.85</w:t>
            </w:r>
          </w:p>
        </w:tc>
        <w:tc>
          <w:tcPr>
            <w:tcW w:w="4805" w:type="dxa"/>
            <w:tcBorders>
              <w:top w:val="nil"/>
              <w:left w:val="nil"/>
              <w:bottom w:val="single" w:sz="4" w:space="0" w:color="auto"/>
              <w:right w:val="single" w:sz="4" w:space="0" w:color="auto"/>
            </w:tcBorders>
            <w:shd w:val="clear" w:color="auto" w:fill="auto"/>
            <w:hideMark/>
          </w:tcPr>
          <w:p w14:paraId="6BEB0E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Factor</w:t>
            </w:r>
          </w:p>
        </w:tc>
      </w:tr>
      <w:tr w:rsidR="005158E5" w:rsidRPr="005158E5" w14:paraId="49F67B52" w14:textId="77777777" w:rsidTr="00E1133F">
        <w:trPr>
          <w:trHeight w:val="300"/>
        </w:trPr>
        <w:tc>
          <w:tcPr>
            <w:tcW w:w="400" w:type="dxa"/>
            <w:tcBorders>
              <w:top w:val="nil"/>
              <w:left w:val="nil"/>
              <w:bottom w:val="single" w:sz="4" w:space="0" w:color="auto"/>
              <w:right w:val="nil"/>
            </w:tcBorders>
            <w:shd w:val="clear" w:color="auto" w:fill="auto"/>
            <w:hideMark/>
          </w:tcPr>
          <w:p w14:paraId="055EFD5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2829E4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A3579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207BD71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686D114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FE5D1F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PTD~PM~~~MG~MTR0123456</w:t>
            </w:r>
          </w:p>
        </w:tc>
        <w:tc>
          <w:tcPr>
            <w:tcW w:w="4805" w:type="dxa"/>
            <w:tcBorders>
              <w:top w:val="nil"/>
              <w:left w:val="nil"/>
              <w:bottom w:val="single" w:sz="4" w:space="0" w:color="auto"/>
              <w:right w:val="single" w:sz="4" w:space="0" w:color="auto"/>
            </w:tcBorders>
            <w:shd w:val="clear" w:color="auto" w:fill="auto"/>
            <w:hideMark/>
          </w:tcPr>
          <w:p w14:paraId="7EB45D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5A51A894" w14:textId="77777777" w:rsidTr="00E1133F">
        <w:trPr>
          <w:trHeight w:val="300"/>
        </w:trPr>
        <w:tc>
          <w:tcPr>
            <w:tcW w:w="400" w:type="dxa"/>
            <w:tcBorders>
              <w:top w:val="nil"/>
              <w:left w:val="nil"/>
              <w:bottom w:val="nil"/>
              <w:right w:val="single" w:sz="4" w:space="0" w:color="auto"/>
            </w:tcBorders>
            <w:shd w:val="clear" w:color="auto" w:fill="auto"/>
            <w:hideMark/>
          </w:tcPr>
          <w:p w14:paraId="3B3C4EE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3AC78D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AA3D5E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4E9F60D1" w14:textId="77777777" w:rsidTr="00E1133F">
        <w:trPr>
          <w:trHeight w:val="300"/>
        </w:trPr>
        <w:tc>
          <w:tcPr>
            <w:tcW w:w="400" w:type="dxa"/>
            <w:tcBorders>
              <w:top w:val="nil"/>
              <w:left w:val="nil"/>
              <w:bottom w:val="nil"/>
              <w:right w:val="single" w:sz="4" w:space="0" w:color="auto"/>
            </w:tcBorders>
            <w:shd w:val="clear" w:color="auto" w:fill="auto"/>
            <w:hideMark/>
          </w:tcPr>
          <w:p w14:paraId="09BD0F4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0FF8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25695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30F592DD" w14:textId="77777777" w:rsidTr="00E1133F">
        <w:trPr>
          <w:trHeight w:val="300"/>
        </w:trPr>
        <w:tc>
          <w:tcPr>
            <w:tcW w:w="400" w:type="dxa"/>
            <w:tcBorders>
              <w:top w:val="nil"/>
              <w:left w:val="nil"/>
              <w:bottom w:val="nil"/>
              <w:right w:val="single" w:sz="4" w:space="0" w:color="auto"/>
            </w:tcBorders>
            <w:shd w:val="clear" w:color="auto" w:fill="auto"/>
            <w:hideMark/>
          </w:tcPr>
          <w:p w14:paraId="53520BC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D9A46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REF~6W~1</w:t>
            </w:r>
          </w:p>
        </w:tc>
        <w:tc>
          <w:tcPr>
            <w:tcW w:w="4805" w:type="dxa"/>
            <w:tcBorders>
              <w:top w:val="nil"/>
              <w:left w:val="nil"/>
              <w:bottom w:val="single" w:sz="4" w:space="0" w:color="auto"/>
              <w:right w:val="single" w:sz="4" w:space="0" w:color="auto"/>
            </w:tcBorders>
            <w:shd w:val="clear" w:color="auto" w:fill="auto"/>
            <w:hideMark/>
          </w:tcPr>
          <w:p w14:paraId="729DF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647B602E" w14:textId="77777777" w:rsidTr="00E1133F">
        <w:trPr>
          <w:trHeight w:val="300"/>
        </w:trPr>
        <w:tc>
          <w:tcPr>
            <w:tcW w:w="400" w:type="dxa"/>
            <w:tcBorders>
              <w:top w:val="nil"/>
              <w:left w:val="nil"/>
              <w:bottom w:val="nil"/>
              <w:right w:val="single" w:sz="4" w:space="0" w:color="auto"/>
            </w:tcBorders>
            <w:shd w:val="clear" w:color="auto" w:fill="auto"/>
            <w:hideMark/>
          </w:tcPr>
          <w:p w14:paraId="580FF4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711EF9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062214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B08F3CE" w14:textId="77777777" w:rsidTr="00E1133F">
        <w:trPr>
          <w:trHeight w:val="300"/>
        </w:trPr>
        <w:tc>
          <w:tcPr>
            <w:tcW w:w="400" w:type="dxa"/>
            <w:tcBorders>
              <w:top w:val="nil"/>
              <w:left w:val="nil"/>
              <w:bottom w:val="nil"/>
              <w:right w:val="single" w:sz="4" w:space="0" w:color="auto"/>
            </w:tcBorders>
            <w:shd w:val="clear" w:color="auto" w:fill="auto"/>
            <w:hideMark/>
          </w:tcPr>
          <w:p w14:paraId="6C25A1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AAAB4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01CC70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172FC6D7" w14:textId="77777777" w:rsidTr="00E1133F">
        <w:trPr>
          <w:trHeight w:val="300"/>
        </w:trPr>
        <w:tc>
          <w:tcPr>
            <w:tcW w:w="400" w:type="dxa"/>
            <w:tcBorders>
              <w:top w:val="nil"/>
              <w:left w:val="nil"/>
              <w:bottom w:val="nil"/>
              <w:right w:val="single" w:sz="4" w:space="0" w:color="auto"/>
            </w:tcBorders>
            <w:shd w:val="clear" w:color="auto" w:fill="auto"/>
            <w:hideMark/>
          </w:tcPr>
          <w:p w14:paraId="417DE53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15CFC6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QTY~QD~171.24</w:t>
            </w:r>
          </w:p>
        </w:tc>
        <w:tc>
          <w:tcPr>
            <w:tcW w:w="4805" w:type="dxa"/>
            <w:tcBorders>
              <w:top w:val="nil"/>
              <w:left w:val="nil"/>
              <w:bottom w:val="single" w:sz="4" w:space="0" w:color="auto"/>
              <w:right w:val="single" w:sz="4" w:space="0" w:color="auto"/>
            </w:tcBorders>
            <w:shd w:val="clear" w:color="auto" w:fill="auto"/>
            <w:hideMark/>
          </w:tcPr>
          <w:p w14:paraId="5EF27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FDB08FC" w14:textId="77777777" w:rsidTr="00E1133F">
        <w:trPr>
          <w:trHeight w:val="300"/>
        </w:trPr>
        <w:tc>
          <w:tcPr>
            <w:tcW w:w="400" w:type="dxa"/>
            <w:tcBorders>
              <w:top w:val="nil"/>
              <w:left w:val="nil"/>
              <w:bottom w:val="nil"/>
              <w:right w:val="nil"/>
            </w:tcBorders>
            <w:shd w:val="clear" w:color="auto" w:fill="auto"/>
            <w:hideMark/>
          </w:tcPr>
          <w:p w14:paraId="1EEBDAE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593AB87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CC3D5E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3FF187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64986F5" w14:textId="77777777" w:rsidTr="00E1133F">
        <w:trPr>
          <w:trHeight w:val="300"/>
        </w:trPr>
        <w:tc>
          <w:tcPr>
            <w:tcW w:w="400" w:type="dxa"/>
            <w:tcBorders>
              <w:top w:val="nil"/>
              <w:left w:val="nil"/>
              <w:bottom w:val="nil"/>
              <w:right w:val="nil"/>
            </w:tcBorders>
            <w:shd w:val="clear" w:color="auto" w:fill="auto"/>
            <w:hideMark/>
          </w:tcPr>
          <w:p w14:paraId="00F48444"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82DA9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QTY~QD~168</w:t>
            </w:r>
          </w:p>
        </w:tc>
        <w:tc>
          <w:tcPr>
            <w:tcW w:w="4805" w:type="dxa"/>
            <w:tcBorders>
              <w:top w:val="nil"/>
              <w:left w:val="nil"/>
              <w:bottom w:val="single" w:sz="4" w:space="0" w:color="auto"/>
              <w:right w:val="single" w:sz="4" w:space="0" w:color="auto"/>
            </w:tcBorders>
            <w:shd w:val="clear" w:color="auto" w:fill="auto"/>
            <w:hideMark/>
          </w:tcPr>
          <w:p w14:paraId="1A082A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C75B568" w14:textId="77777777" w:rsidTr="00E1133F">
        <w:trPr>
          <w:trHeight w:val="300"/>
        </w:trPr>
        <w:tc>
          <w:tcPr>
            <w:tcW w:w="400" w:type="dxa"/>
            <w:tcBorders>
              <w:top w:val="nil"/>
              <w:left w:val="nil"/>
              <w:bottom w:val="nil"/>
              <w:right w:val="nil"/>
            </w:tcBorders>
            <w:shd w:val="clear" w:color="auto" w:fill="auto"/>
            <w:hideMark/>
          </w:tcPr>
          <w:p w14:paraId="0DCB373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48118355" w14:textId="77777777" w:rsidR="005158E5" w:rsidRPr="005158E5" w:rsidRDefault="005158E5" w:rsidP="005158E5">
            <w:pPr>
              <w:autoSpaceDE/>
              <w:autoSpaceDN/>
              <w:rPr>
                <w:rFonts w:ascii="Calibri" w:hAnsi="Calibri" w:cs="Calibri"/>
                <w:sz w:val="22"/>
                <w:szCs w:val="22"/>
              </w:rPr>
            </w:pPr>
          </w:p>
        </w:tc>
        <w:tc>
          <w:tcPr>
            <w:tcW w:w="3860" w:type="dxa"/>
            <w:tcBorders>
              <w:top w:val="nil"/>
              <w:left w:val="nil"/>
              <w:bottom w:val="nil"/>
              <w:right w:val="single" w:sz="4" w:space="0" w:color="auto"/>
            </w:tcBorders>
            <w:shd w:val="clear" w:color="auto" w:fill="auto"/>
            <w:hideMark/>
          </w:tcPr>
          <w:p w14:paraId="62E82B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7FDE412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7444B17" w14:textId="77777777" w:rsidTr="00E1133F">
        <w:trPr>
          <w:trHeight w:val="300"/>
        </w:trPr>
        <w:tc>
          <w:tcPr>
            <w:tcW w:w="400" w:type="dxa"/>
            <w:tcBorders>
              <w:top w:val="nil"/>
              <w:left w:val="nil"/>
              <w:bottom w:val="nil"/>
              <w:right w:val="single" w:sz="4" w:space="0" w:color="auto"/>
            </w:tcBorders>
            <w:shd w:val="clear" w:color="auto" w:fill="auto"/>
            <w:hideMark/>
          </w:tcPr>
          <w:p w14:paraId="1ABD1A9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3B1FB7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QTY~QD~166.08</w:t>
            </w:r>
          </w:p>
        </w:tc>
        <w:tc>
          <w:tcPr>
            <w:tcW w:w="4805" w:type="dxa"/>
            <w:tcBorders>
              <w:top w:val="nil"/>
              <w:left w:val="nil"/>
              <w:bottom w:val="single" w:sz="4" w:space="0" w:color="auto"/>
              <w:right w:val="single" w:sz="4" w:space="0" w:color="auto"/>
            </w:tcBorders>
            <w:shd w:val="clear" w:color="auto" w:fill="auto"/>
            <w:hideMark/>
          </w:tcPr>
          <w:p w14:paraId="3E0880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DA397DD" w14:textId="77777777" w:rsidTr="00E1133F">
        <w:trPr>
          <w:trHeight w:val="300"/>
        </w:trPr>
        <w:tc>
          <w:tcPr>
            <w:tcW w:w="400" w:type="dxa"/>
            <w:tcBorders>
              <w:top w:val="nil"/>
              <w:left w:val="nil"/>
              <w:bottom w:val="nil"/>
              <w:right w:val="nil"/>
            </w:tcBorders>
            <w:shd w:val="clear" w:color="auto" w:fill="auto"/>
            <w:hideMark/>
          </w:tcPr>
          <w:p w14:paraId="4201A30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53D7E5B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C944A5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7FF5A40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78942DB" w14:textId="77777777" w:rsidTr="00E1133F">
        <w:trPr>
          <w:trHeight w:val="300"/>
        </w:trPr>
        <w:tc>
          <w:tcPr>
            <w:tcW w:w="400" w:type="dxa"/>
            <w:tcBorders>
              <w:top w:val="nil"/>
              <w:left w:val="nil"/>
              <w:bottom w:val="nil"/>
              <w:right w:val="single" w:sz="4" w:space="0" w:color="auto"/>
            </w:tcBorders>
            <w:shd w:val="clear" w:color="auto" w:fill="auto"/>
            <w:hideMark/>
          </w:tcPr>
          <w:p w14:paraId="5805A6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BD5D11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QTY~QD~166.68</w:t>
            </w:r>
          </w:p>
        </w:tc>
        <w:tc>
          <w:tcPr>
            <w:tcW w:w="4805" w:type="dxa"/>
            <w:tcBorders>
              <w:top w:val="nil"/>
              <w:left w:val="nil"/>
              <w:bottom w:val="single" w:sz="4" w:space="0" w:color="auto"/>
              <w:right w:val="single" w:sz="4" w:space="0" w:color="auto"/>
            </w:tcBorders>
            <w:shd w:val="clear" w:color="auto" w:fill="auto"/>
            <w:hideMark/>
          </w:tcPr>
          <w:p w14:paraId="04C43D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1693AF4" w14:textId="77777777" w:rsidTr="00E1133F">
        <w:trPr>
          <w:trHeight w:val="300"/>
        </w:trPr>
        <w:tc>
          <w:tcPr>
            <w:tcW w:w="400" w:type="dxa"/>
            <w:tcBorders>
              <w:top w:val="nil"/>
              <w:left w:val="nil"/>
              <w:bottom w:val="nil"/>
              <w:right w:val="nil"/>
            </w:tcBorders>
            <w:shd w:val="clear" w:color="auto" w:fill="auto"/>
            <w:hideMark/>
          </w:tcPr>
          <w:p w14:paraId="67D6B28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28B153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CBADA9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475FCD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FB309C7" w14:textId="77777777" w:rsidTr="00E1133F">
        <w:trPr>
          <w:trHeight w:val="300"/>
        </w:trPr>
        <w:tc>
          <w:tcPr>
            <w:tcW w:w="400" w:type="dxa"/>
            <w:tcBorders>
              <w:top w:val="nil"/>
              <w:left w:val="nil"/>
              <w:bottom w:val="nil"/>
              <w:right w:val="single" w:sz="4" w:space="0" w:color="auto"/>
            </w:tcBorders>
            <w:shd w:val="clear" w:color="auto" w:fill="auto"/>
            <w:hideMark/>
          </w:tcPr>
          <w:p w14:paraId="7D0767C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025F00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QTY~QD~167.4</w:t>
            </w:r>
          </w:p>
        </w:tc>
        <w:tc>
          <w:tcPr>
            <w:tcW w:w="4805" w:type="dxa"/>
            <w:tcBorders>
              <w:top w:val="nil"/>
              <w:left w:val="nil"/>
              <w:bottom w:val="single" w:sz="4" w:space="0" w:color="auto"/>
              <w:right w:val="single" w:sz="4" w:space="0" w:color="auto"/>
            </w:tcBorders>
            <w:shd w:val="clear" w:color="auto" w:fill="auto"/>
            <w:hideMark/>
          </w:tcPr>
          <w:p w14:paraId="6A76EE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1D8E618" w14:textId="77777777" w:rsidTr="00E1133F">
        <w:trPr>
          <w:trHeight w:val="300"/>
        </w:trPr>
        <w:tc>
          <w:tcPr>
            <w:tcW w:w="400" w:type="dxa"/>
            <w:tcBorders>
              <w:top w:val="nil"/>
              <w:left w:val="nil"/>
              <w:bottom w:val="nil"/>
              <w:right w:val="nil"/>
            </w:tcBorders>
            <w:shd w:val="clear" w:color="auto" w:fill="auto"/>
            <w:hideMark/>
          </w:tcPr>
          <w:p w14:paraId="428B0E0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6BA705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17E843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DTM~194~20081203~0115</w:t>
            </w:r>
          </w:p>
        </w:tc>
        <w:tc>
          <w:tcPr>
            <w:tcW w:w="4805" w:type="dxa"/>
            <w:tcBorders>
              <w:top w:val="nil"/>
              <w:left w:val="nil"/>
              <w:bottom w:val="single" w:sz="4" w:space="0" w:color="auto"/>
              <w:right w:val="single" w:sz="4" w:space="0" w:color="auto"/>
            </w:tcBorders>
            <w:shd w:val="clear" w:color="auto" w:fill="auto"/>
            <w:hideMark/>
          </w:tcPr>
          <w:p w14:paraId="6DA3D9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8BD84EA" w14:textId="77777777" w:rsidTr="00E1133F">
        <w:trPr>
          <w:trHeight w:val="300"/>
        </w:trPr>
        <w:tc>
          <w:tcPr>
            <w:tcW w:w="400" w:type="dxa"/>
            <w:tcBorders>
              <w:top w:val="nil"/>
              <w:left w:val="nil"/>
              <w:bottom w:val="nil"/>
              <w:right w:val="single" w:sz="4" w:space="0" w:color="auto"/>
            </w:tcBorders>
            <w:shd w:val="clear" w:color="auto" w:fill="auto"/>
            <w:hideMark/>
          </w:tcPr>
          <w:p w14:paraId="38FFEE4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D64DF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QTY~QD~161.4</w:t>
            </w:r>
          </w:p>
        </w:tc>
        <w:tc>
          <w:tcPr>
            <w:tcW w:w="4805" w:type="dxa"/>
            <w:tcBorders>
              <w:top w:val="nil"/>
              <w:left w:val="nil"/>
              <w:bottom w:val="single" w:sz="4" w:space="0" w:color="auto"/>
              <w:right w:val="single" w:sz="4" w:space="0" w:color="auto"/>
            </w:tcBorders>
            <w:shd w:val="clear" w:color="auto" w:fill="auto"/>
            <w:hideMark/>
          </w:tcPr>
          <w:p w14:paraId="31D2A2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4FC0FE5" w14:textId="77777777" w:rsidTr="00E1133F">
        <w:trPr>
          <w:trHeight w:val="645"/>
        </w:trPr>
        <w:tc>
          <w:tcPr>
            <w:tcW w:w="400" w:type="dxa"/>
            <w:tcBorders>
              <w:top w:val="nil"/>
              <w:left w:val="nil"/>
              <w:bottom w:val="nil"/>
              <w:right w:val="nil"/>
            </w:tcBorders>
            <w:shd w:val="clear" w:color="auto" w:fill="auto"/>
            <w:hideMark/>
          </w:tcPr>
          <w:p w14:paraId="19A1066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517FB84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BCE006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18F1F2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 time of meter exchange…</w:t>
            </w:r>
          </w:p>
        </w:tc>
      </w:tr>
      <w:tr w:rsidR="005158E5" w:rsidRPr="005158E5" w14:paraId="4AC19D72" w14:textId="77777777" w:rsidTr="00E1133F">
        <w:trPr>
          <w:trHeight w:val="300"/>
        </w:trPr>
        <w:tc>
          <w:tcPr>
            <w:tcW w:w="400" w:type="dxa"/>
            <w:tcBorders>
              <w:top w:val="nil"/>
              <w:left w:val="nil"/>
              <w:bottom w:val="nil"/>
              <w:right w:val="nil"/>
            </w:tcBorders>
            <w:shd w:val="clear" w:color="auto" w:fill="auto"/>
            <w:hideMark/>
          </w:tcPr>
          <w:p w14:paraId="24FA75D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788AF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1D0D3C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DTM~194~20081208~1200</w:t>
            </w:r>
          </w:p>
        </w:tc>
        <w:tc>
          <w:tcPr>
            <w:tcW w:w="4805" w:type="dxa"/>
            <w:tcBorders>
              <w:top w:val="nil"/>
              <w:left w:val="nil"/>
              <w:bottom w:val="single" w:sz="4" w:space="0" w:color="auto"/>
              <w:right w:val="single" w:sz="4" w:space="0" w:color="auto"/>
            </w:tcBorders>
            <w:shd w:val="clear" w:color="auto" w:fill="auto"/>
            <w:hideMark/>
          </w:tcPr>
          <w:p w14:paraId="1358A5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C718D47"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0C20C9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PTD~PM~~~MG~MTR654321</w:t>
            </w:r>
          </w:p>
        </w:tc>
        <w:tc>
          <w:tcPr>
            <w:tcW w:w="4805" w:type="dxa"/>
            <w:tcBorders>
              <w:top w:val="nil"/>
              <w:left w:val="nil"/>
              <w:bottom w:val="single" w:sz="4" w:space="0" w:color="auto"/>
              <w:right w:val="single" w:sz="4" w:space="0" w:color="auto"/>
            </w:tcBorders>
            <w:shd w:val="clear" w:color="auto" w:fill="auto"/>
            <w:hideMark/>
          </w:tcPr>
          <w:p w14:paraId="2F68A4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5A9ACC85" w14:textId="77777777" w:rsidTr="00E1133F">
        <w:trPr>
          <w:trHeight w:val="300"/>
        </w:trPr>
        <w:tc>
          <w:tcPr>
            <w:tcW w:w="400" w:type="dxa"/>
            <w:tcBorders>
              <w:top w:val="nil"/>
              <w:left w:val="nil"/>
              <w:bottom w:val="nil"/>
              <w:right w:val="single" w:sz="4" w:space="0" w:color="auto"/>
            </w:tcBorders>
            <w:shd w:val="clear" w:color="auto" w:fill="auto"/>
            <w:hideMark/>
          </w:tcPr>
          <w:p w14:paraId="0B45CF5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02F5BF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3E746F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274158C1" w14:textId="77777777" w:rsidTr="00E1133F">
        <w:trPr>
          <w:trHeight w:val="300"/>
        </w:trPr>
        <w:tc>
          <w:tcPr>
            <w:tcW w:w="400" w:type="dxa"/>
            <w:tcBorders>
              <w:top w:val="nil"/>
              <w:left w:val="nil"/>
              <w:bottom w:val="nil"/>
              <w:right w:val="single" w:sz="4" w:space="0" w:color="auto"/>
            </w:tcBorders>
            <w:shd w:val="clear" w:color="auto" w:fill="auto"/>
            <w:hideMark/>
          </w:tcPr>
          <w:p w14:paraId="7FA4F32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6108A5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7397F28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6FD802B1" w14:textId="77777777" w:rsidTr="00E1133F">
        <w:trPr>
          <w:trHeight w:val="300"/>
        </w:trPr>
        <w:tc>
          <w:tcPr>
            <w:tcW w:w="400" w:type="dxa"/>
            <w:tcBorders>
              <w:top w:val="nil"/>
              <w:left w:val="nil"/>
              <w:bottom w:val="nil"/>
              <w:right w:val="single" w:sz="4" w:space="0" w:color="auto"/>
            </w:tcBorders>
            <w:shd w:val="clear" w:color="auto" w:fill="auto"/>
            <w:hideMark/>
          </w:tcPr>
          <w:p w14:paraId="10F6A0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086BD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REF~6W~1</w:t>
            </w:r>
          </w:p>
        </w:tc>
        <w:tc>
          <w:tcPr>
            <w:tcW w:w="4805" w:type="dxa"/>
            <w:tcBorders>
              <w:top w:val="nil"/>
              <w:left w:val="nil"/>
              <w:bottom w:val="single" w:sz="4" w:space="0" w:color="auto"/>
              <w:right w:val="single" w:sz="4" w:space="0" w:color="auto"/>
            </w:tcBorders>
            <w:shd w:val="clear" w:color="auto" w:fill="auto"/>
            <w:hideMark/>
          </w:tcPr>
          <w:p w14:paraId="2C2057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1B506227" w14:textId="77777777" w:rsidTr="00E1133F">
        <w:trPr>
          <w:trHeight w:val="300"/>
        </w:trPr>
        <w:tc>
          <w:tcPr>
            <w:tcW w:w="400" w:type="dxa"/>
            <w:tcBorders>
              <w:top w:val="nil"/>
              <w:left w:val="nil"/>
              <w:bottom w:val="nil"/>
              <w:right w:val="single" w:sz="4" w:space="0" w:color="auto"/>
            </w:tcBorders>
            <w:shd w:val="clear" w:color="auto" w:fill="auto"/>
            <w:hideMark/>
          </w:tcPr>
          <w:p w14:paraId="4CEC23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A23984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29579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E4D848A" w14:textId="77777777" w:rsidTr="00E1133F">
        <w:trPr>
          <w:trHeight w:val="300"/>
        </w:trPr>
        <w:tc>
          <w:tcPr>
            <w:tcW w:w="400" w:type="dxa"/>
            <w:tcBorders>
              <w:top w:val="nil"/>
              <w:left w:val="nil"/>
              <w:bottom w:val="nil"/>
              <w:right w:val="single" w:sz="4" w:space="0" w:color="auto"/>
            </w:tcBorders>
            <w:shd w:val="clear" w:color="auto" w:fill="auto"/>
            <w:hideMark/>
          </w:tcPr>
          <w:p w14:paraId="75D221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95CE3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1B992C8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45534B14" w14:textId="77777777" w:rsidTr="00E1133F">
        <w:trPr>
          <w:trHeight w:val="300"/>
        </w:trPr>
        <w:tc>
          <w:tcPr>
            <w:tcW w:w="400" w:type="dxa"/>
            <w:tcBorders>
              <w:top w:val="nil"/>
              <w:left w:val="nil"/>
              <w:bottom w:val="nil"/>
              <w:right w:val="single" w:sz="4" w:space="0" w:color="auto"/>
            </w:tcBorders>
            <w:shd w:val="clear" w:color="auto" w:fill="auto"/>
            <w:hideMark/>
          </w:tcPr>
          <w:p w14:paraId="5EE2920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7EB1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QTY~QD~24.24</w:t>
            </w:r>
          </w:p>
        </w:tc>
        <w:tc>
          <w:tcPr>
            <w:tcW w:w="4805" w:type="dxa"/>
            <w:tcBorders>
              <w:top w:val="nil"/>
              <w:left w:val="nil"/>
              <w:bottom w:val="single" w:sz="4" w:space="0" w:color="auto"/>
              <w:right w:val="single" w:sz="4" w:space="0" w:color="auto"/>
            </w:tcBorders>
            <w:shd w:val="clear" w:color="auto" w:fill="auto"/>
            <w:hideMark/>
          </w:tcPr>
          <w:p w14:paraId="0BD354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E55BC95" w14:textId="77777777" w:rsidTr="00E1133F">
        <w:trPr>
          <w:trHeight w:val="300"/>
        </w:trPr>
        <w:tc>
          <w:tcPr>
            <w:tcW w:w="400" w:type="dxa"/>
            <w:tcBorders>
              <w:top w:val="nil"/>
              <w:left w:val="nil"/>
              <w:bottom w:val="nil"/>
              <w:right w:val="nil"/>
            </w:tcBorders>
            <w:shd w:val="clear" w:color="auto" w:fill="auto"/>
            <w:hideMark/>
          </w:tcPr>
          <w:p w14:paraId="27740A7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9C26D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2DD20F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DTM~194~20081208~1215</w:t>
            </w:r>
          </w:p>
        </w:tc>
        <w:tc>
          <w:tcPr>
            <w:tcW w:w="4805" w:type="dxa"/>
            <w:tcBorders>
              <w:top w:val="nil"/>
              <w:left w:val="nil"/>
              <w:bottom w:val="single" w:sz="4" w:space="0" w:color="auto"/>
              <w:right w:val="single" w:sz="4" w:space="0" w:color="auto"/>
            </w:tcBorders>
            <w:shd w:val="clear" w:color="auto" w:fill="auto"/>
            <w:hideMark/>
          </w:tcPr>
          <w:p w14:paraId="1846C7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6BC5634" w14:textId="77777777" w:rsidTr="00E1133F">
        <w:trPr>
          <w:trHeight w:val="300"/>
        </w:trPr>
        <w:tc>
          <w:tcPr>
            <w:tcW w:w="400" w:type="dxa"/>
            <w:tcBorders>
              <w:top w:val="nil"/>
              <w:left w:val="nil"/>
              <w:bottom w:val="nil"/>
              <w:right w:val="single" w:sz="4" w:space="0" w:color="auto"/>
            </w:tcBorders>
            <w:shd w:val="clear" w:color="auto" w:fill="auto"/>
            <w:hideMark/>
          </w:tcPr>
          <w:p w14:paraId="6A30890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305B6C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QTY~QD~161.76</w:t>
            </w:r>
          </w:p>
        </w:tc>
        <w:tc>
          <w:tcPr>
            <w:tcW w:w="4805" w:type="dxa"/>
            <w:tcBorders>
              <w:top w:val="nil"/>
              <w:left w:val="nil"/>
              <w:bottom w:val="single" w:sz="4" w:space="0" w:color="auto"/>
              <w:right w:val="single" w:sz="4" w:space="0" w:color="auto"/>
            </w:tcBorders>
            <w:shd w:val="clear" w:color="auto" w:fill="auto"/>
            <w:hideMark/>
          </w:tcPr>
          <w:p w14:paraId="6D418C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7AC7680" w14:textId="77777777" w:rsidTr="00E1133F">
        <w:trPr>
          <w:trHeight w:val="300"/>
        </w:trPr>
        <w:tc>
          <w:tcPr>
            <w:tcW w:w="400" w:type="dxa"/>
            <w:tcBorders>
              <w:top w:val="nil"/>
              <w:left w:val="nil"/>
              <w:bottom w:val="nil"/>
              <w:right w:val="nil"/>
            </w:tcBorders>
            <w:shd w:val="clear" w:color="auto" w:fill="auto"/>
            <w:hideMark/>
          </w:tcPr>
          <w:p w14:paraId="0243C36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CAC67A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D11BA6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DTM~194~20081208~1230</w:t>
            </w:r>
          </w:p>
        </w:tc>
        <w:tc>
          <w:tcPr>
            <w:tcW w:w="4805" w:type="dxa"/>
            <w:tcBorders>
              <w:top w:val="nil"/>
              <w:left w:val="nil"/>
              <w:bottom w:val="single" w:sz="4" w:space="0" w:color="auto"/>
              <w:right w:val="single" w:sz="4" w:space="0" w:color="auto"/>
            </w:tcBorders>
            <w:shd w:val="clear" w:color="auto" w:fill="auto"/>
            <w:hideMark/>
          </w:tcPr>
          <w:p w14:paraId="2C28E3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BA3E00E" w14:textId="77777777" w:rsidTr="00E1133F">
        <w:trPr>
          <w:trHeight w:val="300"/>
        </w:trPr>
        <w:tc>
          <w:tcPr>
            <w:tcW w:w="400" w:type="dxa"/>
            <w:tcBorders>
              <w:top w:val="nil"/>
              <w:left w:val="nil"/>
              <w:bottom w:val="nil"/>
              <w:right w:val="single" w:sz="4" w:space="0" w:color="auto"/>
            </w:tcBorders>
            <w:shd w:val="clear" w:color="auto" w:fill="auto"/>
            <w:hideMark/>
          </w:tcPr>
          <w:p w14:paraId="6E4ACD8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BBF41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QTY~QD~161.28</w:t>
            </w:r>
          </w:p>
        </w:tc>
        <w:tc>
          <w:tcPr>
            <w:tcW w:w="4805" w:type="dxa"/>
            <w:tcBorders>
              <w:top w:val="nil"/>
              <w:left w:val="nil"/>
              <w:bottom w:val="single" w:sz="4" w:space="0" w:color="auto"/>
              <w:right w:val="single" w:sz="4" w:space="0" w:color="auto"/>
            </w:tcBorders>
            <w:shd w:val="clear" w:color="auto" w:fill="auto"/>
            <w:hideMark/>
          </w:tcPr>
          <w:p w14:paraId="338FB87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5B5AA37" w14:textId="77777777" w:rsidTr="00E1133F">
        <w:trPr>
          <w:trHeight w:val="300"/>
        </w:trPr>
        <w:tc>
          <w:tcPr>
            <w:tcW w:w="400" w:type="dxa"/>
            <w:tcBorders>
              <w:top w:val="nil"/>
              <w:left w:val="nil"/>
              <w:bottom w:val="nil"/>
              <w:right w:val="nil"/>
            </w:tcBorders>
            <w:shd w:val="clear" w:color="auto" w:fill="auto"/>
            <w:hideMark/>
          </w:tcPr>
          <w:p w14:paraId="48D74F7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710E5B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E499AF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DTM~194~20081208~1245</w:t>
            </w:r>
          </w:p>
        </w:tc>
        <w:tc>
          <w:tcPr>
            <w:tcW w:w="4805" w:type="dxa"/>
            <w:tcBorders>
              <w:top w:val="nil"/>
              <w:left w:val="nil"/>
              <w:bottom w:val="single" w:sz="4" w:space="0" w:color="auto"/>
              <w:right w:val="single" w:sz="4" w:space="0" w:color="auto"/>
            </w:tcBorders>
            <w:shd w:val="clear" w:color="auto" w:fill="auto"/>
            <w:hideMark/>
          </w:tcPr>
          <w:p w14:paraId="58CB98E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22478A6" w14:textId="77777777" w:rsidTr="00E1133F">
        <w:trPr>
          <w:trHeight w:val="300"/>
        </w:trPr>
        <w:tc>
          <w:tcPr>
            <w:tcW w:w="400" w:type="dxa"/>
            <w:tcBorders>
              <w:top w:val="nil"/>
              <w:left w:val="nil"/>
              <w:bottom w:val="nil"/>
              <w:right w:val="single" w:sz="4" w:space="0" w:color="auto"/>
            </w:tcBorders>
            <w:shd w:val="clear" w:color="auto" w:fill="auto"/>
            <w:hideMark/>
          </w:tcPr>
          <w:p w14:paraId="754FC0B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FA12A4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QTY~QD~160.08</w:t>
            </w:r>
          </w:p>
        </w:tc>
        <w:tc>
          <w:tcPr>
            <w:tcW w:w="4805" w:type="dxa"/>
            <w:tcBorders>
              <w:top w:val="nil"/>
              <w:left w:val="nil"/>
              <w:bottom w:val="single" w:sz="4" w:space="0" w:color="auto"/>
              <w:right w:val="single" w:sz="4" w:space="0" w:color="auto"/>
            </w:tcBorders>
            <w:shd w:val="clear" w:color="auto" w:fill="auto"/>
            <w:hideMark/>
          </w:tcPr>
          <w:p w14:paraId="34E00B7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691FB86" w14:textId="77777777" w:rsidTr="00E1133F">
        <w:trPr>
          <w:trHeight w:val="300"/>
        </w:trPr>
        <w:tc>
          <w:tcPr>
            <w:tcW w:w="400" w:type="dxa"/>
            <w:tcBorders>
              <w:top w:val="nil"/>
              <w:left w:val="nil"/>
              <w:bottom w:val="nil"/>
              <w:right w:val="nil"/>
            </w:tcBorders>
            <w:shd w:val="clear" w:color="auto" w:fill="auto"/>
            <w:hideMark/>
          </w:tcPr>
          <w:p w14:paraId="1C35366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07596F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A2D516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DTM~194~20081208~1300</w:t>
            </w:r>
          </w:p>
        </w:tc>
        <w:tc>
          <w:tcPr>
            <w:tcW w:w="4805" w:type="dxa"/>
            <w:tcBorders>
              <w:top w:val="nil"/>
              <w:left w:val="nil"/>
              <w:bottom w:val="single" w:sz="4" w:space="0" w:color="auto"/>
              <w:right w:val="single" w:sz="4" w:space="0" w:color="auto"/>
            </w:tcBorders>
            <w:shd w:val="clear" w:color="auto" w:fill="auto"/>
            <w:hideMark/>
          </w:tcPr>
          <w:p w14:paraId="3797D3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9BD333D" w14:textId="77777777" w:rsidTr="00E1133F">
        <w:trPr>
          <w:trHeight w:val="300"/>
        </w:trPr>
        <w:tc>
          <w:tcPr>
            <w:tcW w:w="400" w:type="dxa"/>
            <w:tcBorders>
              <w:top w:val="nil"/>
              <w:left w:val="nil"/>
              <w:bottom w:val="nil"/>
              <w:right w:val="single" w:sz="4" w:space="0" w:color="auto"/>
            </w:tcBorders>
            <w:shd w:val="clear" w:color="auto" w:fill="auto"/>
            <w:hideMark/>
          </w:tcPr>
          <w:p w14:paraId="396B39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18E38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QTY~QD~163.56</w:t>
            </w:r>
          </w:p>
        </w:tc>
        <w:tc>
          <w:tcPr>
            <w:tcW w:w="4805" w:type="dxa"/>
            <w:tcBorders>
              <w:top w:val="nil"/>
              <w:left w:val="nil"/>
              <w:bottom w:val="single" w:sz="4" w:space="0" w:color="auto"/>
              <w:right w:val="single" w:sz="4" w:space="0" w:color="auto"/>
            </w:tcBorders>
            <w:shd w:val="clear" w:color="auto" w:fill="auto"/>
            <w:hideMark/>
          </w:tcPr>
          <w:p w14:paraId="281A08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9A22B54" w14:textId="77777777" w:rsidTr="00E1133F">
        <w:trPr>
          <w:trHeight w:val="300"/>
        </w:trPr>
        <w:tc>
          <w:tcPr>
            <w:tcW w:w="400" w:type="dxa"/>
            <w:tcBorders>
              <w:top w:val="nil"/>
              <w:left w:val="nil"/>
              <w:bottom w:val="nil"/>
              <w:right w:val="nil"/>
            </w:tcBorders>
            <w:shd w:val="clear" w:color="auto" w:fill="auto"/>
            <w:hideMark/>
          </w:tcPr>
          <w:p w14:paraId="3A6366A7"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265F70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CC3742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DTM~194~20081208~1315</w:t>
            </w:r>
          </w:p>
        </w:tc>
        <w:tc>
          <w:tcPr>
            <w:tcW w:w="4805" w:type="dxa"/>
            <w:tcBorders>
              <w:top w:val="nil"/>
              <w:left w:val="nil"/>
              <w:bottom w:val="single" w:sz="4" w:space="0" w:color="auto"/>
              <w:right w:val="single" w:sz="4" w:space="0" w:color="auto"/>
            </w:tcBorders>
            <w:shd w:val="clear" w:color="auto" w:fill="auto"/>
            <w:hideMark/>
          </w:tcPr>
          <w:p w14:paraId="214BF2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2F2AC72" w14:textId="77777777" w:rsidTr="00E1133F">
        <w:trPr>
          <w:trHeight w:val="900"/>
        </w:trPr>
        <w:tc>
          <w:tcPr>
            <w:tcW w:w="400" w:type="dxa"/>
            <w:tcBorders>
              <w:top w:val="nil"/>
              <w:left w:val="nil"/>
              <w:bottom w:val="nil"/>
              <w:right w:val="nil"/>
            </w:tcBorders>
            <w:shd w:val="clear" w:color="auto" w:fill="auto"/>
            <w:hideMark/>
          </w:tcPr>
          <w:p w14:paraId="5D651CC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B0D70B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1DAA94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340F887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6A453C4F" w14:textId="77777777" w:rsidTr="00E1133F">
        <w:trPr>
          <w:trHeight w:val="300"/>
        </w:trPr>
        <w:tc>
          <w:tcPr>
            <w:tcW w:w="400" w:type="dxa"/>
            <w:tcBorders>
              <w:top w:val="nil"/>
              <w:left w:val="nil"/>
              <w:bottom w:val="nil"/>
              <w:right w:val="single" w:sz="4" w:space="0" w:color="auto"/>
            </w:tcBorders>
            <w:shd w:val="clear" w:color="auto" w:fill="auto"/>
            <w:hideMark/>
          </w:tcPr>
          <w:p w14:paraId="42CE773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5C1599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QTY~QD~159.72</w:t>
            </w:r>
          </w:p>
        </w:tc>
        <w:tc>
          <w:tcPr>
            <w:tcW w:w="4805" w:type="dxa"/>
            <w:tcBorders>
              <w:top w:val="nil"/>
              <w:left w:val="nil"/>
              <w:bottom w:val="single" w:sz="4" w:space="0" w:color="auto"/>
              <w:right w:val="single" w:sz="4" w:space="0" w:color="auto"/>
            </w:tcBorders>
            <w:shd w:val="clear" w:color="auto" w:fill="auto"/>
            <w:hideMark/>
          </w:tcPr>
          <w:p w14:paraId="6596EE6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B93639B" w14:textId="77777777" w:rsidTr="00E1133F">
        <w:trPr>
          <w:trHeight w:val="300"/>
        </w:trPr>
        <w:tc>
          <w:tcPr>
            <w:tcW w:w="400" w:type="dxa"/>
            <w:tcBorders>
              <w:top w:val="nil"/>
              <w:left w:val="nil"/>
              <w:bottom w:val="nil"/>
              <w:right w:val="nil"/>
            </w:tcBorders>
            <w:shd w:val="clear" w:color="auto" w:fill="auto"/>
            <w:hideMark/>
          </w:tcPr>
          <w:p w14:paraId="7D27A0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450CD3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5ADD6A7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7B49DC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A391A7A"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6121E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PTD~PM~~~MG~MTR0123456</w:t>
            </w:r>
          </w:p>
        </w:tc>
        <w:tc>
          <w:tcPr>
            <w:tcW w:w="4805" w:type="dxa"/>
            <w:tcBorders>
              <w:top w:val="nil"/>
              <w:left w:val="nil"/>
              <w:bottom w:val="single" w:sz="4" w:space="0" w:color="auto"/>
              <w:right w:val="single" w:sz="4" w:space="0" w:color="auto"/>
            </w:tcBorders>
            <w:shd w:val="clear" w:color="auto" w:fill="auto"/>
            <w:hideMark/>
          </w:tcPr>
          <w:p w14:paraId="695F5B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09BE2DEA" w14:textId="77777777" w:rsidTr="00E1133F">
        <w:trPr>
          <w:trHeight w:val="300"/>
        </w:trPr>
        <w:tc>
          <w:tcPr>
            <w:tcW w:w="400" w:type="dxa"/>
            <w:tcBorders>
              <w:top w:val="nil"/>
              <w:left w:val="nil"/>
              <w:bottom w:val="nil"/>
              <w:right w:val="single" w:sz="4" w:space="0" w:color="auto"/>
            </w:tcBorders>
            <w:shd w:val="clear" w:color="auto" w:fill="auto"/>
            <w:hideMark/>
          </w:tcPr>
          <w:p w14:paraId="4BB960F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1CA72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6EA6A2B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3ADBF17E" w14:textId="77777777" w:rsidTr="00E1133F">
        <w:trPr>
          <w:trHeight w:val="300"/>
        </w:trPr>
        <w:tc>
          <w:tcPr>
            <w:tcW w:w="400" w:type="dxa"/>
            <w:tcBorders>
              <w:top w:val="nil"/>
              <w:left w:val="nil"/>
              <w:bottom w:val="nil"/>
              <w:right w:val="single" w:sz="4" w:space="0" w:color="auto"/>
            </w:tcBorders>
            <w:shd w:val="clear" w:color="auto" w:fill="auto"/>
            <w:hideMark/>
          </w:tcPr>
          <w:p w14:paraId="5FF42A3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499B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0C8A90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078B182" w14:textId="77777777" w:rsidTr="00E1133F">
        <w:trPr>
          <w:trHeight w:val="300"/>
        </w:trPr>
        <w:tc>
          <w:tcPr>
            <w:tcW w:w="400" w:type="dxa"/>
            <w:tcBorders>
              <w:top w:val="nil"/>
              <w:left w:val="nil"/>
              <w:bottom w:val="nil"/>
              <w:right w:val="single" w:sz="4" w:space="0" w:color="auto"/>
            </w:tcBorders>
            <w:shd w:val="clear" w:color="auto" w:fill="auto"/>
            <w:hideMark/>
          </w:tcPr>
          <w:p w14:paraId="22CC49A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232BE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REF~6W~2</w:t>
            </w:r>
          </w:p>
        </w:tc>
        <w:tc>
          <w:tcPr>
            <w:tcW w:w="4805" w:type="dxa"/>
            <w:tcBorders>
              <w:top w:val="nil"/>
              <w:left w:val="nil"/>
              <w:bottom w:val="single" w:sz="4" w:space="0" w:color="auto"/>
              <w:right w:val="single" w:sz="4" w:space="0" w:color="auto"/>
            </w:tcBorders>
            <w:shd w:val="clear" w:color="auto" w:fill="auto"/>
            <w:hideMark/>
          </w:tcPr>
          <w:p w14:paraId="3FD243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4F2F4665" w14:textId="77777777" w:rsidTr="00E1133F">
        <w:trPr>
          <w:trHeight w:val="300"/>
        </w:trPr>
        <w:tc>
          <w:tcPr>
            <w:tcW w:w="400" w:type="dxa"/>
            <w:tcBorders>
              <w:top w:val="nil"/>
              <w:left w:val="nil"/>
              <w:bottom w:val="nil"/>
              <w:right w:val="single" w:sz="4" w:space="0" w:color="auto"/>
            </w:tcBorders>
            <w:shd w:val="clear" w:color="auto" w:fill="auto"/>
            <w:hideMark/>
          </w:tcPr>
          <w:p w14:paraId="313E890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1C230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1D793D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77C4A54E" w14:textId="77777777" w:rsidTr="00E1133F">
        <w:trPr>
          <w:trHeight w:val="300"/>
        </w:trPr>
        <w:tc>
          <w:tcPr>
            <w:tcW w:w="400" w:type="dxa"/>
            <w:tcBorders>
              <w:top w:val="nil"/>
              <w:left w:val="nil"/>
              <w:bottom w:val="nil"/>
              <w:right w:val="single" w:sz="4" w:space="0" w:color="auto"/>
            </w:tcBorders>
            <w:shd w:val="clear" w:color="auto" w:fill="auto"/>
            <w:hideMark/>
          </w:tcPr>
          <w:p w14:paraId="63AC667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7E47C0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437843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ECD29A" w14:textId="77777777" w:rsidTr="00E1133F">
        <w:trPr>
          <w:trHeight w:val="300"/>
        </w:trPr>
        <w:tc>
          <w:tcPr>
            <w:tcW w:w="400" w:type="dxa"/>
            <w:tcBorders>
              <w:top w:val="nil"/>
              <w:left w:val="nil"/>
              <w:bottom w:val="nil"/>
              <w:right w:val="single" w:sz="4" w:space="0" w:color="auto"/>
            </w:tcBorders>
            <w:shd w:val="clear" w:color="auto" w:fill="auto"/>
            <w:hideMark/>
          </w:tcPr>
          <w:p w14:paraId="4E0691C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D1458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QTY~QD~106.32</w:t>
            </w:r>
          </w:p>
        </w:tc>
        <w:tc>
          <w:tcPr>
            <w:tcW w:w="4805" w:type="dxa"/>
            <w:tcBorders>
              <w:top w:val="nil"/>
              <w:left w:val="nil"/>
              <w:bottom w:val="single" w:sz="4" w:space="0" w:color="auto"/>
              <w:right w:val="single" w:sz="4" w:space="0" w:color="auto"/>
            </w:tcBorders>
            <w:shd w:val="clear" w:color="auto" w:fill="auto"/>
            <w:hideMark/>
          </w:tcPr>
          <w:p w14:paraId="408247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4A1415B" w14:textId="77777777" w:rsidTr="00E1133F">
        <w:trPr>
          <w:trHeight w:val="300"/>
        </w:trPr>
        <w:tc>
          <w:tcPr>
            <w:tcW w:w="400" w:type="dxa"/>
            <w:tcBorders>
              <w:top w:val="nil"/>
              <w:left w:val="nil"/>
              <w:bottom w:val="nil"/>
              <w:right w:val="nil"/>
            </w:tcBorders>
            <w:shd w:val="clear" w:color="auto" w:fill="auto"/>
            <w:hideMark/>
          </w:tcPr>
          <w:p w14:paraId="78585B1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0AACEC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3CB91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1390C9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EDE3FAC" w14:textId="77777777" w:rsidTr="00E1133F">
        <w:trPr>
          <w:trHeight w:val="300"/>
        </w:trPr>
        <w:tc>
          <w:tcPr>
            <w:tcW w:w="400" w:type="dxa"/>
            <w:tcBorders>
              <w:top w:val="nil"/>
              <w:left w:val="nil"/>
              <w:bottom w:val="nil"/>
              <w:right w:val="single" w:sz="4" w:space="0" w:color="auto"/>
            </w:tcBorders>
            <w:shd w:val="clear" w:color="auto" w:fill="auto"/>
            <w:hideMark/>
          </w:tcPr>
          <w:p w14:paraId="2955091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E4B7B3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QTY~QD~104.88</w:t>
            </w:r>
          </w:p>
        </w:tc>
        <w:tc>
          <w:tcPr>
            <w:tcW w:w="4805" w:type="dxa"/>
            <w:tcBorders>
              <w:top w:val="nil"/>
              <w:left w:val="nil"/>
              <w:bottom w:val="single" w:sz="4" w:space="0" w:color="auto"/>
              <w:right w:val="single" w:sz="4" w:space="0" w:color="auto"/>
            </w:tcBorders>
            <w:shd w:val="clear" w:color="auto" w:fill="auto"/>
            <w:hideMark/>
          </w:tcPr>
          <w:p w14:paraId="70C208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4170B5C" w14:textId="77777777" w:rsidTr="00E1133F">
        <w:trPr>
          <w:trHeight w:val="300"/>
        </w:trPr>
        <w:tc>
          <w:tcPr>
            <w:tcW w:w="400" w:type="dxa"/>
            <w:tcBorders>
              <w:top w:val="nil"/>
              <w:left w:val="nil"/>
              <w:bottom w:val="nil"/>
              <w:right w:val="nil"/>
            </w:tcBorders>
            <w:shd w:val="clear" w:color="auto" w:fill="auto"/>
            <w:hideMark/>
          </w:tcPr>
          <w:p w14:paraId="0F3D8AD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47034B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64834D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1C31F8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3AD2769" w14:textId="77777777" w:rsidTr="00E1133F">
        <w:trPr>
          <w:trHeight w:val="300"/>
        </w:trPr>
        <w:tc>
          <w:tcPr>
            <w:tcW w:w="400" w:type="dxa"/>
            <w:tcBorders>
              <w:top w:val="nil"/>
              <w:left w:val="nil"/>
              <w:bottom w:val="nil"/>
              <w:right w:val="single" w:sz="4" w:space="0" w:color="auto"/>
            </w:tcBorders>
            <w:shd w:val="clear" w:color="auto" w:fill="auto"/>
            <w:hideMark/>
          </w:tcPr>
          <w:p w14:paraId="431B9F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5C25A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QTY~QD~103.8</w:t>
            </w:r>
          </w:p>
        </w:tc>
        <w:tc>
          <w:tcPr>
            <w:tcW w:w="4805" w:type="dxa"/>
            <w:tcBorders>
              <w:top w:val="nil"/>
              <w:left w:val="nil"/>
              <w:bottom w:val="single" w:sz="4" w:space="0" w:color="auto"/>
              <w:right w:val="single" w:sz="4" w:space="0" w:color="auto"/>
            </w:tcBorders>
            <w:shd w:val="clear" w:color="auto" w:fill="auto"/>
            <w:hideMark/>
          </w:tcPr>
          <w:p w14:paraId="5C221C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432220A" w14:textId="77777777" w:rsidTr="00E1133F">
        <w:trPr>
          <w:trHeight w:val="300"/>
        </w:trPr>
        <w:tc>
          <w:tcPr>
            <w:tcW w:w="400" w:type="dxa"/>
            <w:tcBorders>
              <w:top w:val="nil"/>
              <w:left w:val="nil"/>
              <w:bottom w:val="nil"/>
              <w:right w:val="nil"/>
            </w:tcBorders>
            <w:shd w:val="clear" w:color="auto" w:fill="auto"/>
            <w:hideMark/>
          </w:tcPr>
          <w:p w14:paraId="44CD9BB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1EDCB5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42B8B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65832B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BCE0B48" w14:textId="77777777" w:rsidTr="00E1133F">
        <w:trPr>
          <w:trHeight w:val="300"/>
        </w:trPr>
        <w:tc>
          <w:tcPr>
            <w:tcW w:w="400" w:type="dxa"/>
            <w:tcBorders>
              <w:top w:val="nil"/>
              <w:left w:val="nil"/>
              <w:bottom w:val="nil"/>
              <w:right w:val="single" w:sz="4" w:space="0" w:color="auto"/>
            </w:tcBorders>
            <w:shd w:val="clear" w:color="auto" w:fill="auto"/>
            <w:hideMark/>
          </w:tcPr>
          <w:p w14:paraId="4250C9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05A942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QTY~QD~103.44</w:t>
            </w:r>
          </w:p>
        </w:tc>
        <w:tc>
          <w:tcPr>
            <w:tcW w:w="4805" w:type="dxa"/>
            <w:tcBorders>
              <w:top w:val="nil"/>
              <w:left w:val="nil"/>
              <w:bottom w:val="single" w:sz="4" w:space="0" w:color="auto"/>
              <w:right w:val="single" w:sz="4" w:space="0" w:color="auto"/>
            </w:tcBorders>
            <w:shd w:val="clear" w:color="auto" w:fill="auto"/>
            <w:hideMark/>
          </w:tcPr>
          <w:p w14:paraId="1DF2EF2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BC45216" w14:textId="77777777" w:rsidTr="00E1133F">
        <w:trPr>
          <w:trHeight w:val="300"/>
        </w:trPr>
        <w:tc>
          <w:tcPr>
            <w:tcW w:w="400" w:type="dxa"/>
            <w:tcBorders>
              <w:top w:val="nil"/>
              <w:left w:val="nil"/>
              <w:bottom w:val="nil"/>
              <w:right w:val="nil"/>
            </w:tcBorders>
            <w:shd w:val="clear" w:color="auto" w:fill="auto"/>
            <w:hideMark/>
          </w:tcPr>
          <w:p w14:paraId="7A9387A5"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8C7B18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FF1D0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2AC828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0B38ABE" w14:textId="77777777" w:rsidTr="00E1133F">
        <w:trPr>
          <w:trHeight w:val="300"/>
        </w:trPr>
        <w:tc>
          <w:tcPr>
            <w:tcW w:w="400" w:type="dxa"/>
            <w:tcBorders>
              <w:top w:val="nil"/>
              <w:left w:val="nil"/>
              <w:bottom w:val="nil"/>
              <w:right w:val="single" w:sz="4" w:space="0" w:color="auto"/>
            </w:tcBorders>
            <w:shd w:val="clear" w:color="auto" w:fill="auto"/>
            <w:hideMark/>
          </w:tcPr>
          <w:p w14:paraId="158E0A6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533022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QTY~QD~102.48</w:t>
            </w:r>
          </w:p>
        </w:tc>
        <w:tc>
          <w:tcPr>
            <w:tcW w:w="4805" w:type="dxa"/>
            <w:tcBorders>
              <w:top w:val="nil"/>
              <w:left w:val="nil"/>
              <w:bottom w:val="single" w:sz="4" w:space="0" w:color="auto"/>
              <w:right w:val="single" w:sz="4" w:space="0" w:color="auto"/>
            </w:tcBorders>
            <w:shd w:val="clear" w:color="auto" w:fill="auto"/>
            <w:hideMark/>
          </w:tcPr>
          <w:p w14:paraId="10E5F3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389FB9D" w14:textId="77777777" w:rsidTr="00E1133F">
        <w:trPr>
          <w:trHeight w:val="300"/>
        </w:trPr>
        <w:tc>
          <w:tcPr>
            <w:tcW w:w="400" w:type="dxa"/>
            <w:tcBorders>
              <w:top w:val="nil"/>
              <w:left w:val="nil"/>
              <w:bottom w:val="nil"/>
              <w:right w:val="nil"/>
            </w:tcBorders>
            <w:shd w:val="clear" w:color="auto" w:fill="auto"/>
            <w:hideMark/>
          </w:tcPr>
          <w:p w14:paraId="62DE769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B7830F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CFBFA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DTM~194~20081203~0115</w:t>
            </w:r>
          </w:p>
        </w:tc>
        <w:tc>
          <w:tcPr>
            <w:tcW w:w="4805" w:type="dxa"/>
            <w:tcBorders>
              <w:top w:val="nil"/>
              <w:left w:val="nil"/>
              <w:bottom w:val="single" w:sz="4" w:space="0" w:color="auto"/>
              <w:right w:val="single" w:sz="4" w:space="0" w:color="auto"/>
            </w:tcBorders>
            <w:shd w:val="clear" w:color="auto" w:fill="auto"/>
            <w:hideMark/>
          </w:tcPr>
          <w:p w14:paraId="09D460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321DB65" w14:textId="77777777" w:rsidTr="00E1133F">
        <w:trPr>
          <w:trHeight w:val="585"/>
        </w:trPr>
        <w:tc>
          <w:tcPr>
            <w:tcW w:w="400" w:type="dxa"/>
            <w:tcBorders>
              <w:top w:val="nil"/>
              <w:left w:val="nil"/>
              <w:bottom w:val="nil"/>
              <w:right w:val="nil"/>
            </w:tcBorders>
            <w:shd w:val="clear" w:color="auto" w:fill="auto"/>
            <w:hideMark/>
          </w:tcPr>
          <w:p w14:paraId="4F86747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42E45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E287FC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62BA60D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 time of meter exchange…</w:t>
            </w:r>
          </w:p>
        </w:tc>
      </w:tr>
      <w:tr w:rsidR="005158E5" w:rsidRPr="005158E5" w14:paraId="1385F934" w14:textId="77777777" w:rsidTr="00E1133F">
        <w:trPr>
          <w:trHeight w:val="300"/>
        </w:trPr>
        <w:tc>
          <w:tcPr>
            <w:tcW w:w="400" w:type="dxa"/>
            <w:tcBorders>
              <w:top w:val="nil"/>
              <w:left w:val="nil"/>
              <w:bottom w:val="nil"/>
              <w:right w:val="single" w:sz="4" w:space="0" w:color="auto"/>
            </w:tcBorders>
            <w:shd w:val="clear" w:color="auto" w:fill="auto"/>
            <w:hideMark/>
          </w:tcPr>
          <w:p w14:paraId="64EA698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FDEACC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QTY~QD~105.12</w:t>
            </w:r>
          </w:p>
        </w:tc>
        <w:tc>
          <w:tcPr>
            <w:tcW w:w="4805" w:type="dxa"/>
            <w:tcBorders>
              <w:top w:val="nil"/>
              <w:left w:val="nil"/>
              <w:bottom w:val="single" w:sz="4" w:space="0" w:color="auto"/>
              <w:right w:val="single" w:sz="4" w:space="0" w:color="auto"/>
            </w:tcBorders>
            <w:shd w:val="clear" w:color="auto" w:fill="auto"/>
            <w:hideMark/>
          </w:tcPr>
          <w:p w14:paraId="6C97B84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E11827A" w14:textId="77777777" w:rsidTr="00E1133F">
        <w:trPr>
          <w:trHeight w:val="300"/>
        </w:trPr>
        <w:tc>
          <w:tcPr>
            <w:tcW w:w="400" w:type="dxa"/>
            <w:tcBorders>
              <w:top w:val="nil"/>
              <w:left w:val="nil"/>
              <w:bottom w:val="nil"/>
              <w:right w:val="nil"/>
            </w:tcBorders>
            <w:shd w:val="clear" w:color="auto" w:fill="auto"/>
            <w:hideMark/>
          </w:tcPr>
          <w:p w14:paraId="15B5FF5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2121A2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0B81363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DTM~194~20081208~1200</w:t>
            </w:r>
          </w:p>
        </w:tc>
        <w:tc>
          <w:tcPr>
            <w:tcW w:w="4805" w:type="dxa"/>
            <w:tcBorders>
              <w:top w:val="nil"/>
              <w:left w:val="nil"/>
              <w:bottom w:val="single" w:sz="4" w:space="0" w:color="auto"/>
              <w:right w:val="single" w:sz="4" w:space="0" w:color="auto"/>
            </w:tcBorders>
            <w:shd w:val="clear" w:color="auto" w:fill="auto"/>
            <w:hideMark/>
          </w:tcPr>
          <w:p w14:paraId="77088C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6104A1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0C738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PTD~PM~~~MG~MTR654321</w:t>
            </w:r>
          </w:p>
        </w:tc>
        <w:tc>
          <w:tcPr>
            <w:tcW w:w="4805" w:type="dxa"/>
            <w:tcBorders>
              <w:top w:val="nil"/>
              <w:left w:val="nil"/>
              <w:bottom w:val="single" w:sz="4" w:space="0" w:color="auto"/>
              <w:right w:val="single" w:sz="4" w:space="0" w:color="auto"/>
            </w:tcBorders>
            <w:shd w:val="clear" w:color="auto" w:fill="auto"/>
            <w:hideMark/>
          </w:tcPr>
          <w:p w14:paraId="15CF202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0CE6EE9A" w14:textId="77777777" w:rsidTr="00E1133F">
        <w:trPr>
          <w:trHeight w:val="300"/>
        </w:trPr>
        <w:tc>
          <w:tcPr>
            <w:tcW w:w="400" w:type="dxa"/>
            <w:tcBorders>
              <w:top w:val="nil"/>
              <w:left w:val="nil"/>
              <w:bottom w:val="nil"/>
              <w:right w:val="single" w:sz="4" w:space="0" w:color="auto"/>
            </w:tcBorders>
            <w:shd w:val="clear" w:color="auto" w:fill="auto"/>
            <w:hideMark/>
          </w:tcPr>
          <w:p w14:paraId="79F7EF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7BA978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C53FB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7727C6B5" w14:textId="77777777" w:rsidTr="00E1133F">
        <w:trPr>
          <w:trHeight w:val="300"/>
        </w:trPr>
        <w:tc>
          <w:tcPr>
            <w:tcW w:w="400" w:type="dxa"/>
            <w:tcBorders>
              <w:top w:val="nil"/>
              <w:left w:val="nil"/>
              <w:bottom w:val="nil"/>
              <w:right w:val="single" w:sz="4" w:space="0" w:color="auto"/>
            </w:tcBorders>
            <w:shd w:val="clear" w:color="auto" w:fill="auto"/>
            <w:hideMark/>
          </w:tcPr>
          <w:p w14:paraId="125C46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9005AA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1DA251C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50DCEB57" w14:textId="77777777" w:rsidTr="00E1133F">
        <w:trPr>
          <w:trHeight w:val="300"/>
        </w:trPr>
        <w:tc>
          <w:tcPr>
            <w:tcW w:w="400" w:type="dxa"/>
            <w:tcBorders>
              <w:top w:val="nil"/>
              <w:left w:val="nil"/>
              <w:bottom w:val="nil"/>
              <w:right w:val="single" w:sz="4" w:space="0" w:color="auto"/>
            </w:tcBorders>
            <w:shd w:val="clear" w:color="auto" w:fill="auto"/>
            <w:hideMark/>
          </w:tcPr>
          <w:p w14:paraId="4BFF0D4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2AD62F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REF~6W~2</w:t>
            </w:r>
          </w:p>
        </w:tc>
        <w:tc>
          <w:tcPr>
            <w:tcW w:w="4805" w:type="dxa"/>
            <w:tcBorders>
              <w:top w:val="nil"/>
              <w:left w:val="nil"/>
              <w:bottom w:val="single" w:sz="4" w:space="0" w:color="auto"/>
              <w:right w:val="single" w:sz="4" w:space="0" w:color="auto"/>
            </w:tcBorders>
            <w:shd w:val="clear" w:color="auto" w:fill="auto"/>
            <w:hideMark/>
          </w:tcPr>
          <w:p w14:paraId="20BB69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55475981" w14:textId="77777777" w:rsidTr="00E1133F">
        <w:trPr>
          <w:trHeight w:val="300"/>
        </w:trPr>
        <w:tc>
          <w:tcPr>
            <w:tcW w:w="400" w:type="dxa"/>
            <w:tcBorders>
              <w:top w:val="nil"/>
              <w:left w:val="nil"/>
              <w:bottom w:val="nil"/>
              <w:right w:val="single" w:sz="4" w:space="0" w:color="auto"/>
            </w:tcBorders>
            <w:shd w:val="clear" w:color="auto" w:fill="auto"/>
            <w:hideMark/>
          </w:tcPr>
          <w:p w14:paraId="463D54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9EB21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0C6D3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5784CEB" w14:textId="77777777" w:rsidTr="00E1133F">
        <w:trPr>
          <w:trHeight w:val="300"/>
        </w:trPr>
        <w:tc>
          <w:tcPr>
            <w:tcW w:w="400" w:type="dxa"/>
            <w:tcBorders>
              <w:top w:val="nil"/>
              <w:left w:val="nil"/>
              <w:bottom w:val="nil"/>
              <w:right w:val="single" w:sz="4" w:space="0" w:color="auto"/>
            </w:tcBorders>
            <w:shd w:val="clear" w:color="auto" w:fill="auto"/>
            <w:hideMark/>
          </w:tcPr>
          <w:p w14:paraId="2D4189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38389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75E10B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B93DC3" w14:textId="77777777" w:rsidTr="00E1133F">
        <w:trPr>
          <w:trHeight w:val="300"/>
        </w:trPr>
        <w:tc>
          <w:tcPr>
            <w:tcW w:w="400" w:type="dxa"/>
            <w:tcBorders>
              <w:top w:val="nil"/>
              <w:left w:val="nil"/>
              <w:bottom w:val="nil"/>
              <w:right w:val="single" w:sz="4" w:space="0" w:color="auto"/>
            </w:tcBorders>
            <w:shd w:val="clear" w:color="auto" w:fill="auto"/>
            <w:hideMark/>
          </w:tcPr>
          <w:p w14:paraId="032BAAA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D3F06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QTY~QD~15.48</w:t>
            </w:r>
          </w:p>
        </w:tc>
        <w:tc>
          <w:tcPr>
            <w:tcW w:w="4805" w:type="dxa"/>
            <w:tcBorders>
              <w:top w:val="nil"/>
              <w:left w:val="nil"/>
              <w:bottom w:val="single" w:sz="4" w:space="0" w:color="auto"/>
              <w:right w:val="single" w:sz="4" w:space="0" w:color="auto"/>
            </w:tcBorders>
            <w:shd w:val="clear" w:color="auto" w:fill="auto"/>
            <w:hideMark/>
          </w:tcPr>
          <w:p w14:paraId="35F059F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EBFBA48" w14:textId="77777777" w:rsidTr="00E1133F">
        <w:trPr>
          <w:trHeight w:val="300"/>
        </w:trPr>
        <w:tc>
          <w:tcPr>
            <w:tcW w:w="400" w:type="dxa"/>
            <w:tcBorders>
              <w:top w:val="nil"/>
              <w:left w:val="nil"/>
              <w:bottom w:val="nil"/>
              <w:right w:val="nil"/>
            </w:tcBorders>
            <w:shd w:val="clear" w:color="auto" w:fill="auto"/>
            <w:hideMark/>
          </w:tcPr>
          <w:p w14:paraId="3D834F8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18F119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8A37B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DTM~194~20081208~1215</w:t>
            </w:r>
          </w:p>
        </w:tc>
        <w:tc>
          <w:tcPr>
            <w:tcW w:w="4805" w:type="dxa"/>
            <w:tcBorders>
              <w:top w:val="nil"/>
              <w:left w:val="nil"/>
              <w:bottom w:val="single" w:sz="4" w:space="0" w:color="auto"/>
              <w:right w:val="single" w:sz="4" w:space="0" w:color="auto"/>
            </w:tcBorders>
            <w:shd w:val="clear" w:color="auto" w:fill="auto"/>
            <w:hideMark/>
          </w:tcPr>
          <w:p w14:paraId="52C65B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2628317" w14:textId="77777777" w:rsidTr="00E1133F">
        <w:trPr>
          <w:trHeight w:val="300"/>
        </w:trPr>
        <w:tc>
          <w:tcPr>
            <w:tcW w:w="400" w:type="dxa"/>
            <w:tcBorders>
              <w:top w:val="nil"/>
              <w:left w:val="nil"/>
              <w:bottom w:val="nil"/>
              <w:right w:val="single" w:sz="4" w:space="0" w:color="auto"/>
            </w:tcBorders>
            <w:shd w:val="clear" w:color="auto" w:fill="auto"/>
            <w:hideMark/>
          </w:tcPr>
          <w:p w14:paraId="3C5A13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69AC59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QTY~QD~103.92</w:t>
            </w:r>
          </w:p>
        </w:tc>
        <w:tc>
          <w:tcPr>
            <w:tcW w:w="4805" w:type="dxa"/>
            <w:tcBorders>
              <w:top w:val="nil"/>
              <w:left w:val="nil"/>
              <w:bottom w:val="single" w:sz="4" w:space="0" w:color="auto"/>
              <w:right w:val="single" w:sz="4" w:space="0" w:color="auto"/>
            </w:tcBorders>
            <w:shd w:val="clear" w:color="auto" w:fill="auto"/>
            <w:hideMark/>
          </w:tcPr>
          <w:p w14:paraId="5A9A740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12EE436" w14:textId="77777777" w:rsidTr="00E1133F">
        <w:trPr>
          <w:trHeight w:val="300"/>
        </w:trPr>
        <w:tc>
          <w:tcPr>
            <w:tcW w:w="400" w:type="dxa"/>
            <w:tcBorders>
              <w:top w:val="nil"/>
              <w:left w:val="nil"/>
              <w:bottom w:val="nil"/>
              <w:right w:val="nil"/>
            </w:tcBorders>
            <w:shd w:val="clear" w:color="auto" w:fill="auto"/>
            <w:hideMark/>
          </w:tcPr>
          <w:p w14:paraId="484BF2E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4B36BC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239960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DTM~194~20081208~1230</w:t>
            </w:r>
          </w:p>
        </w:tc>
        <w:tc>
          <w:tcPr>
            <w:tcW w:w="4805" w:type="dxa"/>
            <w:tcBorders>
              <w:top w:val="nil"/>
              <w:left w:val="nil"/>
              <w:bottom w:val="single" w:sz="4" w:space="0" w:color="auto"/>
              <w:right w:val="single" w:sz="4" w:space="0" w:color="auto"/>
            </w:tcBorders>
            <w:shd w:val="clear" w:color="auto" w:fill="auto"/>
            <w:hideMark/>
          </w:tcPr>
          <w:p w14:paraId="463DF00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3F1D0556" w14:textId="77777777" w:rsidTr="00E1133F">
        <w:trPr>
          <w:trHeight w:val="300"/>
        </w:trPr>
        <w:tc>
          <w:tcPr>
            <w:tcW w:w="400" w:type="dxa"/>
            <w:tcBorders>
              <w:top w:val="nil"/>
              <w:left w:val="nil"/>
              <w:bottom w:val="nil"/>
              <w:right w:val="single" w:sz="4" w:space="0" w:color="auto"/>
            </w:tcBorders>
            <w:shd w:val="clear" w:color="auto" w:fill="auto"/>
            <w:hideMark/>
          </w:tcPr>
          <w:p w14:paraId="0EF5BC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43ABB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QTY~QD~102.84</w:t>
            </w:r>
          </w:p>
        </w:tc>
        <w:tc>
          <w:tcPr>
            <w:tcW w:w="4805" w:type="dxa"/>
            <w:tcBorders>
              <w:top w:val="nil"/>
              <w:left w:val="nil"/>
              <w:bottom w:val="single" w:sz="4" w:space="0" w:color="auto"/>
              <w:right w:val="single" w:sz="4" w:space="0" w:color="auto"/>
            </w:tcBorders>
            <w:shd w:val="clear" w:color="auto" w:fill="auto"/>
            <w:hideMark/>
          </w:tcPr>
          <w:p w14:paraId="5C36D88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82D705B" w14:textId="77777777" w:rsidTr="00E1133F">
        <w:trPr>
          <w:trHeight w:val="300"/>
        </w:trPr>
        <w:tc>
          <w:tcPr>
            <w:tcW w:w="400" w:type="dxa"/>
            <w:tcBorders>
              <w:top w:val="nil"/>
              <w:left w:val="nil"/>
              <w:bottom w:val="nil"/>
              <w:right w:val="nil"/>
            </w:tcBorders>
            <w:shd w:val="clear" w:color="auto" w:fill="auto"/>
            <w:hideMark/>
          </w:tcPr>
          <w:p w14:paraId="576295B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C16C0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FD4CD3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DTM~194~20081208~1245</w:t>
            </w:r>
          </w:p>
        </w:tc>
        <w:tc>
          <w:tcPr>
            <w:tcW w:w="4805" w:type="dxa"/>
            <w:tcBorders>
              <w:top w:val="nil"/>
              <w:left w:val="nil"/>
              <w:bottom w:val="single" w:sz="4" w:space="0" w:color="auto"/>
              <w:right w:val="single" w:sz="4" w:space="0" w:color="auto"/>
            </w:tcBorders>
            <w:shd w:val="clear" w:color="auto" w:fill="auto"/>
            <w:hideMark/>
          </w:tcPr>
          <w:p w14:paraId="71D15EC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F374A51" w14:textId="77777777" w:rsidTr="00E1133F">
        <w:trPr>
          <w:trHeight w:val="300"/>
        </w:trPr>
        <w:tc>
          <w:tcPr>
            <w:tcW w:w="400" w:type="dxa"/>
            <w:tcBorders>
              <w:top w:val="nil"/>
              <w:left w:val="nil"/>
              <w:bottom w:val="nil"/>
              <w:right w:val="single" w:sz="4" w:space="0" w:color="auto"/>
            </w:tcBorders>
            <w:shd w:val="clear" w:color="auto" w:fill="auto"/>
            <w:hideMark/>
          </w:tcPr>
          <w:p w14:paraId="523BFCF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26397F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QTY~QD~104.16</w:t>
            </w:r>
          </w:p>
        </w:tc>
        <w:tc>
          <w:tcPr>
            <w:tcW w:w="4805" w:type="dxa"/>
            <w:tcBorders>
              <w:top w:val="nil"/>
              <w:left w:val="nil"/>
              <w:bottom w:val="single" w:sz="4" w:space="0" w:color="auto"/>
              <w:right w:val="single" w:sz="4" w:space="0" w:color="auto"/>
            </w:tcBorders>
            <w:shd w:val="clear" w:color="auto" w:fill="auto"/>
            <w:hideMark/>
          </w:tcPr>
          <w:p w14:paraId="21CAE17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CC8E2BD" w14:textId="77777777" w:rsidTr="00E1133F">
        <w:trPr>
          <w:trHeight w:val="300"/>
        </w:trPr>
        <w:tc>
          <w:tcPr>
            <w:tcW w:w="400" w:type="dxa"/>
            <w:tcBorders>
              <w:top w:val="nil"/>
              <w:left w:val="nil"/>
              <w:bottom w:val="nil"/>
              <w:right w:val="nil"/>
            </w:tcBorders>
            <w:shd w:val="clear" w:color="auto" w:fill="auto"/>
            <w:hideMark/>
          </w:tcPr>
          <w:p w14:paraId="072B1451"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1AB729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FCEC7B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DTM~194~20081208~1300</w:t>
            </w:r>
          </w:p>
        </w:tc>
        <w:tc>
          <w:tcPr>
            <w:tcW w:w="4805" w:type="dxa"/>
            <w:tcBorders>
              <w:top w:val="nil"/>
              <w:left w:val="nil"/>
              <w:bottom w:val="single" w:sz="4" w:space="0" w:color="auto"/>
              <w:right w:val="single" w:sz="4" w:space="0" w:color="auto"/>
            </w:tcBorders>
            <w:shd w:val="clear" w:color="auto" w:fill="auto"/>
            <w:hideMark/>
          </w:tcPr>
          <w:p w14:paraId="3AD0F16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9A29B7F" w14:textId="77777777" w:rsidTr="00E1133F">
        <w:trPr>
          <w:trHeight w:val="300"/>
        </w:trPr>
        <w:tc>
          <w:tcPr>
            <w:tcW w:w="400" w:type="dxa"/>
            <w:tcBorders>
              <w:top w:val="nil"/>
              <w:left w:val="nil"/>
              <w:bottom w:val="nil"/>
              <w:right w:val="nil"/>
            </w:tcBorders>
            <w:shd w:val="clear" w:color="auto" w:fill="auto"/>
            <w:hideMark/>
          </w:tcPr>
          <w:p w14:paraId="41AF57F5"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CE30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QTY~QD~105.84</w:t>
            </w:r>
          </w:p>
        </w:tc>
        <w:tc>
          <w:tcPr>
            <w:tcW w:w="4805" w:type="dxa"/>
            <w:tcBorders>
              <w:top w:val="nil"/>
              <w:left w:val="nil"/>
              <w:bottom w:val="single" w:sz="4" w:space="0" w:color="auto"/>
              <w:right w:val="single" w:sz="4" w:space="0" w:color="auto"/>
            </w:tcBorders>
            <w:shd w:val="clear" w:color="auto" w:fill="auto"/>
            <w:hideMark/>
          </w:tcPr>
          <w:p w14:paraId="4715C7E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09BC7A1" w14:textId="77777777" w:rsidTr="00E1133F">
        <w:trPr>
          <w:trHeight w:val="300"/>
        </w:trPr>
        <w:tc>
          <w:tcPr>
            <w:tcW w:w="400" w:type="dxa"/>
            <w:tcBorders>
              <w:top w:val="nil"/>
              <w:left w:val="nil"/>
              <w:bottom w:val="nil"/>
              <w:right w:val="nil"/>
            </w:tcBorders>
            <w:shd w:val="clear" w:color="auto" w:fill="auto"/>
            <w:hideMark/>
          </w:tcPr>
          <w:p w14:paraId="5E3421E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105F2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C346F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DTM~194~20081208~1315</w:t>
            </w:r>
          </w:p>
        </w:tc>
        <w:tc>
          <w:tcPr>
            <w:tcW w:w="4805" w:type="dxa"/>
            <w:tcBorders>
              <w:top w:val="nil"/>
              <w:left w:val="nil"/>
              <w:bottom w:val="single" w:sz="4" w:space="0" w:color="auto"/>
              <w:right w:val="single" w:sz="4" w:space="0" w:color="auto"/>
            </w:tcBorders>
            <w:shd w:val="clear" w:color="auto" w:fill="auto"/>
            <w:hideMark/>
          </w:tcPr>
          <w:p w14:paraId="729887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09AD1EE" w14:textId="77777777" w:rsidTr="00E1133F">
        <w:trPr>
          <w:trHeight w:val="900"/>
        </w:trPr>
        <w:tc>
          <w:tcPr>
            <w:tcW w:w="400" w:type="dxa"/>
            <w:tcBorders>
              <w:top w:val="nil"/>
              <w:left w:val="nil"/>
              <w:bottom w:val="nil"/>
              <w:right w:val="nil"/>
            </w:tcBorders>
            <w:shd w:val="clear" w:color="auto" w:fill="auto"/>
            <w:hideMark/>
          </w:tcPr>
          <w:p w14:paraId="53465C6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D53D15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393662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68C2B4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2DB3B7FC" w14:textId="77777777" w:rsidTr="00E1133F">
        <w:trPr>
          <w:trHeight w:val="300"/>
        </w:trPr>
        <w:tc>
          <w:tcPr>
            <w:tcW w:w="400" w:type="dxa"/>
            <w:tcBorders>
              <w:top w:val="nil"/>
              <w:left w:val="nil"/>
              <w:bottom w:val="nil"/>
              <w:right w:val="single" w:sz="4" w:space="0" w:color="auto"/>
            </w:tcBorders>
            <w:shd w:val="clear" w:color="auto" w:fill="auto"/>
            <w:hideMark/>
          </w:tcPr>
          <w:p w14:paraId="1E7452F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F9F3D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QTY~QD~95.88</w:t>
            </w:r>
          </w:p>
        </w:tc>
        <w:tc>
          <w:tcPr>
            <w:tcW w:w="4805" w:type="dxa"/>
            <w:tcBorders>
              <w:top w:val="nil"/>
              <w:left w:val="nil"/>
              <w:bottom w:val="single" w:sz="4" w:space="0" w:color="auto"/>
              <w:right w:val="single" w:sz="4" w:space="0" w:color="auto"/>
            </w:tcBorders>
            <w:shd w:val="clear" w:color="auto" w:fill="auto"/>
            <w:hideMark/>
          </w:tcPr>
          <w:p w14:paraId="4AF4D5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0AC71BC" w14:textId="77777777" w:rsidTr="00E1133F">
        <w:trPr>
          <w:trHeight w:val="300"/>
        </w:trPr>
        <w:tc>
          <w:tcPr>
            <w:tcW w:w="400" w:type="dxa"/>
            <w:tcBorders>
              <w:top w:val="nil"/>
              <w:left w:val="nil"/>
              <w:bottom w:val="nil"/>
              <w:right w:val="nil"/>
            </w:tcBorders>
            <w:shd w:val="clear" w:color="auto" w:fill="auto"/>
            <w:hideMark/>
          </w:tcPr>
          <w:p w14:paraId="62A6111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7EB8C2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426DAA3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0427A9D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EA64086"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293E2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PTD~PP</w:t>
            </w:r>
          </w:p>
        </w:tc>
        <w:tc>
          <w:tcPr>
            <w:tcW w:w="4805" w:type="dxa"/>
            <w:tcBorders>
              <w:top w:val="nil"/>
              <w:left w:val="nil"/>
              <w:bottom w:val="single" w:sz="4" w:space="0" w:color="auto"/>
              <w:right w:val="single" w:sz="4" w:space="0" w:color="auto"/>
            </w:tcBorders>
            <w:shd w:val="clear" w:color="auto" w:fill="auto"/>
            <w:hideMark/>
          </w:tcPr>
          <w:p w14:paraId="2E6E0A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Usage Summary Across Meters</w:t>
            </w:r>
          </w:p>
        </w:tc>
      </w:tr>
      <w:tr w:rsidR="005158E5" w:rsidRPr="005158E5" w14:paraId="676901B5" w14:textId="77777777" w:rsidTr="00E1133F">
        <w:trPr>
          <w:trHeight w:val="300"/>
        </w:trPr>
        <w:tc>
          <w:tcPr>
            <w:tcW w:w="400" w:type="dxa"/>
            <w:tcBorders>
              <w:top w:val="nil"/>
              <w:left w:val="nil"/>
              <w:bottom w:val="nil"/>
              <w:right w:val="single" w:sz="4" w:space="0" w:color="auto"/>
            </w:tcBorders>
            <w:shd w:val="clear" w:color="auto" w:fill="auto"/>
            <w:hideMark/>
          </w:tcPr>
          <w:p w14:paraId="5B063C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9473E1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DTM~150~20081203~0000</w:t>
            </w:r>
          </w:p>
        </w:tc>
        <w:tc>
          <w:tcPr>
            <w:tcW w:w="4805" w:type="dxa"/>
            <w:tcBorders>
              <w:top w:val="nil"/>
              <w:left w:val="nil"/>
              <w:bottom w:val="single" w:sz="4" w:space="0" w:color="auto"/>
              <w:right w:val="single" w:sz="4" w:space="0" w:color="auto"/>
            </w:tcBorders>
            <w:shd w:val="clear" w:color="auto" w:fill="auto"/>
            <w:hideMark/>
          </w:tcPr>
          <w:p w14:paraId="5D24CA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7A10018" w14:textId="77777777" w:rsidTr="00E1133F">
        <w:trPr>
          <w:trHeight w:val="300"/>
        </w:trPr>
        <w:tc>
          <w:tcPr>
            <w:tcW w:w="400" w:type="dxa"/>
            <w:tcBorders>
              <w:top w:val="nil"/>
              <w:left w:val="nil"/>
              <w:bottom w:val="nil"/>
              <w:right w:val="single" w:sz="4" w:space="0" w:color="auto"/>
            </w:tcBorders>
            <w:shd w:val="clear" w:color="auto" w:fill="auto"/>
            <w:hideMark/>
          </w:tcPr>
          <w:p w14:paraId="42736F8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18B0BD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DTM~151~20090105~2359</w:t>
            </w:r>
          </w:p>
        </w:tc>
        <w:tc>
          <w:tcPr>
            <w:tcW w:w="4805" w:type="dxa"/>
            <w:tcBorders>
              <w:top w:val="nil"/>
              <w:left w:val="nil"/>
              <w:bottom w:val="single" w:sz="4" w:space="0" w:color="auto"/>
              <w:right w:val="single" w:sz="4" w:space="0" w:color="auto"/>
            </w:tcBorders>
            <w:shd w:val="clear" w:color="auto" w:fill="auto"/>
            <w:hideMark/>
          </w:tcPr>
          <w:p w14:paraId="2E517FC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2C831F45" w14:textId="77777777" w:rsidTr="00E1133F">
        <w:trPr>
          <w:trHeight w:val="300"/>
        </w:trPr>
        <w:tc>
          <w:tcPr>
            <w:tcW w:w="400" w:type="dxa"/>
            <w:tcBorders>
              <w:top w:val="nil"/>
              <w:left w:val="nil"/>
              <w:bottom w:val="nil"/>
              <w:right w:val="single" w:sz="4" w:space="0" w:color="auto"/>
            </w:tcBorders>
            <w:shd w:val="clear" w:color="auto" w:fill="auto"/>
            <w:hideMark/>
          </w:tcPr>
          <w:p w14:paraId="468D4EA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60FC79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1667F0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61025F9" w14:textId="77777777" w:rsidTr="00E1133F">
        <w:trPr>
          <w:trHeight w:val="300"/>
        </w:trPr>
        <w:tc>
          <w:tcPr>
            <w:tcW w:w="400" w:type="dxa"/>
            <w:tcBorders>
              <w:top w:val="nil"/>
              <w:left w:val="nil"/>
              <w:bottom w:val="nil"/>
              <w:right w:val="single" w:sz="4" w:space="0" w:color="auto"/>
            </w:tcBorders>
            <w:shd w:val="clear" w:color="auto" w:fill="auto"/>
            <w:hideMark/>
          </w:tcPr>
          <w:p w14:paraId="3D5364B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34AD73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292EDE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1F280C" w14:textId="77777777" w:rsidTr="00E1133F">
        <w:trPr>
          <w:trHeight w:val="300"/>
        </w:trPr>
        <w:tc>
          <w:tcPr>
            <w:tcW w:w="400" w:type="dxa"/>
            <w:tcBorders>
              <w:top w:val="nil"/>
              <w:left w:val="nil"/>
              <w:bottom w:val="nil"/>
              <w:right w:val="single" w:sz="4" w:space="0" w:color="auto"/>
            </w:tcBorders>
            <w:shd w:val="clear" w:color="auto" w:fill="auto"/>
            <w:hideMark/>
          </w:tcPr>
          <w:p w14:paraId="348D7F3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35594C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QTY~QD~171.24</w:t>
            </w:r>
          </w:p>
        </w:tc>
        <w:tc>
          <w:tcPr>
            <w:tcW w:w="4805" w:type="dxa"/>
            <w:tcBorders>
              <w:top w:val="nil"/>
              <w:left w:val="nil"/>
              <w:bottom w:val="single" w:sz="4" w:space="0" w:color="auto"/>
              <w:right w:val="single" w:sz="4" w:space="0" w:color="auto"/>
            </w:tcBorders>
            <w:shd w:val="clear" w:color="auto" w:fill="auto"/>
            <w:hideMark/>
          </w:tcPr>
          <w:p w14:paraId="75397A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E19C867" w14:textId="77777777" w:rsidTr="00E1133F">
        <w:trPr>
          <w:trHeight w:val="300"/>
        </w:trPr>
        <w:tc>
          <w:tcPr>
            <w:tcW w:w="400" w:type="dxa"/>
            <w:tcBorders>
              <w:top w:val="nil"/>
              <w:left w:val="nil"/>
              <w:bottom w:val="nil"/>
              <w:right w:val="nil"/>
            </w:tcBorders>
            <w:shd w:val="clear" w:color="auto" w:fill="auto"/>
            <w:hideMark/>
          </w:tcPr>
          <w:p w14:paraId="7B503071"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E5F68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D31E2A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3DD060A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3A10C895" w14:textId="77777777" w:rsidTr="00E1133F">
        <w:trPr>
          <w:trHeight w:val="300"/>
        </w:trPr>
        <w:tc>
          <w:tcPr>
            <w:tcW w:w="400" w:type="dxa"/>
            <w:tcBorders>
              <w:top w:val="nil"/>
              <w:left w:val="nil"/>
              <w:bottom w:val="nil"/>
              <w:right w:val="single" w:sz="4" w:space="0" w:color="auto"/>
            </w:tcBorders>
            <w:shd w:val="clear" w:color="auto" w:fill="auto"/>
            <w:hideMark/>
          </w:tcPr>
          <w:p w14:paraId="3E2A056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D1E7FD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QTY~QD~168</w:t>
            </w:r>
          </w:p>
        </w:tc>
        <w:tc>
          <w:tcPr>
            <w:tcW w:w="4805" w:type="dxa"/>
            <w:tcBorders>
              <w:top w:val="nil"/>
              <w:left w:val="nil"/>
              <w:bottom w:val="single" w:sz="4" w:space="0" w:color="auto"/>
              <w:right w:val="single" w:sz="4" w:space="0" w:color="auto"/>
            </w:tcBorders>
            <w:shd w:val="clear" w:color="auto" w:fill="auto"/>
            <w:hideMark/>
          </w:tcPr>
          <w:p w14:paraId="461BF84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2572C5C" w14:textId="77777777" w:rsidTr="00E1133F">
        <w:trPr>
          <w:trHeight w:val="300"/>
        </w:trPr>
        <w:tc>
          <w:tcPr>
            <w:tcW w:w="400" w:type="dxa"/>
            <w:tcBorders>
              <w:top w:val="nil"/>
              <w:left w:val="nil"/>
              <w:bottom w:val="nil"/>
              <w:right w:val="nil"/>
            </w:tcBorders>
            <w:shd w:val="clear" w:color="auto" w:fill="auto"/>
            <w:hideMark/>
          </w:tcPr>
          <w:p w14:paraId="30EBE195"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6439E8B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CA1C1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048EB8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8A321F2" w14:textId="77777777" w:rsidTr="00E1133F">
        <w:trPr>
          <w:trHeight w:val="300"/>
        </w:trPr>
        <w:tc>
          <w:tcPr>
            <w:tcW w:w="400" w:type="dxa"/>
            <w:tcBorders>
              <w:top w:val="nil"/>
              <w:left w:val="nil"/>
              <w:bottom w:val="nil"/>
              <w:right w:val="single" w:sz="4" w:space="0" w:color="auto"/>
            </w:tcBorders>
            <w:shd w:val="clear" w:color="auto" w:fill="auto"/>
            <w:hideMark/>
          </w:tcPr>
          <w:p w14:paraId="154DAE1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01CC5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QTY~QD~166.08</w:t>
            </w:r>
          </w:p>
        </w:tc>
        <w:tc>
          <w:tcPr>
            <w:tcW w:w="4805" w:type="dxa"/>
            <w:tcBorders>
              <w:top w:val="nil"/>
              <w:left w:val="nil"/>
              <w:bottom w:val="single" w:sz="4" w:space="0" w:color="auto"/>
              <w:right w:val="single" w:sz="4" w:space="0" w:color="auto"/>
            </w:tcBorders>
            <w:shd w:val="clear" w:color="auto" w:fill="auto"/>
            <w:hideMark/>
          </w:tcPr>
          <w:p w14:paraId="4AD0D5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070DE87" w14:textId="77777777" w:rsidTr="00E1133F">
        <w:trPr>
          <w:trHeight w:val="300"/>
        </w:trPr>
        <w:tc>
          <w:tcPr>
            <w:tcW w:w="400" w:type="dxa"/>
            <w:tcBorders>
              <w:top w:val="nil"/>
              <w:left w:val="nil"/>
              <w:bottom w:val="nil"/>
              <w:right w:val="nil"/>
            </w:tcBorders>
            <w:shd w:val="clear" w:color="auto" w:fill="auto"/>
            <w:hideMark/>
          </w:tcPr>
          <w:p w14:paraId="355A2CA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5F7030E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E0FE74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732869D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54F8AF2" w14:textId="77777777" w:rsidTr="00E1133F">
        <w:trPr>
          <w:trHeight w:val="300"/>
        </w:trPr>
        <w:tc>
          <w:tcPr>
            <w:tcW w:w="400" w:type="dxa"/>
            <w:tcBorders>
              <w:top w:val="nil"/>
              <w:left w:val="nil"/>
              <w:bottom w:val="nil"/>
              <w:right w:val="single" w:sz="4" w:space="0" w:color="auto"/>
            </w:tcBorders>
            <w:shd w:val="clear" w:color="auto" w:fill="auto"/>
            <w:hideMark/>
          </w:tcPr>
          <w:p w14:paraId="3515CC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4A23D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QTY~QD~166.68</w:t>
            </w:r>
          </w:p>
        </w:tc>
        <w:tc>
          <w:tcPr>
            <w:tcW w:w="4805" w:type="dxa"/>
            <w:tcBorders>
              <w:top w:val="nil"/>
              <w:left w:val="nil"/>
              <w:bottom w:val="single" w:sz="4" w:space="0" w:color="auto"/>
              <w:right w:val="single" w:sz="4" w:space="0" w:color="auto"/>
            </w:tcBorders>
            <w:shd w:val="clear" w:color="auto" w:fill="auto"/>
            <w:hideMark/>
          </w:tcPr>
          <w:p w14:paraId="574DF8D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C360192" w14:textId="77777777" w:rsidTr="00E1133F">
        <w:trPr>
          <w:trHeight w:val="300"/>
        </w:trPr>
        <w:tc>
          <w:tcPr>
            <w:tcW w:w="400" w:type="dxa"/>
            <w:tcBorders>
              <w:top w:val="nil"/>
              <w:left w:val="nil"/>
              <w:bottom w:val="nil"/>
              <w:right w:val="nil"/>
            </w:tcBorders>
            <w:shd w:val="clear" w:color="auto" w:fill="auto"/>
            <w:hideMark/>
          </w:tcPr>
          <w:p w14:paraId="37924D0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2A169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5684F0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0DADB6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4752526" w14:textId="77777777" w:rsidTr="00E1133F">
        <w:trPr>
          <w:trHeight w:val="900"/>
        </w:trPr>
        <w:tc>
          <w:tcPr>
            <w:tcW w:w="400" w:type="dxa"/>
            <w:tcBorders>
              <w:top w:val="nil"/>
              <w:left w:val="nil"/>
              <w:bottom w:val="nil"/>
              <w:right w:val="nil"/>
            </w:tcBorders>
            <w:shd w:val="clear" w:color="auto" w:fill="auto"/>
            <w:hideMark/>
          </w:tcPr>
          <w:p w14:paraId="1EE7157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22E78A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6BD768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41BE81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40BDF9B3" w14:textId="77777777" w:rsidTr="00E1133F">
        <w:trPr>
          <w:trHeight w:val="300"/>
        </w:trPr>
        <w:tc>
          <w:tcPr>
            <w:tcW w:w="400" w:type="dxa"/>
            <w:tcBorders>
              <w:top w:val="nil"/>
              <w:left w:val="nil"/>
              <w:bottom w:val="nil"/>
              <w:right w:val="nil"/>
            </w:tcBorders>
            <w:shd w:val="clear" w:color="auto" w:fill="auto"/>
            <w:hideMark/>
          </w:tcPr>
          <w:p w14:paraId="5D1EF945"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DBD7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QTY~QD~159.72</w:t>
            </w:r>
          </w:p>
        </w:tc>
        <w:tc>
          <w:tcPr>
            <w:tcW w:w="4805" w:type="dxa"/>
            <w:tcBorders>
              <w:top w:val="nil"/>
              <w:left w:val="nil"/>
              <w:bottom w:val="single" w:sz="4" w:space="0" w:color="auto"/>
              <w:right w:val="single" w:sz="4" w:space="0" w:color="auto"/>
            </w:tcBorders>
            <w:shd w:val="clear" w:color="auto" w:fill="auto"/>
            <w:hideMark/>
          </w:tcPr>
          <w:p w14:paraId="29691E5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BBB7B4B" w14:textId="77777777" w:rsidTr="00E1133F">
        <w:trPr>
          <w:trHeight w:val="300"/>
        </w:trPr>
        <w:tc>
          <w:tcPr>
            <w:tcW w:w="400" w:type="dxa"/>
            <w:tcBorders>
              <w:top w:val="nil"/>
              <w:left w:val="nil"/>
              <w:bottom w:val="nil"/>
              <w:right w:val="nil"/>
            </w:tcBorders>
            <w:shd w:val="clear" w:color="auto" w:fill="auto"/>
            <w:hideMark/>
          </w:tcPr>
          <w:p w14:paraId="532118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37C142F8" w14:textId="77777777" w:rsidR="005158E5" w:rsidRPr="005158E5" w:rsidRDefault="005158E5" w:rsidP="005158E5">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C32FD6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1B306C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7B2BAE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75B7D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PTD~PP</w:t>
            </w:r>
          </w:p>
        </w:tc>
        <w:tc>
          <w:tcPr>
            <w:tcW w:w="4805" w:type="dxa"/>
            <w:tcBorders>
              <w:top w:val="nil"/>
              <w:left w:val="nil"/>
              <w:bottom w:val="single" w:sz="4" w:space="0" w:color="auto"/>
              <w:right w:val="single" w:sz="4" w:space="0" w:color="auto"/>
            </w:tcBorders>
            <w:shd w:val="clear" w:color="auto" w:fill="auto"/>
            <w:hideMark/>
          </w:tcPr>
          <w:p w14:paraId="091AE4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Usage Summary Across Meters</w:t>
            </w:r>
          </w:p>
        </w:tc>
      </w:tr>
      <w:tr w:rsidR="005158E5" w:rsidRPr="005158E5" w14:paraId="024CA30D" w14:textId="77777777" w:rsidTr="00E1133F">
        <w:trPr>
          <w:trHeight w:val="300"/>
        </w:trPr>
        <w:tc>
          <w:tcPr>
            <w:tcW w:w="400" w:type="dxa"/>
            <w:tcBorders>
              <w:top w:val="nil"/>
              <w:left w:val="nil"/>
              <w:bottom w:val="nil"/>
              <w:right w:val="single" w:sz="4" w:space="0" w:color="auto"/>
            </w:tcBorders>
            <w:shd w:val="clear" w:color="auto" w:fill="auto"/>
            <w:hideMark/>
          </w:tcPr>
          <w:p w14:paraId="4EB9C3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8E088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DTM~150~20081203~0000</w:t>
            </w:r>
          </w:p>
        </w:tc>
        <w:tc>
          <w:tcPr>
            <w:tcW w:w="4805" w:type="dxa"/>
            <w:tcBorders>
              <w:top w:val="nil"/>
              <w:left w:val="nil"/>
              <w:bottom w:val="single" w:sz="4" w:space="0" w:color="auto"/>
              <w:right w:val="single" w:sz="4" w:space="0" w:color="auto"/>
            </w:tcBorders>
            <w:shd w:val="clear" w:color="auto" w:fill="auto"/>
            <w:hideMark/>
          </w:tcPr>
          <w:p w14:paraId="2EEAD72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3C5ED4FE" w14:textId="77777777" w:rsidTr="00E1133F">
        <w:trPr>
          <w:trHeight w:val="300"/>
        </w:trPr>
        <w:tc>
          <w:tcPr>
            <w:tcW w:w="400" w:type="dxa"/>
            <w:tcBorders>
              <w:top w:val="nil"/>
              <w:left w:val="nil"/>
              <w:bottom w:val="nil"/>
              <w:right w:val="single" w:sz="4" w:space="0" w:color="auto"/>
            </w:tcBorders>
            <w:shd w:val="clear" w:color="auto" w:fill="auto"/>
            <w:hideMark/>
          </w:tcPr>
          <w:p w14:paraId="5117DFD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BF25AA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DTM~151~20090105~2359</w:t>
            </w:r>
          </w:p>
        </w:tc>
        <w:tc>
          <w:tcPr>
            <w:tcW w:w="4805" w:type="dxa"/>
            <w:tcBorders>
              <w:top w:val="nil"/>
              <w:left w:val="nil"/>
              <w:bottom w:val="single" w:sz="4" w:space="0" w:color="auto"/>
              <w:right w:val="single" w:sz="4" w:space="0" w:color="auto"/>
            </w:tcBorders>
            <w:shd w:val="clear" w:color="auto" w:fill="auto"/>
            <w:hideMark/>
          </w:tcPr>
          <w:p w14:paraId="3B8D721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386EF02D" w14:textId="77777777" w:rsidTr="00E1133F">
        <w:trPr>
          <w:trHeight w:val="300"/>
        </w:trPr>
        <w:tc>
          <w:tcPr>
            <w:tcW w:w="400" w:type="dxa"/>
            <w:tcBorders>
              <w:top w:val="nil"/>
              <w:left w:val="nil"/>
              <w:bottom w:val="nil"/>
              <w:right w:val="single" w:sz="4" w:space="0" w:color="auto"/>
            </w:tcBorders>
            <w:shd w:val="clear" w:color="auto" w:fill="auto"/>
            <w:hideMark/>
          </w:tcPr>
          <w:p w14:paraId="1D1DD8A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D0E853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51189DE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1DC78C7" w14:textId="77777777" w:rsidTr="00E1133F">
        <w:trPr>
          <w:trHeight w:val="300"/>
        </w:trPr>
        <w:tc>
          <w:tcPr>
            <w:tcW w:w="400" w:type="dxa"/>
            <w:tcBorders>
              <w:top w:val="nil"/>
              <w:left w:val="nil"/>
              <w:bottom w:val="nil"/>
              <w:right w:val="single" w:sz="4" w:space="0" w:color="auto"/>
            </w:tcBorders>
            <w:shd w:val="clear" w:color="auto" w:fill="auto"/>
            <w:hideMark/>
          </w:tcPr>
          <w:p w14:paraId="1300C3D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nil"/>
              <w:right w:val="single" w:sz="4" w:space="0" w:color="000000"/>
            </w:tcBorders>
            <w:shd w:val="clear" w:color="auto" w:fill="auto"/>
            <w:hideMark/>
          </w:tcPr>
          <w:p w14:paraId="1F65F29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25192C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D3A3BCD" w14:textId="77777777" w:rsidTr="00E1133F">
        <w:trPr>
          <w:trHeight w:val="300"/>
        </w:trPr>
        <w:tc>
          <w:tcPr>
            <w:tcW w:w="400" w:type="dxa"/>
            <w:tcBorders>
              <w:top w:val="nil"/>
              <w:left w:val="nil"/>
              <w:bottom w:val="nil"/>
              <w:right w:val="single" w:sz="4" w:space="0" w:color="auto"/>
            </w:tcBorders>
            <w:shd w:val="clear" w:color="auto" w:fill="auto"/>
            <w:hideMark/>
          </w:tcPr>
          <w:p w14:paraId="121242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18D60D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QTY~QD~106.32</w:t>
            </w:r>
          </w:p>
        </w:tc>
        <w:tc>
          <w:tcPr>
            <w:tcW w:w="4805" w:type="dxa"/>
            <w:tcBorders>
              <w:top w:val="nil"/>
              <w:left w:val="nil"/>
              <w:bottom w:val="single" w:sz="4" w:space="0" w:color="auto"/>
              <w:right w:val="single" w:sz="4" w:space="0" w:color="auto"/>
            </w:tcBorders>
            <w:shd w:val="clear" w:color="auto" w:fill="auto"/>
            <w:hideMark/>
          </w:tcPr>
          <w:p w14:paraId="07CA0B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C6D4859" w14:textId="77777777" w:rsidTr="00E1133F">
        <w:trPr>
          <w:trHeight w:val="300"/>
        </w:trPr>
        <w:tc>
          <w:tcPr>
            <w:tcW w:w="400" w:type="dxa"/>
            <w:tcBorders>
              <w:top w:val="nil"/>
              <w:left w:val="nil"/>
              <w:bottom w:val="nil"/>
              <w:right w:val="nil"/>
            </w:tcBorders>
            <w:shd w:val="clear" w:color="auto" w:fill="auto"/>
            <w:hideMark/>
          </w:tcPr>
          <w:p w14:paraId="6E151A5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AA0409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30DBAC1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7666AF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9D0A57F" w14:textId="77777777" w:rsidTr="00E1133F">
        <w:trPr>
          <w:trHeight w:val="300"/>
        </w:trPr>
        <w:tc>
          <w:tcPr>
            <w:tcW w:w="400" w:type="dxa"/>
            <w:tcBorders>
              <w:top w:val="nil"/>
              <w:left w:val="nil"/>
              <w:bottom w:val="nil"/>
              <w:right w:val="single" w:sz="4" w:space="0" w:color="auto"/>
            </w:tcBorders>
            <w:shd w:val="clear" w:color="auto" w:fill="auto"/>
            <w:hideMark/>
          </w:tcPr>
          <w:p w14:paraId="677D5E7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F9DD6C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QTY~QD~104.88</w:t>
            </w:r>
          </w:p>
        </w:tc>
        <w:tc>
          <w:tcPr>
            <w:tcW w:w="4805" w:type="dxa"/>
            <w:tcBorders>
              <w:top w:val="nil"/>
              <w:left w:val="nil"/>
              <w:bottom w:val="single" w:sz="4" w:space="0" w:color="auto"/>
              <w:right w:val="single" w:sz="4" w:space="0" w:color="auto"/>
            </w:tcBorders>
            <w:shd w:val="clear" w:color="auto" w:fill="auto"/>
            <w:hideMark/>
          </w:tcPr>
          <w:p w14:paraId="754602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C9892E6" w14:textId="77777777" w:rsidTr="00E1133F">
        <w:trPr>
          <w:trHeight w:val="300"/>
        </w:trPr>
        <w:tc>
          <w:tcPr>
            <w:tcW w:w="400" w:type="dxa"/>
            <w:tcBorders>
              <w:top w:val="nil"/>
              <w:left w:val="nil"/>
              <w:bottom w:val="nil"/>
              <w:right w:val="nil"/>
            </w:tcBorders>
            <w:shd w:val="clear" w:color="auto" w:fill="auto"/>
            <w:hideMark/>
          </w:tcPr>
          <w:p w14:paraId="7469A99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49CD9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605F71A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48987A4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B5F638F" w14:textId="77777777" w:rsidTr="00E1133F">
        <w:trPr>
          <w:trHeight w:val="300"/>
        </w:trPr>
        <w:tc>
          <w:tcPr>
            <w:tcW w:w="400" w:type="dxa"/>
            <w:tcBorders>
              <w:top w:val="nil"/>
              <w:left w:val="nil"/>
              <w:bottom w:val="nil"/>
              <w:right w:val="single" w:sz="4" w:space="0" w:color="auto"/>
            </w:tcBorders>
            <w:shd w:val="clear" w:color="auto" w:fill="auto"/>
            <w:hideMark/>
          </w:tcPr>
          <w:p w14:paraId="24483A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01F91C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QTY~QD~103.8</w:t>
            </w:r>
          </w:p>
        </w:tc>
        <w:tc>
          <w:tcPr>
            <w:tcW w:w="4805" w:type="dxa"/>
            <w:tcBorders>
              <w:top w:val="nil"/>
              <w:left w:val="nil"/>
              <w:bottom w:val="single" w:sz="4" w:space="0" w:color="auto"/>
              <w:right w:val="single" w:sz="4" w:space="0" w:color="auto"/>
            </w:tcBorders>
            <w:shd w:val="clear" w:color="auto" w:fill="auto"/>
            <w:hideMark/>
          </w:tcPr>
          <w:p w14:paraId="4CB94A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CA6FC2E" w14:textId="77777777" w:rsidTr="00E1133F">
        <w:trPr>
          <w:trHeight w:val="300"/>
        </w:trPr>
        <w:tc>
          <w:tcPr>
            <w:tcW w:w="400" w:type="dxa"/>
            <w:tcBorders>
              <w:top w:val="nil"/>
              <w:left w:val="nil"/>
              <w:bottom w:val="nil"/>
              <w:right w:val="nil"/>
            </w:tcBorders>
            <w:shd w:val="clear" w:color="auto" w:fill="auto"/>
            <w:hideMark/>
          </w:tcPr>
          <w:p w14:paraId="157B532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373279F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67D5D9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327CE69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3CBF149" w14:textId="77777777" w:rsidTr="00E1133F">
        <w:trPr>
          <w:trHeight w:val="300"/>
        </w:trPr>
        <w:tc>
          <w:tcPr>
            <w:tcW w:w="400" w:type="dxa"/>
            <w:tcBorders>
              <w:top w:val="nil"/>
              <w:left w:val="nil"/>
              <w:bottom w:val="nil"/>
              <w:right w:val="single" w:sz="4" w:space="0" w:color="auto"/>
            </w:tcBorders>
            <w:shd w:val="clear" w:color="auto" w:fill="auto"/>
            <w:hideMark/>
          </w:tcPr>
          <w:p w14:paraId="2D255BE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0D44B6F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QTY~QD~103.44</w:t>
            </w:r>
          </w:p>
        </w:tc>
        <w:tc>
          <w:tcPr>
            <w:tcW w:w="4805" w:type="dxa"/>
            <w:tcBorders>
              <w:top w:val="nil"/>
              <w:left w:val="nil"/>
              <w:bottom w:val="single" w:sz="4" w:space="0" w:color="auto"/>
              <w:right w:val="single" w:sz="4" w:space="0" w:color="auto"/>
            </w:tcBorders>
            <w:shd w:val="clear" w:color="auto" w:fill="auto"/>
            <w:hideMark/>
          </w:tcPr>
          <w:p w14:paraId="202C051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6AA8D1F" w14:textId="77777777" w:rsidTr="00E1133F">
        <w:trPr>
          <w:trHeight w:val="300"/>
        </w:trPr>
        <w:tc>
          <w:tcPr>
            <w:tcW w:w="400" w:type="dxa"/>
            <w:tcBorders>
              <w:top w:val="nil"/>
              <w:left w:val="nil"/>
              <w:bottom w:val="nil"/>
              <w:right w:val="nil"/>
            </w:tcBorders>
            <w:shd w:val="clear" w:color="auto" w:fill="auto"/>
            <w:hideMark/>
          </w:tcPr>
          <w:p w14:paraId="51F4649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27C4FF3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B7F46C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6CCA444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FC7B066" w14:textId="77777777" w:rsidTr="00E1133F">
        <w:trPr>
          <w:trHeight w:val="900"/>
        </w:trPr>
        <w:tc>
          <w:tcPr>
            <w:tcW w:w="400" w:type="dxa"/>
            <w:tcBorders>
              <w:top w:val="nil"/>
              <w:left w:val="nil"/>
              <w:bottom w:val="nil"/>
              <w:right w:val="nil"/>
            </w:tcBorders>
            <w:shd w:val="clear" w:color="auto" w:fill="auto"/>
            <w:hideMark/>
          </w:tcPr>
          <w:p w14:paraId="77F4A79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nil"/>
            </w:tcBorders>
            <w:shd w:val="clear" w:color="auto" w:fill="auto"/>
            <w:hideMark/>
          </w:tcPr>
          <w:p w14:paraId="7FCF2B9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single" w:sz="4" w:space="0" w:color="auto"/>
              <w:bottom w:val="single" w:sz="4" w:space="0" w:color="auto"/>
              <w:right w:val="single" w:sz="4" w:space="0" w:color="auto"/>
            </w:tcBorders>
            <w:shd w:val="clear" w:color="000000" w:fill="BFBFBF"/>
            <w:hideMark/>
          </w:tcPr>
          <w:p w14:paraId="49C74B7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7DA7F7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56A564E0" w14:textId="77777777" w:rsidTr="00E1133F">
        <w:trPr>
          <w:trHeight w:val="300"/>
        </w:trPr>
        <w:tc>
          <w:tcPr>
            <w:tcW w:w="400" w:type="dxa"/>
            <w:tcBorders>
              <w:top w:val="nil"/>
              <w:left w:val="nil"/>
              <w:bottom w:val="nil"/>
              <w:right w:val="nil"/>
            </w:tcBorders>
            <w:shd w:val="clear" w:color="auto" w:fill="auto"/>
            <w:hideMark/>
          </w:tcPr>
          <w:p w14:paraId="1AC7081B"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8EBF7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QTY~QD~95.88</w:t>
            </w:r>
          </w:p>
        </w:tc>
        <w:tc>
          <w:tcPr>
            <w:tcW w:w="4805" w:type="dxa"/>
            <w:tcBorders>
              <w:top w:val="nil"/>
              <w:left w:val="nil"/>
              <w:bottom w:val="single" w:sz="4" w:space="0" w:color="auto"/>
              <w:right w:val="single" w:sz="4" w:space="0" w:color="auto"/>
            </w:tcBorders>
            <w:shd w:val="clear" w:color="auto" w:fill="auto"/>
            <w:hideMark/>
          </w:tcPr>
          <w:p w14:paraId="5F54E3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58A9B8E" w14:textId="77777777" w:rsidTr="00E1133F">
        <w:trPr>
          <w:trHeight w:val="300"/>
        </w:trPr>
        <w:tc>
          <w:tcPr>
            <w:tcW w:w="400" w:type="dxa"/>
            <w:tcBorders>
              <w:top w:val="nil"/>
              <w:left w:val="nil"/>
              <w:bottom w:val="nil"/>
              <w:right w:val="nil"/>
            </w:tcBorders>
            <w:shd w:val="clear" w:color="auto" w:fill="auto"/>
            <w:hideMark/>
          </w:tcPr>
          <w:p w14:paraId="221BB98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1CA8FC7C" w14:textId="77777777" w:rsidR="005158E5" w:rsidRPr="005158E5" w:rsidRDefault="005158E5" w:rsidP="005158E5">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9EADA5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61C8204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8117FC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17E82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PTD~IA</w:t>
            </w:r>
          </w:p>
        </w:tc>
        <w:tc>
          <w:tcPr>
            <w:tcW w:w="4805" w:type="dxa"/>
            <w:tcBorders>
              <w:top w:val="nil"/>
              <w:left w:val="nil"/>
              <w:bottom w:val="single" w:sz="4" w:space="0" w:color="auto"/>
              <w:right w:val="single" w:sz="4" w:space="0" w:color="auto"/>
            </w:tcBorders>
            <w:shd w:val="clear" w:color="auto" w:fill="auto"/>
            <w:hideMark/>
          </w:tcPr>
          <w:p w14:paraId="2D4F58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Net Interval Usage Summary</w:t>
            </w:r>
          </w:p>
        </w:tc>
      </w:tr>
      <w:tr w:rsidR="005158E5" w:rsidRPr="005158E5" w14:paraId="0D31F731" w14:textId="77777777" w:rsidTr="00E1133F">
        <w:trPr>
          <w:trHeight w:val="300"/>
        </w:trPr>
        <w:tc>
          <w:tcPr>
            <w:tcW w:w="400" w:type="dxa"/>
            <w:tcBorders>
              <w:top w:val="nil"/>
              <w:left w:val="nil"/>
              <w:bottom w:val="nil"/>
              <w:right w:val="single" w:sz="4" w:space="0" w:color="auto"/>
            </w:tcBorders>
            <w:shd w:val="clear" w:color="auto" w:fill="auto"/>
            <w:hideMark/>
          </w:tcPr>
          <w:p w14:paraId="325F35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98FA6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6EF80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611930F" w14:textId="77777777" w:rsidTr="00E1133F">
        <w:trPr>
          <w:trHeight w:val="300"/>
        </w:trPr>
        <w:tc>
          <w:tcPr>
            <w:tcW w:w="400" w:type="dxa"/>
            <w:tcBorders>
              <w:top w:val="nil"/>
              <w:left w:val="nil"/>
              <w:bottom w:val="nil"/>
              <w:right w:val="nil"/>
            </w:tcBorders>
            <w:shd w:val="clear" w:color="auto" w:fill="auto"/>
            <w:hideMark/>
          </w:tcPr>
          <w:p w14:paraId="50E4C647"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397637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QTY~QD~513600</w:t>
            </w:r>
          </w:p>
        </w:tc>
        <w:tc>
          <w:tcPr>
            <w:tcW w:w="4805" w:type="dxa"/>
            <w:tcBorders>
              <w:top w:val="nil"/>
              <w:left w:val="nil"/>
              <w:bottom w:val="single" w:sz="4" w:space="0" w:color="auto"/>
              <w:right w:val="single" w:sz="4" w:space="0" w:color="auto"/>
            </w:tcBorders>
            <w:shd w:val="clear" w:color="auto" w:fill="auto"/>
            <w:hideMark/>
          </w:tcPr>
          <w:p w14:paraId="11CFA5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55261BA" w14:textId="77777777" w:rsidTr="00E1133F">
        <w:trPr>
          <w:trHeight w:val="300"/>
        </w:trPr>
        <w:tc>
          <w:tcPr>
            <w:tcW w:w="400" w:type="dxa"/>
            <w:tcBorders>
              <w:top w:val="nil"/>
              <w:left w:val="nil"/>
              <w:bottom w:val="nil"/>
              <w:right w:val="nil"/>
            </w:tcBorders>
            <w:shd w:val="clear" w:color="auto" w:fill="auto"/>
            <w:hideMark/>
          </w:tcPr>
          <w:p w14:paraId="4B439F8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C4C129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D73656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1F0531C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16225B3D" w14:textId="77777777" w:rsidTr="00E1133F">
        <w:trPr>
          <w:trHeight w:val="300"/>
        </w:trPr>
        <w:tc>
          <w:tcPr>
            <w:tcW w:w="400" w:type="dxa"/>
            <w:tcBorders>
              <w:top w:val="nil"/>
              <w:left w:val="nil"/>
              <w:bottom w:val="single" w:sz="4" w:space="0" w:color="auto"/>
              <w:right w:val="nil"/>
            </w:tcBorders>
            <w:shd w:val="clear" w:color="auto" w:fill="auto"/>
            <w:hideMark/>
          </w:tcPr>
          <w:p w14:paraId="647BE14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7F7E504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BDAE52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0795BA8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3602261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F12E6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PTD~IA</w:t>
            </w:r>
          </w:p>
        </w:tc>
        <w:tc>
          <w:tcPr>
            <w:tcW w:w="4805" w:type="dxa"/>
            <w:tcBorders>
              <w:top w:val="nil"/>
              <w:left w:val="nil"/>
              <w:bottom w:val="single" w:sz="4" w:space="0" w:color="auto"/>
              <w:right w:val="single" w:sz="4" w:space="0" w:color="auto"/>
            </w:tcBorders>
            <w:shd w:val="clear" w:color="auto" w:fill="auto"/>
            <w:hideMark/>
          </w:tcPr>
          <w:p w14:paraId="53210D2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Net Interval Usage Summary</w:t>
            </w:r>
          </w:p>
        </w:tc>
      </w:tr>
      <w:tr w:rsidR="005158E5" w:rsidRPr="005158E5" w14:paraId="70957DDA" w14:textId="77777777" w:rsidTr="00E1133F">
        <w:trPr>
          <w:trHeight w:val="300"/>
        </w:trPr>
        <w:tc>
          <w:tcPr>
            <w:tcW w:w="400" w:type="dxa"/>
            <w:tcBorders>
              <w:top w:val="nil"/>
              <w:left w:val="nil"/>
              <w:bottom w:val="nil"/>
              <w:right w:val="single" w:sz="4" w:space="0" w:color="auto"/>
            </w:tcBorders>
            <w:shd w:val="clear" w:color="auto" w:fill="auto"/>
            <w:hideMark/>
          </w:tcPr>
          <w:p w14:paraId="0B7B746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A2C80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3838A81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03EBE76" w14:textId="77777777" w:rsidTr="00E1133F">
        <w:trPr>
          <w:trHeight w:val="300"/>
        </w:trPr>
        <w:tc>
          <w:tcPr>
            <w:tcW w:w="400" w:type="dxa"/>
            <w:tcBorders>
              <w:top w:val="nil"/>
              <w:left w:val="nil"/>
              <w:bottom w:val="nil"/>
              <w:right w:val="single" w:sz="4" w:space="0" w:color="auto"/>
            </w:tcBorders>
            <w:shd w:val="clear" w:color="auto" w:fill="auto"/>
            <w:hideMark/>
          </w:tcPr>
          <w:p w14:paraId="320A0BE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788D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QTY~QD~318000</w:t>
            </w:r>
          </w:p>
        </w:tc>
        <w:tc>
          <w:tcPr>
            <w:tcW w:w="4805" w:type="dxa"/>
            <w:tcBorders>
              <w:top w:val="nil"/>
              <w:left w:val="nil"/>
              <w:bottom w:val="single" w:sz="4" w:space="0" w:color="auto"/>
              <w:right w:val="single" w:sz="4" w:space="0" w:color="auto"/>
            </w:tcBorders>
            <w:shd w:val="clear" w:color="auto" w:fill="auto"/>
            <w:hideMark/>
          </w:tcPr>
          <w:p w14:paraId="19D8E1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C74DD07" w14:textId="77777777" w:rsidTr="00E1133F">
        <w:trPr>
          <w:trHeight w:val="300"/>
        </w:trPr>
        <w:tc>
          <w:tcPr>
            <w:tcW w:w="400" w:type="dxa"/>
            <w:tcBorders>
              <w:top w:val="nil"/>
              <w:left w:val="nil"/>
              <w:bottom w:val="nil"/>
              <w:right w:val="nil"/>
            </w:tcBorders>
            <w:shd w:val="clear" w:color="auto" w:fill="auto"/>
            <w:hideMark/>
          </w:tcPr>
          <w:p w14:paraId="721D8FA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31DE5B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D039AA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6E505FB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F61D8ED" w14:textId="77777777" w:rsidTr="00E1133F">
        <w:trPr>
          <w:trHeight w:val="300"/>
        </w:trPr>
        <w:tc>
          <w:tcPr>
            <w:tcW w:w="400" w:type="dxa"/>
            <w:tcBorders>
              <w:top w:val="nil"/>
              <w:left w:val="nil"/>
              <w:bottom w:val="single" w:sz="4" w:space="0" w:color="auto"/>
              <w:right w:val="nil"/>
            </w:tcBorders>
            <w:shd w:val="clear" w:color="auto" w:fill="auto"/>
            <w:hideMark/>
          </w:tcPr>
          <w:p w14:paraId="4A501E9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7EB2B13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84673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31C28B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6D0CD709"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CBA99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SE~26198~000000001</w:t>
            </w:r>
          </w:p>
        </w:tc>
        <w:tc>
          <w:tcPr>
            <w:tcW w:w="4805" w:type="dxa"/>
            <w:tcBorders>
              <w:top w:val="nil"/>
              <w:left w:val="nil"/>
              <w:bottom w:val="single" w:sz="4" w:space="0" w:color="auto"/>
              <w:right w:val="single" w:sz="4" w:space="0" w:color="auto"/>
            </w:tcBorders>
            <w:shd w:val="clear" w:color="auto" w:fill="auto"/>
            <w:hideMark/>
          </w:tcPr>
          <w:p w14:paraId="1B3576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20A27141" w14:textId="77777777" w:rsidR="005158E5" w:rsidRDefault="005158E5" w:rsidP="00E857FC">
      <w:pPr>
        <w:ind w:left="-1170" w:firstLine="900"/>
        <w:rPr>
          <w:rFonts w:ascii="Calibri" w:hAnsi="Calibri"/>
          <w:snapToGrid w:val="0"/>
          <w:sz w:val="22"/>
          <w:szCs w:val="22"/>
        </w:rPr>
      </w:pPr>
    </w:p>
    <w:p w14:paraId="12DF7D31" w14:textId="77777777" w:rsidR="00957E3D" w:rsidRDefault="00957E3D" w:rsidP="00E857FC">
      <w:pPr>
        <w:ind w:left="-1170" w:firstLine="900"/>
        <w:rPr>
          <w:rFonts w:ascii="Calibri" w:hAnsi="Calibri"/>
          <w:snapToGrid w:val="0"/>
          <w:sz w:val="22"/>
          <w:szCs w:val="22"/>
        </w:rPr>
      </w:pPr>
    </w:p>
    <w:p w14:paraId="22D28B95" w14:textId="77777777" w:rsidR="00957E3D" w:rsidRDefault="00957E3D" w:rsidP="00E857FC">
      <w:pPr>
        <w:ind w:left="-1170" w:firstLine="900"/>
        <w:rPr>
          <w:rFonts w:ascii="Calibri" w:hAnsi="Calibri"/>
          <w:snapToGrid w:val="0"/>
          <w:sz w:val="22"/>
          <w:szCs w:val="22"/>
        </w:rPr>
      </w:pPr>
    </w:p>
    <w:p w14:paraId="02419140" w14:textId="062F1CC9" w:rsidR="00E857FC" w:rsidRDefault="00F36662" w:rsidP="00E857FC">
      <w:pPr>
        <w:ind w:left="-1170" w:firstLine="900"/>
        <w:rPr>
          <w:rFonts w:ascii="Calibri" w:hAnsi="Calibri"/>
          <w:snapToGrid w:val="0"/>
          <w:sz w:val="22"/>
          <w:szCs w:val="22"/>
        </w:rPr>
      </w:pPr>
      <w:r>
        <w:rPr>
          <w:rFonts w:ascii="Calibri" w:hAnsi="Calibri"/>
          <w:snapToGrid w:val="0"/>
          <w:sz w:val="22"/>
          <w:szCs w:val="22"/>
        </w:rPr>
        <w:br w:type="page"/>
      </w:r>
      <w:r w:rsidR="00E857FC">
        <w:rPr>
          <w:rFonts w:ascii="Calibri" w:hAnsi="Calibri"/>
          <w:snapToGrid w:val="0"/>
          <w:sz w:val="22"/>
          <w:szCs w:val="22"/>
        </w:rPr>
        <w:lastRenderedPageBreak/>
        <w:t>867_03 Example #1</w:t>
      </w:r>
      <w:r w:rsidR="00375B49">
        <w:rPr>
          <w:rFonts w:ascii="Calibri" w:hAnsi="Calibri"/>
          <w:snapToGrid w:val="0"/>
          <w:sz w:val="22"/>
          <w:szCs w:val="22"/>
        </w:rPr>
        <w:t>3</w:t>
      </w:r>
      <w:r w:rsidR="00E857FC">
        <w:rPr>
          <w:rFonts w:ascii="Calibri" w:hAnsi="Calibri"/>
          <w:snapToGrid w:val="0"/>
          <w:sz w:val="22"/>
          <w:szCs w:val="22"/>
        </w:rPr>
        <w:t xml:space="preserve"> of </w:t>
      </w:r>
      <w:ins w:id="53" w:author="MCT" w:date="2023-05-09T14:09:00Z">
        <w:r w:rsidR="005253F0">
          <w:rPr>
            <w:rFonts w:ascii="Calibri" w:hAnsi="Calibri"/>
            <w:snapToGrid w:val="0"/>
            <w:sz w:val="22"/>
            <w:szCs w:val="22"/>
          </w:rPr>
          <w:t>1</w:t>
        </w:r>
      </w:ins>
      <w:ins w:id="54" w:author="MCT" w:date="2024-10-14T13:28:00Z">
        <w:r w:rsidR="00623590">
          <w:rPr>
            <w:rFonts w:ascii="Calibri" w:hAnsi="Calibri"/>
            <w:snapToGrid w:val="0"/>
            <w:sz w:val="22"/>
            <w:szCs w:val="22"/>
          </w:rPr>
          <w:t>9</w:t>
        </w:r>
      </w:ins>
      <w:del w:id="55" w:author="MCT" w:date="2023-05-09T14:09:00Z">
        <w:r w:rsidR="00E857FC" w:rsidDel="005253F0">
          <w:rPr>
            <w:rFonts w:ascii="Calibri" w:hAnsi="Calibri"/>
            <w:snapToGrid w:val="0"/>
            <w:sz w:val="22"/>
            <w:szCs w:val="22"/>
          </w:rPr>
          <w:delText>1</w:delText>
        </w:r>
        <w:r w:rsidR="00375B49" w:rsidDel="005253F0">
          <w:rPr>
            <w:rFonts w:ascii="Calibri" w:hAnsi="Calibri"/>
            <w:snapToGrid w:val="0"/>
            <w:sz w:val="22"/>
            <w:szCs w:val="22"/>
          </w:rPr>
          <w:delText>5</w:delText>
        </w:r>
      </w:del>
    </w:p>
    <w:p w14:paraId="286DE79E" w14:textId="77777777" w:rsidR="00E857FC" w:rsidRDefault="00E857FC">
      <w:pPr>
        <w:ind w:left="-1170" w:firstLine="900"/>
        <w:rPr>
          <w:rFonts w:ascii="Calibri" w:hAnsi="Calibri"/>
          <w:snapToGrid w:val="0"/>
          <w:sz w:val="22"/>
          <w:szCs w:val="22"/>
        </w:rPr>
      </w:pPr>
      <w:r w:rsidRPr="00E857FC">
        <w:rPr>
          <w:rFonts w:ascii="Calibri" w:hAnsi="Calibri"/>
          <w:snapToGrid w:val="0"/>
          <w:sz w:val="22"/>
          <w:szCs w:val="22"/>
        </w:rPr>
        <w:t xml:space="preserve">Monthly Usage </w:t>
      </w:r>
      <w:r w:rsidR="005158E5">
        <w:rPr>
          <w:rFonts w:ascii="Calibri" w:hAnsi="Calibri"/>
          <w:snapToGrid w:val="0"/>
          <w:sz w:val="22"/>
          <w:szCs w:val="22"/>
        </w:rPr>
        <w:t>-</w:t>
      </w:r>
      <w:r w:rsidRPr="00E857FC">
        <w:rPr>
          <w:rFonts w:ascii="Calibri" w:hAnsi="Calibri"/>
          <w:snapToGrid w:val="0"/>
          <w:sz w:val="22"/>
          <w:szCs w:val="22"/>
        </w:rPr>
        <w:t xml:space="preserve"> NON-INTERVAL – ORIGINAL with First Month that Denial of Access Occurred</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1CB3886D" w14:textId="77777777" w:rsidTr="00E1133F">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B5B680D"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del w:id="56" w:author="MCT" w:date="2023-02-14T08:50:00Z">
              <w:r w:rsidRPr="005158E5" w:rsidDel="007E0814">
                <w:rPr>
                  <w:rFonts w:ascii="Calibri" w:hAnsi="Calibri" w:cs="Calibri"/>
                  <w:color w:val="000000"/>
                  <w:sz w:val="22"/>
                  <w:szCs w:val="22"/>
                </w:rPr>
                <w:delText>and  Summarized</w:delText>
              </w:r>
            </w:del>
            <w:ins w:id="57" w:author="MCT" w:date="2023-02-14T08:50:00Z">
              <w:r w:rsidR="007E0814" w:rsidRPr="005158E5">
                <w:rPr>
                  <w:rFonts w:ascii="Calibri" w:hAnsi="Calibri" w:cs="Calibri"/>
                  <w:color w:val="000000"/>
                  <w:sz w:val="22"/>
                  <w:szCs w:val="22"/>
                </w:rPr>
                <w:t>and Summarized</w:t>
              </w:r>
            </w:ins>
            <w:r w:rsidRPr="005158E5">
              <w:rPr>
                <w:rFonts w:ascii="Calibri" w:hAnsi="Calibri" w:cs="Calibri"/>
                <w:color w:val="000000"/>
                <w:sz w:val="22"/>
                <w:szCs w:val="22"/>
              </w:rPr>
              <w:t xml:space="preserve"> Usage; includes Denial of Access Estimated Meter Read</w:t>
            </w:r>
          </w:p>
        </w:tc>
      </w:tr>
      <w:tr w:rsidR="005158E5" w:rsidRPr="005158E5" w14:paraId="4E24E190"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857E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52637F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DBFF149"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EE3E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BPT~00~200805101201001~20090501~DD</w:t>
            </w:r>
          </w:p>
        </w:tc>
        <w:tc>
          <w:tcPr>
            <w:tcW w:w="4805" w:type="dxa"/>
            <w:tcBorders>
              <w:top w:val="nil"/>
              <w:left w:val="nil"/>
              <w:bottom w:val="single" w:sz="4" w:space="0" w:color="auto"/>
              <w:right w:val="single" w:sz="4" w:space="0" w:color="auto"/>
            </w:tcBorders>
            <w:shd w:val="clear" w:color="auto" w:fill="auto"/>
            <w:hideMark/>
          </w:tcPr>
          <w:p w14:paraId="09DFE7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7F21B9C9"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985F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2B9B47E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26FF267A"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BE14A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1CF611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6048C194" w14:textId="77777777" w:rsidTr="00E1133F">
        <w:trPr>
          <w:trHeight w:val="615"/>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73D25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REF~5I~D10~CUSTOMER READ NOT PROVIDED~JH^Y^ESN^1^QO^0</w:t>
            </w:r>
          </w:p>
        </w:tc>
        <w:tc>
          <w:tcPr>
            <w:tcW w:w="4805" w:type="dxa"/>
            <w:tcBorders>
              <w:top w:val="nil"/>
              <w:left w:val="nil"/>
              <w:bottom w:val="single" w:sz="4" w:space="0" w:color="auto"/>
              <w:right w:val="single" w:sz="4" w:space="0" w:color="auto"/>
            </w:tcBorders>
            <w:shd w:val="clear" w:color="auto" w:fill="auto"/>
            <w:hideMark/>
          </w:tcPr>
          <w:p w14:paraId="67591A0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Estimation Reason, Estimated Sequence Number</w:t>
            </w:r>
          </w:p>
        </w:tc>
      </w:tr>
      <w:tr w:rsidR="005158E5" w:rsidRPr="005158E5" w14:paraId="43F1623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3743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7D2D0A4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636B22AC" w14:textId="77777777" w:rsidTr="00E1133F">
        <w:trPr>
          <w:trHeight w:val="33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510EC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26B0B06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3717180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01E0B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3BAB56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74D2CDB8" w14:textId="77777777" w:rsidTr="00E1133F">
        <w:trPr>
          <w:trHeight w:val="300"/>
        </w:trPr>
        <w:tc>
          <w:tcPr>
            <w:tcW w:w="400" w:type="dxa"/>
            <w:tcBorders>
              <w:top w:val="nil"/>
              <w:left w:val="nil"/>
              <w:bottom w:val="nil"/>
              <w:right w:val="nil"/>
            </w:tcBorders>
            <w:shd w:val="clear" w:color="auto" w:fill="auto"/>
            <w:hideMark/>
          </w:tcPr>
          <w:p w14:paraId="0C00B5A9"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245B8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PTD~PL~~~MG~12345678</w:t>
            </w:r>
          </w:p>
        </w:tc>
        <w:tc>
          <w:tcPr>
            <w:tcW w:w="4805" w:type="dxa"/>
            <w:tcBorders>
              <w:top w:val="nil"/>
              <w:left w:val="nil"/>
              <w:bottom w:val="single" w:sz="4" w:space="0" w:color="auto"/>
              <w:right w:val="single" w:sz="4" w:space="0" w:color="auto"/>
            </w:tcBorders>
            <w:shd w:val="clear" w:color="auto" w:fill="auto"/>
            <w:hideMark/>
          </w:tcPr>
          <w:p w14:paraId="17D581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7308C82C" w14:textId="77777777" w:rsidTr="00E1133F">
        <w:trPr>
          <w:trHeight w:val="300"/>
        </w:trPr>
        <w:tc>
          <w:tcPr>
            <w:tcW w:w="400" w:type="dxa"/>
            <w:tcBorders>
              <w:top w:val="nil"/>
              <w:left w:val="nil"/>
              <w:bottom w:val="nil"/>
              <w:right w:val="nil"/>
            </w:tcBorders>
            <w:shd w:val="clear" w:color="auto" w:fill="auto"/>
            <w:hideMark/>
          </w:tcPr>
          <w:p w14:paraId="562B029B"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B0FCA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37D49FF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C1A5605" w14:textId="77777777" w:rsidTr="00E1133F">
        <w:trPr>
          <w:trHeight w:val="300"/>
        </w:trPr>
        <w:tc>
          <w:tcPr>
            <w:tcW w:w="400" w:type="dxa"/>
            <w:tcBorders>
              <w:top w:val="nil"/>
              <w:left w:val="nil"/>
              <w:bottom w:val="nil"/>
              <w:right w:val="nil"/>
            </w:tcBorders>
            <w:shd w:val="clear" w:color="auto" w:fill="auto"/>
            <w:hideMark/>
          </w:tcPr>
          <w:p w14:paraId="32F4483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82D5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1642649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57F086E" w14:textId="77777777" w:rsidTr="00E1133F">
        <w:trPr>
          <w:trHeight w:val="300"/>
        </w:trPr>
        <w:tc>
          <w:tcPr>
            <w:tcW w:w="400" w:type="dxa"/>
            <w:tcBorders>
              <w:top w:val="nil"/>
              <w:left w:val="nil"/>
              <w:bottom w:val="nil"/>
              <w:right w:val="nil"/>
            </w:tcBorders>
            <w:shd w:val="clear" w:color="auto" w:fill="auto"/>
            <w:hideMark/>
          </w:tcPr>
          <w:p w14:paraId="6962AAC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93E47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353D234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19EDF91F" w14:textId="77777777" w:rsidTr="00E1133F">
        <w:trPr>
          <w:trHeight w:val="300"/>
        </w:trPr>
        <w:tc>
          <w:tcPr>
            <w:tcW w:w="400" w:type="dxa"/>
            <w:tcBorders>
              <w:top w:val="nil"/>
              <w:left w:val="nil"/>
              <w:bottom w:val="nil"/>
              <w:right w:val="nil"/>
            </w:tcBorders>
            <w:shd w:val="clear" w:color="auto" w:fill="auto"/>
            <w:hideMark/>
          </w:tcPr>
          <w:p w14:paraId="757308D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266E9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805" w:type="dxa"/>
            <w:tcBorders>
              <w:top w:val="nil"/>
              <w:left w:val="nil"/>
              <w:bottom w:val="single" w:sz="4" w:space="0" w:color="auto"/>
              <w:right w:val="single" w:sz="4" w:space="0" w:color="auto"/>
            </w:tcBorders>
            <w:shd w:val="clear" w:color="auto" w:fill="auto"/>
            <w:hideMark/>
          </w:tcPr>
          <w:p w14:paraId="326CFB3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412347F" w14:textId="77777777" w:rsidTr="00E1133F">
        <w:trPr>
          <w:trHeight w:val="300"/>
        </w:trPr>
        <w:tc>
          <w:tcPr>
            <w:tcW w:w="400" w:type="dxa"/>
            <w:tcBorders>
              <w:top w:val="nil"/>
              <w:left w:val="nil"/>
              <w:bottom w:val="nil"/>
              <w:right w:val="nil"/>
            </w:tcBorders>
            <w:shd w:val="clear" w:color="auto" w:fill="auto"/>
            <w:hideMark/>
          </w:tcPr>
          <w:p w14:paraId="597ADE1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A641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w:t>
            </w:r>
          </w:p>
        </w:tc>
        <w:tc>
          <w:tcPr>
            <w:tcW w:w="4805" w:type="dxa"/>
            <w:tcBorders>
              <w:top w:val="nil"/>
              <w:left w:val="nil"/>
              <w:bottom w:val="single" w:sz="4" w:space="0" w:color="auto"/>
              <w:right w:val="single" w:sz="4" w:space="0" w:color="auto"/>
            </w:tcBorders>
            <w:shd w:val="clear" w:color="auto" w:fill="auto"/>
            <w:hideMark/>
          </w:tcPr>
          <w:p w14:paraId="5A1DCB6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AAE505C" w14:textId="77777777" w:rsidTr="00E1133F">
        <w:trPr>
          <w:trHeight w:val="300"/>
        </w:trPr>
        <w:tc>
          <w:tcPr>
            <w:tcW w:w="400" w:type="dxa"/>
            <w:tcBorders>
              <w:top w:val="nil"/>
              <w:left w:val="nil"/>
              <w:bottom w:val="nil"/>
              <w:right w:val="nil"/>
            </w:tcBorders>
            <w:shd w:val="clear" w:color="auto" w:fill="auto"/>
            <w:hideMark/>
          </w:tcPr>
          <w:p w14:paraId="0974B77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DAE329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7ED7515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MEA~AE~PRQ~10~K1~~10~51</w:t>
            </w:r>
          </w:p>
        </w:tc>
        <w:tc>
          <w:tcPr>
            <w:tcW w:w="4805" w:type="dxa"/>
            <w:tcBorders>
              <w:top w:val="nil"/>
              <w:left w:val="single" w:sz="4" w:space="0" w:color="auto"/>
              <w:bottom w:val="single" w:sz="4" w:space="0" w:color="auto"/>
              <w:right w:val="single" w:sz="4" w:space="0" w:color="auto"/>
            </w:tcBorders>
            <w:shd w:val="clear" w:color="auto" w:fill="auto"/>
            <w:hideMark/>
          </w:tcPr>
          <w:p w14:paraId="2559A2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3C1A1BC" w14:textId="77777777" w:rsidTr="00E1133F">
        <w:trPr>
          <w:trHeight w:val="300"/>
        </w:trPr>
        <w:tc>
          <w:tcPr>
            <w:tcW w:w="400" w:type="dxa"/>
            <w:tcBorders>
              <w:top w:val="nil"/>
              <w:left w:val="nil"/>
              <w:bottom w:val="nil"/>
              <w:right w:val="nil"/>
            </w:tcBorders>
            <w:shd w:val="clear" w:color="auto" w:fill="auto"/>
            <w:hideMark/>
          </w:tcPr>
          <w:p w14:paraId="0C4DE158"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2CAB3A1"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5559E5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single" w:sz="4" w:space="0" w:color="auto"/>
              <w:bottom w:val="single" w:sz="4" w:space="0" w:color="auto"/>
              <w:right w:val="single" w:sz="4" w:space="0" w:color="auto"/>
            </w:tcBorders>
            <w:shd w:val="clear" w:color="auto" w:fill="auto"/>
            <w:hideMark/>
          </w:tcPr>
          <w:p w14:paraId="74D8946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7BF37AE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6688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PTD~PL~~~MG~12345678</w:t>
            </w:r>
          </w:p>
        </w:tc>
        <w:tc>
          <w:tcPr>
            <w:tcW w:w="4805" w:type="dxa"/>
            <w:tcBorders>
              <w:top w:val="nil"/>
              <w:left w:val="nil"/>
              <w:bottom w:val="single" w:sz="4" w:space="0" w:color="auto"/>
              <w:right w:val="single" w:sz="4" w:space="0" w:color="auto"/>
            </w:tcBorders>
            <w:shd w:val="clear" w:color="auto" w:fill="auto"/>
            <w:hideMark/>
          </w:tcPr>
          <w:p w14:paraId="46851E9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D14512A" w14:textId="77777777" w:rsidTr="00E1133F">
        <w:trPr>
          <w:trHeight w:val="300"/>
        </w:trPr>
        <w:tc>
          <w:tcPr>
            <w:tcW w:w="400" w:type="dxa"/>
            <w:tcBorders>
              <w:top w:val="nil"/>
              <w:left w:val="nil"/>
              <w:bottom w:val="nil"/>
              <w:right w:val="nil"/>
            </w:tcBorders>
            <w:shd w:val="clear" w:color="auto" w:fill="auto"/>
            <w:hideMark/>
          </w:tcPr>
          <w:p w14:paraId="46BF711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61A85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7284D6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2827ABB4" w14:textId="77777777" w:rsidTr="00E1133F">
        <w:trPr>
          <w:trHeight w:val="300"/>
        </w:trPr>
        <w:tc>
          <w:tcPr>
            <w:tcW w:w="400" w:type="dxa"/>
            <w:tcBorders>
              <w:top w:val="nil"/>
              <w:left w:val="nil"/>
              <w:bottom w:val="nil"/>
              <w:right w:val="nil"/>
            </w:tcBorders>
            <w:shd w:val="clear" w:color="auto" w:fill="auto"/>
            <w:hideMark/>
          </w:tcPr>
          <w:p w14:paraId="3F7AAB2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03AFA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0875BE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591C3CED" w14:textId="77777777" w:rsidTr="00E1133F">
        <w:trPr>
          <w:trHeight w:val="300"/>
        </w:trPr>
        <w:tc>
          <w:tcPr>
            <w:tcW w:w="400" w:type="dxa"/>
            <w:tcBorders>
              <w:top w:val="nil"/>
              <w:left w:val="nil"/>
              <w:bottom w:val="nil"/>
              <w:right w:val="nil"/>
            </w:tcBorders>
            <w:shd w:val="clear" w:color="auto" w:fill="auto"/>
            <w:hideMark/>
          </w:tcPr>
          <w:p w14:paraId="14F2F18F"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29B44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25F593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77912CEF" w14:textId="77777777" w:rsidTr="00E1133F">
        <w:trPr>
          <w:trHeight w:val="300"/>
        </w:trPr>
        <w:tc>
          <w:tcPr>
            <w:tcW w:w="400" w:type="dxa"/>
            <w:tcBorders>
              <w:top w:val="nil"/>
              <w:left w:val="nil"/>
              <w:bottom w:val="nil"/>
              <w:right w:val="nil"/>
            </w:tcBorders>
            <w:shd w:val="clear" w:color="auto" w:fill="auto"/>
            <w:hideMark/>
          </w:tcPr>
          <w:p w14:paraId="2B5A3B8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AB2F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2548DE9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7373ECD" w14:textId="77777777" w:rsidTr="00E1133F">
        <w:trPr>
          <w:trHeight w:val="300"/>
        </w:trPr>
        <w:tc>
          <w:tcPr>
            <w:tcW w:w="400" w:type="dxa"/>
            <w:tcBorders>
              <w:top w:val="nil"/>
              <w:left w:val="nil"/>
              <w:bottom w:val="nil"/>
              <w:right w:val="nil"/>
            </w:tcBorders>
            <w:shd w:val="clear" w:color="auto" w:fill="auto"/>
            <w:hideMark/>
          </w:tcPr>
          <w:p w14:paraId="1775CF5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A0735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QTY~KA~1009</w:t>
            </w:r>
          </w:p>
        </w:tc>
        <w:tc>
          <w:tcPr>
            <w:tcW w:w="4805" w:type="dxa"/>
            <w:tcBorders>
              <w:top w:val="nil"/>
              <w:left w:val="nil"/>
              <w:bottom w:val="single" w:sz="4" w:space="0" w:color="auto"/>
              <w:right w:val="single" w:sz="4" w:space="0" w:color="auto"/>
            </w:tcBorders>
            <w:shd w:val="clear" w:color="auto" w:fill="auto"/>
            <w:hideMark/>
          </w:tcPr>
          <w:p w14:paraId="2F7644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DECCB68" w14:textId="77777777" w:rsidTr="00E1133F">
        <w:trPr>
          <w:trHeight w:val="300"/>
        </w:trPr>
        <w:tc>
          <w:tcPr>
            <w:tcW w:w="400" w:type="dxa"/>
            <w:tcBorders>
              <w:top w:val="nil"/>
              <w:left w:val="nil"/>
              <w:bottom w:val="nil"/>
              <w:right w:val="nil"/>
            </w:tcBorders>
            <w:shd w:val="clear" w:color="auto" w:fill="auto"/>
            <w:hideMark/>
          </w:tcPr>
          <w:p w14:paraId="4D713742"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B61B15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DDC888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MEA~AE~PRQ~1009~KH~22~1031~51</w:t>
            </w:r>
          </w:p>
        </w:tc>
        <w:tc>
          <w:tcPr>
            <w:tcW w:w="4805" w:type="dxa"/>
            <w:tcBorders>
              <w:top w:val="nil"/>
              <w:left w:val="single" w:sz="4" w:space="0" w:color="auto"/>
              <w:bottom w:val="single" w:sz="4" w:space="0" w:color="auto"/>
              <w:right w:val="single" w:sz="4" w:space="0" w:color="auto"/>
            </w:tcBorders>
            <w:shd w:val="clear" w:color="auto" w:fill="auto"/>
            <w:hideMark/>
          </w:tcPr>
          <w:p w14:paraId="506E98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15CF9416" w14:textId="77777777" w:rsidTr="00E1133F">
        <w:trPr>
          <w:trHeight w:val="300"/>
        </w:trPr>
        <w:tc>
          <w:tcPr>
            <w:tcW w:w="400" w:type="dxa"/>
            <w:tcBorders>
              <w:top w:val="nil"/>
              <w:left w:val="nil"/>
              <w:bottom w:val="nil"/>
              <w:right w:val="nil"/>
            </w:tcBorders>
            <w:shd w:val="clear" w:color="auto" w:fill="auto"/>
            <w:hideMark/>
          </w:tcPr>
          <w:p w14:paraId="4044276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1A967D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2B01D5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single" w:sz="4" w:space="0" w:color="auto"/>
              <w:bottom w:val="single" w:sz="4" w:space="0" w:color="auto"/>
              <w:right w:val="single" w:sz="4" w:space="0" w:color="auto"/>
            </w:tcBorders>
            <w:shd w:val="clear" w:color="auto" w:fill="auto"/>
            <w:hideMark/>
          </w:tcPr>
          <w:p w14:paraId="005D49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4CB1680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70CB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1D2FC5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4399C22D" w14:textId="77777777" w:rsidTr="00E1133F">
        <w:trPr>
          <w:trHeight w:val="300"/>
        </w:trPr>
        <w:tc>
          <w:tcPr>
            <w:tcW w:w="400" w:type="dxa"/>
            <w:tcBorders>
              <w:top w:val="nil"/>
              <w:left w:val="nil"/>
              <w:bottom w:val="nil"/>
              <w:right w:val="nil"/>
            </w:tcBorders>
            <w:shd w:val="clear" w:color="auto" w:fill="auto"/>
            <w:hideMark/>
          </w:tcPr>
          <w:p w14:paraId="4CF19A5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BA800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805" w:type="dxa"/>
            <w:tcBorders>
              <w:top w:val="nil"/>
              <w:left w:val="nil"/>
              <w:bottom w:val="single" w:sz="4" w:space="0" w:color="auto"/>
              <w:right w:val="single" w:sz="4" w:space="0" w:color="auto"/>
            </w:tcBorders>
            <w:shd w:val="clear" w:color="auto" w:fill="auto"/>
            <w:hideMark/>
          </w:tcPr>
          <w:p w14:paraId="6CCE5B8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2E48EFB" w14:textId="77777777" w:rsidTr="00E1133F">
        <w:trPr>
          <w:trHeight w:val="300"/>
        </w:trPr>
        <w:tc>
          <w:tcPr>
            <w:tcW w:w="400" w:type="dxa"/>
            <w:tcBorders>
              <w:top w:val="nil"/>
              <w:left w:val="nil"/>
              <w:bottom w:val="nil"/>
              <w:right w:val="nil"/>
            </w:tcBorders>
            <w:shd w:val="clear" w:color="auto" w:fill="auto"/>
            <w:hideMark/>
          </w:tcPr>
          <w:p w14:paraId="7CBB0F7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4E11C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w:t>
            </w:r>
          </w:p>
        </w:tc>
        <w:tc>
          <w:tcPr>
            <w:tcW w:w="4805" w:type="dxa"/>
            <w:tcBorders>
              <w:top w:val="nil"/>
              <w:left w:val="nil"/>
              <w:bottom w:val="single" w:sz="4" w:space="0" w:color="auto"/>
              <w:right w:val="single" w:sz="4" w:space="0" w:color="auto"/>
            </w:tcBorders>
            <w:shd w:val="clear" w:color="auto" w:fill="auto"/>
            <w:hideMark/>
          </w:tcPr>
          <w:p w14:paraId="610C60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2D2E432" w14:textId="77777777" w:rsidTr="00E1133F">
        <w:trPr>
          <w:trHeight w:val="300"/>
        </w:trPr>
        <w:tc>
          <w:tcPr>
            <w:tcW w:w="400" w:type="dxa"/>
            <w:tcBorders>
              <w:top w:val="nil"/>
              <w:left w:val="nil"/>
              <w:bottom w:val="nil"/>
              <w:right w:val="nil"/>
            </w:tcBorders>
            <w:shd w:val="clear" w:color="auto" w:fill="auto"/>
            <w:hideMark/>
          </w:tcPr>
          <w:p w14:paraId="054E0263"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CBE4338"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4A2578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MEA~~PRQ~10~~~~51</w:t>
            </w:r>
          </w:p>
        </w:tc>
        <w:tc>
          <w:tcPr>
            <w:tcW w:w="4805" w:type="dxa"/>
            <w:tcBorders>
              <w:top w:val="nil"/>
              <w:left w:val="single" w:sz="4" w:space="0" w:color="auto"/>
              <w:bottom w:val="single" w:sz="4" w:space="0" w:color="auto"/>
              <w:right w:val="single" w:sz="4" w:space="0" w:color="auto"/>
            </w:tcBorders>
            <w:shd w:val="clear" w:color="auto" w:fill="auto"/>
            <w:hideMark/>
          </w:tcPr>
          <w:p w14:paraId="1A7DAF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62CCD518" w14:textId="77777777" w:rsidTr="00E1133F">
        <w:trPr>
          <w:trHeight w:val="300"/>
        </w:trPr>
        <w:tc>
          <w:tcPr>
            <w:tcW w:w="400" w:type="dxa"/>
            <w:tcBorders>
              <w:top w:val="nil"/>
              <w:left w:val="nil"/>
              <w:bottom w:val="nil"/>
              <w:right w:val="nil"/>
            </w:tcBorders>
            <w:shd w:val="clear" w:color="auto" w:fill="auto"/>
            <w:hideMark/>
          </w:tcPr>
          <w:p w14:paraId="4F894ED8"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1A297E6"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5AA2DD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single" w:sz="4" w:space="0" w:color="auto"/>
              <w:bottom w:val="single" w:sz="4" w:space="0" w:color="auto"/>
              <w:right w:val="single" w:sz="4" w:space="0" w:color="auto"/>
            </w:tcBorders>
            <w:shd w:val="clear" w:color="auto" w:fill="auto"/>
            <w:hideMark/>
          </w:tcPr>
          <w:p w14:paraId="5CAC8D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642D23B" w14:textId="77777777" w:rsidTr="00E1133F">
        <w:trPr>
          <w:trHeight w:val="300"/>
        </w:trPr>
        <w:tc>
          <w:tcPr>
            <w:tcW w:w="400" w:type="dxa"/>
            <w:tcBorders>
              <w:top w:val="nil"/>
              <w:left w:val="nil"/>
              <w:bottom w:val="nil"/>
              <w:right w:val="nil"/>
            </w:tcBorders>
            <w:shd w:val="clear" w:color="auto" w:fill="auto"/>
            <w:hideMark/>
          </w:tcPr>
          <w:p w14:paraId="6717F56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D2F2C2B"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5BE31B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single" w:sz="4" w:space="0" w:color="auto"/>
              <w:bottom w:val="single" w:sz="4" w:space="0" w:color="auto"/>
              <w:right w:val="single" w:sz="4" w:space="0" w:color="auto"/>
            </w:tcBorders>
            <w:shd w:val="clear" w:color="auto" w:fill="auto"/>
            <w:hideMark/>
          </w:tcPr>
          <w:p w14:paraId="5C86B1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5F5AFA6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87F61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46F9270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3809A76D" w14:textId="77777777" w:rsidTr="00E1133F">
        <w:trPr>
          <w:trHeight w:val="300"/>
        </w:trPr>
        <w:tc>
          <w:tcPr>
            <w:tcW w:w="400" w:type="dxa"/>
            <w:tcBorders>
              <w:top w:val="nil"/>
              <w:left w:val="nil"/>
              <w:bottom w:val="nil"/>
              <w:right w:val="nil"/>
            </w:tcBorders>
            <w:shd w:val="clear" w:color="auto" w:fill="auto"/>
            <w:hideMark/>
          </w:tcPr>
          <w:p w14:paraId="404435F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D7906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4FCAF4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EA5CF32" w14:textId="77777777" w:rsidTr="00E1133F">
        <w:trPr>
          <w:trHeight w:val="300"/>
        </w:trPr>
        <w:tc>
          <w:tcPr>
            <w:tcW w:w="400" w:type="dxa"/>
            <w:tcBorders>
              <w:top w:val="nil"/>
              <w:left w:val="nil"/>
              <w:bottom w:val="nil"/>
              <w:right w:val="nil"/>
            </w:tcBorders>
            <w:shd w:val="clear" w:color="auto" w:fill="auto"/>
            <w:hideMark/>
          </w:tcPr>
          <w:p w14:paraId="6568C874"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DEEB6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QTY~KA~1009</w:t>
            </w:r>
          </w:p>
        </w:tc>
        <w:tc>
          <w:tcPr>
            <w:tcW w:w="4805" w:type="dxa"/>
            <w:tcBorders>
              <w:top w:val="nil"/>
              <w:left w:val="nil"/>
              <w:bottom w:val="single" w:sz="4" w:space="0" w:color="auto"/>
              <w:right w:val="single" w:sz="4" w:space="0" w:color="auto"/>
            </w:tcBorders>
            <w:shd w:val="clear" w:color="auto" w:fill="auto"/>
            <w:hideMark/>
          </w:tcPr>
          <w:p w14:paraId="25F9790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F89784B" w14:textId="77777777" w:rsidTr="00E1133F">
        <w:trPr>
          <w:trHeight w:val="300"/>
        </w:trPr>
        <w:tc>
          <w:tcPr>
            <w:tcW w:w="400" w:type="dxa"/>
            <w:tcBorders>
              <w:top w:val="nil"/>
              <w:left w:val="nil"/>
              <w:bottom w:val="nil"/>
              <w:right w:val="nil"/>
            </w:tcBorders>
            <w:shd w:val="clear" w:color="auto" w:fill="auto"/>
            <w:hideMark/>
          </w:tcPr>
          <w:p w14:paraId="6A0AAB72"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6601F0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09388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MEA~~PRQ~1009~~~~51</w:t>
            </w:r>
          </w:p>
        </w:tc>
        <w:tc>
          <w:tcPr>
            <w:tcW w:w="4805" w:type="dxa"/>
            <w:tcBorders>
              <w:top w:val="nil"/>
              <w:left w:val="nil"/>
              <w:bottom w:val="single" w:sz="4" w:space="0" w:color="auto"/>
              <w:right w:val="single" w:sz="4" w:space="0" w:color="auto"/>
            </w:tcBorders>
            <w:shd w:val="clear" w:color="auto" w:fill="auto"/>
            <w:hideMark/>
          </w:tcPr>
          <w:p w14:paraId="56E162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2DE979F3" w14:textId="77777777" w:rsidTr="00E1133F">
        <w:trPr>
          <w:trHeight w:val="300"/>
        </w:trPr>
        <w:tc>
          <w:tcPr>
            <w:tcW w:w="400" w:type="dxa"/>
            <w:tcBorders>
              <w:top w:val="nil"/>
              <w:left w:val="nil"/>
              <w:bottom w:val="nil"/>
              <w:right w:val="nil"/>
            </w:tcBorders>
            <w:shd w:val="clear" w:color="auto" w:fill="auto"/>
            <w:hideMark/>
          </w:tcPr>
          <w:p w14:paraId="77D88B6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9696E39"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B65F5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2B7476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FD7D98A" w14:textId="77777777" w:rsidTr="00E1133F">
        <w:trPr>
          <w:trHeight w:val="300"/>
        </w:trPr>
        <w:tc>
          <w:tcPr>
            <w:tcW w:w="400" w:type="dxa"/>
            <w:tcBorders>
              <w:top w:val="nil"/>
              <w:left w:val="nil"/>
              <w:bottom w:val="nil"/>
              <w:right w:val="nil"/>
            </w:tcBorders>
            <w:shd w:val="clear" w:color="auto" w:fill="auto"/>
            <w:hideMark/>
          </w:tcPr>
          <w:p w14:paraId="70F82D0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BE53A63"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FDF3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606438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F1B5865"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C183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SE~37~000000001</w:t>
            </w:r>
          </w:p>
        </w:tc>
        <w:tc>
          <w:tcPr>
            <w:tcW w:w="4805" w:type="dxa"/>
            <w:tcBorders>
              <w:top w:val="nil"/>
              <w:left w:val="nil"/>
              <w:bottom w:val="single" w:sz="4" w:space="0" w:color="auto"/>
              <w:right w:val="single" w:sz="4" w:space="0" w:color="auto"/>
            </w:tcBorders>
            <w:shd w:val="clear" w:color="auto" w:fill="auto"/>
            <w:hideMark/>
          </w:tcPr>
          <w:p w14:paraId="18EF4AF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471AE7CB" w14:textId="77777777" w:rsidR="005158E5" w:rsidRDefault="005158E5">
      <w:pPr>
        <w:ind w:left="-1170" w:firstLine="900"/>
        <w:rPr>
          <w:rFonts w:ascii="Calibri" w:hAnsi="Calibri"/>
          <w:snapToGrid w:val="0"/>
          <w:sz w:val="22"/>
          <w:szCs w:val="22"/>
        </w:rPr>
      </w:pPr>
    </w:p>
    <w:p w14:paraId="6E3B2D10" w14:textId="77777777" w:rsidR="00E857FC" w:rsidRDefault="00E857FC">
      <w:pPr>
        <w:ind w:left="-1170" w:firstLine="900"/>
        <w:rPr>
          <w:rFonts w:ascii="Calibri" w:hAnsi="Calibri"/>
          <w:snapToGrid w:val="0"/>
          <w:sz w:val="22"/>
          <w:szCs w:val="22"/>
        </w:rPr>
      </w:pPr>
    </w:p>
    <w:p w14:paraId="6F3CA23D" w14:textId="77777777" w:rsidR="00375B49" w:rsidRDefault="00375B49">
      <w:pPr>
        <w:ind w:left="-1170" w:firstLine="900"/>
        <w:rPr>
          <w:rFonts w:ascii="Calibri" w:hAnsi="Calibri"/>
          <w:snapToGrid w:val="0"/>
          <w:sz w:val="22"/>
          <w:szCs w:val="22"/>
        </w:rPr>
      </w:pPr>
    </w:p>
    <w:p w14:paraId="0428FFDD" w14:textId="77777777" w:rsidR="00375B49" w:rsidRDefault="00375B49">
      <w:pPr>
        <w:ind w:left="-1170" w:firstLine="900"/>
        <w:rPr>
          <w:rFonts w:ascii="Calibri" w:hAnsi="Calibri"/>
          <w:snapToGrid w:val="0"/>
          <w:sz w:val="22"/>
          <w:szCs w:val="22"/>
        </w:rPr>
      </w:pPr>
    </w:p>
    <w:p w14:paraId="33EC84F2" w14:textId="77777777" w:rsidR="00375B49" w:rsidRDefault="00375B49">
      <w:pPr>
        <w:ind w:left="-1170" w:firstLine="900"/>
        <w:rPr>
          <w:rFonts w:ascii="Calibri" w:hAnsi="Calibri"/>
          <w:snapToGrid w:val="0"/>
          <w:sz w:val="22"/>
          <w:szCs w:val="22"/>
        </w:rPr>
      </w:pPr>
    </w:p>
    <w:p w14:paraId="13B51295" w14:textId="77777777" w:rsidR="00375B49" w:rsidRDefault="00375B49">
      <w:pPr>
        <w:ind w:left="-1170" w:firstLine="900"/>
        <w:rPr>
          <w:rFonts w:ascii="Calibri" w:hAnsi="Calibri"/>
          <w:snapToGrid w:val="0"/>
          <w:sz w:val="22"/>
          <w:szCs w:val="22"/>
        </w:rPr>
      </w:pPr>
    </w:p>
    <w:p w14:paraId="2496895D" w14:textId="77777777" w:rsidR="00375B49" w:rsidRDefault="00375B49">
      <w:pPr>
        <w:ind w:left="-1170" w:firstLine="900"/>
        <w:rPr>
          <w:rFonts w:ascii="Calibri" w:hAnsi="Calibri"/>
          <w:snapToGrid w:val="0"/>
          <w:sz w:val="22"/>
          <w:szCs w:val="22"/>
        </w:rPr>
      </w:pPr>
    </w:p>
    <w:p w14:paraId="3E208735" w14:textId="77777777" w:rsidR="00375B49" w:rsidRDefault="00375B49">
      <w:pPr>
        <w:ind w:left="-1170" w:firstLine="900"/>
        <w:rPr>
          <w:rFonts w:ascii="Calibri" w:hAnsi="Calibri"/>
          <w:snapToGrid w:val="0"/>
          <w:sz w:val="22"/>
          <w:szCs w:val="22"/>
        </w:rPr>
      </w:pPr>
    </w:p>
    <w:p w14:paraId="00EFCE9B" w14:textId="77777777" w:rsidR="0057696E" w:rsidRDefault="0057696E">
      <w:pPr>
        <w:ind w:left="-1170" w:firstLine="900"/>
        <w:rPr>
          <w:rFonts w:ascii="Calibri" w:hAnsi="Calibri"/>
          <w:snapToGrid w:val="0"/>
          <w:sz w:val="22"/>
          <w:szCs w:val="22"/>
        </w:rPr>
      </w:pPr>
    </w:p>
    <w:p w14:paraId="0AD5B554" w14:textId="76194937"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867_03 Example #1</w:t>
      </w:r>
      <w:r w:rsidR="00375B49">
        <w:rPr>
          <w:rFonts w:ascii="Calibri" w:hAnsi="Calibri"/>
          <w:snapToGrid w:val="0"/>
          <w:sz w:val="22"/>
          <w:szCs w:val="22"/>
        </w:rPr>
        <w:t>4</w:t>
      </w:r>
      <w:r w:rsidR="0057696E">
        <w:rPr>
          <w:rFonts w:ascii="Calibri" w:hAnsi="Calibri"/>
          <w:snapToGrid w:val="0"/>
          <w:sz w:val="22"/>
          <w:szCs w:val="22"/>
        </w:rPr>
        <w:t xml:space="preserve"> of </w:t>
      </w:r>
      <w:del w:id="58" w:author="MCT" w:date="2023-05-09T14:09:00Z">
        <w:r w:rsidR="0057696E" w:rsidDel="005253F0">
          <w:rPr>
            <w:rFonts w:ascii="Calibri" w:hAnsi="Calibri"/>
            <w:snapToGrid w:val="0"/>
            <w:sz w:val="22"/>
            <w:szCs w:val="22"/>
          </w:rPr>
          <w:delText>1</w:delText>
        </w:r>
        <w:r w:rsidR="00375B49" w:rsidDel="005253F0">
          <w:rPr>
            <w:rFonts w:ascii="Calibri" w:hAnsi="Calibri"/>
            <w:snapToGrid w:val="0"/>
            <w:sz w:val="22"/>
            <w:szCs w:val="22"/>
          </w:rPr>
          <w:delText>5</w:delText>
        </w:r>
      </w:del>
      <w:ins w:id="59" w:author="MCT" w:date="2023-05-09T14:09:00Z">
        <w:r w:rsidR="005253F0">
          <w:rPr>
            <w:rFonts w:ascii="Calibri" w:hAnsi="Calibri"/>
            <w:snapToGrid w:val="0"/>
            <w:sz w:val="22"/>
            <w:szCs w:val="22"/>
          </w:rPr>
          <w:t>1</w:t>
        </w:r>
      </w:ins>
      <w:ins w:id="60" w:author="MCT" w:date="2024-10-14T13:28:00Z">
        <w:r w:rsidR="00623590">
          <w:rPr>
            <w:rFonts w:ascii="Calibri" w:hAnsi="Calibri"/>
            <w:snapToGrid w:val="0"/>
            <w:sz w:val="22"/>
            <w:szCs w:val="22"/>
          </w:rPr>
          <w:t>9</w:t>
        </w:r>
      </w:ins>
    </w:p>
    <w:p w14:paraId="439A00A7" w14:textId="77777777" w:rsidR="0057696E" w:rsidRDefault="00FB7694" w:rsidP="008900FA">
      <w:pPr>
        <w:ind w:left="-360" w:firstLine="90"/>
        <w:rPr>
          <w:rFonts w:ascii="Calibri" w:hAnsi="Calibri"/>
          <w:snapToGrid w:val="0"/>
          <w:sz w:val="22"/>
          <w:szCs w:val="22"/>
        </w:rPr>
      </w:pPr>
      <w:r w:rsidRPr="00FB7694">
        <w:rPr>
          <w:rFonts w:ascii="Calibri" w:hAnsi="Calibri"/>
          <w:snapToGrid w:val="0"/>
          <w:sz w:val="22"/>
          <w:szCs w:val="22"/>
        </w:rPr>
        <w:t xml:space="preserve">Monthly Usage </w:t>
      </w:r>
      <w:r w:rsidR="005158E5">
        <w:rPr>
          <w:rFonts w:ascii="Calibri" w:hAnsi="Calibri"/>
          <w:snapToGrid w:val="0"/>
          <w:sz w:val="22"/>
          <w:szCs w:val="22"/>
        </w:rPr>
        <w:t>-</w:t>
      </w:r>
      <w:r w:rsidRPr="00FB7694">
        <w:rPr>
          <w:rFonts w:ascii="Calibri" w:hAnsi="Calibri"/>
          <w:snapToGrid w:val="0"/>
          <w:sz w:val="22"/>
          <w:szCs w:val="22"/>
        </w:rPr>
        <w:t xml:space="preserve"> NON-INTERVAL – ORIGINAL with Denial of Access Occurred and TDSP Estimation Occurrences</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5D2ADB80" w14:textId="77777777" w:rsidTr="00E1133F">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617E14C"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del w:id="61" w:author="MCT" w:date="2023-02-14T08:50:00Z">
              <w:r w:rsidRPr="005158E5" w:rsidDel="007E0814">
                <w:rPr>
                  <w:rFonts w:ascii="Calibri" w:hAnsi="Calibri" w:cs="Calibri"/>
                  <w:color w:val="000000"/>
                  <w:sz w:val="22"/>
                  <w:szCs w:val="22"/>
                </w:rPr>
                <w:delText>and  Summarized</w:delText>
              </w:r>
            </w:del>
            <w:ins w:id="62" w:author="MCT" w:date="2023-02-14T08:50:00Z">
              <w:r w:rsidR="007E0814" w:rsidRPr="005158E5">
                <w:rPr>
                  <w:rFonts w:ascii="Calibri" w:hAnsi="Calibri" w:cs="Calibri"/>
                  <w:color w:val="000000"/>
                  <w:sz w:val="22"/>
                  <w:szCs w:val="22"/>
                </w:rPr>
                <w:t>and Summarized</w:t>
              </w:r>
            </w:ins>
            <w:r w:rsidRPr="005158E5">
              <w:rPr>
                <w:rFonts w:ascii="Calibri" w:hAnsi="Calibri" w:cs="Calibri"/>
                <w:color w:val="000000"/>
                <w:sz w:val="22"/>
                <w:szCs w:val="22"/>
              </w:rPr>
              <w:t xml:space="preserve"> Usage; includes Second Month that Denial of Access Occurred and TDSP Estimation Occurred One Month in Between the Two Denial of Access Occurrences</w:t>
            </w:r>
          </w:p>
        </w:tc>
      </w:tr>
      <w:tr w:rsidR="005158E5" w:rsidRPr="005158E5" w14:paraId="3A59941B" w14:textId="77777777" w:rsidTr="00F36662">
        <w:trPr>
          <w:trHeight w:val="323"/>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33B4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6AAE43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1C7EDAF"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99398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BPT~00~200805101201001~20080510~DD</w:t>
            </w:r>
          </w:p>
        </w:tc>
        <w:tc>
          <w:tcPr>
            <w:tcW w:w="4805" w:type="dxa"/>
            <w:tcBorders>
              <w:top w:val="nil"/>
              <w:left w:val="nil"/>
              <w:bottom w:val="single" w:sz="4" w:space="0" w:color="auto"/>
              <w:right w:val="single" w:sz="4" w:space="0" w:color="auto"/>
            </w:tcBorders>
            <w:shd w:val="clear" w:color="auto" w:fill="auto"/>
            <w:hideMark/>
          </w:tcPr>
          <w:p w14:paraId="4E4255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0B67067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DF63C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7A7F94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717BC8D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709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1C25CE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48FE0A11" w14:textId="77777777" w:rsidTr="00E1133F">
        <w:trPr>
          <w:trHeight w:val="63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4D3F02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REF~5I~D10~CUSTOMER READ NOT PROVIDED~JH^N^ESN^2^QO^1</w:t>
            </w:r>
          </w:p>
        </w:tc>
        <w:tc>
          <w:tcPr>
            <w:tcW w:w="4805" w:type="dxa"/>
            <w:tcBorders>
              <w:top w:val="nil"/>
              <w:left w:val="nil"/>
              <w:bottom w:val="single" w:sz="4" w:space="0" w:color="auto"/>
              <w:right w:val="single" w:sz="4" w:space="0" w:color="auto"/>
            </w:tcBorders>
            <w:shd w:val="clear" w:color="auto" w:fill="auto"/>
            <w:hideMark/>
          </w:tcPr>
          <w:p w14:paraId="41B147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Estimation Reason, Estimated Sequence Number</w:t>
            </w:r>
          </w:p>
        </w:tc>
      </w:tr>
      <w:tr w:rsidR="005158E5" w:rsidRPr="005158E5" w14:paraId="44D9ADB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4D50F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0CAF86F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64BBE1FC" w14:textId="77777777" w:rsidTr="00F36662">
        <w:trPr>
          <w:trHeight w:val="323"/>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EAF6B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6A088A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4194E02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D97F0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30EAFA6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009523E9"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678A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PTD~PL~~~MG~88710180</w:t>
            </w:r>
          </w:p>
        </w:tc>
        <w:tc>
          <w:tcPr>
            <w:tcW w:w="4805" w:type="dxa"/>
            <w:tcBorders>
              <w:top w:val="nil"/>
              <w:left w:val="nil"/>
              <w:bottom w:val="single" w:sz="4" w:space="0" w:color="auto"/>
              <w:right w:val="single" w:sz="4" w:space="0" w:color="auto"/>
            </w:tcBorders>
            <w:shd w:val="clear" w:color="auto" w:fill="auto"/>
            <w:hideMark/>
          </w:tcPr>
          <w:p w14:paraId="2A4051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1C025F73" w14:textId="77777777" w:rsidTr="00E1133F">
        <w:trPr>
          <w:trHeight w:val="300"/>
        </w:trPr>
        <w:tc>
          <w:tcPr>
            <w:tcW w:w="400" w:type="dxa"/>
            <w:tcBorders>
              <w:top w:val="nil"/>
              <w:left w:val="nil"/>
              <w:bottom w:val="nil"/>
              <w:right w:val="nil"/>
            </w:tcBorders>
            <w:shd w:val="clear" w:color="auto" w:fill="auto"/>
            <w:hideMark/>
          </w:tcPr>
          <w:p w14:paraId="748F577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1A73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DTM~150~20090310</w:t>
            </w:r>
          </w:p>
        </w:tc>
        <w:tc>
          <w:tcPr>
            <w:tcW w:w="4805" w:type="dxa"/>
            <w:tcBorders>
              <w:top w:val="nil"/>
              <w:left w:val="nil"/>
              <w:bottom w:val="single" w:sz="4" w:space="0" w:color="auto"/>
              <w:right w:val="single" w:sz="4" w:space="0" w:color="auto"/>
            </w:tcBorders>
            <w:shd w:val="clear" w:color="auto" w:fill="auto"/>
            <w:vAlign w:val="bottom"/>
            <w:hideMark/>
          </w:tcPr>
          <w:p w14:paraId="23DE23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18472D11" w14:textId="77777777" w:rsidTr="00E1133F">
        <w:trPr>
          <w:trHeight w:val="300"/>
        </w:trPr>
        <w:tc>
          <w:tcPr>
            <w:tcW w:w="400" w:type="dxa"/>
            <w:tcBorders>
              <w:top w:val="nil"/>
              <w:left w:val="nil"/>
              <w:bottom w:val="nil"/>
              <w:right w:val="nil"/>
            </w:tcBorders>
            <w:shd w:val="clear" w:color="auto" w:fill="auto"/>
            <w:hideMark/>
          </w:tcPr>
          <w:p w14:paraId="2214778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63930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DTM~151~20090409</w:t>
            </w:r>
          </w:p>
        </w:tc>
        <w:tc>
          <w:tcPr>
            <w:tcW w:w="4805" w:type="dxa"/>
            <w:tcBorders>
              <w:top w:val="nil"/>
              <w:left w:val="nil"/>
              <w:bottom w:val="single" w:sz="4" w:space="0" w:color="auto"/>
              <w:right w:val="single" w:sz="4" w:space="0" w:color="auto"/>
            </w:tcBorders>
            <w:shd w:val="clear" w:color="auto" w:fill="auto"/>
            <w:vAlign w:val="bottom"/>
            <w:hideMark/>
          </w:tcPr>
          <w:p w14:paraId="5AFC33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4A8E45C" w14:textId="77777777" w:rsidTr="00E1133F">
        <w:trPr>
          <w:trHeight w:val="300"/>
        </w:trPr>
        <w:tc>
          <w:tcPr>
            <w:tcW w:w="400" w:type="dxa"/>
            <w:tcBorders>
              <w:top w:val="nil"/>
              <w:left w:val="nil"/>
              <w:bottom w:val="nil"/>
              <w:right w:val="nil"/>
            </w:tcBorders>
            <w:shd w:val="clear" w:color="auto" w:fill="auto"/>
            <w:hideMark/>
          </w:tcPr>
          <w:p w14:paraId="7D98A09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355C2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6C188B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C26765B" w14:textId="77777777" w:rsidTr="00E1133F">
        <w:trPr>
          <w:trHeight w:val="300"/>
        </w:trPr>
        <w:tc>
          <w:tcPr>
            <w:tcW w:w="400" w:type="dxa"/>
            <w:tcBorders>
              <w:top w:val="nil"/>
              <w:left w:val="nil"/>
              <w:bottom w:val="nil"/>
              <w:right w:val="nil"/>
            </w:tcBorders>
            <w:shd w:val="clear" w:color="auto" w:fill="auto"/>
            <w:hideMark/>
          </w:tcPr>
          <w:p w14:paraId="5E4D4D4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9B5F6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21A904B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694C7DC" w14:textId="77777777" w:rsidTr="00E1133F">
        <w:trPr>
          <w:trHeight w:val="300"/>
        </w:trPr>
        <w:tc>
          <w:tcPr>
            <w:tcW w:w="400" w:type="dxa"/>
            <w:tcBorders>
              <w:top w:val="nil"/>
              <w:left w:val="nil"/>
              <w:bottom w:val="nil"/>
              <w:right w:val="nil"/>
            </w:tcBorders>
            <w:shd w:val="clear" w:color="auto" w:fill="auto"/>
            <w:hideMark/>
          </w:tcPr>
          <w:p w14:paraId="1A9782C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18036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QTY~KA~33</w:t>
            </w:r>
          </w:p>
        </w:tc>
        <w:tc>
          <w:tcPr>
            <w:tcW w:w="4805" w:type="dxa"/>
            <w:tcBorders>
              <w:top w:val="nil"/>
              <w:left w:val="nil"/>
              <w:bottom w:val="single" w:sz="4" w:space="0" w:color="auto"/>
              <w:right w:val="single" w:sz="4" w:space="0" w:color="auto"/>
            </w:tcBorders>
            <w:shd w:val="clear" w:color="auto" w:fill="auto"/>
            <w:hideMark/>
          </w:tcPr>
          <w:p w14:paraId="6EB7A7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2A10FCF" w14:textId="77777777" w:rsidTr="00E1133F">
        <w:trPr>
          <w:trHeight w:val="300"/>
        </w:trPr>
        <w:tc>
          <w:tcPr>
            <w:tcW w:w="400" w:type="dxa"/>
            <w:tcBorders>
              <w:top w:val="nil"/>
              <w:left w:val="nil"/>
              <w:bottom w:val="nil"/>
              <w:right w:val="nil"/>
            </w:tcBorders>
            <w:shd w:val="clear" w:color="auto" w:fill="auto"/>
            <w:hideMark/>
          </w:tcPr>
          <w:p w14:paraId="64C3EF0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BB6C566"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DBFC7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MEA~EE~PRQ~33~KH~970~1003~51</w:t>
            </w:r>
          </w:p>
        </w:tc>
        <w:tc>
          <w:tcPr>
            <w:tcW w:w="4805" w:type="dxa"/>
            <w:tcBorders>
              <w:top w:val="nil"/>
              <w:left w:val="nil"/>
              <w:bottom w:val="single" w:sz="4" w:space="0" w:color="auto"/>
              <w:right w:val="single" w:sz="4" w:space="0" w:color="auto"/>
            </w:tcBorders>
            <w:shd w:val="clear" w:color="auto" w:fill="auto"/>
            <w:hideMark/>
          </w:tcPr>
          <w:p w14:paraId="015C07B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1373DCEB" w14:textId="77777777" w:rsidTr="00E1133F">
        <w:trPr>
          <w:trHeight w:val="300"/>
        </w:trPr>
        <w:tc>
          <w:tcPr>
            <w:tcW w:w="400" w:type="dxa"/>
            <w:tcBorders>
              <w:top w:val="nil"/>
              <w:left w:val="nil"/>
              <w:bottom w:val="nil"/>
              <w:right w:val="nil"/>
            </w:tcBorders>
            <w:shd w:val="clear" w:color="auto" w:fill="auto"/>
            <w:hideMark/>
          </w:tcPr>
          <w:p w14:paraId="37E85C9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8357488"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5C4778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nil"/>
              <w:bottom w:val="single" w:sz="4" w:space="0" w:color="auto"/>
              <w:right w:val="single" w:sz="4" w:space="0" w:color="auto"/>
            </w:tcBorders>
            <w:shd w:val="clear" w:color="auto" w:fill="auto"/>
            <w:hideMark/>
          </w:tcPr>
          <w:p w14:paraId="3D2A1BA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759140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EED1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0AE8FD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67B20879" w14:textId="77777777" w:rsidTr="00E1133F">
        <w:trPr>
          <w:trHeight w:val="300"/>
        </w:trPr>
        <w:tc>
          <w:tcPr>
            <w:tcW w:w="400" w:type="dxa"/>
            <w:tcBorders>
              <w:top w:val="nil"/>
              <w:left w:val="nil"/>
              <w:bottom w:val="nil"/>
              <w:right w:val="nil"/>
            </w:tcBorders>
            <w:shd w:val="clear" w:color="auto" w:fill="auto"/>
            <w:hideMark/>
          </w:tcPr>
          <w:p w14:paraId="1F61B77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C749A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3261A9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7A7E3A7" w14:textId="77777777" w:rsidTr="00E1133F">
        <w:trPr>
          <w:trHeight w:val="300"/>
        </w:trPr>
        <w:tc>
          <w:tcPr>
            <w:tcW w:w="400" w:type="dxa"/>
            <w:tcBorders>
              <w:top w:val="nil"/>
              <w:left w:val="nil"/>
              <w:bottom w:val="nil"/>
              <w:right w:val="nil"/>
            </w:tcBorders>
            <w:shd w:val="clear" w:color="auto" w:fill="auto"/>
            <w:hideMark/>
          </w:tcPr>
          <w:p w14:paraId="33FBE5A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A6B7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QTY~KA~33</w:t>
            </w:r>
          </w:p>
        </w:tc>
        <w:tc>
          <w:tcPr>
            <w:tcW w:w="4805" w:type="dxa"/>
            <w:tcBorders>
              <w:top w:val="nil"/>
              <w:left w:val="nil"/>
              <w:bottom w:val="single" w:sz="4" w:space="0" w:color="auto"/>
              <w:right w:val="single" w:sz="4" w:space="0" w:color="auto"/>
            </w:tcBorders>
            <w:shd w:val="clear" w:color="auto" w:fill="auto"/>
            <w:hideMark/>
          </w:tcPr>
          <w:p w14:paraId="53DC5B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EA798AA" w14:textId="77777777" w:rsidTr="00E1133F">
        <w:trPr>
          <w:trHeight w:val="300"/>
        </w:trPr>
        <w:tc>
          <w:tcPr>
            <w:tcW w:w="400" w:type="dxa"/>
            <w:tcBorders>
              <w:top w:val="nil"/>
              <w:left w:val="nil"/>
              <w:bottom w:val="nil"/>
              <w:right w:val="nil"/>
            </w:tcBorders>
            <w:shd w:val="clear" w:color="auto" w:fill="auto"/>
            <w:hideMark/>
          </w:tcPr>
          <w:p w14:paraId="0ED56479"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B7C3187"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84CB0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MEA~~PRQ~33~~~~51</w:t>
            </w:r>
          </w:p>
        </w:tc>
        <w:tc>
          <w:tcPr>
            <w:tcW w:w="4805" w:type="dxa"/>
            <w:tcBorders>
              <w:top w:val="nil"/>
              <w:left w:val="nil"/>
              <w:bottom w:val="single" w:sz="4" w:space="0" w:color="auto"/>
              <w:right w:val="single" w:sz="4" w:space="0" w:color="auto"/>
            </w:tcBorders>
            <w:shd w:val="clear" w:color="auto" w:fill="auto"/>
            <w:hideMark/>
          </w:tcPr>
          <w:p w14:paraId="3F6DB4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2D2ABD9A" w14:textId="77777777" w:rsidTr="00E1133F">
        <w:trPr>
          <w:trHeight w:val="300"/>
        </w:trPr>
        <w:tc>
          <w:tcPr>
            <w:tcW w:w="400" w:type="dxa"/>
            <w:tcBorders>
              <w:top w:val="nil"/>
              <w:left w:val="nil"/>
              <w:bottom w:val="nil"/>
              <w:right w:val="nil"/>
            </w:tcBorders>
            <w:shd w:val="clear" w:color="auto" w:fill="auto"/>
            <w:hideMark/>
          </w:tcPr>
          <w:p w14:paraId="2E98A72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1520EBD"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40C34A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DTM~150~20090310</w:t>
            </w:r>
          </w:p>
        </w:tc>
        <w:tc>
          <w:tcPr>
            <w:tcW w:w="4805" w:type="dxa"/>
            <w:tcBorders>
              <w:top w:val="nil"/>
              <w:left w:val="nil"/>
              <w:bottom w:val="single" w:sz="4" w:space="0" w:color="auto"/>
              <w:right w:val="single" w:sz="4" w:space="0" w:color="auto"/>
            </w:tcBorders>
            <w:shd w:val="clear" w:color="auto" w:fill="auto"/>
            <w:vAlign w:val="bottom"/>
            <w:hideMark/>
          </w:tcPr>
          <w:p w14:paraId="534C321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9232B21" w14:textId="77777777" w:rsidTr="00E1133F">
        <w:trPr>
          <w:trHeight w:val="300"/>
        </w:trPr>
        <w:tc>
          <w:tcPr>
            <w:tcW w:w="400" w:type="dxa"/>
            <w:tcBorders>
              <w:top w:val="nil"/>
              <w:left w:val="nil"/>
              <w:bottom w:val="nil"/>
              <w:right w:val="nil"/>
            </w:tcBorders>
            <w:shd w:val="clear" w:color="auto" w:fill="auto"/>
            <w:hideMark/>
          </w:tcPr>
          <w:p w14:paraId="5BB89296"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DC75EF"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A52B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DTM~151~20090409</w:t>
            </w:r>
          </w:p>
        </w:tc>
        <w:tc>
          <w:tcPr>
            <w:tcW w:w="4805" w:type="dxa"/>
            <w:tcBorders>
              <w:top w:val="nil"/>
              <w:left w:val="nil"/>
              <w:bottom w:val="single" w:sz="4" w:space="0" w:color="auto"/>
              <w:right w:val="single" w:sz="4" w:space="0" w:color="auto"/>
            </w:tcBorders>
            <w:shd w:val="clear" w:color="auto" w:fill="auto"/>
            <w:vAlign w:val="bottom"/>
            <w:hideMark/>
          </w:tcPr>
          <w:p w14:paraId="518EAA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0AEBF34"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53A865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SE~23~000000001</w:t>
            </w:r>
          </w:p>
        </w:tc>
        <w:tc>
          <w:tcPr>
            <w:tcW w:w="4805" w:type="dxa"/>
            <w:tcBorders>
              <w:top w:val="nil"/>
              <w:left w:val="nil"/>
              <w:bottom w:val="single" w:sz="4" w:space="0" w:color="auto"/>
              <w:right w:val="single" w:sz="4" w:space="0" w:color="auto"/>
            </w:tcBorders>
            <w:shd w:val="clear" w:color="auto" w:fill="auto"/>
            <w:hideMark/>
          </w:tcPr>
          <w:p w14:paraId="314009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4AE9EC28" w14:textId="77777777" w:rsidR="005158E5" w:rsidRDefault="005158E5" w:rsidP="008900FA">
      <w:pPr>
        <w:ind w:left="-360" w:firstLine="90"/>
        <w:rPr>
          <w:rFonts w:ascii="Calibri" w:hAnsi="Calibri"/>
          <w:snapToGrid w:val="0"/>
          <w:sz w:val="22"/>
          <w:szCs w:val="22"/>
        </w:rPr>
      </w:pPr>
    </w:p>
    <w:p w14:paraId="0B159234" w14:textId="77777777" w:rsidR="00FB7694" w:rsidRDefault="00FB7694">
      <w:pPr>
        <w:ind w:left="-1170" w:firstLine="900"/>
        <w:rPr>
          <w:rFonts w:ascii="Calibri" w:hAnsi="Calibri"/>
          <w:snapToGrid w:val="0"/>
          <w:sz w:val="22"/>
          <w:szCs w:val="22"/>
        </w:rPr>
      </w:pPr>
    </w:p>
    <w:p w14:paraId="55968166" w14:textId="77777777" w:rsidR="0057696E" w:rsidRDefault="0057696E">
      <w:pPr>
        <w:ind w:left="-1170" w:firstLine="900"/>
        <w:rPr>
          <w:rFonts w:ascii="Calibri" w:hAnsi="Calibri"/>
          <w:snapToGrid w:val="0"/>
          <w:sz w:val="22"/>
          <w:szCs w:val="22"/>
        </w:rPr>
      </w:pPr>
    </w:p>
    <w:p w14:paraId="09EEFBDA" w14:textId="77777777" w:rsidR="00961E5D" w:rsidRDefault="00961E5D">
      <w:pPr>
        <w:ind w:left="-1170" w:firstLine="900"/>
        <w:rPr>
          <w:rFonts w:ascii="Calibri" w:hAnsi="Calibri"/>
          <w:snapToGrid w:val="0"/>
          <w:sz w:val="22"/>
          <w:szCs w:val="22"/>
        </w:rPr>
      </w:pPr>
    </w:p>
    <w:p w14:paraId="30408CD9" w14:textId="77777777" w:rsidR="00961E5D" w:rsidRDefault="00961E5D">
      <w:pPr>
        <w:ind w:left="-1170" w:firstLine="900"/>
        <w:rPr>
          <w:rFonts w:ascii="Calibri" w:hAnsi="Calibri"/>
          <w:snapToGrid w:val="0"/>
          <w:sz w:val="22"/>
          <w:szCs w:val="22"/>
        </w:rPr>
      </w:pPr>
    </w:p>
    <w:p w14:paraId="37683294" w14:textId="77777777" w:rsidR="00961E5D" w:rsidRDefault="00961E5D">
      <w:pPr>
        <w:ind w:left="-1170" w:firstLine="900"/>
        <w:rPr>
          <w:rFonts w:ascii="Calibri" w:hAnsi="Calibri"/>
          <w:snapToGrid w:val="0"/>
          <w:sz w:val="22"/>
          <w:szCs w:val="22"/>
        </w:rPr>
      </w:pPr>
    </w:p>
    <w:p w14:paraId="33693820" w14:textId="77777777" w:rsidR="00961E5D" w:rsidRDefault="00961E5D">
      <w:pPr>
        <w:ind w:left="-1170" w:firstLine="900"/>
        <w:rPr>
          <w:rFonts w:ascii="Calibri" w:hAnsi="Calibri"/>
          <w:snapToGrid w:val="0"/>
          <w:sz w:val="22"/>
          <w:szCs w:val="22"/>
        </w:rPr>
      </w:pPr>
    </w:p>
    <w:p w14:paraId="669AEDBA" w14:textId="77777777" w:rsidR="00961E5D" w:rsidRDefault="00961E5D">
      <w:pPr>
        <w:ind w:left="-1170" w:firstLine="900"/>
        <w:rPr>
          <w:rFonts w:ascii="Calibri" w:hAnsi="Calibri"/>
          <w:snapToGrid w:val="0"/>
          <w:sz w:val="22"/>
          <w:szCs w:val="22"/>
        </w:rPr>
      </w:pPr>
    </w:p>
    <w:p w14:paraId="609EEB0F" w14:textId="77777777" w:rsidR="00375B49" w:rsidRDefault="00375B49">
      <w:pPr>
        <w:ind w:left="-1170" w:firstLine="900"/>
        <w:rPr>
          <w:rFonts w:ascii="Calibri" w:hAnsi="Calibri"/>
          <w:snapToGrid w:val="0"/>
          <w:sz w:val="22"/>
          <w:szCs w:val="22"/>
        </w:rPr>
      </w:pPr>
    </w:p>
    <w:p w14:paraId="4BAC8D45" w14:textId="77777777" w:rsidR="00375B49" w:rsidRDefault="00375B49">
      <w:pPr>
        <w:ind w:left="-1170" w:firstLine="900"/>
        <w:rPr>
          <w:rFonts w:ascii="Calibri" w:hAnsi="Calibri"/>
          <w:snapToGrid w:val="0"/>
          <w:sz w:val="22"/>
          <w:szCs w:val="22"/>
        </w:rPr>
      </w:pPr>
    </w:p>
    <w:p w14:paraId="35B45C58" w14:textId="77777777" w:rsidR="00375B49" w:rsidRDefault="00375B49">
      <w:pPr>
        <w:ind w:left="-1170" w:firstLine="900"/>
        <w:rPr>
          <w:rFonts w:ascii="Calibri" w:hAnsi="Calibri"/>
          <w:snapToGrid w:val="0"/>
          <w:sz w:val="22"/>
          <w:szCs w:val="22"/>
        </w:rPr>
      </w:pPr>
    </w:p>
    <w:p w14:paraId="6347725C" w14:textId="77777777" w:rsidR="00375B49" w:rsidRDefault="00375B49">
      <w:pPr>
        <w:ind w:left="-1170" w:firstLine="900"/>
        <w:rPr>
          <w:rFonts w:ascii="Calibri" w:hAnsi="Calibri"/>
          <w:snapToGrid w:val="0"/>
          <w:sz w:val="22"/>
          <w:szCs w:val="22"/>
        </w:rPr>
      </w:pPr>
    </w:p>
    <w:p w14:paraId="46FB1DD2" w14:textId="77777777" w:rsidR="00375B49" w:rsidRDefault="00375B49">
      <w:pPr>
        <w:ind w:left="-1170" w:firstLine="900"/>
        <w:rPr>
          <w:rFonts w:ascii="Calibri" w:hAnsi="Calibri"/>
          <w:snapToGrid w:val="0"/>
          <w:sz w:val="22"/>
          <w:szCs w:val="22"/>
        </w:rPr>
      </w:pPr>
    </w:p>
    <w:p w14:paraId="2AB3D86F" w14:textId="34F51D45" w:rsidR="0057696E" w:rsidRDefault="0057696E">
      <w:pPr>
        <w:ind w:left="-1170" w:firstLine="900"/>
        <w:rPr>
          <w:rFonts w:ascii="Calibri" w:hAnsi="Calibri"/>
          <w:snapToGrid w:val="0"/>
          <w:sz w:val="22"/>
          <w:szCs w:val="22"/>
        </w:rPr>
      </w:pPr>
      <w:r>
        <w:rPr>
          <w:rFonts w:ascii="Calibri" w:hAnsi="Calibri"/>
          <w:snapToGrid w:val="0"/>
          <w:sz w:val="22"/>
          <w:szCs w:val="22"/>
        </w:rPr>
        <w:t>867_03 Example #1</w:t>
      </w:r>
      <w:r w:rsidR="00375B49">
        <w:rPr>
          <w:rFonts w:ascii="Calibri" w:hAnsi="Calibri"/>
          <w:snapToGrid w:val="0"/>
          <w:sz w:val="22"/>
          <w:szCs w:val="22"/>
        </w:rPr>
        <w:t>5</w:t>
      </w:r>
      <w:r>
        <w:rPr>
          <w:rFonts w:ascii="Calibri" w:hAnsi="Calibri"/>
          <w:snapToGrid w:val="0"/>
          <w:sz w:val="22"/>
          <w:szCs w:val="22"/>
        </w:rPr>
        <w:t xml:space="preserve"> of </w:t>
      </w:r>
      <w:del w:id="63" w:author="MCT" w:date="2023-05-09T14:09:00Z">
        <w:r w:rsidDel="005253F0">
          <w:rPr>
            <w:rFonts w:ascii="Calibri" w:hAnsi="Calibri"/>
            <w:snapToGrid w:val="0"/>
            <w:sz w:val="22"/>
            <w:szCs w:val="22"/>
          </w:rPr>
          <w:delText>1</w:delText>
        </w:r>
        <w:r w:rsidR="00375B49" w:rsidDel="005253F0">
          <w:rPr>
            <w:rFonts w:ascii="Calibri" w:hAnsi="Calibri"/>
            <w:snapToGrid w:val="0"/>
            <w:sz w:val="22"/>
            <w:szCs w:val="22"/>
          </w:rPr>
          <w:delText>5</w:delText>
        </w:r>
      </w:del>
      <w:ins w:id="64" w:author="MCT" w:date="2023-05-09T14:09:00Z">
        <w:r w:rsidR="005253F0">
          <w:rPr>
            <w:rFonts w:ascii="Calibri" w:hAnsi="Calibri"/>
            <w:snapToGrid w:val="0"/>
            <w:sz w:val="22"/>
            <w:szCs w:val="22"/>
          </w:rPr>
          <w:t>1</w:t>
        </w:r>
      </w:ins>
      <w:ins w:id="65" w:author="MCT" w:date="2024-10-14T13:27:00Z">
        <w:r w:rsidR="00623590">
          <w:rPr>
            <w:rFonts w:ascii="Calibri" w:hAnsi="Calibri"/>
            <w:snapToGrid w:val="0"/>
            <w:sz w:val="22"/>
            <w:szCs w:val="22"/>
          </w:rPr>
          <w:t>9</w:t>
        </w:r>
      </w:ins>
    </w:p>
    <w:p w14:paraId="5082D751" w14:textId="77777777" w:rsidR="0057696E" w:rsidRDefault="00FB7694">
      <w:pPr>
        <w:ind w:left="-1170" w:firstLine="900"/>
        <w:rPr>
          <w:rFonts w:ascii="Calibri" w:hAnsi="Calibri"/>
          <w:snapToGrid w:val="0"/>
          <w:sz w:val="22"/>
          <w:szCs w:val="22"/>
        </w:rPr>
      </w:pPr>
      <w:r w:rsidRPr="00FB7694">
        <w:rPr>
          <w:rFonts w:ascii="Calibri" w:hAnsi="Calibri"/>
          <w:snapToGrid w:val="0"/>
          <w:sz w:val="22"/>
          <w:szCs w:val="22"/>
        </w:rPr>
        <w:t xml:space="preserve">Monthly Usage </w:t>
      </w:r>
      <w:r w:rsidR="005158E5">
        <w:rPr>
          <w:rFonts w:ascii="Calibri" w:hAnsi="Calibri"/>
          <w:snapToGrid w:val="0"/>
          <w:sz w:val="22"/>
          <w:szCs w:val="22"/>
        </w:rPr>
        <w:t>-</w:t>
      </w:r>
      <w:r w:rsidRPr="00FB7694">
        <w:rPr>
          <w:rFonts w:ascii="Calibri" w:hAnsi="Calibri"/>
          <w:snapToGrid w:val="0"/>
          <w:sz w:val="22"/>
          <w:szCs w:val="22"/>
        </w:rPr>
        <w:t xml:space="preserve"> NON-INTERVAL – Replacement</w:t>
      </w:r>
    </w:p>
    <w:tbl>
      <w:tblPr>
        <w:tblW w:w="9465" w:type="dxa"/>
        <w:tblInd w:w="93" w:type="dxa"/>
        <w:tblLayout w:type="fixed"/>
        <w:tblLook w:val="04A0" w:firstRow="1" w:lastRow="0" w:firstColumn="1" w:lastColumn="0" w:noHBand="0" w:noVBand="1"/>
      </w:tblPr>
      <w:tblGrid>
        <w:gridCol w:w="344"/>
        <w:gridCol w:w="344"/>
        <w:gridCol w:w="4007"/>
        <w:gridCol w:w="4770"/>
      </w:tblGrid>
      <w:tr w:rsidR="005158E5" w:rsidRPr="005158E5" w14:paraId="605A03F2" w14:textId="77777777" w:rsidTr="005158E5">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8B12B8"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Replacement Monthly and Summary Usage Sent After Cancel</w:t>
            </w:r>
          </w:p>
        </w:tc>
      </w:tr>
      <w:tr w:rsidR="005158E5" w:rsidRPr="005158E5" w14:paraId="4EA8390F" w14:textId="77777777" w:rsidTr="000539E3">
        <w:trPr>
          <w:trHeight w:val="323"/>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85632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770" w:type="dxa"/>
            <w:tcBorders>
              <w:top w:val="nil"/>
              <w:left w:val="nil"/>
              <w:bottom w:val="single" w:sz="4" w:space="0" w:color="auto"/>
              <w:right w:val="single" w:sz="4" w:space="0" w:color="auto"/>
            </w:tcBorders>
            <w:shd w:val="clear" w:color="auto" w:fill="auto"/>
            <w:hideMark/>
          </w:tcPr>
          <w:p w14:paraId="1DD6A5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9E6CB14" w14:textId="77777777" w:rsidTr="005158E5">
        <w:trPr>
          <w:trHeight w:val="705"/>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A1C4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BPT~05~200805101201001~20090212~DD~~~~~200805101956534</w:t>
            </w:r>
          </w:p>
        </w:tc>
        <w:tc>
          <w:tcPr>
            <w:tcW w:w="4770" w:type="dxa"/>
            <w:tcBorders>
              <w:top w:val="nil"/>
              <w:left w:val="nil"/>
              <w:bottom w:val="single" w:sz="4" w:space="0" w:color="auto"/>
              <w:right w:val="single" w:sz="4" w:space="0" w:color="auto"/>
            </w:tcBorders>
            <w:shd w:val="clear" w:color="auto" w:fill="auto"/>
            <w:hideMark/>
          </w:tcPr>
          <w:p w14:paraId="2700EF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Replacement, Unique Reference Identification, Date, Report Type, Reference ID Number</w:t>
            </w:r>
          </w:p>
        </w:tc>
      </w:tr>
      <w:tr w:rsidR="005158E5" w:rsidRPr="005158E5" w14:paraId="796A9094"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609A8E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770" w:type="dxa"/>
            <w:tcBorders>
              <w:top w:val="nil"/>
              <w:left w:val="nil"/>
              <w:bottom w:val="single" w:sz="4" w:space="0" w:color="auto"/>
              <w:right w:val="single" w:sz="4" w:space="0" w:color="auto"/>
            </w:tcBorders>
            <w:shd w:val="clear" w:color="auto" w:fill="auto"/>
            <w:hideMark/>
          </w:tcPr>
          <w:p w14:paraId="4BA0F88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26C6250C"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3979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770" w:type="dxa"/>
            <w:tcBorders>
              <w:top w:val="nil"/>
              <w:left w:val="nil"/>
              <w:bottom w:val="single" w:sz="4" w:space="0" w:color="auto"/>
              <w:right w:val="single" w:sz="4" w:space="0" w:color="auto"/>
            </w:tcBorders>
            <w:shd w:val="clear" w:color="auto" w:fill="auto"/>
            <w:hideMark/>
          </w:tcPr>
          <w:p w14:paraId="1FF8CC6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1A16481F"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87F5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770" w:type="dxa"/>
            <w:tcBorders>
              <w:top w:val="nil"/>
              <w:left w:val="nil"/>
              <w:bottom w:val="single" w:sz="4" w:space="0" w:color="auto"/>
              <w:right w:val="single" w:sz="4" w:space="0" w:color="auto"/>
            </w:tcBorders>
            <w:shd w:val="clear" w:color="auto" w:fill="auto"/>
            <w:hideMark/>
          </w:tcPr>
          <w:p w14:paraId="6CE14B6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4091B136" w14:textId="77777777" w:rsidTr="005158E5">
        <w:trPr>
          <w:trHeight w:val="345"/>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D98C6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770" w:type="dxa"/>
            <w:tcBorders>
              <w:top w:val="nil"/>
              <w:left w:val="nil"/>
              <w:bottom w:val="single" w:sz="4" w:space="0" w:color="auto"/>
              <w:right w:val="single" w:sz="4" w:space="0" w:color="auto"/>
            </w:tcBorders>
            <w:shd w:val="clear" w:color="auto" w:fill="auto"/>
            <w:hideMark/>
          </w:tcPr>
          <w:p w14:paraId="2BED10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2409B562"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4846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770" w:type="dxa"/>
            <w:tcBorders>
              <w:top w:val="nil"/>
              <w:left w:val="nil"/>
              <w:bottom w:val="single" w:sz="4" w:space="0" w:color="auto"/>
              <w:right w:val="single" w:sz="4" w:space="0" w:color="auto"/>
            </w:tcBorders>
            <w:shd w:val="clear" w:color="auto" w:fill="auto"/>
            <w:hideMark/>
          </w:tcPr>
          <w:p w14:paraId="5FD5B1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3BC53BC0"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8042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PTD~PL~~~MG~221191693</w:t>
            </w:r>
          </w:p>
        </w:tc>
        <w:tc>
          <w:tcPr>
            <w:tcW w:w="4770" w:type="dxa"/>
            <w:tcBorders>
              <w:top w:val="nil"/>
              <w:left w:val="nil"/>
              <w:bottom w:val="single" w:sz="4" w:space="0" w:color="auto"/>
              <w:right w:val="single" w:sz="4" w:space="0" w:color="auto"/>
            </w:tcBorders>
            <w:shd w:val="clear" w:color="auto" w:fill="auto"/>
            <w:hideMark/>
          </w:tcPr>
          <w:p w14:paraId="0A8F6F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0E468D88" w14:textId="77777777" w:rsidTr="005158E5">
        <w:trPr>
          <w:trHeight w:val="300"/>
        </w:trPr>
        <w:tc>
          <w:tcPr>
            <w:tcW w:w="344" w:type="dxa"/>
            <w:tcBorders>
              <w:top w:val="nil"/>
              <w:left w:val="nil"/>
              <w:bottom w:val="nil"/>
              <w:right w:val="nil"/>
            </w:tcBorders>
            <w:shd w:val="clear" w:color="auto" w:fill="auto"/>
            <w:hideMark/>
          </w:tcPr>
          <w:p w14:paraId="18920321"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8EBC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62DB33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E8D9F90" w14:textId="77777777" w:rsidTr="005158E5">
        <w:trPr>
          <w:trHeight w:val="300"/>
        </w:trPr>
        <w:tc>
          <w:tcPr>
            <w:tcW w:w="344" w:type="dxa"/>
            <w:tcBorders>
              <w:top w:val="nil"/>
              <w:left w:val="nil"/>
              <w:bottom w:val="nil"/>
              <w:right w:val="nil"/>
            </w:tcBorders>
            <w:shd w:val="clear" w:color="auto" w:fill="auto"/>
            <w:hideMark/>
          </w:tcPr>
          <w:p w14:paraId="43B04185"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BCE5E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16FD4D5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154DAA3" w14:textId="77777777" w:rsidTr="005158E5">
        <w:trPr>
          <w:trHeight w:val="300"/>
        </w:trPr>
        <w:tc>
          <w:tcPr>
            <w:tcW w:w="344" w:type="dxa"/>
            <w:tcBorders>
              <w:top w:val="nil"/>
              <w:left w:val="nil"/>
              <w:bottom w:val="nil"/>
              <w:right w:val="nil"/>
            </w:tcBorders>
            <w:shd w:val="clear" w:color="auto" w:fill="auto"/>
            <w:hideMark/>
          </w:tcPr>
          <w:p w14:paraId="6A2F025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878E7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415C69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137F18A" w14:textId="77777777" w:rsidTr="005158E5">
        <w:trPr>
          <w:trHeight w:val="300"/>
        </w:trPr>
        <w:tc>
          <w:tcPr>
            <w:tcW w:w="344" w:type="dxa"/>
            <w:tcBorders>
              <w:top w:val="nil"/>
              <w:left w:val="nil"/>
              <w:bottom w:val="nil"/>
              <w:right w:val="nil"/>
            </w:tcBorders>
            <w:shd w:val="clear" w:color="auto" w:fill="auto"/>
            <w:hideMark/>
          </w:tcPr>
          <w:p w14:paraId="7F5452E9"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FDC1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01F864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AE5DB08" w14:textId="77777777" w:rsidTr="005158E5">
        <w:trPr>
          <w:trHeight w:val="300"/>
        </w:trPr>
        <w:tc>
          <w:tcPr>
            <w:tcW w:w="344" w:type="dxa"/>
            <w:tcBorders>
              <w:top w:val="nil"/>
              <w:left w:val="nil"/>
              <w:bottom w:val="nil"/>
              <w:right w:val="nil"/>
            </w:tcBorders>
            <w:shd w:val="clear" w:color="auto" w:fill="auto"/>
            <w:hideMark/>
          </w:tcPr>
          <w:p w14:paraId="4A39F834"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F3AE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QTY~QD~2499</w:t>
            </w:r>
          </w:p>
        </w:tc>
        <w:tc>
          <w:tcPr>
            <w:tcW w:w="4770" w:type="dxa"/>
            <w:tcBorders>
              <w:top w:val="nil"/>
              <w:left w:val="nil"/>
              <w:bottom w:val="single" w:sz="4" w:space="0" w:color="auto"/>
              <w:right w:val="single" w:sz="4" w:space="0" w:color="auto"/>
            </w:tcBorders>
            <w:shd w:val="clear" w:color="auto" w:fill="auto"/>
            <w:hideMark/>
          </w:tcPr>
          <w:p w14:paraId="1B857BA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EE15A75" w14:textId="77777777" w:rsidTr="005158E5">
        <w:trPr>
          <w:trHeight w:val="600"/>
        </w:trPr>
        <w:tc>
          <w:tcPr>
            <w:tcW w:w="344" w:type="dxa"/>
            <w:tcBorders>
              <w:top w:val="nil"/>
              <w:left w:val="nil"/>
              <w:bottom w:val="nil"/>
              <w:right w:val="nil"/>
            </w:tcBorders>
            <w:shd w:val="clear" w:color="auto" w:fill="auto"/>
            <w:hideMark/>
          </w:tcPr>
          <w:p w14:paraId="0F10BD8B"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04425E3"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16E254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MEA~AA~PRQ~2499~KH~164825~167324~51</w:t>
            </w:r>
          </w:p>
        </w:tc>
        <w:tc>
          <w:tcPr>
            <w:tcW w:w="4770" w:type="dxa"/>
            <w:tcBorders>
              <w:top w:val="nil"/>
              <w:left w:val="nil"/>
              <w:bottom w:val="single" w:sz="4" w:space="0" w:color="auto"/>
              <w:right w:val="single" w:sz="4" w:space="0" w:color="auto"/>
            </w:tcBorders>
            <w:shd w:val="clear" w:color="auto" w:fill="auto"/>
            <w:hideMark/>
          </w:tcPr>
          <w:p w14:paraId="19989D9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26A8A2BA" w14:textId="77777777" w:rsidTr="005158E5">
        <w:trPr>
          <w:trHeight w:val="300"/>
        </w:trPr>
        <w:tc>
          <w:tcPr>
            <w:tcW w:w="344" w:type="dxa"/>
            <w:tcBorders>
              <w:top w:val="nil"/>
              <w:left w:val="nil"/>
              <w:bottom w:val="nil"/>
              <w:right w:val="nil"/>
            </w:tcBorders>
            <w:shd w:val="clear" w:color="auto" w:fill="auto"/>
            <w:hideMark/>
          </w:tcPr>
          <w:p w14:paraId="7657F65E"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793795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FA409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331ACFF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49BF5532"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77804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PTD~PL~~~MG~221191691</w:t>
            </w:r>
          </w:p>
        </w:tc>
        <w:tc>
          <w:tcPr>
            <w:tcW w:w="4770" w:type="dxa"/>
            <w:tcBorders>
              <w:top w:val="nil"/>
              <w:left w:val="nil"/>
              <w:bottom w:val="single" w:sz="4" w:space="0" w:color="auto"/>
              <w:right w:val="single" w:sz="4" w:space="0" w:color="auto"/>
            </w:tcBorders>
            <w:shd w:val="clear" w:color="auto" w:fill="auto"/>
            <w:hideMark/>
          </w:tcPr>
          <w:p w14:paraId="3981F5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0527561E" w14:textId="77777777" w:rsidTr="005158E5">
        <w:trPr>
          <w:trHeight w:val="300"/>
        </w:trPr>
        <w:tc>
          <w:tcPr>
            <w:tcW w:w="344" w:type="dxa"/>
            <w:tcBorders>
              <w:top w:val="nil"/>
              <w:left w:val="nil"/>
              <w:bottom w:val="nil"/>
              <w:right w:val="nil"/>
            </w:tcBorders>
            <w:shd w:val="clear" w:color="auto" w:fill="auto"/>
            <w:hideMark/>
          </w:tcPr>
          <w:p w14:paraId="4C3440F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AC5F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6ED1E41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C6663BD" w14:textId="77777777" w:rsidTr="005158E5">
        <w:trPr>
          <w:trHeight w:val="300"/>
        </w:trPr>
        <w:tc>
          <w:tcPr>
            <w:tcW w:w="344" w:type="dxa"/>
            <w:tcBorders>
              <w:top w:val="nil"/>
              <w:left w:val="nil"/>
              <w:bottom w:val="nil"/>
              <w:right w:val="nil"/>
            </w:tcBorders>
            <w:shd w:val="clear" w:color="auto" w:fill="auto"/>
            <w:hideMark/>
          </w:tcPr>
          <w:p w14:paraId="511F6CC7"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9CEAC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47E6CD7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08AE2BC" w14:textId="77777777" w:rsidTr="005158E5">
        <w:trPr>
          <w:trHeight w:val="300"/>
        </w:trPr>
        <w:tc>
          <w:tcPr>
            <w:tcW w:w="344" w:type="dxa"/>
            <w:tcBorders>
              <w:top w:val="nil"/>
              <w:left w:val="nil"/>
              <w:bottom w:val="nil"/>
              <w:right w:val="nil"/>
            </w:tcBorders>
            <w:shd w:val="clear" w:color="auto" w:fill="auto"/>
            <w:hideMark/>
          </w:tcPr>
          <w:p w14:paraId="7F0D4B5C"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10F27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7131DA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A9F9576" w14:textId="77777777" w:rsidTr="005158E5">
        <w:trPr>
          <w:trHeight w:val="300"/>
        </w:trPr>
        <w:tc>
          <w:tcPr>
            <w:tcW w:w="344" w:type="dxa"/>
            <w:tcBorders>
              <w:top w:val="nil"/>
              <w:left w:val="nil"/>
              <w:bottom w:val="nil"/>
              <w:right w:val="nil"/>
            </w:tcBorders>
            <w:shd w:val="clear" w:color="auto" w:fill="auto"/>
            <w:hideMark/>
          </w:tcPr>
          <w:p w14:paraId="0B2914C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20DC4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2526BF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06BF0F8" w14:textId="77777777" w:rsidTr="005158E5">
        <w:trPr>
          <w:trHeight w:val="300"/>
        </w:trPr>
        <w:tc>
          <w:tcPr>
            <w:tcW w:w="344" w:type="dxa"/>
            <w:tcBorders>
              <w:top w:val="nil"/>
              <w:left w:val="nil"/>
              <w:bottom w:val="nil"/>
              <w:right w:val="nil"/>
            </w:tcBorders>
            <w:shd w:val="clear" w:color="auto" w:fill="auto"/>
            <w:hideMark/>
          </w:tcPr>
          <w:p w14:paraId="3735C03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1AAF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QTY~QD~1201</w:t>
            </w:r>
          </w:p>
        </w:tc>
        <w:tc>
          <w:tcPr>
            <w:tcW w:w="4770" w:type="dxa"/>
            <w:tcBorders>
              <w:top w:val="nil"/>
              <w:left w:val="nil"/>
              <w:bottom w:val="single" w:sz="4" w:space="0" w:color="auto"/>
              <w:right w:val="single" w:sz="4" w:space="0" w:color="auto"/>
            </w:tcBorders>
            <w:shd w:val="clear" w:color="auto" w:fill="auto"/>
            <w:hideMark/>
          </w:tcPr>
          <w:p w14:paraId="2ED084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5C5829A" w14:textId="77777777" w:rsidTr="005158E5">
        <w:trPr>
          <w:trHeight w:val="600"/>
        </w:trPr>
        <w:tc>
          <w:tcPr>
            <w:tcW w:w="344" w:type="dxa"/>
            <w:tcBorders>
              <w:top w:val="nil"/>
              <w:left w:val="nil"/>
              <w:bottom w:val="nil"/>
              <w:right w:val="nil"/>
            </w:tcBorders>
            <w:shd w:val="clear" w:color="auto" w:fill="auto"/>
            <w:hideMark/>
          </w:tcPr>
          <w:p w14:paraId="1808112B"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8876582"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4D4DD9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MEA~AA~PRQ~1201~KH~94628~190457~51</w:t>
            </w:r>
          </w:p>
        </w:tc>
        <w:tc>
          <w:tcPr>
            <w:tcW w:w="4770" w:type="dxa"/>
            <w:tcBorders>
              <w:top w:val="nil"/>
              <w:left w:val="nil"/>
              <w:bottom w:val="single" w:sz="4" w:space="0" w:color="auto"/>
              <w:right w:val="single" w:sz="4" w:space="0" w:color="auto"/>
            </w:tcBorders>
            <w:shd w:val="clear" w:color="auto" w:fill="auto"/>
            <w:hideMark/>
          </w:tcPr>
          <w:p w14:paraId="3E9499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017FBC9" w14:textId="77777777" w:rsidTr="005158E5">
        <w:trPr>
          <w:trHeight w:val="300"/>
        </w:trPr>
        <w:tc>
          <w:tcPr>
            <w:tcW w:w="344" w:type="dxa"/>
            <w:tcBorders>
              <w:top w:val="nil"/>
              <w:left w:val="nil"/>
              <w:bottom w:val="nil"/>
              <w:right w:val="nil"/>
            </w:tcBorders>
            <w:shd w:val="clear" w:color="auto" w:fill="auto"/>
            <w:hideMark/>
          </w:tcPr>
          <w:p w14:paraId="653048AD"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86102EC"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0CB9C4B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4DBB93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508C0123"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2322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PTD~PL~~~MG~221191693</w:t>
            </w:r>
          </w:p>
        </w:tc>
        <w:tc>
          <w:tcPr>
            <w:tcW w:w="4770" w:type="dxa"/>
            <w:tcBorders>
              <w:top w:val="nil"/>
              <w:left w:val="nil"/>
              <w:bottom w:val="single" w:sz="4" w:space="0" w:color="auto"/>
              <w:right w:val="single" w:sz="4" w:space="0" w:color="auto"/>
            </w:tcBorders>
            <w:shd w:val="clear" w:color="auto" w:fill="auto"/>
            <w:hideMark/>
          </w:tcPr>
          <w:p w14:paraId="15DCBEA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2F9E20AF" w14:textId="77777777" w:rsidTr="005158E5">
        <w:trPr>
          <w:trHeight w:val="300"/>
        </w:trPr>
        <w:tc>
          <w:tcPr>
            <w:tcW w:w="344" w:type="dxa"/>
            <w:tcBorders>
              <w:top w:val="nil"/>
              <w:left w:val="nil"/>
              <w:bottom w:val="nil"/>
              <w:right w:val="nil"/>
            </w:tcBorders>
            <w:shd w:val="clear" w:color="auto" w:fill="auto"/>
            <w:hideMark/>
          </w:tcPr>
          <w:p w14:paraId="26147315"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8FBE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1A8D08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21DF5998" w14:textId="77777777" w:rsidTr="005158E5">
        <w:trPr>
          <w:trHeight w:val="300"/>
        </w:trPr>
        <w:tc>
          <w:tcPr>
            <w:tcW w:w="344" w:type="dxa"/>
            <w:tcBorders>
              <w:top w:val="nil"/>
              <w:left w:val="nil"/>
              <w:bottom w:val="nil"/>
              <w:right w:val="nil"/>
            </w:tcBorders>
            <w:shd w:val="clear" w:color="auto" w:fill="auto"/>
            <w:hideMark/>
          </w:tcPr>
          <w:p w14:paraId="6058A673"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F671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606F1E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5FCBF68" w14:textId="77777777" w:rsidTr="005158E5">
        <w:trPr>
          <w:trHeight w:val="300"/>
        </w:trPr>
        <w:tc>
          <w:tcPr>
            <w:tcW w:w="344" w:type="dxa"/>
            <w:tcBorders>
              <w:top w:val="nil"/>
              <w:left w:val="nil"/>
              <w:bottom w:val="nil"/>
              <w:right w:val="nil"/>
            </w:tcBorders>
            <w:shd w:val="clear" w:color="auto" w:fill="auto"/>
            <w:hideMark/>
          </w:tcPr>
          <w:p w14:paraId="107CE367"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2CAF5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274ED2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05FCBC9" w14:textId="77777777" w:rsidTr="005158E5">
        <w:trPr>
          <w:trHeight w:val="300"/>
        </w:trPr>
        <w:tc>
          <w:tcPr>
            <w:tcW w:w="344" w:type="dxa"/>
            <w:tcBorders>
              <w:top w:val="nil"/>
              <w:left w:val="nil"/>
              <w:bottom w:val="nil"/>
              <w:right w:val="nil"/>
            </w:tcBorders>
            <w:shd w:val="clear" w:color="auto" w:fill="auto"/>
            <w:hideMark/>
          </w:tcPr>
          <w:p w14:paraId="1C47BF11"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79B1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628F59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5583886" w14:textId="77777777" w:rsidTr="005158E5">
        <w:trPr>
          <w:trHeight w:val="300"/>
        </w:trPr>
        <w:tc>
          <w:tcPr>
            <w:tcW w:w="344" w:type="dxa"/>
            <w:tcBorders>
              <w:top w:val="nil"/>
              <w:left w:val="nil"/>
              <w:bottom w:val="nil"/>
              <w:right w:val="nil"/>
            </w:tcBorders>
            <w:shd w:val="clear" w:color="auto" w:fill="auto"/>
            <w:hideMark/>
          </w:tcPr>
          <w:p w14:paraId="6619A83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567F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QTY~QD~11.859</w:t>
            </w:r>
          </w:p>
        </w:tc>
        <w:tc>
          <w:tcPr>
            <w:tcW w:w="4770" w:type="dxa"/>
            <w:tcBorders>
              <w:top w:val="nil"/>
              <w:left w:val="nil"/>
              <w:bottom w:val="single" w:sz="4" w:space="0" w:color="auto"/>
              <w:right w:val="single" w:sz="4" w:space="0" w:color="auto"/>
            </w:tcBorders>
            <w:shd w:val="clear" w:color="auto" w:fill="auto"/>
            <w:hideMark/>
          </w:tcPr>
          <w:p w14:paraId="6E6AE1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662B01B" w14:textId="77777777" w:rsidTr="005158E5">
        <w:trPr>
          <w:trHeight w:val="300"/>
        </w:trPr>
        <w:tc>
          <w:tcPr>
            <w:tcW w:w="344" w:type="dxa"/>
            <w:tcBorders>
              <w:top w:val="nil"/>
              <w:left w:val="nil"/>
              <w:bottom w:val="nil"/>
              <w:right w:val="nil"/>
            </w:tcBorders>
            <w:shd w:val="clear" w:color="auto" w:fill="auto"/>
            <w:hideMark/>
          </w:tcPr>
          <w:p w14:paraId="747D24CC"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7FF9A82E"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7B5F98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MEA~AA~PRQ~11.859~K1~~11.859~51</w:t>
            </w:r>
          </w:p>
        </w:tc>
        <w:tc>
          <w:tcPr>
            <w:tcW w:w="4770" w:type="dxa"/>
            <w:tcBorders>
              <w:top w:val="nil"/>
              <w:left w:val="nil"/>
              <w:bottom w:val="single" w:sz="4" w:space="0" w:color="auto"/>
              <w:right w:val="single" w:sz="4" w:space="0" w:color="auto"/>
            </w:tcBorders>
            <w:shd w:val="clear" w:color="auto" w:fill="auto"/>
            <w:hideMark/>
          </w:tcPr>
          <w:p w14:paraId="0B3189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6C570DD6" w14:textId="77777777" w:rsidTr="005158E5">
        <w:trPr>
          <w:trHeight w:val="300"/>
        </w:trPr>
        <w:tc>
          <w:tcPr>
            <w:tcW w:w="344" w:type="dxa"/>
            <w:tcBorders>
              <w:top w:val="nil"/>
              <w:left w:val="nil"/>
              <w:bottom w:val="nil"/>
              <w:right w:val="nil"/>
            </w:tcBorders>
            <w:shd w:val="clear" w:color="auto" w:fill="auto"/>
            <w:hideMark/>
          </w:tcPr>
          <w:p w14:paraId="130AB821"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D4685E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358CE14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78ABA7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2EB1416"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BAAE9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PTD~PL~~~MG~221191691</w:t>
            </w:r>
          </w:p>
        </w:tc>
        <w:tc>
          <w:tcPr>
            <w:tcW w:w="4770" w:type="dxa"/>
            <w:tcBorders>
              <w:top w:val="nil"/>
              <w:left w:val="nil"/>
              <w:bottom w:val="single" w:sz="4" w:space="0" w:color="auto"/>
              <w:right w:val="single" w:sz="4" w:space="0" w:color="auto"/>
            </w:tcBorders>
            <w:shd w:val="clear" w:color="auto" w:fill="auto"/>
            <w:hideMark/>
          </w:tcPr>
          <w:p w14:paraId="2EC9E8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8720266" w14:textId="77777777" w:rsidTr="005158E5">
        <w:trPr>
          <w:trHeight w:val="300"/>
        </w:trPr>
        <w:tc>
          <w:tcPr>
            <w:tcW w:w="344" w:type="dxa"/>
            <w:tcBorders>
              <w:top w:val="nil"/>
              <w:left w:val="nil"/>
              <w:bottom w:val="nil"/>
              <w:right w:val="nil"/>
            </w:tcBorders>
            <w:shd w:val="clear" w:color="auto" w:fill="auto"/>
            <w:hideMark/>
          </w:tcPr>
          <w:p w14:paraId="5F6E3F9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89AAF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73719B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9A45DFD" w14:textId="77777777" w:rsidTr="005158E5">
        <w:trPr>
          <w:trHeight w:val="300"/>
        </w:trPr>
        <w:tc>
          <w:tcPr>
            <w:tcW w:w="344" w:type="dxa"/>
            <w:tcBorders>
              <w:top w:val="nil"/>
              <w:left w:val="nil"/>
              <w:bottom w:val="nil"/>
              <w:right w:val="nil"/>
            </w:tcBorders>
            <w:shd w:val="clear" w:color="auto" w:fill="auto"/>
            <w:hideMark/>
          </w:tcPr>
          <w:p w14:paraId="78D2EC7A"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C6F3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418A171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26FFD03" w14:textId="77777777" w:rsidTr="005158E5">
        <w:trPr>
          <w:trHeight w:val="300"/>
        </w:trPr>
        <w:tc>
          <w:tcPr>
            <w:tcW w:w="344" w:type="dxa"/>
            <w:tcBorders>
              <w:top w:val="nil"/>
              <w:left w:val="nil"/>
              <w:bottom w:val="nil"/>
              <w:right w:val="nil"/>
            </w:tcBorders>
            <w:shd w:val="clear" w:color="auto" w:fill="auto"/>
            <w:hideMark/>
          </w:tcPr>
          <w:p w14:paraId="61B6992F"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1F9DF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18FB79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2F592B1" w14:textId="77777777" w:rsidTr="005158E5">
        <w:trPr>
          <w:trHeight w:val="300"/>
        </w:trPr>
        <w:tc>
          <w:tcPr>
            <w:tcW w:w="344" w:type="dxa"/>
            <w:tcBorders>
              <w:top w:val="nil"/>
              <w:left w:val="nil"/>
              <w:bottom w:val="nil"/>
              <w:right w:val="nil"/>
            </w:tcBorders>
            <w:shd w:val="clear" w:color="auto" w:fill="auto"/>
            <w:hideMark/>
          </w:tcPr>
          <w:p w14:paraId="1D4A1EB4"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88A5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783777A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110AA8C" w14:textId="77777777" w:rsidTr="005158E5">
        <w:trPr>
          <w:trHeight w:val="300"/>
        </w:trPr>
        <w:tc>
          <w:tcPr>
            <w:tcW w:w="344" w:type="dxa"/>
            <w:tcBorders>
              <w:top w:val="nil"/>
              <w:left w:val="nil"/>
              <w:bottom w:val="nil"/>
              <w:right w:val="nil"/>
            </w:tcBorders>
            <w:shd w:val="clear" w:color="auto" w:fill="auto"/>
            <w:hideMark/>
          </w:tcPr>
          <w:p w14:paraId="2209482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20B37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QTY~QD~6.689</w:t>
            </w:r>
          </w:p>
        </w:tc>
        <w:tc>
          <w:tcPr>
            <w:tcW w:w="4770" w:type="dxa"/>
            <w:tcBorders>
              <w:top w:val="nil"/>
              <w:left w:val="nil"/>
              <w:bottom w:val="single" w:sz="4" w:space="0" w:color="auto"/>
              <w:right w:val="single" w:sz="4" w:space="0" w:color="auto"/>
            </w:tcBorders>
            <w:shd w:val="clear" w:color="auto" w:fill="auto"/>
            <w:hideMark/>
          </w:tcPr>
          <w:p w14:paraId="5691C3C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F2BCC44" w14:textId="77777777" w:rsidTr="005158E5">
        <w:trPr>
          <w:trHeight w:val="300"/>
        </w:trPr>
        <w:tc>
          <w:tcPr>
            <w:tcW w:w="344" w:type="dxa"/>
            <w:tcBorders>
              <w:top w:val="nil"/>
              <w:left w:val="nil"/>
              <w:bottom w:val="nil"/>
              <w:right w:val="nil"/>
            </w:tcBorders>
            <w:shd w:val="clear" w:color="auto" w:fill="auto"/>
            <w:hideMark/>
          </w:tcPr>
          <w:p w14:paraId="676B7CF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1A72F0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5C525E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MEA~AA~PRQ~6.689~K1~~6.689~51</w:t>
            </w:r>
          </w:p>
        </w:tc>
        <w:tc>
          <w:tcPr>
            <w:tcW w:w="4770" w:type="dxa"/>
            <w:tcBorders>
              <w:top w:val="nil"/>
              <w:left w:val="nil"/>
              <w:bottom w:val="single" w:sz="4" w:space="0" w:color="auto"/>
              <w:right w:val="single" w:sz="4" w:space="0" w:color="auto"/>
            </w:tcBorders>
            <w:shd w:val="clear" w:color="auto" w:fill="auto"/>
            <w:hideMark/>
          </w:tcPr>
          <w:p w14:paraId="174C8F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5025F541" w14:textId="77777777" w:rsidTr="005158E5">
        <w:trPr>
          <w:trHeight w:val="300"/>
        </w:trPr>
        <w:tc>
          <w:tcPr>
            <w:tcW w:w="344" w:type="dxa"/>
            <w:tcBorders>
              <w:top w:val="nil"/>
              <w:left w:val="nil"/>
              <w:bottom w:val="nil"/>
              <w:right w:val="nil"/>
            </w:tcBorders>
            <w:shd w:val="clear" w:color="auto" w:fill="auto"/>
            <w:hideMark/>
          </w:tcPr>
          <w:p w14:paraId="7E4847C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35F7BAD3"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7BC6F66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1AE7F81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7B83C921"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3EA97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770" w:type="dxa"/>
            <w:tcBorders>
              <w:top w:val="nil"/>
              <w:left w:val="nil"/>
              <w:bottom w:val="single" w:sz="4" w:space="0" w:color="auto"/>
              <w:right w:val="single" w:sz="4" w:space="0" w:color="auto"/>
            </w:tcBorders>
            <w:shd w:val="clear" w:color="auto" w:fill="auto"/>
            <w:hideMark/>
          </w:tcPr>
          <w:p w14:paraId="0DF7EE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26BEF887" w14:textId="77777777" w:rsidTr="005158E5">
        <w:trPr>
          <w:trHeight w:val="300"/>
        </w:trPr>
        <w:tc>
          <w:tcPr>
            <w:tcW w:w="344" w:type="dxa"/>
            <w:tcBorders>
              <w:top w:val="nil"/>
              <w:left w:val="nil"/>
              <w:bottom w:val="nil"/>
              <w:right w:val="nil"/>
            </w:tcBorders>
            <w:shd w:val="clear" w:color="auto" w:fill="auto"/>
            <w:hideMark/>
          </w:tcPr>
          <w:p w14:paraId="09C7F3E6"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E46A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13CC7C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2829AF6" w14:textId="77777777" w:rsidTr="005158E5">
        <w:trPr>
          <w:trHeight w:val="300"/>
        </w:trPr>
        <w:tc>
          <w:tcPr>
            <w:tcW w:w="344" w:type="dxa"/>
            <w:tcBorders>
              <w:top w:val="nil"/>
              <w:left w:val="nil"/>
              <w:bottom w:val="nil"/>
              <w:right w:val="nil"/>
            </w:tcBorders>
            <w:shd w:val="clear" w:color="auto" w:fill="auto"/>
            <w:hideMark/>
          </w:tcPr>
          <w:p w14:paraId="075120AC"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5F20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QTY~QD~3700</w:t>
            </w:r>
          </w:p>
        </w:tc>
        <w:tc>
          <w:tcPr>
            <w:tcW w:w="4770" w:type="dxa"/>
            <w:tcBorders>
              <w:top w:val="nil"/>
              <w:left w:val="nil"/>
              <w:bottom w:val="single" w:sz="4" w:space="0" w:color="auto"/>
              <w:right w:val="single" w:sz="4" w:space="0" w:color="auto"/>
            </w:tcBorders>
            <w:shd w:val="clear" w:color="auto" w:fill="auto"/>
            <w:hideMark/>
          </w:tcPr>
          <w:p w14:paraId="327C382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B625D82" w14:textId="77777777" w:rsidTr="005158E5">
        <w:trPr>
          <w:trHeight w:val="300"/>
        </w:trPr>
        <w:tc>
          <w:tcPr>
            <w:tcW w:w="344" w:type="dxa"/>
            <w:tcBorders>
              <w:top w:val="nil"/>
              <w:left w:val="nil"/>
              <w:bottom w:val="nil"/>
              <w:right w:val="nil"/>
            </w:tcBorders>
            <w:shd w:val="clear" w:color="auto" w:fill="auto"/>
            <w:hideMark/>
          </w:tcPr>
          <w:p w14:paraId="477FC00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AF7E07C"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626BB1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MEA~~PRQ~3700~~~~51</w:t>
            </w:r>
          </w:p>
        </w:tc>
        <w:tc>
          <w:tcPr>
            <w:tcW w:w="4770" w:type="dxa"/>
            <w:tcBorders>
              <w:top w:val="nil"/>
              <w:left w:val="nil"/>
              <w:bottom w:val="single" w:sz="4" w:space="0" w:color="auto"/>
              <w:right w:val="single" w:sz="4" w:space="0" w:color="auto"/>
            </w:tcBorders>
            <w:shd w:val="clear" w:color="auto" w:fill="auto"/>
            <w:hideMark/>
          </w:tcPr>
          <w:p w14:paraId="58777F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A1D58C3" w14:textId="77777777" w:rsidTr="005158E5">
        <w:trPr>
          <w:trHeight w:val="300"/>
        </w:trPr>
        <w:tc>
          <w:tcPr>
            <w:tcW w:w="344" w:type="dxa"/>
            <w:tcBorders>
              <w:top w:val="nil"/>
              <w:left w:val="nil"/>
              <w:bottom w:val="nil"/>
              <w:right w:val="nil"/>
            </w:tcBorders>
            <w:shd w:val="clear" w:color="auto" w:fill="auto"/>
            <w:hideMark/>
          </w:tcPr>
          <w:p w14:paraId="07AA3D8A"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9078D9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1D04F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4F7A18F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58094C3A" w14:textId="77777777" w:rsidTr="005158E5">
        <w:trPr>
          <w:trHeight w:val="300"/>
        </w:trPr>
        <w:tc>
          <w:tcPr>
            <w:tcW w:w="344" w:type="dxa"/>
            <w:tcBorders>
              <w:top w:val="nil"/>
              <w:left w:val="nil"/>
              <w:bottom w:val="nil"/>
              <w:right w:val="nil"/>
            </w:tcBorders>
            <w:shd w:val="clear" w:color="auto" w:fill="auto"/>
            <w:hideMark/>
          </w:tcPr>
          <w:p w14:paraId="72E2E2D0"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5244BB0"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C7857C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0FCD74D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014EA7A"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BE36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770" w:type="dxa"/>
            <w:tcBorders>
              <w:top w:val="nil"/>
              <w:left w:val="nil"/>
              <w:bottom w:val="single" w:sz="4" w:space="0" w:color="auto"/>
              <w:right w:val="single" w:sz="4" w:space="0" w:color="auto"/>
            </w:tcBorders>
            <w:shd w:val="clear" w:color="auto" w:fill="auto"/>
            <w:hideMark/>
          </w:tcPr>
          <w:p w14:paraId="5734CFC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564DDC08" w14:textId="77777777" w:rsidTr="005158E5">
        <w:trPr>
          <w:trHeight w:val="300"/>
        </w:trPr>
        <w:tc>
          <w:tcPr>
            <w:tcW w:w="344" w:type="dxa"/>
            <w:tcBorders>
              <w:top w:val="nil"/>
              <w:left w:val="nil"/>
              <w:bottom w:val="nil"/>
              <w:right w:val="nil"/>
            </w:tcBorders>
            <w:shd w:val="clear" w:color="auto" w:fill="auto"/>
            <w:hideMark/>
          </w:tcPr>
          <w:p w14:paraId="5D741F96"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ECB27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7586FAB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21AFE7AA" w14:textId="77777777" w:rsidTr="005158E5">
        <w:trPr>
          <w:trHeight w:val="300"/>
        </w:trPr>
        <w:tc>
          <w:tcPr>
            <w:tcW w:w="344" w:type="dxa"/>
            <w:tcBorders>
              <w:top w:val="nil"/>
              <w:left w:val="nil"/>
              <w:bottom w:val="nil"/>
              <w:right w:val="nil"/>
            </w:tcBorders>
            <w:shd w:val="clear" w:color="auto" w:fill="auto"/>
            <w:hideMark/>
          </w:tcPr>
          <w:p w14:paraId="03FF01BE"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8F279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QTY~QD~18.548</w:t>
            </w:r>
          </w:p>
        </w:tc>
        <w:tc>
          <w:tcPr>
            <w:tcW w:w="4770" w:type="dxa"/>
            <w:tcBorders>
              <w:top w:val="nil"/>
              <w:left w:val="nil"/>
              <w:bottom w:val="single" w:sz="4" w:space="0" w:color="auto"/>
              <w:right w:val="single" w:sz="4" w:space="0" w:color="auto"/>
            </w:tcBorders>
            <w:shd w:val="clear" w:color="auto" w:fill="auto"/>
            <w:hideMark/>
          </w:tcPr>
          <w:p w14:paraId="392D80B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6C5E810" w14:textId="77777777" w:rsidTr="005158E5">
        <w:trPr>
          <w:trHeight w:val="300"/>
        </w:trPr>
        <w:tc>
          <w:tcPr>
            <w:tcW w:w="344" w:type="dxa"/>
            <w:tcBorders>
              <w:top w:val="nil"/>
              <w:left w:val="nil"/>
              <w:bottom w:val="nil"/>
              <w:right w:val="nil"/>
            </w:tcBorders>
            <w:shd w:val="clear" w:color="auto" w:fill="auto"/>
            <w:hideMark/>
          </w:tcPr>
          <w:p w14:paraId="74572FE8"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4FD5DE9A"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AC995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MEA~~PRQ~18.548~~~~51</w:t>
            </w:r>
          </w:p>
        </w:tc>
        <w:tc>
          <w:tcPr>
            <w:tcW w:w="4770" w:type="dxa"/>
            <w:tcBorders>
              <w:top w:val="nil"/>
              <w:left w:val="nil"/>
              <w:bottom w:val="single" w:sz="4" w:space="0" w:color="auto"/>
              <w:right w:val="single" w:sz="4" w:space="0" w:color="auto"/>
            </w:tcBorders>
            <w:shd w:val="clear" w:color="auto" w:fill="auto"/>
            <w:hideMark/>
          </w:tcPr>
          <w:p w14:paraId="027C549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7DD0881" w14:textId="77777777" w:rsidTr="005158E5">
        <w:trPr>
          <w:trHeight w:val="300"/>
        </w:trPr>
        <w:tc>
          <w:tcPr>
            <w:tcW w:w="344" w:type="dxa"/>
            <w:tcBorders>
              <w:top w:val="nil"/>
              <w:left w:val="nil"/>
              <w:bottom w:val="nil"/>
              <w:right w:val="nil"/>
            </w:tcBorders>
            <w:shd w:val="clear" w:color="auto" w:fill="auto"/>
            <w:hideMark/>
          </w:tcPr>
          <w:p w14:paraId="2164AB66"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E101CB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3B2B000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7BAC30E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D7D31B9" w14:textId="77777777" w:rsidTr="005158E5">
        <w:trPr>
          <w:trHeight w:val="300"/>
        </w:trPr>
        <w:tc>
          <w:tcPr>
            <w:tcW w:w="344" w:type="dxa"/>
            <w:tcBorders>
              <w:top w:val="nil"/>
              <w:left w:val="nil"/>
              <w:bottom w:val="nil"/>
              <w:right w:val="nil"/>
            </w:tcBorders>
            <w:shd w:val="clear" w:color="auto" w:fill="auto"/>
            <w:hideMark/>
          </w:tcPr>
          <w:p w14:paraId="159BF6A3"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B51806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0B83B0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56BC36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7A8A7B14" w14:textId="77777777" w:rsidTr="005158E5">
        <w:trPr>
          <w:trHeight w:val="6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E94D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SE~52~000000001</w:t>
            </w:r>
          </w:p>
        </w:tc>
        <w:tc>
          <w:tcPr>
            <w:tcW w:w="4770" w:type="dxa"/>
            <w:tcBorders>
              <w:top w:val="nil"/>
              <w:left w:val="nil"/>
              <w:bottom w:val="single" w:sz="4" w:space="0" w:color="auto"/>
              <w:right w:val="single" w:sz="4" w:space="0" w:color="auto"/>
            </w:tcBorders>
            <w:shd w:val="clear" w:color="auto" w:fill="auto"/>
            <w:hideMark/>
          </w:tcPr>
          <w:p w14:paraId="0F563DB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2DA0BA28" w14:textId="77777777" w:rsidR="005158E5" w:rsidRPr="00FB7694" w:rsidRDefault="005158E5">
      <w:pPr>
        <w:ind w:left="-1170" w:firstLine="900"/>
        <w:rPr>
          <w:rFonts w:ascii="Calibri" w:hAnsi="Calibri"/>
          <w:snapToGrid w:val="0"/>
          <w:sz w:val="22"/>
          <w:szCs w:val="22"/>
        </w:rPr>
      </w:pPr>
    </w:p>
    <w:p w14:paraId="0A126F2B" w14:textId="77777777" w:rsidR="0057696E" w:rsidRDefault="0057696E">
      <w:pPr>
        <w:ind w:left="-1170" w:firstLine="900"/>
      </w:pPr>
    </w:p>
    <w:p w14:paraId="003F87E9" w14:textId="1BC9C68C" w:rsidR="001F6503" w:rsidRDefault="001F6503" w:rsidP="001F6503">
      <w:pPr>
        <w:ind w:left="-1170" w:firstLine="900"/>
        <w:rPr>
          <w:ins w:id="66" w:author="MCT" w:date="2023-05-04T15:42:00Z"/>
          <w:rFonts w:ascii="Calibri" w:hAnsi="Calibri"/>
          <w:snapToGrid w:val="0"/>
          <w:sz w:val="22"/>
          <w:szCs w:val="22"/>
        </w:rPr>
      </w:pPr>
      <w:ins w:id="67" w:author="MCT" w:date="2023-05-04T15:42:00Z">
        <w:r>
          <w:rPr>
            <w:rFonts w:ascii="Calibri" w:hAnsi="Calibri"/>
            <w:snapToGrid w:val="0"/>
            <w:sz w:val="22"/>
            <w:szCs w:val="22"/>
          </w:rPr>
          <w:t>867_03 Example #</w:t>
        </w:r>
      </w:ins>
      <w:ins w:id="68" w:author="MCT" w:date="2023-05-09T14:09:00Z">
        <w:r w:rsidR="005253F0">
          <w:rPr>
            <w:rFonts w:ascii="Calibri" w:hAnsi="Calibri"/>
            <w:snapToGrid w:val="0"/>
            <w:sz w:val="22"/>
            <w:szCs w:val="22"/>
          </w:rPr>
          <w:t>16</w:t>
        </w:r>
      </w:ins>
      <w:ins w:id="69" w:author="MCT" w:date="2023-05-04T15:42:00Z">
        <w:r>
          <w:rPr>
            <w:rFonts w:ascii="Calibri" w:hAnsi="Calibri"/>
            <w:snapToGrid w:val="0"/>
            <w:sz w:val="22"/>
            <w:szCs w:val="22"/>
          </w:rPr>
          <w:t xml:space="preserve"> of 1</w:t>
        </w:r>
      </w:ins>
      <w:ins w:id="70" w:author="MCT" w:date="2024-10-14T13:27:00Z">
        <w:r w:rsidR="00623590">
          <w:rPr>
            <w:rFonts w:ascii="Calibri" w:hAnsi="Calibri"/>
            <w:snapToGrid w:val="0"/>
            <w:sz w:val="22"/>
            <w:szCs w:val="22"/>
          </w:rPr>
          <w:t>9</w:t>
        </w:r>
      </w:ins>
    </w:p>
    <w:p w14:paraId="204DAD78" w14:textId="77777777" w:rsidR="001F6503" w:rsidRDefault="001F6503" w:rsidP="001F6503">
      <w:pPr>
        <w:ind w:left="-1170" w:firstLine="900"/>
        <w:rPr>
          <w:ins w:id="71" w:author="MCT" w:date="2023-05-04T15:42:00Z"/>
          <w:rFonts w:ascii="Calibri" w:hAnsi="Calibri"/>
          <w:snapToGrid w:val="0"/>
          <w:sz w:val="22"/>
          <w:szCs w:val="22"/>
        </w:rPr>
      </w:pPr>
      <w:ins w:id="72" w:author="MCT" w:date="2023-05-04T15:42:00Z">
        <w:r w:rsidRPr="00E47271">
          <w:rPr>
            <w:rFonts w:ascii="Calibri" w:hAnsi="Calibri"/>
            <w:snapToGrid w:val="0"/>
            <w:sz w:val="22"/>
            <w:szCs w:val="22"/>
          </w:rPr>
          <w:t>Monthly Usage</w:t>
        </w:r>
        <w:r>
          <w:rPr>
            <w:rFonts w:ascii="Calibri" w:hAnsi="Calibri"/>
            <w:snapToGrid w:val="0"/>
            <w:sz w:val="22"/>
            <w:szCs w:val="22"/>
          </w:rPr>
          <w:t xml:space="preserve"> - </w:t>
        </w:r>
        <w:r w:rsidRPr="00E47271">
          <w:rPr>
            <w:rFonts w:ascii="Calibri" w:hAnsi="Calibri"/>
            <w:snapToGrid w:val="0"/>
            <w:sz w:val="22"/>
            <w:szCs w:val="22"/>
          </w:rPr>
          <w:t xml:space="preserve">INTERVAL – </w:t>
        </w:r>
        <w:r>
          <w:rPr>
            <w:rFonts w:ascii="Calibri" w:hAnsi="Calibri"/>
            <w:snapToGrid w:val="0"/>
            <w:sz w:val="22"/>
            <w:szCs w:val="22"/>
          </w:rPr>
          <w:t>Spring daylight savings</w:t>
        </w:r>
      </w:ins>
    </w:p>
    <w:tbl>
      <w:tblPr>
        <w:tblW w:w="9465" w:type="dxa"/>
        <w:tblInd w:w="93" w:type="dxa"/>
        <w:tblLook w:val="04A0" w:firstRow="1" w:lastRow="0" w:firstColumn="1" w:lastColumn="0" w:noHBand="0" w:noVBand="1"/>
      </w:tblPr>
      <w:tblGrid>
        <w:gridCol w:w="400"/>
        <w:gridCol w:w="400"/>
        <w:gridCol w:w="3860"/>
        <w:gridCol w:w="4805"/>
      </w:tblGrid>
      <w:tr w:rsidR="005253F0" w:rsidRPr="0060049B" w14:paraId="0F67106B" w14:textId="77777777" w:rsidTr="006E15B6">
        <w:trPr>
          <w:trHeight w:val="900"/>
          <w:ins w:id="73" w:author="MCT" w:date="2023-05-09T14:08:00Z"/>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F04946F" w14:textId="77777777" w:rsidR="005253F0" w:rsidRDefault="005253F0" w:rsidP="006E15B6">
            <w:pPr>
              <w:autoSpaceDE/>
              <w:autoSpaceDN/>
              <w:jc w:val="center"/>
              <w:rPr>
                <w:ins w:id="74" w:author="MCT" w:date="2023-05-09T14:08:00Z"/>
                <w:rFonts w:ascii="Calibri" w:hAnsi="Calibri" w:cs="Calibri"/>
                <w:sz w:val="22"/>
                <w:szCs w:val="22"/>
              </w:rPr>
            </w:pPr>
            <w:ins w:id="75" w:author="MCT" w:date="2023-05-09T14:08:00Z">
              <w:r w:rsidRPr="00484CFC">
                <w:rPr>
                  <w:rFonts w:ascii="Calibri" w:hAnsi="Calibri" w:cs="Calibri"/>
                  <w:sz w:val="22"/>
                  <w:szCs w:val="22"/>
                </w:rPr>
                <w:t xml:space="preserve">ERCOT to CR Interval Summary, Detail, and Summary Across Meters Monthly Usage Report </w:t>
              </w:r>
            </w:ins>
          </w:p>
          <w:p w14:paraId="4DBF4542" w14:textId="77777777" w:rsidR="005253F0" w:rsidRDefault="005253F0" w:rsidP="006E15B6">
            <w:pPr>
              <w:autoSpaceDE/>
              <w:autoSpaceDN/>
              <w:jc w:val="center"/>
              <w:rPr>
                <w:ins w:id="76" w:author="MCT" w:date="2023-05-09T14:08:00Z"/>
                <w:rFonts w:ascii="Calibri" w:hAnsi="Calibri" w:cs="Calibri"/>
                <w:sz w:val="22"/>
                <w:szCs w:val="22"/>
              </w:rPr>
            </w:pPr>
            <w:ins w:id="77" w:author="MCT" w:date="2023-05-09T14:08:00Z">
              <w:r>
                <w:rPr>
                  <w:rFonts w:ascii="Calibri" w:hAnsi="Calibri" w:cs="Calibri"/>
                  <w:sz w:val="22"/>
                  <w:szCs w:val="22"/>
                </w:rPr>
                <w:t>for Spring Daylight Savings Time</w:t>
              </w:r>
            </w:ins>
          </w:p>
          <w:p w14:paraId="3DD0D423" w14:textId="77777777" w:rsidR="005253F0" w:rsidRPr="0060049B" w:rsidRDefault="005253F0" w:rsidP="006E15B6">
            <w:pPr>
              <w:autoSpaceDE/>
              <w:autoSpaceDN/>
              <w:jc w:val="center"/>
              <w:rPr>
                <w:ins w:id="78" w:author="MCT" w:date="2023-05-09T14:08:00Z"/>
                <w:rFonts w:ascii="Calibri" w:hAnsi="Calibri" w:cs="Calibri"/>
                <w:color w:val="000000"/>
                <w:sz w:val="22"/>
                <w:szCs w:val="22"/>
              </w:rPr>
            </w:pPr>
            <w:ins w:id="79" w:author="MCT" w:date="2023-05-09T14:08:00Z">
              <w:r>
                <w:rPr>
                  <w:rFonts w:ascii="Calibri" w:hAnsi="Calibri" w:cs="Calibri"/>
                  <w:sz w:val="22"/>
                  <w:szCs w:val="22"/>
                </w:rPr>
                <w:t>The 2am hour is excluded</w:t>
              </w:r>
            </w:ins>
          </w:p>
        </w:tc>
      </w:tr>
      <w:tr w:rsidR="005253F0" w:rsidRPr="0060049B" w14:paraId="4C3EF99A" w14:textId="77777777" w:rsidTr="006E15B6">
        <w:trPr>
          <w:trHeight w:val="287"/>
          <w:ins w:id="80"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FED9A34" w14:textId="77777777" w:rsidR="005253F0" w:rsidRPr="0060049B" w:rsidRDefault="005253F0" w:rsidP="006E15B6">
            <w:pPr>
              <w:autoSpaceDE/>
              <w:autoSpaceDN/>
              <w:rPr>
                <w:ins w:id="81" w:author="MCT" w:date="2023-05-09T14:08:00Z"/>
                <w:rFonts w:ascii="Calibri" w:hAnsi="Calibri" w:cs="Calibri"/>
                <w:color w:val="000000"/>
                <w:sz w:val="22"/>
                <w:szCs w:val="22"/>
              </w:rPr>
            </w:pPr>
            <w:ins w:id="82" w:author="MCT" w:date="2023-05-09T14:08:00Z">
              <w:r w:rsidRPr="0060049B">
                <w:rPr>
                  <w:rFonts w:ascii="Calibri" w:hAnsi="Calibri" w:cs="Calibri"/>
                  <w:color w:val="000000"/>
                  <w:sz w:val="22"/>
                  <w:szCs w:val="22"/>
                </w:rPr>
                <w:t>ST~867~000000001</w:t>
              </w:r>
            </w:ins>
          </w:p>
        </w:tc>
        <w:tc>
          <w:tcPr>
            <w:tcW w:w="4805" w:type="dxa"/>
            <w:tcBorders>
              <w:top w:val="nil"/>
              <w:left w:val="nil"/>
              <w:bottom w:val="single" w:sz="4" w:space="0" w:color="auto"/>
              <w:right w:val="single" w:sz="4" w:space="0" w:color="auto"/>
            </w:tcBorders>
            <w:shd w:val="clear" w:color="auto" w:fill="auto"/>
            <w:vAlign w:val="bottom"/>
            <w:hideMark/>
          </w:tcPr>
          <w:p w14:paraId="5941CC14" w14:textId="77777777" w:rsidR="005253F0" w:rsidRPr="0060049B" w:rsidRDefault="005253F0" w:rsidP="006E15B6">
            <w:pPr>
              <w:autoSpaceDE/>
              <w:autoSpaceDN/>
              <w:rPr>
                <w:ins w:id="83" w:author="MCT" w:date="2023-05-09T14:08:00Z"/>
                <w:rFonts w:ascii="Calibri" w:hAnsi="Calibri" w:cs="Calibri"/>
                <w:color w:val="000000"/>
                <w:sz w:val="22"/>
                <w:szCs w:val="22"/>
              </w:rPr>
            </w:pPr>
            <w:ins w:id="84" w:author="MCT" w:date="2023-05-09T14:08:00Z">
              <w:r w:rsidRPr="0060049B">
                <w:rPr>
                  <w:rFonts w:ascii="Calibri" w:hAnsi="Calibri" w:cs="Calibri"/>
                  <w:color w:val="000000"/>
                  <w:sz w:val="22"/>
                  <w:szCs w:val="22"/>
                </w:rPr>
                <w:t>Transaction Type, Transaction Set Control Number</w:t>
              </w:r>
            </w:ins>
          </w:p>
        </w:tc>
      </w:tr>
      <w:tr w:rsidR="005253F0" w:rsidRPr="0060049B" w14:paraId="1208E94C" w14:textId="77777777" w:rsidTr="006E15B6">
        <w:trPr>
          <w:trHeight w:val="600"/>
          <w:ins w:id="85"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FA56B9" w14:textId="77777777" w:rsidR="005253F0" w:rsidRPr="0060049B" w:rsidRDefault="005253F0" w:rsidP="006E15B6">
            <w:pPr>
              <w:autoSpaceDE/>
              <w:autoSpaceDN/>
              <w:rPr>
                <w:ins w:id="86" w:author="MCT" w:date="2023-05-09T14:08:00Z"/>
                <w:rFonts w:ascii="Calibri" w:hAnsi="Calibri" w:cs="Calibri"/>
                <w:color w:val="000000"/>
                <w:sz w:val="22"/>
                <w:szCs w:val="22"/>
              </w:rPr>
            </w:pPr>
            <w:ins w:id="87" w:author="MCT" w:date="2023-05-09T14:08:00Z">
              <w:r w:rsidRPr="0060049B">
                <w:rPr>
                  <w:rFonts w:ascii="Calibri" w:hAnsi="Calibri" w:cs="Calibri"/>
                  <w:color w:val="000000"/>
                  <w:sz w:val="22"/>
                  <w:szCs w:val="22"/>
                </w:rPr>
                <w:t>BPT~00~200805101201001~</w:t>
              </w:r>
              <w:r w:rsidRPr="00EB3A50">
                <w:rPr>
                  <w:rFonts w:ascii="Calibri" w:hAnsi="Calibri" w:cs="Calibri"/>
                  <w:color w:val="000000"/>
                  <w:sz w:val="22"/>
                  <w:szCs w:val="22"/>
                </w:rPr>
                <w:t>20230315</w:t>
              </w:r>
              <w:r w:rsidRPr="0060049B">
                <w:rPr>
                  <w:rFonts w:ascii="Calibri" w:hAnsi="Calibri" w:cs="Calibri"/>
                  <w:color w:val="000000"/>
                  <w:sz w:val="22"/>
                  <w:szCs w:val="22"/>
                </w:rPr>
                <w:t>~C1</w:t>
              </w:r>
            </w:ins>
          </w:p>
        </w:tc>
        <w:tc>
          <w:tcPr>
            <w:tcW w:w="4805" w:type="dxa"/>
            <w:tcBorders>
              <w:top w:val="nil"/>
              <w:left w:val="nil"/>
              <w:bottom w:val="single" w:sz="4" w:space="0" w:color="auto"/>
              <w:right w:val="single" w:sz="4" w:space="0" w:color="auto"/>
            </w:tcBorders>
            <w:shd w:val="clear" w:color="auto" w:fill="auto"/>
            <w:hideMark/>
          </w:tcPr>
          <w:p w14:paraId="6CDDBF83" w14:textId="77777777" w:rsidR="005253F0" w:rsidRPr="0060049B" w:rsidRDefault="005253F0" w:rsidP="006E15B6">
            <w:pPr>
              <w:autoSpaceDE/>
              <w:autoSpaceDN/>
              <w:rPr>
                <w:ins w:id="88" w:author="MCT" w:date="2023-05-09T14:08:00Z"/>
                <w:rFonts w:ascii="Calibri" w:hAnsi="Calibri" w:cs="Calibri"/>
                <w:color w:val="000000"/>
                <w:sz w:val="22"/>
                <w:szCs w:val="22"/>
              </w:rPr>
            </w:pPr>
            <w:ins w:id="89" w:author="MCT" w:date="2023-05-09T14:08:00Z">
              <w:r w:rsidRPr="0060049B">
                <w:rPr>
                  <w:rFonts w:ascii="Calibri" w:hAnsi="Calibri" w:cs="Calibri"/>
                  <w:color w:val="000000"/>
                  <w:sz w:val="22"/>
                  <w:szCs w:val="22"/>
                </w:rPr>
                <w:t>Original, Unique Reference Identification, Date, Report Type</w:t>
              </w:r>
            </w:ins>
          </w:p>
        </w:tc>
      </w:tr>
      <w:tr w:rsidR="005253F0" w:rsidRPr="0060049B" w14:paraId="7902F14C" w14:textId="77777777" w:rsidTr="006E15B6">
        <w:trPr>
          <w:trHeight w:val="300"/>
          <w:ins w:id="90"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EAC0E1" w14:textId="77777777" w:rsidR="005253F0" w:rsidRPr="0060049B" w:rsidRDefault="005253F0" w:rsidP="006E15B6">
            <w:pPr>
              <w:autoSpaceDE/>
              <w:autoSpaceDN/>
              <w:rPr>
                <w:ins w:id="91" w:author="MCT" w:date="2023-05-09T14:08:00Z"/>
                <w:rFonts w:ascii="Calibri" w:hAnsi="Calibri" w:cs="Calibri"/>
                <w:color w:val="000000"/>
                <w:sz w:val="22"/>
                <w:szCs w:val="22"/>
              </w:rPr>
            </w:pPr>
            <w:ins w:id="92" w:author="MCT" w:date="2023-05-09T14:08:00Z">
              <w:r w:rsidRPr="0060049B">
                <w:rPr>
                  <w:rFonts w:ascii="Calibri" w:hAnsi="Calibri" w:cs="Calibri"/>
                  <w:color w:val="000000"/>
                  <w:sz w:val="22"/>
                  <w:szCs w:val="22"/>
                </w:rPr>
                <w:t>REF~SR~ERCOT</w:t>
              </w:r>
            </w:ins>
          </w:p>
        </w:tc>
        <w:tc>
          <w:tcPr>
            <w:tcW w:w="4805" w:type="dxa"/>
            <w:tcBorders>
              <w:top w:val="nil"/>
              <w:left w:val="nil"/>
              <w:bottom w:val="single" w:sz="4" w:space="0" w:color="auto"/>
              <w:right w:val="single" w:sz="4" w:space="0" w:color="auto"/>
            </w:tcBorders>
            <w:shd w:val="clear" w:color="auto" w:fill="auto"/>
            <w:vAlign w:val="bottom"/>
            <w:hideMark/>
          </w:tcPr>
          <w:p w14:paraId="1AF66164" w14:textId="77777777" w:rsidR="005253F0" w:rsidRPr="0060049B" w:rsidRDefault="005253F0" w:rsidP="006E15B6">
            <w:pPr>
              <w:autoSpaceDE/>
              <w:autoSpaceDN/>
              <w:rPr>
                <w:ins w:id="93" w:author="MCT" w:date="2023-05-09T14:08:00Z"/>
                <w:rFonts w:ascii="Calibri" w:hAnsi="Calibri" w:cs="Calibri"/>
                <w:color w:val="000000"/>
                <w:sz w:val="22"/>
                <w:szCs w:val="22"/>
              </w:rPr>
            </w:pPr>
            <w:ins w:id="94" w:author="MCT" w:date="2023-05-09T14:08:00Z">
              <w:r w:rsidRPr="0060049B">
                <w:rPr>
                  <w:rFonts w:ascii="Calibri" w:hAnsi="Calibri" w:cs="Calibri"/>
                  <w:color w:val="000000"/>
                  <w:sz w:val="22"/>
                  <w:szCs w:val="22"/>
                </w:rPr>
                <w:t>Power Region</w:t>
              </w:r>
            </w:ins>
          </w:p>
        </w:tc>
      </w:tr>
      <w:tr w:rsidR="005253F0" w:rsidRPr="0060049B" w14:paraId="17EF5789" w14:textId="77777777" w:rsidTr="006E15B6">
        <w:trPr>
          <w:trHeight w:val="300"/>
          <w:ins w:id="95"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0EFE4C1" w14:textId="77777777" w:rsidR="005253F0" w:rsidRPr="0060049B" w:rsidRDefault="005253F0" w:rsidP="006E15B6">
            <w:pPr>
              <w:autoSpaceDE/>
              <w:autoSpaceDN/>
              <w:rPr>
                <w:ins w:id="96" w:author="MCT" w:date="2023-05-09T14:08:00Z"/>
                <w:rFonts w:ascii="Calibri" w:hAnsi="Calibri" w:cs="Calibri"/>
                <w:color w:val="000000"/>
                <w:sz w:val="22"/>
                <w:szCs w:val="22"/>
              </w:rPr>
            </w:pPr>
            <w:ins w:id="97" w:author="MCT" w:date="2023-05-09T14:08:00Z">
              <w:r w:rsidRPr="0060049B">
                <w:rPr>
                  <w:rFonts w:ascii="Calibri" w:hAnsi="Calibri" w:cs="Calibri"/>
                  <w:color w:val="000000"/>
                  <w:sz w:val="22"/>
                  <w:szCs w:val="22"/>
                </w:rPr>
                <w:t>REF~Q5~~12345678910111231</w:t>
              </w:r>
            </w:ins>
          </w:p>
        </w:tc>
        <w:tc>
          <w:tcPr>
            <w:tcW w:w="4805" w:type="dxa"/>
            <w:tcBorders>
              <w:top w:val="nil"/>
              <w:left w:val="nil"/>
              <w:bottom w:val="single" w:sz="4" w:space="0" w:color="auto"/>
              <w:right w:val="single" w:sz="4" w:space="0" w:color="auto"/>
            </w:tcBorders>
            <w:shd w:val="clear" w:color="auto" w:fill="auto"/>
            <w:vAlign w:val="bottom"/>
            <w:hideMark/>
          </w:tcPr>
          <w:p w14:paraId="0E276236" w14:textId="77777777" w:rsidR="005253F0" w:rsidRPr="0060049B" w:rsidRDefault="005253F0" w:rsidP="006E15B6">
            <w:pPr>
              <w:autoSpaceDE/>
              <w:autoSpaceDN/>
              <w:rPr>
                <w:ins w:id="98" w:author="MCT" w:date="2023-05-09T14:08:00Z"/>
                <w:rFonts w:ascii="Calibri" w:hAnsi="Calibri" w:cs="Calibri"/>
                <w:color w:val="000000"/>
                <w:sz w:val="22"/>
                <w:szCs w:val="22"/>
              </w:rPr>
            </w:pPr>
            <w:ins w:id="99" w:author="MCT" w:date="2023-05-09T14:08:00Z">
              <w:r w:rsidRPr="0060049B">
                <w:rPr>
                  <w:rFonts w:ascii="Calibri" w:hAnsi="Calibri" w:cs="Calibri"/>
                  <w:color w:val="000000"/>
                  <w:sz w:val="22"/>
                  <w:szCs w:val="22"/>
                </w:rPr>
                <w:t>ESI ID</w:t>
              </w:r>
            </w:ins>
          </w:p>
        </w:tc>
      </w:tr>
      <w:tr w:rsidR="005253F0" w:rsidRPr="0060049B" w14:paraId="11E0BE8D" w14:textId="77777777" w:rsidTr="006E15B6">
        <w:trPr>
          <w:trHeight w:val="300"/>
          <w:ins w:id="100"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FDDE4D" w14:textId="77777777" w:rsidR="005253F0" w:rsidRPr="0060049B" w:rsidRDefault="005253F0" w:rsidP="006E15B6">
            <w:pPr>
              <w:autoSpaceDE/>
              <w:autoSpaceDN/>
              <w:rPr>
                <w:ins w:id="101" w:author="MCT" w:date="2023-05-09T14:08:00Z"/>
                <w:rFonts w:ascii="Calibri" w:hAnsi="Calibri" w:cs="Calibri"/>
                <w:color w:val="000000"/>
                <w:sz w:val="22"/>
                <w:szCs w:val="22"/>
              </w:rPr>
            </w:pPr>
            <w:ins w:id="102" w:author="MCT" w:date="2023-05-09T14:08:00Z">
              <w:r w:rsidRPr="0060049B">
                <w:rPr>
                  <w:rFonts w:ascii="Calibri" w:hAnsi="Calibri" w:cs="Calibri"/>
                  <w:color w:val="000000"/>
                  <w:sz w:val="22"/>
                  <w:szCs w:val="22"/>
                </w:rPr>
                <w:t>N1~8S~TDSP NAME~1~009876543</w:t>
              </w:r>
            </w:ins>
          </w:p>
        </w:tc>
        <w:tc>
          <w:tcPr>
            <w:tcW w:w="4805" w:type="dxa"/>
            <w:tcBorders>
              <w:top w:val="nil"/>
              <w:left w:val="nil"/>
              <w:bottom w:val="single" w:sz="4" w:space="0" w:color="auto"/>
              <w:right w:val="single" w:sz="4" w:space="0" w:color="auto"/>
            </w:tcBorders>
            <w:shd w:val="clear" w:color="auto" w:fill="auto"/>
            <w:vAlign w:val="bottom"/>
            <w:hideMark/>
          </w:tcPr>
          <w:p w14:paraId="4D4602A8" w14:textId="70DAA30E" w:rsidR="005253F0" w:rsidRPr="0060049B" w:rsidRDefault="005253F0" w:rsidP="006E15B6">
            <w:pPr>
              <w:autoSpaceDE/>
              <w:autoSpaceDN/>
              <w:rPr>
                <w:ins w:id="103" w:author="MCT" w:date="2023-05-09T14:08:00Z"/>
                <w:rFonts w:ascii="Calibri" w:hAnsi="Calibri" w:cs="Calibri"/>
                <w:color w:val="000000"/>
                <w:sz w:val="22"/>
                <w:szCs w:val="22"/>
              </w:rPr>
            </w:pPr>
            <w:ins w:id="104" w:author="MCT" w:date="2023-05-09T14:08:00Z">
              <w:r w:rsidRPr="0060049B">
                <w:rPr>
                  <w:rFonts w:ascii="Calibri" w:hAnsi="Calibri" w:cs="Calibri"/>
                  <w:color w:val="000000"/>
                  <w:sz w:val="22"/>
                  <w:szCs w:val="22"/>
                </w:rPr>
                <w:t>TDSP Name, DUNS Numbe</w:t>
              </w:r>
            </w:ins>
            <w:ins w:id="105" w:author="MCT" w:date="2024-10-14T13:27:00Z">
              <w:r w:rsidR="00623590">
                <w:rPr>
                  <w:rFonts w:ascii="Calibri" w:hAnsi="Calibri" w:cs="Calibri"/>
                  <w:color w:val="000000"/>
                  <w:sz w:val="22"/>
                  <w:szCs w:val="22"/>
                </w:rPr>
                <w:t>r</w:t>
              </w:r>
            </w:ins>
          </w:p>
        </w:tc>
      </w:tr>
      <w:tr w:rsidR="005253F0" w:rsidRPr="0060049B" w14:paraId="4BCE81D2" w14:textId="77777777" w:rsidTr="006E15B6">
        <w:trPr>
          <w:trHeight w:val="377"/>
          <w:ins w:id="106"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FAE0B1" w14:textId="77777777" w:rsidR="005253F0" w:rsidRPr="0060049B" w:rsidRDefault="005253F0" w:rsidP="006E15B6">
            <w:pPr>
              <w:autoSpaceDE/>
              <w:autoSpaceDN/>
              <w:rPr>
                <w:ins w:id="107" w:author="MCT" w:date="2023-05-09T14:08:00Z"/>
                <w:rFonts w:ascii="Calibri" w:hAnsi="Calibri" w:cs="Calibri"/>
                <w:color w:val="000000"/>
                <w:sz w:val="22"/>
                <w:szCs w:val="22"/>
              </w:rPr>
            </w:pPr>
            <w:ins w:id="108" w:author="MCT" w:date="2023-05-09T14:08:00Z">
              <w:r w:rsidRPr="0060049B">
                <w:rPr>
                  <w:rFonts w:ascii="Calibri" w:hAnsi="Calibri" w:cs="Calibri"/>
                  <w:color w:val="000000"/>
                  <w:sz w:val="22"/>
                  <w:szCs w:val="22"/>
                </w:rPr>
                <w:t>N1~AY~ERCOT~1~183529049~~41</w:t>
              </w:r>
            </w:ins>
          </w:p>
        </w:tc>
        <w:tc>
          <w:tcPr>
            <w:tcW w:w="4805" w:type="dxa"/>
            <w:tcBorders>
              <w:top w:val="nil"/>
              <w:left w:val="nil"/>
              <w:bottom w:val="single" w:sz="4" w:space="0" w:color="auto"/>
              <w:right w:val="single" w:sz="4" w:space="0" w:color="auto"/>
            </w:tcBorders>
            <w:shd w:val="clear" w:color="auto" w:fill="auto"/>
            <w:hideMark/>
          </w:tcPr>
          <w:p w14:paraId="348ACC5B" w14:textId="4BDE7C02" w:rsidR="005253F0" w:rsidRPr="0060049B" w:rsidRDefault="005253F0" w:rsidP="006E15B6">
            <w:pPr>
              <w:autoSpaceDE/>
              <w:autoSpaceDN/>
              <w:rPr>
                <w:ins w:id="109" w:author="MCT" w:date="2023-05-09T14:08:00Z"/>
                <w:rFonts w:ascii="Calibri" w:hAnsi="Calibri" w:cs="Calibri"/>
                <w:color w:val="000000"/>
                <w:sz w:val="22"/>
                <w:szCs w:val="22"/>
              </w:rPr>
            </w:pPr>
            <w:ins w:id="110" w:author="MCT" w:date="2023-05-09T14:08:00Z">
              <w:r w:rsidRPr="0060049B">
                <w:rPr>
                  <w:rFonts w:ascii="Calibri" w:hAnsi="Calibri" w:cs="Calibri"/>
                  <w:color w:val="000000"/>
                  <w:sz w:val="22"/>
                  <w:szCs w:val="22"/>
                </w:rPr>
                <w:t>Clearing House Name, DUNS Number</w:t>
              </w:r>
            </w:ins>
            <w:ins w:id="111" w:author="MCT" w:date="2024-10-14T13:27:00Z">
              <w:r w:rsidR="00623590">
                <w:rPr>
                  <w:rFonts w:ascii="Calibri" w:hAnsi="Calibri" w:cs="Calibri"/>
                  <w:color w:val="000000"/>
                  <w:sz w:val="22"/>
                  <w:szCs w:val="22"/>
                </w:rPr>
                <w:t>, Sender</w:t>
              </w:r>
            </w:ins>
          </w:p>
        </w:tc>
      </w:tr>
      <w:tr w:rsidR="005253F0" w:rsidRPr="0060049B" w14:paraId="0E6B69A5" w14:textId="77777777" w:rsidTr="006E15B6">
        <w:trPr>
          <w:trHeight w:val="300"/>
          <w:ins w:id="112"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57290F" w14:textId="77777777" w:rsidR="005253F0" w:rsidRPr="0060049B" w:rsidRDefault="005253F0" w:rsidP="006E15B6">
            <w:pPr>
              <w:autoSpaceDE/>
              <w:autoSpaceDN/>
              <w:rPr>
                <w:ins w:id="113" w:author="MCT" w:date="2023-05-09T14:08:00Z"/>
                <w:rFonts w:ascii="Calibri" w:hAnsi="Calibri" w:cs="Calibri"/>
                <w:color w:val="000000"/>
                <w:sz w:val="22"/>
                <w:szCs w:val="22"/>
              </w:rPr>
            </w:pPr>
            <w:ins w:id="114" w:author="MCT" w:date="2023-05-09T14:08:00Z">
              <w:r w:rsidRPr="0060049B">
                <w:rPr>
                  <w:rFonts w:ascii="Calibri" w:hAnsi="Calibri" w:cs="Calibri"/>
                  <w:color w:val="000000"/>
                  <w:sz w:val="22"/>
                  <w:szCs w:val="22"/>
                </w:rPr>
                <w:t>N1~SJ~CR NAME~9~9876543211000~~40</w:t>
              </w:r>
            </w:ins>
          </w:p>
        </w:tc>
        <w:tc>
          <w:tcPr>
            <w:tcW w:w="4805" w:type="dxa"/>
            <w:tcBorders>
              <w:top w:val="nil"/>
              <w:left w:val="nil"/>
              <w:bottom w:val="single" w:sz="4" w:space="0" w:color="auto"/>
              <w:right w:val="single" w:sz="4" w:space="0" w:color="auto"/>
            </w:tcBorders>
            <w:shd w:val="clear" w:color="auto" w:fill="auto"/>
            <w:vAlign w:val="bottom"/>
            <w:hideMark/>
          </w:tcPr>
          <w:p w14:paraId="46CF0123" w14:textId="04217666" w:rsidR="005253F0" w:rsidRPr="0060049B" w:rsidRDefault="005253F0" w:rsidP="006E15B6">
            <w:pPr>
              <w:autoSpaceDE/>
              <w:autoSpaceDN/>
              <w:rPr>
                <w:ins w:id="115" w:author="MCT" w:date="2023-05-09T14:08:00Z"/>
                <w:rFonts w:ascii="Calibri" w:hAnsi="Calibri" w:cs="Calibri"/>
                <w:color w:val="000000"/>
                <w:sz w:val="22"/>
                <w:szCs w:val="22"/>
              </w:rPr>
            </w:pPr>
            <w:ins w:id="116" w:author="MCT" w:date="2023-05-09T14:08:00Z">
              <w:r w:rsidRPr="0060049B">
                <w:rPr>
                  <w:rFonts w:ascii="Calibri" w:hAnsi="Calibri" w:cs="Calibri"/>
                  <w:color w:val="000000"/>
                  <w:sz w:val="22"/>
                  <w:szCs w:val="22"/>
                </w:rPr>
                <w:t>CR Name, DUNS Number</w:t>
              </w:r>
            </w:ins>
            <w:ins w:id="117" w:author="MCT" w:date="2024-10-14T13:27:00Z">
              <w:r w:rsidR="00623590">
                <w:rPr>
                  <w:rFonts w:ascii="Calibri" w:hAnsi="Calibri" w:cs="Calibri"/>
                  <w:color w:val="000000"/>
                  <w:sz w:val="22"/>
                  <w:szCs w:val="22"/>
                </w:rPr>
                <w:t>, Receiver</w:t>
              </w:r>
            </w:ins>
          </w:p>
        </w:tc>
      </w:tr>
      <w:tr w:rsidR="005253F0" w:rsidRPr="0060049B" w14:paraId="11C1A723" w14:textId="77777777" w:rsidTr="006E15B6">
        <w:trPr>
          <w:trHeight w:val="300"/>
          <w:ins w:id="118"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C08ED2" w14:textId="77777777" w:rsidR="005253F0" w:rsidRPr="0060049B" w:rsidRDefault="005253F0" w:rsidP="006E15B6">
            <w:pPr>
              <w:autoSpaceDE/>
              <w:autoSpaceDN/>
              <w:rPr>
                <w:ins w:id="119" w:author="MCT" w:date="2023-05-09T14:08:00Z"/>
                <w:rFonts w:ascii="Calibri" w:hAnsi="Calibri" w:cs="Calibri"/>
                <w:color w:val="000000"/>
                <w:sz w:val="22"/>
                <w:szCs w:val="22"/>
              </w:rPr>
            </w:pPr>
            <w:ins w:id="120" w:author="MCT" w:date="2023-05-09T14:08:00Z">
              <w:r w:rsidRPr="0060049B">
                <w:rPr>
                  <w:rFonts w:ascii="Calibri" w:hAnsi="Calibri" w:cs="Calibri"/>
                  <w:color w:val="000000"/>
                  <w:sz w:val="22"/>
                  <w:szCs w:val="22"/>
                </w:rPr>
                <w:t>PTD~BO~~~MG~1234568MG</w:t>
              </w:r>
            </w:ins>
          </w:p>
        </w:tc>
        <w:tc>
          <w:tcPr>
            <w:tcW w:w="4805" w:type="dxa"/>
            <w:tcBorders>
              <w:top w:val="nil"/>
              <w:left w:val="nil"/>
              <w:bottom w:val="single" w:sz="4" w:space="0" w:color="auto"/>
              <w:right w:val="single" w:sz="4" w:space="0" w:color="auto"/>
            </w:tcBorders>
            <w:shd w:val="clear" w:color="auto" w:fill="auto"/>
            <w:vAlign w:val="bottom"/>
            <w:hideMark/>
          </w:tcPr>
          <w:p w14:paraId="7B33EABF" w14:textId="77777777" w:rsidR="005253F0" w:rsidRPr="0060049B" w:rsidRDefault="005253F0" w:rsidP="006E15B6">
            <w:pPr>
              <w:autoSpaceDE/>
              <w:autoSpaceDN/>
              <w:rPr>
                <w:ins w:id="121" w:author="MCT" w:date="2023-05-09T14:08:00Z"/>
                <w:rFonts w:ascii="Calibri" w:hAnsi="Calibri" w:cs="Calibri"/>
                <w:color w:val="000000"/>
                <w:sz w:val="22"/>
                <w:szCs w:val="22"/>
              </w:rPr>
            </w:pPr>
            <w:ins w:id="122" w:author="MCT" w:date="2023-05-09T14:08:00Z">
              <w:r w:rsidRPr="0060049B">
                <w:rPr>
                  <w:rFonts w:ascii="Calibri" w:hAnsi="Calibri" w:cs="Calibri"/>
                  <w:color w:val="000000"/>
                  <w:sz w:val="22"/>
                  <w:szCs w:val="22"/>
                </w:rPr>
                <w:t>Net Interval Usage Summary</w:t>
              </w:r>
            </w:ins>
          </w:p>
        </w:tc>
      </w:tr>
      <w:tr w:rsidR="005253F0" w:rsidRPr="0060049B" w14:paraId="1B978D7C" w14:textId="77777777" w:rsidTr="006E15B6">
        <w:trPr>
          <w:trHeight w:val="300"/>
          <w:ins w:id="123" w:author="MCT" w:date="2023-05-09T14:08:00Z"/>
        </w:trPr>
        <w:tc>
          <w:tcPr>
            <w:tcW w:w="400" w:type="dxa"/>
            <w:tcBorders>
              <w:top w:val="nil"/>
              <w:left w:val="nil"/>
              <w:bottom w:val="nil"/>
              <w:right w:val="nil"/>
            </w:tcBorders>
            <w:shd w:val="clear" w:color="auto" w:fill="auto"/>
            <w:hideMark/>
          </w:tcPr>
          <w:p w14:paraId="4D35A608" w14:textId="77777777" w:rsidR="005253F0" w:rsidRPr="0060049B" w:rsidRDefault="005253F0" w:rsidP="006E15B6">
            <w:pPr>
              <w:autoSpaceDE/>
              <w:autoSpaceDN/>
              <w:rPr>
                <w:ins w:id="12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2F6337" w14:textId="77777777" w:rsidR="005253F0" w:rsidRPr="0060049B" w:rsidRDefault="005253F0" w:rsidP="006E15B6">
            <w:pPr>
              <w:autoSpaceDE/>
              <w:autoSpaceDN/>
              <w:rPr>
                <w:ins w:id="125" w:author="MCT" w:date="2023-05-09T14:08:00Z"/>
                <w:rFonts w:ascii="Calibri" w:hAnsi="Calibri" w:cs="Calibri"/>
                <w:color w:val="000000"/>
                <w:sz w:val="22"/>
                <w:szCs w:val="22"/>
              </w:rPr>
            </w:pPr>
            <w:ins w:id="126" w:author="MCT" w:date="2023-05-09T14:08:00Z">
              <w:r w:rsidRPr="0060049B">
                <w:rPr>
                  <w:rFonts w:ascii="Calibri" w:hAnsi="Calibri" w:cs="Calibri"/>
                  <w:color w:val="000000"/>
                  <w:sz w:val="22"/>
                  <w:szCs w:val="22"/>
                </w:rPr>
                <w:t>DTM~150~20</w:t>
              </w:r>
              <w:r>
                <w:rPr>
                  <w:rFonts w:ascii="Calibri" w:hAnsi="Calibri" w:cs="Calibri"/>
                  <w:color w:val="000000"/>
                  <w:sz w:val="22"/>
                  <w:szCs w:val="22"/>
                </w:rPr>
                <w:t>220312</w:t>
              </w:r>
            </w:ins>
          </w:p>
        </w:tc>
        <w:tc>
          <w:tcPr>
            <w:tcW w:w="4805" w:type="dxa"/>
            <w:tcBorders>
              <w:top w:val="nil"/>
              <w:left w:val="nil"/>
              <w:bottom w:val="single" w:sz="4" w:space="0" w:color="auto"/>
              <w:right w:val="single" w:sz="4" w:space="0" w:color="auto"/>
            </w:tcBorders>
            <w:shd w:val="clear" w:color="auto" w:fill="auto"/>
            <w:vAlign w:val="bottom"/>
            <w:hideMark/>
          </w:tcPr>
          <w:p w14:paraId="1AFDF473" w14:textId="77777777" w:rsidR="005253F0" w:rsidRPr="0060049B" w:rsidRDefault="005253F0" w:rsidP="006E15B6">
            <w:pPr>
              <w:autoSpaceDE/>
              <w:autoSpaceDN/>
              <w:rPr>
                <w:ins w:id="127" w:author="MCT" w:date="2023-05-09T14:08:00Z"/>
                <w:rFonts w:ascii="Calibri" w:hAnsi="Calibri" w:cs="Calibri"/>
                <w:color w:val="000000"/>
                <w:sz w:val="22"/>
                <w:szCs w:val="22"/>
              </w:rPr>
            </w:pPr>
            <w:ins w:id="128" w:author="MCT" w:date="2023-05-09T14:08:00Z">
              <w:r w:rsidRPr="0060049B">
                <w:rPr>
                  <w:rFonts w:ascii="Calibri" w:hAnsi="Calibri" w:cs="Calibri"/>
                  <w:color w:val="000000"/>
                  <w:sz w:val="22"/>
                  <w:szCs w:val="22"/>
                </w:rPr>
                <w:t>Service Period Start Date</w:t>
              </w:r>
            </w:ins>
          </w:p>
        </w:tc>
      </w:tr>
      <w:tr w:rsidR="005253F0" w:rsidRPr="0060049B" w14:paraId="4591E65A" w14:textId="77777777" w:rsidTr="006E15B6">
        <w:trPr>
          <w:trHeight w:val="300"/>
          <w:ins w:id="129" w:author="MCT" w:date="2023-05-09T14:08:00Z"/>
        </w:trPr>
        <w:tc>
          <w:tcPr>
            <w:tcW w:w="400" w:type="dxa"/>
            <w:tcBorders>
              <w:top w:val="nil"/>
              <w:left w:val="nil"/>
              <w:bottom w:val="nil"/>
              <w:right w:val="nil"/>
            </w:tcBorders>
            <w:shd w:val="clear" w:color="auto" w:fill="auto"/>
            <w:hideMark/>
          </w:tcPr>
          <w:p w14:paraId="201BA03F" w14:textId="77777777" w:rsidR="005253F0" w:rsidRPr="0060049B" w:rsidRDefault="005253F0" w:rsidP="006E15B6">
            <w:pPr>
              <w:autoSpaceDE/>
              <w:autoSpaceDN/>
              <w:rPr>
                <w:ins w:id="13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DF4E54" w14:textId="77777777" w:rsidR="005253F0" w:rsidRPr="0060049B" w:rsidRDefault="005253F0" w:rsidP="006E15B6">
            <w:pPr>
              <w:autoSpaceDE/>
              <w:autoSpaceDN/>
              <w:rPr>
                <w:ins w:id="131" w:author="MCT" w:date="2023-05-09T14:08:00Z"/>
                <w:rFonts w:ascii="Calibri" w:hAnsi="Calibri" w:cs="Calibri"/>
                <w:color w:val="000000"/>
                <w:sz w:val="22"/>
                <w:szCs w:val="22"/>
              </w:rPr>
            </w:pPr>
            <w:ins w:id="132"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37CCC442" w14:textId="77777777" w:rsidR="005253F0" w:rsidRPr="0060049B" w:rsidRDefault="005253F0" w:rsidP="006E15B6">
            <w:pPr>
              <w:autoSpaceDE/>
              <w:autoSpaceDN/>
              <w:rPr>
                <w:ins w:id="133" w:author="MCT" w:date="2023-05-09T14:08:00Z"/>
                <w:rFonts w:ascii="Calibri" w:hAnsi="Calibri" w:cs="Calibri"/>
                <w:color w:val="000000"/>
                <w:sz w:val="22"/>
                <w:szCs w:val="22"/>
              </w:rPr>
            </w:pPr>
            <w:ins w:id="134" w:author="MCT" w:date="2023-05-09T14:08:00Z">
              <w:r w:rsidRPr="0060049B">
                <w:rPr>
                  <w:rFonts w:ascii="Calibri" w:hAnsi="Calibri" w:cs="Calibri"/>
                  <w:color w:val="000000"/>
                  <w:sz w:val="22"/>
                  <w:szCs w:val="22"/>
                </w:rPr>
                <w:t>Service Period End Date</w:t>
              </w:r>
            </w:ins>
          </w:p>
        </w:tc>
      </w:tr>
      <w:tr w:rsidR="005253F0" w:rsidRPr="0060049B" w14:paraId="694519DE" w14:textId="77777777" w:rsidTr="006E15B6">
        <w:trPr>
          <w:trHeight w:val="300"/>
          <w:ins w:id="135" w:author="MCT" w:date="2023-05-09T14:08:00Z"/>
        </w:trPr>
        <w:tc>
          <w:tcPr>
            <w:tcW w:w="400" w:type="dxa"/>
            <w:tcBorders>
              <w:top w:val="nil"/>
              <w:left w:val="nil"/>
              <w:bottom w:val="nil"/>
              <w:right w:val="nil"/>
            </w:tcBorders>
            <w:shd w:val="clear" w:color="auto" w:fill="auto"/>
            <w:hideMark/>
          </w:tcPr>
          <w:p w14:paraId="093EE463" w14:textId="77777777" w:rsidR="005253F0" w:rsidRPr="0060049B" w:rsidRDefault="005253F0" w:rsidP="006E15B6">
            <w:pPr>
              <w:autoSpaceDE/>
              <w:autoSpaceDN/>
              <w:rPr>
                <w:ins w:id="13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CC6DB3" w14:textId="77777777" w:rsidR="005253F0" w:rsidRPr="0060049B" w:rsidRDefault="005253F0" w:rsidP="006E15B6">
            <w:pPr>
              <w:autoSpaceDE/>
              <w:autoSpaceDN/>
              <w:rPr>
                <w:ins w:id="137" w:author="MCT" w:date="2023-05-09T14:08:00Z"/>
                <w:rFonts w:ascii="Calibri" w:hAnsi="Calibri" w:cs="Calibri"/>
                <w:color w:val="000000"/>
                <w:sz w:val="22"/>
                <w:szCs w:val="22"/>
              </w:rPr>
            </w:pPr>
            <w:ins w:id="138"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59994DA8" w14:textId="77777777" w:rsidR="005253F0" w:rsidRPr="0060049B" w:rsidRDefault="005253F0" w:rsidP="006E15B6">
            <w:pPr>
              <w:autoSpaceDE/>
              <w:autoSpaceDN/>
              <w:rPr>
                <w:ins w:id="139" w:author="MCT" w:date="2023-05-09T14:08:00Z"/>
                <w:rFonts w:ascii="Calibri" w:hAnsi="Calibri" w:cs="Calibri"/>
                <w:color w:val="000000"/>
                <w:sz w:val="22"/>
                <w:szCs w:val="22"/>
              </w:rPr>
            </w:pPr>
            <w:ins w:id="140" w:author="MCT" w:date="2023-05-09T14:08:00Z">
              <w:r w:rsidRPr="0060049B">
                <w:rPr>
                  <w:rFonts w:ascii="Calibri" w:hAnsi="Calibri" w:cs="Calibri"/>
                  <w:color w:val="000000"/>
                  <w:sz w:val="22"/>
                  <w:szCs w:val="22"/>
                </w:rPr>
                <w:t>Meter Role</w:t>
              </w:r>
            </w:ins>
          </w:p>
        </w:tc>
      </w:tr>
      <w:tr w:rsidR="005253F0" w:rsidRPr="0060049B" w14:paraId="23FFD9CD" w14:textId="77777777" w:rsidTr="006E15B6">
        <w:trPr>
          <w:trHeight w:val="300"/>
          <w:ins w:id="141" w:author="MCT" w:date="2023-05-09T14:08:00Z"/>
        </w:trPr>
        <w:tc>
          <w:tcPr>
            <w:tcW w:w="400" w:type="dxa"/>
            <w:tcBorders>
              <w:top w:val="nil"/>
              <w:left w:val="nil"/>
              <w:bottom w:val="nil"/>
              <w:right w:val="nil"/>
            </w:tcBorders>
            <w:shd w:val="clear" w:color="auto" w:fill="auto"/>
            <w:hideMark/>
          </w:tcPr>
          <w:p w14:paraId="1AFE52CF" w14:textId="77777777" w:rsidR="005253F0" w:rsidRPr="0060049B" w:rsidRDefault="005253F0" w:rsidP="006E15B6">
            <w:pPr>
              <w:autoSpaceDE/>
              <w:autoSpaceDN/>
              <w:rPr>
                <w:ins w:id="14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9BB9E07" w14:textId="77777777" w:rsidR="005253F0" w:rsidRPr="0060049B" w:rsidRDefault="005253F0" w:rsidP="006E15B6">
            <w:pPr>
              <w:autoSpaceDE/>
              <w:autoSpaceDN/>
              <w:rPr>
                <w:ins w:id="143" w:author="MCT" w:date="2023-05-09T14:08:00Z"/>
                <w:rFonts w:ascii="Calibri" w:hAnsi="Calibri" w:cs="Calibri"/>
                <w:color w:val="000000"/>
                <w:sz w:val="22"/>
                <w:szCs w:val="22"/>
              </w:rPr>
            </w:pPr>
            <w:ins w:id="144"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1DAA2951" w14:textId="77777777" w:rsidR="005253F0" w:rsidRPr="0060049B" w:rsidRDefault="005253F0" w:rsidP="006E15B6">
            <w:pPr>
              <w:autoSpaceDE/>
              <w:autoSpaceDN/>
              <w:rPr>
                <w:ins w:id="145" w:author="MCT" w:date="2023-05-09T14:08:00Z"/>
                <w:rFonts w:ascii="Calibri" w:hAnsi="Calibri" w:cs="Calibri"/>
                <w:color w:val="000000"/>
                <w:sz w:val="22"/>
                <w:szCs w:val="22"/>
              </w:rPr>
            </w:pPr>
            <w:ins w:id="146" w:author="MCT" w:date="2023-05-09T14:08:00Z">
              <w:r w:rsidRPr="0060049B">
                <w:rPr>
                  <w:rFonts w:ascii="Calibri" w:hAnsi="Calibri" w:cs="Calibri"/>
                  <w:color w:val="000000"/>
                  <w:sz w:val="22"/>
                  <w:szCs w:val="22"/>
                </w:rPr>
                <w:t>Meter Type</w:t>
              </w:r>
            </w:ins>
          </w:p>
        </w:tc>
      </w:tr>
      <w:tr w:rsidR="005253F0" w:rsidRPr="0060049B" w14:paraId="55C65397" w14:textId="77777777" w:rsidTr="006E15B6">
        <w:trPr>
          <w:trHeight w:val="300"/>
          <w:ins w:id="147" w:author="MCT" w:date="2023-05-09T14:08:00Z"/>
        </w:trPr>
        <w:tc>
          <w:tcPr>
            <w:tcW w:w="400" w:type="dxa"/>
            <w:tcBorders>
              <w:top w:val="nil"/>
              <w:left w:val="nil"/>
              <w:bottom w:val="nil"/>
              <w:right w:val="nil"/>
            </w:tcBorders>
            <w:shd w:val="clear" w:color="auto" w:fill="auto"/>
            <w:hideMark/>
          </w:tcPr>
          <w:p w14:paraId="29534AFE" w14:textId="77777777" w:rsidR="005253F0" w:rsidRPr="0060049B" w:rsidRDefault="005253F0" w:rsidP="006E15B6">
            <w:pPr>
              <w:autoSpaceDE/>
              <w:autoSpaceDN/>
              <w:rPr>
                <w:ins w:id="14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70AA9E" w14:textId="77777777" w:rsidR="005253F0" w:rsidRPr="0060049B" w:rsidRDefault="005253F0" w:rsidP="006E15B6">
            <w:pPr>
              <w:autoSpaceDE/>
              <w:autoSpaceDN/>
              <w:rPr>
                <w:ins w:id="149" w:author="MCT" w:date="2023-05-09T14:08:00Z"/>
                <w:rFonts w:ascii="Calibri" w:hAnsi="Calibri" w:cs="Calibri"/>
                <w:color w:val="000000"/>
                <w:sz w:val="22"/>
                <w:szCs w:val="22"/>
              </w:rPr>
            </w:pPr>
            <w:ins w:id="150" w:author="MCT" w:date="2023-05-09T14:08:00Z">
              <w:r w:rsidRPr="0060049B">
                <w:rPr>
                  <w:rFonts w:ascii="Calibri" w:hAnsi="Calibri" w:cs="Calibri"/>
                  <w:color w:val="000000"/>
                  <w:sz w:val="22"/>
                  <w:szCs w:val="22"/>
                </w:rPr>
                <w:t>QTY~QD~469200</w:t>
              </w:r>
            </w:ins>
          </w:p>
        </w:tc>
        <w:tc>
          <w:tcPr>
            <w:tcW w:w="4805" w:type="dxa"/>
            <w:tcBorders>
              <w:top w:val="nil"/>
              <w:left w:val="nil"/>
              <w:bottom w:val="single" w:sz="4" w:space="0" w:color="auto"/>
              <w:right w:val="single" w:sz="4" w:space="0" w:color="auto"/>
            </w:tcBorders>
            <w:shd w:val="clear" w:color="auto" w:fill="auto"/>
            <w:vAlign w:val="bottom"/>
            <w:hideMark/>
          </w:tcPr>
          <w:p w14:paraId="2C4E6004" w14:textId="77777777" w:rsidR="005253F0" w:rsidRPr="0060049B" w:rsidRDefault="005253F0" w:rsidP="006E15B6">
            <w:pPr>
              <w:autoSpaceDE/>
              <w:autoSpaceDN/>
              <w:rPr>
                <w:ins w:id="151" w:author="MCT" w:date="2023-05-09T14:08:00Z"/>
                <w:rFonts w:ascii="Calibri" w:hAnsi="Calibri" w:cs="Calibri"/>
                <w:color w:val="000000"/>
                <w:sz w:val="22"/>
                <w:szCs w:val="22"/>
              </w:rPr>
            </w:pPr>
            <w:ins w:id="152" w:author="MCT" w:date="2023-05-09T14:08:00Z">
              <w:r w:rsidRPr="0060049B">
                <w:rPr>
                  <w:rFonts w:ascii="Calibri" w:hAnsi="Calibri" w:cs="Calibri"/>
                  <w:color w:val="000000"/>
                  <w:sz w:val="22"/>
                  <w:szCs w:val="22"/>
                </w:rPr>
                <w:t>Quantity Delivered</w:t>
              </w:r>
            </w:ins>
          </w:p>
        </w:tc>
      </w:tr>
      <w:tr w:rsidR="005253F0" w:rsidRPr="0060049B" w14:paraId="34B53111" w14:textId="77777777" w:rsidTr="006E15B6">
        <w:trPr>
          <w:trHeight w:val="300"/>
          <w:ins w:id="153" w:author="MCT" w:date="2023-05-09T14:08:00Z"/>
        </w:trPr>
        <w:tc>
          <w:tcPr>
            <w:tcW w:w="400" w:type="dxa"/>
            <w:tcBorders>
              <w:top w:val="nil"/>
              <w:left w:val="nil"/>
              <w:bottom w:val="nil"/>
              <w:right w:val="nil"/>
            </w:tcBorders>
            <w:shd w:val="clear" w:color="auto" w:fill="auto"/>
            <w:hideMark/>
          </w:tcPr>
          <w:p w14:paraId="3481B567" w14:textId="77777777" w:rsidR="005253F0" w:rsidRPr="0060049B" w:rsidRDefault="005253F0" w:rsidP="006E15B6">
            <w:pPr>
              <w:autoSpaceDE/>
              <w:autoSpaceDN/>
              <w:rPr>
                <w:ins w:id="15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F18F952" w14:textId="77777777" w:rsidR="005253F0" w:rsidRPr="0060049B" w:rsidRDefault="005253F0" w:rsidP="006E15B6">
            <w:pPr>
              <w:autoSpaceDE/>
              <w:autoSpaceDN/>
              <w:rPr>
                <w:ins w:id="15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C21B4E1" w14:textId="77777777" w:rsidR="005253F0" w:rsidRPr="0060049B" w:rsidRDefault="005253F0" w:rsidP="006E15B6">
            <w:pPr>
              <w:autoSpaceDE/>
              <w:autoSpaceDN/>
              <w:rPr>
                <w:ins w:id="156" w:author="MCT" w:date="2023-05-09T14:08:00Z"/>
                <w:rFonts w:ascii="Calibri" w:hAnsi="Calibri" w:cs="Calibri"/>
                <w:color w:val="000000"/>
                <w:sz w:val="22"/>
                <w:szCs w:val="22"/>
              </w:rPr>
            </w:pPr>
            <w:ins w:id="157" w:author="MCT" w:date="2023-05-09T14:08:00Z">
              <w:r w:rsidRPr="0060049B">
                <w:rPr>
                  <w:rFonts w:ascii="Calibri" w:hAnsi="Calibri" w:cs="Calibri"/>
                  <w:color w:val="000000"/>
                  <w:sz w:val="22"/>
                  <w:szCs w:val="22"/>
                </w:rPr>
                <w:t>MEA~AF~~~KH~23336~23359~51</w:t>
              </w:r>
            </w:ins>
          </w:p>
        </w:tc>
        <w:tc>
          <w:tcPr>
            <w:tcW w:w="4805" w:type="dxa"/>
            <w:tcBorders>
              <w:top w:val="nil"/>
              <w:left w:val="nil"/>
              <w:bottom w:val="single" w:sz="4" w:space="0" w:color="auto"/>
              <w:right w:val="single" w:sz="4" w:space="0" w:color="auto"/>
            </w:tcBorders>
            <w:shd w:val="clear" w:color="auto" w:fill="auto"/>
            <w:vAlign w:val="bottom"/>
            <w:hideMark/>
          </w:tcPr>
          <w:p w14:paraId="2424D968" w14:textId="77777777" w:rsidR="005253F0" w:rsidRPr="0060049B" w:rsidRDefault="005253F0" w:rsidP="006E15B6">
            <w:pPr>
              <w:autoSpaceDE/>
              <w:autoSpaceDN/>
              <w:rPr>
                <w:ins w:id="158" w:author="MCT" w:date="2023-05-09T14:08:00Z"/>
                <w:rFonts w:ascii="Calibri" w:hAnsi="Calibri" w:cs="Calibri"/>
                <w:color w:val="000000"/>
                <w:sz w:val="22"/>
                <w:szCs w:val="22"/>
              </w:rPr>
            </w:pPr>
            <w:ins w:id="159" w:author="MCT" w:date="2023-05-09T14:08:00Z">
              <w:r w:rsidRPr="0060049B">
                <w:rPr>
                  <w:rFonts w:ascii="Calibri" w:hAnsi="Calibri" w:cs="Calibri"/>
                  <w:color w:val="000000"/>
                  <w:sz w:val="22"/>
                  <w:szCs w:val="22"/>
                </w:rPr>
                <w:t>Meter Reads - Actual Total</w:t>
              </w:r>
            </w:ins>
          </w:p>
        </w:tc>
      </w:tr>
      <w:tr w:rsidR="005253F0" w:rsidRPr="0060049B" w14:paraId="7A63E97E" w14:textId="77777777" w:rsidTr="006E15B6">
        <w:trPr>
          <w:trHeight w:val="300"/>
          <w:ins w:id="160" w:author="MCT" w:date="2023-05-09T14:08:00Z"/>
        </w:trPr>
        <w:tc>
          <w:tcPr>
            <w:tcW w:w="400" w:type="dxa"/>
            <w:tcBorders>
              <w:top w:val="nil"/>
              <w:left w:val="nil"/>
              <w:bottom w:val="nil"/>
              <w:right w:val="nil"/>
            </w:tcBorders>
            <w:shd w:val="clear" w:color="auto" w:fill="auto"/>
            <w:hideMark/>
          </w:tcPr>
          <w:p w14:paraId="26281B31" w14:textId="77777777" w:rsidR="005253F0" w:rsidRPr="0060049B" w:rsidRDefault="005253F0" w:rsidP="006E15B6">
            <w:pPr>
              <w:autoSpaceDE/>
              <w:autoSpaceDN/>
              <w:rPr>
                <w:ins w:id="161"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BA7DB40" w14:textId="77777777" w:rsidR="005253F0" w:rsidRPr="0060049B" w:rsidRDefault="005253F0" w:rsidP="006E15B6">
            <w:pPr>
              <w:autoSpaceDE/>
              <w:autoSpaceDN/>
              <w:rPr>
                <w:ins w:id="162"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19305C9" w14:textId="77777777" w:rsidR="005253F0" w:rsidRPr="0060049B" w:rsidRDefault="005253F0" w:rsidP="006E15B6">
            <w:pPr>
              <w:autoSpaceDE/>
              <w:autoSpaceDN/>
              <w:rPr>
                <w:ins w:id="163" w:author="MCT" w:date="2023-05-09T14:08:00Z"/>
                <w:rFonts w:ascii="Calibri" w:hAnsi="Calibri" w:cs="Calibri"/>
                <w:color w:val="000000"/>
                <w:sz w:val="22"/>
                <w:szCs w:val="22"/>
              </w:rPr>
            </w:pPr>
            <w:ins w:id="164" w:author="MCT" w:date="2023-05-09T14:08:00Z">
              <w:r w:rsidRPr="0060049B">
                <w:rPr>
                  <w:rFonts w:ascii="Calibri" w:hAnsi="Calibri" w:cs="Calibri"/>
                  <w:color w:val="000000"/>
                  <w:sz w:val="22"/>
                  <w:szCs w:val="22"/>
                </w:rPr>
                <w:t>MEA~~CO~1.02</w:t>
              </w:r>
            </w:ins>
          </w:p>
        </w:tc>
        <w:tc>
          <w:tcPr>
            <w:tcW w:w="4805" w:type="dxa"/>
            <w:tcBorders>
              <w:top w:val="nil"/>
              <w:left w:val="nil"/>
              <w:bottom w:val="single" w:sz="4" w:space="0" w:color="auto"/>
              <w:right w:val="single" w:sz="4" w:space="0" w:color="auto"/>
            </w:tcBorders>
            <w:shd w:val="clear" w:color="auto" w:fill="auto"/>
            <w:vAlign w:val="bottom"/>
            <w:hideMark/>
          </w:tcPr>
          <w:p w14:paraId="2051BA47" w14:textId="77777777" w:rsidR="005253F0" w:rsidRPr="0060049B" w:rsidRDefault="005253F0" w:rsidP="006E15B6">
            <w:pPr>
              <w:autoSpaceDE/>
              <w:autoSpaceDN/>
              <w:rPr>
                <w:ins w:id="165" w:author="MCT" w:date="2023-05-09T14:08:00Z"/>
                <w:rFonts w:ascii="Calibri" w:hAnsi="Calibri" w:cs="Calibri"/>
                <w:color w:val="000000"/>
                <w:sz w:val="22"/>
                <w:szCs w:val="22"/>
              </w:rPr>
            </w:pPr>
            <w:ins w:id="166" w:author="MCT" w:date="2023-05-09T14:08:00Z">
              <w:r w:rsidRPr="0060049B">
                <w:rPr>
                  <w:rFonts w:ascii="Calibri" w:hAnsi="Calibri" w:cs="Calibri"/>
                  <w:color w:val="000000"/>
                  <w:sz w:val="22"/>
                  <w:szCs w:val="22"/>
                </w:rPr>
                <w:t>Transformer Loss Factor</w:t>
              </w:r>
            </w:ins>
          </w:p>
        </w:tc>
      </w:tr>
      <w:tr w:rsidR="005253F0" w:rsidRPr="0060049B" w14:paraId="798EAECD" w14:textId="77777777" w:rsidTr="006E15B6">
        <w:trPr>
          <w:trHeight w:val="300"/>
          <w:ins w:id="167" w:author="MCT" w:date="2023-05-09T14:08:00Z"/>
        </w:trPr>
        <w:tc>
          <w:tcPr>
            <w:tcW w:w="400" w:type="dxa"/>
            <w:tcBorders>
              <w:top w:val="nil"/>
              <w:left w:val="nil"/>
              <w:bottom w:val="nil"/>
              <w:right w:val="nil"/>
            </w:tcBorders>
            <w:shd w:val="clear" w:color="auto" w:fill="auto"/>
            <w:hideMark/>
          </w:tcPr>
          <w:p w14:paraId="66016D59" w14:textId="77777777" w:rsidR="005253F0" w:rsidRPr="0060049B" w:rsidRDefault="005253F0" w:rsidP="006E15B6">
            <w:pPr>
              <w:autoSpaceDE/>
              <w:autoSpaceDN/>
              <w:rPr>
                <w:ins w:id="168"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FCCE2CB" w14:textId="77777777" w:rsidR="005253F0" w:rsidRPr="0060049B" w:rsidRDefault="005253F0" w:rsidP="006E15B6">
            <w:pPr>
              <w:autoSpaceDE/>
              <w:autoSpaceDN/>
              <w:rPr>
                <w:ins w:id="169"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225826D" w14:textId="77777777" w:rsidR="005253F0" w:rsidRPr="0060049B" w:rsidRDefault="005253F0" w:rsidP="006E15B6">
            <w:pPr>
              <w:autoSpaceDE/>
              <w:autoSpaceDN/>
              <w:rPr>
                <w:ins w:id="170" w:author="MCT" w:date="2023-05-09T14:08:00Z"/>
                <w:rFonts w:ascii="Calibri" w:hAnsi="Calibri" w:cs="Calibri"/>
                <w:color w:val="000000"/>
                <w:sz w:val="22"/>
                <w:szCs w:val="22"/>
              </w:rPr>
            </w:pPr>
            <w:ins w:id="171" w:author="MCT" w:date="2023-05-09T14:08:00Z">
              <w:r w:rsidRPr="0060049B">
                <w:rPr>
                  <w:rFonts w:ascii="Calibri" w:hAnsi="Calibri" w:cs="Calibri"/>
                  <w:color w:val="000000"/>
                  <w:sz w:val="22"/>
                  <w:szCs w:val="22"/>
                </w:rPr>
                <w:t>MEA~~ZA~.95</w:t>
              </w:r>
            </w:ins>
          </w:p>
        </w:tc>
        <w:tc>
          <w:tcPr>
            <w:tcW w:w="4805" w:type="dxa"/>
            <w:tcBorders>
              <w:top w:val="nil"/>
              <w:left w:val="nil"/>
              <w:bottom w:val="single" w:sz="4" w:space="0" w:color="auto"/>
              <w:right w:val="single" w:sz="4" w:space="0" w:color="auto"/>
            </w:tcBorders>
            <w:shd w:val="clear" w:color="auto" w:fill="auto"/>
            <w:vAlign w:val="bottom"/>
            <w:hideMark/>
          </w:tcPr>
          <w:p w14:paraId="04097308" w14:textId="77777777" w:rsidR="005253F0" w:rsidRPr="0060049B" w:rsidRDefault="005253F0" w:rsidP="006E15B6">
            <w:pPr>
              <w:autoSpaceDE/>
              <w:autoSpaceDN/>
              <w:rPr>
                <w:ins w:id="172" w:author="MCT" w:date="2023-05-09T14:08:00Z"/>
                <w:rFonts w:ascii="Calibri" w:hAnsi="Calibri" w:cs="Calibri"/>
                <w:color w:val="000000"/>
                <w:sz w:val="22"/>
                <w:szCs w:val="22"/>
              </w:rPr>
            </w:pPr>
            <w:ins w:id="173" w:author="MCT" w:date="2023-05-09T14:08:00Z">
              <w:r w:rsidRPr="0060049B">
                <w:rPr>
                  <w:rFonts w:ascii="Calibri" w:hAnsi="Calibri" w:cs="Calibri"/>
                  <w:color w:val="000000"/>
                  <w:sz w:val="22"/>
                  <w:szCs w:val="22"/>
                </w:rPr>
                <w:t>Power Factor</w:t>
              </w:r>
            </w:ins>
          </w:p>
        </w:tc>
      </w:tr>
      <w:tr w:rsidR="005253F0" w:rsidRPr="0060049B" w14:paraId="398C220C" w14:textId="77777777" w:rsidTr="006E15B6">
        <w:trPr>
          <w:trHeight w:val="300"/>
          <w:ins w:id="174" w:author="MCT" w:date="2023-05-09T14:08:00Z"/>
        </w:trPr>
        <w:tc>
          <w:tcPr>
            <w:tcW w:w="400" w:type="dxa"/>
            <w:tcBorders>
              <w:top w:val="nil"/>
              <w:left w:val="nil"/>
              <w:bottom w:val="nil"/>
              <w:right w:val="nil"/>
            </w:tcBorders>
            <w:shd w:val="clear" w:color="auto" w:fill="auto"/>
            <w:hideMark/>
          </w:tcPr>
          <w:p w14:paraId="71D4F7D0" w14:textId="77777777" w:rsidR="005253F0" w:rsidRPr="0060049B" w:rsidRDefault="005253F0" w:rsidP="006E15B6">
            <w:pPr>
              <w:autoSpaceDE/>
              <w:autoSpaceDN/>
              <w:rPr>
                <w:ins w:id="17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233E4D2" w14:textId="77777777" w:rsidR="005253F0" w:rsidRPr="0060049B" w:rsidRDefault="005253F0" w:rsidP="006E15B6">
            <w:pPr>
              <w:autoSpaceDE/>
              <w:autoSpaceDN/>
              <w:rPr>
                <w:ins w:id="17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BDE024F" w14:textId="77777777" w:rsidR="005253F0" w:rsidRPr="0060049B" w:rsidRDefault="005253F0" w:rsidP="006E15B6">
            <w:pPr>
              <w:autoSpaceDE/>
              <w:autoSpaceDN/>
              <w:rPr>
                <w:ins w:id="177" w:author="MCT" w:date="2023-05-09T14:08:00Z"/>
                <w:rFonts w:ascii="Calibri" w:hAnsi="Calibri" w:cs="Calibri"/>
                <w:color w:val="000000"/>
                <w:sz w:val="22"/>
                <w:szCs w:val="22"/>
              </w:rPr>
            </w:pPr>
            <w:ins w:id="178" w:author="MCT" w:date="2023-05-09T14:08:00Z">
              <w:r w:rsidRPr="0060049B">
                <w:rPr>
                  <w:rFonts w:ascii="Calibri" w:hAnsi="Calibri" w:cs="Calibri"/>
                  <w:color w:val="000000"/>
                  <w:sz w:val="22"/>
                  <w:szCs w:val="22"/>
                </w:rPr>
                <w:t>MEA~~MU~20000</w:t>
              </w:r>
            </w:ins>
          </w:p>
        </w:tc>
        <w:tc>
          <w:tcPr>
            <w:tcW w:w="4805" w:type="dxa"/>
            <w:tcBorders>
              <w:top w:val="nil"/>
              <w:left w:val="nil"/>
              <w:bottom w:val="single" w:sz="4" w:space="0" w:color="auto"/>
              <w:right w:val="single" w:sz="4" w:space="0" w:color="auto"/>
            </w:tcBorders>
            <w:shd w:val="clear" w:color="auto" w:fill="auto"/>
            <w:vAlign w:val="bottom"/>
            <w:hideMark/>
          </w:tcPr>
          <w:p w14:paraId="3F0B8F7A" w14:textId="77777777" w:rsidR="005253F0" w:rsidRPr="0060049B" w:rsidRDefault="005253F0" w:rsidP="006E15B6">
            <w:pPr>
              <w:autoSpaceDE/>
              <w:autoSpaceDN/>
              <w:rPr>
                <w:ins w:id="179" w:author="MCT" w:date="2023-05-09T14:08:00Z"/>
                <w:rFonts w:ascii="Calibri" w:hAnsi="Calibri" w:cs="Calibri"/>
                <w:color w:val="000000"/>
                <w:sz w:val="22"/>
                <w:szCs w:val="22"/>
              </w:rPr>
            </w:pPr>
            <w:ins w:id="180" w:author="MCT" w:date="2023-05-09T14:08:00Z">
              <w:r w:rsidRPr="0060049B">
                <w:rPr>
                  <w:rFonts w:ascii="Calibri" w:hAnsi="Calibri" w:cs="Calibri"/>
                  <w:color w:val="000000"/>
                  <w:sz w:val="22"/>
                  <w:szCs w:val="22"/>
                </w:rPr>
                <w:t>Meter Multiplier</w:t>
              </w:r>
            </w:ins>
          </w:p>
        </w:tc>
      </w:tr>
      <w:tr w:rsidR="005253F0" w:rsidRPr="0060049B" w14:paraId="7A829046" w14:textId="77777777" w:rsidTr="006E15B6">
        <w:trPr>
          <w:trHeight w:val="600"/>
          <w:ins w:id="181"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030152" w14:textId="77777777" w:rsidR="005253F0" w:rsidRPr="0060049B" w:rsidRDefault="005253F0" w:rsidP="006E15B6">
            <w:pPr>
              <w:autoSpaceDE/>
              <w:autoSpaceDN/>
              <w:rPr>
                <w:ins w:id="182" w:author="MCT" w:date="2023-05-09T14:08:00Z"/>
                <w:rFonts w:ascii="Calibri" w:hAnsi="Calibri" w:cs="Calibri"/>
                <w:color w:val="000000"/>
                <w:sz w:val="22"/>
                <w:szCs w:val="22"/>
              </w:rPr>
            </w:pPr>
            <w:ins w:id="183" w:author="MCT" w:date="2023-05-09T14:08:00Z">
              <w:r w:rsidRPr="0060049B">
                <w:rPr>
                  <w:rFonts w:ascii="Calibri" w:hAnsi="Calibri" w:cs="Calibri"/>
                  <w:color w:val="000000"/>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1E569443" w14:textId="77777777" w:rsidR="005253F0" w:rsidRPr="0060049B" w:rsidRDefault="005253F0" w:rsidP="006E15B6">
            <w:pPr>
              <w:autoSpaceDE/>
              <w:autoSpaceDN/>
              <w:rPr>
                <w:ins w:id="184" w:author="MCT" w:date="2023-05-09T14:08:00Z"/>
                <w:rFonts w:ascii="Calibri" w:hAnsi="Calibri" w:cs="Calibri"/>
                <w:color w:val="000000"/>
                <w:sz w:val="22"/>
                <w:szCs w:val="22"/>
              </w:rPr>
            </w:pPr>
            <w:ins w:id="185" w:author="MCT" w:date="2023-05-09T14:08:00Z">
              <w:r w:rsidRPr="0060049B">
                <w:rPr>
                  <w:rFonts w:ascii="Calibri" w:hAnsi="Calibri" w:cs="Calibri"/>
                  <w:color w:val="000000"/>
                  <w:sz w:val="22"/>
                  <w:szCs w:val="22"/>
                </w:rPr>
                <w:t>Interval Usage Summary Per Meter Measurement Type</w:t>
              </w:r>
            </w:ins>
          </w:p>
        </w:tc>
      </w:tr>
      <w:tr w:rsidR="005253F0" w:rsidRPr="0060049B" w14:paraId="4F470961" w14:textId="77777777" w:rsidTr="006E15B6">
        <w:trPr>
          <w:trHeight w:val="300"/>
          <w:ins w:id="186" w:author="MCT" w:date="2023-05-09T14:08:00Z"/>
        </w:trPr>
        <w:tc>
          <w:tcPr>
            <w:tcW w:w="400" w:type="dxa"/>
            <w:tcBorders>
              <w:top w:val="nil"/>
              <w:left w:val="nil"/>
              <w:bottom w:val="nil"/>
              <w:right w:val="nil"/>
            </w:tcBorders>
            <w:shd w:val="clear" w:color="auto" w:fill="auto"/>
            <w:hideMark/>
          </w:tcPr>
          <w:p w14:paraId="7DE5C7A2" w14:textId="77777777" w:rsidR="005253F0" w:rsidRPr="0060049B" w:rsidRDefault="005253F0" w:rsidP="006E15B6">
            <w:pPr>
              <w:autoSpaceDE/>
              <w:autoSpaceDN/>
              <w:rPr>
                <w:ins w:id="18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3289BF1" w14:textId="77777777" w:rsidR="005253F0" w:rsidRPr="0060049B" w:rsidRDefault="005253F0" w:rsidP="006E15B6">
            <w:pPr>
              <w:autoSpaceDE/>
              <w:autoSpaceDN/>
              <w:rPr>
                <w:ins w:id="188" w:author="MCT" w:date="2023-05-09T14:08:00Z"/>
                <w:rFonts w:ascii="Calibri" w:hAnsi="Calibri" w:cs="Calibri"/>
                <w:color w:val="000000"/>
                <w:sz w:val="22"/>
                <w:szCs w:val="22"/>
              </w:rPr>
            </w:pPr>
            <w:ins w:id="189" w:author="MCT" w:date="2023-05-09T14:08:00Z">
              <w:r w:rsidRPr="0060049B">
                <w:rPr>
                  <w:rFonts w:ascii="Calibri" w:hAnsi="Calibri" w:cs="Calibri"/>
                  <w:color w:val="000000"/>
                  <w:sz w:val="22"/>
                  <w:szCs w:val="22"/>
                </w:rPr>
                <w:t>DTM~150~20</w:t>
              </w:r>
              <w:r>
                <w:rPr>
                  <w:rFonts w:ascii="Calibri" w:hAnsi="Calibri" w:cs="Calibri"/>
                  <w:color w:val="000000"/>
                  <w:sz w:val="22"/>
                  <w:szCs w:val="22"/>
                </w:rPr>
                <w:t>230312</w:t>
              </w:r>
            </w:ins>
          </w:p>
        </w:tc>
        <w:tc>
          <w:tcPr>
            <w:tcW w:w="4805" w:type="dxa"/>
            <w:tcBorders>
              <w:top w:val="nil"/>
              <w:left w:val="nil"/>
              <w:bottom w:val="single" w:sz="4" w:space="0" w:color="auto"/>
              <w:right w:val="single" w:sz="4" w:space="0" w:color="auto"/>
            </w:tcBorders>
            <w:shd w:val="clear" w:color="auto" w:fill="auto"/>
            <w:vAlign w:val="bottom"/>
            <w:hideMark/>
          </w:tcPr>
          <w:p w14:paraId="77F363C2" w14:textId="77777777" w:rsidR="005253F0" w:rsidRPr="0060049B" w:rsidRDefault="005253F0" w:rsidP="006E15B6">
            <w:pPr>
              <w:autoSpaceDE/>
              <w:autoSpaceDN/>
              <w:rPr>
                <w:ins w:id="190" w:author="MCT" w:date="2023-05-09T14:08:00Z"/>
                <w:rFonts w:ascii="Calibri" w:hAnsi="Calibri" w:cs="Calibri"/>
                <w:color w:val="000000"/>
                <w:sz w:val="22"/>
                <w:szCs w:val="22"/>
              </w:rPr>
            </w:pPr>
            <w:ins w:id="191" w:author="MCT" w:date="2023-05-09T14:08:00Z">
              <w:r w:rsidRPr="0060049B">
                <w:rPr>
                  <w:rFonts w:ascii="Calibri" w:hAnsi="Calibri" w:cs="Calibri"/>
                  <w:color w:val="000000"/>
                  <w:sz w:val="22"/>
                  <w:szCs w:val="22"/>
                </w:rPr>
                <w:t>Service Period Start Date</w:t>
              </w:r>
            </w:ins>
          </w:p>
        </w:tc>
      </w:tr>
      <w:tr w:rsidR="005253F0" w:rsidRPr="0060049B" w14:paraId="33C6EA4C" w14:textId="77777777" w:rsidTr="006E15B6">
        <w:trPr>
          <w:trHeight w:val="300"/>
          <w:ins w:id="192" w:author="MCT" w:date="2023-05-09T14:08:00Z"/>
        </w:trPr>
        <w:tc>
          <w:tcPr>
            <w:tcW w:w="400" w:type="dxa"/>
            <w:tcBorders>
              <w:top w:val="nil"/>
              <w:left w:val="nil"/>
              <w:bottom w:val="nil"/>
              <w:right w:val="nil"/>
            </w:tcBorders>
            <w:shd w:val="clear" w:color="auto" w:fill="auto"/>
            <w:hideMark/>
          </w:tcPr>
          <w:p w14:paraId="733FAA79" w14:textId="77777777" w:rsidR="005253F0" w:rsidRPr="0060049B" w:rsidRDefault="005253F0" w:rsidP="006E15B6">
            <w:pPr>
              <w:autoSpaceDE/>
              <w:autoSpaceDN/>
              <w:rPr>
                <w:ins w:id="193"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7BD4CC" w14:textId="77777777" w:rsidR="005253F0" w:rsidRPr="0060049B" w:rsidRDefault="005253F0" w:rsidP="006E15B6">
            <w:pPr>
              <w:autoSpaceDE/>
              <w:autoSpaceDN/>
              <w:rPr>
                <w:ins w:id="194" w:author="MCT" w:date="2023-05-09T14:08:00Z"/>
                <w:rFonts w:ascii="Calibri" w:hAnsi="Calibri" w:cs="Calibri"/>
                <w:color w:val="000000"/>
                <w:sz w:val="22"/>
                <w:szCs w:val="22"/>
              </w:rPr>
            </w:pPr>
            <w:ins w:id="195"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659F853A" w14:textId="77777777" w:rsidR="005253F0" w:rsidRPr="0060049B" w:rsidRDefault="005253F0" w:rsidP="006E15B6">
            <w:pPr>
              <w:autoSpaceDE/>
              <w:autoSpaceDN/>
              <w:rPr>
                <w:ins w:id="196" w:author="MCT" w:date="2023-05-09T14:08:00Z"/>
                <w:rFonts w:ascii="Calibri" w:hAnsi="Calibri" w:cs="Calibri"/>
                <w:color w:val="000000"/>
                <w:sz w:val="22"/>
                <w:szCs w:val="22"/>
              </w:rPr>
            </w:pPr>
            <w:ins w:id="197" w:author="MCT" w:date="2023-05-09T14:08:00Z">
              <w:r w:rsidRPr="0060049B">
                <w:rPr>
                  <w:rFonts w:ascii="Calibri" w:hAnsi="Calibri" w:cs="Calibri"/>
                  <w:color w:val="000000"/>
                  <w:sz w:val="22"/>
                  <w:szCs w:val="22"/>
                </w:rPr>
                <w:t>Service Period End Date</w:t>
              </w:r>
            </w:ins>
          </w:p>
        </w:tc>
      </w:tr>
      <w:tr w:rsidR="005253F0" w:rsidRPr="0060049B" w14:paraId="2A6CFDA4" w14:textId="77777777" w:rsidTr="006E15B6">
        <w:trPr>
          <w:trHeight w:val="300"/>
          <w:ins w:id="198" w:author="MCT" w:date="2023-05-09T14:08:00Z"/>
        </w:trPr>
        <w:tc>
          <w:tcPr>
            <w:tcW w:w="400" w:type="dxa"/>
            <w:tcBorders>
              <w:top w:val="nil"/>
              <w:left w:val="nil"/>
              <w:bottom w:val="nil"/>
              <w:right w:val="nil"/>
            </w:tcBorders>
            <w:shd w:val="clear" w:color="auto" w:fill="auto"/>
            <w:hideMark/>
          </w:tcPr>
          <w:p w14:paraId="7117327C" w14:textId="77777777" w:rsidR="005253F0" w:rsidRPr="0060049B" w:rsidRDefault="005253F0" w:rsidP="006E15B6">
            <w:pPr>
              <w:autoSpaceDE/>
              <w:autoSpaceDN/>
              <w:rPr>
                <w:ins w:id="19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F8A6D3" w14:textId="77777777" w:rsidR="005253F0" w:rsidRPr="0060049B" w:rsidRDefault="005253F0" w:rsidP="006E15B6">
            <w:pPr>
              <w:autoSpaceDE/>
              <w:autoSpaceDN/>
              <w:rPr>
                <w:ins w:id="200" w:author="MCT" w:date="2023-05-09T14:08:00Z"/>
                <w:rFonts w:ascii="Calibri" w:hAnsi="Calibri" w:cs="Calibri"/>
                <w:color w:val="000000"/>
                <w:sz w:val="22"/>
                <w:szCs w:val="22"/>
              </w:rPr>
            </w:pPr>
            <w:ins w:id="201" w:author="MCT" w:date="2023-05-09T14:08:00Z">
              <w:r w:rsidRPr="0060049B">
                <w:rPr>
                  <w:rFonts w:ascii="Calibri" w:hAnsi="Calibri" w:cs="Calibri"/>
                  <w:color w:val="000000"/>
                  <w:sz w:val="22"/>
                  <w:szCs w:val="22"/>
                </w:rPr>
                <w:t>REF~6W~1</w:t>
              </w:r>
            </w:ins>
          </w:p>
        </w:tc>
        <w:tc>
          <w:tcPr>
            <w:tcW w:w="4805" w:type="dxa"/>
            <w:tcBorders>
              <w:top w:val="nil"/>
              <w:left w:val="nil"/>
              <w:bottom w:val="single" w:sz="4" w:space="0" w:color="auto"/>
              <w:right w:val="single" w:sz="4" w:space="0" w:color="auto"/>
            </w:tcBorders>
            <w:shd w:val="clear" w:color="auto" w:fill="auto"/>
            <w:vAlign w:val="bottom"/>
            <w:hideMark/>
          </w:tcPr>
          <w:p w14:paraId="5B24B628" w14:textId="77777777" w:rsidR="005253F0" w:rsidRPr="0060049B" w:rsidRDefault="005253F0" w:rsidP="006E15B6">
            <w:pPr>
              <w:autoSpaceDE/>
              <w:autoSpaceDN/>
              <w:rPr>
                <w:ins w:id="202" w:author="MCT" w:date="2023-05-09T14:08:00Z"/>
                <w:rFonts w:ascii="Calibri" w:hAnsi="Calibri" w:cs="Calibri"/>
                <w:color w:val="000000"/>
                <w:sz w:val="22"/>
                <w:szCs w:val="22"/>
              </w:rPr>
            </w:pPr>
            <w:ins w:id="203" w:author="MCT" w:date="2023-05-09T14:08:00Z">
              <w:r w:rsidRPr="0060049B">
                <w:rPr>
                  <w:rFonts w:ascii="Calibri" w:hAnsi="Calibri" w:cs="Calibri"/>
                  <w:color w:val="000000"/>
                  <w:sz w:val="22"/>
                  <w:szCs w:val="22"/>
                </w:rPr>
                <w:t>Channel Number</w:t>
              </w:r>
            </w:ins>
          </w:p>
        </w:tc>
      </w:tr>
      <w:tr w:rsidR="005253F0" w:rsidRPr="0060049B" w14:paraId="00BB460E" w14:textId="77777777" w:rsidTr="006E15B6">
        <w:trPr>
          <w:trHeight w:val="300"/>
          <w:ins w:id="204" w:author="MCT" w:date="2023-05-09T14:08:00Z"/>
        </w:trPr>
        <w:tc>
          <w:tcPr>
            <w:tcW w:w="400" w:type="dxa"/>
            <w:tcBorders>
              <w:top w:val="nil"/>
              <w:left w:val="nil"/>
              <w:bottom w:val="nil"/>
              <w:right w:val="nil"/>
            </w:tcBorders>
            <w:shd w:val="clear" w:color="auto" w:fill="auto"/>
            <w:hideMark/>
          </w:tcPr>
          <w:p w14:paraId="324B3FA4" w14:textId="77777777" w:rsidR="005253F0" w:rsidRPr="0060049B" w:rsidRDefault="005253F0" w:rsidP="006E15B6">
            <w:pPr>
              <w:autoSpaceDE/>
              <w:autoSpaceDN/>
              <w:rPr>
                <w:ins w:id="205"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D53FDD" w14:textId="77777777" w:rsidR="005253F0" w:rsidRPr="0060049B" w:rsidRDefault="005253F0" w:rsidP="006E15B6">
            <w:pPr>
              <w:autoSpaceDE/>
              <w:autoSpaceDN/>
              <w:rPr>
                <w:ins w:id="206" w:author="MCT" w:date="2023-05-09T14:08:00Z"/>
                <w:rFonts w:ascii="Calibri" w:hAnsi="Calibri" w:cs="Calibri"/>
                <w:color w:val="000000"/>
                <w:sz w:val="22"/>
                <w:szCs w:val="22"/>
              </w:rPr>
            </w:pPr>
            <w:ins w:id="207"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0EFFA721" w14:textId="77777777" w:rsidR="005253F0" w:rsidRPr="0060049B" w:rsidRDefault="005253F0" w:rsidP="006E15B6">
            <w:pPr>
              <w:autoSpaceDE/>
              <w:autoSpaceDN/>
              <w:rPr>
                <w:ins w:id="208" w:author="MCT" w:date="2023-05-09T14:08:00Z"/>
                <w:rFonts w:ascii="Calibri" w:hAnsi="Calibri" w:cs="Calibri"/>
                <w:color w:val="000000"/>
                <w:sz w:val="22"/>
                <w:szCs w:val="22"/>
              </w:rPr>
            </w:pPr>
            <w:ins w:id="209" w:author="MCT" w:date="2023-05-09T14:08:00Z">
              <w:r w:rsidRPr="0060049B">
                <w:rPr>
                  <w:rFonts w:ascii="Calibri" w:hAnsi="Calibri" w:cs="Calibri"/>
                  <w:color w:val="000000"/>
                  <w:sz w:val="22"/>
                  <w:szCs w:val="22"/>
                </w:rPr>
                <w:t>Meter Type</w:t>
              </w:r>
            </w:ins>
          </w:p>
        </w:tc>
      </w:tr>
      <w:tr w:rsidR="005253F0" w:rsidRPr="0060049B" w14:paraId="71652CB5" w14:textId="77777777" w:rsidTr="006E15B6">
        <w:trPr>
          <w:trHeight w:val="300"/>
          <w:ins w:id="210" w:author="MCT" w:date="2023-05-09T14:08:00Z"/>
        </w:trPr>
        <w:tc>
          <w:tcPr>
            <w:tcW w:w="400" w:type="dxa"/>
            <w:tcBorders>
              <w:top w:val="nil"/>
              <w:left w:val="nil"/>
              <w:bottom w:val="nil"/>
              <w:right w:val="nil"/>
            </w:tcBorders>
            <w:shd w:val="clear" w:color="auto" w:fill="auto"/>
            <w:hideMark/>
          </w:tcPr>
          <w:p w14:paraId="2B7B28E1" w14:textId="77777777" w:rsidR="005253F0" w:rsidRPr="0060049B" w:rsidRDefault="005253F0" w:rsidP="006E15B6">
            <w:pPr>
              <w:autoSpaceDE/>
              <w:autoSpaceDN/>
              <w:rPr>
                <w:ins w:id="21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DC1682" w14:textId="77777777" w:rsidR="005253F0" w:rsidRPr="0060049B" w:rsidRDefault="005253F0" w:rsidP="006E15B6">
            <w:pPr>
              <w:autoSpaceDE/>
              <w:autoSpaceDN/>
              <w:rPr>
                <w:ins w:id="212" w:author="MCT" w:date="2023-05-09T14:08:00Z"/>
                <w:rFonts w:ascii="Calibri" w:hAnsi="Calibri" w:cs="Calibri"/>
                <w:color w:val="000000"/>
                <w:sz w:val="22"/>
                <w:szCs w:val="22"/>
              </w:rPr>
            </w:pPr>
            <w:ins w:id="213"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4C58453E" w14:textId="77777777" w:rsidR="005253F0" w:rsidRPr="0060049B" w:rsidRDefault="005253F0" w:rsidP="006E15B6">
            <w:pPr>
              <w:autoSpaceDE/>
              <w:autoSpaceDN/>
              <w:rPr>
                <w:ins w:id="214" w:author="MCT" w:date="2023-05-09T14:08:00Z"/>
                <w:rFonts w:ascii="Calibri" w:hAnsi="Calibri" w:cs="Calibri"/>
                <w:color w:val="000000"/>
                <w:sz w:val="22"/>
                <w:szCs w:val="22"/>
              </w:rPr>
            </w:pPr>
            <w:ins w:id="215" w:author="MCT" w:date="2023-05-09T14:08:00Z">
              <w:r w:rsidRPr="0060049B">
                <w:rPr>
                  <w:rFonts w:ascii="Calibri" w:hAnsi="Calibri" w:cs="Calibri"/>
                  <w:color w:val="000000"/>
                  <w:sz w:val="22"/>
                  <w:szCs w:val="22"/>
                </w:rPr>
                <w:t>Meter Role</w:t>
              </w:r>
            </w:ins>
          </w:p>
        </w:tc>
      </w:tr>
      <w:tr w:rsidR="005253F0" w:rsidRPr="0060049B" w14:paraId="3F55F78E" w14:textId="77777777" w:rsidTr="006E15B6">
        <w:trPr>
          <w:trHeight w:val="300"/>
          <w:ins w:id="216" w:author="MCT" w:date="2023-05-09T14:08:00Z"/>
        </w:trPr>
        <w:tc>
          <w:tcPr>
            <w:tcW w:w="400" w:type="dxa"/>
            <w:tcBorders>
              <w:top w:val="nil"/>
              <w:left w:val="nil"/>
              <w:bottom w:val="nil"/>
              <w:right w:val="nil"/>
            </w:tcBorders>
            <w:shd w:val="clear" w:color="auto" w:fill="auto"/>
            <w:hideMark/>
          </w:tcPr>
          <w:p w14:paraId="5171015B" w14:textId="77777777" w:rsidR="005253F0" w:rsidRPr="0060049B" w:rsidRDefault="005253F0" w:rsidP="006E15B6">
            <w:pPr>
              <w:autoSpaceDE/>
              <w:autoSpaceDN/>
              <w:rPr>
                <w:ins w:id="21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4DE595" w14:textId="77777777" w:rsidR="005253F0" w:rsidRPr="0060049B" w:rsidRDefault="005253F0" w:rsidP="006E15B6">
            <w:pPr>
              <w:autoSpaceDE/>
              <w:autoSpaceDN/>
              <w:rPr>
                <w:ins w:id="218" w:author="MCT" w:date="2023-05-09T14:08:00Z"/>
                <w:rFonts w:ascii="Calibri" w:hAnsi="Calibri" w:cs="Calibri"/>
                <w:color w:val="000000"/>
                <w:sz w:val="22"/>
                <w:szCs w:val="22"/>
              </w:rPr>
            </w:pPr>
            <w:ins w:id="219" w:author="MCT" w:date="2023-05-09T14:08:00Z">
              <w:r w:rsidRPr="0060049B">
                <w:rPr>
                  <w:rFonts w:ascii="Calibri" w:hAnsi="Calibri" w:cs="Calibri"/>
                  <w:color w:val="000000"/>
                  <w:sz w:val="22"/>
                  <w:szCs w:val="22"/>
                </w:rPr>
                <w:t>QTY~QD~</w:t>
              </w:r>
              <w:r>
                <w:rPr>
                  <w:rFonts w:ascii="Calibri" w:hAnsi="Calibri" w:cs="Calibri"/>
                  <w:color w:val="000000"/>
                  <w:sz w:val="22"/>
                  <w:szCs w:val="22"/>
                </w:rPr>
                <w:t>1048.92</w:t>
              </w:r>
            </w:ins>
          </w:p>
        </w:tc>
        <w:tc>
          <w:tcPr>
            <w:tcW w:w="4805" w:type="dxa"/>
            <w:tcBorders>
              <w:top w:val="nil"/>
              <w:left w:val="nil"/>
              <w:bottom w:val="single" w:sz="4" w:space="0" w:color="auto"/>
              <w:right w:val="single" w:sz="4" w:space="0" w:color="auto"/>
            </w:tcBorders>
            <w:shd w:val="clear" w:color="auto" w:fill="auto"/>
            <w:vAlign w:val="bottom"/>
            <w:hideMark/>
          </w:tcPr>
          <w:p w14:paraId="026D8A0E" w14:textId="77777777" w:rsidR="005253F0" w:rsidRPr="0060049B" w:rsidRDefault="005253F0" w:rsidP="006E15B6">
            <w:pPr>
              <w:autoSpaceDE/>
              <w:autoSpaceDN/>
              <w:rPr>
                <w:ins w:id="220" w:author="MCT" w:date="2023-05-09T14:08:00Z"/>
                <w:rFonts w:ascii="Calibri" w:hAnsi="Calibri" w:cs="Calibri"/>
                <w:color w:val="000000"/>
                <w:sz w:val="22"/>
                <w:szCs w:val="22"/>
              </w:rPr>
            </w:pPr>
            <w:ins w:id="221" w:author="MCT" w:date="2023-05-09T14:08:00Z">
              <w:r w:rsidRPr="0060049B">
                <w:rPr>
                  <w:rFonts w:ascii="Calibri" w:hAnsi="Calibri" w:cs="Calibri"/>
                  <w:color w:val="000000"/>
                  <w:sz w:val="22"/>
                  <w:szCs w:val="22"/>
                </w:rPr>
                <w:t>Quantity Delivered</w:t>
              </w:r>
            </w:ins>
          </w:p>
        </w:tc>
      </w:tr>
      <w:tr w:rsidR="005253F0" w:rsidRPr="0060049B" w14:paraId="3571FB36" w14:textId="77777777" w:rsidTr="006E15B6">
        <w:trPr>
          <w:trHeight w:val="300"/>
          <w:ins w:id="222" w:author="MCT" w:date="2023-05-09T14:08:00Z"/>
        </w:trPr>
        <w:tc>
          <w:tcPr>
            <w:tcW w:w="400" w:type="dxa"/>
            <w:tcBorders>
              <w:top w:val="nil"/>
              <w:left w:val="nil"/>
              <w:bottom w:val="nil"/>
              <w:right w:val="nil"/>
            </w:tcBorders>
            <w:shd w:val="clear" w:color="auto" w:fill="auto"/>
            <w:hideMark/>
          </w:tcPr>
          <w:p w14:paraId="6006CC77" w14:textId="77777777" w:rsidR="005253F0" w:rsidRPr="0060049B" w:rsidRDefault="005253F0" w:rsidP="006E15B6">
            <w:pPr>
              <w:autoSpaceDE/>
              <w:autoSpaceDN/>
              <w:rPr>
                <w:ins w:id="223"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DEE5D1" w14:textId="77777777" w:rsidR="005253F0" w:rsidRPr="0060049B" w:rsidRDefault="005253F0" w:rsidP="006E15B6">
            <w:pPr>
              <w:autoSpaceDE/>
              <w:autoSpaceDN/>
              <w:rPr>
                <w:ins w:id="224"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23750B" w14:textId="77777777" w:rsidR="005253F0" w:rsidRPr="0060049B" w:rsidRDefault="005253F0" w:rsidP="006E15B6">
            <w:pPr>
              <w:autoSpaceDE/>
              <w:autoSpaceDN/>
              <w:rPr>
                <w:ins w:id="225" w:author="MCT" w:date="2023-05-09T14:08:00Z"/>
                <w:rFonts w:ascii="Calibri" w:hAnsi="Calibri" w:cs="Calibri"/>
                <w:color w:val="000000"/>
                <w:sz w:val="22"/>
                <w:szCs w:val="22"/>
              </w:rPr>
            </w:pPr>
            <w:ins w:id="226"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5C4DF30C" w14:textId="77777777" w:rsidR="005253F0" w:rsidRPr="0060049B" w:rsidRDefault="005253F0" w:rsidP="006E15B6">
            <w:pPr>
              <w:autoSpaceDE/>
              <w:autoSpaceDN/>
              <w:rPr>
                <w:ins w:id="227" w:author="MCT" w:date="2023-05-09T14:08:00Z"/>
                <w:rFonts w:ascii="Calibri" w:hAnsi="Calibri" w:cs="Calibri"/>
                <w:color w:val="000000"/>
                <w:sz w:val="22"/>
                <w:szCs w:val="22"/>
              </w:rPr>
            </w:pPr>
            <w:ins w:id="228" w:author="MCT" w:date="2023-05-09T14:08:00Z">
              <w:r w:rsidRPr="0060049B">
                <w:rPr>
                  <w:rFonts w:ascii="Calibri" w:hAnsi="Calibri" w:cs="Calibri"/>
                  <w:color w:val="000000"/>
                  <w:sz w:val="22"/>
                  <w:szCs w:val="22"/>
                </w:rPr>
                <w:t>Interval End Time</w:t>
              </w:r>
            </w:ins>
          </w:p>
        </w:tc>
      </w:tr>
      <w:tr w:rsidR="005253F0" w:rsidRPr="0060049B" w14:paraId="7823CC69" w14:textId="77777777" w:rsidTr="006E15B6">
        <w:trPr>
          <w:trHeight w:val="300"/>
          <w:ins w:id="229" w:author="MCT" w:date="2023-05-09T14:08:00Z"/>
        </w:trPr>
        <w:tc>
          <w:tcPr>
            <w:tcW w:w="400" w:type="dxa"/>
            <w:tcBorders>
              <w:top w:val="nil"/>
              <w:left w:val="nil"/>
              <w:bottom w:val="nil"/>
              <w:right w:val="nil"/>
            </w:tcBorders>
            <w:shd w:val="clear" w:color="auto" w:fill="auto"/>
            <w:hideMark/>
          </w:tcPr>
          <w:p w14:paraId="70BF1703" w14:textId="77777777" w:rsidR="005253F0" w:rsidRPr="0060049B" w:rsidRDefault="005253F0" w:rsidP="006E15B6">
            <w:pPr>
              <w:autoSpaceDE/>
              <w:autoSpaceDN/>
              <w:rPr>
                <w:ins w:id="23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E2CA78" w14:textId="77777777" w:rsidR="005253F0" w:rsidRPr="0060049B" w:rsidRDefault="005253F0" w:rsidP="006E15B6">
            <w:pPr>
              <w:autoSpaceDE/>
              <w:autoSpaceDN/>
              <w:rPr>
                <w:ins w:id="231" w:author="MCT" w:date="2023-05-09T14:08:00Z"/>
                <w:rFonts w:ascii="Calibri" w:hAnsi="Calibri" w:cs="Calibri"/>
                <w:color w:val="000000"/>
                <w:sz w:val="22"/>
                <w:szCs w:val="22"/>
              </w:rPr>
            </w:pPr>
            <w:ins w:id="232" w:author="MCT" w:date="2023-05-09T14:08:00Z">
              <w:r w:rsidRPr="0060049B">
                <w:rPr>
                  <w:rFonts w:ascii="Calibri" w:hAnsi="Calibri" w:cs="Calibri"/>
                  <w:color w:val="000000"/>
                  <w:sz w:val="22"/>
                  <w:szCs w:val="22"/>
                </w:rPr>
                <w:t>QTY~QD~1</w:t>
              </w:r>
              <w:r>
                <w:rPr>
                  <w:rFonts w:ascii="Calibri" w:hAnsi="Calibri" w:cs="Calibri"/>
                  <w:color w:val="000000"/>
                  <w:sz w:val="22"/>
                  <w:szCs w:val="22"/>
                </w:rPr>
                <w:t>036.88</w:t>
              </w:r>
            </w:ins>
          </w:p>
        </w:tc>
        <w:tc>
          <w:tcPr>
            <w:tcW w:w="4805" w:type="dxa"/>
            <w:tcBorders>
              <w:top w:val="nil"/>
              <w:left w:val="nil"/>
              <w:bottom w:val="single" w:sz="4" w:space="0" w:color="auto"/>
              <w:right w:val="single" w:sz="4" w:space="0" w:color="auto"/>
            </w:tcBorders>
            <w:shd w:val="clear" w:color="auto" w:fill="auto"/>
            <w:vAlign w:val="bottom"/>
            <w:hideMark/>
          </w:tcPr>
          <w:p w14:paraId="307E4B84" w14:textId="77777777" w:rsidR="005253F0" w:rsidRPr="0060049B" w:rsidRDefault="005253F0" w:rsidP="006E15B6">
            <w:pPr>
              <w:autoSpaceDE/>
              <w:autoSpaceDN/>
              <w:rPr>
                <w:ins w:id="233" w:author="MCT" w:date="2023-05-09T14:08:00Z"/>
                <w:rFonts w:ascii="Calibri" w:hAnsi="Calibri" w:cs="Calibri"/>
                <w:color w:val="000000"/>
                <w:sz w:val="22"/>
                <w:szCs w:val="22"/>
              </w:rPr>
            </w:pPr>
            <w:ins w:id="234" w:author="MCT" w:date="2023-05-09T14:08:00Z">
              <w:r w:rsidRPr="0060049B">
                <w:rPr>
                  <w:rFonts w:ascii="Calibri" w:hAnsi="Calibri" w:cs="Calibri"/>
                  <w:color w:val="000000"/>
                  <w:sz w:val="22"/>
                  <w:szCs w:val="22"/>
                </w:rPr>
                <w:t>Quantity Delivered</w:t>
              </w:r>
            </w:ins>
          </w:p>
        </w:tc>
      </w:tr>
      <w:tr w:rsidR="005253F0" w:rsidRPr="0060049B" w14:paraId="5E93AECB" w14:textId="77777777" w:rsidTr="006E15B6">
        <w:trPr>
          <w:trHeight w:val="300"/>
          <w:ins w:id="235" w:author="MCT" w:date="2023-05-09T14:08:00Z"/>
        </w:trPr>
        <w:tc>
          <w:tcPr>
            <w:tcW w:w="400" w:type="dxa"/>
            <w:tcBorders>
              <w:top w:val="nil"/>
              <w:left w:val="nil"/>
              <w:bottom w:val="nil"/>
              <w:right w:val="nil"/>
            </w:tcBorders>
            <w:shd w:val="clear" w:color="auto" w:fill="auto"/>
            <w:hideMark/>
          </w:tcPr>
          <w:p w14:paraId="1065C099" w14:textId="77777777" w:rsidR="005253F0" w:rsidRPr="0060049B" w:rsidRDefault="005253F0" w:rsidP="006E15B6">
            <w:pPr>
              <w:autoSpaceDE/>
              <w:autoSpaceDN/>
              <w:rPr>
                <w:ins w:id="23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A9A6927" w14:textId="77777777" w:rsidR="005253F0" w:rsidRPr="0060049B" w:rsidRDefault="005253F0" w:rsidP="006E15B6">
            <w:pPr>
              <w:autoSpaceDE/>
              <w:autoSpaceDN/>
              <w:rPr>
                <w:ins w:id="23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C0C028" w14:textId="77777777" w:rsidR="005253F0" w:rsidRPr="0060049B" w:rsidRDefault="005253F0" w:rsidP="006E15B6">
            <w:pPr>
              <w:autoSpaceDE/>
              <w:autoSpaceDN/>
              <w:rPr>
                <w:ins w:id="238" w:author="MCT" w:date="2023-05-09T14:08:00Z"/>
                <w:rFonts w:ascii="Calibri" w:hAnsi="Calibri" w:cs="Calibri"/>
                <w:color w:val="000000"/>
                <w:sz w:val="22"/>
                <w:szCs w:val="22"/>
              </w:rPr>
            </w:pPr>
            <w:ins w:id="239"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ins>
          </w:p>
        </w:tc>
        <w:tc>
          <w:tcPr>
            <w:tcW w:w="4805" w:type="dxa"/>
            <w:tcBorders>
              <w:top w:val="nil"/>
              <w:left w:val="nil"/>
              <w:bottom w:val="single" w:sz="4" w:space="0" w:color="auto"/>
              <w:right w:val="single" w:sz="4" w:space="0" w:color="auto"/>
            </w:tcBorders>
            <w:shd w:val="clear" w:color="auto" w:fill="auto"/>
            <w:vAlign w:val="bottom"/>
            <w:hideMark/>
          </w:tcPr>
          <w:p w14:paraId="7D9880D7" w14:textId="77777777" w:rsidR="005253F0" w:rsidRPr="0060049B" w:rsidRDefault="005253F0" w:rsidP="006E15B6">
            <w:pPr>
              <w:autoSpaceDE/>
              <w:autoSpaceDN/>
              <w:rPr>
                <w:ins w:id="240" w:author="MCT" w:date="2023-05-09T14:08:00Z"/>
                <w:rFonts w:ascii="Calibri" w:hAnsi="Calibri" w:cs="Calibri"/>
                <w:color w:val="000000"/>
                <w:sz w:val="22"/>
                <w:szCs w:val="22"/>
              </w:rPr>
            </w:pPr>
            <w:ins w:id="241" w:author="MCT" w:date="2023-05-09T14:08:00Z">
              <w:r w:rsidRPr="0060049B">
                <w:rPr>
                  <w:rFonts w:ascii="Calibri" w:hAnsi="Calibri" w:cs="Calibri"/>
                  <w:color w:val="000000"/>
                  <w:sz w:val="22"/>
                  <w:szCs w:val="22"/>
                </w:rPr>
                <w:t>Interval End Time</w:t>
              </w:r>
            </w:ins>
          </w:p>
        </w:tc>
      </w:tr>
      <w:tr w:rsidR="005253F0" w:rsidRPr="0060049B" w14:paraId="1192F790" w14:textId="77777777" w:rsidTr="006E15B6">
        <w:trPr>
          <w:trHeight w:val="300"/>
          <w:ins w:id="242" w:author="MCT" w:date="2023-05-09T14:08:00Z"/>
        </w:trPr>
        <w:tc>
          <w:tcPr>
            <w:tcW w:w="400" w:type="dxa"/>
            <w:tcBorders>
              <w:top w:val="nil"/>
              <w:left w:val="nil"/>
              <w:bottom w:val="nil"/>
              <w:right w:val="nil"/>
            </w:tcBorders>
            <w:shd w:val="clear" w:color="auto" w:fill="auto"/>
            <w:hideMark/>
          </w:tcPr>
          <w:p w14:paraId="62A57C55" w14:textId="77777777" w:rsidR="005253F0" w:rsidRPr="0060049B" w:rsidRDefault="005253F0" w:rsidP="006E15B6">
            <w:pPr>
              <w:autoSpaceDE/>
              <w:autoSpaceDN/>
              <w:rPr>
                <w:ins w:id="243"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9FB9E0" w14:textId="77777777" w:rsidR="005253F0" w:rsidRPr="0060049B" w:rsidRDefault="005253F0" w:rsidP="006E15B6">
            <w:pPr>
              <w:autoSpaceDE/>
              <w:autoSpaceDN/>
              <w:rPr>
                <w:ins w:id="244" w:author="MCT" w:date="2023-05-09T14:08:00Z"/>
                <w:rFonts w:ascii="Calibri" w:hAnsi="Calibri" w:cs="Calibri"/>
                <w:color w:val="000000"/>
                <w:sz w:val="22"/>
                <w:szCs w:val="22"/>
              </w:rPr>
            </w:pPr>
            <w:ins w:id="245" w:author="MCT" w:date="2023-05-09T14:08:00Z">
              <w:r w:rsidRPr="0060049B">
                <w:rPr>
                  <w:rFonts w:ascii="Calibri" w:hAnsi="Calibri" w:cs="Calibri"/>
                  <w:color w:val="000000"/>
                  <w:sz w:val="22"/>
                  <w:szCs w:val="22"/>
                </w:rPr>
                <w:t>QTY~QD~1</w:t>
              </w:r>
              <w:r>
                <w:rPr>
                  <w:rFonts w:ascii="Calibri" w:hAnsi="Calibri" w:cs="Calibri"/>
                  <w:color w:val="000000"/>
                  <w:sz w:val="22"/>
                  <w:szCs w:val="22"/>
                </w:rPr>
                <w:t>045.44</w:t>
              </w:r>
            </w:ins>
          </w:p>
        </w:tc>
        <w:tc>
          <w:tcPr>
            <w:tcW w:w="4805" w:type="dxa"/>
            <w:tcBorders>
              <w:top w:val="nil"/>
              <w:left w:val="nil"/>
              <w:bottom w:val="single" w:sz="4" w:space="0" w:color="auto"/>
              <w:right w:val="single" w:sz="4" w:space="0" w:color="auto"/>
            </w:tcBorders>
            <w:shd w:val="clear" w:color="auto" w:fill="auto"/>
            <w:vAlign w:val="bottom"/>
            <w:hideMark/>
          </w:tcPr>
          <w:p w14:paraId="67AA768D" w14:textId="77777777" w:rsidR="005253F0" w:rsidRPr="0060049B" w:rsidRDefault="005253F0" w:rsidP="006E15B6">
            <w:pPr>
              <w:autoSpaceDE/>
              <w:autoSpaceDN/>
              <w:rPr>
                <w:ins w:id="246" w:author="MCT" w:date="2023-05-09T14:08:00Z"/>
                <w:rFonts w:ascii="Calibri" w:hAnsi="Calibri" w:cs="Calibri"/>
                <w:color w:val="000000"/>
                <w:sz w:val="22"/>
                <w:szCs w:val="22"/>
              </w:rPr>
            </w:pPr>
            <w:ins w:id="247" w:author="MCT" w:date="2023-05-09T14:08:00Z">
              <w:r w:rsidRPr="0060049B">
                <w:rPr>
                  <w:rFonts w:ascii="Calibri" w:hAnsi="Calibri" w:cs="Calibri"/>
                  <w:color w:val="000000"/>
                  <w:sz w:val="22"/>
                  <w:szCs w:val="22"/>
                </w:rPr>
                <w:t>Quantity Delivered</w:t>
              </w:r>
            </w:ins>
          </w:p>
        </w:tc>
      </w:tr>
      <w:tr w:rsidR="005253F0" w:rsidRPr="0060049B" w14:paraId="234BBF32" w14:textId="77777777" w:rsidTr="006E15B6">
        <w:trPr>
          <w:trHeight w:val="300"/>
          <w:ins w:id="248" w:author="MCT" w:date="2023-05-09T14:08:00Z"/>
        </w:trPr>
        <w:tc>
          <w:tcPr>
            <w:tcW w:w="400" w:type="dxa"/>
            <w:tcBorders>
              <w:top w:val="nil"/>
              <w:left w:val="nil"/>
              <w:bottom w:val="nil"/>
              <w:right w:val="nil"/>
            </w:tcBorders>
            <w:shd w:val="clear" w:color="auto" w:fill="auto"/>
            <w:hideMark/>
          </w:tcPr>
          <w:p w14:paraId="4E300350" w14:textId="77777777" w:rsidR="005253F0" w:rsidRPr="0060049B" w:rsidRDefault="005253F0" w:rsidP="006E15B6">
            <w:pPr>
              <w:autoSpaceDE/>
              <w:autoSpaceDN/>
              <w:rPr>
                <w:ins w:id="249"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2FBF027" w14:textId="77777777" w:rsidR="005253F0" w:rsidRPr="0060049B" w:rsidRDefault="005253F0" w:rsidP="006E15B6">
            <w:pPr>
              <w:autoSpaceDE/>
              <w:autoSpaceDN/>
              <w:rPr>
                <w:ins w:id="250"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638C4B6" w14:textId="77777777" w:rsidR="005253F0" w:rsidRPr="0060049B" w:rsidRDefault="005253F0" w:rsidP="006E15B6">
            <w:pPr>
              <w:autoSpaceDE/>
              <w:autoSpaceDN/>
              <w:rPr>
                <w:ins w:id="251" w:author="MCT" w:date="2023-05-09T14:08:00Z"/>
                <w:rFonts w:ascii="Calibri" w:hAnsi="Calibri" w:cs="Calibri"/>
                <w:color w:val="000000"/>
                <w:sz w:val="22"/>
                <w:szCs w:val="22"/>
              </w:rPr>
            </w:pPr>
            <w:ins w:id="252"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ins>
          </w:p>
        </w:tc>
        <w:tc>
          <w:tcPr>
            <w:tcW w:w="4805" w:type="dxa"/>
            <w:tcBorders>
              <w:top w:val="nil"/>
              <w:left w:val="nil"/>
              <w:bottom w:val="single" w:sz="4" w:space="0" w:color="auto"/>
              <w:right w:val="single" w:sz="4" w:space="0" w:color="auto"/>
            </w:tcBorders>
            <w:shd w:val="clear" w:color="auto" w:fill="auto"/>
            <w:vAlign w:val="bottom"/>
            <w:hideMark/>
          </w:tcPr>
          <w:p w14:paraId="3ADF4AF7" w14:textId="77777777" w:rsidR="005253F0" w:rsidRPr="0060049B" w:rsidRDefault="005253F0" w:rsidP="006E15B6">
            <w:pPr>
              <w:autoSpaceDE/>
              <w:autoSpaceDN/>
              <w:rPr>
                <w:ins w:id="253" w:author="MCT" w:date="2023-05-09T14:08:00Z"/>
                <w:rFonts w:ascii="Calibri" w:hAnsi="Calibri" w:cs="Calibri"/>
                <w:color w:val="000000"/>
                <w:sz w:val="22"/>
                <w:szCs w:val="22"/>
              </w:rPr>
            </w:pPr>
            <w:ins w:id="254" w:author="MCT" w:date="2023-05-09T14:08:00Z">
              <w:r w:rsidRPr="0060049B">
                <w:rPr>
                  <w:rFonts w:ascii="Calibri" w:hAnsi="Calibri" w:cs="Calibri"/>
                  <w:color w:val="000000"/>
                  <w:sz w:val="22"/>
                  <w:szCs w:val="22"/>
                </w:rPr>
                <w:t>Interval End Time</w:t>
              </w:r>
            </w:ins>
          </w:p>
        </w:tc>
      </w:tr>
      <w:tr w:rsidR="005253F0" w:rsidRPr="0060049B" w14:paraId="355B3E0D" w14:textId="77777777" w:rsidTr="006E15B6">
        <w:trPr>
          <w:trHeight w:val="300"/>
          <w:ins w:id="255" w:author="MCT" w:date="2023-05-09T14:08:00Z"/>
        </w:trPr>
        <w:tc>
          <w:tcPr>
            <w:tcW w:w="400" w:type="dxa"/>
            <w:tcBorders>
              <w:top w:val="nil"/>
              <w:left w:val="nil"/>
              <w:bottom w:val="nil"/>
              <w:right w:val="nil"/>
            </w:tcBorders>
            <w:shd w:val="clear" w:color="auto" w:fill="auto"/>
          </w:tcPr>
          <w:p w14:paraId="2BF2B65C" w14:textId="77777777" w:rsidR="005253F0" w:rsidRPr="0060049B" w:rsidRDefault="005253F0" w:rsidP="006E15B6">
            <w:pPr>
              <w:autoSpaceDE/>
              <w:autoSpaceDN/>
              <w:rPr>
                <w:ins w:id="25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94AAF0E" w14:textId="77777777" w:rsidR="005253F0" w:rsidRPr="0060049B" w:rsidRDefault="005253F0" w:rsidP="006E15B6">
            <w:pPr>
              <w:autoSpaceDE/>
              <w:autoSpaceDN/>
              <w:rPr>
                <w:ins w:id="257" w:author="MCT" w:date="2023-05-09T14:08:00Z"/>
                <w:rFonts w:ascii="Calibri" w:hAnsi="Calibri" w:cs="Calibri"/>
                <w:color w:val="000000"/>
                <w:sz w:val="22"/>
                <w:szCs w:val="22"/>
              </w:rPr>
            </w:pPr>
            <w:ins w:id="258" w:author="MCT" w:date="2023-05-09T14:08:00Z">
              <w:r w:rsidRPr="0060049B">
                <w:rPr>
                  <w:rFonts w:ascii="Calibri" w:hAnsi="Calibri" w:cs="Calibri"/>
                  <w:color w:val="000000"/>
                  <w:sz w:val="22"/>
                  <w:szCs w:val="22"/>
                </w:rPr>
                <w:t>QTY~QD~1</w:t>
              </w:r>
              <w:r>
                <w:rPr>
                  <w:rFonts w:ascii="Calibri" w:hAnsi="Calibri" w:cs="Calibri"/>
                  <w:color w:val="000000"/>
                  <w:sz w:val="22"/>
                  <w:szCs w:val="22"/>
                </w:rPr>
                <w:t>053.64</w:t>
              </w:r>
            </w:ins>
          </w:p>
        </w:tc>
        <w:tc>
          <w:tcPr>
            <w:tcW w:w="4805" w:type="dxa"/>
            <w:tcBorders>
              <w:top w:val="nil"/>
              <w:left w:val="nil"/>
              <w:bottom w:val="single" w:sz="4" w:space="0" w:color="auto"/>
              <w:right w:val="single" w:sz="4" w:space="0" w:color="auto"/>
            </w:tcBorders>
            <w:shd w:val="clear" w:color="auto" w:fill="auto"/>
            <w:vAlign w:val="bottom"/>
          </w:tcPr>
          <w:p w14:paraId="612A7870" w14:textId="77777777" w:rsidR="005253F0" w:rsidRPr="0060049B" w:rsidRDefault="005253F0" w:rsidP="006E15B6">
            <w:pPr>
              <w:autoSpaceDE/>
              <w:autoSpaceDN/>
              <w:rPr>
                <w:ins w:id="259" w:author="MCT" w:date="2023-05-09T14:08:00Z"/>
                <w:rFonts w:ascii="Calibri" w:hAnsi="Calibri" w:cs="Calibri"/>
                <w:color w:val="000000"/>
                <w:sz w:val="22"/>
                <w:szCs w:val="22"/>
              </w:rPr>
            </w:pPr>
            <w:ins w:id="260" w:author="MCT" w:date="2023-05-09T14:08:00Z">
              <w:r w:rsidRPr="0060049B">
                <w:rPr>
                  <w:rFonts w:ascii="Calibri" w:hAnsi="Calibri" w:cs="Calibri"/>
                  <w:color w:val="000000"/>
                  <w:sz w:val="22"/>
                  <w:szCs w:val="22"/>
                </w:rPr>
                <w:t>Quantity Delivered</w:t>
              </w:r>
            </w:ins>
          </w:p>
        </w:tc>
      </w:tr>
      <w:tr w:rsidR="005253F0" w:rsidRPr="0060049B" w14:paraId="1B549097" w14:textId="77777777" w:rsidTr="006E15B6">
        <w:trPr>
          <w:trHeight w:val="300"/>
          <w:ins w:id="261" w:author="MCT" w:date="2023-05-09T14:08:00Z"/>
        </w:trPr>
        <w:tc>
          <w:tcPr>
            <w:tcW w:w="400" w:type="dxa"/>
            <w:tcBorders>
              <w:top w:val="nil"/>
              <w:left w:val="nil"/>
              <w:bottom w:val="nil"/>
              <w:right w:val="nil"/>
            </w:tcBorders>
            <w:shd w:val="clear" w:color="auto" w:fill="auto"/>
            <w:hideMark/>
          </w:tcPr>
          <w:p w14:paraId="086838A4" w14:textId="77777777" w:rsidR="005253F0" w:rsidRPr="0060049B" w:rsidRDefault="005253F0" w:rsidP="006E15B6">
            <w:pPr>
              <w:autoSpaceDE/>
              <w:autoSpaceDN/>
              <w:rPr>
                <w:ins w:id="26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1519CBC" w14:textId="77777777" w:rsidR="005253F0" w:rsidRPr="0060049B" w:rsidRDefault="005253F0" w:rsidP="006E15B6">
            <w:pPr>
              <w:autoSpaceDE/>
              <w:autoSpaceDN/>
              <w:rPr>
                <w:ins w:id="26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2F691C4" w14:textId="77777777" w:rsidR="005253F0" w:rsidRPr="0060049B" w:rsidRDefault="005253F0" w:rsidP="006E15B6">
            <w:pPr>
              <w:autoSpaceDE/>
              <w:autoSpaceDN/>
              <w:rPr>
                <w:ins w:id="264" w:author="MCT" w:date="2023-05-09T14:08:00Z"/>
                <w:rFonts w:ascii="Calibri" w:hAnsi="Calibri" w:cs="Calibri"/>
                <w:color w:val="000000"/>
                <w:sz w:val="22"/>
                <w:szCs w:val="22"/>
              </w:rPr>
            </w:pPr>
            <w:ins w:id="265"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ins>
          </w:p>
        </w:tc>
        <w:tc>
          <w:tcPr>
            <w:tcW w:w="4805" w:type="dxa"/>
            <w:tcBorders>
              <w:top w:val="nil"/>
              <w:left w:val="nil"/>
              <w:bottom w:val="single" w:sz="4" w:space="0" w:color="auto"/>
              <w:right w:val="single" w:sz="4" w:space="0" w:color="auto"/>
            </w:tcBorders>
            <w:shd w:val="clear" w:color="auto" w:fill="auto"/>
            <w:vAlign w:val="bottom"/>
          </w:tcPr>
          <w:p w14:paraId="5842F241" w14:textId="77777777" w:rsidR="005253F0" w:rsidRPr="0060049B" w:rsidRDefault="005253F0" w:rsidP="006E15B6">
            <w:pPr>
              <w:autoSpaceDE/>
              <w:autoSpaceDN/>
              <w:rPr>
                <w:ins w:id="266" w:author="MCT" w:date="2023-05-09T14:08:00Z"/>
                <w:rFonts w:ascii="Calibri" w:hAnsi="Calibri" w:cs="Calibri"/>
                <w:color w:val="000000"/>
                <w:sz w:val="22"/>
                <w:szCs w:val="22"/>
              </w:rPr>
            </w:pPr>
            <w:ins w:id="267" w:author="MCT" w:date="2023-05-09T14:08:00Z">
              <w:r w:rsidRPr="0060049B">
                <w:rPr>
                  <w:rFonts w:ascii="Calibri" w:hAnsi="Calibri" w:cs="Calibri"/>
                  <w:color w:val="000000"/>
                  <w:sz w:val="22"/>
                  <w:szCs w:val="22"/>
                </w:rPr>
                <w:t>Interval End Time</w:t>
              </w:r>
            </w:ins>
          </w:p>
        </w:tc>
      </w:tr>
      <w:tr w:rsidR="005253F0" w:rsidRPr="0060049B" w14:paraId="73D19AEF" w14:textId="77777777" w:rsidTr="006E15B6">
        <w:trPr>
          <w:trHeight w:val="300"/>
          <w:ins w:id="268" w:author="MCT" w:date="2023-05-09T14:08:00Z"/>
        </w:trPr>
        <w:tc>
          <w:tcPr>
            <w:tcW w:w="400" w:type="dxa"/>
            <w:tcBorders>
              <w:top w:val="nil"/>
              <w:left w:val="nil"/>
              <w:bottom w:val="nil"/>
              <w:right w:val="nil"/>
            </w:tcBorders>
            <w:shd w:val="clear" w:color="auto" w:fill="auto"/>
          </w:tcPr>
          <w:p w14:paraId="163BB6B1" w14:textId="77777777" w:rsidR="005253F0" w:rsidRPr="0060049B" w:rsidRDefault="005253F0" w:rsidP="006E15B6">
            <w:pPr>
              <w:autoSpaceDE/>
              <w:autoSpaceDN/>
              <w:rPr>
                <w:ins w:id="26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BDC62DF" w14:textId="77777777" w:rsidR="005253F0" w:rsidRPr="0060049B" w:rsidRDefault="005253F0" w:rsidP="006E15B6">
            <w:pPr>
              <w:autoSpaceDE/>
              <w:autoSpaceDN/>
              <w:rPr>
                <w:ins w:id="270" w:author="MCT" w:date="2023-05-09T14:08:00Z"/>
                <w:rFonts w:ascii="Calibri" w:hAnsi="Calibri" w:cs="Calibri"/>
                <w:color w:val="000000"/>
                <w:sz w:val="22"/>
                <w:szCs w:val="22"/>
              </w:rPr>
            </w:pPr>
            <w:ins w:id="271" w:author="MCT" w:date="2023-05-09T14:08:00Z">
              <w:r w:rsidRPr="0060049B">
                <w:rPr>
                  <w:rFonts w:ascii="Calibri" w:hAnsi="Calibri" w:cs="Calibri"/>
                  <w:color w:val="000000"/>
                  <w:sz w:val="22"/>
                  <w:szCs w:val="22"/>
                </w:rPr>
                <w:t>QTY~QD~1</w:t>
              </w:r>
              <w:r>
                <w:rPr>
                  <w:rFonts w:ascii="Calibri" w:hAnsi="Calibri" w:cs="Calibri"/>
                  <w:color w:val="000000"/>
                  <w:sz w:val="22"/>
                  <w:szCs w:val="22"/>
                </w:rPr>
                <w:t>048.08</w:t>
              </w:r>
            </w:ins>
          </w:p>
        </w:tc>
        <w:tc>
          <w:tcPr>
            <w:tcW w:w="4805" w:type="dxa"/>
            <w:tcBorders>
              <w:top w:val="nil"/>
              <w:left w:val="nil"/>
              <w:bottom w:val="single" w:sz="4" w:space="0" w:color="auto"/>
              <w:right w:val="single" w:sz="4" w:space="0" w:color="auto"/>
            </w:tcBorders>
            <w:shd w:val="clear" w:color="auto" w:fill="auto"/>
            <w:vAlign w:val="bottom"/>
          </w:tcPr>
          <w:p w14:paraId="20C9ABD4" w14:textId="77777777" w:rsidR="005253F0" w:rsidRPr="0060049B" w:rsidRDefault="005253F0" w:rsidP="006E15B6">
            <w:pPr>
              <w:autoSpaceDE/>
              <w:autoSpaceDN/>
              <w:rPr>
                <w:ins w:id="272" w:author="MCT" w:date="2023-05-09T14:08:00Z"/>
                <w:rFonts w:ascii="Calibri" w:hAnsi="Calibri" w:cs="Calibri"/>
                <w:color w:val="000000"/>
                <w:sz w:val="22"/>
                <w:szCs w:val="22"/>
              </w:rPr>
            </w:pPr>
            <w:ins w:id="273" w:author="MCT" w:date="2023-05-09T14:08:00Z">
              <w:r w:rsidRPr="0060049B">
                <w:rPr>
                  <w:rFonts w:ascii="Calibri" w:hAnsi="Calibri" w:cs="Calibri"/>
                  <w:color w:val="000000"/>
                  <w:sz w:val="22"/>
                  <w:szCs w:val="22"/>
                </w:rPr>
                <w:t>Quantity Delivered</w:t>
              </w:r>
            </w:ins>
          </w:p>
        </w:tc>
      </w:tr>
      <w:tr w:rsidR="005253F0" w:rsidRPr="0060049B" w14:paraId="79A9C259" w14:textId="77777777" w:rsidTr="006E15B6">
        <w:trPr>
          <w:trHeight w:val="300"/>
          <w:ins w:id="274" w:author="MCT" w:date="2023-05-09T14:08:00Z"/>
        </w:trPr>
        <w:tc>
          <w:tcPr>
            <w:tcW w:w="400" w:type="dxa"/>
            <w:tcBorders>
              <w:top w:val="nil"/>
              <w:left w:val="nil"/>
              <w:bottom w:val="nil"/>
              <w:right w:val="nil"/>
            </w:tcBorders>
            <w:shd w:val="clear" w:color="auto" w:fill="auto"/>
            <w:hideMark/>
          </w:tcPr>
          <w:p w14:paraId="4B31C87F" w14:textId="77777777" w:rsidR="005253F0" w:rsidRPr="0060049B" w:rsidRDefault="005253F0" w:rsidP="006E15B6">
            <w:pPr>
              <w:autoSpaceDE/>
              <w:autoSpaceDN/>
              <w:rPr>
                <w:ins w:id="27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FE58BC6" w14:textId="77777777" w:rsidR="005253F0" w:rsidRPr="0060049B" w:rsidRDefault="005253F0" w:rsidP="006E15B6">
            <w:pPr>
              <w:autoSpaceDE/>
              <w:autoSpaceDN/>
              <w:rPr>
                <w:ins w:id="27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4300A64" w14:textId="77777777" w:rsidR="005253F0" w:rsidRPr="0060049B" w:rsidRDefault="005253F0" w:rsidP="006E15B6">
            <w:pPr>
              <w:autoSpaceDE/>
              <w:autoSpaceDN/>
              <w:rPr>
                <w:ins w:id="277" w:author="MCT" w:date="2023-05-09T14:08:00Z"/>
                <w:rFonts w:ascii="Calibri" w:hAnsi="Calibri" w:cs="Calibri"/>
                <w:color w:val="000000"/>
                <w:sz w:val="22"/>
                <w:szCs w:val="22"/>
              </w:rPr>
            </w:pPr>
            <w:ins w:id="278"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ins>
          </w:p>
        </w:tc>
        <w:tc>
          <w:tcPr>
            <w:tcW w:w="4805" w:type="dxa"/>
            <w:tcBorders>
              <w:top w:val="nil"/>
              <w:left w:val="nil"/>
              <w:bottom w:val="single" w:sz="4" w:space="0" w:color="auto"/>
              <w:right w:val="single" w:sz="4" w:space="0" w:color="auto"/>
            </w:tcBorders>
            <w:shd w:val="clear" w:color="auto" w:fill="auto"/>
            <w:vAlign w:val="bottom"/>
          </w:tcPr>
          <w:p w14:paraId="320B618A" w14:textId="77777777" w:rsidR="005253F0" w:rsidRPr="0060049B" w:rsidRDefault="005253F0" w:rsidP="006E15B6">
            <w:pPr>
              <w:autoSpaceDE/>
              <w:autoSpaceDN/>
              <w:rPr>
                <w:ins w:id="279" w:author="MCT" w:date="2023-05-09T14:08:00Z"/>
                <w:rFonts w:ascii="Calibri" w:hAnsi="Calibri" w:cs="Calibri"/>
                <w:color w:val="000000"/>
                <w:sz w:val="22"/>
                <w:szCs w:val="22"/>
              </w:rPr>
            </w:pPr>
            <w:ins w:id="280" w:author="MCT" w:date="2023-05-09T14:08:00Z">
              <w:r w:rsidRPr="0060049B">
                <w:rPr>
                  <w:rFonts w:ascii="Calibri" w:hAnsi="Calibri" w:cs="Calibri"/>
                  <w:color w:val="000000"/>
                  <w:sz w:val="22"/>
                  <w:szCs w:val="22"/>
                </w:rPr>
                <w:t>Interval End Time</w:t>
              </w:r>
            </w:ins>
          </w:p>
        </w:tc>
      </w:tr>
      <w:tr w:rsidR="005253F0" w:rsidRPr="0060049B" w14:paraId="3C175080" w14:textId="77777777" w:rsidTr="006E15B6">
        <w:trPr>
          <w:trHeight w:val="300"/>
          <w:ins w:id="281" w:author="MCT" w:date="2023-05-09T14:08:00Z"/>
        </w:trPr>
        <w:tc>
          <w:tcPr>
            <w:tcW w:w="400" w:type="dxa"/>
            <w:tcBorders>
              <w:top w:val="nil"/>
              <w:left w:val="nil"/>
              <w:bottom w:val="nil"/>
              <w:right w:val="nil"/>
            </w:tcBorders>
            <w:shd w:val="clear" w:color="auto" w:fill="auto"/>
          </w:tcPr>
          <w:p w14:paraId="0091BAA9" w14:textId="77777777" w:rsidR="005253F0" w:rsidRPr="0060049B" w:rsidRDefault="005253F0" w:rsidP="006E15B6">
            <w:pPr>
              <w:autoSpaceDE/>
              <w:autoSpaceDN/>
              <w:rPr>
                <w:ins w:id="28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1B28F47" w14:textId="77777777" w:rsidR="005253F0" w:rsidRPr="0060049B" w:rsidRDefault="005253F0" w:rsidP="006E15B6">
            <w:pPr>
              <w:autoSpaceDE/>
              <w:autoSpaceDN/>
              <w:rPr>
                <w:ins w:id="283" w:author="MCT" w:date="2023-05-09T14:08:00Z"/>
                <w:rFonts w:ascii="Calibri" w:hAnsi="Calibri" w:cs="Calibri"/>
                <w:color w:val="000000"/>
                <w:sz w:val="22"/>
                <w:szCs w:val="22"/>
              </w:rPr>
            </w:pPr>
            <w:ins w:id="284" w:author="MCT" w:date="2023-05-09T14:08:00Z">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1011.84</w:t>
              </w:r>
            </w:ins>
          </w:p>
        </w:tc>
        <w:tc>
          <w:tcPr>
            <w:tcW w:w="4805" w:type="dxa"/>
            <w:tcBorders>
              <w:top w:val="nil"/>
              <w:left w:val="nil"/>
              <w:bottom w:val="single" w:sz="4" w:space="0" w:color="auto"/>
              <w:right w:val="single" w:sz="4" w:space="0" w:color="auto"/>
            </w:tcBorders>
            <w:shd w:val="clear" w:color="auto" w:fill="auto"/>
            <w:vAlign w:val="bottom"/>
          </w:tcPr>
          <w:p w14:paraId="6A2F853C" w14:textId="77777777" w:rsidR="005253F0" w:rsidRPr="0060049B" w:rsidRDefault="005253F0" w:rsidP="006E15B6">
            <w:pPr>
              <w:autoSpaceDE/>
              <w:autoSpaceDN/>
              <w:rPr>
                <w:ins w:id="285" w:author="MCT" w:date="2023-05-09T14:08:00Z"/>
                <w:rFonts w:ascii="Calibri" w:hAnsi="Calibri" w:cs="Calibri"/>
                <w:color w:val="000000"/>
                <w:sz w:val="22"/>
                <w:szCs w:val="22"/>
              </w:rPr>
            </w:pPr>
            <w:ins w:id="286" w:author="MCT" w:date="2023-05-09T14:08:00Z">
              <w:r w:rsidRPr="0060049B">
                <w:rPr>
                  <w:rFonts w:ascii="Calibri" w:hAnsi="Calibri" w:cs="Calibri"/>
                  <w:color w:val="000000"/>
                  <w:sz w:val="22"/>
                  <w:szCs w:val="22"/>
                </w:rPr>
                <w:t>Quantity Delivered</w:t>
              </w:r>
            </w:ins>
          </w:p>
        </w:tc>
      </w:tr>
      <w:tr w:rsidR="005253F0" w:rsidRPr="0060049B" w14:paraId="76F15221" w14:textId="77777777" w:rsidTr="006E15B6">
        <w:trPr>
          <w:trHeight w:val="300"/>
          <w:ins w:id="287" w:author="MCT" w:date="2023-05-09T14:08:00Z"/>
        </w:trPr>
        <w:tc>
          <w:tcPr>
            <w:tcW w:w="400" w:type="dxa"/>
            <w:tcBorders>
              <w:top w:val="nil"/>
              <w:left w:val="nil"/>
              <w:bottom w:val="nil"/>
              <w:right w:val="nil"/>
            </w:tcBorders>
            <w:shd w:val="clear" w:color="auto" w:fill="auto"/>
            <w:hideMark/>
          </w:tcPr>
          <w:p w14:paraId="65780215" w14:textId="77777777" w:rsidR="005253F0" w:rsidRPr="0060049B" w:rsidRDefault="005253F0" w:rsidP="006E15B6">
            <w:pPr>
              <w:autoSpaceDE/>
              <w:autoSpaceDN/>
              <w:rPr>
                <w:ins w:id="288"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F4D9B0" w14:textId="77777777" w:rsidR="005253F0" w:rsidRPr="0060049B" w:rsidRDefault="005253F0" w:rsidP="006E15B6">
            <w:pPr>
              <w:autoSpaceDE/>
              <w:autoSpaceDN/>
              <w:rPr>
                <w:ins w:id="289"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7500AA9" w14:textId="77777777" w:rsidR="005253F0" w:rsidRPr="0060049B" w:rsidRDefault="005253F0" w:rsidP="006E15B6">
            <w:pPr>
              <w:autoSpaceDE/>
              <w:autoSpaceDN/>
              <w:rPr>
                <w:ins w:id="290" w:author="MCT" w:date="2023-05-09T14:08:00Z"/>
                <w:rFonts w:ascii="Calibri" w:hAnsi="Calibri" w:cs="Calibri"/>
                <w:color w:val="000000"/>
                <w:sz w:val="22"/>
                <w:szCs w:val="22"/>
              </w:rPr>
            </w:pPr>
            <w:ins w:id="291" w:author="MCT" w:date="2023-05-09T14:08:00Z">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ins>
          </w:p>
        </w:tc>
        <w:tc>
          <w:tcPr>
            <w:tcW w:w="4805" w:type="dxa"/>
            <w:tcBorders>
              <w:top w:val="nil"/>
              <w:left w:val="nil"/>
              <w:bottom w:val="single" w:sz="4" w:space="0" w:color="auto"/>
              <w:right w:val="single" w:sz="4" w:space="0" w:color="auto"/>
            </w:tcBorders>
            <w:shd w:val="clear" w:color="auto" w:fill="auto"/>
            <w:vAlign w:val="bottom"/>
          </w:tcPr>
          <w:p w14:paraId="74B5A113" w14:textId="77777777" w:rsidR="005253F0" w:rsidRPr="0060049B" w:rsidRDefault="005253F0" w:rsidP="006E15B6">
            <w:pPr>
              <w:autoSpaceDE/>
              <w:autoSpaceDN/>
              <w:rPr>
                <w:ins w:id="292" w:author="MCT" w:date="2023-05-09T14:08:00Z"/>
                <w:rFonts w:ascii="Calibri" w:hAnsi="Calibri" w:cs="Calibri"/>
                <w:color w:val="000000"/>
                <w:sz w:val="22"/>
                <w:szCs w:val="22"/>
              </w:rPr>
            </w:pPr>
            <w:ins w:id="293" w:author="MCT" w:date="2023-05-09T14:08:00Z">
              <w:r w:rsidRPr="0060049B">
                <w:rPr>
                  <w:rFonts w:ascii="Calibri" w:hAnsi="Calibri" w:cs="Calibri"/>
                  <w:color w:val="000000"/>
                  <w:sz w:val="22"/>
                  <w:szCs w:val="22"/>
                </w:rPr>
                <w:t>Interval End Time</w:t>
              </w:r>
            </w:ins>
          </w:p>
        </w:tc>
      </w:tr>
      <w:tr w:rsidR="005253F0" w:rsidRPr="0060049B" w14:paraId="4372EB7B" w14:textId="77777777" w:rsidTr="006E15B6">
        <w:trPr>
          <w:trHeight w:val="300"/>
          <w:ins w:id="294" w:author="MCT" w:date="2023-05-09T14:08:00Z"/>
        </w:trPr>
        <w:tc>
          <w:tcPr>
            <w:tcW w:w="400" w:type="dxa"/>
            <w:tcBorders>
              <w:top w:val="nil"/>
              <w:left w:val="nil"/>
              <w:bottom w:val="nil"/>
              <w:right w:val="nil"/>
            </w:tcBorders>
            <w:shd w:val="clear" w:color="auto" w:fill="auto"/>
          </w:tcPr>
          <w:p w14:paraId="22E8C27D" w14:textId="77777777" w:rsidR="005253F0" w:rsidRPr="0060049B" w:rsidRDefault="005253F0" w:rsidP="006E15B6">
            <w:pPr>
              <w:autoSpaceDE/>
              <w:autoSpaceDN/>
              <w:rPr>
                <w:ins w:id="295"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679EAAF" w14:textId="77777777" w:rsidR="005253F0" w:rsidRPr="0060049B" w:rsidRDefault="005253F0" w:rsidP="006E15B6">
            <w:pPr>
              <w:autoSpaceDE/>
              <w:autoSpaceDN/>
              <w:rPr>
                <w:ins w:id="296" w:author="MCT" w:date="2023-05-09T14:08:00Z"/>
                <w:rFonts w:ascii="Calibri" w:hAnsi="Calibri" w:cs="Calibri"/>
                <w:color w:val="000000"/>
                <w:sz w:val="22"/>
                <w:szCs w:val="22"/>
              </w:rPr>
            </w:pPr>
            <w:ins w:id="297" w:author="MCT" w:date="2023-05-09T14:08:00Z">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1019.76</w:t>
              </w:r>
            </w:ins>
          </w:p>
        </w:tc>
        <w:tc>
          <w:tcPr>
            <w:tcW w:w="4805" w:type="dxa"/>
            <w:tcBorders>
              <w:top w:val="nil"/>
              <w:left w:val="nil"/>
              <w:bottom w:val="single" w:sz="4" w:space="0" w:color="auto"/>
              <w:right w:val="single" w:sz="4" w:space="0" w:color="auto"/>
            </w:tcBorders>
            <w:shd w:val="clear" w:color="auto" w:fill="auto"/>
            <w:vAlign w:val="bottom"/>
          </w:tcPr>
          <w:p w14:paraId="1E2D1B09" w14:textId="77777777" w:rsidR="005253F0" w:rsidRPr="0060049B" w:rsidRDefault="005253F0" w:rsidP="006E15B6">
            <w:pPr>
              <w:autoSpaceDE/>
              <w:autoSpaceDN/>
              <w:rPr>
                <w:ins w:id="298" w:author="MCT" w:date="2023-05-09T14:08:00Z"/>
                <w:rFonts w:ascii="Calibri" w:hAnsi="Calibri" w:cs="Calibri"/>
                <w:color w:val="000000"/>
                <w:sz w:val="22"/>
                <w:szCs w:val="22"/>
              </w:rPr>
            </w:pPr>
            <w:ins w:id="299" w:author="MCT" w:date="2023-05-09T14:08:00Z">
              <w:r w:rsidRPr="0060049B">
                <w:rPr>
                  <w:rFonts w:ascii="Calibri" w:hAnsi="Calibri" w:cs="Calibri"/>
                  <w:color w:val="000000"/>
                  <w:sz w:val="22"/>
                  <w:szCs w:val="22"/>
                </w:rPr>
                <w:t>Quantity Delivered</w:t>
              </w:r>
            </w:ins>
          </w:p>
        </w:tc>
      </w:tr>
      <w:tr w:rsidR="005253F0" w:rsidRPr="0060049B" w14:paraId="66C68B2E" w14:textId="77777777" w:rsidTr="006E15B6">
        <w:trPr>
          <w:trHeight w:val="300"/>
          <w:ins w:id="300" w:author="MCT" w:date="2023-05-09T14:08:00Z"/>
        </w:trPr>
        <w:tc>
          <w:tcPr>
            <w:tcW w:w="400" w:type="dxa"/>
            <w:tcBorders>
              <w:top w:val="nil"/>
              <w:left w:val="nil"/>
              <w:bottom w:val="nil"/>
              <w:right w:val="nil"/>
            </w:tcBorders>
            <w:shd w:val="clear" w:color="auto" w:fill="auto"/>
            <w:hideMark/>
          </w:tcPr>
          <w:p w14:paraId="2AC0A4E7" w14:textId="77777777" w:rsidR="005253F0" w:rsidRPr="0060049B" w:rsidRDefault="005253F0" w:rsidP="006E15B6">
            <w:pPr>
              <w:autoSpaceDE/>
              <w:autoSpaceDN/>
              <w:rPr>
                <w:ins w:id="301"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B82F5E1" w14:textId="77777777" w:rsidR="005253F0" w:rsidRPr="0060049B" w:rsidRDefault="005253F0" w:rsidP="006E15B6">
            <w:pPr>
              <w:autoSpaceDE/>
              <w:autoSpaceDN/>
              <w:rPr>
                <w:ins w:id="302"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A1F88EA" w14:textId="77777777" w:rsidR="005253F0" w:rsidRPr="0060049B" w:rsidRDefault="005253F0" w:rsidP="006E15B6">
            <w:pPr>
              <w:autoSpaceDE/>
              <w:autoSpaceDN/>
              <w:rPr>
                <w:ins w:id="303" w:author="MCT" w:date="2023-05-09T14:08:00Z"/>
                <w:rFonts w:ascii="Calibri" w:hAnsi="Calibri" w:cs="Calibri"/>
                <w:color w:val="000000"/>
                <w:sz w:val="22"/>
                <w:szCs w:val="22"/>
              </w:rPr>
            </w:pPr>
            <w:ins w:id="304"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ins>
          </w:p>
        </w:tc>
        <w:tc>
          <w:tcPr>
            <w:tcW w:w="4805" w:type="dxa"/>
            <w:tcBorders>
              <w:top w:val="nil"/>
              <w:left w:val="nil"/>
              <w:bottom w:val="single" w:sz="4" w:space="0" w:color="auto"/>
              <w:right w:val="single" w:sz="4" w:space="0" w:color="auto"/>
            </w:tcBorders>
            <w:shd w:val="clear" w:color="auto" w:fill="auto"/>
            <w:vAlign w:val="bottom"/>
          </w:tcPr>
          <w:p w14:paraId="16D43A20" w14:textId="77777777" w:rsidR="005253F0" w:rsidRPr="0060049B" w:rsidRDefault="005253F0" w:rsidP="006E15B6">
            <w:pPr>
              <w:autoSpaceDE/>
              <w:autoSpaceDN/>
              <w:rPr>
                <w:ins w:id="305" w:author="MCT" w:date="2023-05-09T14:08:00Z"/>
                <w:rFonts w:ascii="Calibri" w:hAnsi="Calibri" w:cs="Calibri"/>
                <w:color w:val="000000"/>
                <w:sz w:val="22"/>
                <w:szCs w:val="22"/>
              </w:rPr>
            </w:pPr>
            <w:ins w:id="306" w:author="MCT" w:date="2023-05-09T14:08:00Z">
              <w:r w:rsidRPr="0060049B">
                <w:rPr>
                  <w:rFonts w:ascii="Calibri" w:hAnsi="Calibri" w:cs="Calibri"/>
                  <w:color w:val="000000"/>
                  <w:sz w:val="22"/>
                  <w:szCs w:val="22"/>
                </w:rPr>
                <w:t>Interval End Time</w:t>
              </w:r>
            </w:ins>
          </w:p>
        </w:tc>
      </w:tr>
      <w:tr w:rsidR="005253F0" w:rsidRPr="0060049B" w14:paraId="016FC4C7" w14:textId="77777777" w:rsidTr="006E15B6">
        <w:trPr>
          <w:trHeight w:val="300"/>
          <w:ins w:id="307" w:author="MCT" w:date="2023-05-09T14:08:00Z"/>
        </w:trPr>
        <w:tc>
          <w:tcPr>
            <w:tcW w:w="400" w:type="dxa"/>
            <w:tcBorders>
              <w:top w:val="nil"/>
              <w:left w:val="nil"/>
              <w:bottom w:val="nil"/>
              <w:right w:val="nil"/>
            </w:tcBorders>
            <w:shd w:val="clear" w:color="auto" w:fill="auto"/>
          </w:tcPr>
          <w:p w14:paraId="69D64E55" w14:textId="77777777" w:rsidR="005253F0" w:rsidRPr="0060049B" w:rsidRDefault="005253F0" w:rsidP="006E15B6">
            <w:pPr>
              <w:autoSpaceDE/>
              <w:autoSpaceDN/>
              <w:rPr>
                <w:ins w:id="30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D87FEED" w14:textId="77777777" w:rsidR="005253F0" w:rsidRPr="0060049B" w:rsidRDefault="005253F0" w:rsidP="006E15B6">
            <w:pPr>
              <w:autoSpaceDE/>
              <w:autoSpaceDN/>
              <w:rPr>
                <w:ins w:id="309" w:author="MCT" w:date="2023-05-09T14:08:00Z"/>
                <w:rFonts w:ascii="Calibri" w:hAnsi="Calibri" w:cs="Calibri"/>
                <w:color w:val="000000"/>
                <w:sz w:val="22"/>
                <w:szCs w:val="22"/>
              </w:rPr>
            </w:pPr>
            <w:ins w:id="310" w:author="MCT" w:date="2023-05-09T14:08:00Z">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1025.76</w:t>
              </w:r>
            </w:ins>
          </w:p>
        </w:tc>
        <w:tc>
          <w:tcPr>
            <w:tcW w:w="4805" w:type="dxa"/>
            <w:tcBorders>
              <w:top w:val="nil"/>
              <w:left w:val="nil"/>
              <w:bottom w:val="single" w:sz="4" w:space="0" w:color="auto"/>
              <w:right w:val="single" w:sz="4" w:space="0" w:color="auto"/>
            </w:tcBorders>
            <w:shd w:val="clear" w:color="auto" w:fill="auto"/>
            <w:vAlign w:val="bottom"/>
          </w:tcPr>
          <w:p w14:paraId="454BA117" w14:textId="77777777" w:rsidR="005253F0" w:rsidRPr="0060049B" w:rsidRDefault="005253F0" w:rsidP="006E15B6">
            <w:pPr>
              <w:autoSpaceDE/>
              <w:autoSpaceDN/>
              <w:rPr>
                <w:ins w:id="311" w:author="MCT" w:date="2023-05-09T14:08:00Z"/>
                <w:rFonts w:ascii="Calibri" w:hAnsi="Calibri" w:cs="Calibri"/>
                <w:color w:val="000000"/>
                <w:sz w:val="22"/>
                <w:szCs w:val="22"/>
              </w:rPr>
            </w:pPr>
            <w:ins w:id="312" w:author="MCT" w:date="2023-05-09T14:08:00Z">
              <w:r w:rsidRPr="0060049B">
                <w:rPr>
                  <w:rFonts w:ascii="Calibri" w:hAnsi="Calibri" w:cs="Calibri"/>
                  <w:color w:val="000000"/>
                  <w:sz w:val="22"/>
                  <w:szCs w:val="22"/>
                </w:rPr>
                <w:t>Quantity Delivered</w:t>
              </w:r>
            </w:ins>
          </w:p>
        </w:tc>
      </w:tr>
      <w:tr w:rsidR="005253F0" w:rsidRPr="0060049B" w14:paraId="7419CE15" w14:textId="77777777" w:rsidTr="006E15B6">
        <w:trPr>
          <w:trHeight w:val="368"/>
          <w:ins w:id="313" w:author="MCT" w:date="2023-05-09T14:08:00Z"/>
        </w:trPr>
        <w:tc>
          <w:tcPr>
            <w:tcW w:w="400" w:type="dxa"/>
            <w:tcBorders>
              <w:top w:val="nil"/>
              <w:left w:val="nil"/>
              <w:bottom w:val="nil"/>
              <w:right w:val="nil"/>
            </w:tcBorders>
            <w:shd w:val="clear" w:color="auto" w:fill="auto"/>
            <w:hideMark/>
          </w:tcPr>
          <w:p w14:paraId="37DCBC78" w14:textId="77777777" w:rsidR="005253F0" w:rsidRPr="0060049B" w:rsidRDefault="005253F0" w:rsidP="006E15B6">
            <w:pPr>
              <w:autoSpaceDE/>
              <w:autoSpaceDN/>
              <w:rPr>
                <w:ins w:id="31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A370796" w14:textId="77777777" w:rsidR="005253F0" w:rsidRPr="0060049B" w:rsidRDefault="005253F0" w:rsidP="006E15B6">
            <w:pPr>
              <w:autoSpaceDE/>
              <w:autoSpaceDN/>
              <w:rPr>
                <w:ins w:id="31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C2AC914" w14:textId="77777777" w:rsidR="005253F0" w:rsidRPr="0060049B" w:rsidRDefault="005253F0" w:rsidP="006E15B6">
            <w:pPr>
              <w:autoSpaceDE/>
              <w:autoSpaceDN/>
              <w:rPr>
                <w:ins w:id="316" w:author="MCT" w:date="2023-05-09T14:08:00Z"/>
                <w:rFonts w:ascii="Calibri" w:hAnsi="Calibri" w:cs="Calibri"/>
                <w:color w:val="000000"/>
                <w:sz w:val="22"/>
                <w:szCs w:val="22"/>
              </w:rPr>
            </w:pPr>
            <w:ins w:id="317"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ins>
          </w:p>
        </w:tc>
        <w:tc>
          <w:tcPr>
            <w:tcW w:w="4805" w:type="dxa"/>
            <w:tcBorders>
              <w:top w:val="nil"/>
              <w:left w:val="nil"/>
              <w:bottom w:val="single" w:sz="4" w:space="0" w:color="auto"/>
              <w:right w:val="single" w:sz="4" w:space="0" w:color="auto"/>
            </w:tcBorders>
            <w:shd w:val="clear" w:color="auto" w:fill="auto"/>
            <w:vAlign w:val="bottom"/>
          </w:tcPr>
          <w:p w14:paraId="3070D7F6" w14:textId="77777777" w:rsidR="005253F0" w:rsidRPr="0060049B" w:rsidRDefault="005253F0" w:rsidP="006E15B6">
            <w:pPr>
              <w:autoSpaceDE/>
              <w:autoSpaceDN/>
              <w:rPr>
                <w:ins w:id="318" w:author="MCT" w:date="2023-05-09T14:08:00Z"/>
                <w:rFonts w:ascii="Calibri" w:hAnsi="Calibri" w:cs="Calibri"/>
                <w:color w:val="000000"/>
                <w:sz w:val="22"/>
                <w:szCs w:val="22"/>
              </w:rPr>
            </w:pPr>
            <w:ins w:id="319" w:author="MCT" w:date="2023-05-09T14:08:00Z">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ins>
          </w:p>
        </w:tc>
      </w:tr>
      <w:tr w:rsidR="005253F0" w:rsidRPr="0060049B" w14:paraId="27D46391" w14:textId="77777777" w:rsidTr="006E15B6">
        <w:trPr>
          <w:trHeight w:val="300"/>
          <w:ins w:id="320" w:author="MCT" w:date="2023-05-09T14:08:00Z"/>
        </w:trPr>
        <w:tc>
          <w:tcPr>
            <w:tcW w:w="400" w:type="dxa"/>
            <w:tcBorders>
              <w:top w:val="nil"/>
              <w:left w:val="nil"/>
              <w:bottom w:val="nil"/>
              <w:right w:val="nil"/>
            </w:tcBorders>
            <w:shd w:val="clear" w:color="auto" w:fill="auto"/>
            <w:hideMark/>
          </w:tcPr>
          <w:p w14:paraId="1D03F40B" w14:textId="77777777" w:rsidR="005253F0" w:rsidRPr="0060049B" w:rsidRDefault="005253F0" w:rsidP="006E15B6">
            <w:pPr>
              <w:autoSpaceDE/>
              <w:autoSpaceDN/>
              <w:rPr>
                <w:ins w:id="32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BB5F993" w14:textId="77777777" w:rsidR="005253F0" w:rsidRPr="0060049B" w:rsidRDefault="005253F0" w:rsidP="006E15B6">
            <w:pPr>
              <w:autoSpaceDE/>
              <w:autoSpaceDN/>
              <w:rPr>
                <w:ins w:id="322" w:author="MCT" w:date="2023-05-09T14:08:00Z"/>
                <w:rFonts w:ascii="Calibri" w:hAnsi="Calibri" w:cs="Calibri"/>
                <w:color w:val="000000"/>
                <w:sz w:val="22"/>
                <w:szCs w:val="22"/>
              </w:rPr>
            </w:pPr>
            <w:ins w:id="323" w:author="MCT" w:date="2023-05-09T14:08:00Z">
              <w:r w:rsidRPr="00757CC6">
                <w:rPr>
                  <w:rFonts w:ascii="Calibri" w:hAnsi="Calibri" w:cs="Calibri"/>
                  <w:color w:val="000000"/>
                  <w:sz w:val="22"/>
                  <w:szCs w:val="22"/>
                </w:rPr>
                <w:t>QTY</w:t>
              </w:r>
              <w:r>
                <w:rPr>
                  <w:rFonts w:ascii="Calibri" w:hAnsi="Calibri" w:cs="Calibri"/>
                  <w:color w:val="000000"/>
                  <w:sz w:val="22"/>
                  <w:szCs w:val="22"/>
                </w:rPr>
                <w:t>~</w:t>
              </w:r>
              <w:r w:rsidRPr="00757CC6">
                <w:rPr>
                  <w:rFonts w:ascii="Calibri" w:hAnsi="Calibri" w:cs="Calibri"/>
                  <w:color w:val="000000"/>
                  <w:sz w:val="22"/>
                  <w:szCs w:val="22"/>
                </w:rPr>
                <w:t>QD</w:t>
              </w:r>
              <w:r>
                <w:rPr>
                  <w:rFonts w:ascii="Calibri" w:hAnsi="Calibri" w:cs="Calibri"/>
                  <w:color w:val="000000"/>
                  <w:sz w:val="22"/>
                  <w:szCs w:val="22"/>
                </w:rPr>
                <w:t>~</w:t>
              </w:r>
              <w:r w:rsidRPr="00757CC6">
                <w:rPr>
                  <w:rFonts w:ascii="Calibri" w:hAnsi="Calibri" w:cs="Calibri"/>
                  <w:color w:val="000000"/>
                  <w:sz w:val="22"/>
                  <w:szCs w:val="22"/>
                </w:rPr>
                <w:t>1064.16</w:t>
              </w:r>
            </w:ins>
          </w:p>
        </w:tc>
        <w:tc>
          <w:tcPr>
            <w:tcW w:w="4805" w:type="dxa"/>
            <w:tcBorders>
              <w:top w:val="nil"/>
              <w:left w:val="nil"/>
              <w:bottom w:val="single" w:sz="4" w:space="0" w:color="auto"/>
              <w:right w:val="single" w:sz="4" w:space="0" w:color="auto"/>
            </w:tcBorders>
            <w:shd w:val="clear" w:color="auto" w:fill="auto"/>
            <w:vAlign w:val="bottom"/>
            <w:hideMark/>
          </w:tcPr>
          <w:p w14:paraId="4F34635A" w14:textId="77777777" w:rsidR="005253F0" w:rsidRPr="0060049B" w:rsidRDefault="005253F0" w:rsidP="006E15B6">
            <w:pPr>
              <w:autoSpaceDE/>
              <w:autoSpaceDN/>
              <w:rPr>
                <w:ins w:id="324" w:author="MCT" w:date="2023-05-09T14:08:00Z"/>
                <w:rFonts w:ascii="Calibri" w:hAnsi="Calibri" w:cs="Calibri"/>
                <w:color w:val="000000"/>
                <w:sz w:val="22"/>
                <w:szCs w:val="22"/>
              </w:rPr>
            </w:pPr>
            <w:ins w:id="325" w:author="MCT" w:date="2023-05-09T14:08:00Z">
              <w:r w:rsidRPr="0060049B">
                <w:rPr>
                  <w:rFonts w:ascii="Calibri" w:hAnsi="Calibri" w:cs="Calibri"/>
                  <w:color w:val="000000"/>
                  <w:sz w:val="22"/>
                  <w:szCs w:val="22"/>
                </w:rPr>
                <w:t>Quantity Delivered</w:t>
              </w:r>
            </w:ins>
          </w:p>
        </w:tc>
      </w:tr>
      <w:tr w:rsidR="005253F0" w:rsidRPr="0060049B" w14:paraId="47672F55" w14:textId="77777777" w:rsidTr="006E15B6">
        <w:trPr>
          <w:trHeight w:val="300"/>
          <w:ins w:id="326" w:author="MCT" w:date="2023-05-09T14:08:00Z"/>
        </w:trPr>
        <w:tc>
          <w:tcPr>
            <w:tcW w:w="400" w:type="dxa"/>
            <w:tcBorders>
              <w:top w:val="nil"/>
              <w:left w:val="nil"/>
              <w:bottom w:val="nil"/>
              <w:right w:val="nil"/>
            </w:tcBorders>
            <w:shd w:val="clear" w:color="auto" w:fill="auto"/>
            <w:hideMark/>
          </w:tcPr>
          <w:p w14:paraId="19FC6C6C" w14:textId="77777777" w:rsidR="005253F0" w:rsidRPr="0060049B" w:rsidRDefault="005253F0" w:rsidP="006E15B6">
            <w:pPr>
              <w:autoSpaceDE/>
              <w:autoSpaceDN/>
              <w:rPr>
                <w:ins w:id="327"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3D82E4D" w14:textId="77777777" w:rsidR="005253F0" w:rsidRPr="0060049B" w:rsidRDefault="005253F0" w:rsidP="006E15B6">
            <w:pPr>
              <w:autoSpaceDE/>
              <w:autoSpaceDN/>
              <w:rPr>
                <w:ins w:id="328"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774E2E4" w14:textId="77777777" w:rsidR="005253F0" w:rsidRPr="0060049B" w:rsidRDefault="005253F0" w:rsidP="006E15B6">
            <w:pPr>
              <w:autoSpaceDE/>
              <w:autoSpaceDN/>
              <w:rPr>
                <w:ins w:id="329" w:author="MCT" w:date="2023-05-09T14:08:00Z"/>
                <w:rFonts w:ascii="Calibri" w:hAnsi="Calibri" w:cs="Calibri"/>
                <w:color w:val="000000"/>
                <w:sz w:val="22"/>
                <w:szCs w:val="22"/>
              </w:rPr>
            </w:pPr>
            <w:ins w:id="330"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ins>
          </w:p>
        </w:tc>
        <w:tc>
          <w:tcPr>
            <w:tcW w:w="4805" w:type="dxa"/>
            <w:tcBorders>
              <w:top w:val="nil"/>
              <w:left w:val="nil"/>
              <w:bottom w:val="single" w:sz="4" w:space="0" w:color="auto"/>
              <w:right w:val="single" w:sz="4" w:space="0" w:color="auto"/>
            </w:tcBorders>
            <w:shd w:val="clear" w:color="auto" w:fill="auto"/>
            <w:vAlign w:val="bottom"/>
            <w:hideMark/>
          </w:tcPr>
          <w:p w14:paraId="7A311107" w14:textId="77777777" w:rsidR="005253F0" w:rsidRPr="0060049B" w:rsidRDefault="005253F0" w:rsidP="006E15B6">
            <w:pPr>
              <w:autoSpaceDE/>
              <w:autoSpaceDN/>
              <w:rPr>
                <w:ins w:id="331" w:author="MCT" w:date="2023-05-09T14:08:00Z"/>
                <w:rFonts w:ascii="Calibri" w:hAnsi="Calibri" w:cs="Calibri"/>
                <w:color w:val="000000"/>
                <w:sz w:val="22"/>
                <w:szCs w:val="22"/>
              </w:rPr>
            </w:pPr>
            <w:ins w:id="332" w:author="MCT" w:date="2023-05-09T14:08:00Z">
              <w:r w:rsidRPr="0060049B">
                <w:rPr>
                  <w:rFonts w:ascii="Calibri" w:hAnsi="Calibri" w:cs="Calibri"/>
                  <w:color w:val="000000"/>
                  <w:sz w:val="22"/>
                  <w:szCs w:val="22"/>
                </w:rPr>
                <w:t>Interval End Time</w:t>
              </w:r>
            </w:ins>
          </w:p>
        </w:tc>
      </w:tr>
      <w:tr w:rsidR="005253F0" w:rsidRPr="0060049B" w14:paraId="224C0826" w14:textId="77777777" w:rsidTr="006E15B6">
        <w:trPr>
          <w:trHeight w:val="600"/>
          <w:ins w:id="333"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5C8F9809" w14:textId="77777777" w:rsidR="005253F0" w:rsidRPr="0060049B" w:rsidRDefault="005253F0" w:rsidP="006E15B6">
            <w:pPr>
              <w:autoSpaceDE/>
              <w:autoSpaceDN/>
              <w:rPr>
                <w:ins w:id="334" w:author="MCT" w:date="2023-05-09T14:08:00Z"/>
                <w:rFonts w:ascii="Calibri" w:hAnsi="Calibri" w:cs="Calibri"/>
                <w:color w:val="000000"/>
                <w:sz w:val="22"/>
                <w:szCs w:val="22"/>
              </w:rPr>
            </w:pPr>
            <w:ins w:id="335" w:author="MCT" w:date="2023-05-09T14:08:00Z">
              <w:r w:rsidRPr="0060049B">
                <w:rPr>
                  <w:rFonts w:ascii="Calibri" w:hAnsi="Calibri" w:cs="Calibri"/>
                  <w:color w:val="000000"/>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0BC8680A" w14:textId="77777777" w:rsidR="005253F0" w:rsidRPr="0060049B" w:rsidRDefault="005253F0" w:rsidP="006E15B6">
            <w:pPr>
              <w:autoSpaceDE/>
              <w:autoSpaceDN/>
              <w:rPr>
                <w:ins w:id="336" w:author="MCT" w:date="2023-05-09T14:08:00Z"/>
                <w:rFonts w:ascii="Calibri" w:hAnsi="Calibri" w:cs="Calibri"/>
                <w:color w:val="000000"/>
                <w:sz w:val="22"/>
                <w:szCs w:val="22"/>
              </w:rPr>
            </w:pPr>
            <w:ins w:id="337" w:author="MCT" w:date="2023-05-09T14:08:00Z">
              <w:r w:rsidRPr="0060049B">
                <w:rPr>
                  <w:rFonts w:ascii="Calibri" w:hAnsi="Calibri" w:cs="Calibri"/>
                  <w:color w:val="000000"/>
                  <w:sz w:val="22"/>
                  <w:szCs w:val="22"/>
                </w:rPr>
                <w:t xml:space="preserve">…Interval-reads repeat at 15-minute increments </w:t>
              </w:r>
            </w:ins>
          </w:p>
        </w:tc>
      </w:tr>
      <w:tr w:rsidR="005253F0" w:rsidRPr="0060049B" w14:paraId="4536F6C3" w14:textId="77777777" w:rsidTr="006E15B6">
        <w:trPr>
          <w:trHeight w:val="300"/>
          <w:ins w:id="338" w:author="MCT" w:date="2023-05-09T14:08:00Z"/>
        </w:trPr>
        <w:tc>
          <w:tcPr>
            <w:tcW w:w="400" w:type="dxa"/>
            <w:tcBorders>
              <w:top w:val="nil"/>
              <w:left w:val="nil"/>
              <w:bottom w:val="nil"/>
              <w:right w:val="nil"/>
            </w:tcBorders>
            <w:shd w:val="clear" w:color="auto" w:fill="auto"/>
            <w:hideMark/>
          </w:tcPr>
          <w:p w14:paraId="59E15C57" w14:textId="77777777" w:rsidR="005253F0" w:rsidRPr="0060049B" w:rsidRDefault="005253F0" w:rsidP="006E15B6">
            <w:pPr>
              <w:autoSpaceDE/>
              <w:autoSpaceDN/>
              <w:rPr>
                <w:ins w:id="33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A05AD6" w14:textId="77777777" w:rsidR="005253F0" w:rsidRPr="0060049B" w:rsidRDefault="005253F0" w:rsidP="006E15B6">
            <w:pPr>
              <w:autoSpaceDE/>
              <w:autoSpaceDN/>
              <w:rPr>
                <w:ins w:id="340" w:author="MCT" w:date="2023-05-09T14:08:00Z"/>
                <w:rFonts w:ascii="Calibri" w:hAnsi="Calibri" w:cs="Calibri"/>
                <w:color w:val="000000"/>
                <w:sz w:val="22"/>
                <w:szCs w:val="22"/>
              </w:rPr>
            </w:pPr>
            <w:ins w:id="341" w:author="MCT" w:date="2023-05-09T14:08:00Z">
              <w:r w:rsidRPr="0060049B">
                <w:rPr>
                  <w:rFonts w:ascii="Calibri" w:hAnsi="Calibri" w:cs="Calibri"/>
                  <w:color w:val="000000"/>
                  <w:sz w:val="22"/>
                  <w:szCs w:val="22"/>
                </w:rPr>
                <w:t>QTY~QD~</w:t>
              </w:r>
              <w:r>
                <w:rPr>
                  <w:rFonts w:ascii="Calibri" w:hAnsi="Calibri" w:cs="Calibri"/>
                  <w:color w:val="000000"/>
                  <w:sz w:val="22"/>
                  <w:szCs w:val="22"/>
                </w:rPr>
                <w:t>1046.16</w:t>
              </w:r>
            </w:ins>
          </w:p>
        </w:tc>
        <w:tc>
          <w:tcPr>
            <w:tcW w:w="4805" w:type="dxa"/>
            <w:tcBorders>
              <w:top w:val="nil"/>
              <w:left w:val="nil"/>
              <w:bottom w:val="single" w:sz="4" w:space="0" w:color="auto"/>
              <w:right w:val="single" w:sz="4" w:space="0" w:color="auto"/>
            </w:tcBorders>
            <w:shd w:val="clear" w:color="auto" w:fill="auto"/>
            <w:vAlign w:val="bottom"/>
            <w:hideMark/>
          </w:tcPr>
          <w:p w14:paraId="63C9866D" w14:textId="77777777" w:rsidR="005253F0" w:rsidRPr="0060049B" w:rsidRDefault="005253F0" w:rsidP="006E15B6">
            <w:pPr>
              <w:autoSpaceDE/>
              <w:autoSpaceDN/>
              <w:rPr>
                <w:ins w:id="342" w:author="MCT" w:date="2023-05-09T14:08:00Z"/>
                <w:rFonts w:ascii="Calibri" w:hAnsi="Calibri" w:cs="Calibri"/>
                <w:color w:val="000000"/>
                <w:sz w:val="22"/>
                <w:szCs w:val="22"/>
              </w:rPr>
            </w:pPr>
            <w:ins w:id="343" w:author="MCT" w:date="2023-05-09T14:08:00Z">
              <w:r w:rsidRPr="0060049B">
                <w:rPr>
                  <w:rFonts w:ascii="Calibri" w:hAnsi="Calibri" w:cs="Calibri"/>
                  <w:color w:val="000000"/>
                  <w:sz w:val="22"/>
                  <w:szCs w:val="22"/>
                </w:rPr>
                <w:t>Quantity Delivered</w:t>
              </w:r>
            </w:ins>
          </w:p>
        </w:tc>
      </w:tr>
      <w:tr w:rsidR="005253F0" w:rsidRPr="0060049B" w14:paraId="44E98C12" w14:textId="77777777" w:rsidTr="006E15B6">
        <w:trPr>
          <w:trHeight w:val="300"/>
          <w:ins w:id="344" w:author="MCT" w:date="2023-05-09T14:08:00Z"/>
        </w:trPr>
        <w:tc>
          <w:tcPr>
            <w:tcW w:w="400" w:type="dxa"/>
            <w:tcBorders>
              <w:top w:val="nil"/>
              <w:left w:val="nil"/>
              <w:bottom w:val="nil"/>
              <w:right w:val="nil"/>
            </w:tcBorders>
            <w:shd w:val="clear" w:color="auto" w:fill="auto"/>
            <w:hideMark/>
          </w:tcPr>
          <w:p w14:paraId="68A577A5" w14:textId="77777777" w:rsidR="005253F0" w:rsidRPr="0060049B" w:rsidRDefault="005253F0" w:rsidP="006E15B6">
            <w:pPr>
              <w:autoSpaceDE/>
              <w:autoSpaceDN/>
              <w:rPr>
                <w:ins w:id="34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EEBE8DB" w14:textId="77777777" w:rsidR="005253F0" w:rsidRPr="0060049B" w:rsidRDefault="005253F0" w:rsidP="006E15B6">
            <w:pPr>
              <w:autoSpaceDE/>
              <w:autoSpaceDN/>
              <w:rPr>
                <w:ins w:id="34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B50F353" w14:textId="77777777" w:rsidR="005253F0" w:rsidRPr="0060049B" w:rsidRDefault="005253F0" w:rsidP="006E15B6">
            <w:pPr>
              <w:autoSpaceDE/>
              <w:autoSpaceDN/>
              <w:rPr>
                <w:ins w:id="347" w:author="MCT" w:date="2023-05-09T14:08:00Z"/>
                <w:rFonts w:ascii="Calibri" w:hAnsi="Calibri" w:cs="Calibri"/>
                <w:color w:val="000000"/>
                <w:sz w:val="22"/>
                <w:szCs w:val="22"/>
              </w:rPr>
            </w:pPr>
            <w:ins w:id="348" w:author="MCT" w:date="2023-05-09T14:08:00Z">
              <w:r w:rsidRPr="0060049B">
                <w:rPr>
                  <w:rFonts w:ascii="Calibri" w:hAnsi="Calibri" w:cs="Calibri"/>
                  <w:color w:val="000000"/>
                  <w:sz w:val="22"/>
                  <w:szCs w:val="22"/>
                </w:rPr>
                <w:t>DTM~194~20</w:t>
              </w:r>
              <w:r>
                <w:rPr>
                  <w:rFonts w:ascii="Calibri" w:hAnsi="Calibri" w:cs="Calibri"/>
                  <w:color w:val="000000"/>
                  <w:sz w:val="22"/>
                  <w:szCs w:val="22"/>
                </w:rPr>
                <w:t>2</w:t>
              </w:r>
            </w:ins>
            <w:ins w:id="349" w:author="MCT" w:date="2023-05-11T12:21:00Z">
              <w:r w:rsidR="00F73488">
                <w:rPr>
                  <w:rFonts w:ascii="Calibri" w:hAnsi="Calibri" w:cs="Calibri"/>
                  <w:color w:val="000000"/>
                  <w:sz w:val="22"/>
                  <w:szCs w:val="22"/>
                </w:rPr>
                <w:t>30411</w:t>
              </w:r>
            </w:ins>
            <w:ins w:id="350" w:author="MCT" w:date="2023-05-09T14:08:00Z">
              <w:r w:rsidRPr="0060049B">
                <w:rPr>
                  <w:rFonts w:ascii="Calibri" w:hAnsi="Calibri" w:cs="Calibri"/>
                  <w:color w:val="000000"/>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5B9381DB" w14:textId="77777777" w:rsidR="005253F0" w:rsidRPr="0060049B" w:rsidRDefault="005253F0" w:rsidP="006E15B6">
            <w:pPr>
              <w:autoSpaceDE/>
              <w:autoSpaceDN/>
              <w:rPr>
                <w:ins w:id="351" w:author="MCT" w:date="2023-05-09T14:08:00Z"/>
                <w:rFonts w:ascii="Calibri" w:hAnsi="Calibri" w:cs="Calibri"/>
                <w:color w:val="000000"/>
                <w:sz w:val="22"/>
                <w:szCs w:val="22"/>
              </w:rPr>
            </w:pPr>
            <w:ins w:id="352" w:author="MCT" w:date="2023-05-09T14:08:00Z">
              <w:r w:rsidRPr="0060049B">
                <w:rPr>
                  <w:rFonts w:ascii="Calibri" w:hAnsi="Calibri" w:cs="Calibri"/>
                  <w:color w:val="000000"/>
                  <w:sz w:val="22"/>
                  <w:szCs w:val="22"/>
                </w:rPr>
                <w:t>Interval End Time</w:t>
              </w:r>
            </w:ins>
          </w:p>
        </w:tc>
      </w:tr>
      <w:tr w:rsidR="005253F0" w:rsidRPr="0060049B" w14:paraId="76F9EF86" w14:textId="77777777" w:rsidTr="006E15B6">
        <w:trPr>
          <w:trHeight w:val="600"/>
          <w:ins w:id="353"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AF5C64" w14:textId="77777777" w:rsidR="005253F0" w:rsidRPr="0060049B" w:rsidRDefault="005253F0" w:rsidP="006E15B6">
            <w:pPr>
              <w:autoSpaceDE/>
              <w:autoSpaceDN/>
              <w:rPr>
                <w:ins w:id="354" w:author="MCT" w:date="2023-05-09T14:08:00Z"/>
                <w:rFonts w:ascii="Calibri" w:hAnsi="Calibri" w:cs="Calibri"/>
                <w:color w:val="000000"/>
                <w:sz w:val="22"/>
                <w:szCs w:val="22"/>
              </w:rPr>
            </w:pPr>
            <w:ins w:id="355" w:author="MCT" w:date="2023-05-09T14:08:00Z">
              <w:r w:rsidRPr="0060049B">
                <w:rPr>
                  <w:rFonts w:ascii="Calibri" w:hAnsi="Calibri" w:cs="Calibri"/>
                  <w:color w:val="000000"/>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3878379A" w14:textId="77777777" w:rsidR="005253F0" w:rsidRPr="0060049B" w:rsidRDefault="005253F0" w:rsidP="006E15B6">
            <w:pPr>
              <w:autoSpaceDE/>
              <w:autoSpaceDN/>
              <w:rPr>
                <w:ins w:id="356" w:author="MCT" w:date="2023-05-09T14:08:00Z"/>
                <w:rFonts w:ascii="Calibri" w:hAnsi="Calibri" w:cs="Calibri"/>
                <w:color w:val="000000"/>
                <w:sz w:val="22"/>
                <w:szCs w:val="22"/>
              </w:rPr>
            </w:pPr>
            <w:ins w:id="357" w:author="MCT" w:date="2023-05-09T14:08:00Z">
              <w:r w:rsidRPr="0060049B">
                <w:rPr>
                  <w:rFonts w:ascii="Calibri" w:hAnsi="Calibri" w:cs="Calibri"/>
                  <w:color w:val="000000"/>
                  <w:sz w:val="22"/>
                  <w:szCs w:val="22"/>
                </w:rPr>
                <w:t>Interval Usage Summary Per Meter Measurement Type</w:t>
              </w:r>
            </w:ins>
          </w:p>
        </w:tc>
      </w:tr>
      <w:tr w:rsidR="005253F0" w:rsidRPr="0060049B" w14:paraId="7932D0DF" w14:textId="77777777" w:rsidTr="006E15B6">
        <w:trPr>
          <w:trHeight w:val="300"/>
          <w:ins w:id="358" w:author="MCT" w:date="2023-05-09T14:08:00Z"/>
        </w:trPr>
        <w:tc>
          <w:tcPr>
            <w:tcW w:w="400" w:type="dxa"/>
            <w:tcBorders>
              <w:top w:val="nil"/>
              <w:left w:val="nil"/>
              <w:bottom w:val="nil"/>
              <w:right w:val="nil"/>
            </w:tcBorders>
            <w:shd w:val="clear" w:color="auto" w:fill="auto"/>
            <w:hideMark/>
          </w:tcPr>
          <w:p w14:paraId="6D66ED0D" w14:textId="77777777" w:rsidR="005253F0" w:rsidRPr="0060049B" w:rsidRDefault="005253F0" w:rsidP="006E15B6">
            <w:pPr>
              <w:autoSpaceDE/>
              <w:autoSpaceDN/>
              <w:rPr>
                <w:ins w:id="35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A0F1DA" w14:textId="77777777" w:rsidR="005253F0" w:rsidRPr="0060049B" w:rsidRDefault="005253F0" w:rsidP="006E15B6">
            <w:pPr>
              <w:autoSpaceDE/>
              <w:autoSpaceDN/>
              <w:rPr>
                <w:ins w:id="360" w:author="MCT" w:date="2023-05-09T14:08:00Z"/>
                <w:rFonts w:ascii="Calibri" w:hAnsi="Calibri" w:cs="Calibri"/>
                <w:color w:val="000000"/>
                <w:sz w:val="22"/>
                <w:szCs w:val="22"/>
              </w:rPr>
            </w:pPr>
            <w:ins w:id="361" w:author="MCT" w:date="2023-05-09T14:08:00Z">
              <w:r w:rsidRPr="0060049B">
                <w:rPr>
                  <w:rFonts w:ascii="Calibri" w:hAnsi="Calibri" w:cs="Calibri"/>
                  <w:color w:val="000000"/>
                  <w:sz w:val="22"/>
                  <w:szCs w:val="22"/>
                </w:rPr>
                <w:t>DTM~150~20</w:t>
              </w:r>
              <w:r>
                <w:rPr>
                  <w:rFonts w:ascii="Calibri" w:hAnsi="Calibri" w:cs="Calibri"/>
                  <w:color w:val="000000"/>
                  <w:sz w:val="22"/>
                  <w:szCs w:val="22"/>
                </w:rPr>
                <w:t>23</w:t>
              </w:r>
            </w:ins>
            <w:ins w:id="362" w:author="MCT" w:date="2023-05-11T12:22:00Z">
              <w:r w:rsidR="00F73488">
                <w:rPr>
                  <w:rFonts w:ascii="Calibri" w:hAnsi="Calibri" w:cs="Calibri"/>
                  <w:color w:val="000000"/>
                  <w:sz w:val="22"/>
                  <w:szCs w:val="22"/>
                </w:rPr>
                <w:t>0312</w:t>
              </w:r>
            </w:ins>
          </w:p>
        </w:tc>
        <w:tc>
          <w:tcPr>
            <w:tcW w:w="4805" w:type="dxa"/>
            <w:tcBorders>
              <w:top w:val="nil"/>
              <w:left w:val="nil"/>
              <w:bottom w:val="single" w:sz="4" w:space="0" w:color="auto"/>
              <w:right w:val="single" w:sz="4" w:space="0" w:color="auto"/>
            </w:tcBorders>
            <w:shd w:val="clear" w:color="auto" w:fill="auto"/>
            <w:vAlign w:val="bottom"/>
            <w:hideMark/>
          </w:tcPr>
          <w:p w14:paraId="596B01D9" w14:textId="77777777" w:rsidR="005253F0" w:rsidRPr="0060049B" w:rsidRDefault="005253F0" w:rsidP="006E15B6">
            <w:pPr>
              <w:autoSpaceDE/>
              <w:autoSpaceDN/>
              <w:rPr>
                <w:ins w:id="363" w:author="MCT" w:date="2023-05-09T14:08:00Z"/>
                <w:rFonts w:ascii="Calibri" w:hAnsi="Calibri" w:cs="Calibri"/>
                <w:color w:val="000000"/>
                <w:sz w:val="22"/>
                <w:szCs w:val="22"/>
              </w:rPr>
            </w:pPr>
            <w:ins w:id="364" w:author="MCT" w:date="2023-05-09T14:08:00Z">
              <w:r w:rsidRPr="0060049B">
                <w:rPr>
                  <w:rFonts w:ascii="Calibri" w:hAnsi="Calibri" w:cs="Calibri"/>
                  <w:color w:val="000000"/>
                  <w:sz w:val="22"/>
                  <w:szCs w:val="22"/>
                </w:rPr>
                <w:t>Service Period Start Date</w:t>
              </w:r>
            </w:ins>
          </w:p>
        </w:tc>
      </w:tr>
      <w:tr w:rsidR="005253F0" w:rsidRPr="0060049B" w14:paraId="29D63970" w14:textId="77777777" w:rsidTr="006E15B6">
        <w:trPr>
          <w:trHeight w:val="300"/>
          <w:ins w:id="365" w:author="MCT" w:date="2023-05-09T14:08:00Z"/>
        </w:trPr>
        <w:tc>
          <w:tcPr>
            <w:tcW w:w="400" w:type="dxa"/>
            <w:tcBorders>
              <w:top w:val="nil"/>
              <w:left w:val="nil"/>
              <w:bottom w:val="nil"/>
              <w:right w:val="nil"/>
            </w:tcBorders>
            <w:shd w:val="clear" w:color="auto" w:fill="auto"/>
            <w:hideMark/>
          </w:tcPr>
          <w:p w14:paraId="2D84028F" w14:textId="77777777" w:rsidR="005253F0" w:rsidRPr="0060049B" w:rsidRDefault="005253F0" w:rsidP="006E15B6">
            <w:pPr>
              <w:autoSpaceDE/>
              <w:autoSpaceDN/>
              <w:rPr>
                <w:ins w:id="36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62F20E" w14:textId="77777777" w:rsidR="005253F0" w:rsidRPr="0060049B" w:rsidRDefault="005253F0" w:rsidP="006E15B6">
            <w:pPr>
              <w:autoSpaceDE/>
              <w:autoSpaceDN/>
              <w:rPr>
                <w:ins w:id="367" w:author="MCT" w:date="2023-05-09T14:08:00Z"/>
                <w:rFonts w:ascii="Calibri" w:hAnsi="Calibri" w:cs="Calibri"/>
                <w:color w:val="000000"/>
                <w:sz w:val="22"/>
                <w:szCs w:val="22"/>
              </w:rPr>
            </w:pPr>
            <w:ins w:id="368"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3AECCF37" w14:textId="77777777" w:rsidR="005253F0" w:rsidRPr="0060049B" w:rsidRDefault="005253F0" w:rsidP="006E15B6">
            <w:pPr>
              <w:autoSpaceDE/>
              <w:autoSpaceDN/>
              <w:rPr>
                <w:ins w:id="369" w:author="MCT" w:date="2023-05-09T14:08:00Z"/>
                <w:rFonts w:ascii="Calibri" w:hAnsi="Calibri" w:cs="Calibri"/>
                <w:color w:val="000000"/>
                <w:sz w:val="22"/>
                <w:szCs w:val="22"/>
              </w:rPr>
            </w:pPr>
            <w:ins w:id="370" w:author="MCT" w:date="2023-05-09T14:08:00Z">
              <w:r w:rsidRPr="0060049B">
                <w:rPr>
                  <w:rFonts w:ascii="Calibri" w:hAnsi="Calibri" w:cs="Calibri"/>
                  <w:color w:val="000000"/>
                  <w:sz w:val="22"/>
                  <w:szCs w:val="22"/>
                </w:rPr>
                <w:t>Service Period End Date</w:t>
              </w:r>
            </w:ins>
          </w:p>
        </w:tc>
      </w:tr>
      <w:tr w:rsidR="005253F0" w:rsidRPr="0060049B" w14:paraId="71DEB489" w14:textId="77777777" w:rsidTr="006E15B6">
        <w:trPr>
          <w:trHeight w:val="300"/>
          <w:ins w:id="371" w:author="MCT" w:date="2023-05-09T14:08:00Z"/>
        </w:trPr>
        <w:tc>
          <w:tcPr>
            <w:tcW w:w="400" w:type="dxa"/>
            <w:tcBorders>
              <w:top w:val="nil"/>
              <w:left w:val="nil"/>
              <w:bottom w:val="nil"/>
              <w:right w:val="nil"/>
            </w:tcBorders>
            <w:shd w:val="clear" w:color="auto" w:fill="auto"/>
            <w:hideMark/>
          </w:tcPr>
          <w:p w14:paraId="1A6649F8" w14:textId="77777777" w:rsidR="005253F0" w:rsidRPr="0060049B" w:rsidRDefault="005253F0" w:rsidP="006E15B6">
            <w:pPr>
              <w:autoSpaceDE/>
              <w:autoSpaceDN/>
              <w:rPr>
                <w:ins w:id="37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305F1F" w14:textId="77777777" w:rsidR="005253F0" w:rsidRPr="0060049B" w:rsidRDefault="005253F0" w:rsidP="006E15B6">
            <w:pPr>
              <w:autoSpaceDE/>
              <w:autoSpaceDN/>
              <w:rPr>
                <w:ins w:id="373" w:author="MCT" w:date="2023-05-09T14:08:00Z"/>
                <w:rFonts w:ascii="Calibri" w:hAnsi="Calibri" w:cs="Calibri"/>
                <w:color w:val="000000"/>
                <w:sz w:val="22"/>
                <w:szCs w:val="22"/>
              </w:rPr>
            </w:pPr>
            <w:ins w:id="374" w:author="MCT" w:date="2023-05-09T14:08:00Z">
              <w:r w:rsidRPr="0060049B">
                <w:rPr>
                  <w:rFonts w:ascii="Calibri" w:hAnsi="Calibri" w:cs="Calibri"/>
                  <w:color w:val="000000"/>
                  <w:sz w:val="22"/>
                  <w:szCs w:val="22"/>
                </w:rPr>
                <w:t>REF~6W~2</w:t>
              </w:r>
            </w:ins>
          </w:p>
        </w:tc>
        <w:tc>
          <w:tcPr>
            <w:tcW w:w="4805" w:type="dxa"/>
            <w:tcBorders>
              <w:top w:val="nil"/>
              <w:left w:val="nil"/>
              <w:bottom w:val="single" w:sz="4" w:space="0" w:color="auto"/>
              <w:right w:val="single" w:sz="4" w:space="0" w:color="auto"/>
            </w:tcBorders>
            <w:shd w:val="clear" w:color="auto" w:fill="auto"/>
            <w:vAlign w:val="bottom"/>
            <w:hideMark/>
          </w:tcPr>
          <w:p w14:paraId="17BE12AA" w14:textId="77777777" w:rsidR="005253F0" w:rsidRPr="0060049B" w:rsidRDefault="005253F0" w:rsidP="006E15B6">
            <w:pPr>
              <w:autoSpaceDE/>
              <w:autoSpaceDN/>
              <w:rPr>
                <w:ins w:id="375" w:author="MCT" w:date="2023-05-09T14:08:00Z"/>
                <w:rFonts w:ascii="Calibri" w:hAnsi="Calibri" w:cs="Calibri"/>
                <w:color w:val="000000"/>
                <w:sz w:val="22"/>
                <w:szCs w:val="22"/>
              </w:rPr>
            </w:pPr>
            <w:ins w:id="376" w:author="MCT" w:date="2023-05-09T14:08:00Z">
              <w:r w:rsidRPr="0060049B">
                <w:rPr>
                  <w:rFonts w:ascii="Calibri" w:hAnsi="Calibri" w:cs="Calibri"/>
                  <w:color w:val="000000"/>
                  <w:sz w:val="22"/>
                  <w:szCs w:val="22"/>
                </w:rPr>
                <w:t>Channel Number</w:t>
              </w:r>
            </w:ins>
          </w:p>
        </w:tc>
      </w:tr>
      <w:tr w:rsidR="005253F0" w:rsidRPr="0060049B" w14:paraId="464F952E" w14:textId="77777777" w:rsidTr="006E15B6">
        <w:trPr>
          <w:trHeight w:val="300"/>
          <w:ins w:id="377" w:author="MCT" w:date="2023-05-09T14:08:00Z"/>
        </w:trPr>
        <w:tc>
          <w:tcPr>
            <w:tcW w:w="400" w:type="dxa"/>
            <w:tcBorders>
              <w:top w:val="nil"/>
              <w:left w:val="nil"/>
              <w:bottom w:val="nil"/>
              <w:right w:val="nil"/>
            </w:tcBorders>
            <w:shd w:val="clear" w:color="auto" w:fill="auto"/>
            <w:hideMark/>
          </w:tcPr>
          <w:p w14:paraId="07C0CF21" w14:textId="77777777" w:rsidR="005253F0" w:rsidRPr="0060049B" w:rsidRDefault="005253F0" w:rsidP="006E15B6">
            <w:pPr>
              <w:autoSpaceDE/>
              <w:autoSpaceDN/>
              <w:rPr>
                <w:ins w:id="37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D6D313" w14:textId="77777777" w:rsidR="005253F0" w:rsidRPr="0060049B" w:rsidRDefault="005253F0" w:rsidP="006E15B6">
            <w:pPr>
              <w:autoSpaceDE/>
              <w:autoSpaceDN/>
              <w:rPr>
                <w:ins w:id="379" w:author="MCT" w:date="2023-05-09T14:08:00Z"/>
                <w:rFonts w:ascii="Calibri" w:hAnsi="Calibri" w:cs="Calibri"/>
                <w:color w:val="000000"/>
                <w:sz w:val="22"/>
                <w:szCs w:val="22"/>
              </w:rPr>
            </w:pPr>
            <w:ins w:id="380"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E6C2836" w14:textId="77777777" w:rsidR="005253F0" w:rsidRPr="0060049B" w:rsidRDefault="005253F0" w:rsidP="006E15B6">
            <w:pPr>
              <w:autoSpaceDE/>
              <w:autoSpaceDN/>
              <w:rPr>
                <w:ins w:id="381" w:author="MCT" w:date="2023-05-09T14:08:00Z"/>
                <w:rFonts w:ascii="Calibri" w:hAnsi="Calibri" w:cs="Calibri"/>
                <w:color w:val="000000"/>
                <w:sz w:val="22"/>
                <w:szCs w:val="22"/>
              </w:rPr>
            </w:pPr>
            <w:ins w:id="382" w:author="MCT" w:date="2023-05-09T14:08:00Z">
              <w:r w:rsidRPr="0060049B">
                <w:rPr>
                  <w:rFonts w:ascii="Calibri" w:hAnsi="Calibri" w:cs="Calibri"/>
                  <w:color w:val="000000"/>
                  <w:sz w:val="22"/>
                  <w:szCs w:val="22"/>
                </w:rPr>
                <w:t>Meter Type</w:t>
              </w:r>
            </w:ins>
          </w:p>
        </w:tc>
      </w:tr>
      <w:tr w:rsidR="005253F0" w:rsidRPr="0060049B" w14:paraId="79F82105" w14:textId="77777777" w:rsidTr="006E15B6">
        <w:trPr>
          <w:trHeight w:val="300"/>
          <w:ins w:id="383" w:author="MCT" w:date="2023-05-09T14:08:00Z"/>
        </w:trPr>
        <w:tc>
          <w:tcPr>
            <w:tcW w:w="400" w:type="dxa"/>
            <w:tcBorders>
              <w:top w:val="nil"/>
              <w:left w:val="nil"/>
              <w:bottom w:val="nil"/>
              <w:right w:val="nil"/>
            </w:tcBorders>
            <w:shd w:val="clear" w:color="auto" w:fill="auto"/>
            <w:hideMark/>
          </w:tcPr>
          <w:p w14:paraId="761ADF66" w14:textId="77777777" w:rsidR="005253F0" w:rsidRPr="0060049B" w:rsidRDefault="005253F0" w:rsidP="006E15B6">
            <w:pPr>
              <w:autoSpaceDE/>
              <w:autoSpaceDN/>
              <w:rPr>
                <w:ins w:id="38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F93626" w14:textId="77777777" w:rsidR="005253F0" w:rsidRPr="0060049B" w:rsidRDefault="005253F0" w:rsidP="006E15B6">
            <w:pPr>
              <w:autoSpaceDE/>
              <w:autoSpaceDN/>
              <w:rPr>
                <w:ins w:id="385" w:author="MCT" w:date="2023-05-09T14:08:00Z"/>
                <w:rFonts w:ascii="Calibri" w:hAnsi="Calibri" w:cs="Calibri"/>
                <w:color w:val="000000"/>
                <w:sz w:val="22"/>
                <w:szCs w:val="22"/>
              </w:rPr>
            </w:pPr>
            <w:ins w:id="386"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169F57CD" w14:textId="77777777" w:rsidR="005253F0" w:rsidRPr="0060049B" w:rsidRDefault="005253F0" w:rsidP="006E15B6">
            <w:pPr>
              <w:autoSpaceDE/>
              <w:autoSpaceDN/>
              <w:rPr>
                <w:ins w:id="387" w:author="MCT" w:date="2023-05-09T14:08:00Z"/>
                <w:rFonts w:ascii="Calibri" w:hAnsi="Calibri" w:cs="Calibri"/>
                <w:color w:val="000000"/>
                <w:sz w:val="22"/>
                <w:szCs w:val="22"/>
              </w:rPr>
            </w:pPr>
            <w:ins w:id="388" w:author="MCT" w:date="2023-05-09T14:08:00Z">
              <w:r w:rsidRPr="0060049B">
                <w:rPr>
                  <w:rFonts w:ascii="Calibri" w:hAnsi="Calibri" w:cs="Calibri"/>
                  <w:color w:val="000000"/>
                  <w:sz w:val="22"/>
                  <w:szCs w:val="22"/>
                </w:rPr>
                <w:t>Meter Role</w:t>
              </w:r>
            </w:ins>
          </w:p>
        </w:tc>
      </w:tr>
      <w:tr w:rsidR="005253F0" w:rsidRPr="0060049B" w14:paraId="7DAF5846" w14:textId="77777777" w:rsidTr="006E15B6">
        <w:trPr>
          <w:trHeight w:val="300"/>
          <w:ins w:id="389" w:author="MCT" w:date="2023-05-09T14:08:00Z"/>
        </w:trPr>
        <w:tc>
          <w:tcPr>
            <w:tcW w:w="400" w:type="dxa"/>
            <w:tcBorders>
              <w:top w:val="nil"/>
              <w:left w:val="nil"/>
              <w:bottom w:val="nil"/>
              <w:right w:val="nil"/>
            </w:tcBorders>
            <w:shd w:val="clear" w:color="auto" w:fill="auto"/>
            <w:hideMark/>
          </w:tcPr>
          <w:p w14:paraId="3F17BCF2" w14:textId="77777777" w:rsidR="005253F0" w:rsidRPr="0060049B" w:rsidRDefault="005253F0" w:rsidP="006E15B6">
            <w:pPr>
              <w:autoSpaceDE/>
              <w:autoSpaceDN/>
              <w:rPr>
                <w:ins w:id="39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B85AC5" w14:textId="77777777" w:rsidR="005253F0" w:rsidRPr="0060049B" w:rsidRDefault="005253F0" w:rsidP="006E15B6">
            <w:pPr>
              <w:autoSpaceDE/>
              <w:autoSpaceDN/>
              <w:rPr>
                <w:ins w:id="391" w:author="MCT" w:date="2023-05-09T14:08:00Z"/>
                <w:rFonts w:ascii="Calibri" w:hAnsi="Calibri" w:cs="Calibri"/>
                <w:color w:val="000000"/>
                <w:sz w:val="22"/>
                <w:szCs w:val="22"/>
              </w:rPr>
            </w:pPr>
            <w:ins w:id="392" w:author="MCT" w:date="2023-05-09T14:08:00Z">
              <w:r w:rsidRPr="0060049B">
                <w:rPr>
                  <w:rFonts w:ascii="Calibri" w:hAnsi="Calibri" w:cs="Calibri"/>
                  <w:color w:val="000000"/>
                  <w:sz w:val="22"/>
                  <w:szCs w:val="22"/>
                </w:rPr>
                <w:t>QTY~QD~</w:t>
              </w:r>
              <w:r>
                <w:rPr>
                  <w:rFonts w:ascii="Calibri" w:hAnsi="Calibri" w:cs="Calibri"/>
                  <w:color w:val="000000"/>
                  <w:sz w:val="22"/>
                  <w:szCs w:val="22"/>
                </w:rPr>
                <w:t>1032.48</w:t>
              </w:r>
            </w:ins>
          </w:p>
        </w:tc>
        <w:tc>
          <w:tcPr>
            <w:tcW w:w="4805" w:type="dxa"/>
            <w:tcBorders>
              <w:top w:val="nil"/>
              <w:left w:val="nil"/>
              <w:bottom w:val="single" w:sz="4" w:space="0" w:color="auto"/>
              <w:right w:val="single" w:sz="4" w:space="0" w:color="auto"/>
            </w:tcBorders>
            <w:shd w:val="clear" w:color="auto" w:fill="auto"/>
            <w:vAlign w:val="bottom"/>
            <w:hideMark/>
          </w:tcPr>
          <w:p w14:paraId="177EFCA7" w14:textId="77777777" w:rsidR="005253F0" w:rsidRPr="0060049B" w:rsidRDefault="005253F0" w:rsidP="006E15B6">
            <w:pPr>
              <w:autoSpaceDE/>
              <w:autoSpaceDN/>
              <w:rPr>
                <w:ins w:id="393" w:author="MCT" w:date="2023-05-09T14:08:00Z"/>
                <w:rFonts w:ascii="Calibri" w:hAnsi="Calibri" w:cs="Calibri"/>
                <w:color w:val="000000"/>
                <w:sz w:val="22"/>
                <w:szCs w:val="22"/>
              </w:rPr>
            </w:pPr>
            <w:ins w:id="394" w:author="MCT" w:date="2023-05-09T14:08:00Z">
              <w:r w:rsidRPr="0060049B">
                <w:rPr>
                  <w:rFonts w:ascii="Calibri" w:hAnsi="Calibri" w:cs="Calibri"/>
                  <w:color w:val="000000"/>
                  <w:sz w:val="22"/>
                  <w:szCs w:val="22"/>
                </w:rPr>
                <w:t>Quantity Delivered</w:t>
              </w:r>
            </w:ins>
          </w:p>
        </w:tc>
      </w:tr>
      <w:tr w:rsidR="005253F0" w:rsidRPr="0060049B" w14:paraId="72F4509D" w14:textId="77777777" w:rsidTr="006E15B6">
        <w:trPr>
          <w:trHeight w:val="300"/>
          <w:ins w:id="395" w:author="MCT" w:date="2023-05-09T14:08:00Z"/>
        </w:trPr>
        <w:tc>
          <w:tcPr>
            <w:tcW w:w="400" w:type="dxa"/>
            <w:tcBorders>
              <w:top w:val="nil"/>
              <w:left w:val="nil"/>
              <w:bottom w:val="nil"/>
              <w:right w:val="nil"/>
            </w:tcBorders>
            <w:shd w:val="clear" w:color="auto" w:fill="auto"/>
            <w:hideMark/>
          </w:tcPr>
          <w:p w14:paraId="4ADA6BD1" w14:textId="77777777" w:rsidR="005253F0" w:rsidRPr="0060049B" w:rsidRDefault="005253F0" w:rsidP="006E15B6">
            <w:pPr>
              <w:autoSpaceDE/>
              <w:autoSpaceDN/>
              <w:rPr>
                <w:ins w:id="39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8670A77" w14:textId="77777777" w:rsidR="005253F0" w:rsidRPr="0060049B" w:rsidRDefault="005253F0" w:rsidP="006E15B6">
            <w:pPr>
              <w:autoSpaceDE/>
              <w:autoSpaceDN/>
              <w:rPr>
                <w:ins w:id="39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4095364" w14:textId="77777777" w:rsidR="005253F0" w:rsidRPr="0060049B" w:rsidRDefault="005253F0" w:rsidP="006E15B6">
            <w:pPr>
              <w:autoSpaceDE/>
              <w:autoSpaceDN/>
              <w:rPr>
                <w:ins w:id="398" w:author="MCT" w:date="2023-05-09T14:08:00Z"/>
                <w:rFonts w:ascii="Calibri" w:hAnsi="Calibri" w:cs="Calibri"/>
                <w:color w:val="000000"/>
                <w:sz w:val="22"/>
                <w:szCs w:val="22"/>
              </w:rPr>
            </w:pPr>
            <w:ins w:id="399"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54D10D33" w14:textId="77777777" w:rsidR="005253F0" w:rsidRPr="0060049B" w:rsidRDefault="005253F0" w:rsidP="006E15B6">
            <w:pPr>
              <w:autoSpaceDE/>
              <w:autoSpaceDN/>
              <w:rPr>
                <w:ins w:id="400" w:author="MCT" w:date="2023-05-09T14:08:00Z"/>
                <w:rFonts w:ascii="Calibri" w:hAnsi="Calibri" w:cs="Calibri"/>
                <w:color w:val="000000"/>
                <w:sz w:val="22"/>
                <w:szCs w:val="22"/>
              </w:rPr>
            </w:pPr>
            <w:ins w:id="401" w:author="MCT" w:date="2023-05-09T14:08:00Z">
              <w:r w:rsidRPr="0060049B">
                <w:rPr>
                  <w:rFonts w:ascii="Calibri" w:hAnsi="Calibri" w:cs="Calibri"/>
                  <w:color w:val="000000"/>
                  <w:sz w:val="22"/>
                  <w:szCs w:val="22"/>
                </w:rPr>
                <w:t>Interval End Time</w:t>
              </w:r>
            </w:ins>
          </w:p>
        </w:tc>
      </w:tr>
      <w:tr w:rsidR="005253F0" w:rsidRPr="0060049B" w14:paraId="4EBE41AE" w14:textId="77777777" w:rsidTr="006E15B6">
        <w:trPr>
          <w:trHeight w:val="300"/>
          <w:ins w:id="402" w:author="MCT" w:date="2023-05-09T14:08:00Z"/>
        </w:trPr>
        <w:tc>
          <w:tcPr>
            <w:tcW w:w="400" w:type="dxa"/>
            <w:tcBorders>
              <w:top w:val="nil"/>
              <w:left w:val="nil"/>
              <w:bottom w:val="nil"/>
              <w:right w:val="nil"/>
            </w:tcBorders>
            <w:shd w:val="clear" w:color="auto" w:fill="auto"/>
            <w:hideMark/>
          </w:tcPr>
          <w:p w14:paraId="21C5973D" w14:textId="77777777" w:rsidR="005253F0" w:rsidRPr="0060049B" w:rsidRDefault="005253F0" w:rsidP="006E15B6">
            <w:pPr>
              <w:autoSpaceDE/>
              <w:autoSpaceDN/>
              <w:rPr>
                <w:ins w:id="403"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47D0E8" w14:textId="77777777" w:rsidR="005253F0" w:rsidRPr="0060049B" w:rsidRDefault="005253F0" w:rsidP="006E15B6">
            <w:pPr>
              <w:autoSpaceDE/>
              <w:autoSpaceDN/>
              <w:rPr>
                <w:ins w:id="404" w:author="MCT" w:date="2023-05-09T14:08:00Z"/>
                <w:rFonts w:ascii="Calibri" w:hAnsi="Calibri" w:cs="Calibri"/>
                <w:color w:val="000000"/>
                <w:sz w:val="22"/>
                <w:szCs w:val="22"/>
              </w:rPr>
            </w:pPr>
            <w:ins w:id="405" w:author="MCT" w:date="2023-05-09T14:08:00Z">
              <w:r w:rsidRPr="0060049B">
                <w:rPr>
                  <w:rFonts w:ascii="Calibri" w:hAnsi="Calibri" w:cs="Calibri"/>
                  <w:color w:val="000000"/>
                  <w:sz w:val="22"/>
                  <w:szCs w:val="22"/>
                </w:rPr>
                <w:t>QTY~QD~</w:t>
              </w:r>
              <w:r>
                <w:rPr>
                  <w:rFonts w:ascii="Calibri" w:hAnsi="Calibri" w:cs="Calibri"/>
                  <w:color w:val="000000"/>
                  <w:sz w:val="22"/>
                  <w:szCs w:val="22"/>
                </w:rPr>
                <w:t>1066.32</w:t>
              </w:r>
            </w:ins>
          </w:p>
        </w:tc>
        <w:tc>
          <w:tcPr>
            <w:tcW w:w="4805" w:type="dxa"/>
            <w:tcBorders>
              <w:top w:val="nil"/>
              <w:left w:val="nil"/>
              <w:bottom w:val="single" w:sz="4" w:space="0" w:color="auto"/>
              <w:right w:val="single" w:sz="4" w:space="0" w:color="auto"/>
            </w:tcBorders>
            <w:shd w:val="clear" w:color="auto" w:fill="auto"/>
            <w:vAlign w:val="bottom"/>
            <w:hideMark/>
          </w:tcPr>
          <w:p w14:paraId="422634A4" w14:textId="77777777" w:rsidR="005253F0" w:rsidRPr="0060049B" w:rsidRDefault="005253F0" w:rsidP="006E15B6">
            <w:pPr>
              <w:autoSpaceDE/>
              <w:autoSpaceDN/>
              <w:rPr>
                <w:ins w:id="406" w:author="MCT" w:date="2023-05-09T14:08:00Z"/>
                <w:rFonts w:ascii="Calibri" w:hAnsi="Calibri" w:cs="Calibri"/>
                <w:color w:val="000000"/>
                <w:sz w:val="22"/>
                <w:szCs w:val="22"/>
              </w:rPr>
            </w:pPr>
            <w:ins w:id="407" w:author="MCT" w:date="2023-05-09T14:08:00Z">
              <w:r w:rsidRPr="0060049B">
                <w:rPr>
                  <w:rFonts w:ascii="Calibri" w:hAnsi="Calibri" w:cs="Calibri"/>
                  <w:color w:val="000000"/>
                  <w:sz w:val="22"/>
                  <w:szCs w:val="22"/>
                </w:rPr>
                <w:t>Quantity Delivered</w:t>
              </w:r>
            </w:ins>
          </w:p>
        </w:tc>
      </w:tr>
      <w:tr w:rsidR="005253F0" w:rsidRPr="0060049B" w14:paraId="137570C1" w14:textId="77777777" w:rsidTr="006E15B6">
        <w:trPr>
          <w:trHeight w:val="300"/>
          <w:ins w:id="408" w:author="MCT" w:date="2023-05-09T14:08:00Z"/>
        </w:trPr>
        <w:tc>
          <w:tcPr>
            <w:tcW w:w="400" w:type="dxa"/>
            <w:tcBorders>
              <w:top w:val="nil"/>
              <w:left w:val="nil"/>
              <w:bottom w:val="nil"/>
              <w:right w:val="nil"/>
            </w:tcBorders>
            <w:shd w:val="clear" w:color="auto" w:fill="auto"/>
            <w:hideMark/>
          </w:tcPr>
          <w:p w14:paraId="73EAA2B3" w14:textId="77777777" w:rsidR="005253F0" w:rsidRPr="0060049B" w:rsidRDefault="005253F0" w:rsidP="006E15B6">
            <w:pPr>
              <w:autoSpaceDE/>
              <w:autoSpaceDN/>
              <w:rPr>
                <w:ins w:id="409"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B709BDA" w14:textId="77777777" w:rsidR="005253F0" w:rsidRPr="0060049B" w:rsidRDefault="005253F0" w:rsidP="006E15B6">
            <w:pPr>
              <w:autoSpaceDE/>
              <w:autoSpaceDN/>
              <w:rPr>
                <w:ins w:id="410"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17A02E" w14:textId="77777777" w:rsidR="005253F0" w:rsidRPr="0060049B" w:rsidRDefault="005253F0" w:rsidP="006E15B6">
            <w:pPr>
              <w:autoSpaceDE/>
              <w:autoSpaceDN/>
              <w:rPr>
                <w:ins w:id="411" w:author="MCT" w:date="2023-05-09T14:08:00Z"/>
                <w:rFonts w:ascii="Calibri" w:hAnsi="Calibri" w:cs="Calibri"/>
                <w:color w:val="000000"/>
                <w:sz w:val="22"/>
                <w:szCs w:val="22"/>
              </w:rPr>
            </w:pPr>
            <w:ins w:id="412"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ins>
          </w:p>
        </w:tc>
        <w:tc>
          <w:tcPr>
            <w:tcW w:w="4805" w:type="dxa"/>
            <w:tcBorders>
              <w:top w:val="nil"/>
              <w:left w:val="nil"/>
              <w:bottom w:val="single" w:sz="4" w:space="0" w:color="auto"/>
              <w:right w:val="single" w:sz="4" w:space="0" w:color="auto"/>
            </w:tcBorders>
            <w:shd w:val="clear" w:color="auto" w:fill="auto"/>
            <w:vAlign w:val="bottom"/>
            <w:hideMark/>
          </w:tcPr>
          <w:p w14:paraId="7769086F" w14:textId="77777777" w:rsidR="005253F0" w:rsidRPr="0060049B" w:rsidRDefault="005253F0" w:rsidP="006E15B6">
            <w:pPr>
              <w:autoSpaceDE/>
              <w:autoSpaceDN/>
              <w:rPr>
                <w:ins w:id="413" w:author="MCT" w:date="2023-05-09T14:08:00Z"/>
                <w:rFonts w:ascii="Calibri" w:hAnsi="Calibri" w:cs="Calibri"/>
                <w:color w:val="000000"/>
                <w:sz w:val="22"/>
                <w:szCs w:val="22"/>
              </w:rPr>
            </w:pPr>
            <w:ins w:id="414" w:author="MCT" w:date="2023-05-09T14:08:00Z">
              <w:r w:rsidRPr="0060049B">
                <w:rPr>
                  <w:rFonts w:ascii="Calibri" w:hAnsi="Calibri" w:cs="Calibri"/>
                  <w:color w:val="000000"/>
                  <w:sz w:val="22"/>
                  <w:szCs w:val="22"/>
                </w:rPr>
                <w:t>Interval End Time</w:t>
              </w:r>
            </w:ins>
          </w:p>
        </w:tc>
      </w:tr>
      <w:tr w:rsidR="005253F0" w:rsidRPr="0060049B" w14:paraId="2591A12F" w14:textId="77777777" w:rsidTr="006E15B6">
        <w:trPr>
          <w:trHeight w:val="300"/>
          <w:ins w:id="415" w:author="MCT" w:date="2023-05-09T14:08:00Z"/>
        </w:trPr>
        <w:tc>
          <w:tcPr>
            <w:tcW w:w="400" w:type="dxa"/>
            <w:tcBorders>
              <w:top w:val="nil"/>
              <w:left w:val="nil"/>
              <w:bottom w:val="nil"/>
              <w:right w:val="nil"/>
            </w:tcBorders>
            <w:shd w:val="clear" w:color="auto" w:fill="auto"/>
            <w:hideMark/>
          </w:tcPr>
          <w:p w14:paraId="1B735B48" w14:textId="77777777" w:rsidR="005253F0" w:rsidRPr="0060049B" w:rsidRDefault="005253F0" w:rsidP="006E15B6">
            <w:pPr>
              <w:autoSpaceDE/>
              <w:autoSpaceDN/>
              <w:rPr>
                <w:ins w:id="41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381915B" w14:textId="77777777" w:rsidR="005253F0" w:rsidRPr="0060049B" w:rsidRDefault="005253F0" w:rsidP="006E15B6">
            <w:pPr>
              <w:autoSpaceDE/>
              <w:autoSpaceDN/>
              <w:rPr>
                <w:ins w:id="417" w:author="MCT" w:date="2023-05-09T14:08:00Z"/>
                <w:rFonts w:ascii="Calibri" w:hAnsi="Calibri" w:cs="Calibri"/>
                <w:color w:val="000000"/>
                <w:sz w:val="22"/>
                <w:szCs w:val="22"/>
              </w:rPr>
            </w:pPr>
            <w:ins w:id="418"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1062</w:t>
              </w:r>
            </w:ins>
          </w:p>
        </w:tc>
        <w:tc>
          <w:tcPr>
            <w:tcW w:w="4805" w:type="dxa"/>
            <w:tcBorders>
              <w:top w:val="nil"/>
              <w:left w:val="nil"/>
              <w:bottom w:val="single" w:sz="4" w:space="0" w:color="auto"/>
              <w:right w:val="single" w:sz="4" w:space="0" w:color="auto"/>
            </w:tcBorders>
            <w:shd w:val="clear" w:color="auto" w:fill="auto"/>
            <w:vAlign w:val="bottom"/>
          </w:tcPr>
          <w:p w14:paraId="0CB20C61" w14:textId="77777777" w:rsidR="005253F0" w:rsidRPr="0060049B" w:rsidRDefault="005253F0" w:rsidP="006E15B6">
            <w:pPr>
              <w:autoSpaceDE/>
              <w:autoSpaceDN/>
              <w:rPr>
                <w:ins w:id="419" w:author="MCT" w:date="2023-05-09T14:08:00Z"/>
                <w:rFonts w:ascii="Calibri" w:hAnsi="Calibri" w:cs="Calibri"/>
                <w:color w:val="000000"/>
                <w:sz w:val="22"/>
                <w:szCs w:val="22"/>
              </w:rPr>
            </w:pPr>
            <w:ins w:id="420" w:author="MCT" w:date="2023-05-09T14:08:00Z">
              <w:r w:rsidRPr="0060049B">
                <w:rPr>
                  <w:rFonts w:ascii="Calibri" w:hAnsi="Calibri" w:cs="Calibri"/>
                  <w:color w:val="000000"/>
                  <w:sz w:val="22"/>
                  <w:szCs w:val="22"/>
                </w:rPr>
                <w:t>Quantity Delivered</w:t>
              </w:r>
            </w:ins>
          </w:p>
        </w:tc>
      </w:tr>
      <w:tr w:rsidR="005253F0" w:rsidRPr="0060049B" w14:paraId="49D242DA" w14:textId="77777777" w:rsidTr="006E15B6">
        <w:trPr>
          <w:trHeight w:val="300"/>
          <w:ins w:id="421" w:author="MCT" w:date="2023-05-09T14:08:00Z"/>
        </w:trPr>
        <w:tc>
          <w:tcPr>
            <w:tcW w:w="400" w:type="dxa"/>
            <w:tcBorders>
              <w:top w:val="nil"/>
              <w:left w:val="nil"/>
              <w:bottom w:val="nil"/>
              <w:right w:val="nil"/>
            </w:tcBorders>
            <w:shd w:val="clear" w:color="auto" w:fill="auto"/>
            <w:hideMark/>
          </w:tcPr>
          <w:p w14:paraId="5EE14789" w14:textId="77777777" w:rsidR="005253F0" w:rsidRPr="0060049B" w:rsidRDefault="005253F0" w:rsidP="006E15B6">
            <w:pPr>
              <w:autoSpaceDE/>
              <w:autoSpaceDN/>
              <w:rPr>
                <w:ins w:id="42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03824D35" w14:textId="77777777" w:rsidR="005253F0" w:rsidRPr="0060049B" w:rsidRDefault="005253F0" w:rsidP="006E15B6">
            <w:pPr>
              <w:autoSpaceDE/>
              <w:autoSpaceDN/>
              <w:rPr>
                <w:ins w:id="42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8D89616" w14:textId="77777777" w:rsidR="005253F0" w:rsidRPr="0060049B" w:rsidRDefault="005253F0" w:rsidP="006E15B6">
            <w:pPr>
              <w:autoSpaceDE/>
              <w:autoSpaceDN/>
              <w:rPr>
                <w:ins w:id="424" w:author="MCT" w:date="2023-05-09T14:08:00Z"/>
                <w:rFonts w:ascii="Calibri" w:hAnsi="Calibri" w:cs="Calibri"/>
                <w:color w:val="000000"/>
                <w:sz w:val="22"/>
                <w:szCs w:val="22"/>
              </w:rPr>
            </w:pPr>
            <w:ins w:id="425"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ins>
          </w:p>
        </w:tc>
        <w:tc>
          <w:tcPr>
            <w:tcW w:w="4805" w:type="dxa"/>
            <w:tcBorders>
              <w:top w:val="nil"/>
              <w:left w:val="nil"/>
              <w:bottom w:val="single" w:sz="4" w:space="0" w:color="auto"/>
              <w:right w:val="single" w:sz="4" w:space="0" w:color="auto"/>
            </w:tcBorders>
            <w:shd w:val="clear" w:color="auto" w:fill="auto"/>
            <w:vAlign w:val="bottom"/>
          </w:tcPr>
          <w:p w14:paraId="6802ADCB" w14:textId="77777777" w:rsidR="005253F0" w:rsidRPr="0060049B" w:rsidRDefault="005253F0" w:rsidP="006E15B6">
            <w:pPr>
              <w:autoSpaceDE/>
              <w:autoSpaceDN/>
              <w:rPr>
                <w:ins w:id="426" w:author="MCT" w:date="2023-05-09T14:08:00Z"/>
                <w:rFonts w:ascii="Calibri" w:hAnsi="Calibri" w:cs="Calibri"/>
                <w:color w:val="000000"/>
                <w:sz w:val="22"/>
                <w:szCs w:val="22"/>
              </w:rPr>
            </w:pPr>
            <w:ins w:id="427" w:author="MCT" w:date="2023-05-09T14:08:00Z">
              <w:r w:rsidRPr="0060049B">
                <w:rPr>
                  <w:rFonts w:ascii="Calibri" w:hAnsi="Calibri" w:cs="Calibri"/>
                  <w:color w:val="000000"/>
                  <w:sz w:val="22"/>
                  <w:szCs w:val="22"/>
                </w:rPr>
                <w:t>Interval End Time</w:t>
              </w:r>
            </w:ins>
          </w:p>
        </w:tc>
      </w:tr>
      <w:tr w:rsidR="005253F0" w:rsidRPr="0060049B" w14:paraId="2504CFC1" w14:textId="77777777" w:rsidTr="006E15B6">
        <w:trPr>
          <w:trHeight w:val="300"/>
          <w:ins w:id="428" w:author="MCT" w:date="2023-05-09T14:08:00Z"/>
        </w:trPr>
        <w:tc>
          <w:tcPr>
            <w:tcW w:w="400" w:type="dxa"/>
            <w:tcBorders>
              <w:top w:val="nil"/>
              <w:left w:val="nil"/>
              <w:bottom w:val="nil"/>
              <w:right w:val="nil"/>
            </w:tcBorders>
            <w:shd w:val="clear" w:color="auto" w:fill="auto"/>
            <w:hideMark/>
          </w:tcPr>
          <w:p w14:paraId="225B7393" w14:textId="77777777" w:rsidR="005253F0" w:rsidRPr="0060049B" w:rsidRDefault="005253F0" w:rsidP="006E15B6">
            <w:pPr>
              <w:autoSpaceDE/>
              <w:autoSpaceDN/>
              <w:rPr>
                <w:ins w:id="42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96D81BB" w14:textId="77777777" w:rsidR="005253F0" w:rsidRPr="0060049B" w:rsidRDefault="005253F0" w:rsidP="006E15B6">
            <w:pPr>
              <w:autoSpaceDE/>
              <w:autoSpaceDN/>
              <w:rPr>
                <w:ins w:id="430" w:author="MCT" w:date="2023-05-09T14:08:00Z"/>
                <w:rFonts w:ascii="Calibri" w:hAnsi="Calibri" w:cs="Calibri"/>
                <w:color w:val="000000"/>
                <w:sz w:val="22"/>
                <w:szCs w:val="22"/>
              </w:rPr>
            </w:pPr>
            <w:ins w:id="431"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1043.52</w:t>
              </w:r>
            </w:ins>
          </w:p>
        </w:tc>
        <w:tc>
          <w:tcPr>
            <w:tcW w:w="4805" w:type="dxa"/>
            <w:tcBorders>
              <w:top w:val="nil"/>
              <w:left w:val="nil"/>
              <w:bottom w:val="single" w:sz="4" w:space="0" w:color="auto"/>
              <w:right w:val="single" w:sz="4" w:space="0" w:color="auto"/>
            </w:tcBorders>
            <w:shd w:val="clear" w:color="auto" w:fill="auto"/>
            <w:vAlign w:val="bottom"/>
          </w:tcPr>
          <w:p w14:paraId="6916A6AB" w14:textId="77777777" w:rsidR="005253F0" w:rsidRPr="0060049B" w:rsidRDefault="005253F0" w:rsidP="006E15B6">
            <w:pPr>
              <w:autoSpaceDE/>
              <w:autoSpaceDN/>
              <w:rPr>
                <w:ins w:id="432" w:author="MCT" w:date="2023-05-09T14:08:00Z"/>
                <w:rFonts w:ascii="Calibri" w:hAnsi="Calibri" w:cs="Calibri"/>
                <w:color w:val="000000"/>
                <w:sz w:val="22"/>
                <w:szCs w:val="22"/>
              </w:rPr>
            </w:pPr>
            <w:ins w:id="433" w:author="MCT" w:date="2023-05-09T14:08:00Z">
              <w:r w:rsidRPr="0060049B">
                <w:rPr>
                  <w:rFonts w:ascii="Calibri" w:hAnsi="Calibri" w:cs="Calibri"/>
                  <w:color w:val="000000"/>
                  <w:sz w:val="22"/>
                  <w:szCs w:val="22"/>
                </w:rPr>
                <w:t>Quantity Delivered</w:t>
              </w:r>
            </w:ins>
          </w:p>
        </w:tc>
      </w:tr>
      <w:tr w:rsidR="005253F0" w:rsidRPr="0060049B" w14:paraId="6E60EA17" w14:textId="77777777" w:rsidTr="006E15B6">
        <w:trPr>
          <w:trHeight w:val="300"/>
          <w:ins w:id="434" w:author="MCT" w:date="2023-05-09T14:08:00Z"/>
        </w:trPr>
        <w:tc>
          <w:tcPr>
            <w:tcW w:w="400" w:type="dxa"/>
            <w:tcBorders>
              <w:top w:val="nil"/>
              <w:left w:val="nil"/>
              <w:bottom w:val="nil"/>
              <w:right w:val="nil"/>
            </w:tcBorders>
            <w:shd w:val="clear" w:color="auto" w:fill="auto"/>
            <w:hideMark/>
          </w:tcPr>
          <w:p w14:paraId="44A2EC97" w14:textId="77777777" w:rsidR="005253F0" w:rsidRPr="0060049B" w:rsidRDefault="005253F0" w:rsidP="006E15B6">
            <w:pPr>
              <w:autoSpaceDE/>
              <w:autoSpaceDN/>
              <w:rPr>
                <w:ins w:id="43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395B2FA7" w14:textId="77777777" w:rsidR="005253F0" w:rsidRPr="0060049B" w:rsidRDefault="005253F0" w:rsidP="006E15B6">
            <w:pPr>
              <w:autoSpaceDE/>
              <w:autoSpaceDN/>
              <w:rPr>
                <w:ins w:id="43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A3FE87D" w14:textId="77777777" w:rsidR="005253F0" w:rsidRPr="0060049B" w:rsidRDefault="005253F0" w:rsidP="006E15B6">
            <w:pPr>
              <w:autoSpaceDE/>
              <w:autoSpaceDN/>
              <w:rPr>
                <w:ins w:id="437" w:author="MCT" w:date="2023-05-09T14:08:00Z"/>
                <w:rFonts w:ascii="Calibri" w:hAnsi="Calibri" w:cs="Calibri"/>
                <w:color w:val="000000"/>
                <w:sz w:val="22"/>
                <w:szCs w:val="22"/>
              </w:rPr>
            </w:pPr>
            <w:ins w:id="438"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ins>
          </w:p>
        </w:tc>
        <w:tc>
          <w:tcPr>
            <w:tcW w:w="4805" w:type="dxa"/>
            <w:tcBorders>
              <w:top w:val="nil"/>
              <w:left w:val="nil"/>
              <w:bottom w:val="single" w:sz="4" w:space="0" w:color="auto"/>
              <w:right w:val="single" w:sz="4" w:space="0" w:color="auto"/>
            </w:tcBorders>
            <w:shd w:val="clear" w:color="auto" w:fill="auto"/>
            <w:vAlign w:val="bottom"/>
          </w:tcPr>
          <w:p w14:paraId="00C706EA" w14:textId="77777777" w:rsidR="005253F0" w:rsidRPr="0060049B" w:rsidRDefault="005253F0" w:rsidP="006E15B6">
            <w:pPr>
              <w:autoSpaceDE/>
              <w:autoSpaceDN/>
              <w:rPr>
                <w:ins w:id="439" w:author="MCT" w:date="2023-05-09T14:08:00Z"/>
                <w:rFonts w:ascii="Calibri" w:hAnsi="Calibri" w:cs="Calibri"/>
                <w:color w:val="000000"/>
                <w:sz w:val="22"/>
                <w:szCs w:val="22"/>
              </w:rPr>
            </w:pPr>
            <w:ins w:id="440" w:author="MCT" w:date="2023-05-09T14:08:00Z">
              <w:r w:rsidRPr="0060049B">
                <w:rPr>
                  <w:rFonts w:ascii="Calibri" w:hAnsi="Calibri" w:cs="Calibri"/>
                  <w:color w:val="000000"/>
                  <w:sz w:val="22"/>
                  <w:szCs w:val="22"/>
                </w:rPr>
                <w:t>Interval End Time</w:t>
              </w:r>
            </w:ins>
          </w:p>
        </w:tc>
      </w:tr>
      <w:tr w:rsidR="005253F0" w:rsidRPr="0060049B" w14:paraId="5C87A3C4" w14:textId="77777777" w:rsidTr="006E15B6">
        <w:trPr>
          <w:trHeight w:val="300"/>
          <w:ins w:id="441" w:author="MCT" w:date="2023-05-09T14:08:00Z"/>
        </w:trPr>
        <w:tc>
          <w:tcPr>
            <w:tcW w:w="400" w:type="dxa"/>
            <w:tcBorders>
              <w:top w:val="nil"/>
              <w:left w:val="nil"/>
              <w:bottom w:val="nil"/>
              <w:right w:val="nil"/>
            </w:tcBorders>
            <w:shd w:val="clear" w:color="auto" w:fill="auto"/>
            <w:hideMark/>
          </w:tcPr>
          <w:p w14:paraId="17015F35" w14:textId="77777777" w:rsidR="005253F0" w:rsidRPr="0060049B" w:rsidRDefault="005253F0" w:rsidP="006E15B6">
            <w:pPr>
              <w:autoSpaceDE/>
              <w:autoSpaceDN/>
              <w:rPr>
                <w:ins w:id="44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AAE3405" w14:textId="77777777" w:rsidR="005253F0" w:rsidRPr="0060049B" w:rsidRDefault="005253F0" w:rsidP="006E15B6">
            <w:pPr>
              <w:autoSpaceDE/>
              <w:autoSpaceDN/>
              <w:rPr>
                <w:ins w:id="443" w:author="MCT" w:date="2023-05-09T14:08:00Z"/>
                <w:rFonts w:ascii="Calibri" w:hAnsi="Calibri" w:cs="Calibri"/>
                <w:color w:val="000000"/>
                <w:sz w:val="22"/>
                <w:szCs w:val="22"/>
              </w:rPr>
            </w:pPr>
            <w:ins w:id="444"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1062</w:t>
              </w:r>
            </w:ins>
          </w:p>
        </w:tc>
        <w:tc>
          <w:tcPr>
            <w:tcW w:w="4805" w:type="dxa"/>
            <w:tcBorders>
              <w:top w:val="nil"/>
              <w:left w:val="nil"/>
              <w:bottom w:val="single" w:sz="4" w:space="0" w:color="auto"/>
              <w:right w:val="single" w:sz="4" w:space="0" w:color="auto"/>
            </w:tcBorders>
            <w:shd w:val="clear" w:color="auto" w:fill="auto"/>
            <w:vAlign w:val="bottom"/>
          </w:tcPr>
          <w:p w14:paraId="780E6D65" w14:textId="77777777" w:rsidR="005253F0" w:rsidRPr="0060049B" w:rsidRDefault="005253F0" w:rsidP="006E15B6">
            <w:pPr>
              <w:autoSpaceDE/>
              <w:autoSpaceDN/>
              <w:rPr>
                <w:ins w:id="445" w:author="MCT" w:date="2023-05-09T14:08:00Z"/>
                <w:rFonts w:ascii="Calibri" w:hAnsi="Calibri" w:cs="Calibri"/>
                <w:color w:val="000000"/>
                <w:sz w:val="22"/>
                <w:szCs w:val="22"/>
              </w:rPr>
            </w:pPr>
            <w:ins w:id="446" w:author="MCT" w:date="2023-05-09T14:08:00Z">
              <w:r w:rsidRPr="0060049B">
                <w:rPr>
                  <w:rFonts w:ascii="Calibri" w:hAnsi="Calibri" w:cs="Calibri"/>
                  <w:color w:val="000000"/>
                  <w:sz w:val="22"/>
                  <w:szCs w:val="22"/>
                </w:rPr>
                <w:t>Quantity Delivered</w:t>
              </w:r>
            </w:ins>
          </w:p>
        </w:tc>
      </w:tr>
      <w:tr w:rsidR="005253F0" w:rsidRPr="0060049B" w14:paraId="05A7C382" w14:textId="77777777" w:rsidTr="006E15B6">
        <w:trPr>
          <w:trHeight w:val="300"/>
          <w:ins w:id="447" w:author="MCT" w:date="2023-05-09T14:08:00Z"/>
        </w:trPr>
        <w:tc>
          <w:tcPr>
            <w:tcW w:w="400" w:type="dxa"/>
            <w:tcBorders>
              <w:top w:val="nil"/>
              <w:left w:val="nil"/>
              <w:bottom w:val="nil"/>
              <w:right w:val="nil"/>
            </w:tcBorders>
            <w:shd w:val="clear" w:color="auto" w:fill="auto"/>
            <w:hideMark/>
          </w:tcPr>
          <w:p w14:paraId="5AA27B94" w14:textId="77777777" w:rsidR="005253F0" w:rsidRPr="0060049B" w:rsidRDefault="005253F0" w:rsidP="006E15B6">
            <w:pPr>
              <w:autoSpaceDE/>
              <w:autoSpaceDN/>
              <w:rPr>
                <w:ins w:id="448"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266BD3C1" w14:textId="77777777" w:rsidR="005253F0" w:rsidRPr="0060049B" w:rsidRDefault="005253F0" w:rsidP="006E15B6">
            <w:pPr>
              <w:autoSpaceDE/>
              <w:autoSpaceDN/>
              <w:rPr>
                <w:ins w:id="449"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1A757AD" w14:textId="77777777" w:rsidR="005253F0" w:rsidRPr="0060049B" w:rsidRDefault="005253F0" w:rsidP="006E15B6">
            <w:pPr>
              <w:autoSpaceDE/>
              <w:autoSpaceDN/>
              <w:rPr>
                <w:ins w:id="450" w:author="MCT" w:date="2023-05-09T14:08:00Z"/>
                <w:rFonts w:ascii="Calibri" w:hAnsi="Calibri" w:cs="Calibri"/>
                <w:color w:val="000000"/>
                <w:sz w:val="22"/>
                <w:szCs w:val="22"/>
              </w:rPr>
            </w:pPr>
            <w:ins w:id="451"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ins>
          </w:p>
        </w:tc>
        <w:tc>
          <w:tcPr>
            <w:tcW w:w="4805" w:type="dxa"/>
            <w:tcBorders>
              <w:top w:val="nil"/>
              <w:left w:val="nil"/>
              <w:bottom w:val="single" w:sz="4" w:space="0" w:color="auto"/>
              <w:right w:val="single" w:sz="4" w:space="0" w:color="auto"/>
            </w:tcBorders>
            <w:shd w:val="clear" w:color="auto" w:fill="auto"/>
            <w:vAlign w:val="bottom"/>
          </w:tcPr>
          <w:p w14:paraId="5BDB430A" w14:textId="77777777" w:rsidR="005253F0" w:rsidRPr="0060049B" w:rsidRDefault="005253F0" w:rsidP="006E15B6">
            <w:pPr>
              <w:autoSpaceDE/>
              <w:autoSpaceDN/>
              <w:rPr>
                <w:ins w:id="452" w:author="MCT" w:date="2023-05-09T14:08:00Z"/>
                <w:rFonts w:ascii="Calibri" w:hAnsi="Calibri" w:cs="Calibri"/>
                <w:color w:val="000000"/>
                <w:sz w:val="22"/>
                <w:szCs w:val="22"/>
              </w:rPr>
            </w:pPr>
            <w:ins w:id="453" w:author="MCT" w:date="2023-05-09T14:08:00Z">
              <w:r w:rsidRPr="0060049B">
                <w:rPr>
                  <w:rFonts w:ascii="Calibri" w:hAnsi="Calibri" w:cs="Calibri"/>
                  <w:color w:val="000000"/>
                  <w:sz w:val="22"/>
                  <w:szCs w:val="22"/>
                </w:rPr>
                <w:t>Interval End Time</w:t>
              </w:r>
            </w:ins>
          </w:p>
        </w:tc>
      </w:tr>
      <w:tr w:rsidR="005253F0" w:rsidRPr="0060049B" w14:paraId="6D71C035" w14:textId="77777777" w:rsidTr="006E15B6">
        <w:trPr>
          <w:trHeight w:val="300"/>
          <w:ins w:id="454" w:author="MCT" w:date="2023-05-09T14:08:00Z"/>
        </w:trPr>
        <w:tc>
          <w:tcPr>
            <w:tcW w:w="400" w:type="dxa"/>
            <w:tcBorders>
              <w:top w:val="nil"/>
              <w:left w:val="nil"/>
              <w:bottom w:val="nil"/>
              <w:right w:val="nil"/>
            </w:tcBorders>
            <w:shd w:val="clear" w:color="auto" w:fill="auto"/>
            <w:hideMark/>
          </w:tcPr>
          <w:p w14:paraId="100402C9" w14:textId="77777777" w:rsidR="005253F0" w:rsidRPr="0060049B" w:rsidRDefault="005253F0" w:rsidP="006E15B6">
            <w:pPr>
              <w:autoSpaceDE/>
              <w:autoSpaceDN/>
              <w:rPr>
                <w:ins w:id="455"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4EB811C" w14:textId="77777777" w:rsidR="005253F0" w:rsidRPr="0060049B" w:rsidRDefault="005253F0" w:rsidP="006E15B6">
            <w:pPr>
              <w:autoSpaceDE/>
              <w:autoSpaceDN/>
              <w:rPr>
                <w:ins w:id="456" w:author="MCT" w:date="2023-05-09T14:08:00Z"/>
                <w:rFonts w:ascii="Calibri" w:hAnsi="Calibri" w:cs="Calibri"/>
                <w:color w:val="000000"/>
                <w:sz w:val="22"/>
                <w:szCs w:val="22"/>
              </w:rPr>
            </w:pPr>
            <w:ins w:id="457" w:author="MCT" w:date="2023-05-09T14:08:00Z">
              <w:r w:rsidRPr="004E16C1">
                <w:rPr>
                  <w:rFonts w:ascii="Calibri" w:hAnsi="Calibri" w:cs="Calibri"/>
                  <w:color w:val="000000"/>
                  <w:sz w:val="22"/>
                  <w:szCs w:val="22"/>
                </w:rPr>
                <w:t>QTY*QD*1033.68</w:t>
              </w:r>
            </w:ins>
          </w:p>
        </w:tc>
        <w:tc>
          <w:tcPr>
            <w:tcW w:w="4805" w:type="dxa"/>
            <w:tcBorders>
              <w:top w:val="nil"/>
              <w:left w:val="nil"/>
              <w:bottom w:val="single" w:sz="4" w:space="0" w:color="auto"/>
              <w:right w:val="single" w:sz="4" w:space="0" w:color="auto"/>
            </w:tcBorders>
            <w:shd w:val="clear" w:color="auto" w:fill="auto"/>
            <w:vAlign w:val="bottom"/>
          </w:tcPr>
          <w:p w14:paraId="59C4C977" w14:textId="77777777" w:rsidR="005253F0" w:rsidRPr="0060049B" w:rsidRDefault="005253F0" w:rsidP="006E15B6">
            <w:pPr>
              <w:autoSpaceDE/>
              <w:autoSpaceDN/>
              <w:rPr>
                <w:ins w:id="458" w:author="MCT" w:date="2023-05-09T14:08:00Z"/>
                <w:rFonts w:ascii="Calibri" w:hAnsi="Calibri" w:cs="Calibri"/>
                <w:color w:val="000000"/>
                <w:sz w:val="22"/>
                <w:szCs w:val="22"/>
              </w:rPr>
            </w:pPr>
            <w:ins w:id="459" w:author="MCT" w:date="2023-05-09T14:08:00Z">
              <w:r w:rsidRPr="0060049B">
                <w:rPr>
                  <w:rFonts w:ascii="Calibri" w:hAnsi="Calibri" w:cs="Calibri"/>
                  <w:color w:val="000000"/>
                  <w:sz w:val="22"/>
                  <w:szCs w:val="22"/>
                </w:rPr>
                <w:t>Quantity Delivered</w:t>
              </w:r>
            </w:ins>
          </w:p>
        </w:tc>
      </w:tr>
      <w:tr w:rsidR="005253F0" w:rsidRPr="0060049B" w14:paraId="76CF3882" w14:textId="77777777" w:rsidTr="006E15B6">
        <w:trPr>
          <w:trHeight w:val="300"/>
          <w:ins w:id="460" w:author="MCT" w:date="2023-05-09T14:08:00Z"/>
        </w:trPr>
        <w:tc>
          <w:tcPr>
            <w:tcW w:w="400" w:type="dxa"/>
            <w:tcBorders>
              <w:top w:val="nil"/>
              <w:left w:val="nil"/>
              <w:bottom w:val="nil"/>
              <w:right w:val="nil"/>
            </w:tcBorders>
            <w:shd w:val="clear" w:color="auto" w:fill="auto"/>
            <w:hideMark/>
          </w:tcPr>
          <w:p w14:paraId="3FE79343" w14:textId="77777777" w:rsidR="005253F0" w:rsidRPr="0060049B" w:rsidRDefault="005253F0" w:rsidP="006E15B6">
            <w:pPr>
              <w:autoSpaceDE/>
              <w:autoSpaceDN/>
              <w:rPr>
                <w:ins w:id="461"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32093B4C" w14:textId="77777777" w:rsidR="005253F0" w:rsidRPr="0060049B" w:rsidRDefault="005253F0" w:rsidP="006E15B6">
            <w:pPr>
              <w:autoSpaceDE/>
              <w:autoSpaceDN/>
              <w:rPr>
                <w:ins w:id="462"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73490CD" w14:textId="77777777" w:rsidR="005253F0" w:rsidRPr="0060049B" w:rsidRDefault="005253F0" w:rsidP="006E15B6">
            <w:pPr>
              <w:autoSpaceDE/>
              <w:autoSpaceDN/>
              <w:rPr>
                <w:ins w:id="463" w:author="MCT" w:date="2023-05-09T14:08:00Z"/>
                <w:rFonts w:ascii="Calibri" w:hAnsi="Calibri" w:cs="Calibri"/>
                <w:color w:val="000000"/>
                <w:sz w:val="22"/>
                <w:szCs w:val="22"/>
              </w:rPr>
            </w:pPr>
            <w:ins w:id="464" w:author="MCT" w:date="2023-05-09T14:08:00Z">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ins>
          </w:p>
        </w:tc>
        <w:tc>
          <w:tcPr>
            <w:tcW w:w="4805" w:type="dxa"/>
            <w:tcBorders>
              <w:top w:val="nil"/>
              <w:left w:val="nil"/>
              <w:bottom w:val="single" w:sz="4" w:space="0" w:color="auto"/>
              <w:right w:val="single" w:sz="4" w:space="0" w:color="auto"/>
            </w:tcBorders>
            <w:shd w:val="clear" w:color="auto" w:fill="auto"/>
            <w:vAlign w:val="bottom"/>
          </w:tcPr>
          <w:p w14:paraId="26A3D92C" w14:textId="77777777" w:rsidR="005253F0" w:rsidRPr="0060049B" w:rsidRDefault="005253F0" w:rsidP="006E15B6">
            <w:pPr>
              <w:autoSpaceDE/>
              <w:autoSpaceDN/>
              <w:rPr>
                <w:ins w:id="465" w:author="MCT" w:date="2023-05-09T14:08:00Z"/>
                <w:rFonts w:ascii="Calibri" w:hAnsi="Calibri" w:cs="Calibri"/>
                <w:color w:val="000000"/>
                <w:sz w:val="22"/>
                <w:szCs w:val="22"/>
              </w:rPr>
            </w:pPr>
            <w:ins w:id="466" w:author="MCT" w:date="2023-05-09T14:08:00Z">
              <w:r w:rsidRPr="0060049B">
                <w:rPr>
                  <w:rFonts w:ascii="Calibri" w:hAnsi="Calibri" w:cs="Calibri"/>
                  <w:color w:val="000000"/>
                  <w:sz w:val="22"/>
                  <w:szCs w:val="22"/>
                </w:rPr>
                <w:t>Interval End Time</w:t>
              </w:r>
            </w:ins>
          </w:p>
        </w:tc>
      </w:tr>
      <w:tr w:rsidR="005253F0" w:rsidRPr="0060049B" w14:paraId="0D31C060" w14:textId="77777777" w:rsidTr="006E15B6">
        <w:trPr>
          <w:trHeight w:val="300"/>
          <w:ins w:id="467" w:author="MCT" w:date="2023-05-09T14:08:00Z"/>
        </w:trPr>
        <w:tc>
          <w:tcPr>
            <w:tcW w:w="400" w:type="dxa"/>
            <w:tcBorders>
              <w:top w:val="nil"/>
              <w:left w:val="nil"/>
              <w:bottom w:val="nil"/>
              <w:right w:val="nil"/>
            </w:tcBorders>
            <w:shd w:val="clear" w:color="auto" w:fill="auto"/>
            <w:hideMark/>
          </w:tcPr>
          <w:p w14:paraId="06B7D707" w14:textId="77777777" w:rsidR="005253F0" w:rsidRPr="0060049B" w:rsidRDefault="005253F0" w:rsidP="006E15B6">
            <w:pPr>
              <w:autoSpaceDE/>
              <w:autoSpaceDN/>
              <w:rPr>
                <w:ins w:id="46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5C0EE80" w14:textId="77777777" w:rsidR="005253F0" w:rsidRPr="0060049B" w:rsidRDefault="005253F0" w:rsidP="006E15B6">
            <w:pPr>
              <w:autoSpaceDE/>
              <w:autoSpaceDN/>
              <w:rPr>
                <w:ins w:id="469" w:author="MCT" w:date="2023-05-09T14:08:00Z"/>
                <w:rFonts w:ascii="Calibri" w:hAnsi="Calibri" w:cs="Calibri"/>
                <w:color w:val="000000"/>
                <w:sz w:val="22"/>
                <w:szCs w:val="22"/>
              </w:rPr>
            </w:pPr>
            <w:ins w:id="470"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1019.76</w:t>
              </w:r>
            </w:ins>
          </w:p>
        </w:tc>
        <w:tc>
          <w:tcPr>
            <w:tcW w:w="4805" w:type="dxa"/>
            <w:tcBorders>
              <w:top w:val="nil"/>
              <w:left w:val="nil"/>
              <w:bottom w:val="single" w:sz="4" w:space="0" w:color="auto"/>
              <w:right w:val="single" w:sz="4" w:space="0" w:color="auto"/>
            </w:tcBorders>
            <w:shd w:val="clear" w:color="auto" w:fill="auto"/>
            <w:vAlign w:val="bottom"/>
          </w:tcPr>
          <w:p w14:paraId="658A7EDD" w14:textId="77777777" w:rsidR="005253F0" w:rsidRPr="0060049B" w:rsidRDefault="005253F0" w:rsidP="006E15B6">
            <w:pPr>
              <w:autoSpaceDE/>
              <w:autoSpaceDN/>
              <w:rPr>
                <w:ins w:id="471" w:author="MCT" w:date="2023-05-09T14:08:00Z"/>
                <w:rFonts w:ascii="Calibri" w:hAnsi="Calibri" w:cs="Calibri"/>
                <w:color w:val="000000"/>
                <w:sz w:val="22"/>
                <w:szCs w:val="22"/>
              </w:rPr>
            </w:pPr>
            <w:ins w:id="472" w:author="MCT" w:date="2023-05-09T14:08:00Z">
              <w:r w:rsidRPr="0060049B">
                <w:rPr>
                  <w:rFonts w:ascii="Calibri" w:hAnsi="Calibri" w:cs="Calibri"/>
                  <w:color w:val="000000"/>
                  <w:sz w:val="22"/>
                  <w:szCs w:val="22"/>
                </w:rPr>
                <w:t>Quantity Delivered</w:t>
              </w:r>
            </w:ins>
          </w:p>
        </w:tc>
      </w:tr>
      <w:tr w:rsidR="005253F0" w:rsidRPr="0060049B" w14:paraId="71C44FD2" w14:textId="77777777" w:rsidTr="006E15B6">
        <w:trPr>
          <w:trHeight w:val="300"/>
          <w:ins w:id="473" w:author="MCT" w:date="2023-05-09T14:08:00Z"/>
        </w:trPr>
        <w:tc>
          <w:tcPr>
            <w:tcW w:w="400" w:type="dxa"/>
            <w:tcBorders>
              <w:top w:val="nil"/>
              <w:left w:val="nil"/>
              <w:bottom w:val="nil"/>
              <w:right w:val="nil"/>
            </w:tcBorders>
            <w:shd w:val="clear" w:color="auto" w:fill="auto"/>
            <w:hideMark/>
          </w:tcPr>
          <w:p w14:paraId="48ADDF6B" w14:textId="77777777" w:rsidR="005253F0" w:rsidRPr="0060049B" w:rsidRDefault="005253F0" w:rsidP="006E15B6">
            <w:pPr>
              <w:autoSpaceDE/>
              <w:autoSpaceDN/>
              <w:rPr>
                <w:ins w:id="47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160DCB8" w14:textId="77777777" w:rsidR="005253F0" w:rsidRPr="0060049B" w:rsidRDefault="005253F0" w:rsidP="006E15B6">
            <w:pPr>
              <w:autoSpaceDE/>
              <w:autoSpaceDN/>
              <w:rPr>
                <w:ins w:id="47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C005850" w14:textId="77777777" w:rsidR="005253F0" w:rsidRPr="0060049B" w:rsidRDefault="005253F0" w:rsidP="006E15B6">
            <w:pPr>
              <w:autoSpaceDE/>
              <w:autoSpaceDN/>
              <w:rPr>
                <w:ins w:id="476" w:author="MCT" w:date="2023-05-09T14:08:00Z"/>
                <w:rFonts w:ascii="Calibri" w:hAnsi="Calibri" w:cs="Calibri"/>
                <w:color w:val="000000"/>
                <w:sz w:val="22"/>
                <w:szCs w:val="22"/>
              </w:rPr>
            </w:pPr>
            <w:ins w:id="477"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ins>
          </w:p>
        </w:tc>
        <w:tc>
          <w:tcPr>
            <w:tcW w:w="4805" w:type="dxa"/>
            <w:tcBorders>
              <w:top w:val="nil"/>
              <w:left w:val="nil"/>
              <w:bottom w:val="single" w:sz="4" w:space="0" w:color="auto"/>
              <w:right w:val="single" w:sz="4" w:space="0" w:color="auto"/>
            </w:tcBorders>
            <w:shd w:val="clear" w:color="auto" w:fill="auto"/>
            <w:vAlign w:val="bottom"/>
          </w:tcPr>
          <w:p w14:paraId="0448A3E6" w14:textId="77777777" w:rsidR="005253F0" w:rsidRPr="0060049B" w:rsidRDefault="005253F0" w:rsidP="006E15B6">
            <w:pPr>
              <w:autoSpaceDE/>
              <w:autoSpaceDN/>
              <w:rPr>
                <w:ins w:id="478" w:author="MCT" w:date="2023-05-09T14:08:00Z"/>
                <w:rFonts w:ascii="Calibri" w:hAnsi="Calibri" w:cs="Calibri"/>
                <w:color w:val="000000"/>
                <w:sz w:val="22"/>
                <w:szCs w:val="22"/>
              </w:rPr>
            </w:pPr>
            <w:ins w:id="479" w:author="MCT" w:date="2023-05-09T14:08:00Z">
              <w:r w:rsidRPr="0060049B">
                <w:rPr>
                  <w:rFonts w:ascii="Calibri" w:hAnsi="Calibri" w:cs="Calibri"/>
                  <w:color w:val="000000"/>
                  <w:sz w:val="22"/>
                  <w:szCs w:val="22"/>
                </w:rPr>
                <w:t>Interval End Time</w:t>
              </w:r>
            </w:ins>
          </w:p>
        </w:tc>
      </w:tr>
      <w:tr w:rsidR="005253F0" w:rsidRPr="0060049B" w14:paraId="2DB38A75" w14:textId="77777777" w:rsidTr="006E15B6">
        <w:trPr>
          <w:trHeight w:val="300"/>
          <w:ins w:id="480" w:author="MCT" w:date="2023-05-09T14:08:00Z"/>
        </w:trPr>
        <w:tc>
          <w:tcPr>
            <w:tcW w:w="400" w:type="dxa"/>
            <w:tcBorders>
              <w:top w:val="nil"/>
              <w:left w:val="nil"/>
              <w:bottom w:val="nil"/>
              <w:right w:val="nil"/>
            </w:tcBorders>
            <w:shd w:val="clear" w:color="auto" w:fill="auto"/>
            <w:hideMark/>
          </w:tcPr>
          <w:p w14:paraId="13371E02" w14:textId="77777777" w:rsidR="005253F0" w:rsidRPr="0060049B" w:rsidRDefault="005253F0" w:rsidP="006E15B6">
            <w:pPr>
              <w:autoSpaceDE/>
              <w:autoSpaceDN/>
              <w:rPr>
                <w:ins w:id="48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486E9CD" w14:textId="77777777" w:rsidR="005253F0" w:rsidRPr="0060049B" w:rsidRDefault="005253F0" w:rsidP="006E15B6">
            <w:pPr>
              <w:autoSpaceDE/>
              <w:autoSpaceDN/>
              <w:rPr>
                <w:ins w:id="482" w:author="MCT" w:date="2023-05-09T14:08:00Z"/>
                <w:rFonts w:ascii="Calibri" w:hAnsi="Calibri" w:cs="Calibri"/>
                <w:color w:val="000000"/>
                <w:sz w:val="22"/>
                <w:szCs w:val="22"/>
              </w:rPr>
            </w:pPr>
            <w:ins w:id="483"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1025.76</w:t>
              </w:r>
            </w:ins>
          </w:p>
        </w:tc>
        <w:tc>
          <w:tcPr>
            <w:tcW w:w="4805" w:type="dxa"/>
            <w:tcBorders>
              <w:top w:val="nil"/>
              <w:left w:val="nil"/>
              <w:bottom w:val="single" w:sz="4" w:space="0" w:color="auto"/>
              <w:right w:val="single" w:sz="4" w:space="0" w:color="auto"/>
            </w:tcBorders>
            <w:shd w:val="clear" w:color="auto" w:fill="auto"/>
            <w:vAlign w:val="bottom"/>
          </w:tcPr>
          <w:p w14:paraId="06C4245C" w14:textId="77777777" w:rsidR="005253F0" w:rsidRPr="0060049B" w:rsidRDefault="005253F0" w:rsidP="006E15B6">
            <w:pPr>
              <w:autoSpaceDE/>
              <w:autoSpaceDN/>
              <w:rPr>
                <w:ins w:id="484" w:author="MCT" w:date="2023-05-09T14:08:00Z"/>
                <w:rFonts w:ascii="Calibri" w:hAnsi="Calibri" w:cs="Calibri"/>
                <w:color w:val="000000"/>
                <w:sz w:val="22"/>
                <w:szCs w:val="22"/>
              </w:rPr>
            </w:pPr>
            <w:ins w:id="485" w:author="MCT" w:date="2023-05-09T14:08:00Z">
              <w:r w:rsidRPr="0060049B">
                <w:rPr>
                  <w:rFonts w:ascii="Calibri" w:hAnsi="Calibri" w:cs="Calibri"/>
                  <w:color w:val="000000"/>
                  <w:sz w:val="22"/>
                  <w:szCs w:val="22"/>
                </w:rPr>
                <w:t>Quantity Delivered</w:t>
              </w:r>
            </w:ins>
          </w:p>
        </w:tc>
      </w:tr>
      <w:tr w:rsidR="005253F0" w:rsidRPr="0060049B" w14:paraId="1AFB87FC" w14:textId="77777777" w:rsidTr="006E15B6">
        <w:trPr>
          <w:trHeight w:val="300"/>
          <w:ins w:id="486" w:author="MCT" w:date="2023-05-09T14:08:00Z"/>
        </w:trPr>
        <w:tc>
          <w:tcPr>
            <w:tcW w:w="400" w:type="dxa"/>
            <w:tcBorders>
              <w:top w:val="nil"/>
              <w:left w:val="nil"/>
              <w:bottom w:val="nil"/>
              <w:right w:val="nil"/>
            </w:tcBorders>
            <w:shd w:val="clear" w:color="auto" w:fill="auto"/>
            <w:hideMark/>
          </w:tcPr>
          <w:p w14:paraId="5BD36459" w14:textId="77777777" w:rsidR="005253F0" w:rsidRPr="0060049B" w:rsidRDefault="005253F0" w:rsidP="006E15B6">
            <w:pPr>
              <w:autoSpaceDE/>
              <w:autoSpaceDN/>
              <w:rPr>
                <w:ins w:id="487"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7BD8CDD" w14:textId="77777777" w:rsidR="005253F0" w:rsidRPr="0060049B" w:rsidRDefault="005253F0" w:rsidP="006E15B6">
            <w:pPr>
              <w:autoSpaceDE/>
              <w:autoSpaceDN/>
              <w:rPr>
                <w:ins w:id="488"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DD1CEA8" w14:textId="77777777" w:rsidR="005253F0" w:rsidRPr="0060049B" w:rsidRDefault="005253F0" w:rsidP="006E15B6">
            <w:pPr>
              <w:autoSpaceDE/>
              <w:autoSpaceDN/>
              <w:rPr>
                <w:ins w:id="489" w:author="MCT" w:date="2023-05-09T14:08:00Z"/>
                <w:rFonts w:ascii="Calibri" w:hAnsi="Calibri" w:cs="Calibri"/>
                <w:color w:val="000000"/>
                <w:sz w:val="22"/>
                <w:szCs w:val="22"/>
              </w:rPr>
            </w:pPr>
            <w:ins w:id="490"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ins>
          </w:p>
        </w:tc>
        <w:tc>
          <w:tcPr>
            <w:tcW w:w="4805" w:type="dxa"/>
            <w:tcBorders>
              <w:top w:val="nil"/>
              <w:left w:val="nil"/>
              <w:bottom w:val="single" w:sz="4" w:space="0" w:color="auto"/>
              <w:right w:val="single" w:sz="4" w:space="0" w:color="auto"/>
            </w:tcBorders>
            <w:shd w:val="clear" w:color="auto" w:fill="auto"/>
            <w:vAlign w:val="bottom"/>
          </w:tcPr>
          <w:p w14:paraId="14F1CABE" w14:textId="77777777" w:rsidR="005253F0" w:rsidRPr="0060049B" w:rsidRDefault="005253F0" w:rsidP="006E15B6">
            <w:pPr>
              <w:autoSpaceDE/>
              <w:autoSpaceDN/>
              <w:rPr>
                <w:ins w:id="491" w:author="MCT" w:date="2023-05-09T14:08:00Z"/>
                <w:rFonts w:ascii="Calibri" w:hAnsi="Calibri" w:cs="Calibri"/>
                <w:color w:val="000000"/>
                <w:sz w:val="22"/>
                <w:szCs w:val="22"/>
              </w:rPr>
            </w:pPr>
            <w:ins w:id="492" w:author="MCT" w:date="2023-05-09T14:08:00Z">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ins>
          </w:p>
        </w:tc>
      </w:tr>
      <w:tr w:rsidR="005253F0" w:rsidRPr="0060049B" w14:paraId="2D5FF419" w14:textId="77777777" w:rsidTr="006E15B6">
        <w:trPr>
          <w:trHeight w:val="300"/>
          <w:ins w:id="493" w:author="MCT" w:date="2023-05-09T14:08:00Z"/>
        </w:trPr>
        <w:tc>
          <w:tcPr>
            <w:tcW w:w="400" w:type="dxa"/>
            <w:tcBorders>
              <w:top w:val="nil"/>
              <w:left w:val="nil"/>
              <w:bottom w:val="nil"/>
              <w:right w:val="nil"/>
            </w:tcBorders>
            <w:shd w:val="clear" w:color="auto" w:fill="auto"/>
            <w:hideMark/>
          </w:tcPr>
          <w:p w14:paraId="3E9C816C" w14:textId="77777777" w:rsidR="005253F0" w:rsidRPr="0060049B" w:rsidRDefault="005253F0" w:rsidP="006E15B6">
            <w:pPr>
              <w:autoSpaceDE/>
              <w:autoSpaceDN/>
              <w:rPr>
                <w:ins w:id="49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51DF2E4" w14:textId="77777777" w:rsidR="005253F0" w:rsidRPr="0060049B" w:rsidRDefault="005253F0" w:rsidP="006E15B6">
            <w:pPr>
              <w:autoSpaceDE/>
              <w:autoSpaceDN/>
              <w:rPr>
                <w:ins w:id="495" w:author="MCT" w:date="2023-05-09T14:08:00Z"/>
                <w:rFonts w:ascii="Calibri" w:hAnsi="Calibri" w:cs="Calibri"/>
                <w:color w:val="000000"/>
                <w:sz w:val="22"/>
                <w:szCs w:val="22"/>
              </w:rPr>
            </w:pPr>
            <w:ins w:id="496"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1006.08</w:t>
              </w:r>
            </w:ins>
          </w:p>
        </w:tc>
        <w:tc>
          <w:tcPr>
            <w:tcW w:w="4805" w:type="dxa"/>
            <w:tcBorders>
              <w:top w:val="nil"/>
              <w:left w:val="nil"/>
              <w:bottom w:val="single" w:sz="4" w:space="0" w:color="auto"/>
              <w:right w:val="single" w:sz="4" w:space="0" w:color="auto"/>
            </w:tcBorders>
            <w:shd w:val="clear" w:color="auto" w:fill="auto"/>
            <w:vAlign w:val="bottom"/>
          </w:tcPr>
          <w:p w14:paraId="38FBC276" w14:textId="77777777" w:rsidR="005253F0" w:rsidRPr="0060049B" w:rsidRDefault="005253F0" w:rsidP="006E15B6">
            <w:pPr>
              <w:autoSpaceDE/>
              <w:autoSpaceDN/>
              <w:rPr>
                <w:ins w:id="497" w:author="MCT" w:date="2023-05-09T14:08:00Z"/>
                <w:rFonts w:ascii="Calibri" w:hAnsi="Calibri" w:cs="Calibri"/>
                <w:color w:val="000000"/>
                <w:sz w:val="22"/>
                <w:szCs w:val="22"/>
              </w:rPr>
            </w:pPr>
            <w:ins w:id="498" w:author="MCT" w:date="2023-05-09T14:08:00Z">
              <w:r w:rsidRPr="0060049B">
                <w:rPr>
                  <w:rFonts w:ascii="Calibri" w:hAnsi="Calibri" w:cs="Calibri"/>
                  <w:color w:val="000000"/>
                  <w:sz w:val="22"/>
                  <w:szCs w:val="22"/>
                </w:rPr>
                <w:t>Quantity Delivered</w:t>
              </w:r>
            </w:ins>
          </w:p>
        </w:tc>
      </w:tr>
      <w:tr w:rsidR="005253F0" w:rsidRPr="0060049B" w14:paraId="075C6BD2" w14:textId="77777777" w:rsidTr="006E15B6">
        <w:trPr>
          <w:trHeight w:val="300"/>
          <w:ins w:id="499" w:author="MCT" w:date="2023-05-09T14:08:00Z"/>
        </w:trPr>
        <w:tc>
          <w:tcPr>
            <w:tcW w:w="400" w:type="dxa"/>
            <w:tcBorders>
              <w:top w:val="nil"/>
              <w:left w:val="nil"/>
              <w:bottom w:val="nil"/>
              <w:right w:val="nil"/>
            </w:tcBorders>
            <w:shd w:val="clear" w:color="auto" w:fill="auto"/>
            <w:hideMark/>
          </w:tcPr>
          <w:p w14:paraId="552424A5" w14:textId="77777777" w:rsidR="005253F0" w:rsidRPr="0060049B" w:rsidRDefault="005253F0" w:rsidP="006E15B6">
            <w:pPr>
              <w:autoSpaceDE/>
              <w:autoSpaceDN/>
              <w:rPr>
                <w:ins w:id="500"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669EA54E" w14:textId="77777777" w:rsidR="005253F0" w:rsidRPr="0060049B" w:rsidRDefault="005253F0" w:rsidP="006E15B6">
            <w:pPr>
              <w:autoSpaceDE/>
              <w:autoSpaceDN/>
              <w:rPr>
                <w:ins w:id="501"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F389998" w14:textId="77777777" w:rsidR="005253F0" w:rsidRPr="0060049B" w:rsidRDefault="005253F0" w:rsidP="006E15B6">
            <w:pPr>
              <w:autoSpaceDE/>
              <w:autoSpaceDN/>
              <w:rPr>
                <w:ins w:id="502" w:author="MCT" w:date="2023-05-09T14:08:00Z"/>
                <w:rFonts w:ascii="Calibri" w:hAnsi="Calibri" w:cs="Calibri"/>
                <w:color w:val="000000"/>
                <w:sz w:val="22"/>
                <w:szCs w:val="22"/>
              </w:rPr>
            </w:pPr>
            <w:ins w:id="503"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ins>
          </w:p>
        </w:tc>
        <w:tc>
          <w:tcPr>
            <w:tcW w:w="4805" w:type="dxa"/>
            <w:tcBorders>
              <w:top w:val="nil"/>
              <w:left w:val="nil"/>
              <w:bottom w:val="single" w:sz="4" w:space="0" w:color="auto"/>
              <w:right w:val="single" w:sz="4" w:space="0" w:color="auto"/>
            </w:tcBorders>
            <w:shd w:val="clear" w:color="auto" w:fill="auto"/>
            <w:vAlign w:val="bottom"/>
          </w:tcPr>
          <w:p w14:paraId="69694A83" w14:textId="77777777" w:rsidR="005253F0" w:rsidRPr="0060049B" w:rsidRDefault="005253F0" w:rsidP="006E15B6">
            <w:pPr>
              <w:autoSpaceDE/>
              <w:autoSpaceDN/>
              <w:rPr>
                <w:ins w:id="504" w:author="MCT" w:date="2023-05-09T14:08:00Z"/>
                <w:rFonts w:ascii="Calibri" w:hAnsi="Calibri" w:cs="Calibri"/>
                <w:color w:val="000000"/>
                <w:sz w:val="22"/>
                <w:szCs w:val="22"/>
              </w:rPr>
            </w:pPr>
            <w:ins w:id="505" w:author="MCT" w:date="2023-05-09T14:08:00Z">
              <w:r w:rsidRPr="0060049B">
                <w:rPr>
                  <w:rFonts w:ascii="Calibri" w:hAnsi="Calibri" w:cs="Calibri"/>
                  <w:color w:val="000000"/>
                  <w:sz w:val="22"/>
                  <w:szCs w:val="22"/>
                </w:rPr>
                <w:t>Interval End Time</w:t>
              </w:r>
            </w:ins>
          </w:p>
        </w:tc>
      </w:tr>
      <w:tr w:rsidR="005253F0" w:rsidRPr="0060049B" w14:paraId="46DF25C1" w14:textId="77777777" w:rsidTr="006E15B6">
        <w:trPr>
          <w:trHeight w:val="600"/>
          <w:ins w:id="506"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7FA0FDCC" w14:textId="77777777" w:rsidR="005253F0" w:rsidRPr="0060049B" w:rsidRDefault="005253F0" w:rsidP="006E15B6">
            <w:pPr>
              <w:autoSpaceDE/>
              <w:autoSpaceDN/>
              <w:rPr>
                <w:ins w:id="507" w:author="MCT" w:date="2023-05-09T14:08:00Z"/>
                <w:rFonts w:ascii="Calibri" w:hAnsi="Calibri" w:cs="Calibri"/>
                <w:color w:val="000000"/>
                <w:sz w:val="22"/>
                <w:szCs w:val="22"/>
              </w:rPr>
            </w:pPr>
            <w:ins w:id="508" w:author="MCT" w:date="2023-05-09T14:08:00Z">
              <w:r w:rsidRPr="0060049B">
                <w:rPr>
                  <w:rFonts w:ascii="Calibri" w:hAnsi="Calibri" w:cs="Calibri"/>
                  <w:color w:val="000000"/>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5E35893F" w14:textId="77777777" w:rsidR="005253F0" w:rsidRPr="0060049B" w:rsidRDefault="005253F0" w:rsidP="006E15B6">
            <w:pPr>
              <w:autoSpaceDE/>
              <w:autoSpaceDN/>
              <w:rPr>
                <w:ins w:id="509" w:author="MCT" w:date="2023-05-09T14:08:00Z"/>
                <w:rFonts w:ascii="Calibri" w:hAnsi="Calibri" w:cs="Calibri"/>
                <w:color w:val="000000"/>
                <w:sz w:val="22"/>
                <w:szCs w:val="22"/>
              </w:rPr>
            </w:pPr>
            <w:ins w:id="510" w:author="MCT" w:date="2023-05-09T14:08:00Z">
              <w:r w:rsidRPr="0060049B">
                <w:rPr>
                  <w:rFonts w:ascii="Calibri" w:hAnsi="Calibri" w:cs="Calibri"/>
                  <w:color w:val="000000"/>
                  <w:sz w:val="22"/>
                  <w:szCs w:val="22"/>
                </w:rPr>
                <w:t xml:space="preserve">…Interval-reads repeat at 15-minute increments </w:t>
              </w:r>
            </w:ins>
          </w:p>
        </w:tc>
      </w:tr>
      <w:tr w:rsidR="005253F0" w:rsidRPr="0060049B" w14:paraId="1CBE31E8" w14:textId="77777777" w:rsidTr="006E15B6">
        <w:trPr>
          <w:trHeight w:val="300"/>
          <w:ins w:id="511" w:author="MCT" w:date="2023-05-09T14:08:00Z"/>
        </w:trPr>
        <w:tc>
          <w:tcPr>
            <w:tcW w:w="400" w:type="dxa"/>
            <w:tcBorders>
              <w:top w:val="nil"/>
              <w:left w:val="nil"/>
              <w:bottom w:val="nil"/>
              <w:right w:val="nil"/>
            </w:tcBorders>
            <w:shd w:val="clear" w:color="auto" w:fill="auto"/>
            <w:hideMark/>
          </w:tcPr>
          <w:p w14:paraId="79B83E38" w14:textId="77777777" w:rsidR="005253F0" w:rsidRPr="0060049B" w:rsidRDefault="005253F0" w:rsidP="006E15B6">
            <w:pPr>
              <w:autoSpaceDE/>
              <w:autoSpaceDN/>
              <w:rPr>
                <w:ins w:id="51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37D3C5" w14:textId="77777777" w:rsidR="005253F0" w:rsidRPr="0060049B" w:rsidRDefault="005253F0" w:rsidP="006E15B6">
            <w:pPr>
              <w:autoSpaceDE/>
              <w:autoSpaceDN/>
              <w:rPr>
                <w:ins w:id="513" w:author="MCT" w:date="2023-05-09T14:08:00Z"/>
                <w:rFonts w:ascii="Calibri" w:hAnsi="Calibri" w:cs="Calibri"/>
                <w:color w:val="000000"/>
                <w:sz w:val="22"/>
                <w:szCs w:val="22"/>
              </w:rPr>
            </w:pPr>
            <w:ins w:id="514" w:author="MCT" w:date="2023-05-09T14:08:00Z">
              <w:r w:rsidRPr="0060049B">
                <w:rPr>
                  <w:rFonts w:ascii="Calibri" w:hAnsi="Calibri" w:cs="Calibri"/>
                  <w:color w:val="000000"/>
                  <w:sz w:val="22"/>
                  <w:szCs w:val="22"/>
                </w:rPr>
                <w:t>QTY~QD~</w:t>
              </w:r>
              <w:r>
                <w:rPr>
                  <w:rFonts w:ascii="Calibri" w:hAnsi="Calibri" w:cs="Calibri"/>
                  <w:color w:val="000000"/>
                  <w:sz w:val="22"/>
                  <w:szCs w:val="22"/>
                </w:rPr>
                <w:t>992.64</w:t>
              </w:r>
            </w:ins>
          </w:p>
        </w:tc>
        <w:tc>
          <w:tcPr>
            <w:tcW w:w="4805" w:type="dxa"/>
            <w:tcBorders>
              <w:top w:val="nil"/>
              <w:left w:val="nil"/>
              <w:bottom w:val="single" w:sz="4" w:space="0" w:color="auto"/>
              <w:right w:val="single" w:sz="4" w:space="0" w:color="auto"/>
            </w:tcBorders>
            <w:shd w:val="clear" w:color="auto" w:fill="auto"/>
            <w:vAlign w:val="bottom"/>
            <w:hideMark/>
          </w:tcPr>
          <w:p w14:paraId="74C3F5EB" w14:textId="77777777" w:rsidR="005253F0" w:rsidRPr="0060049B" w:rsidRDefault="005253F0" w:rsidP="006E15B6">
            <w:pPr>
              <w:autoSpaceDE/>
              <w:autoSpaceDN/>
              <w:rPr>
                <w:ins w:id="515" w:author="MCT" w:date="2023-05-09T14:08:00Z"/>
                <w:rFonts w:ascii="Calibri" w:hAnsi="Calibri" w:cs="Calibri"/>
                <w:color w:val="000000"/>
                <w:sz w:val="22"/>
                <w:szCs w:val="22"/>
              </w:rPr>
            </w:pPr>
            <w:ins w:id="516" w:author="MCT" w:date="2023-05-09T14:08:00Z">
              <w:r w:rsidRPr="0060049B">
                <w:rPr>
                  <w:rFonts w:ascii="Calibri" w:hAnsi="Calibri" w:cs="Calibri"/>
                  <w:color w:val="000000"/>
                  <w:sz w:val="22"/>
                  <w:szCs w:val="22"/>
                </w:rPr>
                <w:t>Quantity Delivered</w:t>
              </w:r>
            </w:ins>
          </w:p>
        </w:tc>
      </w:tr>
      <w:tr w:rsidR="005253F0" w:rsidRPr="0060049B" w14:paraId="53A0B529" w14:textId="77777777" w:rsidTr="006E15B6">
        <w:trPr>
          <w:trHeight w:val="300"/>
          <w:ins w:id="517" w:author="MCT" w:date="2023-05-09T14:08:00Z"/>
        </w:trPr>
        <w:tc>
          <w:tcPr>
            <w:tcW w:w="400" w:type="dxa"/>
            <w:tcBorders>
              <w:top w:val="nil"/>
              <w:left w:val="nil"/>
              <w:bottom w:val="nil"/>
              <w:right w:val="nil"/>
            </w:tcBorders>
            <w:shd w:val="clear" w:color="auto" w:fill="auto"/>
            <w:hideMark/>
          </w:tcPr>
          <w:p w14:paraId="478D5CBC" w14:textId="77777777" w:rsidR="005253F0" w:rsidRPr="0060049B" w:rsidRDefault="005253F0" w:rsidP="006E15B6">
            <w:pPr>
              <w:autoSpaceDE/>
              <w:autoSpaceDN/>
              <w:rPr>
                <w:ins w:id="518"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2B6EC4" w14:textId="77777777" w:rsidR="005253F0" w:rsidRPr="0060049B" w:rsidRDefault="005253F0" w:rsidP="006E15B6">
            <w:pPr>
              <w:autoSpaceDE/>
              <w:autoSpaceDN/>
              <w:rPr>
                <w:ins w:id="519"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E452035" w14:textId="77777777" w:rsidR="005253F0" w:rsidRPr="0060049B" w:rsidRDefault="005253F0" w:rsidP="006E15B6">
            <w:pPr>
              <w:autoSpaceDE/>
              <w:autoSpaceDN/>
              <w:rPr>
                <w:ins w:id="520" w:author="MCT" w:date="2023-05-09T14:08:00Z"/>
                <w:rFonts w:ascii="Calibri" w:hAnsi="Calibri" w:cs="Calibri"/>
                <w:color w:val="000000"/>
                <w:sz w:val="22"/>
                <w:szCs w:val="22"/>
              </w:rPr>
            </w:pPr>
            <w:ins w:id="521" w:author="MCT" w:date="2023-05-09T14:08:00Z">
              <w:r w:rsidRPr="0060049B">
                <w:rPr>
                  <w:rFonts w:ascii="Calibri" w:hAnsi="Calibri" w:cs="Calibri"/>
                  <w:color w:val="000000"/>
                  <w:sz w:val="22"/>
                  <w:szCs w:val="22"/>
                </w:rPr>
                <w:t>DTM~194~20</w:t>
              </w:r>
              <w:r>
                <w:rPr>
                  <w:rFonts w:ascii="Calibri" w:hAnsi="Calibri" w:cs="Calibri"/>
                  <w:color w:val="000000"/>
                  <w:sz w:val="22"/>
                  <w:szCs w:val="22"/>
                </w:rPr>
                <w:t>23</w:t>
              </w:r>
            </w:ins>
            <w:ins w:id="522" w:author="MCT" w:date="2023-05-11T12:23:00Z">
              <w:r w:rsidR="00F73488">
                <w:rPr>
                  <w:rFonts w:ascii="Calibri" w:hAnsi="Calibri" w:cs="Calibri"/>
                  <w:color w:val="000000"/>
                  <w:sz w:val="22"/>
                  <w:szCs w:val="22"/>
                </w:rPr>
                <w:t>0411</w:t>
              </w:r>
            </w:ins>
            <w:ins w:id="523" w:author="MCT" w:date="2023-05-09T14:08:00Z">
              <w:r w:rsidRPr="0060049B">
                <w:rPr>
                  <w:rFonts w:ascii="Calibri" w:hAnsi="Calibri" w:cs="Calibri"/>
                  <w:color w:val="000000"/>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7CF16445" w14:textId="77777777" w:rsidR="005253F0" w:rsidRPr="0060049B" w:rsidRDefault="005253F0" w:rsidP="006E15B6">
            <w:pPr>
              <w:autoSpaceDE/>
              <w:autoSpaceDN/>
              <w:rPr>
                <w:ins w:id="524" w:author="MCT" w:date="2023-05-09T14:08:00Z"/>
                <w:rFonts w:ascii="Calibri" w:hAnsi="Calibri" w:cs="Calibri"/>
                <w:color w:val="000000"/>
                <w:sz w:val="22"/>
                <w:szCs w:val="22"/>
              </w:rPr>
            </w:pPr>
            <w:ins w:id="525" w:author="MCT" w:date="2023-05-09T14:08:00Z">
              <w:r w:rsidRPr="0060049B">
                <w:rPr>
                  <w:rFonts w:ascii="Calibri" w:hAnsi="Calibri" w:cs="Calibri"/>
                  <w:color w:val="000000"/>
                  <w:sz w:val="22"/>
                  <w:szCs w:val="22"/>
                </w:rPr>
                <w:t>Interval End Time</w:t>
              </w:r>
            </w:ins>
          </w:p>
        </w:tc>
      </w:tr>
      <w:tr w:rsidR="005253F0" w:rsidRPr="0060049B" w14:paraId="059D409C" w14:textId="77777777" w:rsidTr="006E15B6">
        <w:trPr>
          <w:trHeight w:val="300"/>
          <w:ins w:id="526"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52B6BE" w14:textId="77777777" w:rsidR="005253F0" w:rsidRPr="0060049B" w:rsidRDefault="005253F0" w:rsidP="006E15B6">
            <w:pPr>
              <w:autoSpaceDE/>
              <w:autoSpaceDN/>
              <w:rPr>
                <w:ins w:id="527" w:author="MCT" w:date="2023-05-09T14:08:00Z"/>
                <w:rFonts w:ascii="Calibri" w:hAnsi="Calibri" w:cs="Calibri"/>
                <w:color w:val="000000"/>
                <w:sz w:val="22"/>
                <w:szCs w:val="22"/>
              </w:rPr>
            </w:pPr>
            <w:ins w:id="528" w:author="MCT" w:date="2023-05-09T14:08:00Z">
              <w:r w:rsidRPr="0060049B">
                <w:rPr>
                  <w:rFonts w:ascii="Calibri" w:hAnsi="Calibri" w:cs="Calibri"/>
                  <w:color w:val="000000"/>
                  <w:sz w:val="22"/>
                  <w:szCs w:val="22"/>
                </w:rPr>
                <w:t>PTD~PP</w:t>
              </w:r>
            </w:ins>
          </w:p>
        </w:tc>
        <w:tc>
          <w:tcPr>
            <w:tcW w:w="4805" w:type="dxa"/>
            <w:tcBorders>
              <w:top w:val="nil"/>
              <w:left w:val="nil"/>
              <w:bottom w:val="single" w:sz="4" w:space="0" w:color="auto"/>
              <w:right w:val="single" w:sz="4" w:space="0" w:color="auto"/>
            </w:tcBorders>
            <w:shd w:val="clear" w:color="auto" w:fill="auto"/>
            <w:vAlign w:val="bottom"/>
            <w:hideMark/>
          </w:tcPr>
          <w:p w14:paraId="1B39707E" w14:textId="77777777" w:rsidR="005253F0" w:rsidRPr="0060049B" w:rsidRDefault="005253F0" w:rsidP="006E15B6">
            <w:pPr>
              <w:autoSpaceDE/>
              <w:autoSpaceDN/>
              <w:rPr>
                <w:ins w:id="529" w:author="MCT" w:date="2023-05-09T14:08:00Z"/>
                <w:rFonts w:ascii="Calibri" w:hAnsi="Calibri" w:cs="Calibri"/>
                <w:color w:val="000000"/>
                <w:sz w:val="22"/>
                <w:szCs w:val="22"/>
              </w:rPr>
            </w:pPr>
            <w:ins w:id="530" w:author="MCT" w:date="2023-05-09T14:08:00Z">
              <w:r w:rsidRPr="0060049B">
                <w:rPr>
                  <w:rFonts w:ascii="Calibri" w:hAnsi="Calibri" w:cs="Calibri"/>
                  <w:color w:val="000000"/>
                  <w:sz w:val="22"/>
                  <w:szCs w:val="22"/>
                </w:rPr>
                <w:t>Interval Usage Summary</w:t>
              </w:r>
            </w:ins>
          </w:p>
        </w:tc>
      </w:tr>
      <w:tr w:rsidR="005253F0" w:rsidRPr="0060049B" w14:paraId="29A54EF1" w14:textId="77777777" w:rsidTr="006E15B6">
        <w:trPr>
          <w:trHeight w:val="300"/>
          <w:ins w:id="531" w:author="MCT" w:date="2023-05-09T14:08:00Z"/>
        </w:trPr>
        <w:tc>
          <w:tcPr>
            <w:tcW w:w="400" w:type="dxa"/>
            <w:tcBorders>
              <w:top w:val="nil"/>
              <w:left w:val="nil"/>
              <w:bottom w:val="nil"/>
              <w:right w:val="nil"/>
            </w:tcBorders>
            <w:shd w:val="clear" w:color="auto" w:fill="auto"/>
            <w:hideMark/>
          </w:tcPr>
          <w:p w14:paraId="7CC441F0" w14:textId="77777777" w:rsidR="005253F0" w:rsidRPr="0060049B" w:rsidRDefault="005253F0" w:rsidP="006E15B6">
            <w:pPr>
              <w:autoSpaceDE/>
              <w:autoSpaceDN/>
              <w:rPr>
                <w:ins w:id="53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2286E8" w14:textId="77777777" w:rsidR="005253F0" w:rsidRPr="0060049B" w:rsidRDefault="005253F0" w:rsidP="006E15B6">
            <w:pPr>
              <w:autoSpaceDE/>
              <w:autoSpaceDN/>
              <w:rPr>
                <w:ins w:id="533" w:author="MCT" w:date="2023-05-09T14:08:00Z"/>
                <w:rFonts w:ascii="Calibri" w:hAnsi="Calibri" w:cs="Calibri"/>
                <w:color w:val="000000"/>
                <w:sz w:val="22"/>
                <w:szCs w:val="22"/>
              </w:rPr>
            </w:pPr>
            <w:ins w:id="534" w:author="MCT" w:date="2023-05-09T14:08:00Z">
              <w:r w:rsidRPr="0060049B">
                <w:rPr>
                  <w:rFonts w:ascii="Calibri" w:hAnsi="Calibri" w:cs="Calibri"/>
                  <w:color w:val="000000"/>
                  <w:sz w:val="22"/>
                  <w:szCs w:val="22"/>
                </w:rPr>
                <w:t>DTM~150~</w:t>
              </w:r>
              <w:r w:rsidRPr="00EB3A50">
                <w:rPr>
                  <w:rFonts w:ascii="Calibri" w:hAnsi="Calibri" w:cs="Calibri"/>
                  <w:color w:val="000000"/>
                  <w:sz w:val="22"/>
                  <w:szCs w:val="22"/>
                </w:rPr>
                <w:t>20230</w:t>
              </w:r>
            </w:ins>
            <w:ins w:id="535" w:author="MCT" w:date="2023-05-11T12:23:00Z">
              <w:r w:rsidR="00F73488">
                <w:rPr>
                  <w:rFonts w:ascii="Calibri" w:hAnsi="Calibri" w:cs="Calibri"/>
                  <w:color w:val="000000"/>
                  <w:sz w:val="22"/>
                  <w:szCs w:val="22"/>
                </w:rPr>
                <w:t>312</w:t>
              </w:r>
            </w:ins>
          </w:p>
        </w:tc>
        <w:tc>
          <w:tcPr>
            <w:tcW w:w="4805" w:type="dxa"/>
            <w:tcBorders>
              <w:top w:val="nil"/>
              <w:left w:val="nil"/>
              <w:bottom w:val="single" w:sz="4" w:space="0" w:color="auto"/>
              <w:right w:val="single" w:sz="4" w:space="0" w:color="auto"/>
            </w:tcBorders>
            <w:shd w:val="clear" w:color="auto" w:fill="auto"/>
            <w:vAlign w:val="bottom"/>
            <w:hideMark/>
          </w:tcPr>
          <w:p w14:paraId="179E295B" w14:textId="77777777" w:rsidR="005253F0" w:rsidRPr="0060049B" w:rsidRDefault="005253F0" w:rsidP="006E15B6">
            <w:pPr>
              <w:autoSpaceDE/>
              <w:autoSpaceDN/>
              <w:rPr>
                <w:ins w:id="536" w:author="MCT" w:date="2023-05-09T14:08:00Z"/>
                <w:rFonts w:ascii="Calibri" w:hAnsi="Calibri" w:cs="Calibri"/>
                <w:color w:val="000000"/>
                <w:sz w:val="22"/>
                <w:szCs w:val="22"/>
              </w:rPr>
            </w:pPr>
            <w:ins w:id="537" w:author="MCT" w:date="2023-05-09T14:08:00Z">
              <w:r w:rsidRPr="0060049B">
                <w:rPr>
                  <w:rFonts w:ascii="Calibri" w:hAnsi="Calibri" w:cs="Calibri"/>
                  <w:color w:val="000000"/>
                  <w:sz w:val="22"/>
                  <w:szCs w:val="22"/>
                </w:rPr>
                <w:t>Service Period Start Date</w:t>
              </w:r>
            </w:ins>
          </w:p>
        </w:tc>
      </w:tr>
      <w:tr w:rsidR="005253F0" w:rsidRPr="0060049B" w14:paraId="5D87ED1D" w14:textId="77777777" w:rsidTr="006E15B6">
        <w:trPr>
          <w:trHeight w:val="300"/>
          <w:ins w:id="538" w:author="MCT" w:date="2023-05-09T14:08:00Z"/>
        </w:trPr>
        <w:tc>
          <w:tcPr>
            <w:tcW w:w="400" w:type="dxa"/>
            <w:tcBorders>
              <w:top w:val="nil"/>
              <w:left w:val="nil"/>
              <w:bottom w:val="nil"/>
              <w:right w:val="nil"/>
            </w:tcBorders>
            <w:shd w:val="clear" w:color="auto" w:fill="auto"/>
            <w:hideMark/>
          </w:tcPr>
          <w:p w14:paraId="45D246F2" w14:textId="77777777" w:rsidR="005253F0" w:rsidRPr="0060049B" w:rsidRDefault="005253F0" w:rsidP="006E15B6">
            <w:pPr>
              <w:autoSpaceDE/>
              <w:autoSpaceDN/>
              <w:rPr>
                <w:ins w:id="53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F89220" w14:textId="77777777" w:rsidR="005253F0" w:rsidRPr="0060049B" w:rsidRDefault="005253F0" w:rsidP="006E15B6">
            <w:pPr>
              <w:autoSpaceDE/>
              <w:autoSpaceDN/>
              <w:rPr>
                <w:ins w:id="540" w:author="MCT" w:date="2023-05-09T14:08:00Z"/>
                <w:rFonts w:ascii="Calibri" w:hAnsi="Calibri" w:cs="Calibri"/>
                <w:color w:val="000000"/>
                <w:sz w:val="22"/>
                <w:szCs w:val="22"/>
              </w:rPr>
            </w:pPr>
            <w:ins w:id="541" w:author="MCT" w:date="2023-05-09T14:08:00Z">
              <w:r w:rsidRPr="0060049B">
                <w:rPr>
                  <w:rFonts w:ascii="Calibri" w:hAnsi="Calibri" w:cs="Calibri"/>
                  <w:color w:val="000000"/>
                  <w:sz w:val="22"/>
                  <w:szCs w:val="22"/>
                </w:rPr>
                <w:t>DTM~151~</w:t>
              </w:r>
              <w:r w:rsidRPr="00EB3A50">
                <w:rPr>
                  <w:rFonts w:ascii="Calibri" w:hAnsi="Calibri" w:cs="Calibri"/>
                  <w:color w:val="000000"/>
                  <w:sz w:val="22"/>
                  <w:szCs w:val="22"/>
                </w:rPr>
                <w:t>20230</w:t>
              </w:r>
            </w:ins>
            <w:ins w:id="542" w:author="MCT" w:date="2023-05-11T12:23:00Z">
              <w:r w:rsidR="00F73488">
                <w:rPr>
                  <w:rFonts w:ascii="Calibri" w:hAnsi="Calibri" w:cs="Calibri"/>
                  <w:color w:val="000000"/>
                  <w:sz w:val="22"/>
                  <w:szCs w:val="22"/>
                </w:rPr>
                <w:t>411</w:t>
              </w:r>
            </w:ins>
          </w:p>
        </w:tc>
        <w:tc>
          <w:tcPr>
            <w:tcW w:w="4805" w:type="dxa"/>
            <w:tcBorders>
              <w:top w:val="nil"/>
              <w:left w:val="nil"/>
              <w:bottom w:val="single" w:sz="4" w:space="0" w:color="auto"/>
              <w:right w:val="single" w:sz="4" w:space="0" w:color="auto"/>
            </w:tcBorders>
            <w:shd w:val="clear" w:color="auto" w:fill="auto"/>
            <w:vAlign w:val="bottom"/>
            <w:hideMark/>
          </w:tcPr>
          <w:p w14:paraId="110A91CC" w14:textId="77777777" w:rsidR="005253F0" w:rsidRPr="0060049B" w:rsidRDefault="005253F0" w:rsidP="006E15B6">
            <w:pPr>
              <w:autoSpaceDE/>
              <w:autoSpaceDN/>
              <w:rPr>
                <w:ins w:id="543" w:author="MCT" w:date="2023-05-09T14:08:00Z"/>
                <w:rFonts w:ascii="Calibri" w:hAnsi="Calibri" w:cs="Calibri"/>
                <w:color w:val="000000"/>
                <w:sz w:val="22"/>
                <w:szCs w:val="22"/>
              </w:rPr>
            </w:pPr>
            <w:ins w:id="544" w:author="MCT" w:date="2023-05-09T14:08:00Z">
              <w:r w:rsidRPr="0060049B">
                <w:rPr>
                  <w:rFonts w:ascii="Calibri" w:hAnsi="Calibri" w:cs="Calibri"/>
                  <w:color w:val="000000"/>
                  <w:sz w:val="22"/>
                  <w:szCs w:val="22"/>
                </w:rPr>
                <w:t>Service Period End Date</w:t>
              </w:r>
            </w:ins>
          </w:p>
        </w:tc>
      </w:tr>
      <w:tr w:rsidR="005253F0" w:rsidRPr="0060049B" w14:paraId="78CE4B38" w14:textId="77777777" w:rsidTr="006E15B6">
        <w:trPr>
          <w:trHeight w:val="300"/>
          <w:ins w:id="545" w:author="MCT" w:date="2023-05-09T14:08:00Z"/>
        </w:trPr>
        <w:tc>
          <w:tcPr>
            <w:tcW w:w="400" w:type="dxa"/>
            <w:tcBorders>
              <w:top w:val="nil"/>
              <w:left w:val="nil"/>
              <w:bottom w:val="nil"/>
              <w:right w:val="nil"/>
            </w:tcBorders>
            <w:shd w:val="clear" w:color="auto" w:fill="auto"/>
            <w:hideMark/>
          </w:tcPr>
          <w:p w14:paraId="42A05F9B" w14:textId="77777777" w:rsidR="005253F0" w:rsidRPr="0060049B" w:rsidRDefault="005253F0" w:rsidP="006E15B6">
            <w:pPr>
              <w:autoSpaceDE/>
              <w:autoSpaceDN/>
              <w:rPr>
                <w:ins w:id="54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8090A2" w14:textId="77777777" w:rsidR="005253F0" w:rsidRPr="0060049B" w:rsidRDefault="005253F0" w:rsidP="006E15B6">
            <w:pPr>
              <w:autoSpaceDE/>
              <w:autoSpaceDN/>
              <w:rPr>
                <w:ins w:id="547" w:author="MCT" w:date="2023-05-09T14:08:00Z"/>
                <w:rFonts w:ascii="Calibri" w:hAnsi="Calibri" w:cs="Calibri"/>
                <w:color w:val="000000"/>
                <w:sz w:val="22"/>
                <w:szCs w:val="22"/>
              </w:rPr>
            </w:pPr>
            <w:ins w:id="548" w:author="MCT" w:date="2023-05-09T14:08:00Z">
              <w:r w:rsidRPr="0060049B">
                <w:rPr>
                  <w:rFonts w:ascii="Calibri" w:hAnsi="Calibri" w:cs="Calibri"/>
                  <w:color w:val="000000"/>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683949BA" w14:textId="77777777" w:rsidR="005253F0" w:rsidRPr="0060049B" w:rsidRDefault="005253F0" w:rsidP="006E15B6">
            <w:pPr>
              <w:autoSpaceDE/>
              <w:autoSpaceDN/>
              <w:rPr>
                <w:ins w:id="549" w:author="MCT" w:date="2023-05-09T14:08:00Z"/>
                <w:rFonts w:ascii="Calibri" w:hAnsi="Calibri" w:cs="Calibri"/>
                <w:color w:val="000000"/>
                <w:sz w:val="22"/>
                <w:szCs w:val="22"/>
              </w:rPr>
            </w:pPr>
            <w:ins w:id="550" w:author="MCT" w:date="2023-05-09T14:08:00Z">
              <w:r w:rsidRPr="0060049B">
                <w:rPr>
                  <w:rFonts w:ascii="Calibri" w:hAnsi="Calibri" w:cs="Calibri"/>
                  <w:color w:val="000000"/>
                  <w:sz w:val="22"/>
                  <w:szCs w:val="22"/>
                </w:rPr>
                <w:t>Meter Role</w:t>
              </w:r>
            </w:ins>
          </w:p>
        </w:tc>
      </w:tr>
      <w:tr w:rsidR="005253F0" w:rsidRPr="0060049B" w14:paraId="7127C768" w14:textId="77777777" w:rsidTr="006E15B6">
        <w:trPr>
          <w:trHeight w:val="300"/>
          <w:ins w:id="551" w:author="MCT" w:date="2023-05-09T14:08:00Z"/>
        </w:trPr>
        <w:tc>
          <w:tcPr>
            <w:tcW w:w="400" w:type="dxa"/>
            <w:tcBorders>
              <w:top w:val="nil"/>
              <w:left w:val="nil"/>
              <w:bottom w:val="nil"/>
              <w:right w:val="nil"/>
            </w:tcBorders>
            <w:shd w:val="clear" w:color="auto" w:fill="auto"/>
            <w:hideMark/>
          </w:tcPr>
          <w:p w14:paraId="1D289DB4" w14:textId="77777777" w:rsidR="005253F0" w:rsidRPr="0060049B" w:rsidRDefault="005253F0" w:rsidP="006E15B6">
            <w:pPr>
              <w:autoSpaceDE/>
              <w:autoSpaceDN/>
              <w:rPr>
                <w:ins w:id="55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36CDB2" w14:textId="77777777" w:rsidR="005253F0" w:rsidRPr="0060049B" w:rsidRDefault="005253F0" w:rsidP="006E15B6">
            <w:pPr>
              <w:autoSpaceDE/>
              <w:autoSpaceDN/>
              <w:rPr>
                <w:ins w:id="553" w:author="MCT" w:date="2023-05-09T14:08:00Z"/>
                <w:rFonts w:ascii="Calibri" w:hAnsi="Calibri" w:cs="Calibri"/>
                <w:color w:val="000000"/>
                <w:sz w:val="22"/>
                <w:szCs w:val="22"/>
              </w:rPr>
            </w:pPr>
            <w:ins w:id="554"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37DEE31" w14:textId="77777777" w:rsidR="005253F0" w:rsidRPr="0060049B" w:rsidRDefault="005253F0" w:rsidP="006E15B6">
            <w:pPr>
              <w:autoSpaceDE/>
              <w:autoSpaceDN/>
              <w:rPr>
                <w:ins w:id="555" w:author="MCT" w:date="2023-05-09T14:08:00Z"/>
                <w:rFonts w:ascii="Calibri" w:hAnsi="Calibri" w:cs="Calibri"/>
                <w:color w:val="000000"/>
                <w:sz w:val="22"/>
                <w:szCs w:val="22"/>
              </w:rPr>
            </w:pPr>
            <w:ins w:id="556" w:author="MCT" w:date="2023-05-09T14:08:00Z">
              <w:r w:rsidRPr="0060049B">
                <w:rPr>
                  <w:rFonts w:ascii="Calibri" w:hAnsi="Calibri" w:cs="Calibri"/>
                  <w:color w:val="000000"/>
                  <w:sz w:val="22"/>
                  <w:szCs w:val="22"/>
                </w:rPr>
                <w:t>Meter Type</w:t>
              </w:r>
            </w:ins>
          </w:p>
        </w:tc>
      </w:tr>
      <w:tr w:rsidR="005253F0" w:rsidRPr="0060049B" w14:paraId="7398AFD2" w14:textId="77777777" w:rsidTr="006E15B6">
        <w:trPr>
          <w:trHeight w:val="300"/>
          <w:ins w:id="557" w:author="MCT" w:date="2023-05-09T14:08:00Z"/>
        </w:trPr>
        <w:tc>
          <w:tcPr>
            <w:tcW w:w="400" w:type="dxa"/>
            <w:tcBorders>
              <w:top w:val="nil"/>
              <w:left w:val="nil"/>
              <w:bottom w:val="nil"/>
              <w:right w:val="nil"/>
            </w:tcBorders>
            <w:shd w:val="clear" w:color="auto" w:fill="auto"/>
            <w:hideMark/>
          </w:tcPr>
          <w:p w14:paraId="1E19D96B" w14:textId="77777777" w:rsidR="005253F0" w:rsidRPr="0060049B" w:rsidRDefault="005253F0" w:rsidP="006E15B6">
            <w:pPr>
              <w:autoSpaceDE/>
              <w:autoSpaceDN/>
              <w:rPr>
                <w:ins w:id="558"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B6A26E" w14:textId="77777777" w:rsidR="005253F0" w:rsidRPr="0060049B" w:rsidRDefault="005253F0" w:rsidP="006E15B6">
            <w:pPr>
              <w:autoSpaceDE/>
              <w:autoSpaceDN/>
              <w:rPr>
                <w:ins w:id="559" w:author="MCT" w:date="2023-05-09T14:08:00Z"/>
                <w:rFonts w:ascii="Calibri" w:hAnsi="Calibri" w:cs="Calibri"/>
                <w:color w:val="000000"/>
                <w:sz w:val="22"/>
                <w:szCs w:val="22"/>
              </w:rPr>
            </w:pPr>
            <w:ins w:id="560" w:author="MCT" w:date="2023-05-09T14:08:00Z">
              <w:r w:rsidRPr="0060049B">
                <w:rPr>
                  <w:rFonts w:ascii="Calibri" w:hAnsi="Calibri" w:cs="Calibri"/>
                  <w:color w:val="000000"/>
                  <w:sz w:val="22"/>
                  <w:szCs w:val="22"/>
                </w:rPr>
                <w:t>QTY~QD~440.32</w:t>
              </w:r>
            </w:ins>
          </w:p>
        </w:tc>
        <w:tc>
          <w:tcPr>
            <w:tcW w:w="4805" w:type="dxa"/>
            <w:tcBorders>
              <w:top w:val="nil"/>
              <w:left w:val="nil"/>
              <w:bottom w:val="single" w:sz="4" w:space="0" w:color="auto"/>
              <w:right w:val="single" w:sz="4" w:space="0" w:color="auto"/>
            </w:tcBorders>
            <w:shd w:val="clear" w:color="auto" w:fill="auto"/>
            <w:vAlign w:val="bottom"/>
            <w:hideMark/>
          </w:tcPr>
          <w:p w14:paraId="59823784" w14:textId="77777777" w:rsidR="005253F0" w:rsidRPr="0060049B" w:rsidRDefault="005253F0" w:rsidP="006E15B6">
            <w:pPr>
              <w:autoSpaceDE/>
              <w:autoSpaceDN/>
              <w:rPr>
                <w:ins w:id="561" w:author="MCT" w:date="2023-05-09T14:08:00Z"/>
                <w:rFonts w:ascii="Calibri" w:hAnsi="Calibri" w:cs="Calibri"/>
                <w:color w:val="000000"/>
                <w:sz w:val="22"/>
                <w:szCs w:val="22"/>
              </w:rPr>
            </w:pPr>
            <w:ins w:id="562" w:author="MCT" w:date="2023-05-09T14:08:00Z">
              <w:r w:rsidRPr="0060049B">
                <w:rPr>
                  <w:rFonts w:ascii="Calibri" w:hAnsi="Calibri" w:cs="Calibri"/>
                  <w:color w:val="000000"/>
                  <w:sz w:val="22"/>
                  <w:szCs w:val="22"/>
                </w:rPr>
                <w:t>Quantity Delivered</w:t>
              </w:r>
            </w:ins>
          </w:p>
        </w:tc>
      </w:tr>
      <w:tr w:rsidR="005253F0" w:rsidRPr="0060049B" w14:paraId="673A932C" w14:textId="77777777" w:rsidTr="006E15B6">
        <w:trPr>
          <w:trHeight w:val="300"/>
          <w:ins w:id="563" w:author="MCT" w:date="2023-05-09T14:08:00Z"/>
        </w:trPr>
        <w:tc>
          <w:tcPr>
            <w:tcW w:w="400" w:type="dxa"/>
            <w:tcBorders>
              <w:top w:val="nil"/>
              <w:left w:val="nil"/>
              <w:bottom w:val="nil"/>
              <w:right w:val="nil"/>
            </w:tcBorders>
            <w:shd w:val="clear" w:color="auto" w:fill="auto"/>
            <w:hideMark/>
          </w:tcPr>
          <w:p w14:paraId="439E0892" w14:textId="77777777" w:rsidR="005253F0" w:rsidRPr="0060049B" w:rsidRDefault="005253F0" w:rsidP="006E15B6">
            <w:pPr>
              <w:autoSpaceDE/>
              <w:autoSpaceDN/>
              <w:rPr>
                <w:ins w:id="564"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0BB977E" w14:textId="77777777" w:rsidR="005253F0" w:rsidRPr="0060049B" w:rsidRDefault="005253F0" w:rsidP="006E15B6">
            <w:pPr>
              <w:autoSpaceDE/>
              <w:autoSpaceDN/>
              <w:rPr>
                <w:ins w:id="565"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7AF7711" w14:textId="77777777" w:rsidR="005253F0" w:rsidRPr="0060049B" w:rsidRDefault="005253F0" w:rsidP="006E15B6">
            <w:pPr>
              <w:autoSpaceDE/>
              <w:autoSpaceDN/>
              <w:rPr>
                <w:ins w:id="566" w:author="MCT" w:date="2023-05-09T14:08:00Z"/>
                <w:rFonts w:ascii="Calibri" w:hAnsi="Calibri" w:cs="Calibri"/>
                <w:color w:val="000000"/>
                <w:sz w:val="22"/>
                <w:szCs w:val="22"/>
              </w:rPr>
            </w:pPr>
            <w:ins w:id="567"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0177AD28" w14:textId="77777777" w:rsidR="005253F0" w:rsidRPr="0060049B" w:rsidRDefault="005253F0" w:rsidP="006E15B6">
            <w:pPr>
              <w:autoSpaceDE/>
              <w:autoSpaceDN/>
              <w:rPr>
                <w:ins w:id="568" w:author="MCT" w:date="2023-05-09T14:08:00Z"/>
                <w:rFonts w:ascii="Calibri" w:hAnsi="Calibri" w:cs="Calibri"/>
                <w:color w:val="000000"/>
                <w:sz w:val="22"/>
                <w:szCs w:val="22"/>
              </w:rPr>
            </w:pPr>
            <w:ins w:id="569" w:author="MCT" w:date="2023-05-09T14:08:00Z">
              <w:r w:rsidRPr="0060049B">
                <w:rPr>
                  <w:rFonts w:ascii="Calibri" w:hAnsi="Calibri" w:cs="Calibri"/>
                  <w:color w:val="000000"/>
                  <w:sz w:val="22"/>
                  <w:szCs w:val="22"/>
                </w:rPr>
                <w:t>Interval End Time</w:t>
              </w:r>
            </w:ins>
          </w:p>
        </w:tc>
      </w:tr>
      <w:tr w:rsidR="005253F0" w:rsidRPr="0060049B" w14:paraId="40DE95D3" w14:textId="77777777" w:rsidTr="006E15B6">
        <w:trPr>
          <w:trHeight w:val="300"/>
          <w:ins w:id="570" w:author="MCT" w:date="2023-05-09T14:08:00Z"/>
        </w:trPr>
        <w:tc>
          <w:tcPr>
            <w:tcW w:w="400" w:type="dxa"/>
            <w:tcBorders>
              <w:top w:val="nil"/>
              <w:left w:val="nil"/>
              <w:bottom w:val="nil"/>
              <w:right w:val="nil"/>
            </w:tcBorders>
            <w:shd w:val="clear" w:color="auto" w:fill="auto"/>
            <w:hideMark/>
          </w:tcPr>
          <w:p w14:paraId="4D2CEF4D" w14:textId="77777777" w:rsidR="005253F0" w:rsidRPr="0060049B" w:rsidRDefault="005253F0" w:rsidP="006E15B6">
            <w:pPr>
              <w:autoSpaceDE/>
              <w:autoSpaceDN/>
              <w:rPr>
                <w:ins w:id="571"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FE54CFD" w14:textId="77777777" w:rsidR="005253F0" w:rsidRPr="0060049B" w:rsidRDefault="005253F0" w:rsidP="006E15B6">
            <w:pPr>
              <w:autoSpaceDE/>
              <w:autoSpaceDN/>
              <w:rPr>
                <w:ins w:id="572" w:author="MCT" w:date="2023-05-09T14:08:00Z"/>
                <w:rFonts w:ascii="Calibri" w:hAnsi="Calibri" w:cs="Calibri"/>
                <w:color w:val="000000"/>
                <w:sz w:val="22"/>
                <w:szCs w:val="22"/>
              </w:rPr>
            </w:pPr>
            <w:ins w:id="573"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952.32</w:t>
              </w:r>
            </w:ins>
          </w:p>
        </w:tc>
        <w:tc>
          <w:tcPr>
            <w:tcW w:w="4805" w:type="dxa"/>
            <w:tcBorders>
              <w:top w:val="nil"/>
              <w:left w:val="nil"/>
              <w:bottom w:val="single" w:sz="4" w:space="0" w:color="auto"/>
              <w:right w:val="single" w:sz="4" w:space="0" w:color="auto"/>
            </w:tcBorders>
            <w:shd w:val="clear" w:color="auto" w:fill="auto"/>
            <w:vAlign w:val="bottom"/>
            <w:hideMark/>
          </w:tcPr>
          <w:p w14:paraId="2AC774F5" w14:textId="77777777" w:rsidR="005253F0" w:rsidRPr="0060049B" w:rsidRDefault="005253F0" w:rsidP="006E15B6">
            <w:pPr>
              <w:autoSpaceDE/>
              <w:autoSpaceDN/>
              <w:rPr>
                <w:ins w:id="574" w:author="MCT" w:date="2023-05-09T14:08:00Z"/>
                <w:rFonts w:ascii="Calibri" w:hAnsi="Calibri" w:cs="Calibri"/>
                <w:color w:val="000000"/>
                <w:sz w:val="22"/>
                <w:szCs w:val="22"/>
              </w:rPr>
            </w:pPr>
            <w:ins w:id="575" w:author="MCT" w:date="2023-05-09T14:08:00Z">
              <w:r w:rsidRPr="0060049B">
                <w:rPr>
                  <w:rFonts w:ascii="Calibri" w:hAnsi="Calibri" w:cs="Calibri"/>
                  <w:color w:val="000000"/>
                  <w:sz w:val="22"/>
                  <w:szCs w:val="22"/>
                </w:rPr>
                <w:t>Quantity Delivered</w:t>
              </w:r>
            </w:ins>
          </w:p>
        </w:tc>
      </w:tr>
      <w:tr w:rsidR="005253F0" w:rsidRPr="0060049B" w14:paraId="25CD8D86" w14:textId="77777777" w:rsidTr="006E15B6">
        <w:trPr>
          <w:trHeight w:val="300"/>
          <w:ins w:id="576" w:author="MCT" w:date="2023-05-09T14:08:00Z"/>
        </w:trPr>
        <w:tc>
          <w:tcPr>
            <w:tcW w:w="400" w:type="dxa"/>
            <w:tcBorders>
              <w:top w:val="nil"/>
              <w:left w:val="nil"/>
              <w:bottom w:val="nil"/>
              <w:right w:val="nil"/>
            </w:tcBorders>
            <w:shd w:val="clear" w:color="auto" w:fill="auto"/>
            <w:hideMark/>
          </w:tcPr>
          <w:p w14:paraId="362689AF" w14:textId="77777777" w:rsidR="005253F0" w:rsidRPr="0060049B" w:rsidRDefault="005253F0" w:rsidP="006E15B6">
            <w:pPr>
              <w:autoSpaceDE/>
              <w:autoSpaceDN/>
              <w:rPr>
                <w:ins w:id="577"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7CC3BB" w14:textId="77777777" w:rsidR="005253F0" w:rsidRPr="0060049B" w:rsidRDefault="005253F0" w:rsidP="006E15B6">
            <w:pPr>
              <w:autoSpaceDE/>
              <w:autoSpaceDN/>
              <w:rPr>
                <w:ins w:id="578"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06DCFDF" w14:textId="77777777" w:rsidR="005253F0" w:rsidRPr="0060049B" w:rsidRDefault="005253F0" w:rsidP="006E15B6">
            <w:pPr>
              <w:autoSpaceDE/>
              <w:autoSpaceDN/>
              <w:rPr>
                <w:ins w:id="579" w:author="MCT" w:date="2023-05-09T14:08:00Z"/>
                <w:rFonts w:ascii="Calibri" w:hAnsi="Calibri" w:cs="Calibri"/>
                <w:color w:val="000000"/>
                <w:sz w:val="22"/>
                <w:szCs w:val="22"/>
              </w:rPr>
            </w:pPr>
            <w:ins w:id="580"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ins>
          </w:p>
        </w:tc>
        <w:tc>
          <w:tcPr>
            <w:tcW w:w="4805" w:type="dxa"/>
            <w:tcBorders>
              <w:top w:val="nil"/>
              <w:left w:val="nil"/>
              <w:bottom w:val="single" w:sz="4" w:space="0" w:color="auto"/>
              <w:right w:val="single" w:sz="4" w:space="0" w:color="auto"/>
            </w:tcBorders>
            <w:shd w:val="clear" w:color="auto" w:fill="auto"/>
            <w:vAlign w:val="bottom"/>
            <w:hideMark/>
          </w:tcPr>
          <w:p w14:paraId="3FCC906D" w14:textId="77777777" w:rsidR="005253F0" w:rsidRPr="0060049B" w:rsidRDefault="005253F0" w:rsidP="006E15B6">
            <w:pPr>
              <w:autoSpaceDE/>
              <w:autoSpaceDN/>
              <w:rPr>
                <w:ins w:id="581" w:author="MCT" w:date="2023-05-09T14:08:00Z"/>
                <w:rFonts w:ascii="Calibri" w:hAnsi="Calibri" w:cs="Calibri"/>
                <w:color w:val="000000"/>
                <w:sz w:val="22"/>
                <w:szCs w:val="22"/>
              </w:rPr>
            </w:pPr>
            <w:ins w:id="582" w:author="MCT" w:date="2023-05-09T14:08:00Z">
              <w:r w:rsidRPr="0060049B">
                <w:rPr>
                  <w:rFonts w:ascii="Calibri" w:hAnsi="Calibri" w:cs="Calibri"/>
                  <w:color w:val="000000"/>
                  <w:sz w:val="22"/>
                  <w:szCs w:val="22"/>
                </w:rPr>
                <w:t>Interval End Time</w:t>
              </w:r>
            </w:ins>
          </w:p>
        </w:tc>
      </w:tr>
      <w:tr w:rsidR="005253F0" w:rsidRPr="0060049B" w14:paraId="2F7D9282" w14:textId="77777777" w:rsidTr="006E15B6">
        <w:trPr>
          <w:trHeight w:val="300"/>
          <w:ins w:id="583" w:author="MCT" w:date="2023-05-09T14:08:00Z"/>
        </w:trPr>
        <w:tc>
          <w:tcPr>
            <w:tcW w:w="400" w:type="dxa"/>
            <w:tcBorders>
              <w:top w:val="nil"/>
              <w:left w:val="nil"/>
              <w:bottom w:val="nil"/>
              <w:right w:val="nil"/>
            </w:tcBorders>
            <w:shd w:val="clear" w:color="auto" w:fill="auto"/>
            <w:hideMark/>
          </w:tcPr>
          <w:p w14:paraId="59BB250B" w14:textId="77777777" w:rsidR="005253F0" w:rsidRPr="0060049B" w:rsidRDefault="005253F0" w:rsidP="006E15B6">
            <w:pPr>
              <w:autoSpaceDE/>
              <w:autoSpaceDN/>
              <w:rPr>
                <w:ins w:id="584"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890F41" w14:textId="77777777" w:rsidR="005253F0" w:rsidRPr="0060049B" w:rsidRDefault="005253F0" w:rsidP="006E15B6">
            <w:pPr>
              <w:autoSpaceDE/>
              <w:autoSpaceDN/>
              <w:rPr>
                <w:ins w:id="585" w:author="MCT" w:date="2023-05-09T14:08:00Z"/>
                <w:rFonts w:ascii="Calibri" w:hAnsi="Calibri" w:cs="Calibri"/>
                <w:color w:val="000000"/>
                <w:sz w:val="22"/>
                <w:szCs w:val="22"/>
              </w:rPr>
            </w:pPr>
            <w:ins w:id="586"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948.24</w:t>
              </w:r>
            </w:ins>
          </w:p>
        </w:tc>
        <w:tc>
          <w:tcPr>
            <w:tcW w:w="4805" w:type="dxa"/>
            <w:tcBorders>
              <w:top w:val="nil"/>
              <w:left w:val="nil"/>
              <w:bottom w:val="single" w:sz="4" w:space="0" w:color="auto"/>
              <w:right w:val="single" w:sz="4" w:space="0" w:color="auto"/>
            </w:tcBorders>
            <w:shd w:val="clear" w:color="auto" w:fill="auto"/>
            <w:vAlign w:val="bottom"/>
            <w:hideMark/>
          </w:tcPr>
          <w:p w14:paraId="541B1EE8" w14:textId="77777777" w:rsidR="005253F0" w:rsidRPr="0060049B" w:rsidRDefault="005253F0" w:rsidP="006E15B6">
            <w:pPr>
              <w:autoSpaceDE/>
              <w:autoSpaceDN/>
              <w:rPr>
                <w:ins w:id="587" w:author="MCT" w:date="2023-05-09T14:08:00Z"/>
                <w:rFonts w:ascii="Calibri" w:hAnsi="Calibri" w:cs="Calibri"/>
                <w:color w:val="000000"/>
                <w:sz w:val="22"/>
                <w:szCs w:val="22"/>
              </w:rPr>
            </w:pPr>
            <w:ins w:id="588" w:author="MCT" w:date="2023-05-09T14:08:00Z">
              <w:r w:rsidRPr="0060049B">
                <w:rPr>
                  <w:rFonts w:ascii="Calibri" w:hAnsi="Calibri" w:cs="Calibri"/>
                  <w:color w:val="000000"/>
                  <w:sz w:val="22"/>
                  <w:szCs w:val="22"/>
                </w:rPr>
                <w:t>Quantity Delivered</w:t>
              </w:r>
            </w:ins>
          </w:p>
        </w:tc>
      </w:tr>
      <w:tr w:rsidR="005253F0" w:rsidRPr="0060049B" w14:paraId="68A0A1A1" w14:textId="77777777" w:rsidTr="006E15B6">
        <w:trPr>
          <w:trHeight w:val="300"/>
          <w:ins w:id="589" w:author="MCT" w:date="2023-05-09T14:08:00Z"/>
        </w:trPr>
        <w:tc>
          <w:tcPr>
            <w:tcW w:w="400" w:type="dxa"/>
            <w:tcBorders>
              <w:top w:val="nil"/>
              <w:left w:val="nil"/>
              <w:bottom w:val="nil"/>
              <w:right w:val="nil"/>
            </w:tcBorders>
            <w:shd w:val="clear" w:color="auto" w:fill="auto"/>
            <w:hideMark/>
          </w:tcPr>
          <w:p w14:paraId="7F6A5219" w14:textId="77777777" w:rsidR="005253F0" w:rsidRPr="0060049B" w:rsidRDefault="005253F0" w:rsidP="006E15B6">
            <w:pPr>
              <w:autoSpaceDE/>
              <w:autoSpaceDN/>
              <w:rPr>
                <w:ins w:id="590"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DC9739" w14:textId="77777777" w:rsidR="005253F0" w:rsidRPr="0060049B" w:rsidRDefault="005253F0" w:rsidP="006E15B6">
            <w:pPr>
              <w:autoSpaceDE/>
              <w:autoSpaceDN/>
              <w:rPr>
                <w:ins w:id="591"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A22F37" w14:textId="77777777" w:rsidR="005253F0" w:rsidRPr="0060049B" w:rsidRDefault="005253F0" w:rsidP="006E15B6">
            <w:pPr>
              <w:autoSpaceDE/>
              <w:autoSpaceDN/>
              <w:rPr>
                <w:ins w:id="592" w:author="MCT" w:date="2023-05-09T14:08:00Z"/>
                <w:rFonts w:ascii="Calibri" w:hAnsi="Calibri" w:cs="Calibri"/>
                <w:color w:val="000000"/>
                <w:sz w:val="22"/>
                <w:szCs w:val="22"/>
              </w:rPr>
            </w:pPr>
            <w:ins w:id="593"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ins>
          </w:p>
        </w:tc>
        <w:tc>
          <w:tcPr>
            <w:tcW w:w="4805" w:type="dxa"/>
            <w:tcBorders>
              <w:top w:val="nil"/>
              <w:left w:val="nil"/>
              <w:bottom w:val="single" w:sz="4" w:space="0" w:color="auto"/>
              <w:right w:val="single" w:sz="4" w:space="0" w:color="auto"/>
            </w:tcBorders>
            <w:shd w:val="clear" w:color="auto" w:fill="auto"/>
            <w:vAlign w:val="bottom"/>
            <w:hideMark/>
          </w:tcPr>
          <w:p w14:paraId="59FA0BB9" w14:textId="77777777" w:rsidR="005253F0" w:rsidRPr="0060049B" w:rsidRDefault="005253F0" w:rsidP="006E15B6">
            <w:pPr>
              <w:autoSpaceDE/>
              <w:autoSpaceDN/>
              <w:rPr>
                <w:ins w:id="594" w:author="MCT" w:date="2023-05-09T14:08:00Z"/>
                <w:rFonts w:ascii="Calibri" w:hAnsi="Calibri" w:cs="Calibri"/>
                <w:color w:val="000000"/>
                <w:sz w:val="22"/>
                <w:szCs w:val="22"/>
              </w:rPr>
            </w:pPr>
            <w:ins w:id="595" w:author="MCT" w:date="2023-05-09T14:08:00Z">
              <w:r w:rsidRPr="0060049B">
                <w:rPr>
                  <w:rFonts w:ascii="Calibri" w:hAnsi="Calibri" w:cs="Calibri"/>
                  <w:color w:val="000000"/>
                  <w:sz w:val="22"/>
                  <w:szCs w:val="22"/>
                </w:rPr>
                <w:t>Interval End Time</w:t>
              </w:r>
            </w:ins>
          </w:p>
        </w:tc>
      </w:tr>
      <w:tr w:rsidR="005253F0" w:rsidRPr="0060049B" w14:paraId="70603B1D" w14:textId="77777777" w:rsidTr="006E15B6">
        <w:trPr>
          <w:trHeight w:val="300"/>
          <w:ins w:id="596" w:author="MCT" w:date="2023-05-09T14:08:00Z"/>
        </w:trPr>
        <w:tc>
          <w:tcPr>
            <w:tcW w:w="400" w:type="dxa"/>
            <w:tcBorders>
              <w:top w:val="nil"/>
              <w:left w:val="nil"/>
              <w:bottom w:val="nil"/>
              <w:right w:val="nil"/>
            </w:tcBorders>
            <w:shd w:val="clear" w:color="auto" w:fill="auto"/>
            <w:hideMark/>
          </w:tcPr>
          <w:p w14:paraId="75658D21" w14:textId="77777777" w:rsidR="005253F0" w:rsidRPr="0060049B" w:rsidRDefault="005253F0" w:rsidP="006E15B6">
            <w:pPr>
              <w:autoSpaceDE/>
              <w:autoSpaceDN/>
              <w:rPr>
                <w:ins w:id="597"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E41D8E" w14:textId="77777777" w:rsidR="005253F0" w:rsidRPr="0060049B" w:rsidRDefault="005253F0" w:rsidP="006E15B6">
            <w:pPr>
              <w:autoSpaceDE/>
              <w:autoSpaceDN/>
              <w:rPr>
                <w:ins w:id="598" w:author="MCT" w:date="2023-05-09T14:08:00Z"/>
                <w:rFonts w:ascii="Calibri" w:hAnsi="Calibri" w:cs="Calibri"/>
                <w:color w:val="000000"/>
                <w:sz w:val="22"/>
                <w:szCs w:val="22"/>
              </w:rPr>
            </w:pPr>
            <w:ins w:id="599"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943.68</w:t>
              </w:r>
            </w:ins>
          </w:p>
        </w:tc>
        <w:tc>
          <w:tcPr>
            <w:tcW w:w="4805" w:type="dxa"/>
            <w:tcBorders>
              <w:top w:val="nil"/>
              <w:left w:val="nil"/>
              <w:bottom w:val="single" w:sz="4" w:space="0" w:color="auto"/>
              <w:right w:val="single" w:sz="4" w:space="0" w:color="auto"/>
            </w:tcBorders>
            <w:shd w:val="clear" w:color="auto" w:fill="auto"/>
            <w:vAlign w:val="bottom"/>
            <w:hideMark/>
          </w:tcPr>
          <w:p w14:paraId="714EA015" w14:textId="77777777" w:rsidR="005253F0" w:rsidRPr="0060049B" w:rsidRDefault="005253F0" w:rsidP="006E15B6">
            <w:pPr>
              <w:autoSpaceDE/>
              <w:autoSpaceDN/>
              <w:rPr>
                <w:ins w:id="600" w:author="MCT" w:date="2023-05-09T14:08:00Z"/>
                <w:rFonts w:ascii="Calibri" w:hAnsi="Calibri" w:cs="Calibri"/>
                <w:color w:val="000000"/>
                <w:sz w:val="22"/>
                <w:szCs w:val="22"/>
              </w:rPr>
            </w:pPr>
            <w:ins w:id="601" w:author="MCT" w:date="2023-05-09T14:08:00Z">
              <w:r w:rsidRPr="0060049B">
                <w:rPr>
                  <w:rFonts w:ascii="Calibri" w:hAnsi="Calibri" w:cs="Calibri"/>
                  <w:color w:val="000000"/>
                  <w:sz w:val="22"/>
                  <w:szCs w:val="22"/>
                </w:rPr>
                <w:t>Quantity Delivered</w:t>
              </w:r>
            </w:ins>
          </w:p>
        </w:tc>
      </w:tr>
      <w:tr w:rsidR="005253F0" w:rsidRPr="0060049B" w14:paraId="37B7F7DB" w14:textId="77777777" w:rsidTr="006E15B6">
        <w:trPr>
          <w:trHeight w:val="300"/>
          <w:ins w:id="602" w:author="MCT" w:date="2023-05-09T14:08:00Z"/>
        </w:trPr>
        <w:tc>
          <w:tcPr>
            <w:tcW w:w="400" w:type="dxa"/>
            <w:tcBorders>
              <w:top w:val="nil"/>
              <w:left w:val="nil"/>
              <w:bottom w:val="nil"/>
              <w:right w:val="nil"/>
            </w:tcBorders>
            <w:shd w:val="clear" w:color="auto" w:fill="auto"/>
            <w:hideMark/>
          </w:tcPr>
          <w:p w14:paraId="36C8C08C" w14:textId="77777777" w:rsidR="005253F0" w:rsidRPr="0060049B" w:rsidRDefault="005253F0" w:rsidP="006E15B6">
            <w:pPr>
              <w:autoSpaceDE/>
              <w:autoSpaceDN/>
              <w:rPr>
                <w:ins w:id="603"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E8F7BD2" w14:textId="77777777" w:rsidR="005253F0" w:rsidRPr="0060049B" w:rsidRDefault="005253F0" w:rsidP="006E15B6">
            <w:pPr>
              <w:autoSpaceDE/>
              <w:autoSpaceDN/>
              <w:rPr>
                <w:ins w:id="604"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18E13A2" w14:textId="77777777" w:rsidR="005253F0" w:rsidRPr="0060049B" w:rsidRDefault="005253F0" w:rsidP="006E15B6">
            <w:pPr>
              <w:autoSpaceDE/>
              <w:autoSpaceDN/>
              <w:rPr>
                <w:ins w:id="605" w:author="MCT" w:date="2023-05-09T14:08:00Z"/>
                <w:rFonts w:ascii="Calibri" w:hAnsi="Calibri" w:cs="Calibri"/>
                <w:color w:val="000000"/>
                <w:sz w:val="22"/>
                <w:szCs w:val="22"/>
              </w:rPr>
            </w:pPr>
            <w:ins w:id="606"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ins>
          </w:p>
        </w:tc>
        <w:tc>
          <w:tcPr>
            <w:tcW w:w="4805" w:type="dxa"/>
            <w:tcBorders>
              <w:top w:val="nil"/>
              <w:left w:val="nil"/>
              <w:bottom w:val="single" w:sz="4" w:space="0" w:color="auto"/>
              <w:right w:val="single" w:sz="4" w:space="0" w:color="auto"/>
            </w:tcBorders>
            <w:shd w:val="clear" w:color="auto" w:fill="auto"/>
            <w:vAlign w:val="bottom"/>
            <w:hideMark/>
          </w:tcPr>
          <w:p w14:paraId="729420B7" w14:textId="77777777" w:rsidR="005253F0" w:rsidRPr="0060049B" w:rsidRDefault="005253F0" w:rsidP="006E15B6">
            <w:pPr>
              <w:autoSpaceDE/>
              <w:autoSpaceDN/>
              <w:rPr>
                <w:ins w:id="607" w:author="MCT" w:date="2023-05-09T14:08:00Z"/>
                <w:rFonts w:ascii="Calibri" w:hAnsi="Calibri" w:cs="Calibri"/>
                <w:color w:val="000000"/>
                <w:sz w:val="22"/>
                <w:szCs w:val="22"/>
              </w:rPr>
            </w:pPr>
            <w:ins w:id="608" w:author="MCT" w:date="2023-05-09T14:08:00Z">
              <w:r w:rsidRPr="0060049B">
                <w:rPr>
                  <w:rFonts w:ascii="Calibri" w:hAnsi="Calibri" w:cs="Calibri"/>
                  <w:color w:val="000000"/>
                  <w:sz w:val="22"/>
                  <w:szCs w:val="22"/>
                </w:rPr>
                <w:t>Interval End Time</w:t>
              </w:r>
            </w:ins>
          </w:p>
        </w:tc>
      </w:tr>
      <w:tr w:rsidR="005253F0" w:rsidRPr="0060049B" w14:paraId="50B38231" w14:textId="77777777" w:rsidTr="006E15B6">
        <w:trPr>
          <w:trHeight w:val="300"/>
          <w:ins w:id="609" w:author="MCT" w:date="2023-05-09T14:08:00Z"/>
        </w:trPr>
        <w:tc>
          <w:tcPr>
            <w:tcW w:w="400" w:type="dxa"/>
            <w:tcBorders>
              <w:top w:val="nil"/>
              <w:left w:val="nil"/>
              <w:bottom w:val="nil"/>
              <w:right w:val="nil"/>
            </w:tcBorders>
            <w:shd w:val="clear" w:color="auto" w:fill="auto"/>
            <w:hideMark/>
          </w:tcPr>
          <w:p w14:paraId="27AC4B46" w14:textId="77777777" w:rsidR="005253F0" w:rsidRPr="0060049B" w:rsidRDefault="005253F0" w:rsidP="006E15B6">
            <w:pPr>
              <w:autoSpaceDE/>
              <w:autoSpaceDN/>
              <w:rPr>
                <w:ins w:id="61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7D0978C" w14:textId="77777777" w:rsidR="005253F0" w:rsidRPr="0060049B" w:rsidRDefault="005253F0" w:rsidP="006E15B6">
            <w:pPr>
              <w:autoSpaceDE/>
              <w:autoSpaceDN/>
              <w:rPr>
                <w:ins w:id="611" w:author="MCT" w:date="2023-05-09T14:08:00Z"/>
                <w:rFonts w:ascii="Calibri" w:hAnsi="Calibri" w:cs="Calibri"/>
                <w:color w:val="000000"/>
                <w:sz w:val="22"/>
                <w:szCs w:val="22"/>
              </w:rPr>
            </w:pPr>
            <w:ins w:id="612"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988.8</w:t>
              </w:r>
            </w:ins>
          </w:p>
        </w:tc>
        <w:tc>
          <w:tcPr>
            <w:tcW w:w="4805" w:type="dxa"/>
            <w:tcBorders>
              <w:top w:val="nil"/>
              <w:left w:val="nil"/>
              <w:bottom w:val="single" w:sz="4" w:space="0" w:color="auto"/>
              <w:right w:val="single" w:sz="4" w:space="0" w:color="auto"/>
            </w:tcBorders>
            <w:shd w:val="clear" w:color="auto" w:fill="auto"/>
            <w:vAlign w:val="bottom"/>
          </w:tcPr>
          <w:p w14:paraId="3852848A" w14:textId="77777777" w:rsidR="005253F0" w:rsidRPr="0060049B" w:rsidRDefault="005253F0" w:rsidP="006E15B6">
            <w:pPr>
              <w:autoSpaceDE/>
              <w:autoSpaceDN/>
              <w:rPr>
                <w:ins w:id="613" w:author="MCT" w:date="2023-05-09T14:08:00Z"/>
                <w:rFonts w:ascii="Calibri" w:hAnsi="Calibri" w:cs="Calibri"/>
                <w:color w:val="000000"/>
                <w:sz w:val="22"/>
                <w:szCs w:val="22"/>
              </w:rPr>
            </w:pPr>
            <w:ins w:id="614" w:author="MCT" w:date="2023-05-09T14:08:00Z">
              <w:r w:rsidRPr="0060049B">
                <w:rPr>
                  <w:rFonts w:ascii="Calibri" w:hAnsi="Calibri" w:cs="Calibri"/>
                  <w:color w:val="000000"/>
                  <w:sz w:val="22"/>
                  <w:szCs w:val="22"/>
                </w:rPr>
                <w:t>Quantity Delivered</w:t>
              </w:r>
            </w:ins>
          </w:p>
        </w:tc>
      </w:tr>
      <w:tr w:rsidR="005253F0" w:rsidRPr="0060049B" w14:paraId="57F647C2" w14:textId="77777777" w:rsidTr="006E15B6">
        <w:trPr>
          <w:trHeight w:val="300"/>
          <w:ins w:id="615" w:author="MCT" w:date="2023-05-09T14:08:00Z"/>
        </w:trPr>
        <w:tc>
          <w:tcPr>
            <w:tcW w:w="400" w:type="dxa"/>
            <w:tcBorders>
              <w:top w:val="nil"/>
              <w:left w:val="nil"/>
              <w:bottom w:val="nil"/>
              <w:right w:val="nil"/>
            </w:tcBorders>
            <w:shd w:val="clear" w:color="auto" w:fill="auto"/>
            <w:hideMark/>
          </w:tcPr>
          <w:p w14:paraId="11966666" w14:textId="77777777" w:rsidR="005253F0" w:rsidRPr="0060049B" w:rsidRDefault="005253F0" w:rsidP="006E15B6">
            <w:pPr>
              <w:autoSpaceDE/>
              <w:autoSpaceDN/>
              <w:rPr>
                <w:ins w:id="61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1E30D4D" w14:textId="77777777" w:rsidR="005253F0" w:rsidRPr="0060049B" w:rsidRDefault="005253F0" w:rsidP="006E15B6">
            <w:pPr>
              <w:autoSpaceDE/>
              <w:autoSpaceDN/>
              <w:rPr>
                <w:ins w:id="61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E82304C" w14:textId="77777777" w:rsidR="005253F0" w:rsidRPr="0060049B" w:rsidRDefault="005253F0" w:rsidP="006E15B6">
            <w:pPr>
              <w:autoSpaceDE/>
              <w:autoSpaceDN/>
              <w:rPr>
                <w:ins w:id="618" w:author="MCT" w:date="2023-05-09T14:08:00Z"/>
                <w:rFonts w:ascii="Calibri" w:hAnsi="Calibri" w:cs="Calibri"/>
                <w:color w:val="000000"/>
                <w:sz w:val="22"/>
                <w:szCs w:val="22"/>
              </w:rPr>
            </w:pPr>
            <w:ins w:id="619" w:author="MCT" w:date="2023-05-09T14:08:00Z">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ins>
          </w:p>
        </w:tc>
        <w:tc>
          <w:tcPr>
            <w:tcW w:w="4805" w:type="dxa"/>
            <w:tcBorders>
              <w:top w:val="nil"/>
              <w:left w:val="nil"/>
              <w:bottom w:val="single" w:sz="4" w:space="0" w:color="auto"/>
              <w:right w:val="single" w:sz="4" w:space="0" w:color="auto"/>
            </w:tcBorders>
            <w:shd w:val="clear" w:color="auto" w:fill="auto"/>
            <w:vAlign w:val="bottom"/>
          </w:tcPr>
          <w:p w14:paraId="3383879C" w14:textId="77777777" w:rsidR="005253F0" w:rsidRPr="0060049B" w:rsidRDefault="005253F0" w:rsidP="006E15B6">
            <w:pPr>
              <w:autoSpaceDE/>
              <w:autoSpaceDN/>
              <w:rPr>
                <w:ins w:id="620" w:author="MCT" w:date="2023-05-09T14:08:00Z"/>
                <w:rFonts w:ascii="Calibri" w:hAnsi="Calibri" w:cs="Calibri"/>
                <w:color w:val="000000"/>
                <w:sz w:val="22"/>
                <w:szCs w:val="22"/>
              </w:rPr>
            </w:pPr>
            <w:ins w:id="621" w:author="MCT" w:date="2023-05-09T14:08:00Z">
              <w:r w:rsidRPr="0060049B">
                <w:rPr>
                  <w:rFonts w:ascii="Calibri" w:hAnsi="Calibri" w:cs="Calibri"/>
                  <w:color w:val="000000"/>
                  <w:sz w:val="22"/>
                  <w:szCs w:val="22"/>
                </w:rPr>
                <w:t>Interval End Time</w:t>
              </w:r>
            </w:ins>
          </w:p>
        </w:tc>
      </w:tr>
      <w:tr w:rsidR="005253F0" w:rsidRPr="0060049B" w14:paraId="071400B9" w14:textId="77777777" w:rsidTr="006E15B6">
        <w:trPr>
          <w:trHeight w:val="300"/>
          <w:ins w:id="622" w:author="MCT" w:date="2023-05-09T14:08:00Z"/>
        </w:trPr>
        <w:tc>
          <w:tcPr>
            <w:tcW w:w="400" w:type="dxa"/>
            <w:tcBorders>
              <w:top w:val="nil"/>
              <w:left w:val="nil"/>
              <w:bottom w:val="nil"/>
              <w:right w:val="nil"/>
            </w:tcBorders>
            <w:shd w:val="clear" w:color="auto" w:fill="auto"/>
            <w:hideMark/>
          </w:tcPr>
          <w:p w14:paraId="1E2BC062" w14:textId="77777777" w:rsidR="005253F0" w:rsidRPr="0060049B" w:rsidRDefault="005253F0" w:rsidP="006E15B6">
            <w:pPr>
              <w:autoSpaceDE/>
              <w:autoSpaceDN/>
              <w:rPr>
                <w:ins w:id="623"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F804074" w14:textId="77777777" w:rsidR="005253F0" w:rsidRPr="0060049B" w:rsidRDefault="005253F0" w:rsidP="006E15B6">
            <w:pPr>
              <w:autoSpaceDE/>
              <w:autoSpaceDN/>
              <w:rPr>
                <w:ins w:id="624" w:author="MCT" w:date="2023-05-09T14:08:00Z"/>
                <w:rFonts w:ascii="Calibri" w:hAnsi="Calibri" w:cs="Calibri"/>
                <w:color w:val="000000"/>
                <w:sz w:val="22"/>
                <w:szCs w:val="22"/>
              </w:rPr>
            </w:pPr>
            <w:ins w:id="625"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987.12</w:t>
              </w:r>
            </w:ins>
          </w:p>
        </w:tc>
        <w:tc>
          <w:tcPr>
            <w:tcW w:w="4805" w:type="dxa"/>
            <w:tcBorders>
              <w:top w:val="nil"/>
              <w:left w:val="nil"/>
              <w:bottom w:val="single" w:sz="4" w:space="0" w:color="auto"/>
              <w:right w:val="single" w:sz="4" w:space="0" w:color="auto"/>
            </w:tcBorders>
            <w:shd w:val="clear" w:color="auto" w:fill="auto"/>
            <w:vAlign w:val="bottom"/>
          </w:tcPr>
          <w:p w14:paraId="4635553E" w14:textId="77777777" w:rsidR="005253F0" w:rsidRPr="0060049B" w:rsidRDefault="005253F0" w:rsidP="006E15B6">
            <w:pPr>
              <w:autoSpaceDE/>
              <w:autoSpaceDN/>
              <w:rPr>
                <w:ins w:id="626" w:author="MCT" w:date="2023-05-09T14:08:00Z"/>
                <w:rFonts w:ascii="Calibri" w:hAnsi="Calibri" w:cs="Calibri"/>
                <w:color w:val="000000"/>
                <w:sz w:val="22"/>
                <w:szCs w:val="22"/>
              </w:rPr>
            </w:pPr>
            <w:ins w:id="627" w:author="MCT" w:date="2023-05-09T14:08:00Z">
              <w:r w:rsidRPr="0060049B">
                <w:rPr>
                  <w:rFonts w:ascii="Calibri" w:hAnsi="Calibri" w:cs="Calibri"/>
                  <w:color w:val="000000"/>
                  <w:sz w:val="22"/>
                  <w:szCs w:val="22"/>
                </w:rPr>
                <w:t>Quantity Delivered</w:t>
              </w:r>
            </w:ins>
          </w:p>
        </w:tc>
      </w:tr>
      <w:tr w:rsidR="005253F0" w:rsidRPr="0060049B" w14:paraId="584703E7" w14:textId="77777777" w:rsidTr="006E15B6">
        <w:trPr>
          <w:trHeight w:val="300"/>
          <w:ins w:id="628" w:author="MCT" w:date="2023-05-09T14:08:00Z"/>
        </w:trPr>
        <w:tc>
          <w:tcPr>
            <w:tcW w:w="400" w:type="dxa"/>
            <w:tcBorders>
              <w:top w:val="nil"/>
              <w:left w:val="nil"/>
              <w:bottom w:val="nil"/>
              <w:right w:val="nil"/>
            </w:tcBorders>
            <w:shd w:val="clear" w:color="auto" w:fill="auto"/>
            <w:hideMark/>
          </w:tcPr>
          <w:p w14:paraId="256C5A7A" w14:textId="77777777" w:rsidR="005253F0" w:rsidRPr="0060049B" w:rsidRDefault="005253F0" w:rsidP="006E15B6">
            <w:pPr>
              <w:autoSpaceDE/>
              <w:autoSpaceDN/>
              <w:rPr>
                <w:ins w:id="629"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48D7C6AC" w14:textId="77777777" w:rsidR="005253F0" w:rsidRPr="0060049B" w:rsidRDefault="005253F0" w:rsidP="006E15B6">
            <w:pPr>
              <w:autoSpaceDE/>
              <w:autoSpaceDN/>
              <w:rPr>
                <w:ins w:id="630"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8ED91D9" w14:textId="77777777" w:rsidR="005253F0" w:rsidRPr="0060049B" w:rsidRDefault="005253F0" w:rsidP="006E15B6">
            <w:pPr>
              <w:autoSpaceDE/>
              <w:autoSpaceDN/>
              <w:rPr>
                <w:ins w:id="631" w:author="MCT" w:date="2023-05-09T14:08:00Z"/>
                <w:rFonts w:ascii="Calibri" w:hAnsi="Calibri" w:cs="Calibri"/>
                <w:color w:val="000000"/>
                <w:sz w:val="22"/>
                <w:szCs w:val="22"/>
              </w:rPr>
            </w:pPr>
            <w:ins w:id="632" w:author="MCT" w:date="2023-05-09T14:08:00Z">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ins>
          </w:p>
        </w:tc>
        <w:tc>
          <w:tcPr>
            <w:tcW w:w="4805" w:type="dxa"/>
            <w:tcBorders>
              <w:top w:val="nil"/>
              <w:left w:val="nil"/>
              <w:bottom w:val="single" w:sz="4" w:space="0" w:color="auto"/>
              <w:right w:val="single" w:sz="4" w:space="0" w:color="auto"/>
            </w:tcBorders>
            <w:shd w:val="clear" w:color="auto" w:fill="auto"/>
            <w:vAlign w:val="bottom"/>
          </w:tcPr>
          <w:p w14:paraId="6D00F1BE" w14:textId="77777777" w:rsidR="005253F0" w:rsidRPr="0060049B" w:rsidRDefault="005253F0" w:rsidP="006E15B6">
            <w:pPr>
              <w:autoSpaceDE/>
              <w:autoSpaceDN/>
              <w:rPr>
                <w:ins w:id="633" w:author="MCT" w:date="2023-05-09T14:08:00Z"/>
                <w:rFonts w:ascii="Calibri" w:hAnsi="Calibri" w:cs="Calibri"/>
                <w:color w:val="000000"/>
                <w:sz w:val="22"/>
                <w:szCs w:val="22"/>
              </w:rPr>
            </w:pPr>
            <w:ins w:id="634" w:author="MCT" w:date="2023-05-09T14:08:00Z">
              <w:r w:rsidRPr="0060049B">
                <w:rPr>
                  <w:rFonts w:ascii="Calibri" w:hAnsi="Calibri" w:cs="Calibri"/>
                  <w:color w:val="000000"/>
                  <w:sz w:val="22"/>
                  <w:szCs w:val="22"/>
                </w:rPr>
                <w:t>Interval End Time</w:t>
              </w:r>
            </w:ins>
          </w:p>
        </w:tc>
      </w:tr>
      <w:tr w:rsidR="005253F0" w:rsidRPr="0060049B" w14:paraId="4C97A59D" w14:textId="77777777" w:rsidTr="006E15B6">
        <w:trPr>
          <w:trHeight w:val="300"/>
          <w:ins w:id="635" w:author="MCT" w:date="2023-05-09T14:08:00Z"/>
        </w:trPr>
        <w:tc>
          <w:tcPr>
            <w:tcW w:w="400" w:type="dxa"/>
            <w:tcBorders>
              <w:top w:val="nil"/>
              <w:left w:val="nil"/>
              <w:bottom w:val="nil"/>
              <w:right w:val="nil"/>
            </w:tcBorders>
            <w:shd w:val="clear" w:color="auto" w:fill="auto"/>
            <w:hideMark/>
          </w:tcPr>
          <w:p w14:paraId="376D94C1" w14:textId="77777777" w:rsidR="005253F0" w:rsidRPr="0060049B" w:rsidRDefault="005253F0" w:rsidP="006E15B6">
            <w:pPr>
              <w:autoSpaceDE/>
              <w:autoSpaceDN/>
              <w:rPr>
                <w:ins w:id="63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1F06FCE" w14:textId="77777777" w:rsidR="005253F0" w:rsidRPr="0060049B" w:rsidRDefault="005253F0" w:rsidP="006E15B6">
            <w:pPr>
              <w:autoSpaceDE/>
              <w:autoSpaceDN/>
              <w:rPr>
                <w:ins w:id="637" w:author="MCT" w:date="2023-05-09T14:08:00Z"/>
                <w:rFonts w:ascii="Calibri" w:hAnsi="Calibri" w:cs="Calibri"/>
                <w:color w:val="000000"/>
                <w:sz w:val="22"/>
                <w:szCs w:val="22"/>
              </w:rPr>
            </w:pPr>
            <w:ins w:id="638" w:author="MCT" w:date="2023-05-09T14:08:00Z">
              <w:r>
                <w:rPr>
                  <w:rFonts w:ascii="Calibri" w:hAnsi="Calibri" w:cs="Calibri"/>
                  <w:color w:val="000000"/>
                  <w:sz w:val="22"/>
                  <w:szCs w:val="22"/>
                </w:rPr>
                <w:t>QTY~QD~1077.36</w:t>
              </w:r>
            </w:ins>
          </w:p>
        </w:tc>
        <w:tc>
          <w:tcPr>
            <w:tcW w:w="4805" w:type="dxa"/>
            <w:tcBorders>
              <w:top w:val="nil"/>
              <w:left w:val="nil"/>
              <w:bottom w:val="single" w:sz="4" w:space="0" w:color="auto"/>
              <w:right w:val="single" w:sz="4" w:space="0" w:color="auto"/>
            </w:tcBorders>
            <w:shd w:val="clear" w:color="auto" w:fill="auto"/>
            <w:vAlign w:val="bottom"/>
          </w:tcPr>
          <w:p w14:paraId="7FFDF472" w14:textId="77777777" w:rsidR="005253F0" w:rsidRPr="0060049B" w:rsidRDefault="005253F0" w:rsidP="006E15B6">
            <w:pPr>
              <w:autoSpaceDE/>
              <w:autoSpaceDN/>
              <w:rPr>
                <w:ins w:id="639" w:author="MCT" w:date="2023-05-09T14:08:00Z"/>
                <w:rFonts w:ascii="Calibri" w:hAnsi="Calibri" w:cs="Calibri"/>
                <w:color w:val="000000"/>
                <w:sz w:val="22"/>
                <w:szCs w:val="22"/>
              </w:rPr>
            </w:pPr>
            <w:ins w:id="640" w:author="MCT" w:date="2023-05-09T14:08:00Z">
              <w:r w:rsidRPr="0060049B">
                <w:rPr>
                  <w:rFonts w:ascii="Calibri" w:hAnsi="Calibri" w:cs="Calibri"/>
                  <w:color w:val="000000"/>
                  <w:sz w:val="22"/>
                  <w:szCs w:val="22"/>
                </w:rPr>
                <w:t>Quantity Delivered</w:t>
              </w:r>
            </w:ins>
          </w:p>
        </w:tc>
      </w:tr>
      <w:tr w:rsidR="005253F0" w:rsidRPr="0060049B" w14:paraId="4CEEFDD7" w14:textId="77777777" w:rsidTr="006E15B6">
        <w:trPr>
          <w:trHeight w:val="300"/>
          <w:ins w:id="641" w:author="MCT" w:date="2023-05-09T14:08:00Z"/>
        </w:trPr>
        <w:tc>
          <w:tcPr>
            <w:tcW w:w="400" w:type="dxa"/>
            <w:tcBorders>
              <w:top w:val="nil"/>
              <w:left w:val="nil"/>
              <w:bottom w:val="nil"/>
              <w:right w:val="nil"/>
            </w:tcBorders>
            <w:shd w:val="clear" w:color="auto" w:fill="auto"/>
            <w:hideMark/>
          </w:tcPr>
          <w:p w14:paraId="70B94DAD" w14:textId="77777777" w:rsidR="005253F0" w:rsidRPr="0060049B" w:rsidRDefault="005253F0" w:rsidP="006E15B6">
            <w:pPr>
              <w:autoSpaceDE/>
              <w:autoSpaceDN/>
              <w:rPr>
                <w:ins w:id="64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0FE5D74B" w14:textId="77777777" w:rsidR="005253F0" w:rsidRPr="0060049B" w:rsidRDefault="005253F0" w:rsidP="006E15B6">
            <w:pPr>
              <w:autoSpaceDE/>
              <w:autoSpaceDN/>
              <w:rPr>
                <w:ins w:id="64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F810C05" w14:textId="77777777" w:rsidR="005253F0" w:rsidRPr="0060049B" w:rsidRDefault="005253F0" w:rsidP="006E15B6">
            <w:pPr>
              <w:autoSpaceDE/>
              <w:autoSpaceDN/>
              <w:rPr>
                <w:ins w:id="644" w:author="MCT" w:date="2023-05-09T14:08:00Z"/>
                <w:rFonts w:ascii="Calibri" w:hAnsi="Calibri" w:cs="Calibri"/>
                <w:color w:val="000000"/>
                <w:sz w:val="22"/>
                <w:szCs w:val="22"/>
              </w:rPr>
            </w:pPr>
            <w:ins w:id="645"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ins>
          </w:p>
        </w:tc>
        <w:tc>
          <w:tcPr>
            <w:tcW w:w="4805" w:type="dxa"/>
            <w:tcBorders>
              <w:top w:val="nil"/>
              <w:left w:val="nil"/>
              <w:bottom w:val="single" w:sz="4" w:space="0" w:color="auto"/>
              <w:right w:val="single" w:sz="4" w:space="0" w:color="auto"/>
            </w:tcBorders>
            <w:shd w:val="clear" w:color="auto" w:fill="auto"/>
            <w:vAlign w:val="bottom"/>
          </w:tcPr>
          <w:p w14:paraId="14B7095D" w14:textId="77777777" w:rsidR="005253F0" w:rsidRPr="0060049B" w:rsidRDefault="005253F0" w:rsidP="006E15B6">
            <w:pPr>
              <w:autoSpaceDE/>
              <w:autoSpaceDN/>
              <w:rPr>
                <w:ins w:id="646" w:author="MCT" w:date="2023-05-09T14:08:00Z"/>
                <w:rFonts w:ascii="Calibri" w:hAnsi="Calibri" w:cs="Calibri"/>
                <w:color w:val="000000"/>
                <w:sz w:val="22"/>
                <w:szCs w:val="22"/>
              </w:rPr>
            </w:pPr>
            <w:ins w:id="647" w:author="MCT" w:date="2023-05-09T14:08:00Z">
              <w:r w:rsidRPr="0060049B">
                <w:rPr>
                  <w:rFonts w:ascii="Calibri" w:hAnsi="Calibri" w:cs="Calibri"/>
                  <w:color w:val="000000"/>
                  <w:sz w:val="22"/>
                  <w:szCs w:val="22"/>
                </w:rPr>
                <w:t>Interval End Time</w:t>
              </w:r>
            </w:ins>
          </w:p>
        </w:tc>
      </w:tr>
      <w:tr w:rsidR="005253F0" w:rsidRPr="0060049B" w14:paraId="75A52CAA" w14:textId="77777777" w:rsidTr="006E15B6">
        <w:trPr>
          <w:trHeight w:val="300"/>
          <w:ins w:id="648" w:author="MCT" w:date="2023-05-09T14:08:00Z"/>
        </w:trPr>
        <w:tc>
          <w:tcPr>
            <w:tcW w:w="400" w:type="dxa"/>
            <w:tcBorders>
              <w:top w:val="nil"/>
              <w:left w:val="nil"/>
              <w:bottom w:val="nil"/>
              <w:right w:val="nil"/>
            </w:tcBorders>
            <w:shd w:val="clear" w:color="auto" w:fill="auto"/>
            <w:hideMark/>
          </w:tcPr>
          <w:p w14:paraId="078CFEC5" w14:textId="77777777" w:rsidR="005253F0" w:rsidRPr="0060049B" w:rsidRDefault="005253F0" w:rsidP="006E15B6">
            <w:pPr>
              <w:autoSpaceDE/>
              <w:autoSpaceDN/>
              <w:rPr>
                <w:ins w:id="649"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71680FD" w14:textId="77777777" w:rsidR="005253F0" w:rsidRPr="0060049B" w:rsidRDefault="005253F0" w:rsidP="006E15B6">
            <w:pPr>
              <w:autoSpaceDE/>
              <w:autoSpaceDN/>
              <w:rPr>
                <w:ins w:id="650" w:author="MCT" w:date="2023-05-09T14:08:00Z"/>
                <w:rFonts w:ascii="Calibri" w:hAnsi="Calibri" w:cs="Calibri"/>
                <w:color w:val="000000"/>
                <w:sz w:val="22"/>
                <w:szCs w:val="22"/>
              </w:rPr>
            </w:pPr>
            <w:ins w:id="651"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1003.92</w:t>
              </w:r>
            </w:ins>
          </w:p>
        </w:tc>
        <w:tc>
          <w:tcPr>
            <w:tcW w:w="4805" w:type="dxa"/>
            <w:tcBorders>
              <w:top w:val="nil"/>
              <w:left w:val="nil"/>
              <w:bottom w:val="single" w:sz="4" w:space="0" w:color="auto"/>
              <w:right w:val="single" w:sz="4" w:space="0" w:color="auto"/>
            </w:tcBorders>
            <w:shd w:val="clear" w:color="auto" w:fill="auto"/>
            <w:vAlign w:val="bottom"/>
          </w:tcPr>
          <w:p w14:paraId="455F574E" w14:textId="77777777" w:rsidR="005253F0" w:rsidRPr="0060049B" w:rsidRDefault="005253F0" w:rsidP="006E15B6">
            <w:pPr>
              <w:autoSpaceDE/>
              <w:autoSpaceDN/>
              <w:rPr>
                <w:ins w:id="652" w:author="MCT" w:date="2023-05-09T14:08:00Z"/>
                <w:rFonts w:ascii="Calibri" w:hAnsi="Calibri" w:cs="Calibri"/>
                <w:color w:val="000000"/>
                <w:sz w:val="22"/>
                <w:szCs w:val="22"/>
              </w:rPr>
            </w:pPr>
            <w:ins w:id="653" w:author="MCT" w:date="2023-05-09T14:08:00Z">
              <w:r w:rsidRPr="0060049B">
                <w:rPr>
                  <w:rFonts w:ascii="Calibri" w:hAnsi="Calibri" w:cs="Calibri"/>
                  <w:color w:val="000000"/>
                  <w:sz w:val="22"/>
                  <w:szCs w:val="22"/>
                </w:rPr>
                <w:t>Quantity Delivered</w:t>
              </w:r>
            </w:ins>
          </w:p>
        </w:tc>
      </w:tr>
      <w:tr w:rsidR="005253F0" w:rsidRPr="0060049B" w14:paraId="0EAD2EB8" w14:textId="77777777" w:rsidTr="006E15B6">
        <w:trPr>
          <w:trHeight w:val="300"/>
          <w:ins w:id="654" w:author="MCT" w:date="2023-05-09T14:08:00Z"/>
        </w:trPr>
        <w:tc>
          <w:tcPr>
            <w:tcW w:w="400" w:type="dxa"/>
            <w:tcBorders>
              <w:top w:val="nil"/>
              <w:left w:val="nil"/>
              <w:bottom w:val="nil"/>
              <w:right w:val="nil"/>
            </w:tcBorders>
            <w:shd w:val="clear" w:color="auto" w:fill="auto"/>
            <w:hideMark/>
          </w:tcPr>
          <w:p w14:paraId="5CAF7416" w14:textId="77777777" w:rsidR="005253F0" w:rsidRPr="0060049B" w:rsidRDefault="005253F0" w:rsidP="006E15B6">
            <w:pPr>
              <w:autoSpaceDE/>
              <w:autoSpaceDN/>
              <w:rPr>
                <w:ins w:id="655"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5205536C" w14:textId="77777777" w:rsidR="005253F0" w:rsidRPr="0060049B" w:rsidRDefault="005253F0" w:rsidP="006E15B6">
            <w:pPr>
              <w:autoSpaceDE/>
              <w:autoSpaceDN/>
              <w:rPr>
                <w:ins w:id="656"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15E3180" w14:textId="77777777" w:rsidR="005253F0" w:rsidRPr="0060049B" w:rsidRDefault="005253F0" w:rsidP="006E15B6">
            <w:pPr>
              <w:autoSpaceDE/>
              <w:autoSpaceDN/>
              <w:rPr>
                <w:ins w:id="657" w:author="MCT" w:date="2023-05-09T14:08:00Z"/>
                <w:rFonts w:ascii="Calibri" w:hAnsi="Calibri" w:cs="Calibri"/>
                <w:color w:val="000000"/>
                <w:sz w:val="22"/>
                <w:szCs w:val="22"/>
              </w:rPr>
            </w:pPr>
            <w:ins w:id="658"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ins>
          </w:p>
        </w:tc>
        <w:tc>
          <w:tcPr>
            <w:tcW w:w="4805" w:type="dxa"/>
            <w:tcBorders>
              <w:top w:val="nil"/>
              <w:left w:val="nil"/>
              <w:bottom w:val="single" w:sz="4" w:space="0" w:color="auto"/>
              <w:right w:val="single" w:sz="4" w:space="0" w:color="auto"/>
            </w:tcBorders>
            <w:shd w:val="clear" w:color="auto" w:fill="auto"/>
            <w:vAlign w:val="bottom"/>
          </w:tcPr>
          <w:p w14:paraId="059DB81F" w14:textId="77777777" w:rsidR="005253F0" w:rsidRPr="0060049B" w:rsidRDefault="005253F0" w:rsidP="006E15B6">
            <w:pPr>
              <w:autoSpaceDE/>
              <w:autoSpaceDN/>
              <w:rPr>
                <w:ins w:id="659" w:author="MCT" w:date="2023-05-09T14:08:00Z"/>
                <w:rFonts w:ascii="Calibri" w:hAnsi="Calibri" w:cs="Calibri"/>
                <w:color w:val="000000"/>
                <w:sz w:val="22"/>
                <w:szCs w:val="22"/>
              </w:rPr>
            </w:pPr>
            <w:ins w:id="660" w:author="MCT" w:date="2023-05-09T14:08:00Z">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ins>
          </w:p>
        </w:tc>
      </w:tr>
      <w:tr w:rsidR="005253F0" w:rsidRPr="0060049B" w14:paraId="457E6D09" w14:textId="77777777" w:rsidTr="006E15B6">
        <w:trPr>
          <w:trHeight w:val="300"/>
          <w:ins w:id="661" w:author="MCT" w:date="2023-05-09T14:08:00Z"/>
        </w:trPr>
        <w:tc>
          <w:tcPr>
            <w:tcW w:w="400" w:type="dxa"/>
            <w:tcBorders>
              <w:top w:val="nil"/>
              <w:left w:val="nil"/>
              <w:bottom w:val="nil"/>
              <w:right w:val="nil"/>
            </w:tcBorders>
            <w:shd w:val="clear" w:color="auto" w:fill="auto"/>
            <w:hideMark/>
          </w:tcPr>
          <w:p w14:paraId="24E5F7D3" w14:textId="77777777" w:rsidR="005253F0" w:rsidRPr="0060049B" w:rsidRDefault="005253F0" w:rsidP="006E15B6">
            <w:pPr>
              <w:autoSpaceDE/>
              <w:autoSpaceDN/>
              <w:rPr>
                <w:ins w:id="662"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5612F39" w14:textId="77777777" w:rsidR="005253F0" w:rsidRPr="0060049B" w:rsidRDefault="005253F0" w:rsidP="006E15B6">
            <w:pPr>
              <w:autoSpaceDE/>
              <w:autoSpaceDN/>
              <w:rPr>
                <w:ins w:id="663" w:author="MCT" w:date="2023-05-09T14:08:00Z"/>
                <w:rFonts w:ascii="Calibri" w:hAnsi="Calibri" w:cs="Calibri"/>
                <w:color w:val="000000"/>
                <w:sz w:val="22"/>
                <w:szCs w:val="22"/>
              </w:rPr>
            </w:pPr>
            <w:ins w:id="664" w:author="MCT" w:date="2023-05-09T14:08:00Z">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1030.8</w:t>
              </w:r>
            </w:ins>
          </w:p>
        </w:tc>
        <w:tc>
          <w:tcPr>
            <w:tcW w:w="4805" w:type="dxa"/>
            <w:tcBorders>
              <w:top w:val="nil"/>
              <w:left w:val="nil"/>
              <w:bottom w:val="single" w:sz="4" w:space="0" w:color="auto"/>
              <w:right w:val="single" w:sz="4" w:space="0" w:color="auto"/>
            </w:tcBorders>
            <w:shd w:val="clear" w:color="auto" w:fill="auto"/>
            <w:vAlign w:val="bottom"/>
          </w:tcPr>
          <w:p w14:paraId="1C5D61D2" w14:textId="77777777" w:rsidR="005253F0" w:rsidRPr="0060049B" w:rsidRDefault="005253F0" w:rsidP="006E15B6">
            <w:pPr>
              <w:autoSpaceDE/>
              <w:autoSpaceDN/>
              <w:rPr>
                <w:ins w:id="665" w:author="MCT" w:date="2023-05-09T14:08:00Z"/>
                <w:rFonts w:ascii="Calibri" w:hAnsi="Calibri" w:cs="Calibri"/>
                <w:color w:val="000000"/>
                <w:sz w:val="22"/>
                <w:szCs w:val="22"/>
              </w:rPr>
            </w:pPr>
            <w:ins w:id="666" w:author="MCT" w:date="2023-05-09T14:08:00Z">
              <w:r w:rsidRPr="0060049B">
                <w:rPr>
                  <w:rFonts w:ascii="Calibri" w:hAnsi="Calibri" w:cs="Calibri"/>
                  <w:color w:val="000000"/>
                  <w:sz w:val="22"/>
                  <w:szCs w:val="22"/>
                </w:rPr>
                <w:t>Quantity Delivered</w:t>
              </w:r>
            </w:ins>
          </w:p>
        </w:tc>
      </w:tr>
      <w:tr w:rsidR="005253F0" w:rsidRPr="0060049B" w14:paraId="204FC821" w14:textId="77777777" w:rsidTr="006E15B6">
        <w:trPr>
          <w:trHeight w:val="300"/>
          <w:ins w:id="667" w:author="MCT" w:date="2023-05-09T14:08:00Z"/>
        </w:trPr>
        <w:tc>
          <w:tcPr>
            <w:tcW w:w="400" w:type="dxa"/>
            <w:tcBorders>
              <w:top w:val="nil"/>
              <w:left w:val="nil"/>
              <w:bottom w:val="nil"/>
              <w:right w:val="nil"/>
            </w:tcBorders>
            <w:shd w:val="clear" w:color="auto" w:fill="auto"/>
            <w:hideMark/>
          </w:tcPr>
          <w:p w14:paraId="1E29D181" w14:textId="77777777" w:rsidR="005253F0" w:rsidRPr="0060049B" w:rsidRDefault="005253F0" w:rsidP="006E15B6">
            <w:pPr>
              <w:autoSpaceDE/>
              <w:autoSpaceDN/>
              <w:rPr>
                <w:ins w:id="668"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tcPr>
          <w:p w14:paraId="45571688" w14:textId="77777777" w:rsidR="005253F0" w:rsidRPr="0060049B" w:rsidRDefault="005253F0" w:rsidP="006E15B6">
            <w:pPr>
              <w:autoSpaceDE/>
              <w:autoSpaceDN/>
              <w:rPr>
                <w:ins w:id="669"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90842FD" w14:textId="77777777" w:rsidR="005253F0" w:rsidRPr="0060049B" w:rsidRDefault="005253F0" w:rsidP="006E15B6">
            <w:pPr>
              <w:autoSpaceDE/>
              <w:autoSpaceDN/>
              <w:rPr>
                <w:ins w:id="670" w:author="MCT" w:date="2023-05-09T14:08:00Z"/>
                <w:rFonts w:ascii="Calibri" w:hAnsi="Calibri" w:cs="Calibri"/>
                <w:color w:val="000000"/>
                <w:sz w:val="22"/>
                <w:szCs w:val="22"/>
              </w:rPr>
            </w:pPr>
            <w:ins w:id="671" w:author="MCT" w:date="2023-05-09T14:08:00Z">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ins>
          </w:p>
        </w:tc>
        <w:tc>
          <w:tcPr>
            <w:tcW w:w="4805" w:type="dxa"/>
            <w:tcBorders>
              <w:top w:val="nil"/>
              <w:left w:val="nil"/>
              <w:bottom w:val="single" w:sz="4" w:space="0" w:color="auto"/>
              <w:right w:val="single" w:sz="4" w:space="0" w:color="auto"/>
            </w:tcBorders>
            <w:shd w:val="clear" w:color="auto" w:fill="auto"/>
            <w:vAlign w:val="bottom"/>
          </w:tcPr>
          <w:p w14:paraId="0CFEA6C0" w14:textId="77777777" w:rsidR="005253F0" w:rsidRPr="0060049B" w:rsidRDefault="005253F0" w:rsidP="006E15B6">
            <w:pPr>
              <w:autoSpaceDE/>
              <w:autoSpaceDN/>
              <w:rPr>
                <w:ins w:id="672" w:author="MCT" w:date="2023-05-09T14:08:00Z"/>
                <w:rFonts w:ascii="Calibri" w:hAnsi="Calibri" w:cs="Calibri"/>
                <w:color w:val="000000"/>
                <w:sz w:val="22"/>
                <w:szCs w:val="22"/>
              </w:rPr>
            </w:pPr>
            <w:ins w:id="673" w:author="MCT" w:date="2023-05-09T14:08:00Z">
              <w:r w:rsidRPr="0060049B">
                <w:rPr>
                  <w:rFonts w:ascii="Calibri" w:hAnsi="Calibri" w:cs="Calibri"/>
                  <w:color w:val="000000"/>
                  <w:sz w:val="22"/>
                  <w:szCs w:val="22"/>
                </w:rPr>
                <w:t>Interval End Time</w:t>
              </w:r>
            </w:ins>
          </w:p>
        </w:tc>
      </w:tr>
      <w:tr w:rsidR="005253F0" w:rsidRPr="0060049B" w14:paraId="5FC3322A" w14:textId="77777777" w:rsidTr="006E15B6">
        <w:trPr>
          <w:trHeight w:val="600"/>
          <w:ins w:id="674"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2FBD4C31" w14:textId="77777777" w:rsidR="005253F0" w:rsidRPr="0060049B" w:rsidRDefault="005253F0" w:rsidP="006E15B6">
            <w:pPr>
              <w:autoSpaceDE/>
              <w:autoSpaceDN/>
              <w:rPr>
                <w:ins w:id="675" w:author="MCT" w:date="2023-05-09T14:08:00Z"/>
                <w:rFonts w:ascii="Calibri" w:hAnsi="Calibri" w:cs="Calibri"/>
                <w:color w:val="000000"/>
                <w:sz w:val="22"/>
                <w:szCs w:val="22"/>
              </w:rPr>
            </w:pPr>
            <w:ins w:id="676" w:author="MCT" w:date="2023-05-09T14:08:00Z">
              <w:r w:rsidRPr="0060049B">
                <w:rPr>
                  <w:rFonts w:ascii="Calibri" w:hAnsi="Calibri" w:cs="Calibri"/>
                  <w:color w:val="000000"/>
                  <w:sz w:val="22"/>
                  <w:szCs w:val="22"/>
                </w:rPr>
                <w:lastRenderedPageBreak/>
                <w:t> </w:t>
              </w:r>
            </w:ins>
          </w:p>
        </w:tc>
        <w:tc>
          <w:tcPr>
            <w:tcW w:w="4805" w:type="dxa"/>
            <w:tcBorders>
              <w:top w:val="nil"/>
              <w:left w:val="nil"/>
              <w:bottom w:val="single" w:sz="4" w:space="0" w:color="auto"/>
              <w:right w:val="single" w:sz="4" w:space="0" w:color="auto"/>
            </w:tcBorders>
            <w:shd w:val="clear" w:color="000000" w:fill="D9D9D9"/>
            <w:hideMark/>
          </w:tcPr>
          <w:p w14:paraId="0C20C21B" w14:textId="77777777" w:rsidR="005253F0" w:rsidRPr="0060049B" w:rsidRDefault="005253F0" w:rsidP="006E15B6">
            <w:pPr>
              <w:autoSpaceDE/>
              <w:autoSpaceDN/>
              <w:rPr>
                <w:ins w:id="677" w:author="MCT" w:date="2023-05-09T14:08:00Z"/>
                <w:rFonts w:ascii="Calibri" w:hAnsi="Calibri" w:cs="Calibri"/>
                <w:color w:val="000000"/>
                <w:sz w:val="22"/>
                <w:szCs w:val="22"/>
              </w:rPr>
            </w:pPr>
            <w:ins w:id="678" w:author="MCT" w:date="2023-05-09T14:08:00Z">
              <w:r w:rsidRPr="0060049B">
                <w:rPr>
                  <w:rFonts w:ascii="Calibri" w:hAnsi="Calibri" w:cs="Calibri"/>
                  <w:color w:val="000000"/>
                  <w:sz w:val="22"/>
                  <w:szCs w:val="22"/>
                </w:rPr>
                <w:t xml:space="preserve">…Interval-reads repeat at 15-minute increments </w:t>
              </w:r>
            </w:ins>
          </w:p>
        </w:tc>
      </w:tr>
      <w:tr w:rsidR="005253F0" w:rsidRPr="0060049B" w14:paraId="0AB2863F" w14:textId="77777777" w:rsidTr="006E15B6">
        <w:trPr>
          <w:trHeight w:val="300"/>
          <w:ins w:id="679" w:author="MCT" w:date="2023-05-09T14:08:00Z"/>
        </w:trPr>
        <w:tc>
          <w:tcPr>
            <w:tcW w:w="400" w:type="dxa"/>
            <w:tcBorders>
              <w:top w:val="nil"/>
              <w:left w:val="nil"/>
              <w:bottom w:val="nil"/>
              <w:right w:val="nil"/>
            </w:tcBorders>
            <w:shd w:val="clear" w:color="auto" w:fill="auto"/>
            <w:hideMark/>
          </w:tcPr>
          <w:p w14:paraId="5E68637A" w14:textId="77777777" w:rsidR="005253F0" w:rsidRPr="0060049B" w:rsidRDefault="005253F0" w:rsidP="006E15B6">
            <w:pPr>
              <w:autoSpaceDE/>
              <w:autoSpaceDN/>
              <w:rPr>
                <w:ins w:id="68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BD2093" w14:textId="77777777" w:rsidR="005253F0" w:rsidRPr="0060049B" w:rsidRDefault="005253F0" w:rsidP="006E15B6">
            <w:pPr>
              <w:autoSpaceDE/>
              <w:autoSpaceDN/>
              <w:rPr>
                <w:ins w:id="681" w:author="MCT" w:date="2023-05-09T14:08:00Z"/>
                <w:rFonts w:ascii="Calibri" w:hAnsi="Calibri" w:cs="Calibri"/>
                <w:color w:val="000000"/>
                <w:sz w:val="22"/>
                <w:szCs w:val="22"/>
              </w:rPr>
            </w:pPr>
            <w:ins w:id="682" w:author="MCT" w:date="2023-05-09T14:08:00Z">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1034.16</w:t>
              </w:r>
            </w:ins>
          </w:p>
        </w:tc>
        <w:tc>
          <w:tcPr>
            <w:tcW w:w="4805" w:type="dxa"/>
            <w:tcBorders>
              <w:top w:val="nil"/>
              <w:left w:val="nil"/>
              <w:bottom w:val="single" w:sz="4" w:space="0" w:color="auto"/>
              <w:right w:val="single" w:sz="4" w:space="0" w:color="auto"/>
            </w:tcBorders>
            <w:shd w:val="clear" w:color="auto" w:fill="auto"/>
            <w:vAlign w:val="bottom"/>
            <w:hideMark/>
          </w:tcPr>
          <w:p w14:paraId="23979EC4" w14:textId="77777777" w:rsidR="005253F0" w:rsidRPr="0060049B" w:rsidRDefault="005253F0" w:rsidP="006E15B6">
            <w:pPr>
              <w:autoSpaceDE/>
              <w:autoSpaceDN/>
              <w:rPr>
                <w:ins w:id="683" w:author="MCT" w:date="2023-05-09T14:08:00Z"/>
                <w:rFonts w:ascii="Calibri" w:hAnsi="Calibri" w:cs="Calibri"/>
                <w:color w:val="000000"/>
                <w:sz w:val="22"/>
                <w:szCs w:val="22"/>
              </w:rPr>
            </w:pPr>
            <w:ins w:id="684" w:author="MCT" w:date="2023-05-09T14:08:00Z">
              <w:r w:rsidRPr="0060049B">
                <w:rPr>
                  <w:rFonts w:ascii="Calibri" w:hAnsi="Calibri" w:cs="Calibri"/>
                  <w:color w:val="000000"/>
                  <w:sz w:val="22"/>
                  <w:szCs w:val="22"/>
                </w:rPr>
                <w:t>Quantity Delivered</w:t>
              </w:r>
            </w:ins>
          </w:p>
        </w:tc>
      </w:tr>
      <w:tr w:rsidR="005253F0" w:rsidRPr="0060049B" w14:paraId="16539817" w14:textId="77777777" w:rsidTr="006E15B6">
        <w:trPr>
          <w:trHeight w:val="300"/>
          <w:ins w:id="685" w:author="MCT" w:date="2023-05-09T14:08:00Z"/>
        </w:trPr>
        <w:tc>
          <w:tcPr>
            <w:tcW w:w="400" w:type="dxa"/>
            <w:tcBorders>
              <w:top w:val="nil"/>
              <w:left w:val="nil"/>
              <w:bottom w:val="nil"/>
              <w:right w:val="nil"/>
            </w:tcBorders>
            <w:shd w:val="clear" w:color="auto" w:fill="auto"/>
            <w:hideMark/>
          </w:tcPr>
          <w:p w14:paraId="7DD4C579" w14:textId="77777777" w:rsidR="005253F0" w:rsidRPr="0060049B" w:rsidRDefault="005253F0" w:rsidP="006E15B6">
            <w:pPr>
              <w:autoSpaceDE/>
              <w:autoSpaceDN/>
              <w:rPr>
                <w:ins w:id="686"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6A8A1B3" w14:textId="77777777" w:rsidR="005253F0" w:rsidRPr="0060049B" w:rsidRDefault="005253F0" w:rsidP="006E15B6">
            <w:pPr>
              <w:autoSpaceDE/>
              <w:autoSpaceDN/>
              <w:rPr>
                <w:ins w:id="687"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503BD9" w14:textId="77777777" w:rsidR="005253F0" w:rsidRPr="0060049B" w:rsidRDefault="005253F0" w:rsidP="006E15B6">
            <w:pPr>
              <w:autoSpaceDE/>
              <w:autoSpaceDN/>
              <w:rPr>
                <w:ins w:id="688" w:author="MCT" w:date="2023-05-09T14:08:00Z"/>
                <w:rFonts w:ascii="Calibri" w:hAnsi="Calibri" w:cs="Calibri"/>
                <w:color w:val="000000"/>
                <w:sz w:val="22"/>
                <w:szCs w:val="22"/>
              </w:rPr>
            </w:pPr>
            <w:ins w:id="689" w:author="MCT" w:date="2023-05-09T14:08:00Z">
              <w:r w:rsidRPr="0060049B">
                <w:rPr>
                  <w:rFonts w:ascii="Calibri" w:hAnsi="Calibri" w:cs="Calibri"/>
                  <w:color w:val="000000"/>
                  <w:sz w:val="22"/>
                  <w:szCs w:val="22"/>
                </w:rPr>
                <w:t>DTM~194~20</w:t>
              </w:r>
              <w:r>
                <w:rPr>
                  <w:rFonts w:ascii="Calibri" w:hAnsi="Calibri" w:cs="Calibri"/>
                  <w:color w:val="000000"/>
                  <w:sz w:val="22"/>
                  <w:szCs w:val="22"/>
                </w:rPr>
                <w:t>23</w:t>
              </w:r>
            </w:ins>
            <w:ins w:id="690" w:author="MCT" w:date="2023-05-11T12:23:00Z">
              <w:r w:rsidR="00F73488">
                <w:rPr>
                  <w:rFonts w:ascii="Calibri" w:hAnsi="Calibri" w:cs="Calibri"/>
                  <w:color w:val="000000"/>
                  <w:sz w:val="22"/>
                  <w:szCs w:val="22"/>
                </w:rPr>
                <w:t>0411</w:t>
              </w:r>
            </w:ins>
            <w:ins w:id="691" w:author="MCT" w:date="2023-05-09T14:08:00Z">
              <w:r w:rsidRPr="0060049B">
                <w:rPr>
                  <w:rFonts w:ascii="Calibri" w:hAnsi="Calibri" w:cs="Calibri"/>
                  <w:color w:val="000000"/>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1714DC49" w14:textId="77777777" w:rsidR="005253F0" w:rsidRPr="0060049B" w:rsidRDefault="005253F0" w:rsidP="006E15B6">
            <w:pPr>
              <w:autoSpaceDE/>
              <w:autoSpaceDN/>
              <w:rPr>
                <w:ins w:id="692" w:author="MCT" w:date="2023-05-09T14:08:00Z"/>
                <w:rFonts w:ascii="Calibri" w:hAnsi="Calibri" w:cs="Calibri"/>
                <w:color w:val="000000"/>
                <w:sz w:val="22"/>
                <w:szCs w:val="22"/>
              </w:rPr>
            </w:pPr>
            <w:ins w:id="693" w:author="MCT" w:date="2023-05-09T14:08:00Z">
              <w:r w:rsidRPr="0060049B">
                <w:rPr>
                  <w:rFonts w:ascii="Calibri" w:hAnsi="Calibri" w:cs="Calibri"/>
                  <w:color w:val="000000"/>
                  <w:sz w:val="22"/>
                  <w:szCs w:val="22"/>
                </w:rPr>
                <w:t>Interval End Time</w:t>
              </w:r>
            </w:ins>
          </w:p>
        </w:tc>
      </w:tr>
      <w:tr w:rsidR="005253F0" w:rsidRPr="0060049B" w14:paraId="15AD197B" w14:textId="77777777" w:rsidTr="006E15B6">
        <w:trPr>
          <w:trHeight w:val="300"/>
          <w:ins w:id="694"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FE6D58" w14:textId="77777777" w:rsidR="005253F0" w:rsidRPr="0060049B" w:rsidRDefault="005253F0" w:rsidP="006E15B6">
            <w:pPr>
              <w:autoSpaceDE/>
              <w:autoSpaceDN/>
              <w:rPr>
                <w:ins w:id="695" w:author="MCT" w:date="2023-05-09T14:08:00Z"/>
                <w:rFonts w:ascii="Calibri" w:hAnsi="Calibri" w:cs="Calibri"/>
                <w:color w:val="000000"/>
                <w:sz w:val="22"/>
                <w:szCs w:val="22"/>
              </w:rPr>
            </w:pPr>
            <w:ins w:id="696" w:author="MCT" w:date="2023-05-09T14:08:00Z">
              <w:r w:rsidRPr="0060049B">
                <w:rPr>
                  <w:rFonts w:ascii="Calibri" w:hAnsi="Calibri" w:cs="Calibri"/>
                  <w:color w:val="000000"/>
                  <w:sz w:val="22"/>
                  <w:szCs w:val="22"/>
                </w:rPr>
                <w:t>PTD~IA</w:t>
              </w:r>
            </w:ins>
          </w:p>
        </w:tc>
        <w:tc>
          <w:tcPr>
            <w:tcW w:w="4805" w:type="dxa"/>
            <w:tcBorders>
              <w:top w:val="nil"/>
              <w:left w:val="nil"/>
              <w:bottom w:val="single" w:sz="4" w:space="0" w:color="auto"/>
              <w:right w:val="single" w:sz="4" w:space="0" w:color="auto"/>
            </w:tcBorders>
            <w:shd w:val="clear" w:color="auto" w:fill="auto"/>
            <w:vAlign w:val="bottom"/>
            <w:hideMark/>
          </w:tcPr>
          <w:p w14:paraId="7EB58B47" w14:textId="77777777" w:rsidR="005253F0" w:rsidRPr="0060049B" w:rsidRDefault="005253F0" w:rsidP="006E15B6">
            <w:pPr>
              <w:autoSpaceDE/>
              <w:autoSpaceDN/>
              <w:rPr>
                <w:ins w:id="697" w:author="MCT" w:date="2023-05-09T14:08:00Z"/>
                <w:rFonts w:ascii="Calibri" w:hAnsi="Calibri" w:cs="Calibri"/>
                <w:color w:val="000000"/>
                <w:sz w:val="22"/>
                <w:szCs w:val="22"/>
              </w:rPr>
            </w:pPr>
            <w:ins w:id="698" w:author="MCT" w:date="2023-05-09T14:08:00Z">
              <w:r w:rsidRPr="0060049B">
                <w:rPr>
                  <w:rFonts w:ascii="Calibri" w:hAnsi="Calibri" w:cs="Calibri"/>
                  <w:color w:val="000000"/>
                  <w:sz w:val="22"/>
                  <w:szCs w:val="22"/>
                </w:rPr>
                <w:t>Net Interval Usage Summary</w:t>
              </w:r>
            </w:ins>
          </w:p>
        </w:tc>
      </w:tr>
      <w:tr w:rsidR="005253F0" w:rsidRPr="0060049B" w14:paraId="7957A204" w14:textId="77777777" w:rsidTr="006E15B6">
        <w:trPr>
          <w:trHeight w:val="300"/>
          <w:ins w:id="699" w:author="MCT" w:date="2023-05-09T14:08:00Z"/>
        </w:trPr>
        <w:tc>
          <w:tcPr>
            <w:tcW w:w="400" w:type="dxa"/>
            <w:tcBorders>
              <w:top w:val="nil"/>
              <w:left w:val="nil"/>
              <w:bottom w:val="nil"/>
              <w:right w:val="nil"/>
            </w:tcBorders>
            <w:shd w:val="clear" w:color="auto" w:fill="auto"/>
            <w:hideMark/>
          </w:tcPr>
          <w:p w14:paraId="2CB752BC" w14:textId="77777777" w:rsidR="005253F0" w:rsidRPr="0060049B" w:rsidRDefault="005253F0" w:rsidP="006E15B6">
            <w:pPr>
              <w:autoSpaceDE/>
              <w:autoSpaceDN/>
              <w:rPr>
                <w:ins w:id="700"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EDC1FA" w14:textId="77777777" w:rsidR="005253F0" w:rsidRPr="0060049B" w:rsidRDefault="005253F0" w:rsidP="006E15B6">
            <w:pPr>
              <w:autoSpaceDE/>
              <w:autoSpaceDN/>
              <w:rPr>
                <w:ins w:id="701" w:author="MCT" w:date="2023-05-09T14:08:00Z"/>
                <w:rFonts w:ascii="Calibri" w:hAnsi="Calibri" w:cs="Calibri"/>
                <w:color w:val="000000"/>
                <w:sz w:val="22"/>
                <w:szCs w:val="22"/>
              </w:rPr>
            </w:pPr>
            <w:ins w:id="702" w:author="MCT" w:date="2023-05-09T14:08:00Z">
              <w:r w:rsidRPr="0060049B">
                <w:rPr>
                  <w:rFonts w:ascii="Calibri" w:hAnsi="Calibri" w:cs="Calibri"/>
                  <w:color w:val="000000"/>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2F3758D5" w14:textId="77777777" w:rsidR="005253F0" w:rsidRPr="0060049B" w:rsidRDefault="005253F0" w:rsidP="006E15B6">
            <w:pPr>
              <w:autoSpaceDE/>
              <w:autoSpaceDN/>
              <w:rPr>
                <w:ins w:id="703" w:author="MCT" w:date="2023-05-09T14:08:00Z"/>
                <w:rFonts w:ascii="Calibri" w:hAnsi="Calibri" w:cs="Calibri"/>
                <w:color w:val="000000"/>
                <w:sz w:val="22"/>
                <w:szCs w:val="22"/>
              </w:rPr>
            </w:pPr>
            <w:ins w:id="704" w:author="MCT" w:date="2023-05-09T14:08:00Z">
              <w:r w:rsidRPr="0060049B">
                <w:rPr>
                  <w:rFonts w:ascii="Calibri" w:hAnsi="Calibri" w:cs="Calibri"/>
                  <w:color w:val="000000"/>
                  <w:sz w:val="22"/>
                  <w:szCs w:val="22"/>
                </w:rPr>
                <w:t>Meter Type</w:t>
              </w:r>
            </w:ins>
          </w:p>
        </w:tc>
      </w:tr>
      <w:tr w:rsidR="005253F0" w:rsidRPr="0060049B" w14:paraId="094C585E" w14:textId="77777777" w:rsidTr="006E15B6">
        <w:trPr>
          <w:trHeight w:val="300"/>
          <w:ins w:id="705" w:author="MCT" w:date="2023-05-09T14:08:00Z"/>
        </w:trPr>
        <w:tc>
          <w:tcPr>
            <w:tcW w:w="400" w:type="dxa"/>
            <w:tcBorders>
              <w:top w:val="nil"/>
              <w:left w:val="nil"/>
              <w:bottom w:val="nil"/>
              <w:right w:val="nil"/>
            </w:tcBorders>
            <w:shd w:val="clear" w:color="auto" w:fill="auto"/>
            <w:hideMark/>
          </w:tcPr>
          <w:p w14:paraId="31EF6DF6" w14:textId="77777777" w:rsidR="005253F0" w:rsidRPr="0060049B" w:rsidRDefault="005253F0" w:rsidP="006E15B6">
            <w:pPr>
              <w:autoSpaceDE/>
              <w:autoSpaceDN/>
              <w:rPr>
                <w:ins w:id="706" w:author="MCT" w:date="2023-05-09T14:08:00Z"/>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5A4F9B" w14:textId="77777777" w:rsidR="005253F0" w:rsidRPr="0060049B" w:rsidRDefault="005253F0" w:rsidP="006E15B6">
            <w:pPr>
              <w:autoSpaceDE/>
              <w:autoSpaceDN/>
              <w:rPr>
                <w:ins w:id="707" w:author="MCT" w:date="2023-05-09T14:08:00Z"/>
                <w:rFonts w:ascii="Calibri" w:hAnsi="Calibri" w:cs="Calibri"/>
                <w:color w:val="000000"/>
                <w:sz w:val="22"/>
                <w:szCs w:val="22"/>
              </w:rPr>
            </w:pPr>
            <w:ins w:id="708" w:author="MCT" w:date="2023-05-09T14:08:00Z">
              <w:r w:rsidRPr="0060049B">
                <w:rPr>
                  <w:rFonts w:ascii="Calibri" w:hAnsi="Calibri" w:cs="Calibri"/>
                  <w:color w:val="000000"/>
                  <w:sz w:val="22"/>
                  <w:szCs w:val="22"/>
                </w:rPr>
                <w:t>QTY~QD~232385</w:t>
              </w:r>
            </w:ins>
          </w:p>
        </w:tc>
        <w:tc>
          <w:tcPr>
            <w:tcW w:w="4805" w:type="dxa"/>
            <w:tcBorders>
              <w:top w:val="nil"/>
              <w:left w:val="nil"/>
              <w:bottom w:val="single" w:sz="4" w:space="0" w:color="auto"/>
              <w:right w:val="single" w:sz="4" w:space="0" w:color="auto"/>
            </w:tcBorders>
            <w:shd w:val="clear" w:color="auto" w:fill="auto"/>
            <w:vAlign w:val="bottom"/>
            <w:hideMark/>
          </w:tcPr>
          <w:p w14:paraId="28ACD3F6" w14:textId="77777777" w:rsidR="005253F0" w:rsidRPr="0060049B" w:rsidRDefault="005253F0" w:rsidP="006E15B6">
            <w:pPr>
              <w:autoSpaceDE/>
              <w:autoSpaceDN/>
              <w:rPr>
                <w:ins w:id="709" w:author="MCT" w:date="2023-05-09T14:08:00Z"/>
                <w:rFonts w:ascii="Calibri" w:hAnsi="Calibri" w:cs="Calibri"/>
                <w:color w:val="000000"/>
                <w:sz w:val="22"/>
                <w:szCs w:val="22"/>
              </w:rPr>
            </w:pPr>
            <w:ins w:id="710" w:author="MCT" w:date="2023-05-09T14:08:00Z">
              <w:r w:rsidRPr="0060049B">
                <w:rPr>
                  <w:rFonts w:ascii="Calibri" w:hAnsi="Calibri" w:cs="Calibri"/>
                  <w:color w:val="000000"/>
                  <w:sz w:val="22"/>
                  <w:szCs w:val="22"/>
                </w:rPr>
                <w:t>Quantity Delivered</w:t>
              </w:r>
            </w:ins>
          </w:p>
        </w:tc>
      </w:tr>
      <w:tr w:rsidR="005253F0" w:rsidRPr="0060049B" w14:paraId="7C1BB55E" w14:textId="77777777" w:rsidTr="006E15B6">
        <w:trPr>
          <w:trHeight w:val="300"/>
          <w:ins w:id="711" w:author="MCT" w:date="2023-05-09T14:08:00Z"/>
        </w:trPr>
        <w:tc>
          <w:tcPr>
            <w:tcW w:w="400" w:type="dxa"/>
            <w:tcBorders>
              <w:top w:val="nil"/>
              <w:left w:val="nil"/>
              <w:bottom w:val="nil"/>
              <w:right w:val="nil"/>
            </w:tcBorders>
            <w:shd w:val="clear" w:color="auto" w:fill="auto"/>
            <w:hideMark/>
          </w:tcPr>
          <w:p w14:paraId="50E6B303" w14:textId="77777777" w:rsidR="005253F0" w:rsidRPr="0060049B" w:rsidRDefault="005253F0" w:rsidP="006E15B6">
            <w:pPr>
              <w:autoSpaceDE/>
              <w:autoSpaceDN/>
              <w:rPr>
                <w:ins w:id="712"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D6E6204" w14:textId="77777777" w:rsidR="005253F0" w:rsidRPr="0060049B" w:rsidRDefault="005253F0" w:rsidP="006E15B6">
            <w:pPr>
              <w:autoSpaceDE/>
              <w:autoSpaceDN/>
              <w:rPr>
                <w:ins w:id="713"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EB30AD2" w14:textId="77777777" w:rsidR="005253F0" w:rsidRPr="0060049B" w:rsidRDefault="005253F0" w:rsidP="006E15B6">
            <w:pPr>
              <w:autoSpaceDE/>
              <w:autoSpaceDN/>
              <w:rPr>
                <w:ins w:id="714" w:author="MCT" w:date="2023-05-09T14:08:00Z"/>
                <w:rFonts w:ascii="Calibri" w:hAnsi="Calibri" w:cs="Calibri"/>
                <w:color w:val="000000"/>
                <w:sz w:val="22"/>
                <w:szCs w:val="22"/>
              </w:rPr>
            </w:pPr>
            <w:ins w:id="715" w:author="MCT" w:date="2023-05-09T14:08:00Z">
              <w:r w:rsidRPr="0060049B">
                <w:rPr>
                  <w:rFonts w:ascii="Calibri" w:hAnsi="Calibri" w:cs="Calibri"/>
                  <w:color w:val="000000"/>
                  <w:sz w:val="22"/>
                  <w:szCs w:val="22"/>
                </w:rPr>
                <w:t>DTM~150~20</w:t>
              </w:r>
              <w:r>
                <w:rPr>
                  <w:rFonts w:ascii="Calibri" w:hAnsi="Calibri" w:cs="Calibri"/>
                  <w:color w:val="000000"/>
                  <w:sz w:val="22"/>
                  <w:szCs w:val="22"/>
                </w:rPr>
                <w:t>230312</w:t>
              </w:r>
            </w:ins>
          </w:p>
        </w:tc>
        <w:tc>
          <w:tcPr>
            <w:tcW w:w="4805" w:type="dxa"/>
            <w:tcBorders>
              <w:top w:val="nil"/>
              <w:left w:val="nil"/>
              <w:bottom w:val="single" w:sz="4" w:space="0" w:color="auto"/>
              <w:right w:val="single" w:sz="4" w:space="0" w:color="auto"/>
            </w:tcBorders>
            <w:shd w:val="clear" w:color="auto" w:fill="auto"/>
            <w:vAlign w:val="bottom"/>
            <w:hideMark/>
          </w:tcPr>
          <w:p w14:paraId="45B2EC30" w14:textId="77777777" w:rsidR="005253F0" w:rsidRPr="0060049B" w:rsidRDefault="005253F0" w:rsidP="006E15B6">
            <w:pPr>
              <w:autoSpaceDE/>
              <w:autoSpaceDN/>
              <w:rPr>
                <w:ins w:id="716" w:author="MCT" w:date="2023-05-09T14:08:00Z"/>
                <w:rFonts w:ascii="Calibri" w:hAnsi="Calibri" w:cs="Calibri"/>
                <w:color w:val="000000"/>
                <w:sz w:val="22"/>
                <w:szCs w:val="22"/>
              </w:rPr>
            </w:pPr>
            <w:ins w:id="717" w:author="MCT" w:date="2023-05-09T14:08:00Z">
              <w:r w:rsidRPr="0060049B">
                <w:rPr>
                  <w:rFonts w:ascii="Calibri" w:hAnsi="Calibri" w:cs="Calibri"/>
                  <w:color w:val="000000"/>
                  <w:sz w:val="22"/>
                  <w:szCs w:val="22"/>
                </w:rPr>
                <w:t>Service Period Start Date</w:t>
              </w:r>
            </w:ins>
          </w:p>
        </w:tc>
      </w:tr>
      <w:tr w:rsidR="005253F0" w:rsidRPr="0060049B" w14:paraId="0E816F60" w14:textId="77777777" w:rsidTr="006E15B6">
        <w:trPr>
          <w:trHeight w:val="300"/>
          <w:ins w:id="718" w:author="MCT" w:date="2023-05-09T14:08:00Z"/>
        </w:trPr>
        <w:tc>
          <w:tcPr>
            <w:tcW w:w="400" w:type="dxa"/>
            <w:tcBorders>
              <w:top w:val="nil"/>
              <w:left w:val="nil"/>
              <w:bottom w:val="nil"/>
              <w:right w:val="nil"/>
            </w:tcBorders>
            <w:shd w:val="clear" w:color="auto" w:fill="auto"/>
            <w:hideMark/>
          </w:tcPr>
          <w:p w14:paraId="4E09BF60" w14:textId="77777777" w:rsidR="005253F0" w:rsidRPr="0060049B" w:rsidRDefault="005253F0" w:rsidP="006E15B6">
            <w:pPr>
              <w:autoSpaceDE/>
              <w:autoSpaceDN/>
              <w:rPr>
                <w:ins w:id="719" w:author="MCT" w:date="2023-05-09T14:08:00Z"/>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6FF92D3" w14:textId="77777777" w:rsidR="005253F0" w:rsidRPr="0060049B" w:rsidRDefault="005253F0" w:rsidP="006E15B6">
            <w:pPr>
              <w:autoSpaceDE/>
              <w:autoSpaceDN/>
              <w:rPr>
                <w:ins w:id="720" w:author="MCT" w:date="2023-05-09T14:08:00Z"/>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5B09765" w14:textId="77777777" w:rsidR="005253F0" w:rsidRPr="0060049B" w:rsidRDefault="005253F0" w:rsidP="006E15B6">
            <w:pPr>
              <w:autoSpaceDE/>
              <w:autoSpaceDN/>
              <w:rPr>
                <w:ins w:id="721" w:author="MCT" w:date="2023-05-09T14:08:00Z"/>
                <w:rFonts w:ascii="Calibri" w:hAnsi="Calibri" w:cs="Calibri"/>
                <w:color w:val="000000"/>
                <w:sz w:val="22"/>
                <w:szCs w:val="22"/>
              </w:rPr>
            </w:pPr>
            <w:ins w:id="722" w:author="MCT" w:date="2023-05-09T14:08:00Z">
              <w:r w:rsidRPr="0060049B">
                <w:rPr>
                  <w:rFonts w:ascii="Calibri" w:hAnsi="Calibri" w:cs="Calibri"/>
                  <w:color w:val="000000"/>
                  <w:sz w:val="22"/>
                  <w:szCs w:val="22"/>
                </w:rPr>
                <w:t>DTM~151~20</w:t>
              </w:r>
              <w:r>
                <w:rPr>
                  <w:rFonts w:ascii="Calibri" w:hAnsi="Calibri" w:cs="Calibri"/>
                  <w:color w:val="000000"/>
                  <w:sz w:val="22"/>
                  <w:szCs w:val="22"/>
                </w:rPr>
                <w:t>230411</w:t>
              </w:r>
            </w:ins>
          </w:p>
        </w:tc>
        <w:tc>
          <w:tcPr>
            <w:tcW w:w="4805" w:type="dxa"/>
            <w:tcBorders>
              <w:top w:val="nil"/>
              <w:left w:val="nil"/>
              <w:bottom w:val="single" w:sz="4" w:space="0" w:color="auto"/>
              <w:right w:val="single" w:sz="4" w:space="0" w:color="auto"/>
            </w:tcBorders>
            <w:shd w:val="clear" w:color="auto" w:fill="auto"/>
            <w:vAlign w:val="bottom"/>
            <w:hideMark/>
          </w:tcPr>
          <w:p w14:paraId="12ACE95E" w14:textId="77777777" w:rsidR="005253F0" w:rsidRPr="0060049B" w:rsidRDefault="005253F0" w:rsidP="006E15B6">
            <w:pPr>
              <w:autoSpaceDE/>
              <w:autoSpaceDN/>
              <w:rPr>
                <w:ins w:id="723" w:author="MCT" w:date="2023-05-09T14:08:00Z"/>
                <w:rFonts w:ascii="Calibri" w:hAnsi="Calibri" w:cs="Calibri"/>
                <w:color w:val="000000"/>
                <w:sz w:val="22"/>
                <w:szCs w:val="22"/>
              </w:rPr>
            </w:pPr>
            <w:ins w:id="724" w:author="MCT" w:date="2023-05-09T14:08:00Z">
              <w:r w:rsidRPr="0060049B">
                <w:rPr>
                  <w:rFonts w:ascii="Calibri" w:hAnsi="Calibri" w:cs="Calibri"/>
                  <w:color w:val="000000"/>
                  <w:sz w:val="22"/>
                  <w:szCs w:val="22"/>
                </w:rPr>
                <w:t>Service Period End Date</w:t>
              </w:r>
            </w:ins>
          </w:p>
        </w:tc>
      </w:tr>
      <w:tr w:rsidR="005253F0" w:rsidRPr="0060049B" w14:paraId="0BFC86C2" w14:textId="77777777" w:rsidTr="006E15B6">
        <w:trPr>
          <w:trHeight w:val="600"/>
          <w:ins w:id="725" w:author="MCT" w:date="2023-05-09T14:08: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9A8082" w14:textId="77777777" w:rsidR="005253F0" w:rsidRPr="0060049B" w:rsidRDefault="005253F0" w:rsidP="006E15B6">
            <w:pPr>
              <w:autoSpaceDE/>
              <w:autoSpaceDN/>
              <w:rPr>
                <w:ins w:id="726" w:author="MCT" w:date="2023-05-09T14:08:00Z"/>
                <w:rFonts w:ascii="Calibri" w:hAnsi="Calibri" w:cs="Calibri"/>
                <w:color w:val="000000"/>
                <w:sz w:val="22"/>
                <w:szCs w:val="22"/>
              </w:rPr>
            </w:pPr>
            <w:ins w:id="727" w:author="MCT" w:date="2023-05-09T14:08:00Z">
              <w:r w:rsidRPr="0060049B">
                <w:rPr>
                  <w:rFonts w:ascii="Calibri" w:hAnsi="Calibri" w:cs="Calibri"/>
                  <w:color w:val="000000"/>
                  <w:sz w:val="22"/>
                  <w:szCs w:val="22"/>
                </w:rPr>
                <w:t>SE~2500~000000001</w:t>
              </w:r>
            </w:ins>
          </w:p>
        </w:tc>
        <w:tc>
          <w:tcPr>
            <w:tcW w:w="4805" w:type="dxa"/>
            <w:tcBorders>
              <w:top w:val="nil"/>
              <w:left w:val="nil"/>
              <w:bottom w:val="single" w:sz="4" w:space="0" w:color="auto"/>
              <w:right w:val="single" w:sz="4" w:space="0" w:color="auto"/>
            </w:tcBorders>
            <w:shd w:val="clear" w:color="auto" w:fill="auto"/>
            <w:hideMark/>
          </w:tcPr>
          <w:p w14:paraId="4040AB68" w14:textId="77777777" w:rsidR="005253F0" w:rsidRPr="0060049B" w:rsidRDefault="005253F0" w:rsidP="006E15B6">
            <w:pPr>
              <w:autoSpaceDE/>
              <w:autoSpaceDN/>
              <w:rPr>
                <w:ins w:id="728" w:author="MCT" w:date="2023-05-09T14:08:00Z"/>
                <w:rFonts w:ascii="Calibri" w:hAnsi="Calibri" w:cs="Calibri"/>
                <w:color w:val="000000"/>
                <w:sz w:val="22"/>
                <w:szCs w:val="22"/>
              </w:rPr>
            </w:pPr>
            <w:ins w:id="729" w:author="MCT" w:date="2023-05-09T14:08:00Z">
              <w:r w:rsidRPr="0060049B">
                <w:rPr>
                  <w:rFonts w:ascii="Calibri" w:hAnsi="Calibri" w:cs="Calibri"/>
                  <w:color w:val="000000"/>
                  <w:sz w:val="22"/>
                  <w:szCs w:val="22"/>
                </w:rPr>
                <w:t>Number of Segments, Transaction Set Control Number</w:t>
              </w:r>
            </w:ins>
          </w:p>
        </w:tc>
      </w:tr>
    </w:tbl>
    <w:p w14:paraId="71CA6903" w14:textId="77777777" w:rsidR="001F6503" w:rsidRDefault="001F6503" w:rsidP="001F6503">
      <w:pPr>
        <w:ind w:left="-1170" w:firstLine="900"/>
        <w:rPr>
          <w:ins w:id="730" w:author="MCT" w:date="2023-05-04T15:42:00Z"/>
          <w:rFonts w:ascii="Calibri" w:hAnsi="Calibri"/>
          <w:snapToGrid w:val="0"/>
          <w:sz w:val="22"/>
          <w:szCs w:val="22"/>
        </w:rPr>
      </w:pPr>
    </w:p>
    <w:p w14:paraId="7D2B7C31" w14:textId="77777777" w:rsidR="001F6503" w:rsidRDefault="001F6503" w:rsidP="001F6503">
      <w:pPr>
        <w:ind w:left="-1170" w:firstLine="900"/>
        <w:rPr>
          <w:ins w:id="731" w:author="MCT" w:date="2023-05-04T15:42:00Z"/>
          <w:rFonts w:ascii="Calibri" w:hAnsi="Calibri"/>
          <w:snapToGrid w:val="0"/>
          <w:sz w:val="22"/>
          <w:szCs w:val="22"/>
        </w:rPr>
      </w:pPr>
    </w:p>
    <w:p w14:paraId="0848576B" w14:textId="77777777" w:rsidR="001F6503" w:rsidRDefault="001F6503" w:rsidP="001F6503">
      <w:pPr>
        <w:ind w:left="-1170" w:firstLine="900"/>
        <w:rPr>
          <w:ins w:id="732" w:author="MCT" w:date="2023-05-04T15:42:00Z"/>
          <w:rFonts w:ascii="Calibri" w:hAnsi="Calibri"/>
          <w:snapToGrid w:val="0"/>
          <w:sz w:val="22"/>
          <w:szCs w:val="22"/>
        </w:rPr>
      </w:pPr>
    </w:p>
    <w:p w14:paraId="5A4E61D6" w14:textId="3D22FDDA" w:rsidR="001F6503" w:rsidRDefault="001F6503" w:rsidP="001F6503">
      <w:pPr>
        <w:ind w:left="-1170" w:firstLine="900"/>
        <w:rPr>
          <w:ins w:id="733" w:author="MCT" w:date="2023-05-04T15:42:00Z"/>
          <w:rFonts w:ascii="Calibri" w:hAnsi="Calibri"/>
          <w:snapToGrid w:val="0"/>
          <w:sz w:val="22"/>
          <w:szCs w:val="22"/>
        </w:rPr>
      </w:pPr>
      <w:ins w:id="734" w:author="MCT" w:date="2023-05-04T15:42:00Z">
        <w:r>
          <w:rPr>
            <w:rFonts w:ascii="Calibri" w:hAnsi="Calibri"/>
            <w:snapToGrid w:val="0"/>
            <w:sz w:val="22"/>
            <w:szCs w:val="22"/>
          </w:rPr>
          <w:t>867_03 Example #</w:t>
        </w:r>
      </w:ins>
      <w:ins w:id="735" w:author="MCT" w:date="2023-05-09T14:09:00Z">
        <w:r w:rsidR="005253F0">
          <w:rPr>
            <w:rFonts w:ascii="Calibri" w:hAnsi="Calibri"/>
            <w:snapToGrid w:val="0"/>
            <w:sz w:val="22"/>
            <w:szCs w:val="22"/>
          </w:rPr>
          <w:t>1</w:t>
        </w:r>
      </w:ins>
      <w:ins w:id="736" w:author="MCT" w:date="2023-05-04T15:42:00Z">
        <w:r>
          <w:rPr>
            <w:rFonts w:ascii="Calibri" w:hAnsi="Calibri"/>
            <w:snapToGrid w:val="0"/>
            <w:sz w:val="22"/>
            <w:szCs w:val="22"/>
          </w:rPr>
          <w:t>7 of 1</w:t>
        </w:r>
      </w:ins>
      <w:ins w:id="737" w:author="MCT" w:date="2024-10-14T13:26:00Z">
        <w:r w:rsidR="00623590">
          <w:rPr>
            <w:rFonts w:ascii="Calibri" w:hAnsi="Calibri"/>
            <w:snapToGrid w:val="0"/>
            <w:sz w:val="22"/>
            <w:szCs w:val="22"/>
          </w:rPr>
          <w:t>9</w:t>
        </w:r>
      </w:ins>
    </w:p>
    <w:p w14:paraId="0C0C30E7" w14:textId="17C7AA3A" w:rsidR="001F6503" w:rsidRDefault="001F6503" w:rsidP="001F6503">
      <w:pPr>
        <w:ind w:left="-1170" w:firstLine="900"/>
        <w:rPr>
          <w:ins w:id="738" w:author="MCT" w:date="2023-05-04T15:42:00Z"/>
          <w:rFonts w:ascii="Calibri" w:hAnsi="Calibri"/>
          <w:snapToGrid w:val="0"/>
          <w:sz w:val="22"/>
          <w:szCs w:val="22"/>
        </w:rPr>
      </w:pPr>
      <w:ins w:id="739" w:author="MCT" w:date="2023-05-04T15:42:00Z">
        <w:r w:rsidRPr="00E47271">
          <w:rPr>
            <w:rFonts w:ascii="Calibri" w:hAnsi="Calibri"/>
            <w:snapToGrid w:val="0"/>
            <w:sz w:val="22"/>
            <w:szCs w:val="22"/>
          </w:rPr>
          <w:t>Monthly Usage</w:t>
        </w:r>
        <w:r>
          <w:rPr>
            <w:rFonts w:ascii="Calibri" w:hAnsi="Calibri"/>
            <w:snapToGrid w:val="0"/>
            <w:sz w:val="22"/>
            <w:szCs w:val="22"/>
          </w:rPr>
          <w:t xml:space="preserve"> - </w:t>
        </w:r>
        <w:r w:rsidRPr="00E47271">
          <w:rPr>
            <w:rFonts w:ascii="Calibri" w:hAnsi="Calibri"/>
            <w:snapToGrid w:val="0"/>
            <w:sz w:val="22"/>
            <w:szCs w:val="22"/>
          </w:rPr>
          <w:t xml:space="preserve">INTERVAL – </w:t>
        </w:r>
        <w:r>
          <w:rPr>
            <w:rFonts w:ascii="Calibri" w:hAnsi="Calibri"/>
            <w:snapToGrid w:val="0"/>
            <w:sz w:val="22"/>
            <w:szCs w:val="22"/>
          </w:rPr>
          <w:t xml:space="preserve">Fall Daylight </w:t>
        </w:r>
      </w:ins>
      <w:ins w:id="740" w:author="MCT" w:date="2024-10-14T13:27:00Z">
        <w:r w:rsidR="00623590">
          <w:rPr>
            <w:rFonts w:ascii="Calibri" w:hAnsi="Calibri"/>
            <w:snapToGrid w:val="0"/>
            <w:sz w:val="22"/>
            <w:szCs w:val="22"/>
          </w:rPr>
          <w:t>savings.</w:t>
        </w:r>
      </w:ins>
    </w:p>
    <w:p w14:paraId="4ABCBF72" w14:textId="77777777" w:rsidR="001F6503" w:rsidRDefault="001F6503" w:rsidP="001F6503">
      <w:pPr>
        <w:ind w:left="-1170" w:firstLine="900"/>
        <w:rPr>
          <w:ins w:id="741" w:author="MCT" w:date="2023-05-04T15:42:00Z"/>
          <w:rFonts w:ascii="Calibri" w:hAnsi="Calibri"/>
          <w:snapToGrid w:val="0"/>
          <w:sz w:val="22"/>
          <w:szCs w:val="22"/>
        </w:rPr>
      </w:pPr>
    </w:p>
    <w:tbl>
      <w:tblPr>
        <w:tblW w:w="9465" w:type="dxa"/>
        <w:tblInd w:w="93" w:type="dxa"/>
        <w:tblLook w:val="04A0" w:firstRow="1" w:lastRow="0" w:firstColumn="1" w:lastColumn="0" w:noHBand="0" w:noVBand="1"/>
      </w:tblPr>
      <w:tblGrid>
        <w:gridCol w:w="400"/>
        <w:gridCol w:w="400"/>
        <w:gridCol w:w="3860"/>
        <w:gridCol w:w="4805"/>
      </w:tblGrid>
      <w:tr w:rsidR="005253F0" w:rsidRPr="00484CFC" w14:paraId="4107F5B6" w14:textId="77777777" w:rsidTr="006E15B6">
        <w:trPr>
          <w:trHeight w:val="900"/>
          <w:ins w:id="742" w:author="MCT" w:date="2023-05-09T14:09:00Z"/>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0954BA" w14:textId="77777777" w:rsidR="005253F0" w:rsidRDefault="005253F0" w:rsidP="006E15B6">
            <w:pPr>
              <w:autoSpaceDE/>
              <w:autoSpaceDN/>
              <w:jc w:val="center"/>
              <w:rPr>
                <w:ins w:id="743" w:author="MCT" w:date="2023-05-09T14:09:00Z"/>
                <w:rFonts w:ascii="Calibri" w:hAnsi="Calibri" w:cs="Calibri"/>
                <w:sz w:val="22"/>
                <w:szCs w:val="22"/>
              </w:rPr>
            </w:pPr>
            <w:ins w:id="744" w:author="MCT" w:date="2023-05-09T14:09:00Z">
              <w:r w:rsidRPr="00484CFC">
                <w:rPr>
                  <w:rFonts w:ascii="Calibri" w:hAnsi="Calibri" w:cs="Calibri"/>
                  <w:sz w:val="22"/>
                  <w:szCs w:val="22"/>
                </w:rPr>
                <w:t xml:space="preserve">ERCOT to CR Interval Summary, Detail, and Summary Across Meters Monthly Usage Report </w:t>
              </w:r>
            </w:ins>
          </w:p>
          <w:p w14:paraId="6F043504" w14:textId="77777777" w:rsidR="005253F0" w:rsidRDefault="005253F0" w:rsidP="006E15B6">
            <w:pPr>
              <w:autoSpaceDE/>
              <w:autoSpaceDN/>
              <w:jc w:val="center"/>
              <w:rPr>
                <w:ins w:id="745" w:author="MCT" w:date="2023-05-09T14:09:00Z"/>
                <w:rFonts w:ascii="Calibri" w:hAnsi="Calibri" w:cs="Calibri"/>
                <w:sz w:val="22"/>
                <w:szCs w:val="22"/>
              </w:rPr>
            </w:pPr>
            <w:ins w:id="746" w:author="MCT" w:date="2023-05-09T14:09:00Z">
              <w:r>
                <w:rPr>
                  <w:rFonts w:ascii="Calibri" w:hAnsi="Calibri" w:cs="Calibri"/>
                  <w:sz w:val="22"/>
                  <w:szCs w:val="22"/>
                </w:rPr>
                <w:t>for Fall Daylight Savings Time</w:t>
              </w:r>
            </w:ins>
          </w:p>
          <w:p w14:paraId="0F72C54E" w14:textId="77777777" w:rsidR="005253F0" w:rsidRPr="00484CFC" w:rsidRDefault="005253F0" w:rsidP="006E15B6">
            <w:pPr>
              <w:autoSpaceDE/>
              <w:autoSpaceDN/>
              <w:jc w:val="center"/>
              <w:rPr>
                <w:ins w:id="747" w:author="MCT" w:date="2023-05-09T14:09:00Z"/>
                <w:rFonts w:ascii="Calibri" w:hAnsi="Calibri" w:cs="Calibri"/>
                <w:sz w:val="22"/>
                <w:szCs w:val="22"/>
              </w:rPr>
            </w:pPr>
            <w:ins w:id="748" w:author="MCT" w:date="2023-05-09T14:09:00Z">
              <w:r>
                <w:rPr>
                  <w:rFonts w:ascii="Calibri" w:hAnsi="Calibri" w:cs="Calibri"/>
                  <w:sz w:val="22"/>
                  <w:szCs w:val="22"/>
                </w:rPr>
                <w:t>The 1am hour is repeated</w:t>
              </w:r>
            </w:ins>
          </w:p>
        </w:tc>
      </w:tr>
      <w:tr w:rsidR="005253F0" w:rsidRPr="00484CFC" w14:paraId="019B461A" w14:textId="77777777" w:rsidTr="006E15B6">
        <w:trPr>
          <w:trHeight w:val="287"/>
          <w:ins w:id="749"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6A1FAE" w14:textId="77777777" w:rsidR="005253F0" w:rsidRPr="00484CFC" w:rsidRDefault="005253F0" w:rsidP="006E15B6">
            <w:pPr>
              <w:autoSpaceDE/>
              <w:autoSpaceDN/>
              <w:rPr>
                <w:ins w:id="750" w:author="MCT" w:date="2023-05-09T14:09:00Z"/>
                <w:rFonts w:ascii="Calibri" w:hAnsi="Calibri" w:cs="Calibri"/>
                <w:sz w:val="22"/>
                <w:szCs w:val="22"/>
              </w:rPr>
            </w:pPr>
            <w:ins w:id="751" w:author="MCT" w:date="2023-05-09T14:09:00Z">
              <w:r w:rsidRPr="00484CFC">
                <w:rPr>
                  <w:rFonts w:ascii="Calibri" w:hAnsi="Calibri" w:cs="Calibri"/>
                  <w:sz w:val="22"/>
                  <w:szCs w:val="22"/>
                </w:rPr>
                <w:t>ST~867~000000001</w:t>
              </w:r>
            </w:ins>
          </w:p>
        </w:tc>
        <w:tc>
          <w:tcPr>
            <w:tcW w:w="4805" w:type="dxa"/>
            <w:tcBorders>
              <w:top w:val="nil"/>
              <w:left w:val="nil"/>
              <w:bottom w:val="single" w:sz="4" w:space="0" w:color="auto"/>
              <w:right w:val="single" w:sz="4" w:space="0" w:color="auto"/>
            </w:tcBorders>
            <w:shd w:val="clear" w:color="auto" w:fill="auto"/>
            <w:vAlign w:val="bottom"/>
            <w:hideMark/>
          </w:tcPr>
          <w:p w14:paraId="274E4AE0" w14:textId="77777777" w:rsidR="005253F0" w:rsidRPr="00484CFC" w:rsidRDefault="005253F0" w:rsidP="006E15B6">
            <w:pPr>
              <w:autoSpaceDE/>
              <w:autoSpaceDN/>
              <w:rPr>
                <w:ins w:id="752" w:author="MCT" w:date="2023-05-09T14:09:00Z"/>
                <w:rFonts w:ascii="Calibri" w:hAnsi="Calibri" w:cs="Calibri"/>
                <w:sz w:val="22"/>
                <w:szCs w:val="22"/>
              </w:rPr>
            </w:pPr>
            <w:ins w:id="753" w:author="MCT" w:date="2023-05-09T14:09:00Z">
              <w:r w:rsidRPr="00484CFC">
                <w:rPr>
                  <w:rFonts w:ascii="Calibri" w:hAnsi="Calibri" w:cs="Calibri"/>
                  <w:sz w:val="22"/>
                  <w:szCs w:val="22"/>
                </w:rPr>
                <w:t>Transaction Type, Transaction Set Control Number</w:t>
              </w:r>
            </w:ins>
          </w:p>
        </w:tc>
      </w:tr>
      <w:tr w:rsidR="005253F0" w:rsidRPr="00484CFC" w14:paraId="318BFDE0" w14:textId="77777777" w:rsidTr="006E15B6">
        <w:trPr>
          <w:trHeight w:val="600"/>
          <w:ins w:id="754"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DCF4F0" w14:textId="77777777" w:rsidR="005253F0" w:rsidRPr="00484CFC" w:rsidRDefault="005253F0" w:rsidP="006E15B6">
            <w:pPr>
              <w:autoSpaceDE/>
              <w:autoSpaceDN/>
              <w:rPr>
                <w:ins w:id="755" w:author="MCT" w:date="2023-05-09T14:09:00Z"/>
                <w:rFonts w:ascii="Calibri" w:hAnsi="Calibri" w:cs="Calibri"/>
                <w:sz w:val="22"/>
                <w:szCs w:val="22"/>
              </w:rPr>
            </w:pPr>
            <w:ins w:id="756" w:author="MCT" w:date="2023-05-09T14:09:00Z">
              <w:r w:rsidRPr="00484CFC">
                <w:rPr>
                  <w:rFonts w:ascii="Calibri" w:hAnsi="Calibri" w:cs="Calibri"/>
                  <w:sz w:val="22"/>
                  <w:szCs w:val="22"/>
                </w:rPr>
                <w:t>BPT~00~200805101201001~20221206~C1</w:t>
              </w:r>
            </w:ins>
          </w:p>
        </w:tc>
        <w:tc>
          <w:tcPr>
            <w:tcW w:w="4805" w:type="dxa"/>
            <w:tcBorders>
              <w:top w:val="nil"/>
              <w:left w:val="nil"/>
              <w:bottom w:val="single" w:sz="4" w:space="0" w:color="auto"/>
              <w:right w:val="single" w:sz="4" w:space="0" w:color="auto"/>
            </w:tcBorders>
            <w:shd w:val="clear" w:color="auto" w:fill="auto"/>
            <w:hideMark/>
          </w:tcPr>
          <w:p w14:paraId="03AD7C73" w14:textId="77777777" w:rsidR="005253F0" w:rsidRPr="00484CFC" w:rsidRDefault="005253F0" w:rsidP="006E15B6">
            <w:pPr>
              <w:autoSpaceDE/>
              <w:autoSpaceDN/>
              <w:rPr>
                <w:ins w:id="757" w:author="MCT" w:date="2023-05-09T14:09:00Z"/>
                <w:rFonts w:ascii="Calibri" w:hAnsi="Calibri" w:cs="Calibri"/>
                <w:sz w:val="22"/>
                <w:szCs w:val="22"/>
              </w:rPr>
            </w:pPr>
            <w:ins w:id="758" w:author="MCT" w:date="2023-05-09T14:09:00Z">
              <w:r w:rsidRPr="00484CFC">
                <w:rPr>
                  <w:rFonts w:ascii="Calibri" w:hAnsi="Calibri" w:cs="Calibri"/>
                  <w:sz w:val="22"/>
                  <w:szCs w:val="22"/>
                </w:rPr>
                <w:t>Original, Unique Reference Identification, Date, Report Type</w:t>
              </w:r>
            </w:ins>
          </w:p>
        </w:tc>
      </w:tr>
      <w:tr w:rsidR="005253F0" w:rsidRPr="00484CFC" w14:paraId="4035E2F8" w14:textId="77777777" w:rsidTr="006E15B6">
        <w:trPr>
          <w:trHeight w:val="300"/>
          <w:ins w:id="759"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9759C2" w14:textId="77777777" w:rsidR="005253F0" w:rsidRPr="00484CFC" w:rsidRDefault="005253F0" w:rsidP="006E15B6">
            <w:pPr>
              <w:autoSpaceDE/>
              <w:autoSpaceDN/>
              <w:rPr>
                <w:ins w:id="760" w:author="MCT" w:date="2023-05-09T14:09:00Z"/>
                <w:rFonts w:ascii="Calibri" w:hAnsi="Calibri" w:cs="Calibri"/>
                <w:sz w:val="22"/>
                <w:szCs w:val="22"/>
              </w:rPr>
            </w:pPr>
            <w:ins w:id="761" w:author="MCT" w:date="2023-05-09T14:09:00Z">
              <w:r w:rsidRPr="00484CFC">
                <w:rPr>
                  <w:rFonts w:ascii="Calibri" w:hAnsi="Calibri" w:cs="Calibri"/>
                  <w:sz w:val="22"/>
                  <w:szCs w:val="22"/>
                </w:rPr>
                <w:t>REF~SR~ERCOT</w:t>
              </w:r>
            </w:ins>
          </w:p>
        </w:tc>
        <w:tc>
          <w:tcPr>
            <w:tcW w:w="4805" w:type="dxa"/>
            <w:tcBorders>
              <w:top w:val="nil"/>
              <w:left w:val="nil"/>
              <w:bottom w:val="single" w:sz="4" w:space="0" w:color="auto"/>
              <w:right w:val="single" w:sz="4" w:space="0" w:color="auto"/>
            </w:tcBorders>
            <w:shd w:val="clear" w:color="auto" w:fill="auto"/>
            <w:vAlign w:val="bottom"/>
            <w:hideMark/>
          </w:tcPr>
          <w:p w14:paraId="635B4A15" w14:textId="77777777" w:rsidR="005253F0" w:rsidRPr="00484CFC" w:rsidRDefault="005253F0" w:rsidP="006E15B6">
            <w:pPr>
              <w:autoSpaceDE/>
              <w:autoSpaceDN/>
              <w:rPr>
                <w:ins w:id="762" w:author="MCT" w:date="2023-05-09T14:09:00Z"/>
                <w:rFonts w:ascii="Calibri" w:hAnsi="Calibri" w:cs="Calibri"/>
                <w:sz w:val="22"/>
                <w:szCs w:val="22"/>
              </w:rPr>
            </w:pPr>
            <w:ins w:id="763" w:author="MCT" w:date="2023-05-09T14:09:00Z">
              <w:r w:rsidRPr="00484CFC">
                <w:rPr>
                  <w:rFonts w:ascii="Calibri" w:hAnsi="Calibri" w:cs="Calibri"/>
                  <w:sz w:val="22"/>
                  <w:szCs w:val="22"/>
                </w:rPr>
                <w:t>Power Region</w:t>
              </w:r>
            </w:ins>
          </w:p>
        </w:tc>
      </w:tr>
      <w:tr w:rsidR="005253F0" w:rsidRPr="00484CFC" w14:paraId="673EA712" w14:textId="77777777" w:rsidTr="006E15B6">
        <w:trPr>
          <w:trHeight w:val="300"/>
          <w:ins w:id="764"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5107AD" w14:textId="77777777" w:rsidR="005253F0" w:rsidRPr="00484CFC" w:rsidRDefault="005253F0" w:rsidP="006E15B6">
            <w:pPr>
              <w:autoSpaceDE/>
              <w:autoSpaceDN/>
              <w:rPr>
                <w:ins w:id="765" w:author="MCT" w:date="2023-05-09T14:09:00Z"/>
                <w:rFonts w:ascii="Calibri" w:hAnsi="Calibri" w:cs="Calibri"/>
                <w:sz w:val="22"/>
                <w:szCs w:val="22"/>
              </w:rPr>
            </w:pPr>
            <w:ins w:id="766" w:author="MCT" w:date="2023-05-09T14:09:00Z">
              <w:r w:rsidRPr="00484CFC">
                <w:rPr>
                  <w:rFonts w:ascii="Calibri" w:hAnsi="Calibri" w:cs="Calibri"/>
                  <w:sz w:val="22"/>
                  <w:szCs w:val="22"/>
                </w:rPr>
                <w:t>REF~Q5~~12345678910111231</w:t>
              </w:r>
            </w:ins>
          </w:p>
        </w:tc>
        <w:tc>
          <w:tcPr>
            <w:tcW w:w="4805" w:type="dxa"/>
            <w:tcBorders>
              <w:top w:val="nil"/>
              <w:left w:val="nil"/>
              <w:bottom w:val="single" w:sz="4" w:space="0" w:color="auto"/>
              <w:right w:val="single" w:sz="4" w:space="0" w:color="auto"/>
            </w:tcBorders>
            <w:shd w:val="clear" w:color="auto" w:fill="auto"/>
            <w:vAlign w:val="bottom"/>
            <w:hideMark/>
          </w:tcPr>
          <w:p w14:paraId="35A071E8" w14:textId="77777777" w:rsidR="005253F0" w:rsidRPr="00484CFC" w:rsidRDefault="005253F0" w:rsidP="006E15B6">
            <w:pPr>
              <w:autoSpaceDE/>
              <w:autoSpaceDN/>
              <w:rPr>
                <w:ins w:id="767" w:author="MCT" w:date="2023-05-09T14:09:00Z"/>
                <w:rFonts w:ascii="Calibri" w:hAnsi="Calibri" w:cs="Calibri"/>
                <w:sz w:val="22"/>
                <w:szCs w:val="22"/>
              </w:rPr>
            </w:pPr>
            <w:ins w:id="768" w:author="MCT" w:date="2023-05-09T14:09:00Z">
              <w:r w:rsidRPr="00484CFC">
                <w:rPr>
                  <w:rFonts w:ascii="Calibri" w:hAnsi="Calibri" w:cs="Calibri"/>
                  <w:sz w:val="22"/>
                  <w:szCs w:val="22"/>
                </w:rPr>
                <w:t>ESI ID</w:t>
              </w:r>
            </w:ins>
          </w:p>
        </w:tc>
      </w:tr>
      <w:tr w:rsidR="005253F0" w:rsidRPr="00484CFC" w14:paraId="1C8AE042" w14:textId="77777777" w:rsidTr="006E15B6">
        <w:trPr>
          <w:trHeight w:val="300"/>
          <w:ins w:id="769"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9C5CEA" w14:textId="77777777" w:rsidR="005253F0" w:rsidRPr="00484CFC" w:rsidRDefault="005253F0" w:rsidP="006E15B6">
            <w:pPr>
              <w:autoSpaceDE/>
              <w:autoSpaceDN/>
              <w:rPr>
                <w:ins w:id="770" w:author="MCT" w:date="2023-05-09T14:09:00Z"/>
                <w:rFonts w:ascii="Calibri" w:hAnsi="Calibri" w:cs="Calibri"/>
                <w:sz w:val="22"/>
                <w:szCs w:val="22"/>
              </w:rPr>
            </w:pPr>
            <w:ins w:id="771" w:author="MCT" w:date="2023-05-09T14:09:00Z">
              <w:r w:rsidRPr="00484CFC">
                <w:rPr>
                  <w:rFonts w:ascii="Calibri" w:hAnsi="Calibri" w:cs="Calibri"/>
                  <w:sz w:val="22"/>
                  <w:szCs w:val="22"/>
                </w:rPr>
                <w:t>N1~8S~TDSP NAME~1~009876543</w:t>
              </w:r>
            </w:ins>
          </w:p>
        </w:tc>
        <w:tc>
          <w:tcPr>
            <w:tcW w:w="4805" w:type="dxa"/>
            <w:tcBorders>
              <w:top w:val="nil"/>
              <w:left w:val="nil"/>
              <w:bottom w:val="single" w:sz="4" w:space="0" w:color="auto"/>
              <w:right w:val="single" w:sz="4" w:space="0" w:color="auto"/>
            </w:tcBorders>
            <w:shd w:val="clear" w:color="auto" w:fill="auto"/>
            <w:vAlign w:val="bottom"/>
            <w:hideMark/>
          </w:tcPr>
          <w:p w14:paraId="2EA5751F" w14:textId="77777777" w:rsidR="005253F0" w:rsidRPr="00484CFC" w:rsidRDefault="005253F0" w:rsidP="006E15B6">
            <w:pPr>
              <w:autoSpaceDE/>
              <w:autoSpaceDN/>
              <w:rPr>
                <w:ins w:id="772" w:author="MCT" w:date="2023-05-09T14:09:00Z"/>
                <w:rFonts w:ascii="Calibri" w:hAnsi="Calibri" w:cs="Calibri"/>
                <w:sz w:val="22"/>
                <w:szCs w:val="22"/>
              </w:rPr>
            </w:pPr>
            <w:ins w:id="773" w:author="MCT" w:date="2023-05-09T14:09:00Z">
              <w:r w:rsidRPr="00484CFC">
                <w:rPr>
                  <w:rFonts w:ascii="Calibri" w:hAnsi="Calibri" w:cs="Calibri"/>
                  <w:sz w:val="22"/>
                  <w:szCs w:val="22"/>
                </w:rPr>
                <w:t>TDSP Name, DUNS Number, Sender</w:t>
              </w:r>
            </w:ins>
          </w:p>
        </w:tc>
      </w:tr>
      <w:tr w:rsidR="005253F0" w:rsidRPr="00484CFC" w14:paraId="50B565EE" w14:textId="77777777" w:rsidTr="006E15B6">
        <w:trPr>
          <w:trHeight w:val="377"/>
          <w:ins w:id="774"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CA0E15" w14:textId="77777777" w:rsidR="005253F0" w:rsidRPr="00484CFC" w:rsidRDefault="005253F0" w:rsidP="006E15B6">
            <w:pPr>
              <w:autoSpaceDE/>
              <w:autoSpaceDN/>
              <w:rPr>
                <w:ins w:id="775" w:author="MCT" w:date="2023-05-09T14:09:00Z"/>
                <w:rFonts w:ascii="Calibri" w:hAnsi="Calibri" w:cs="Calibri"/>
                <w:sz w:val="22"/>
                <w:szCs w:val="22"/>
              </w:rPr>
            </w:pPr>
            <w:ins w:id="776" w:author="MCT" w:date="2023-05-09T14:09:00Z">
              <w:r w:rsidRPr="00484CFC">
                <w:rPr>
                  <w:rFonts w:ascii="Calibri" w:hAnsi="Calibri" w:cs="Calibri"/>
                  <w:sz w:val="22"/>
                  <w:szCs w:val="22"/>
                </w:rPr>
                <w:t>N1~AY~ERCOT~1~183529049~~41</w:t>
              </w:r>
            </w:ins>
          </w:p>
        </w:tc>
        <w:tc>
          <w:tcPr>
            <w:tcW w:w="4805" w:type="dxa"/>
            <w:tcBorders>
              <w:top w:val="nil"/>
              <w:left w:val="nil"/>
              <w:bottom w:val="single" w:sz="4" w:space="0" w:color="auto"/>
              <w:right w:val="single" w:sz="4" w:space="0" w:color="auto"/>
            </w:tcBorders>
            <w:shd w:val="clear" w:color="auto" w:fill="auto"/>
            <w:hideMark/>
          </w:tcPr>
          <w:p w14:paraId="608B07C1" w14:textId="4C9A0474" w:rsidR="005253F0" w:rsidRPr="00484CFC" w:rsidRDefault="005253F0" w:rsidP="006E15B6">
            <w:pPr>
              <w:autoSpaceDE/>
              <w:autoSpaceDN/>
              <w:rPr>
                <w:ins w:id="777" w:author="MCT" w:date="2023-05-09T14:09:00Z"/>
                <w:rFonts w:ascii="Calibri" w:hAnsi="Calibri" w:cs="Calibri"/>
                <w:sz w:val="22"/>
                <w:szCs w:val="22"/>
              </w:rPr>
            </w:pPr>
            <w:ins w:id="778" w:author="MCT" w:date="2023-05-09T14:09:00Z">
              <w:r w:rsidRPr="00484CFC">
                <w:rPr>
                  <w:rFonts w:ascii="Calibri" w:hAnsi="Calibri" w:cs="Calibri"/>
                  <w:sz w:val="22"/>
                  <w:szCs w:val="22"/>
                </w:rPr>
                <w:t xml:space="preserve">Clearing House Name, DUNS Number, </w:t>
              </w:r>
            </w:ins>
            <w:ins w:id="779" w:author="MCT" w:date="2024-10-14T13:26:00Z">
              <w:r w:rsidR="00623590">
                <w:rPr>
                  <w:rFonts w:ascii="Calibri" w:hAnsi="Calibri" w:cs="Calibri"/>
                  <w:sz w:val="22"/>
                  <w:szCs w:val="22"/>
                </w:rPr>
                <w:t>Sender</w:t>
              </w:r>
            </w:ins>
          </w:p>
        </w:tc>
      </w:tr>
      <w:tr w:rsidR="005253F0" w:rsidRPr="00484CFC" w14:paraId="558A2924" w14:textId="77777777" w:rsidTr="006E15B6">
        <w:trPr>
          <w:trHeight w:val="300"/>
          <w:ins w:id="780"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144E1A" w14:textId="77777777" w:rsidR="005253F0" w:rsidRPr="00484CFC" w:rsidRDefault="005253F0" w:rsidP="006E15B6">
            <w:pPr>
              <w:autoSpaceDE/>
              <w:autoSpaceDN/>
              <w:rPr>
                <w:ins w:id="781" w:author="MCT" w:date="2023-05-09T14:09:00Z"/>
                <w:rFonts w:ascii="Calibri" w:hAnsi="Calibri" w:cs="Calibri"/>
                <w:sz w:val="22"/>
                <w:szCs w:val="22"/>
              </w:rPr>
            </w:pPr>
            <w:ins w:id="782" w:author="MCT" w:date="2023-05-09T14:09:00Z">
              <w:r w:rsidRPr="00484CFC">
                <w:rPr>
                  <w:rFonts w:ascii="Calibri" w:hAnsi="Calibri" w:cs="Calibri"/>
                  <w:sz w:val="22"/>
                  <w:szCs w:val="22"/>
                </w:rPr>
                <w:t>N1~SJ~CR NAME~9~9876543211000~~40</w:t>
              </w:r>
            </w:ins>
          </w:p>
        </w:tc>
        <w:tc>
          <w:tcPr>
            <w:tcW w:w="4805" w:type="dxa"/>
            <w:tcBorders>
              <w:top w:val="nil"/>
              <w:left w:val="nil"/>
              <w:bottom w:val="single" w:sz="4" w:space="0" w:color="auto"/>
              <w:right w:val="single" w:sz="4" w:space="0" w:color="auto"/>
            </w:tcBorders>
            <w:shd w:val="clear" w:color="auto" w:fill="auto"/>
            <w:vAlign w:val="bottom"/>
            <w:hideMark/>
          </w:tcPr>
          <w:p w14:paraId="580511D6" w14:textId="6A0D74E2" w:rsidR="005253F0" w:rsidRPr="00484CFC" w:rsidRDefault="005253F0" w:rsidP="006E15B6">
            <w:pPr>
              <w:autoSpaceDE/>
              <w:autoSpaceDN/>
              <w:rPr>
                <w:ins w:id="783" w:author="MCT" w:date="2023-05-09T14:09:00Z"/>
                <w:rFonts w:ascii="Calibri" w:hAnsi="Calibri" w:cs="Calibri"/>
                <w:sz w:val="22"/>
                <w:szCs w:val="22"/>
              </w:rPr>
            </w:pPr>
            <w:ins w:id="784" w:author="MCT" w:date="2023-05-09T14:09:00Z">
              <w:r w:rsidRPr="00484CFC">
                <w:rPr>
                  <w:rFonts w:ascii="Calibri" w:hAnsi="Calibri" w:cs="Calibri"/>
                  <w:sz w:val="22"/>
                  <w:szCs w:val="22"/>
                </w:rPr>
                <w:t>CR Name, DUNS Number</w:t>
              </w:r>
            </w:ins>
            <w:ins w:id="785" w:author="MCT" w:date="2024-10-14T13:26:00Z">
              <w:r w:rsidR="00623590">
                <w:rPr>
                  <w:rFonts w:ascii="Calibri" w:hAnsi="Calibri" w:cs="Calibri"/>
                  <w:sz w:val="22"/>
                  <w:szCs w:val="22"/>
                </w:rPr>
                <w:t>, Receiver</w:t>
              </w:r>
            </w:ins>
          </w:p>
        </w:tc>
      </w:tr>
      <w:tr w:rsidR="005253F0" w:rsidRPr="00484CFC" w14:paraId="7CC45B51" w14:textId="77777777" w:rsidTr="006E15B6">
        <w:trPr>
          <w:trHeight w:val="300"/>
          <w:ins w:id="786"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592139" w14:textId="77777777" w:rsidR="005253F0" w:rsidRPr="00484CFC" w:rsidRDefault="005253F0" w:rsidP="006E15B6">
            <w:pPr>
              <w:autoSpaceDE/>
              <w:autoSpaceDN/>
              <w:rPr>
                <w:ins w:id="787" w:author="MCT" w:date="2023-05-09T14:09:00Z"/>
                <w:rFonts w:ascii="Calibri" w:hAnsi="Calibri" w:cs="Calibri"/>
                <w:sz w:val="22"/>
                <w:szCs w:val="22"/>
              </w:rPr>
            </w:pPr>
            <w:ins w:id="788" w:author="MCT" w:date="2023-05-09T14:09:00Z">
              <w:r w:rsidRPr="00484CFC">
                <w:rPr>
                  <w:rFonts w:ascii="Calibri" w:hAnsi="Calibri" w:cs="Calibri"/>
                  <w:sz w:val="22"/>
                  <w:szCs w:val="22"/>
                </w:rPr>
                <w:t>PTD~BO~~~MG~1234568MG</w:t>
              </w:r>
            </w:ins>
          </w:p>
        </w:tc>
        <w:tc>
          <w:tcPr>
            <w:tcW w:w="4805" w:type="dxa"/>
            <w:tcBorders>
              <w:top w:val="nil"/>
              <w:left w:val="nil"/>
              <w:bottom w:val="single" w:sz="4" w:space="0" w:color="auto"/>
              <w:right w:val="single" w:sz="4" w:space="0" w:color="auto"/>
            </w:tcBorders>
            <w:shd w:val="clear" w:color="auto" w:fill="auto"/>
            <w:vAlign w:val="bottom"/>
            <w:hideMark/>
          </w:tcPr>
          <w:p w14:paraId="665C44B2" w14:textId="77777777" w:rsidR="005253F0" w:rsidRPr="00484CFC" w:rsidRDefault="005253F0" w:rsidP="006E15B6">
            <w:pPr>
              <w:autoSpaceDE/>
              <w:autoSpaceDN/>
              <w:rPr>
                <w:ins w:id="789" w:author="MCT" w:date="2023-05-09T14:09:00Z"/>
                <w:rFonts w:ascii="Calibri" w:hAnsi="Calibri" w:cs="Calibri"/>
                <w:sz w:val="22"/>
                <w:szCs w:val="22"/>
              </w:rPr>
            </w:pPr>
            <w:ins w:id="790" w:author="MCT" w:date="2023-05-09T14:09:00Z">
              <w:r w:rsidRPr="00484CFC">
                <w:rPr>
                  <w:rFonts w:ascii="Calibri" w:hAnsi="Calibri" w:cs="Calibri"/>
                  <w:sz w:val="22"/>
                  <w:szCs w:val="22"/>
                </w:rPr>
                <w:t>Net Interval Usage Summary</w:t>
              </w:r>
            </w:ins>
          </w:p>
        </w:tc>
      </w:tr>
      <w:tr w:rsidR="005253F0" w:rsidRPr="00484CFC" w14:paraId="6FE274A2" w14:textId="77777777" w:rsidTr="006E15B6">
        <w:trPr>
          <w:trHeight w:val="300"/>
          <w:ins w:id="791" w:author="MCT" w:date="2023-05-09T14:09:00Z"/>
        </w:trPr>
        <w:tc>
          <w:tcPr>
            <w:tcW w:w="400" w:type="dxa"/>
            <w:tcBorders>
              <w:top w:val="nil"/>
              <w:left w:val="nil"/>
              <w:bottom w:val="nil"/>
              <w:right w:val="nil"/>
            </w:tcBorders>
            <w:shd w:val="clear" w:color="auto" w:fill="auto"/>
            <w:hideMark/>
          </w:tcPr>
          <w:p w14:paraId="13F03FE5" w14:textId="77777777" w:rsidR="005253F0" w:rsidRPr="00484CFC" w:rsidRDefault="005253F0" w:rsidP="006E15B6">
            <w:pPr>
              <w:autoSpaceDE/>
              <w:autoSpaceDN/>
              <w:rPr>
                <w:ins w:id="79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CFE546" w14:textId="77777777" w:rsidR="005253F0" w:rsidRPr="00484CFC" w:rsidRDefault="005253F0" w:rsidP="006E15B6">
            <w:pPr>
              <w:autoSpaceDE/>
              <w:autoSpaceDN/>
              <w:rPr>
                <w:ins w:id="793" w:author="MCT" w:date="2023-05-09T14:09:00Z"/>
                <w:rFonts w:ascii="Calibri" w:hAnsi="Calibri" w:cs="Calibri"/>
                <w:sz w:val="22"/>
                <w:szCs w:val="22"/>
              </w:rPr>
            </w:pPr>
            <w:ins w:id="794"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7C9B60EE" w14:textId="77777777" w:rsidR="005253F0" w:rsidRPr="00484CFC" w:rsidRDefault="005253F0" w:rsidP="006E15B6">
            <w:pPr>
              <w:autoSpaceDE/>
              <w:autoSpaceDN/>
              <w:rPr>
                <w:ins w:id="795" w:author="MCT" w:date="2023-05-09T14:09:00Z"/>
                <w:rFonts w:ascii="Calibri" w:hAnsi="Calibri" w:cs="Calibri"/>
                <w:sz w:val="22"/>
                <w:szCs w:val="22"/>
              </w:rPr>
            </w:pPr>
            <w:ins w:id="796" w:author="MCT" w:date="2023-05-09T14:09:00Z">
              <w:r w:rsidRPr="00484CFC">
                <w:rPr>
                  <w:rFonts w:ascii="Calibri" w:hAnsi="Calibri" w:cs="Calibri"/>
                  <w:sz w:val="22"/>
                  <w:szCs w:val="22"/>
                </w:rPr>
                <w:t>Service Period Start Date</w:t>
              </w:r>
            </w:ins>
          </w:p>
        </w:tc>
      </w:tr>
      <w:tr w:rsidR="005253F0" w:rsidRPr="00484CFC" w14:paraId="7E652B23" w14:textId="77777777" w:rsidTr="006E15B6">
        <w:trPr>
          <w:trHeight w:val="300"/>
          <w:ins w:id="797" w:author="MCT" w:date="2023-05-09T14:09:00Z"/>
        </w:trPr>
        <w:tc>
          <w:tcPr>
            <w:tcW w:w="400" w:type="dxa"/>
            <w:tcBorders>
              <w:top w:val="nil"/>
              <w:left w:val="nil"/>
              <w:bottom w:val="nil"/>
              <w:right w:val="nil"/>
            </w:tcBorders>
            <w:shd w:val="clear" w:color="auto" w:fill="auto"/>
            <w:hideMark/>
          </w:tcPr>
          <w:p w14:paraId="5DA16A74" w14:textId="77777777" w:rsidR="005253F0" w:rsidRPr="00484CFC" w:rsidRDefault="005253F0" w:rsidP="006E15B6">
            <w:pPr>
              <w:autoSpaceDE/>
              <w:autoSpaceDN/>
              <w:rPr>
                <w:ins w:id="79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7DCADF" w14:textId="77777777" w:rsidR="005253F0" w:rsidRPr="00484CFC" w:rsidRDefault="005253F0" w:rsidP="006E15B6">
            <w:pPr>
              <w:autoSpaceDE/>
              <w:autoSpaceDN/>
              <w:rPr>
                <w:ins w:id="799" w:author="MCT" w:date="2023-05-09T14:09:00Z"/>
                <w:rFonts w:ascii="Calibri" w:hAnsi="Calibri" w:cs="Calibri"/>
                <w:sz w:val="22"/>
                <w:szCs w:val="22"/>
              </w:rPr>
            </w:pPr>
            <w:ins w:id="800"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38DC819D" w14:textId="77777777" w:rsidR="005253F0" w:rsidRPr="00484CFC" w:rsidRDefault="005253F0" w:rsidP="006E15B6">
            <w:pPr>
              <w:autoSpaceDE/>
              <w:autoSpaceDN/>
              <w:rPr>
                <w:ins w:id="801" w:author="MCT" w:date="2023-05-09T14:09:00Z"/>
                <w:rFonts w:ascii="Calibri" w:hAnsi="Calibri" w:cs="Calibri"/>
                <w:sz w:val="22"/>
                <w:szCs w:val="22"/>
              </w:rPr>
            </w:pPr>
            <w:ins w:id="802" w:author="MCT" w:date="2023-05-09T14:09:00Z">
              <w:r w:rsidRPr="00484CFC">
                <w:rPr>
                  <w:rFonts w:ascii="Calibri" w:hAnsi="Calibri" w:cs="Calibri"/>
                  <w:sz w:val="22"/>
                  <w:szCs w:val="22"/>
                </w:rPr>
                <w:t>Service Period End Date</w:t>
              </w:r>
            </w:ins>
          </w:p>
        </w:tc>
      </w:tr>
      <w:tr w:rsidR="005253F0" w:rsidRPr="00484CFC" w14:paraId="3FCEA053" w14:textId="77777777" w:rsidTr="006E15B6">
        <w:trPr>
          <w:trHeight w:val="300"/>
          <w:ins w:id="803" w:author="MCT" w:date="2023-05-09T14:09:00Z"/>
        </w:trPr>
        <w:tc>
          <w:tcPr>
            <w:tcW w:w="400" w:type="dxa"/>
            <w:tcBorders>
              <w:top w:val="nil"/>
              <w:left w:val="nil"/>
              <w:bottom w:val="nil"/>
              <w:right w:val="nil"/>
            </w:tcBorders>
            <w:shd w:val="clear" w:color="auto" w:fill="auto"/>
            <w:hideMark/>
          </w:tcPr>
          <w:p w14:paraId="0A34EC62" w14:textId="77777777" w:rsidR="005253F0" w:rsidRPr="00484CFC" w:rsidRDefault="005253F0" w:rsidP="006E15B6">
            <w:pPr>
              <w:autoSpaceDE/>
              <w:autoSpaceDN/>
              <w:rPr>
                <w:ins w:id="80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5D1916" w14:textId="77777777" w:rsidR="005253F0" w:rsidRPr="00484CFC" w:rsidRDefault="005253F0" w:rsidP="006E15B6">
            <w:pPr>
              <w:autoSpaceDE/>
              <w:autoSpaceDN/>
              <w:rPr>
                <w:ins w:id="805" w:author="MCT" w:date="2023-05-09T14:09:00Z"/>
                <w:rFonts w:ascii="Calibri" w:hAnsi="Calibri" w:cs="Calibri"/>
                <w:sz w:val="22"/>
                <w:szCs w:val="22"/>
              </w:rPr>
            </w:pPr>
            <w:ins w:id="806"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2D981E49" w14:textId="77777777" w:rsidR="005253F0" w:rsidRPr="00484CFC" w:rsidRDefault="005253F0" w:rsidP="006E15B6">
            <w:pPr>
              <w:autoSpaceDE/>
              <w:autoSpaceDN/>
              <w:rPr>
                <w:ins w:id="807" w:author="MCT" w:date="2023-05-09T14:09:00Z"/>
                <w:rFonts w:ascii="Calibri" w:hAnsi="Calibri" w:cs="Calibri"/>
                <w:sz w:val="22"/>
                <w:szCs w:val="22"/>
              </w:rPr>
            </w:pPr>
            <w:ins w:id="808" w:author="MCT" w:date="2023-05-09T14:09:00Z">
              <w:r w:rsidRPr="00484CFC">
                <w:rPr>
                  <w:rFonts w:ascii="Calibri" w:hAnsi="Calibri" w:cs="Calibri"/>
                  <w:sz w:val="22"/>
                  <w:szCs w:val="22"/>
                </w:rPr>
                <w:t>Meter Role</w:t>
              </w:r>
            </w:ins>
          </w:p>
        </w:tc>
      </w:tr>
      <w:tr w:rsidR="005253F0" w:rsidRPr="00484CFC" w14:paraId="301624B7" w14:textId="77777777" w:rsidTr="006E15B6">
        <w:trPr>
          <w:trHeight w:val="300"/>
          <w:ins w:id="809" w:author="MCT" w:date="2023-05-09T14:09:00Z"/>
        </w:trPr>
        <w:tc>
          <w:tcPr>
            <w:tcW w:w="400" w:type="dxa"/>
            <w:tcBorders>
              <w:top w:val="nil"/>
              <w:left w:val="nil"/>
              <w:bottom w:val="nil"/>
              <w:right w:val="nil"/>
            </w:tcBorders>
            <w:shd w:val="clear" w:color="auto" w:fill="auto"/>
            <w:hideMark/>
          </w:tcPr>
          <w:p w14:paraId="74E966C4" w14:textId="77777777" w:rsidR="005253F0" w:rsidRPr="00484CFC" w:rsidRDefault="005253F0" w:rsidP="006E15B6">
            <w:pPr>
              <w:autoSpaceDE/>
              <w:autoSpaceDN/>
              <w:rPr>
                <w:ins w:id="81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186C82" w14:textId="77777777" w:rsidR="005253F0" w:rsidRPr="00484CFC" w:rsidRDefault="005253F0" w:rsidP="006E15B6">
            <w:pPr>
              <w:autoSpaceDE/>
              <w:autoSpaceDN/>
              <w:rPr>
                <w:ins w:id="811" w:author="MCT" w:date="2023-05-09T14:09:00Z"/>
                <w:rFonts w:ascii="Calibri" w:hAnsi="Calibri" w:cs="Calibri"/>
                <w:sz w:val="22"/>
                <w:szCs w:val="22"/>
              </w:rPr>
            </w:pPr>
            <w:ins w:id="812"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79078214" w14:textId="77777777" w:rsidR="005253F0" w:rsidRPr="00484CFC" w:rsidRDefault="005253F0" w:rsidP="006E15B6">
            <w:pPr>
              <w:autoSpaceDE/>
              <w:autoSpaceDN/>
              <w:rPr>
                <w:ins w:id="813" w:author="MCT" w:date="2023-05-09T14:09:00Z"/>
                <w:rFonts w:ascii="Calibri" w:hAnsi="Calibri" w:cs="Calibri"/>
                <w:sz w:val="22"/>
                <w:szCs w:val="22"/>
              </w:rPr>
            </w:pPr>
            <w:ins w:id="814" w:author="MCT" w:date="2023-05-09T14:09:00Z">
              <w:r w:rsidRPr="00484CFC">
                <w:rPr>
                  <w:rFonts w:ascii="Calibri" w:hAnsi="Calibri" w:cs="Calibri"/>
                  <w:sz w:val="22"/>
                  <w:szCs w:val="22"/>
                </w:rPr>
                <w:t>Meter Type</w:t>
              </w:r>
            </w:ins>
          </w:p>
        </w:tc>
      </w:tr>
      <w:tr w:rsidR="005253F0" w:rsidRPr="00484CFC" w14:paraId="592818DC" w14:textId="77777777" w:rsidTr="006E15B6">
        <w:trPr>
          <w:trHeight w:val="300"/>
          <w:ins w:id="815" w:author="MCT" w:date="2023-05-09T14:09:00Z"/>
        </w:trPr>
        <w:tc>
          <w:tcPr>
            <w:tcW w:w="400" w:type="dxa"/>
            <w:tcBorders>
              <w:top w:val="nil"/>
              <w:left w:val="nil"/>
              <w:bottom w:val="nil"/>
              <w:right w:val="nil"/>
            </w:tcBorders>
            <w:shd w:val="clear" w:color="auto" w:fill="auto"/>
            <w:hideMark/>
          </w:tcPr>
          <w:p w14:paraId="5C8B463D" w14:textId="77777777" w:rsidR="005253F0" w:rsidRPr="00484CFC" w:rsidRDefault="005253F0" w:rsidP="006E15B6">
            <w:pPr>
              <w:autoSpaceDE/>
              <w:autoSpaceDN/>
              <w:rPr>
                <w:ins w:id="81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12701E" w14:textId="77777777" w:rsidR="005253F0" w:rsidRPr="00484CFC" w:rsidRDefault="005253F0" w:rsidP="006E15B6">
            <w:pPr>
              <w:autoSpaceDE/>
              <w:autoSpaceDN/>
              <w:rPr>
                <w:ins w:id="817" w:author="MCT" w:date="2023-05-09T14:09:00Z"/>
                <w:rFonts w:ascii="Calibri" w:hAnsi="Calibri" w:cs="Calibri"/>
                <w:sz w:val="22"/>
                <w:szCs w:val="22"/>
              </w:rPr>
            </w:pPr>
            <w:ins w:id="818" w:author="MCT" w:date="2023-05-09T14:09:00Z">
              <w:r w:rsidRPr="00484CFC">
                <w:rPr>
                  <w:rFonts w:ascii="Calibri" w:hAnsi="Calibri" w:cs="Calibri"/>
                  <w:sz w:val="22"/>
                  <w:szCs w:val="22"/>
                </w:rPr>
                <w:t>QTY~QD~469200</w:t>
              </w:r>
            </w:ins>
          </w:p>
        </w:tc>
        <w:tc>
          <w:tcPr>
            <w:tcW w:w="4805" w:type="dxa"/>
            <w:tcBorders>
              <w:top w:val="nil"/>
              <w:left w:val="nil"/>
              <w:bottom w:val="single" w:sz="4" w:space="0" w:color="auto"/>
              <w:right w:val="single" w:sz="4" w:space="0" w:color="auto"/>
            </w:tcBorders>
            <w:shd w:val="clear" w:color="auto" w:fill="auto"/>
            <w:vAlign w:val="bottom"/>
            <w:hideMark/>
          </w:tcPr>
          <w:p w14:paraId="6C64268E" w14:textId="77777777" w:rsidR="005253F0" w:rsidRPr="00484CFC" w:rsidRDefault="005253F0" w:rsidP="006E15B6">
            <w:pPr>
              <w:autoSpaceDE/>
              <w:autoSpaceDN/>
              <w:rPr>
                <w:ins w:id="819" w:author="MCT" w:date="2023-05-09T14:09:00Z"/>
                <w:rFonts w:ascii="Calibri" w:hAnsi="Calibri" w:cs="Calibri"/>
                <w:sz w:val="22"/>
                <w:szCs w:val="22"/>
              </w:rPr>
            </w:pPr>
            <w:ins w:id="820" w:author="MCT" w:date="2023-05-09T14:09:00Z">
              <w:r w:rsidRPr="00484CFC">
                <w:rPr>
                  <w:rFonts w:ascii="Calibri" w:hAnsi="Calibri" w:cs="Calibri"/>
                  <w:sz w:val="22"/>
                  <w:szCs w:val="22"/>
                </w:rPr>
                <w:t>Quantity Delivered</w:t>
              </w:r>
            </w:ins>
          </w:p>
        </w:tc>
      </w:tr>
      <w:tr w:rsidR="005253F0" w:rsidRPr="00484CFC" w14:paraId="65B203F5" w14:textId="77777777" w:rsidTr="006E15B6">
        <w:trPr>
          <w:trHeight w:val="300"/>
          <w:ins w:id="821" w:author="MCT" w:date="2023-05-09T14:09:00Z"/>
        </w:trPr>
        <w:tc>
          <w:tcPr>
            <w:tcW w:w="400" w:type="dxa"/>
            <w:tcBorders>
              <w:top w:val="nil"/>
              <w:left w:val="nil"/>
              <w:bottom w:val="nil"/>
              <w:right w:val="nil"/>
            </w:tcBorders>
            <w:shd w:val="clear" w:color="auto" w:fill="auto"/>
            <w:hideMark/>
          </w:tcPr>
          <w:p w14:paraId="724E92C0" w14:textId="77777777" w:rsidR="005253F0" w:rsidRPr="00484CFC" w:rsidRDefault="005253F0" w:rsidP="006E15B6">
            <w:pPr>
              <w:autoSpaceDE/>
              <w:autoSpaceDN/>
              <w:rPr>
                <w:ins w:id="822"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B60BFFE" w14:textId="77777777" w:rsidR="005253F0" w:rsidRPr="00484CFC" w:rsidRDefault="005253F0" w:rsidP="006E15B6">
            <w:pPr>
              <w:autoSpaceDE/>
              <w:autoSpaceDN/>
              <w:rPr>
                <w:ins w:id="82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B25102" w14:textId="77777777" w:rsidR="005253F0" w:rsidRPr="00484CFC" w:rsidRDefault="005253F0" w:rsidP="006E15B6">
            <w:pPr>
              <w:autoSpaceDE/>
              <w:autoSpaceDN/>
              <w:rPr>
                <w:ins w:id="824" w:author="MCT" w:date="2023-05-09T14:09:00Z"/>
                <w:rFonts w:ascii="Calibri" w:hAnsi="Calibri" w:cs="Calibri"/>
                <w:sz w:val="22"/>
                <w:szCs w:val="22"/>
              </w:rPr>
            </w:pPr>
            <w:ins w:id="825" w:author="MCT" w:date="2023-05-09T14:09:00Z">
              <w:r w:rsidRPr="00484CFC">
                <w:rPr>
                  <w:rFonts w:ascii="Calibri" w:hAnsi="Calibri" w:cs="Calibri"/>
                  <w:sz w:val="22"/>
                  <w:szCs w:val="22"/>
                </w:rPr>
                <w:t>MEA~AF~~~KH~23336~23359~51</w:t>
              </w:r>
            </w:ins>
          </w:p>
        </w:tc>
        <w:tc>
          <w:tcPr>
            <w:tcW w:w="4805" w:type="dxa"/>
            <w:tcBorders>
              <w:top w:val="nil"/>
              <w:left w:val="nil"/>
              <w:bottom w:val="single" w:sz="4" w:space="0" w:color="auto"/>
              <w:right w:val="single" w:sz="4" w:space="0" w:color="auto"/>
            </w:tcBorders>
            <w:shd w:val="clear" w:color="auto" w:fill="auto"/>
            <w:vAlign w:val="bottom"/>
            <w:hideMark/>
          </w:tcPr>
          <w:p w14:paraId="28DA9C7C" w14:textId="77777777" w:rsidR="005253F0" w:rsidRPr="00484CFC" w:rsidRDefault="005253F0" w:rsidP="006E15B6">
            <w:pPr>
              <w:autoSpaceDE/>
              <w:autoSpaceDN/>
              <w:rPr>
                <w:ins w:id="826" w:author="MCT" w:date="2023-05-09T14:09:00Z"/>
                <w:rFonts w:ascii="Calibri" w:hAnsi="Calibri" w:cs="Calibri"/>
                <w:sz w:val="22"/>
                <w:szCs w:val="22"/>
              </w:rPr>
            </w:pPr>
            <w:ins w:id="827" w:author="MCT" w:date="2023-05-09T14:09:00Z">
              <w:r w:rsidRPr="00484CFC">
                <w:rPr>
                  <w:rFonts w:ascii="Calibri" w:hAnsi="Calibri" w:cs="Calibri"/>
                  <w:sz w:val="22"/>
                  <w:szCs w:val="22"/>
                </w:rPr>
                <w:t>Meter Reads - Actual Total</w:t>
              </w:r>
            </w:ins>
          </w:p>
        </w:tc>
      </w:tr>
      <w:tr w:rsidR="005253F0" w:rsidRPr="00484CFC" w14:paraId="1C51FDAE" w14:textId="77777777" w:rsidTr="006E15B6">
        <w:trPr>
          <w:trHeight w:val="300"/>
          <w:ins w:id="828" w:author="MCT" w:date="2023-05-09T14:09:00Z"/>
        </w:trPr>
        <w:tc>
          <w:tcPr>
            <w:tcW w:w="400" w:type="dxa"/>
            <w:tcBorders>
              <w:top w:val="nil"/>
              <w:left w:val="nil"/>
              <w:bottom w:val="nil"/>
              <w:right w:val="nil"/>
            </w:tcBorders>
            <w:shd w:val="clear" w:color="auto" w:fill="auto"/>
            <w:hideMark/>
          </w:tcPr>
          <w:p w14:paraId="794EAFB5" w14:textId="77777777" w:rsidR="005253F0" w:rsidRPr="00484CFC" w:rsidRDefault="005253F0" w:rsidP="006E15B6">
            <w:pPr>
              <w:autoSpaceDE/>
              <w:autoSpaceDN/>
              <w:rPr>
                <w:ins w:id="829"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AB7AD8F" w14:textId="77777777" w:rsidR="005253F0" w:rsidRPr="00484CFC" w:rsidRDefault="005253F0" w:rsidP="006E15B6">
            <w:pPr>
              <w:autoSpaceDE/>
              <w:autoSpaceDN/>
              <w:rPr>
                <w:ins w:id="83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38A3C10" w14:textId="77777777" w:rsidR="005253F0" w:rsidRPr="00484CFC" w:rsidRDefault="005253F0" w:rsidP="006E15B6">
            <w:pPr>
              <w:autoSpaceDE/>
              <w:autoSpaceDN/>
              <w:rPr>
                <w:ins w:id="831" w:author="MCT" w:date="2023-05-09T14:09:00Z"/>
                <w:rFonts w:ascii="Calibri" w:hAnsi="Calibri" w:cs="Calibri"/>
                <w:sz w:val="22"/>
                <w:szCs w:val="22"/>
              </w:rPr>
            </w:pPr>
            <w:ins w:id="832" w:author="MCT" w:date="2023-05-09T14:09:00Z">
              <w:r w:rsidRPr="00484CFC">
                <w:rPr>
                  <w:rFonts w:ascii="Calibri" w:hAnsi="Calibri" w:cs="Calibri"/>
                  <w:sz w:val="22"/>
                  <w:szCs w:val="22"/>
                </w:rPr>
                <w:t>MEA~~CO~1.02</w:t>
              </w:r>
            </w:ins>
          </w:p>
        </w:tc>
        <w:tc>
          <w:tcPr>
            <w:tcW w:w="4805" w:type="dxa"/>
            <w:tcBorders>
              <w:top w:val="nil"/>
              <w:left w:val="nil"/>
              <w:bottom w:val="single" w:sz="4" w:space="0" w:color="auto"/>
              <w:right w:val="single" w:sz="4" w:space="0" w:color="auto"/>
            </w:tcBorders>
            <w:shd w:val="clear" w:color="auto" w:fill="auto"/>
            <w:vAlign w:val="bottom"/>
            <w:hideMark/>
          </w:tcPr>
          <w:p w14:paraId="792F07FA" w14:textId="77777777" w:rsidR="005253F0" w:rsidRPr="00484CFC" w:rsidRDefault="005253F0" w:rsidP="006E15B6">
            <w:pPr>
              <w:autoSpaceDE/>
              <w:autoSpaceDN/>
              <w:rPr>
                <w:ins w:id="833" w:author="MCT" w:date="2023-05-09T14:09:00Z"/>
                <w:rFonts w:ascii="Calibri" w:hAnsi="Calibri" w:cs="Calibri"/>
                <w:sz w:val="22"/>
                <w:szCs w:val="22"/>
              </w:rPr>
            </w:pPr>
            <w:ins w:id="834" w:author="MCT" w:date="2023-05-09T14:09:00Z">
              <w:r w:rsidRPr="00484CFC">
                <w:rPr>
                  <w:rFonts w:ascii="Calibri" w:hAnsi="Calibri" w:cs="Calibri"/>
                  <w:sz w:val="22"/>
                  <w:szCs w:val="22"/>
                </w:rPr>
                <w:t>Transformer Loss Factor</w:t>
              </w:r>
            </w:ins>
          </w:p>
        </w:tc>
      </w:tr>
      <w:tr w:rsidR="005253F0" w:rsidRPr="00484CFC" w14:paraId="544DEB5B" w14:textId="77777777" w:rsidTr="006E15B6">
        <w:trPr>
          <w:trHeight w:val="300"/>
          <w:ins w:id="835" w:author="MCT" w:date="2023-05-09T14:09:00Z"/>
        </w:trPr>
        <w:tc>
          <w:tcPr>
            <w:tcW w:w="400" w:type="dxa"/>
            <w:tcBorders>
              <w:top w:val="nil"/>
              <w:left w:val="nil"/>
              <w:bottom w:val="nil"/>
              <w:right w:val="nil"/>
            </w:tcBorders>
            <w:shd w:val="clear" w:color="auto" w:fill="auto"/>
            <w:hideMark/>
          </w:tcPr>
          <w:p w14:paraId="107DB96E" w14:textId="77777777" w:rsidR="005253F0" w:rsidRPr="00484CFC" w:rsidRDefault="005253F0" w:rsidP="006E15B6">
            <w:pPr>
              <w:autoSpaceDE/>
              <w:autoSpaceDN/>
              <w:rPr>
                <w:ins w:id="836"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23F73CC" w14:textId="77777777" w:rsidR="005253F0" w:rsidRPr="00484CFC" w:rsidRDefault="005253F0" w:rsidP="006E15B6">
            <w:pPr>
              <w:autoSpaceDE/>
              <w:autoSpaceDN/>
              <w:rPr>
                <w:ins w:id="83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74A33DA" w14:textId="77777777" w:rsidR="005253F0" w:rsidRPr="00484CFC" w:rsidRDefault="005253F0" w:rsidP="006E15B6">
            <w:pPr>
              <w:autoSpaceDE/>
              <w:autoSpaceDN/>
              <w:rPr>
                <w:ins w:id="838" w:author="MCT" w:date="2023-05-09T14:09:00Z"/>
                <w:rFonts w:ascii="Calibri" w:hAnsi="Calibri" w:cs="Calibri"/>
                <w:sz w:val="22"/>
                <w:szCs w:val="22"/>
              </w:rPr>
            </w:pPr>
            <w:ins w:id="839" w:author="MCT" w:date="2023-05-09T14:09:00Z">
              <w:r w:rsidRPr="00484CFC">
                <w:rPr>
                  <w:rFonts w:ascii="Calibri" w:hAnsi="Calibri" w:cs="Calibri"/>
                  <w:sz w:val="22"/>
                  <w:szCs w:val="22"/>
                </w:rPr>
                <w:t>MEA~~ZA~.95</w:t>
              </w:r>
            </w:ins>
          </w:p>
        </w:tc>
        <w:tc>
          <w:tcPr>
            <w:tcW w:w="4805" w:type="dxa"/>
            <w:tcBorders>
              <w:top w:val="nil"/>
              <w:left w:val="nil"/>
              <w:bottom w:val="single" w:sz="4" w:space="0" w:color="auto"/>
              <w:right w:val="single" w:sz="4" w:space="0" w:color="auto"/>
            </w:tcBorders>
            <w:shd w:val="clear" w:color="auto" w:fill="auto"/>
            <w:vAlign w:val="bottom"/>
            <w:hideMark/>
          </w:tcPr>
          <w:p w14:paraId="14B3E466" w14:textId="77777777" w:rsidR="005253F0" w:rsidRPr="00484CFC" w:rsidRDefault="005253F0" w:rsidP="006E15B6">
            <w:pPr>
              <w:autoSpaceDE/>
              <w:autoSpaceDN/>
              <w:rPr>
                <w:ins w:id="840" w:author="MCT" w:date="2023-05-09T14:09:00Z"/>
                <w:rFonts w:ascii="Calibri" w:hAnsi="Calibri" w:cs="Calibri"/>
                <w:sz w:val="22"/>
                <w:szCs w:val="22"/>
              </w:rPr>
            </w:pPr>
            <w:ins w:id="841" w:author="MCT" w:date="2023-05-09T14:09:00Z">
              <w:r w:rsidRPr="00484CFC">
                <w:rPr>
                  <w:rFonts w:ascii="Calibri" w:hAnsi="Calibri" w:cs="Calibri"/>
                  <w:sz w:val="22"/>
                  <w:szCs w:val="22"/>
                </w:rPr>
                <w:t>Power Factor</w:t>
              </w:r>
            </w:ins>
          </w:p>
        </w:tc>
      </w:tr>
      <w:tr w:rsidR="005253F0" w:rsidRPr="00484CFC" w14:paraId="12013329" w14:textId="77777777" w:rsidTr="006E15B6">
        <w:trPr>
          <w:trHeight w:val="300"/>
          <w:ins w:id="842" w:author="MCT" w:date="2023-05-09T14:09:00Z"/>
        </w:trPr>
        <w:tc>
          <w:tcPr>
            <w:tcW w:w="400" w:type="dxa"/>
            <w:tcBorders>
              <w:top w:val="nil"/>
              <w:left w:val="nil"/>
              <w:bottom w:val="nil"/>
              <w:right w:val="nil"/>
            </w:tcBorders>
            <w:shd w:val="clear" w:color="auto" w:fill="auto"/>
            <w:hideMark/>
          </w:tcPr>
          <w:p w14:paraId="4C4AD4C7" w14:textId="77777777" w:rsidR="005253F0" w:rsidRPr="00484CFC" w:rsidRDefault="005253F0" w:rsidP="006E15B6">
            <w:pPr>
              <w:autoSpaceDE/>
              <w:autoSpaceDN/>
              <w:rPr>
                <w:ins w:id="843"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DD1C483" w14:textId="77777777" w:rsidR="005253F0" w:rsidRPr="00484CFC" w:rsidRDefault="005253F0" w:rsidP="006E15B6">
            <w:pPr>
              <w:autoSpaceDE/>
              <w:autoSpaceDN/>
              <w:rPr>
                <w:ins w:id="84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6CB6D9" w14:textId="77777777" w:rsidR="005253F0" w:rsidRPr="00484CFC" w:rsidRDefault="005253F0" w:rsidP="006E15B6">
            <w:pPr>
              <w:autoSpaceDE/>
              <w:autoSpaceDN/>
              <w:rPr>
                <w:ins w:id="845" w:author="MCT" w:date="2023-05-09T14:09:00Z"/>
                <w:rFonts w:ascii="Calibri" w:hAnsi="Calibri" w:cs="Calibri"/>
                <w:sz w:val="22"/>
                <w:szCs w:val="22"/>
              </w:rPr>
            </w:pPr>
            <w:ins w:id="846" w:author="MCT" w:date="2023-05-09T14:09:00Z">
              <w:r w:rsidRPr="00484CFC">
                <w:rPr>
                  <w:rFonts w:ascii="Calibri" w:hAnsi="Calibri" w:cs="Calibri"/>
                  <w:sz w:val="22"/>
                  <w:szCs w:val="22"/>
                </w:rPr>
                <w:t>MEA~~MU~20000</w:t>
              </w:r>
            </w:ins>
          </w:p>
        </w:tc>
        <w:tc>
          <w:tcPr>
            <w:tcW w:w="4805" w:type="dxa"/>
            <w:tcBorders>
              <w:top w:val="nil"/>
              <w:left w:val="nil"/>
              <w:bottom w:val="single" w:sz="4" w:space="0" w:color="auto"/>
              <w:right w:val="single" w:sz="4" w:space="0" w:color="auto"/>
            </w:tcBorders>
            <w:shd w:val="clear" w:color="auto" w:fill="auto"/>
            <w:vAlign w:val="bottom"/>
            <w:hideMark/>
          </w:tcPr>
          <w:p w14:paraId="1CAF73FB" w14:textId="77777777" w:rsidR="005253F0" w:rsidRPr="00484CFC" w:rsidRDefault="005253F0" w:rsidP="006E15B6">
            <w:pPr>
              <w:autoSpaceDE/>
              <w:autoSpaceDN/>
              <w:rPr>
                <w:ins w:id="847" w:author="MCT" w:date="2023-05-09T14:09:00Z"/>
                <w:rFonts w:ascii="Calibri" w:hAnsi="Calibri" w:cs="Calibri"/>
                <w:sz w:val="22"/>
                <w:szCs w:val="22"/>
              </w:rPr>
            </w:pPr>
            <w:ins w:id="848" w:author="MCT" w:date="2023-05-09T14:09:00Z">
              <w:r w:rsidRPr="00484CFC">
                <w:rPr>
                  <w:rFonts w:ascii="Calibri" w:hAnsi="Calibri" w:cs="Calibri"/>
                  <w:sz w:val="22"/>
                  <w:szCs w:val="22"/>
                </w:rPr>
                <w:t>Meter Multiplier</w:t>
              </w:r>
            </w:ins>
          </w:p>
        </w:tc>
      </w:tr>
      <w:tr w:rsidR="005253F0" w:rsidRPr="00484CFC" w14:paraId="3160B451" w14:textId="77777777" w:rsidTr="006E15B6">
        <w:trPr>
          <w:trHeight w:val="600"/>
          <w:ins w:id="849"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14709A" w14:textId="77777777" w:rsidR="005253F0" w:rsidRPr="00484CFC" w:rsidRDefault="005253F0" w:rsidP="006E15B6">
            <w:pPr>
              <w:autoSpaceDE/>
              <w:autoSpaceDN/>
              <w:rPr>
                <w:ins w:id="850" w:author="MCT" w:date="2023-05-09T14:09:00Z"/>
                <w:rFonts w:ascii="Calibri" w:hAnsi="Calibri" w:cs="Calibri"/>
                <w:sz w:val="22"/>
                <w:szCs w:val="22"/>
              </w:rPr>
            </w:pPr>
            <w:ins w:id="851" w:author="MCT" w:date="2023-05-09T14:09:00Z">
              <w:r w:rsidRPr="00484CFC">
                <w:rPr>
                  <w:rFonts w:ascii="Calibri" w:hAnsi="Calibri" w:cs="Calibri"/>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5230B370" w14:textId="77777777" w:rsidR="005253F0" w:rsidRPr="00484CFC" w:rsidRDefault="005253F0" w:rsidP="006E15B6">
            <w:pPr>
              <w:autoSpaceDE/>
              <w:autoSpaceDN/>
              <w:rPr>
                <w:ins w:id="852" w:author="MCT" w:date="2023-05-09T14:09:00Z"/>
                <w:rFonts w:ascii="Calibri" w:hAnsi="Calibri" w:cs="Calibri"/>
                <w:sz w:val="22"/>
                <w:szCs w:val="22"/>
              </w:rPr>
            </w:pPr>
            <w:ins w:id="853" w:author="MCT" w:date="2023-05-09T14:09:00Z">
              <w:r w:rsidRPr="00484CFC">
                <w:rPr>
                  <w:rFonts w:ascii="Calibri" w:hAnsi="Calibri" w:cs="Calibri"/>
                  <w:sz w:val="22"/>
                  <w:szCs w:val="22"/>
                </w:rPr>
                <w:t>Interval Usage Summary Per Meter Measurement Type</w:t>
              </w:r>
            </w:ins>
          </w:p>
        </w:tc>
      </w:tr>
      <w:tr w:rsidR="005253F0" w:rsidRPr="00484CFC" w14:paraId="2B4D2C0D" w14:textId="77777777" w:rsidTr="006E15B6">
        <w:trPr>
          <w:trHeight w:val="300"/>
          <w:ins w:id="854" w:author="MCT" w:date="2023-05-09T14:09:00Z"/>
        </w:trPr>
        <w:tc>
          <w:tcPr>
            <w:tcW w:w="400" w:type="dxa"/>
            <w:tcBorders>
              <w:top w:val="nil"/>
              <w:left w:val="nil"/>
              <w:bottom w:val="nil"/>
              <w:right w:val="nil"/>
            </w:tcBorders>
            <w:shd w:val="clear" w:color="auto" w:fill="auto"/>
            <w:hideMark/>
          </w:tcPr>
          <w:p w14:paraId="65F25F17" w14:textId="77777777" w:rsidR="005253F0" w:rsidRPr="00484CFC" w:rsidRDefault="005253F0" w:rsidP="006E15B6">
            <w:pPr>
              <w:autoSpaceDE/>
              <w:autoSpaceDN/>
              <w:rPr>
                <w:ins w:id="85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36E321" w14:textId="77777777" w:rsidR="005253F0" w:rsidRPr="00484CFC" w:rsidRDefault="005253F0" w:rsidP="006E15B6">
            <w:pPr>
              <w:autoSpaceDE/>
              <w:autoSpaceDN/>
              <w:rPr>
                <w:ins w:id="856" w:author="MCT" w:date="2023-05-09T14:09:00Z"/>
                <w:rFonts w:ascii="Calibri" w:hAnsi="Calibri" w:cs="Calibri"/>
                <w:sz w:val="22"/>
                <w:szCs w:val="22"/>
              </w:rPr>
            </w:pPr>
            <w:ins w:id="857"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3AB42070" w14:textId="77777777" w:rsidR="005253F0" w:rsidRPr="00484CFC" w:rsidRDefault="005253F0" w:rsidP="006E15B6">
            <w:pPr>
              <w:autoSpaceDE/>
              <w:autoSpaceDN/>
              <w:rPr>
                <w:ins w:id="858" w:author="MCT" w:date="2023-05-09T14:09:00Z"/>
                <w:rFonts w:ascii="Calibri" w:hAnsi="Calibri" w:cs="Calibri"/>
                <w:sz w:val="22"/>
                <w:szCs w:val="22"/>
              </w:rPr>
            </w:pPr>
            <w:ins w:id="859" w:author="MCT" w:date="2023-05-09T14:09:00Z">
              <w:r w:rsidRPr="00484CFC">
                <w:rPr>
                  <w:rFonts w:ascii="Calibri" w:hAnsi="Calibri" w:cs="Calibri"/>
                  <w:sz w:val="22"/>
                  <w:szCs w:val="22"/>
                </w:rPr>
                <w:t>Service Period Start Date</w:t>
              </w:r>
            </w:ins>
          </w:p>
        </w:tc>
      </w:tr>
      <w:tr w:rsidR="005253F0" w:rsidRPr="00484CFC" w14:paraId="080F8D38" w14:textId="77777777" w:rsidTr="006E15B6">
        <w:trPr>
          <w:trHeight w:val="300"/>
          <w:ins w:id="860" w:author="MCT" w:date="2023-05-09T14:09:00Z"/>
        </w:trPr>
        <w:tc>
          <w:tcPr>
            <w:tcW w:w="400" w:type="dxa"/>
            <w:tcBorders>
              <w:top w:val="nil"/>
              <w:left w:val="nil"/>
              <w:bottom w:val="nil"/>
              <w:right w:val="nil"/>
            </w:tcBorders>
            <w:shd w:val="clear" w:color="auto" w:fill="auto"/>
            <w:hideMark/>
          </w:tcPr>
          <w:p w14:paraId="4A9FAD83" w14:textId="77777777" w:rsidR="005253F0" w:rsidRPr="00484CFC" w:rsidRDefault="005253F0" w:rsidP="006E15B6">
            <w:pPr>
              <w:autoSpaceDE/>
              <w:autoSpaceDN/>
              <w:rPr>
                <w:ins w:id="86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D05CAB" w14:textId="77777777" w:rsidR="005253F0" w:rsidRPr="00484CFC" w:rsidRDefault="005253F0" w:rsidP="006E15B6">
            <w:pPr>
              <w:autoSpaceDE/>
              <w:autoSpaceDN/>
              <w:rPr>
                <w:ins w:id="862" w:author="MCT" w:date="2023-05-09T14:09:00Z"/>
                <w:rFonts w:ascii="Calibri" w:hAnsi="Calibri" w:cs="Calibri"/>
                <w:sz w:val="22"/>
                <w:szCs w:val="22"/>
              </w:rPr>
            </w:pPr>
            <w:ins w:id="863"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56800368" w14:textId="77777777" w:rsidR="005253F0" w:rsidRPr="00484CFC" w:rsidRDefault="005253F0" w:rsidP="006E15B6">
            <w:pPr>
              <w:autoSpaceDE/>
              <w:autoSpaceDN/>
              <w:rPr>
                <w:ins w:id="864" w:author="MCT" w:date="2023-05-09T14:09:00Z"/>
                <w:rFonts w:ascii="Calibri" w:hAnsi="Calibri" w:cs="Calibri"/>
                <w:sz w:val="22"/>
                <w:szCs w:val="22"/>
              </w:rPr>
            </w:pPr>
            <w:ins w:id="865" w:author="MCT" w:date="2023-05-09T14:09:00Z">
              <w:r w:rsidRPr="00484CFC">
                <w:rPr>
                  <w:rFonts w:ascii="Calibri" w:hAnsi="Calibri" w:cs="Calibri"/>
                  <w:sz w:val="22"/>
                  <w:szCs w:val="22"/>
                </w:rPr>
                <w:t>Service Period End Date</w:t>
              </w:r>
            </w:ins>
          </w:p>
        </w:tc>
      </w:tr>
      <w:tr w:rsidR="005253F0" w:rsidRPr="00484CFC" w14:paraId="46D537FA" w14:textId="77777777" w:rsidTr="006E15B6">
        <w:trPr>
          <w:trHeight w:val="300"/>
          <w:ins w:id="866" w:author="MCT" w:date="2023-05-09T14:09:00Z"/>
        </w:trPr>
        <w:tc>
          <w:tcPr>
            <w:tcW w:w="400" w:type="dxa"/>
            <w:tcBorders>
              <w:top w:val="nil"/>
              <w:left w:val="nil"/>
              <w:bottom w:val="nil"/>
              <w:right w:val="nil"/>
            </w:tcBorders>
            <w:shd w:val="clear" w:color="auto" w:fill="auto"/>
            <w:hideMark/>
          </w:tcPr>
          <w:p w14:paraId="57A9480D" w14:textId="77777777" w:rsidR="005253F0" w:rsidRPr="00484CFC" w:rsidRDefault="005253F0" w:rsidP="006E15B6">
            <w:pPr>
              <w:autoSpaceDE/>
              <w:autoSpaceDN/>
              <w:rPr>
                <w:ins w:id="86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3E0918" w14:textId="77777777" w:rsidR="005253F0" w:rsidRPr="00484CFC" w:rsidRDefault="005253F0" w:rsidP="006E15B6">
            <w:pPr>
              <w:autoSpaceDE/>
              <w:autoSpaceDN/>
              <w:rPr>
                <w:ins w:id="868" w:author="MCT" w:date="2023-05-09T14:09:00Z"/>
                <w:rFonts w:ascii="Calibri" w:hAnsi="Calibri" w:cs="Calibri"/>
                <w:sz w:val="22"/>
                <w:szCs w:val="22"/>
              </w:rPr>
            </w:pPr>
            <w:ins w:id="869" w:author="MCT" w:date="2023-05-09T14:09:00Z">
              <w:r w:rsidRPr="00484CFC">
                <w:rPr>
                  <w:rFonts w:ascii="Calibri" w:hAnsi="Calibri" w:cs="Calibri"/>
                  <w:sz w:val="22"/>
                  <w:szCs w:val="22"/>
                </w:rPr>
                <w:t>REF~6W~1</w:t>
              </w:r>
            </w:ins>
          </w:p>
        </w:tc>
        <w:tc>
          <w:tcPr>
            <w:tcW w:w="4805" w:type="dxa"/>
            <w:tcBorders>
              <w:top w:val="nil"/>
              <w:left w:val="nil"/>
              <w:bottom w:val="single" w:sz="4" w:space="0" w:color="auto"/>
              <w:right w:val="single" w:sz="4" w:space="0" w:color="auto"/>
            </w:tcBorders>
            <w:shd w:val="clear" w:color="auto" w:fill="auto"/>
            <w:vAlign w:val="bottom"/>
            <w:hideMark/>
          </w:tcPr>
          <w:p w14:paraId="2AEFA68D" w14:textId="77777777" w:rsidR="005253F0" w:rsidRPr="00484CFC" w:rsidRDefault="005253F0" w:rsidP="006E15B6">
            <w:pPr>
              <w:autoSpaceDE/>
              <w:autoSpaceDN/>
              <w:rPr>
                <w:ins w:id="870" w:author="MCT" w:date="2023-05-09T14:09:00Z"/>
                <w:rFonts w:ascii="Calibri" w:hAnsi="Calibri" w:cs="Calibri"/>
                <w:sz w:val="22"/>
                <w:szCs w:val="22"/>
              </w:rPr>
            </w:pPr>
            <w:ins w:id="871" w:author="MCT" w:date="2023-05-09T14:09:00Z">
              <w:r w:rsidRPr="00484CFC">
                <w:rPr>
                  <w:rFonts w:ascii="Calibri" w:hAnsi="Calibri" w:cs="Calibri"/>
                  <w:sz w:val="22"/>
                  <w:szCs w:val="22"/>
                </w:rPr>
                <w:t>Channel Number</w:t>
              </w:r>
            </w:ins>
          </w:p>
        </w:tc>
      </w:tr>
      <w:tr w:rsidR="005253F0" w:rsidRPr="00484CFC" w14:paraId="079D7481" w14:textId="77777777" w:rsidTr="006E15B6">
        <w:trPr>
          <w:trHeight w:val="300"/>
          <w:ins w:id="872" w:author="MCT" w:date="2023-05-09T14:09:00Z"/>
        </w:trPr>
        <w:tc>
          <w:tcPr>
            <w:tcW w:w="400" w:type="dxa"/>
            <w:tcBorders>
              <w:top w:val="nil"/>
              <w:left w:val="nil"/>
              <w:bottom w:val="nil"/>
              <w:right w:val="nil"/>
            </w:tcBorders>
            <w:shd w:val="clear" w:color="auto" w:fill="auto"/>
            <w:hideMark/>
          </w:tcPr>
          <w:p w14:paraId="7CD159F8" w14:textId="77777777" w:rsidR="005253F0" w:rsidRPr="00484CFC" w:rsidRDefault="005253F0" w:rsidP="006E15B6">
            <w:pPr>
              <w:autoSpaceDE/>
              <w:autoSpaceDN/>
              <w:rPr>
                <w:ins w:id="87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6756B5E" w14:textId="77777777" w:rsidR="005253F0" w:rsidRPr="00484CFC" w:rsidRDefault="005253F0" w:rsidP="006E15B6">
            <w:pPr>
              <w:autoSpaceDE/>
              <w:autoSpaceDN/>
              <w:rPr>
                <w:ins w:id="874" w:author="MCT" w:date="2023-05-09T14:09:00Z"/>
                <w:rFonts w:ascii="Calibri" w:hAnsi="Calibri" w:cs="Calibri"/>
                <w:sz w:val="22"/>
                <w:szCs w:val="22"/>
              </w:rPr>
            </w:pPr>
            <w:ins w:id="875"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1A4BAC1" w14:textId="77777777" w:rsidR="005253F0" w:rsidRPr="00484CFC" w:rsidRDefault="005253F0" w:rsidP="006E15B6">
            <w:pPr>
              <w:autoSpaceDE/>
              <w:autoSpaceDN/>
              <w:rPr>
                <w:ins w:id="876" w:author="MCT" w:date="2023-05-09T14:09:00Z"/>
                <w:rFonts w:ascii="Calibri" w:hAnsi="Calibri" w:cs="Calibri"/>
                <w:sz w:val="22"/>
                <w:szCs w:val="22"/>
              </w:rPr>
            </w:pPr>
            <w:ins w:id="877" w:author="MCT" w:date="2023-05-09T14:09:00Z">
              <w:r w:rsidRPr="00484CFC">
                <w:rPr>
                  <w:rFonts w:ascii="Calibri" w:hAnsi="Calibri" w:cs="Calibri"/>
                  <w:sz w:val="22"/>
                  <w:szCs w:val="22"/>
                </w:rPr>
                <w:t>Meter Type</w:t>
              </w:r>
            </w:ins>
          </w:p>
        </w:tc>
      </w:tr>
      <w:tr w:rsidR="005253F0" w:rsidRPr="00484CFC" w14:paraId="5C0CD090" w14:textId="77777777" w:rsidTr="006E15B6">
        <w:trPr>
          <w:trHeight w:val="300"/>
          <w:ins w:id="878" w:author="MCT" w:date="2023-05-09T14:09:00Z"/>
        </w:trPr>
        <w:tc>
          <w:tcPr>
            <w:tcW w:w="400" w:type="dxa"/>
            <w:tcBorders>
              <w:top w:val="nil"/>
              <w:left w:val="nil"/>
              <w:bottom w:val="nil"/>
              <w:right w:val="nil"/>
            </w:tcBorders>
            <w:shd w:val="clear" w:color="auto" w:fill="auto"/>
            <w:hideMark/>
          </w:tcPr>
          <w:p w14:paraId="3E8B2C0A" w14:textId="77777777" w:rsidR="005253F0" w:rsidRPr="00484CFC" w:rsidRDefault="005253F0" w:rsidP="006E15B6">
            <w:pPr>
              <w:autoSpaceDE/>
              <w:autoSpaceDN/>
              <w:rPr>
                <w:ins w:id="87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2557CB" w14:textId="77777777" w:rsidR="005253F0" w:rsidRPr="00484CFC" w:rsidRDefault="005253F0" w:rsidP="006E15B6">
            <w:pPr>
              <w:autoSpaceDE/>
              <w:autoSpaceDN/>
              <w:rPr>
                <w:ins w:id="880" w:author="MCT" w:date="2023-05-09T14:09:00Z"/>
                <w:rFonts w:ascii="Calibri" w:hAnsi="Calibri" w:cs="Calibri"/>
                <w:sz w:val="22"/>
                <w:szCs w:val="22"/>
              </w:rPr>
            </w:pPr>
            <w:ins w:id="881"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3FA5F09F" w14:textId="77777777" w:rsidR="005253F0" w:rsidRPr="00484CFC" w:rsidRDefault="005253F0" w:rsidP="006E15B6">
            <w:pPr>
              <w:autoSpaceDE/>
              <w:autoSpaceDN/>
              <w:rPr>
                <w:ins w:id="882" w:author="MCT" w:date="2023-05-09T14:09:00Z"/>
                <w:rFonts w:ascii="Calibri" w:hAnsi="Calibri" w:cs="Calibri"/>
                <w:sz w:val="22"/>
                <w:szCs w:val="22"/>
              </w:rPr>
            </w:pPr>
            <w:ins w:id="883" w:author="MCT" w:date="2023-05-09T14:09:00Z">
              <w:r w:rsidRPr="00484CFC">
                <w:rPr>
                  <w:rFonts w:ascii="Calibri" w:hAnsi="Calibri" w:cs="Calibri"/>
                  <w:sz w:val="22"/>
                  <w:szCs w:val="22"/>
                </w:rPr>
                <w:t>Meter Role</w:t>
              </w:r>
            </w:ins>
          </w:p>
        </w:tc>
      </w:tr>
      <w:tr w:rsidR="005253F0" w:rsidRPr="00484CFC" w14:paraId="62EEAD2A" w14:textId="77777777" w:rsidTr="006E15B6">
        <w:trPr>
          <w:trHeight w:val="300"/>
          <w:ins w:id="884" w:author="MCT" w:date="2023-05-09T14:09:00Z"/>
        </w:trPr>
        <w:tc>
          <w:tcPr>
            <w:tcW w:w="400" w:type="dxa"/>
            <w:tcBorders>
              <w:top w:val="nil"/>
              <w:left w:val="nil"/>
              <w:bottom w:val="nil"/>
              <w:right w:val="nil"/>
            </w:tcBorders>
            <w:shd w:val="clear" w:color="auto" w:fill="auto"/>
            <w:hideMark/>
          </w:tcPr>
          <w:p w14:paraId="72AA051E" w14:textId="77777777" w:rsidR="005253F0" w:rsidRPr="00484CFC" w:rsidRDefault="005253F0" w:rsidP="006E15B6">
            <w:pPr>
              <w:autoSpaceDE/>
              <w:autoSpaceDN/>
              <w:rPr>
                <w:ins w:id="88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9343CF" w14:textId="77777777" w:rsidR="005253F0" w:rsidRPr="00484CFC" w:rsidRDefault="005253F0" w:rsidP="006E15B6">
            <w:pPr>
              <w:autoSpaceDE/>
              <w:autoSpaceDN/>
              <w:rPr>
                <w:ins w:id="886" w:author="MCT" w:date="2023-05-09T14:09:00Z"/>
                <w:rFonts w:ascii="Calibri" w:hAnsi="Calibri" w:cs="Calibri"/>
                <w:sz w:val="22"/>
                <w:szCs w:val="22"/>
              </w:rPr>
            </w:pPr>
            <w:ins w:id="887" w:author="MCT" w:date="2023-05-09T14:09:00Z">
              <w:r w:rsidRPr="00484CFC">
                <w:rPr>
                  <w:rFonts w:ascii="Calibri" w:hAnsi="Calibri" w:cs="Calibri"/>
                  <w:sz w:val="22"/>
                  <w:szCs w:val="22"/>
                </w:rPr>
                <w:t>QTY~QD~1046.44</w:t>
              </w:r>
            </w:ins>
          </w:p>
        </w:tc>
        <w:tc>
          <w:tcPr>
            <w:tcW w:w="4805" w:type="dxa"/>
            <w:tcBorders>
              <w:top w:val="nil"/>
              <w:left w:val="nil"/>
              <w:bottom w:val="single" w:sz="4" w:space="0" w:color="auto"/>
              <w:right w:val="single" w:sz="4" w:space="0" w:color="auto"/>
            </w:tcBorders>
            <w:shd w:val="clear" w:color="auto" w:fill="auto"/>
            <w:vAlign w:val="bottom"/>
            <w:hideMark/>
          </w:tcPr>
          <w:p w14:paraId="4F9D5C67" w14:textId="77777777" w:rsidR="005253F0" w:rsidRPr="00484CFC" w:rsidRDefault="005253F0" w:rsidP="006E15B6">
            <w:pPr>
              <w:autoSpaceDE/>
              <w:autoSpaceDN/>
              <w:rPr>
                <w:ins w:id="888" w:author="MCT" w:date="2023-05-09T14:09:00Z"/>
                <w:rFonts w:ascii="Calibri" w:hAnsi="Calibri" w:cs="Calibri"/>
                <w:sz w:val="22"/>
                <w:szCs w:val="22"/>
              </w:rPr>
            </w:pPr>
            <w:ins w:id="889" w:author="MCT" w:date="2023-05-09T14:09:00Z">
              <w:r w:rsidRPr="00484CFC">
                <w:rPr>
                  <w:rFonts w:ascii="Calibri" w:hAnsi="Calibri" w:cs="Calibri"/>
                  <w:sz w:val="22"/>
                  <w:szCs w:val="22"/>
                </w:rPr>
                <w:t>Quantity Delivered</w:t>
              </w:r>
            </w:ins>
          </w:p>
        </w:tc>
      </w:tr>
      <w:tr w:rsidR="005253F0" w:rsidRPr="00484CFC" w14:paraId="19746B1B" w14:textId="77777777" w:rsidTr="006E15B6">
        <w:trPr>
          <w:trHeight w:val="300"/>
          <w:ins w:id="890" w:author="MCT" w:date="2023-05-09T14:09:00Z"/>
        </w:trPr>
        <w:tc>
          <w:tcPr>
            <w:tcW w:w="400" w:type="dxa"/>
            <w:tcBorders>
              <w:top w:val="nil"/>
              <w:left w:val="nil"/>
              <w:bottom w:val="nil"/>
              <w:right w:val="nil"/>
            </w:tcBorders>
            <w:shd w:val="clear" w:color="auto" w:fill="auto"/>
            <w:hideMark/>
          </w:tcPr>
          <w:p w14:paraId="7976049D" w14:textId="77777777" w:rsidR="005253F0" w:rsidRPr="00484CFC" w:rsidRDefault="005253F0" w:rsidP="006E15B6">
            <w:pPr>
              <w:autoSpaceDE/>
              <w:autoSpaceDN/>
              <w:rPr>
                <w:ins w:id="891"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3F9BEB81" w14:textId="77777777" w:rsidR="005253F0" w:rsidRPr="00484CFC" w:rsidRDefault="005253F0" w:rsidP="006E15B6">
            <w:pPr>
              <w:autoSpaceDE/>
              <w:autoSpaceDN/>
              <w:rPr>
                <w:ins w:id="89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BA68010" w14:textId="77777777" w:rsidR="005253F0" w:rsidRPr="00484CFC" w:rsidRDefault="005253F0" w:rsidP="006E15B6">
            <w:pPr>
              <w:autoSpaceDE/>
              <w:autoSpaceDN/>
              <w:rPr>
                <w:ins w:id="893" w:author="MCT" w:date="2023-05-09T14:09:00Z"/>
                <w:rFonts w:ascii="Calibri" w:hAnsi="Calibri" w:cs="Calibri"/>
                <w:sz w:val="22"/>
                <w:szCs w:val="22"/>
              </w:rPr>
            </w:pPr>
            <w:ins w:id="894" w:author="MCT" w:date="2023-05-09T14:09:00Z">
              <w:r w:rsidRPr="00484CFC">
                <w:rPr>
                  <w:rFonts w:ascii="Calibri" w:hAnsi="Calibri" w:cs="Calibri"/>
                  <w:sz w:val="22"/>
                  <w:szCs w:val="22"/>
                </w:rPr>
                <w:t>DTM~194~</w:t>
              </w:r>
            </w:ins>
            <w:ins w:id="895" w:author="MCT" w:date="2023-05-11T12:25:00Z">
              <w:r w:rsidR="00F73488">
                <w:rPr>
                  <w:rFonts w:ascii="Calibri" w:hAnsi="Calibri" w:cs="Calibri"/>
                  <w:sz w:val="22"/>
                  <w:szCs w:val="22"/>
                </w:rPr>
                <w:t>20221205</w:t>
              </w:r>
            </w:ins>
            <w:ins w:id="896" w:author="MCT" w:date="2023-05-09T14:09:00Z">
              <w:r w:rsidRPr="00484CFC">
                <w:rPr>
                  <w:rFonts w:ascii="Calibri" w:hAnsi="Calibri" w:cs="Calibri"/>
                  <w:sz w:val="22"/>
                  <w:szCs w:val="22"/>
                </w:rPr>
                <w:t>~0015</w:t>
              </w:r>
            </w:ins>
          </w:p>
        </w:tc>
        <w:tc>
          <w:tcPr>
            <w:tcW w:w="4805" w:type="dxa"/>
            <w:tcBorders>
              <w:top w:val="nil"/>
              <w:left w:val="nil"/>
              <w:bottom w:val="single" w:sz="4" w:space="0" w:color="auto"/>
              <w:right w:val="single" w:sz="4" w:space="0" w:color="auto"/>
            </w:tcBorders>
            <w:shd w:val="clear" w:color="auto" w:fill="auto"/>
            <w:vAlign w:val="bottom"/>
            <w:hideMark/>
          </w:tcPr>
          <w:p w14:paraId="1D8BDB9A" w14:textId="77777777" w:rsidR="005253F0" w:rsidRPr="00484CFC" w:rsidRDefault="005253F0" w:rsidP="006E15B6">
            <w:pPr>
              <w:autoSpaceDE/>
              <w:autoSpaceDN/>
              <w:rPr>
                <w:ins w:id="897" w:author="MCT" w:date="2023-05-09T14:09:00Z"/>
                <w:rFonts w:ascii="Calibri" w:hAnsi="Calibri" w:cs="Calibri"/>
                <w:sz w:val="22"/>
                <w:szCs w:val="22"/>
              </w:rPr>
            </w:pPr>
            <w:ins w:id="898" w:author="MCT" w:date="2023-05-09T14:09:00Z">
              <w:r w:rsidRPr="00484CFC">
                <w:rPr>
                  <w:rFonts w:ascii="Calibri" w:hAnsi="Calibri" w:cs="Calibri"/>
                  <w:sz w:val="22"/>
                  <w:szCs w:val="22"/>
                </w:rPr>
                <w:t>Interval End Time</w:t>
              </w:r>
            </w:ins>
          </w:p>
        </w:tc>
      </w:tr>
      <w:tr w:rsidR="005253F0" w:rsidRPr="00484CFC" w14:paraId="7FFC82B5" w14:textId="77777777" w:rsidTr="006E15B6">
        <w:trPr>
          <w:trHeight w:val="300"/>
          <w:ins w:id="899" w:author="MCT" w:date="2023-05-09T14:09:00Z"/>
        </w:trPr>
        <w:tc>
          <w:tcPr>
            <w:tcW w:w="400" w:type="dxa"/>
            <w:tcBorders>
              <w:top w:val="nil"/>
              <w:left w:val="nil"/>
              <w:bottom w:val="nil"/>
              <w:right w:val="nil"/>
            </w:tcBorders>
            <w:shd w:val="clear" w:color="auto" w:fill="auto"/>
            <w:hideMark/>
          </w:tcPr>
          <w:p w14:paraId="223D9B37" w14:textId="77777777" w:rsidR="005253F0" w:rsidRPr="00484CFC" w:rsidRDefault="005253F0" w:rsidP="006E15B6">
            <w:pPr>
              <w:autoSpaceDE/>
              <w:autoSpaceDN/>
              <w:rPr>
                <w:ins w:id="90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784D7F" w14:textId="77777777" w:rsidR="005253F0" w:rsidRPr="00484CFC" w:rsidRDefault="005253F0" w:rsidP="006E15B6">
            <w:pPr>
              <w:autoSpaceDE/>
              <w:autoSpaceDN/>
              <w:rPr>
                <w:ins w:id="901" w:author="MCT" w:date="2023-05-09T14:09:00Z"/>
                <w:rFonts w:ascii="Calibri" w:hAnsi="Calibri" w:cs="Calibri"/>
                <w:sz w:val="22"/>
                <w:szCs w:val="22"/>
              </w:rPr>
            </w:pPr>
            <w:ins w:id="902" w:author="MCT" w:date="2023-05-09T14:09:00Z">
              <w:r w:rsidRPr="00484CFC">
                <w:rPr>
                  <w:rFonts w:ascii="Calibri" w:hAnsi="Calibri" w:cs="Calibri"/>
                  <w:sz w:val="22"/>
                  <w:szCs w:val="22"/>
                </w:rPr>
                <w:t>QTY~QD~1042.32</w:t>
              </w:r>
            </w:ins>
          </w:p>
        </w:tc>
        <w:tc>
          <w:tcPr>
            <w:tcW w:w="4805" w:type="dxa"/>
            <w:tcBorders>
              <w:top w:val="nil"/>
              <w:left w:val="nil"/>
              <w:bottom w:val="single" w:sz="4" w:space="0" w:color="auto"/>
              <w:right w:val="single" w:sz="4" w:space="0" w:color="auto"/>
            </w:tcBorders>
            <w:shd w:val="clear" w:color="auto" w:fill="auto"/>
            <w:vAlign w:val="bottom"/>
            <w:hideMark/>
          </w:tcPr>
          <w:p w14:paraId="1241C3AD" w14:textId="77777777" w:rsidR="005253F0" w:rsidRPr="00484CFC" w:rsidRDefault="005253F0" w:rsidP="006E15B6">
            <w:pPr>
              <w:autoSpaceDE/>
              <w:autoSpaceDN/>
              <w:rPr>
                <w:ins w:id="903" w:author="MCT" w:date="2023-05-09T14:09:00Z"/>
                <w:rFonts w:ascii="Calibri" w:hAnsi="Calibri" w:cs="Calibri"/>
                <w:sz w:val="22"/>
                <w:szCs w:val="22"/>
              </w:rPr>
            </w:pPr>
            <w:ins w:id="904" w:author="MCT" w:date="2023-05-09T14:09:00Z">
              <w:r w:rsidRPr="00484CFC">
                <w:rPr>
                  <w:rFonts w:ascii="Calibri" w:hAnsi="Calibri" w:cs="Calibri"/>
                  <w:sz w:val="22"/>
                  <w:szCs w:val="22"/>
                </w:rPr>
                <w:t>Quantity Delivered</w:t>
              </w:r>
            </w:ins>
          </w:p>
        </w:tc>
      </w:tr>
      <w:tr w:rsidR="005253F0" w:rsidRPr="00484CFC" w14:paraId="7271BB07" w14:textId="77777777" w:rsidTr="006E15B6">
        <w:trPr>
          <w:trHeight w:val="300"/>
          <w:ins w:id="905" w:author="MCT" w:date="2023-05-09T14:09:00Z"/>
        </w:trPr>
        <w:tc>
          <w:tcPr>
            <w:tcW w:w="400" w:type="dxa"/>
            <w:tcBorders>
              <w:top w:val="nil"/>
              <w:left w:val="nil"/>
              <w:bottom w:val="nil"/>
              <w:right w:val="nil"/>
            </w:tcBorders>
            <w:shd w:val="clear" w:color="auto" w:fill="auto"/>
            <w:hideMark/>
          </w:tcPr>
          <w:p w14:paraId="152F692B" w14:textId="77777777" w:rsidR="005253F0" w:rsidRPr="00484CFC" w:rsidRDefault="005253F0" w:rsidP="006E15B6">
            <w:pPr>
              <w:autoSpaceDE/>
              <w:autoSpaceDN/>
              <w:rPr>
                <w:ins w:id="906"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6E26392" w14:textId="77777777" w:rsidR="005253F0" w:rsidRPr="00484CFC" w:rsidRDefault="005253F0" w:rsidP="006E15B6">
            <w:pPr>
              <w:autoSpaceDE/>
              <w:autoSpaceDN/>
              <w:rPr>
                <w:ins w:id="90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612C6C8" w14:textId="77777777" w:rsidR="005253F0" w:rsidRPr="00484CFC" w:rsidRDefault="005253F0" w:rsidP="006E15B6">
            <w:pPr>
              <w:autoSpaceDE/>
              <w:autoSpaceDN/>
              <w:rPr>
                <w:ins w:id="908" w:author="MCT" w:date="2023-05-09T14:09:00Z"/>
                <w:rFonts w:ascii="Calibri" w:hAnsi="Calibri" w:cs="Calibri"/>
                <w:sz w:val="22"/>
                <w:szCs w:val="22"/>
              </w:rPr>
            </w:pPr>
            <w:ins w:id="909" w:author="MCT" w:date="2023-05-09T14:09:00Z">
              <w:r w:rsidRPr="00484CFC">
                <w:rPr>
                  <w:rFonts w:ascii="Calibri" w:hAnsi="Calibri" w:cs="Calibri"/>
                  <w:sz w:val="22"/>
                  <w:szCs w:val="22"/>
                </w:rPr>
                <w:t>DTM~194~20221106~0030</w:t>
              </w:r>
            </w:ins>
          </w:p>
        </w:tc>
        <w:tc>
          <w:tcPr>
            <w:tcW w:w="4805" w:type="dxa"/>
            <w:tcBorders>
              <w:top w:val="nil"/>
              <w:left w:val="nil"/>
              <w:bottom w:val="single" w:sz="4" w:space="0" w:color="auto"/>
              <w:right w:val="single" w:sz="4" w:space="0" w:color="auto"/>
            </w:tcBorders>
            <w:shd w:val="clear" w:color="auto" w:fill="auto"/>
            <w:vAlign w:val="bottom"/>
            <w:hideMark/>
          </w:tcPr>
          <w:p w14:paraId="5960D254" w14:textId="77777777" w:rsidR="005253F0" w:rsidRPr="00484CFC" w:rsidRDefault="005253F0" w:rsidP="006E15B6">
            <w:pPr>
              <w:autoSpaceDE/>
              <w:autoSpaceDN/>
              <w:rPr>
                <w:ins w:id="910" w:author="MCT" w:date="2023-05-09T14:09:00Z"/>
                <w:rFonts w:ascii="Calibri" w:hAnsi="Calibri" w:cs="Calibri"/>
                <w:sz w:val="22"/>
                <w:szCs w:val="22"/>
              </w:rPr>
            </w:pPr>
            <w:ins w:id="911" w:author="MCT" w:date="2023-05-09T14:09:00Z">
              <w:r w:rsidRPr="00484CFC">
                <w:rPr>
                  <w:rFonts w:ascii="Calibri" w:hAnsi="Calibri" w:cs="Calibri"/>
                  <w:sz w:val="22"/>
                  <w:szCs w:val="22"/>
                </w:rPr>
                <w:t>Interval End Time</w:t>
              </w:r>
            </w:ins>
          </w:p>
        </w:tc>
      </w:tr>
      <w:tr w:rsidR="005253F0" w:rsidRPr="00484CFC" w14:paraId="7BF60C33" w14:textId="77777777" w:rsidTr="006E15B6">
        <w:trPr>
          <w:trHeight w:val="300"/>
          <w:ins w:id="912" w:author="MCT" w:date="2023-05-09T14:09:00Z"/>
        </w:trPr>
        <w:tc>
          <w:tcPr>
            <w:tcW w:w="400" w:type="dxa"/>
            <w:tcBorders>
              <w:top w:val="nil"/>
              <w:left w:val="nil"/>
              <w:bottom w:val="nil"/>
              <w:right w:val="nil"/>
            </w:tcBorders>
            <w:shd w:val="clear" w:color="auto" w:fill="auto"/>
            <w:hideMark/>
          </w:tcPr>
          <w:p w14:paraId="1020E592" w14:textId="77777777" w:rsidR="005253F0" w:rsidRPr="00484CFC" w:rsidRDefault="005253F0" w:rsidP="006E15B6">
            <w:pPr>
              <w:autoSpaceDE/>
              <w:autoSpaceDN/>
              <w:rPr>
                <w:ins w:id="91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13C66A" w14:textId="77777777" w:rsidR="005253F0" w:rsidRPr="00484CFC" w:rsidRDefault="005253F0" w:rsidP="006E15B6">
            <w:pPr>
              <w:autoSpaceDE/>
              <w:autoSpaceDN/>
              <w:rPr>
                <w:ins w:id="914" w:author="MCT" w:date="2023-05-09T14:09:00Z"/>
                <w:rFonts w:ascii="Calibri" w:hAnsi="Calibri" w:cs="Calibri"/>
                <w:sz w:val="22"/>
                <w:szCs w:val="22"/>
              </w:rPr>
            </w:pPr>
            <w:ins w:id="915" w:author="MCT" w:date="2023-05-09T14:09:00Z">
              <w:r w:rsidRPr="00484CFC">
                <w:rPr>
                  <w:rFonts w:ascii="Calibri" w:hAnsi="Calibri" w:cs="Calibri"/>
                  <w:sz w:val="22"/>
                  <w:szCs w:val="22"/>
                </w:rPr>
                <w:t>QTY~QD~1006.32</w:t>
              </w:r>
            </w:ins>
          </w:p>
        </w:tc>
        <w:tc>
          <w:tcPr>
            <w:tcW w:w="4805" w:type="dxa"/>
            <w:tcBorders>
              <w:top w:val="nil"/>
              <w:left w:val="nil"/>
              <w:bottom w:val="single" w:sz="4" w:space="0" w:color="auto"/>
              <w:right w:val="single" w:sz="4" w:space="0" w:color="auto"/>
            </w:tcBorders>
            <w:shd w:val="clear" w:color="auto" w:fill="auto"/>
            <w:vAlign w:val="bottom"/>
            <w:hideMark/>
          </w:tcPr>
          <w:p w14:paraId="66AFA912" w14:textId="77777777" w:rsidR="005253F0" w:rsidRPr="00484CFC" w:rsidRDefault="005253F0" w:rsidP="006E15B6">
            <w:pPr>
              <w:autoSpaceDE/>
              <w:autoSpaceDN/>
              <w:rPr>
                <w:ins w:id="916" w:author="MCT" w:date="2023-05-09T14:09:00Z"/>
                <w:rFonts w:ascii="Calibri" w:hAnsi="Calibri" w:cs="Calibri"/>
                <w:sz w:val="22"/>
                <w:szCs w:val="22"/>
              </w:rPr>
            </w:pPr>
            <w:ins w:id="917" w:author="MCT" w:date="2023-05-09T14:09:00Z">
              <w:r w:rsidRPr="00484CFC">
                <w:rPr>
                  <w:rFonts w:ascii="Calibri" w:hAnsi="Calibri" w:cs="Calibri"/>
                  <w:sz w:val="22"/>
                  <w:szCs w:val="22"/>
                </w:rPr>
                <w:t>Quantity Delivered</w:t>
              </w:r>
            </w:ins>
          </w:p>
        </w:tc>
      </w:tr>
      <w:tr w:rsidR="005253F0" w:rsidRPr="00484CFC" w14:paraId="2D44F80E" w14:textId="77777777" w:rsidTr="006E15B6">
        <w:trPr>
          <w:trHeight w:val="300"/>
          <w:ins w:id="918" w:author="MCT" w:date="2023-05-09T14:09:00Z"/>
        </w:trPr>
        <w:tc>
          <w:tcPr>
            <w:tcW w:w="400" w:type="dxa"/>
            <w:tcBorders>
              <w:top w:val="nil"/>
              <w:left w:val="nil"/>
              <w:bottom w:val="nil"/>
              <w:right w:val="nil"/>
            </w:tcBorders>
            <w:shd w:val="clear" w:color="auto" w:fill="auto"/>
            <w:hideMark/>
          </w:tcPr>
          <w:p w14:paraId="293EF99D" w14:textId="77777777" w:rsidR="005253F0" w:rsidRPr="00484CFC" w:rsidRDefault="005253F0" w:rsidP="006E15B6">
            <w:pPr>
              <w:autoSpaceDE/>
              <w:autoSpaceDN/>
              <w:rPr>
                <w:ins w:id="919"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FFAC3E4" w14:textId="77777777" w:rsidR="005253F0" w:rsidRPr="00484CFC" w:rsidRDefault="005253F0" w:rsidP="006E15B6">
            <w:pPr>
              <w:autoSpaceDE/>
              <w:autoSpaceDN/>
              <w:rPr>
                <w:ins w:id="92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239E317" w14:textId="77777777" w:rsidR="005253F0" w:rsidRPr="00484CFC" w:rsidRDefault="005253F0" w:rsidP="006E15B6">
            <w:pPr>
              <w:autoSpaceDE/>
              <w:autoSpaceDN/>
              <w:rPr>
                <w:ins w:id="921" w:author="MCT" w:date="2023-05-09T14:09:00Z"/>
                <w:rFonts w:ascii="Calibri" w:hAnsi="Calibri" w:cs="Calibri"/>
                <w:sz w:val="22"/>
                <w:szCs w:val="22"/>
              </w:rPr>
            </w:pPr>
            <w:ins w:id="922" w:author="MCT" w:date="2023-05-09T14:09:00Z">
              <w:r w:rsidRPr="00484CFC">
                <w:rPr>
                  <w:rFonts w:ascii="Calibri" w:hAnsi="Calibri" w:cs="Calibri"/>
                  <w:sz w:val="22"/>
                  <w:szCs w:val="22"/>
                </w:rPr>
                <w:t>DTM~194~20221106~0045</w:t>
              </w:r>
            </w:ins>
          </w:p>
        </w:tc>
        <w:tc>
          <w:tcPr>
            <w:tcW w:w="4805" w:type="dxa"/>
            <w:tcBorders>
              <w:top w:val="nil"/>
              <w:left w:val="nil"/>
              <w:bottom w:val="single" w:sz="4" w:space="0" w:color="auto"/>
              <w:right w:val="single" w:sz="4" w:space="0" w:color="auto"/>
            </w:tcBorders>
            <w:shd w:val="clear" w:color="auto" w:fill="auto"/>
            <w:vAlign w:val="bottom"/>
            <w:hideMark/>
          </w:tcPr>
          <w:p w14:paraId="01C99425" w14:textId="77777777" w:rsidR="005253F0" w:rsidRPr="00484CFC" w:rsidRDefault="005253F0" w:rsidP="006E15B6">
            <w:pPr>
              <w:autoSpaceDE/>
              <w:autoSpaceDN/>
              <w:rPr>
                <w:ins w:id="923" w:author="MCT" w:date="2023-05-09T14:09:00Z"/>
                <w:rFonts w:ascii="Calibri" w:hAnsi="Calibri" w:cs="Calibri"/>
                <w:sz w:val="22"/>
                <w:szCs w:val="22"/>
              </w:rPr>
            </w:pPr>
            <w:ins w:id="924" w:author="MCT" w:date="2023-05-09T14:09:00Z">
              <w:r w:rsidRPr="00484CFC">
                <w:rPr>
                  <w:rFonts w:ascii="Calibri" w:hAnsi="Calibri" w:cs="Calibri"/>
                  <w:sz w:val="22"/>
                  <w:szCs w:val="22"/>
                </w:rPr>
                <w:t>Interval End Time</w:t>
              </w:r>
            </w:ins>
          </w:p>
        </w:tc>
      </w:tr>
      <w:tr w:rsidR="005253F0" w:rsidRPr="00484CFC" w14:paraId="6B40766E" w14:textId="77777777" w:rsidTr="006E15B6">
        <w:trPr>
          <w:trHeight w:val="300"/>
          <w:ins w:id="925" w:author="MCT" w:date="2023-05-09T14:09:00Z"/>
        </w:trPr>
        <w:tc>
          <w:tcPr>
            <w:tcW w:w="400" w:type="dxa"/>
            <w:tcBorders>
              <w:top w:val="nil"/>
              <w:left w:val="nil"/>
              <w:bottom w:val="nil"/>
              <w:right w:val="nil"/>
            </w:tcBorders>
            <w:shd w:val="clear" w:color="auto" w:fill="auto"/>
          </w:tcPr>
          <w:p w14:paraId="49ED0CCB" w14:textId="77777777" w:rsidR="005253F0" w:rsidRPr="00484CFC" w:rsidRDefault="005253F0" w:rsidP="006E15B6">
            <w:pPr>
              <w:autoSpaceDE/>
              <w:autoSpaceDN/>
              <w:rPr>
                <w:ins w:id="92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610A688" w14:textId="77777777" w:rsidR="005253F0" w:rsidRPr="00484CFC" w:rsidRDefault="005253F0" w:rsidP="006E15B6">
            <w:pPr>
              <w:autoSpaceDE/>
              <w:autoSpaceDN/>
              <w:rPr>
                <w:ins w:id="927" w:author="MCT" w:date="2023-05-09T14:09:00Z"/>
                <w:rFonts w:ascii="Calibri" w:hAnsi="Calibri" w:cs="Calibri"/>
                <w:sz w:val="22"/>
                <w:szCs w:val="22"/>
              </w:rPr>
            </w:pPr>
            <w:ins w:id="928" w:author="MCT" w:date="2023-05-09T14:09:00Z">
              <w:r w:rsidRPr="00484CFC">
                <w:rPr>
                  <w:rFonts w:ascii="Calibri" w:hAnsi="Calibri" w:cs="Calibri"/>
                  <w:sz w:val="22"/>
                  <w:szCs w:val="22"/>
                </w:rPr>
                <w:t>QTY~QD~1026.24</w:t>
              </w:r>
            </w:ins>
          </w:p>
        </w:tc>
        <w:tc>
          <w:tcPr>
            <w:tcW w:w="4805" w:type="dxa"/>
            <w:tcBorders>
              <w:top w:val="nil"/>
              <w:left w:val="nil"/>
              <w:bottom w:val="single" w:sz="4" w:space="0" w:color="auto"/>
              <w:right w:val="single" w:sz="4" w:space="0" w:color="auto"/>
            </w:tcBorders>
            <w:shd w:val="clear" w:color="auto" w:fill="auto"/>
            <w:vAlign w:val="bottom"/>
          </w:tcPr>
          <w:p w14:paraId="67D180A0" w14:textId="77777777" w:rsidR="005253F0" w:rsidRPr="00484CFC" w:rsidRDefault="005253F0" w:rsidP="006E15B6">
            <w:pPr>
              <w:autoSpaceDE/>
              <w:autoSpaceDN/>
              <w:rPr>
                <w:ins w:id="929" w:author="MCT" w:date="2023-05-09T14:09:00Z"/>
                <w:rFonts w:ascii="Calibri" w:hAnsi="Calibri" w:cs="Calibri"/>
                <w:sz w:val="22"/>
                <w:szCs w:val="22"/>
              </w:rPr>
            </w:pPr>
            <w:ins w:id="930" w:author="MCT" w:date="2023-05-09T14:09:00Z">
              <w:r w:rsidRPr="00484CFC">
                <w:rPr>
                  <w:rFonts w:ascii="Calibri" w:hAnsi="Calibri" w:cs="Calibri"/>
                  <w:sz w:val="22"/>
                  <w:szCs w:val="22"/>
                </w:rPr>
                <w:t>Quantity Delivered</w:t>
              </w:r>
            </w:ins>
          </w:p>
        </w:tc>
      </w:tr>
      <w:tr w:rsidR="005253F0" w:rsidRPr="00484CFC" w14:paraId="4CCDEE0A" w14:textId="77777777" w:rsidTr="006E15B6">
        <w:trPr>
          <w:trHeight w:val="300"/>
          <w:ins w:id="931" w:author="MCT" w:date="2023-05-09T14:09:00Z"/>
        </w:trPr>
        <w:tc>
          <w:tcPr>
            <w:tcW w:w="400" w:type="dxa"/>
            <w:tcBorders>
              <w:top w:val="nil"/>
              <w:left w:val="nil"/>
              <w:bottom w:val="nil"/>
              <w:right w:val="nil"/>
            </w:tcBorders>
            <w:shd w:val="clear" w:color="auto" w:fill="auto"/>
            <w:hideMark/>
          </w:tcPr>
          <w:p w14:paraId="230C40EA" w14:textId="77777777" w:rsidR="005253F0" w:rsidRPr="00484CFC" w:rsidRDefault="005253F0" w:rsidP="006E15B6">
            <w:pPr>
              <w:autoSpaceDE/>
              <w:autoSpaceDN/>
              <w:rPr>
                <w:ins w:id="932"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28231AAA" w14:textId="77777777" w:rsidR="005253F0" w:rsidRPr="00484CFC" w:rsidRDefault="005253F0" w:rsidP="006E15B6">
            <w:pPr>
              <w:autoSpaceDE/>
              <w:autoSpaceDN/>
              <w:rPr>
                <w:ins w:id="93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5C2B470" w14:textId="77777777" w:rsidR="005253F0" w:rsidRPr="00484CFC" w:rsidRDefault="005253F0" w:rsidP="006E15B6">
            <w:pPr>
              <w:autoSpaceDE/>
              <w:autoSpaceDN/>
              <w:rPr>
                <w:ins w:id="934" w:author="MCT" w:date="2023-05-09T14:09:00Z"/>
                <w:rFonts w:ascii="Calibri" w:hAnsi="Calibri" w:cs="Calibri"/>
                <w:sz w:val="22"/>
                <w:szCs w:val="22"/>
              </w:rPr>
            </w:pPr>
            <w:ins w:id="935"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79910DDE" w14:textId="77777777" w:rsidR="005253F0" w:rsidRPr="00484CFC" w:rsidRDefault="005253F0" w:rsidP="006E15B6">
            <w:pPr>
              <w:autoSpaceDE/>
              <w:autoSpaceDN/>
              <w:rPr>
                <w:ins w:id="936" w:author="MCT" w:date="2023-05-09T14:09:00Z"/>
                <w:rFonts w:ascii="Calibri" w:hAnsi="Calibri" w:cs="Calibri"/>
                <w:sz w:val="22"/>
                <w:szCs w:val="22"/>
              </w:rPr>
            </w:pPr>
            <w:ins w:id="937" w:author="MCT" w:date="2023-05-09T14:09:00Z">
              <w:r w:rsidRPr="00484CFC">
                <w:rPr>
                  <w:rFonts w:ascii="Calibri" w:hAnsi="Calibri" w:cs="Calibri"/>
                  <w:sz w:val="22"/>
                  <w:szCs w:val="22"/>
                </w:rPr>
                <w:t>Interval End Time</w:t>
              </w:r>
            </w:ins>
          </w:p>
        </w:tc>
      </w:tr>
      <w:tr w:rsidR="005253F0" w:rsidRPr="00484CFC" w14:paraId="5751C0E4" w14:textId="77777777" w:rsidTr="006E15B6">
        <w:trPr>
          <w:trHeight w:val="300"/>
          <w:ins w:id="938" w:author="MCT" w:date="2023-05-09T14:09:00Z"/>
        </w:trPr>
        <w:tc>
          <w:tcPr>
            <w:tcW w:w="400" w:type="dxa"/>
            <w:tcBorders>
              <w:top w:val="nil"/>
              <w:left w:val="nil"/>
              <w:bottom w:val="nil"/>
              <w:right w:val="nil"/>
            </w:tcBorders>
            <w:shd w:val="clear" w:color="auto" w:fill="auto"/>
          </w:tcPr>
          <w:p w14:paraId="1331E128" w14:textId="77777777" w:rsidR="005253F0" w:rsidRPr="00484CFC" w:rsidRDefault="005253F0" w:rsidP="006E15B6">
            <w:pPr>
              <w:autoSpaceDE/>
              <w:autoSpaceDN/>
              <w:rPr>
                <w:ins w:id="93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B97881B" w14:textId="77777777" w:rsidR="005253F0" w:rsidRPr="00484CFC" w:rsidRDefault="005253F0" w:rsidP="006E15B6">
            <w:pPr>
              <w:autoSpaceDE/>
              <w:autoSpaceDN/>
              <w:rPr>
                <w:ins w:id="940" w:author="MCT" w:date="2023-05-09T14:09:00Z"/>
                <w:rFonts w:ascii="Calibri" w:hAnsi="Calibri" w:cs="Calibri"/>
                <w:sz w:val="22"/>
                <w:szCs w:val="22"/>
              </w:rPr>
            </w:pPr>
            <w:ins w:id="941" w:author="MCT" w:date="2023-05-09T14:09:00Z">
              <w:r w:rsidRPr="00484CFC">
                <w:rPr>
                  <w:rFonts w:ascii="Calibri" w:hAnsi="Calibri" w:cs="Calibri"/>
                  <w:sz w:val="22"/>
                  <w:szCs w:val="22"/>
                </w:rPr>
                <w:t>QTY~QD~1031.76</w:t>
              </w:r>
            </w:ins>
          </w:p>
        </w:tc>
        <w:tc>
          <w:tcPr>
            <w:tcW w:w="4805" w:type="dxa"/>
            <w:tcBorders>
              <w:top w:val="nil"/>
              <w:left w:val="nil"/>
              <w:bottom w:val="single" w:sz="4" w:space="0" w:color="auto"/>
              <w:right w:val="single" w:sz="4" w:space="0" w:color="auto"/>
            </w:tcBorders>
            <w:shd w:val="clear" w:color="auto" w:fill="auto"/>
            <w:vAlign w:val="bottom"/>
          </w:tcPr>
          <w:p w14:paraId="7F4D6612" w14:textId="77777777" w:rsidR="005253F0" w:rsidRPr="00484CFC" w:rsidRDefault="005253F0" w:rsidP="006E15B6">
            <w:pPr>
              <w:autoSpaceDE/>
              <w:autoSpaceDN/>
              <w:rPr>
                <w:ins w:id="942" w:author="MCT" w:date="2023-05-09T14:09:00Z"/>
                <w:rFonts w:ascii="Calibri" w:hAnsi="Calibri" w:cs="Calibri"/>
                <w:sz w:val="22"/>
                <w:szCs w:val="22"/>
              </w:rPr>
            </w:pPr>
            <w:ins w:id="943" w:author="MCT" w:date="2023-05-09T14:09:00Z">
              <w:r w:rsidRPr="00484CFC">
                <w:rPr>
                  <w:rFonts w:ascii="Calibri" w:hAnsi="Calibri" w:cs="Calibri"/>
                  <w:sz w:val="22"/>
                  <w:szCs w:val="22"/>
                </w:rPr>
                <w:t>Quantity Delivered</w:t>
              </w:r>
            </w:ins>
          </w:p>
        </w:tc>
      </w:tr>
      <w:tr w:rsidR="005253F0" w:rsidRPr="00484CFC" w14:paraId="14284A17" w14:textId="77777777" w:rsidTr="006E15B6">
        <w:trPr>
          <w:trHeight w:val="300"/>
          <w:ins w:id="944" w:author="MCT" w:date="2023-05-09T14:09:00Z"/>
        </w:trPr>
        <w:tc>
          <w:tcPr>
            <w:tcW w:w="400" w:type="dxa"/>
            <w:tcBorders>
              <w:top w:val="nil"/>
              <w:left w:val="nil"/>
              <w:bottom w:val="nil"/>
              <w:right w:val="nil"/>
            </w:tcBorders>
            <w:shd w:val="clear" w:color="auto" w:fill="auto"/>
            <w:hideMark/>
          </w:tcPr>
          <w:p w14:paraId="7661CA82" w14:textId="77777777" w:rsidR="005253F0" w:rsidRPr="00484CFC" w:rsidRDefault="005253F0" w:rsidP="006E15B6">
            <w:pPr>
              <w:autoSpaceDE/>
              <w:autoSpaceDN/>
              <w:rPr>
                <w:ins w:id="945"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20A2DBB5" w14:textId="77777777" w:rsidR="005253F0" w:rsidRPr="00484CFC" w:rsidRDefault="005253F0" w:rsidP="006E15B6">
            <w:pPr>
              <w:autoSpaceDE/>
              <w:autoSpaceDN/>
              <w:rPr>
                <w:ins w:id="94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2D3799C" w14:textId="77777777" w:rsidR="005253F0" w:rsidRPr="00484CFC" w:rsidRDefault="005253F0" w:rsidP="006E15B6">
            <w:pPr>
              <w:autoSpaceDE/>
              <w:autoSpaceDN/>
              <w:rPr>
                <w:ins w:id="947" w:author="MCT" w:date="2023-05-09T14:09:00Z"/>
                <w:rFonts w:ascii="Calibri" w:hAnsi="Calibri" w:cs="Calibri"/>
                <w:sz w:val="22"/>
                <w:szCs w:val="22"/>
              </w:rPr>
            </w:pPr>
            <w:ins w:id="948"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25ED1AC2" w14:textId="77777777" w:rsidR="005253F0" w:rsidRPr="00484CFC" w:rsidRDefault="005253F0" w:rsidP="006E15B6">
            <w:pPr>
              <w:autoSpaceDE/>
              <w:autoSpaceDN/>
              <w:rPr>
                <w:ins w:id="949" w:author="MCT" w:date="2023-05-09T14:09:00Z"/>
                <w:rFonts w:ascii="Calibri" w:hAnsi="Calibri" w:cs="Calibri"/>
                <w:sz w:val="22"/>
                <w:szCs w:val="22"/>
              </w:rPr>
            </w:pPr>
            <w:ins w:id="950" w:author="MCT" w:date="2023-05-09T14:09:00Z">
              <w:r w:rsidRPr="00484CFC">
                <w:rPr>
                  <w:rFonts w:ascii="Calibri" w:hAnsi="Calibri" w:cs="Calibri"/>
                  <w:sz w:val="22"/>
                  <w:szCs w:val="22"/>
                </w:rPr>
                <w:t>Interval End Time</w:t>
              </w:r>
            </w:ins>
          </w:p>
        </w:tc>
      </w:tr>
      <w:tr w:rsidR="005253F0" w:rsidRPr="00484CFC" w14:paraId="6038C032" w14:textId="77777777" w:rsidTr="006E15B6">
        <w:trPr>
          <w:trHeight w:val="300"/>
          <w:ins w:id="951" w:author="MCT" w:date="2023-05-09T14:09:00Z"/>
        </w:trPr>
        <w:tc>
          <w:tcPr>
            <w:tcW w:w="400" w:type="dxa"/>
            <w:tcBorders>
              <w:top w:val="nil"/>
              <w:left w:val="nil"/>
              <w:bottom w:val="nil"/>
              <w:right w:val="nil"/>
            </w:tcBorders>
            <w:shd w:val="clear" w:color="auto" w:fill="auto"/>
          </w:tcPr>
          <w:p w14:paraId="68AEFE03" w14:textId="77777777" w:rsidR="005253F0" w:rsidRPr="00484CFC" w:rsidRDefault="005253F0" w:rsidP="006E15B6">
            <w:pPr>
              <w:autoSpaceDE/>
              <w:autoSpaceDN/>
              <w:rPr>
                <w:ins w:id="95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C53B8FF" w14:textId="77777777" w:rsidR="005253F0" w:rsidRPr="00484CFC" w:rsidRDefault="005253F0" w:rsidP="006E15B6">
            <w:pPr>
              <w:autoSpaceDE/>
              <w:autoSpaceDN/>
              <w:rPr>
                <w:ins w:id="953" w:author="MCT" w:date="2023-05-09T14:09:00Z"/>
                <w:rFonts w:ascii="Calibri" w:hAnsi="Calibri" w:cs="Calibri"/>
                <w:sz w:val="22"/>
                <w:szCs w:val="22"/>
              </w:rPr>
            </w:pPr>
            <w:ins w:id="954" w:author="MCT" w:date="2023-05-09T14:09:00Z">
              <w:r w:rsidRPr="00484CFC">
                <w:rPr>
                  <w:rFonts w:ascii="Calibri" w:hAnsi="Calibri" w:cs="Calibri"/>
                  <w:sz w:val="22"/>
                  <w:szCs w:val="22"/>
                </w:rPr>
                <w:t>QTY~QD~1065.92</w:t>
              </w:r>
            </w:ins>
          </w:p>
        </w:tc>
        <w:tc>
          <w:tcPr>
            <w:tcW w:w="4805" w:type="dxa"/>
            <w:tcBorders>
              <w:top w:val="nil"/>
              <w:left w:val="nil"/>
              <w:bottom w:val="single" w:sz="4" w:space="0" w:color="auto"/>
              <w:right w:val="single" w:sz="4" w:space="0" w:color="auto"/>
            </w:tcBorders>
            <w:shd w:val="clear" w:color="auto" w:fill="auto"/>
            <w:vAlign w:val="bottom"/>
          </w:tcPr>
          <w:p w14:paraId="52ECC46F" w14:textId="77777777" w:rsidR="005253F0" w:rsidRPr="00484CFC" w:rsidRDefault="005253F0" w:rsidP="006E15B6">
            <w:pPr>
              <w:autoSpaceDE/>
              <w:autoSpaceDN/>
              <w:rPr>
                <w:ins w:id="955" w:author="MCT" w:date="2023-05-09T14:09:00Z"/>
                <w:rFonts w:ascii="Calibri" w:hAnsi="Calibri" w:cs="Calibri"/>
                <w:sz w:val="22"/>
                <w:szCs w:val="22"/>
              </w:rPr>
            </w:pPr>
            <w:ins w:id="956" w:author="MCT" w:date="2023-05-09T14:09:00Z">
              <w:r w:rsidRPr="00484CFC">
                <w:rPr>
                  <w:rFonts w:ascii="Calibri" w:hAnsi="Calibri" w:cs="Calibri"/>
                  <w:sz w:val="22"/>
                  <w:szCs w:val="22"/>
                </w:rPr>
                <w:t>Quantity Delivered</w:t>
              </w:r>
            </w:ins>
          </w:p>
        </w:tc>
      </w:tr>
      <w:tr w:rsidR="005253F0" w:rsidRPr="00484CFC" w14:paraId="6D843BE7" w14:textId="77777777" w:rsidTr="006E15B6">
        <w:trPr>
          <w:trHeight w:val="300"/>
          <w:ins w:id="957" w:author="MCT" w:date="2023-05-09T14:09:00Z"/>
        </w:trPr>
        <w:tc>
          <w:tcPr>
            <w:tcW w:w="400" w:type="dxa"/>
            <w:tcBorders>
              <w:top w:val="nil"/>
              <w:left w:val="nil"/>
              <w:bottom w:val="nil"/>
              <w:right w:val="nil"/>
            </w:tcBorders>
            <w:shd w:val="clear" w:color="auto" w:fill="auto"/>
            <w:hideMark/>
          </w:tcPr>
          <w:p w14:paraId="7C323140" w14:textId="77777777" w:rsidR="005253F0" w:rsidRPr="00484CFC" w:rsidRDefault="005253F0" w:rsidP="006E15B6">
            <w:pPr>
              <w:autoSpaceDE/>
              <w:autoSpaceDN/>
              <w:rPr>
                <w:ins w:id="958"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2C986474" w14:textId="77777777" w:rsidR="005253F0" w:rsidRPr="00484CFC" w:rsidRDefault="005253F0" w:rsidP="006E15B6">
            <w:pPr>
              <w:autoSpaceDE/>
              <w:autoSpaceDN/>
              <w:rPr>
                <w:ins w:id="959"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D5287E3" w14:textId="77777777" w:rsidR="005253F0" w:rsidRPr="00484CFC" w:rsidRDefault="005253F0" w:rsidP="006E15B6">
            <w:pPr>
              <w:autoSpaceDE/>
              <w:autoSpaceDN/>
              <w:rPr>
                <w:ins w:id="960" w:author="MCT" w:date="2023-05-09T14:09:00Z"/>
                <w:rFonts w:ascii="Calibri" w:hAnsi="Calibri" w:cs="Calibri"/>
                <w:sz w:val="22"/>
                <w:szCs w:val="22"/>
              </w:rPr>
            </w:pPr>
            <w:ins w:id="961"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1233EFD3" w14:textId="77777777" w:rsidR="005253F0" w:rsidRPr="00484CFC" w:rsidRDefault="005253F0" w:rsidP="006E15B6">
            <w:pPr>
              <w:autoSpaceDE/>
              <w:autoSpaceDN/>
              <w:rPr>
                <w:ins w:id="962" w:author="MCT" w:date="2023-05-09T14:09:00Z"/>
                <w:rFonts w:ascii="Calibri" w:hAnsi="Calibri" w:cs="Calibri"/>
                <w:sz w:val="22"/>
                <w:szCs w:val="22"/>
              </w:rPr>
            </w:pPr>
            <w:ins w:id="963" w:author="MCT" w:date="2023-05-09T14:09:00Z">
              <w:r w:rsidRPr="00484CFC">
                <w:rPr>
                  <w:rFonts w:ascii="Calibri" w:hAnsi="Calibri" w:cs="Calibri"/>
                  <w:sz w:val="22"/>
                  <w:szCs w:val="22"/>
                </w:rPr>
                <w:t>Interval End Time</w:t>
              </w:r>
            </w:ins>
          </w:p>
        </w:tc>
      </w:tr>
      <w:tr w:rsidR="005253F0" w:rsidRPr="00484CFC" w14:paraId="3C537999" w14:textId="77777777" w:rsidTr="006E15B6">
        <w:trPr>
          <w:trHeight w:val="300"/>
          <w:ins w:id="964" w:author="MCT" w:date="2023-05-09T14:09:00Z"/>
        </w:trPr>
        <w:tc>
          <w:tcPr>
            <w:tcW w:w="400" w:type="dxa"/>
            <w:tcBorders>
              <w:top w:val="nil"/>
              <w:left w:val="nil"/>
              <w:bottom w:val="nil"/>
              <w:right w:val="nil"/>
            </w:tcBorders>
            <w:shd w:val="clear" w:color="auto" w:fill="auto"/>
          </w:tcPr>
          <w:p w14:paraId="04FB0D59" w14:textId="77777777" w:rsidR="005253F0" w:rsidRPr="00484CFC" w:rsidRDefault="005253F0" w:rsidP="006E15B6">
            <w:pPr>
              <w:autoSpaceDE/>
              <w:autoSpaceDN/>
              <w:rPr>
                <w:ins w:id="96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E3BCFB2" w14:textId="77777777" w:rsidR="005253F0" w:rsidRPr="00484CFC" w:rsidRDefault="005253F0" w:rsidP="006E15B6">
            <w:pPr>
              <w:autoSpaceDE/>
              <w:autoSpaceDN/>
              <w:rPr>
                <w:ins w:id="966" w:author="MCT" w:date="2023-05-09T14:09:00Z"/>
                <w:rFonts w:ascii="Calibri" w:hAnsi="Calibri" w:cs="Calibri"/>
                <w:sz w:val="22"/>
                <w:szCs w:val="22"/>
              </w:rPr>
            </w:pPr>
            <w:ins w:id="967" w:author="MCT" w:date="2023-05-09T14:09:00Z">
              <w:r w:rsidRPr="00484CFC">
                <w:rPr>
                  <w:rFonts w:ascii="Calibri" w:hAnsi="Calibri" w:cs="Calibri"/>
                  <w:sz w:val="22"/>
                  <w:szCs w:val="22"/>
                </w:rPr>
                <w:t>QTY~QD~1074.71</w:t>
              </w:r>
            </w:ins>
          </w:p>
        </w:tc>
        <w:tc>
          <w:tcPr>
            <w:tcW w:w="4805" w:type="dxa"/>
            <w:tcBorders>
              <w:top w:val="nil"/>
              <w:left w:val="nil"/>
              <w:bottom w:val="single" w:sz="4" w:space="0" w:color="auto"/>
              <w:right w:val="single" w:sz="4" w:space="0" w:color="auto"/>
            </w:tcBorders>
            <w:shd w:val="clear" w:color="auto" w:fill="auto"/>
            <w:vAlign w:val="bottom"/>
          </w:tcPr>
          <w:p w14:paraId="479BBAA0" w14:textId="77777777" w:rsidR="005253F0" w:rsidRPr="00484CFC" w:rsidRDefault="005253F0" w:rsidP="006E15B6">
            <w:pPr>
              <w:autoSpaceDE/>
              <w:autoSpaceDN/>
              <w:rPr>
                <w:ins w:id="968" w:author="MCT" w:date="2023-05-09T14:09:00Z"/>
                <w:rFonts w:ascii="Calibri" w:hAnsi="Calibri" w:cs="Calibri"/>
                <w:sz w:val="22"/>
                <w:szCs w:val="22"/>
              </w:rPr>
            </w:pPr>
            <w:ins w:id="969" w:author="MCT" w:date="2023-05-09T14:09:00Z">
              <w:r w:rsidRPr="00484CFC">
                <w:rPr>
                  <w:rFonts w:ascii="Calibri" w:hAnsi="Calibri" w:cs="Calibri"/>
                  <w:sz w:val="22"/>
                  <w:szCs w:val="22"/>
                </w:rPr>
                <w:t>Quantity Delivered</w:t>
              </w:r>
            </w:ins>
          </w:p>
        </w:tc>
      </w:tr>
      <w:tr w:rsidR="005253F0" w:rsidRPr="00484CFC" w14:paraId="12FD382A" w14:textId="77777777" w:rsidTr="006E15B6">
        <w:trPr>
          <w:trHeight w:val="300"/>
          <w:ins w:id="970" w:author="MCT" w:date="2023-05-09T14:09:00Z"/>
        </w:trPr>
        <w:tc>
          <w:tcPr>
            <w:tcW w:w="400" w:type="dxa"/>
            <w:tcBorders>
              <w:top w:val="nil"/>
              <w:left w:val="nil"/>
              <w:bottom w:val="nil"/>
              <w:right w:val="nil"/>
            </w:tcBorders>
            <w:shd w:val="clear" w:color="auto" w:fill="auto"/>
            <w:hideMark/>
          </w:tcPr>
          <w:p w14:paraId="696CA484" w14:textId="77777777" w:rsidR="005253F0" w:rsidRPr="00484CFC" w:rsidRDefault="005253F0" w:rsidP="006E15B6">
            <w:pPr>
              <w:autoSpaceDE/>
              <w:autoSpaceDN/>
              <w:rPr>
                <w:ins w:id="971"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07F0562A" w14:textId="77777777" w:rsidR="005253F0" w:rsidRPr="00484CFC" w:rsidRDefault="005253F0" w:rsidP="006E15B6">
            <w:pPr>
              <w:autoSpaceDE/>
              <w:autoSpaceDN/>
              <w:rPr>
                <w:ins w:id="97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A26468D" w14:textId="77777777" w:rsidR="005253F0" w:rsidRPr="00484CFC" w:rsidRDefault="005253F0" w:rsidP="006E15B6">
            <w:pPr>
              <w:autoSpaceDE/>
              <w:autoSpaceDN/>
              <w:rPr>
                <w:ins w:id="973" w:author="MCT" w:date="2023-05-09T14:09:00Z"/>
                <w:rFonts w:ascii="Calibri" w:hAnsi="Calibri" w:cs="Calibri"/>
                <w:sz w:val="22"/>
                <w:szCs w:val="22"/>
              </w:rPr>
            </w:pPr>
            <w:ins w:id="974"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196D5908" w14:textId="77777777" w:rsidR="005253F0" w:rsidRPr="00484CFC" w:rsidRDefault="005253F0" w:rsidP="006E15B6">
            <w:pPr>
              <w:autoSpaceDE/>
              <w:autoSpaceDN/>
              <w:rPr>
                <w:ins w:id="975" w:author="MCT" w:date="2023-05-09T14:09:00Z"/>
                <w:rFonts w:ascii="Calibri" w:hAnsi="Calibri" w:cs="Calibri"/>
                <w:sz w:val="22"/>
                <w:szCs w:val="22"/>
              </w:rPr>
            </w:pPr>
            <w:ins w:id="976" w:author="MCT" w:date="2023-05-09T14:09:00Z">
              <w:r w:rsidRPr="00484CFC">
                <w:rPr>
                  <w:rFonts w:ascii="Calibri" w:hAnsi="Calibri" w:cs="Calibri"/>
                  <w:sz w:val="22"/>
                  <w:szCs w:val="22"/>
                </w:rPr>
                <w:t>Interval End Time</w:t>
              </w:r>
            </w:ins>
          </w:p>
        </w:tc>
      </w:tr>
      <w:tr w:rsidR="005253F0" w:rsidRPr="00484CFC" w14:paraId="34320AD7" w14:textId="77777777" w:rsidTr="006E15B6">
        <w:trPr>
          <w:trHeight w:val="300"/>
          <w:ins w:id="977" w:author="MCT" w:date="2023-05-09T14:09:00Z"/>
        </w:trPr>
        <w:tc>
          <w:tcPr>
            <w:tcW w:w="400" w:type="dxa"/>
            <w:tcBorders>
              <w:top w:val="nil"/>
              <w:left w:val="nil"/>
              <w:bottom w:val="nil"/>
              <w:right w:val="nil"/>
            </w:tcBorders>
            <w:shd w:val="clear" w:color="auto" w:fill="auto"/>
          </w:tcPr>
          <w:p w14:paraId="176055D6" w14:textId="77777777" w:rsidR="005253F0" w:rsidRPr="00484CFC" w:rsidRDefault="005253F0" w:rsidP="006E15B6">
            <w:pPr>
              <w:autoSpaceDE/>
              <w:autoSpaceDN/>
              <w:rPr>
                <w:ins w:id="97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5C9BD85" w14:textId="77777777" w:rsidR="005253F0" w:rsidRPr="00484CFC" w:rsidRDefault="005253F0" w:rsidP="006E15B6">
            <w:pPr>
              <w:autoSpaceDE/>
              <w:autoSpaceDN/>
              <w:rPr>
                <w:ins w:id="979" w:author="MCT" w:date="2023-05-09T14:09:00Z"/>
                <w:rFonts w:ascii="Calibri" w:hAnsi="Calibri" w:cs="Calibri"/>
                <w:sz w:val="22"/>
                <w:szCs w:val="22"/>
              </w:rPr>
            </w:pPr>
            <w:ins w:id="980" w:author="MCT" w:date="2023-05-09T14:09:00Z">
              <w:r w:rsidRPr="00484CFC">
                <w:rPr>
                  <w:rFonts w:ascii="Calibri" w:hAnsi="Calibri" w:cs="Calibri"/>
                  <w:sz w:val="22"/>
                  <w:szCs w:val="22"/>
                </w:rPr>
                <w:t>QTY~QD~1071.76</w:t>
              </w:r>
            </w:ins>
          </w:p>
        </w:tc>
        <w:tc>
          <w:tcPr>
            <w:tcW w:w="4805" w:type="dxa"/>
            <w:tcBorders>
              <w:top w:val="nil"/>
              <w:left w:val="nil"/>
              <w:bottom w:val="single" w:sz="4" w:space="0" w:color="auto"/>
              <w:right w:val="single" w:sz="4" w:space="0" w:color="auto"/>
            </w:tcBorders>
            <w:shd w:val="clear" w:color="auto" w:fill="auto"/>
            <w:vAlign w:val="bottom"/>
          </w:tcPr>
          <w:p w14:paraId="07787BCD" w14:textId="77777777" w:rsidR="005253F0" w:rsidRPr="00484CFC" w:rsidRDefault="005253F0" w:rsidP="006E15B6">
            <w:pPr>
              <w:autoSpaceDE/>
              <w:autoSpaceDN/>
              <w:rPr>
                <w:ins w:id="981" w:author="MCT" w:date="2023-05-09T14:09:00Z"/>
                <w:rFonts w:ascii="Calibri" w:hAnsi="Calibri" w:cs="Calibri"/>
                <w:sz w:val="22"/>
                <w:szCs w:val="22"/>
              </w:rPr>
            </w:pPr>
            <w:ins w:id="982" w:author="MCT" w:date="2023-05-09T14:09:00Z">
              <w:r w:rsidRPr="00484CFC">
                <w:rPr>
                  <w:rFonts w:ascii="Calibri" w:hAnsi="Calibri" w:cs="Calibri"/>
                  <w:sz w:val="22"/>
                  <w:szCs w:val="22"/>
                </w:rPr>
                <w:t>Quantity Delivered</w:t>
              </w:r>
            </w:ins>
          </w:p>
        </w:tc>
      </w:tr>
      <w:tr w:rsidR="005253F0" w:rsidRPr="00484CFC" w14:paraId="0E5DFEDF" w14:textId="77777777" w:rsidTr="006E15B6">
        <w:trPr>
          <w:trHeight w:val="242"/>
          <w:ins w:id="983" w:author="MCT" w:date="2023-05-09T14:09:00Z"/>
        </w:trPr>
        <w:tc>
          <w:tcPr>
            <w:tcW w:w="400" w:type="dxa"/>
            <w:tcBorders>
              <w:top w:val="nil"/>
              <w:left w:val="nil"/>
              <w:bottom w:val="nil"/>
              <w:right w:val="nil"/>
            </w:tcBorders>
            <w:shd w:val="clear" w:color="auto" w:fill="auto"/>
            <w:hideMark/>
          </w:tcPr>
          <w:p w14:paraId="7ED6A9C0" w14:textId="77777777" w:rsidR="005253F0" w:rsidRPr="00484CFC" w:rsidRDefault="005253F0" w:rsidP="006E15B6">
            <w:pPr>
              <w:autoSpaceDE/>
              <w:autoSpaceDN/>
              <w:rPr>
                <w:ins w:id="984"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0C3B2E2D" w14:textId="77777777" w:rsidR="005253F0" w:rsidRPr="00484CFC" w:rsidRDefault="005253F0" w:rsidP="006E15B6">
            <w:pPr>
              <w:autoSpaceDE/>
              <w:autoSpaceDN/>
              <w:rPr>
                <w:ins w:id="98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5673EE6" w14:textId="77777777" w:rsidR="005253F0" w:rsidRPr="00484CFC" w:rsidRDefault="005253F0" w:rsidP="006E15B6">
            <w:pPr>
              <w:autoSpaceDE/>
              <w:autoSpaceDN/>
              <w:rPr>
                <w:ins w:id="986" w:author="MCT" w:date="2023-05-09T14:09:00Z"/>
                <w:rFonts w:ascii="Calibri" w:hAnsi="Calibri" w:cs="Calibri"/>
                <w:sz w:val="22"/>
                <w:szCs w:val="22"/>
              </w:rPr>
            </w:pPr>
            <w:ins w:id="987"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74E4F37D" w14:textId="77777777" w:rsidR="005253F0" w:rsidRPr="00484CFC" w:rsidRDefault="005253F0" w:rsidP="006E15B6">
            <w:pPr>
              <w:autoSpaceDE/>
              <w:autoSpaceDN/>
              <w:rPr>
                <w:ins w:id="988" w:author="MCT" w:date="2023-05-09T14:09:00Z"/>
                <w:rFonts w:ascii="Calibri" w:hAnsi="Calibri" w:cs="Calibri"/>
                <w:sz w:val="22"/>
                <w:szCs w:val="22"/>
              </w:rPr>
            </w:pPr>
            <w:ins w:id="989" w:author="MCT" w:date="2023-05-09T14:09:00Z">
              <w:r w:rsidRPr="00484CFC">
                <w:rPr>
                  <w:rFonts w:ascii="Calibri" w:hAnsi="Calibri" w:cs="Calibri"/>
                  <w:sz w:val="22"/>
                  <w:szCs w:val="22"/>
                </w:rPr>
                <w:t>Interval End Time – 1am hour is repeated</w:t>
              </w:r>
            </w:ins>
          </w:p>
        </w:tc>
      </w:tr>
      <w:tr w:rsidR="005253F0" w:rsidRPr="00484CFC" w14:paraId="4023DBB4" w14:textId="77777777" w:rsidTr="006E15B6">
        <w:trPr>
          <w:trHeight w:val="300"/>
          <w:ins w:id="990" w:author="MCT" w:date="2023-05-09T14:09:00Z"/>
        </w:trPr>
        <w:tc>
          <w:tcPr>
            <w:tcW w:w="400" w:type="dxa"/>
            <w:tcBorders>
              <w:top w:val="nil"/>
              <w:left w:val="nil"/>
              <w:bottom w:val="nil"/>
              <w:right w:val="nil"/>
            </w:tcBorders>
            <w:shd w:val="clear" w:color="auto" w:fill="auto"/>
            <w:hideMark/>
          </w:tcPr>
          <w:p w14:paraId="47075940" w14:textId="77777777" w:rsidR="005253F0" w:rsidRPr="00484CFC" w:rsidRDefault="005253F0" w:rsidP="006E15B6">
            <w:pPr>
              <w:autoSpaceDE/>
              <w:autoSpaceDN/>
              <w:rPr>
                <w:ins w:id="99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FF7B47A" w14:textId="77777777" w:rsidR="005253F0" w:rsidRPr="00484CFC" w:rsidRDefault="005253F0" w:rsidP="006E15B6">
            <w:pPr>
              <w:autoSpaceDE/>
              <w:autoSpaceDN/>
              <w:rPr>
                <w:ins w:id="992" w:author="MCT" w:date="2023-05-09T14:09:00Z"/>
                <w:rFonts w:ascii="Calibri" w:hAnsi="Calibri" w:cs="Calibri"/>
                <w:sz w:val="22"/>
                <w:szCs w:val="22"/>
              </w:rPr>
            </w:pPr>
            <w:ins w:id="993" w:author="MCT" w:date="2023-05-09T14:09:00Z">
              <w:r w:rsidRPr="00484CFC">
                <w:rPr>
                  <w:rFonts w:ascii="Calibri" w:hAnsi="Calibri" w:cs="Calibri"/>
                  <w:sz w:val="22"/>
                  <w:szCs w:val="22"/>
                </w:rPr>
                <w:t>QTY~QD~1026.24</w:t>
              </w:r>
            </w:ins>
          </w:p>
        </w:tc>
        <w:tc>
          <w:tcPr>
            <w:tcW w:w="4805" w:type="dxa"/>
            <w:tcBorders>
              <w:top w:val="nil"/>
              <w:left w:val="nil"/>
              <w:bottom w:val="single" w:sz="4" w:space="0" w:color="auto"/>
              <w:right w:val="single" w:sz="4" w:space="0" w:color="auto"/>
            </w:tcBorders>
            <w:shd w:val="clear" w:color="auto" w:fill="auto"/>
            <w:vAlign w:val="bottom"/>
            <w:hideMark/>
          </w:tcPr>
          <w:p w14:paraId="5CD3B06B" w14:textId="77777777" w:rsidR="005253F0" w:rsidRPr="00484CFC" w:rsidRDefault="005253F0" w:rsidP="006E15B6">
            <w:pPr>
              <w:autoSpaceDE/>
              <w:autoSpaceDN/>
              <w:rPr>
                <w:ins w:id="994" w:author="MCT" w:date="2023-05-09T14:09:00Z"/>
                <w:rFonts w:ascii="Calibri" w:hAnsi="Calibri" w:cs="Calibri"/>
                <w:sz w:val="22"/>
                <w:szCs w:val="22"/>
              </w:rPr>
            </w:pPr>
            <w:ins w:id="995" w:author="MCT" w:date="2023-05-09T14:09:00Z">
              <w:r w:rsidRPr="00484CFC">
                <w:rPr>
                  <w:rFonts w:ascii="Calibri" w:hAnsi="Calibri" w:cs="Calibri"/>
                  <w:sz w:val="22"/>
                  <w:szCs w:val="22"/>
                </w:rPr>
                <w:t>Quantity Delivered</w:t>
              </w:r>
            </w:ins>
          </w:p>
        </w:tc>
      </w:tr>
      <w:tr w:rsidR="005253F0" w:rsidRPr="00484CFC" w14:paraId="6AE70C44" w14:textId="77777777" w:rsidTr="006E15B6">
        <w:trPr>
          <w:trHeight w:val="300"/>
          <w:ins w:id="996" w:author="MCT" w:date="2023-05-09T14:09:00Z"/>
        </w:trPr>
        <w:tc>
          <w:tcPr>
            <w:tcW w:w="400" w:type="dxa"/>
            <w:tcBorders>
              <w:top w:val="nil"/>
              <w:left w:val="nil"/>
              <w:bottom w:val="nil"/>
              <w:right w:val="nil"/>
            </w:tcBorders>
            <w:shd w:val="clear" w:color="auto" w:fill="auto"/>
            <w:hideMark/>
          </w:tcPr>
          <w:p w14:paraId="3AB05245" w14:textId="77777777" w:rsidR="005253F0" w:rsidRPr="00484CFC" w:rsidRDefault="005253F0" w:rsidP="006E15B6">
            <w:pPr>
              <w:autoSpaceDE/>
              <w:autoSpaceDN/>
              <w:rPr>
                <w:ins w:id="997"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1950FEA8" w14:textId="77777777" w:rsidR="005253F0" w:rsidRPr="00484CFC" w:rsidRDefault="005253F0" w:rsidP="006E15B6">
            <w:pPr>
              <w:autoSpaceDE/>
              <w:autoSpaceDN/>
              <w:rPr>
                <w:ins w:id="99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346217C" w14:textId="77777777" w:rsidR="005253F0" w:rsidRPr="00484CFC" w:rsidRDefault="005253F0" w:rsidP="006E15B6">
            <w:pPr>
              <w:autoSpaceDE/>
              <w:autoSpaceDN/>
              <w:rPr>
                <w:ins w:id="999" w:author="MCT" w:date="2023-05-09T14:09:00Z"/>
                <w:rFonts w:ascii="Calibri" w:hAnsi="Calibri" w:cs="Calibri"/>
                <w:sz w:val="22"/>
                <w:szCs w:val="22"/>
              </w:rPr>
            </w:pPr>
            <w:ins w:id="1000"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hideMark/>
          </w:tcPr>
          <w:p w14:paraId="447F8390" w14:textId="77777777" w:rsidR="005253F0" w:rsidRPr="00484CFC" w:rsidRDefault="005253F0" w:rsidP="006E15B6">
            <w:pPr>
              <w:autoSpaceDE/>
              <w:autoSpaceDN/>
              <w:rPr>
                <w:ins w:id="1001" w:author="MCT" w:date="2023-05-09T14:09:00Z"/>
                <w:rFonts w:ascii="Calibri" w:hAnsi="Calibri" w:cs="Calibri"/>
                <w:sz w:val="22"/>
                <w:szCs w:val="22"/>
              </w:rPr>
            </w:pPr>
            <w:ins w:id="1002" w:author="MCT" w:date="2023-05-09T14:09:00Z">
              <w:r w:rsidRPr="00484CFC">
                <w:rPr>
                  <w:rFonts w:ascii="Calibri" w:hAnsi="Calibri" w:cs="Calibri"/>
                  <w:sz w:val="22"/>
                  <w:szCs w:val="22"/>
                </w:rPr>
                <w:t>Interval End Time – 1am hour is repeated</w:t>
              </w:r>
            </w:ins>
          </w:p>
        </w:tc>
      </w:tr>
      <w:tr w:rsidR="005253F0" w:rsidRPr="00484CFC" w14:paraId="1E588A7C" w14:textId="77777777" w:rsidTr="006E15B6">
        <w:trPr>
          <w:trHeight w:val="300"/>
          <w:ins w:id="1003" w:author="MCT" w:date="2023-05-09T14:09:00Z"/>
        </w:trPr>
        <w:tc>
          <w:tcPr>
            <w:tcW w:w="400" w:type="dxa"/>
            <w:tcBorders>
              <w:top w:val="nil"/>
              <w:left w:val="nil"/>
              <w:bottom w:val="nil"/>
              <w:right w:val="nil"/>
            </w:tcBorders>
            <w:shd w:val="clear" w:color="auto" w:fill="auto"/>
            <w:hideMark/>
          </w:tcPr>
          <w:p w14:paraId="3CCE8E8E" w14:textId="77777777" w:rsidR="005253F0" w:rsidRPr="00484CFC" w:rsidRDefault="005253F0" w:rsidP="006E15B6">
            <w:pPr>
              <w:autoSpaceDE/>
              <w:autoSpaceDN/>
              <w:rPr>
                <w:ins w:id="100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B3FAF2E" w14:textId="77777777" w:rsidR="005253F0" w:rsidRPr="00484CFC" w:rsidRDefault="005253F0" w:rsidP="006E15B6">
            <w:pPr>
              <w:autoSpaceDE/>
              <w:autoSpaceDN/>
              <w:rPr>
                <w:ins w:id="1005" w:author="MCT" w:date="2023-05-09T14:09:00Z"/>
                <w:rFonts w:ascii="Calibri" w:hAnsi="Calibri" w:cs="Calibri"/>
                <w:sz w:val="22"/>
                <w:szCs w:val="22"/>
              </w:rPr>
            </w:pPr>
            <w:ins w:id="1006" w:author="MCT" w:date="2023-05-09T14:09:00Z">
              <w:r w:rsidRPr="00484CFC">
                <w:rPr>
                  <w:rFonts w:ascii="Calibri" w:hAnsi="Calibri" w:cs="Calibri"/>
                  <w:sz w:val="22"/>
                  <w:szCs w:val="22"/>
                </w:rPr>
                <w:t>QTY~QD~1049.28</w:t>
              </w:r>
            </w:ins>
          </w:p>
        </w:tc>
        <w:tc>
          <w:tcPr>
            <w:tcW w:w="4805" w:type="dxa"/>
            <w:tcBorders>
              <w:top w:val="nil"/>
              <w:left w:val="nil"/>
              <w:bottom w:val="single" w:sz="4" w:space="0" w:color="auto"/>
              <w:right w:val="single" w:sz="4" w:space="0" w:color="auto"/>
            </w:tcBorders>
            <w:shd w:val="clear" w:color="auto" w:fill="auto"/>
            <w:vAlign w:val="bottom"/>
            <w:hideMark/>
          </w:tcPr>
          <w:p w14:paraId="3530707F" w14:textId="77777777" w:rsidR="005253F0" w:rsidRPr="00484CFC" w:rsidRDefault="005253F0" w:rsidP="006E15B6">
            <w:pPr>
              <w:autoSpaceDE/>
              <w:autoSpaceDN/>
              <w:rPr>
                <w:ins w:id="1007" w:author="MCT" w:date="2023-05-09T14:09:00Z"/>
                <w:rFonts w:ascii="Calibri" w:hAnsi="Calibri" w:cs="Calibri"/>
                <w:sz w:val="22"/>
                <w:szCs w:val="22"/>
              </w:rPr>
            </w:pPr>
            <w:ins w:id="1008" w:author="MCT" w:date="2023-05-09T14:09:00Z">
              <w:r w:rsidRPr="00484CFC">
                <w:rPr>
                  <w:rFonts w:ascii="Calibri" w:hAnsi="Calibri" w:cs="Calibri"/>
                  <w:sz w:val="22"/>
                  <w:szCs w:val="22"/>
                </w:rPr>
                <w:t>Quantity Delivered</w:t>
              </w:r>
            </w:ins>
          </w:p>
        </w:tc>
      </w:tr>
      <w:tr w:rsidR="005253F0" w:rsidRPr="00484CFC" w14:paraId="6A888ECE" w14:textId="77777777" w:rsidTr="006E15B6">
        <w:trPr>
          <w:trHeight w:val="300"/>
          <w:ins w:id="1009" w:author="MCT" w:date="2023-05-09T14:09:00Z"/>
        </w:trPr>
        <w:tc>
          <w:tcPr>
            <w:tcW w:w="400" w:type="dxa"/>
            <w:tcBorders>
              <w:top w:val="nil"/>
              <w:left w:val="nil"/>
              <w:bottom w:val="nil"/>
              <w:right w:val="nil"/>
            </w:tcBorders>
            <w:shd w:val="clear" w:color="auto" w:fill="auto"/>
            <w:hideMark/>
          </w:tcPr>
          <w:p w14:paraId="45C5826D" w14:textId="77777777" w:rsidR="005253F0" w:rsidRPr="00484CFC" w:rsidRDefault="005253F0" w:rsidP="006E15B6">
            <w:pPr>
              <w:autoSpaceDE/>
              <w:autoSpaceDN/>
              <w:rPr>
                <w:ins w:id="1010"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5295F19" w14:textId="77777777" w:rsidR="005253F0" w:rsidRPr="00484CFC" w:rsidRDefault="005253F0" w:rsidP="006E15B6">
            <w:pPr>
              <w:autoSpaceDE/>
              <w:autoSpaceDN/>
              <w:rPr>
                <w:ins w:id="101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F321134" w14:textId="77777777" w:rsidR="005253F0" w:rsidRPr="00484CFC" w:rsidRDefault="005253F0" w:rsidP="006E15B6">
            <w:pPr>
              <w:autoSpaceDE/>
              <w:autoSpaceDN/>
              <w:rPr>
                <w:ins w:id="1012" w:author="MCT" w:date="2023-05-09T14:09:00Z"/>
                <w:rFonts w:ascii="Calibri" w:hAnsi="Calibri" w:cs="Calibri"/>
                <w:sz w:val="22"/>
                <w:szCs w:val="22"/>
              </w:rPr>
            </w:pPr>
            <w:ins w:id="1013"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hideMark/>
          </w:tcPr>
          <w:p w14:paraId="1ECAF0E7" w14:textId="77777777" w:rsidR="005253F0" w:rsidRPr="00484CFC" w:rsidRDefault="005253F0" w:rsidP="006E15B6">
            <w:pPr>
              <w:autoSpaceDE/>
              <w:autoSpaceDN/>
              <w:rPr>
                <w:ins w:id="1014" w:author="MCT" w:date="2023-05-09T14:09:00Z"/>
                <w:rFonts w:ascii="Calibri" w:hAnsi="Calibri" w:cs="Calibri"/>
                <w:sz w:val="22"/>
                <w:szCs w:val="22"/>
              </w:rPr>
            </w:pPr>
            <w:ins w:id="1015" w:author="MCT" w:date="2023-05-09T14:09:00Z">
              <w:r w:rsidRPr="00484CFC">
                <w:rPr>
                  <w:rFonts w:ascii="Calibri" w:hAnsi="Calibri" w:cs="Calibri"/>
                  <w:sz w:val="22"/>
                  <w:szCs w:val="22"/>
                </w:rPr>
                <w:t>Interval End Time – 1am hour is repeated</w:t>
              </w:r>
            </w:ins>
          </w:p>
        </w:tc>
      </w:tr>
      <w:tr w:rsidR="005253F0" w:rsidRPr="00484CFC" w14:paraId="7F6C2C34" w14:textId="77777777" w:rsidTr="006E15B6">
        <w:trPr>
          <w:trHeight w:val="300"/>
          <w:ins w:id="1016" w:author="MCT" w:date="2023-05-09T14:09:00Z"/>
        </w:trPr>
        <w:tc>
          <w:tcPr>
            <w:tcW w:w="400" w:type="dxa"/>
            <w:tcBorders>
              <w:top w:val="nil"/>
              <w:left w:val="nil"/>
              <w:bottom w:val="nil"/>
              <w:right w:val="nil"/>
            </w:tcBorders>
            <w:shd w:val="clear" w:color="auto" w:fill="auto"/>
            <w:hideMark/>
          </w:tcPr>
          <w:p w14:paraId="13DB5A38" w14:textId="77777777" w:rsidR="005253F0" w:rsidRPr="00484CFC" w:rsidRDefault="005253F0" w:rsidP="006E15B6">
            <w:pPr>
              <w:autoSpaceDE/>
              <w:autoSpaceDN/>
              <w:rPr>
                <w:ins w:id="101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120C09A" w14:textId="77777777" w:rsidR="005253F0" w:rsidRPr="00484CFC" w:rsidRDefault="005253F0" w:rsidP="006E15B6">
            <w:pPr>
              <w:autoSpaceDE/>
              <w:autoSpaceDN/>
              <w:rPr>
                <w:ins w:id="1018" w:author="MCT" w:date="2023-05-09T14:09:00Z"/>
                <w:rFonts w:ascii="Calibri" w:hAnsi="Calibri" w:cs="Calibri"/>
                <w:sz w:val="22"/>
                <w:szCs w:val="22"/>
              </w:rPr>
            </w:pPr>
            <w:ins w:id="1019" w:author="MCT" w:date="2023-05-09T14:09:00Z">
              <w:r w:rsidRPr="00484CFC">
                <w:rPr>
                  <w:rFonts w:ascii="Calibri" w:hAnsi="Calibri" w:cs="Calibri"/>
                  <w:sz w:val="22"/>
                  <w:szCs w:val="22"/>
                </w:rPr>
                <w:t>QTY~QD~1038.48</w:t>
              </w:r>
            </w:ins>
          </w:p>
        </w:tc>
        <w:tc>
          <w:tcPr>
            <w:tcW w:w="4805" w:type="dxa"/>
            <w:tcBorders>
              <w:top w:val="nil"/>
              <w:left w:val="nil"/>
              <w:bottom w:val="single" w:sz="4" w:space="0" w:color="auto"/>
              <w:right w:val="single" w:sz="4" w:space="0" w:color="auto"/>
            </w:tcBorders>
            <w:shd w:val="clear" w:color="auto" w:fill="auto"/>
            <w:vAlign w:val="bottom"/>
            <w:hideMark/>
          </w:tcPr>
          <w:p w14:paraId="4089BEDE" w14:textId="77777777" w:rsidR="005253F0" w:rsidRPr="00484CFC" w:rsidRDefault="005253F0" w:rsidP="006E15B6">
            <w:pPr>
              <w:autoSpaceDE/>
              <w:autoSpaceDN/>
              <w:rPr>
                <w:ins w:id="1020" w:author="MCT" w:date="2023-05-09T14:09:00Z"/>
                <w:rFonts w:ascii="Calibri" w:hAnsi="Calibri" w:cs="Calibri"/>
                <w:sz w:val="22"/>
                <w:szCs w:val="22"/>
              </w:rPr>
            </w:pPr>
            <w:ins w:id="1021" w:author="MCT" w:date="2023-05-09T14:09:00Z">
              <w:r w:rsidRPr="00484CFC">
                <w:rPr>
                  <w:rFonts w:ascii="Calibri" w:hAnsi="Calibri" w:cs="Calibri"/>
                  <w:sz w:val="22"/>
                  <w:szCs w:val="22"/>
                </w:rPr>
                <w:t>Quantity Delivered</w:t>
              </w:r>
            </w:ins>
          </w:p>
        </w:tc>
      </w:tr>
      <w:tr w:rsidR="005253F0" w:rsidRPr="00484CFC" w14:paraId="5BF32E2F" w14:textId="77777777" w:rsidTr="006E15B6">
        <w:trPr>
          <w:trHeight w:val="300"/>
          <w:ins w:id="1022" w:author="MCT" w:date="2023-05-09T14:09:00Z"/>
        </w:trPr>
        <w:tc>
          <w:tcPr>
            <w:tcW w:w="400" w:type="dxa"/>
            <w:tcBorders>
              <w:top w:val="nil"/>
              <w:left w:val="nil"/>
              <w:bottom w:val="nil"/>
              <w:right w:val="nil"/>
            </w:tcBorders>
            <w:shd w:val="clear" w:color="auto" w:fill="auto"/>
            <w:hideMark/>
          </w:tcPr>
          <w:p w14:paraId="73E8B3C2" w14:textId="77777777" w:rsidR="005253F0" w:rsidRPr="00484CFC" w:rsidRDefault="005253F0" w:rsidP="006E15B6">
            <w:pPr>
              <w:autoSpaceDE/>
              <w:autoSpaceDN/>
              <w:rPr>
                <w:ins w:id="1023"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414516D5" w14:textId="77777777" w:rsidR="005253F0" w:rsidRPr="00484CFC" w:rsidRDefault="005253F0" w:rsidP="006E15B6">
            <w:pPr>
              <w:autoSpaceDE/>
              <w:autoSpaceDN/>
              <w:rPr>
                <w:ins w:id="102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289BEE0" w14:textId="77777777" w:rsidR="005253F0" w:rsidRPr="00484CFC" w:rsidRDefault="005253F0" w:rsidP="006E15B6">
            <w:pPr>
              <w:autoSpaceDE/>
              <w:autoSpaceDN/>
              <w:rPr>
                <w:ins w:id="1025" w:author="MCT" w:date="2023-05-09T14:09:00Z"/>
                <w:rFonts w:ascii="Calibri" w:hAnsi="Calibri" w:cs="Calibri"/>
                <w:sz w:val="22"/>
                <w:szCs w:val="22"/>
              </w:rPr>
            </w:pPr>
            <w:ins w:id="1026"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hideMark/>
          </w:tcPr>
          <w:p w14:paraId="496C5484" w14:textId="77777777" w:rsidR="005253F0" w:rsidRPr="00484CFC" w:rsidRDefault="005253F0" w:rsidP="006E15B6">
            <w:pPr>
              <w:autoSpaceDE/>
              <w:autoSpaceDN/>
              <w:rPr>
                <w:ins w:id="1027" w:author="MCT" w:date="2023-05-09T14:09:00Z"/>
                <w:rFonts w:ascii="Calibri" w:hAnsi="Calibri" w:cs="Calibri"/>
                <w:sz w:val="22"/>
                <w:szCs w:val="22"/>
              </w:rPr>
            </w:pPr>
            <w:ins w:id="1028" w:author="MCT" w:date="2023-05-09T14:09:00Z">
              <w:r w:rsidRPr="00484CFC">
                <w:rPr>
                  <w:rFonts w:ascii="Calibri" w:hAnsi="Calibri" w:cs="Calibri"/>
                  <w:sz w:val="22"/>
                  <w:szCs w:val="22"/>
                </w:rPr>
                <w:t>Interval End Time – 1am hour is repeated</w:t>
              </w:r>
            </w:ins>
          </w:p>
        </w:tc>
      </w:tr>
      <w:tr w:rsidR="005253F0" w:rsidRPr="00484CFC" w14:paraId="13490FC2" w14:textId="77777777" w:rsidTr="006E15B6">
        <w:trPr>
          <w:trHeight w:val="300"/>
          <w:ins w:id="1029" w:author="MCT" w:date="2023-05-09T14:09:00Z"/>
        </w:trPr>
        <w:tc>
          <w:tcPr>
            <w:tcW w:w="400" w:type="dxa"/>
            <w:tcBorders>
              <w:top w:val="nil"/>
              <w:left w:val="nil"/>
              <w:bottom w:val="nil"/>
              <w:right w:val="nil"/>
            </w:tcBorders>
            <w:shd w:val="clear" w:color="auto" w:fill="auto"/>
            <w:hideMark/>
          </w:tcPr>
          <w:p w14:paraId="1B3F9FF0" w14:textId="77777777" w:rsidR="005253F0" w:rsidRPr="00484CFC" w:rsidRDefault="005253F0" w:rsidP="006E15B6">
            <w:pPr>
              <w:autoSpaceDE/>
              <w:autoSpaceDN/>
              <w:rPr>
                <w:ins w:id="103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2E76C03" w14:textId="77777777" w:rsidR="005253F0" w:rsidRPr="00484CFC" w:rsidRDefault="005253F0" w:rsidP="006E15B6">
            <w:pPr>
              <w:autoSpaceDE/>
              <w:autoSpaceDN/>
              <w:rPr>
                <w:ins w:id="1031" w:author="MCT" w:date="2023-05-09T14:09:00Z"/>
                <w:rFonts w:ascii="Calibri" w:hAnsi="Calibri" w:cs="Calibri"/>
                <w:sz w:val="22"/>
                <w:szCs w:val="22"/>
              </w:rPr>
            </w:pPr>
            <w:ins w:id="1032" w:author="MCT" w:date="2023-05-09T14:09:00Z">
              <w:r w:rsidRPr="00484CFC">
                <w:rPr>
                  <w:rFonts w:ascii="Calibri" w:hAnsi="Calibri" w:cs="Calibri"/>
                  <w:sz w:val="22"/>
                  <w:szCs w:val="22"/>
                </w:rPr>
                <w:t>QTY~QD~1053.84</w:t>
              </w:r>
            </w:ins>
          </w:p>
        </w:tc>
        <w:tc>
          <w:tcPr>
            <w:tcW w:w="4805" w:type="dxa"/>
            <w:tcBorders>
              <w:top w:val="nil"/>
              <w:left w:val="nil"/>
              <w:bottom w:val="single" w:sz="4" w:space="0" w:color="auto"/>
              <w:right w:val="single" w:sz="4" w:space="0" w:color="auto"/>
            </w:tcBorders>
            <w:shd w:val="clear" w:color="auto" w:fill="auto"/>
            <w:vAlign w:val="bottom"/>
            <w:hideMark/>
          </w:tcPr>
          <w:p w14:paraId="3327A747" w14:textId="77777777" w:rsidR="005253F0" w:rsidRPr="00484CFC" w:rsidRDefault="005253F0" w:rsidP="006E15B6">
            <w:pPr>
              <w:autoSpaceDE/>
              <w:autoSpaceDN/>
              <w:rPr>
                <w:ins w:id="1033" w:author="MCT" w:date="2023-05-09T14:09:00Z"/>
                <w:rFonts w:ascii="Calibri" w:hAnsi="Calibri" w:cs="Calibri"/>
                <w:sz w:val="22"/>
                <w:szCs w:val="22"/>
              </w:rPr>
            </w:pPr>
            <w:ins w:id="1034" w:author="MCT" w:date="2023-05-09T14:09:00Z">
              <w:r w:rsidRPr="00484CFC">
                <w:rPr>
                  <w:rFonts w:ascii="Calibri" w:hAnsi="Calibri" w:cs="Calibri"/>
                  <w:sz w:val="22"/>
                  <w:szCs w:val="22"/>
                </w:rPr>
                <w:t>Quantity Delivered</w:t>
              </w:r>
            </w:ins>
          </w:p>
        </w:tc>
      </w:tr>
      <w:tr w:rsidR="005253F0" w:rsidRPr="00484CFC" w14:paraId="3BB40FCE" w14:textId="77777777" w:rsidTr="006E15B6">
        <w:trPr>
          <w:trHeight w:val="300"/>
          <w:ins w:id="1035" w:author="MCT" w:date="2023-05-09T14:09:00Z"/>
        </w:trPr>
        <w:tc>
          <w:tcPr>
            <w:tcW w:w="400" w:type="dxa"/>
            <w:tcBorders>
              <w:top w:val="nil"/>
              <w:left w:val="nil"/>
              <w:bottom w:val="nil"/>
              <w:right w:val="nil"/>
            </w:tcBorders>
            <w:shd w:val="clear" w:color="auto" w:fill="auto"/>
            <w:hideMark/>
          </w:tcPr>
          <w:p w14:paraId="74EE4B75" w14:textId="77777777" w:rsidR="005253F0" w:rsidRPr="00484CFC" w:rsidRDefault="005253F0" w:rsidP="006E15B6">
            <w:pPr>
              <w:autoSpaceDE/>
              <w:autoSpaceDN/>
              <w:rPr>
                <w:ins w:id="1036"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74D1BA5E" w14:textId="77777777" w:rsidR="005253F0" w:rsidRPr="00484CFC" w:rsidRDefault="005253F0" w:rsidP="006E15B6">
            <w:pPr>
              <w:autoSpaceDE/>
              <w:autoSpaceDN/>
              <w:rPr>
                <w:ins w:id="103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CE79386" w14:textId="77777777" w:rsidR="005253F0" w:rsidRPr="00484CFC" w:rsidRDefault="005253F0" w:rsidP="006E15B6">
            <w:pPr>
              <w:autoSpaceDE/>
              <w:autoSpaceDN/>
              <w:rPr>
                <w:ins w:id="1038" w:author="MCT" w:date="2023-05-09T14:09:00Z"/>
                <w:rFonts w:ascii="Calibri" w:hAnsi="Calibri" w:cs="Calibri"/>
                <w:sz w:val="22"/>
                <w:szCs w:val="22"/>
              </w:rPr>
            </w:pPr>
            <w:ins w:id="1039" w:author="MCT" w:date="2023-05-09T14:09:00Z">
              <w:r w:rsidRPr="00484CFC">
                <w:rPr>
                  <w:rFonts w:ascii="Calibri" w:hAnsi="Calibri" w:cs="Calibri"/>
                  <w:sz w:val="22"/>
                  <w:szCs w:val="22"/>
                </w:rPr>
                <w:t>DTM~194~20221106~0200</w:t>
              </w:r>
            </w:ins>
          </w:p>
        </w:tc>
        <w:tc>
          <w:tcPr>
            <w:tcW w:w="4805" w:type="dxa"/>
            <w:tcBorders>
              <w:top w:val="nil"/>
              <w:left w:val="nil"/>
              <w:bottom w:val="single" w:sz="4" w:space="0" w:color="auto"/>
              <w:right w:val="single" w:sz="4" w:space="0" w:color="auto"/>
            </w:tcBorders>
            <w:shd w:val="clear" w:color="auto" w:fill="auto"/>
            <w:vAlign w:val="bottom"/>
            <w:hideMark/>
          </w:tcPr>
          <w:p w14:paraId="4B133A65" w14:textId="77777777" w:rsidR="005253F0" w:rsidRPr="00484CFC" w:rsidRDefault="005253F0" w:rsidP="006E15B6">
            <w:pPr>
              <w:autoSpaceDE/>
              <w:autoSpaceDN/>
              <w:rPr>
                <w:ins w:id="1040" w:author="MCT" w:date="2023-05-09T14:09:00Z"/>
                <w:rFonts w:ascii="Calibri" w:hAnsi="Calibri" w:cs="Calibri"/>
                <w:sz w:val="22"/>
                <w:szCs w:val="22"/>
              </w:rPr>
            </w:pPr>
            <w:ins w:id="1041" w:author="MCT" w:date="2023-05-09T14:09:00Z">
              <w:r w:rsidRPr="00484CFC">
                <w:rPr>
                  <w:rFonts w:ascii="Calibri" w:hAnsi="Calibri" w:cs="Calibri"/>
                  <w:sz w:val="22"/>
                  <w:szCs w:val="22"/>
                </w:rPr>
                <w:t>Interval End Time</w:t>
              </w:r>
            </w:ins>
          </w:p>
        </w:tc>
      </w:tr>
      <w:tr w:rsidR="005253F0" w:rsidRPr="00484CFC" w14:paraId="3E3517B4" w14:textId="77777777" w:rsidTr="006E15B6">
        <w:trPr>
          <w:trHeight w:val="600"/>
          <w:ins w:id="1042"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05CF26E2" w14:textId="77777777" w:rsidR="005253F0" w:rsidRPr="00484CFC" w:rsidRDefault="005253F0" w:rsidP="006E15B6">
            <w:pPr>
              <w:autoSpaceDE/>
              <w:autoSpaceDN/>
              <w:rPr>
                <w:ins w:id="1043" w:author="MCT" w:date="2023-05-09T14:09:00Z"/>
                <w:rFonts w:ascii="Calibri" w:hAnsi="Calibri" w:cs="Calibri"/>
                <w:sz w:val="22"/>
                <w:szCs w:val="22"/>
              </w:rPr>
            </w:pPr>
            <w:ins w:id="1044" w:author="MCT" w:date="2023-05-09T14:09:00Z">
              <w:r w:rsidRPr="00484CFC">
                <w:rPr>
                  <w:rFonts w:ascii="Calibri" w:hAnsi="Calibri" w:cs="Calibri"/>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771365CB" w14:textId="77777777" w:rsidR="005253F0" w:rsidRPr="00484CFC" w:rsidRDefault="005253F0" w:rsidP="006E15B6">
            <w:pPr>
              <w:autoSpaceDE/>
              <w:autoSpaceDN/>
              <w:rPr>
                <w:ins w:id="1045" w:author="MCT" w:date="2023-05-09T14:09:00Z"/>
                <w:rFonts w:ascii="Calibri" w:hAnsi="Calibri" w:cs="Calibri"/>
                <w:sz w:val="22"/>
                <w:szCs w:val="22"/>
              </w:rPr>
            </w:pPr>
            <w:ins w:id="1046" w:author="MCT" w:date="2023-05-09T14:09:00Z">
              <w:r w:rsidRPr="00484CFC">
                <w:rPr>
                  <w:rFonts w:ascii="Calibri" w:hAnsi="Calibri" w:cs="Calibri"/>
                  <w:sz w:val="22"/>
                  <w:szCs w:val="22"/>
                </w:rPr>
                <w:t xml:space="preserve">…Interval-reads repeat at 15-minute increments </w:t>
              </w:r>
            </w:ins>
          </w:p>
        </w:tc>
      </w:tr>
      <w:tr w:rsidR="005253F0" w:rsidRPr="00484CFC" w14:paraId="5B882275" w14:textId="77777777" w:rsidTr="006E15B6">
        <w:trPr>
          <w:trHeight w:val="300"/>
          <w:ins w:id="1047" w:author="MCT" w:date="2023-05-09T14:09:00Z"/>
        </w:trPr>
        <w:tc>
          <w:tcPr>
            <w:tcW w:w="400" w:type="dxa"/>
            <w:tcBorders>
              <w:top w:val="nil"/>
              <w:left w:val="nil"/>
              <w:bottom w:val="nil"/>
              <w:right w:val="nil"/>
            </w:tcBorders>
            <w:shd w:val="clear" w:color="auto" w:fill="auto"/>
            <w:hideMark/>
          </w:tcPr>
          <w:p w14:paraId="15DB3114" w14:textId="77777777" w:rsidR="005253F0" w:rsidRPr="00484CFC" w:rsidRDefault="005253F0" w:rsidP="006E15B6">
            <w:pPr>
              <w:autoSpaceDE/>
              <w:autoSpaceDN/>
              <w:rPr>
                <w:ins w:id="104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F69A32" w14:textId="77777777" w:rsidR="005253F0" w:rsidRPr="00484CFC" w:rsidRDefault="005253F0" w:rsidP="006E15B6">
            <w:pPr>
              <w:autoSpaceDE/>
              <w:autoSpaceDN/>
              <w:rPr>
                <w:ins w:id="1049" w:author="MCT" w:date="2023-05-09T14:09:00Z"/>
                <w:rFonts w:ascii="Calibri" w:hAnsi="Calibri" w:cs="Calibri"/>
                <w:sz w:val="22"/>
                <w:szCs w:val="22"/>
              </w:rPr>
            </w:pPr>
            <w:ins w:id="1050" w:author="MCT" w:date="2023-05-09T14:09:00Z">
              <w:r w:rsidRPr="00484CFC">
                <w:rPr>
                  <w:rFonts w:ascii="Calibri" w:hAnsi="Calibri" w:cs="Calibri"/>
                  <w:sz w:val="22"/>
                  <w:szCs w:val="22"/>
                </w:rPr>
                <w:t>QTY~QD~208.7</w:t>
              </w:r>
            </w:ins>
          </w:p>
        </w:tc>
        <w:tc>
          <w:tcPr>
            <w:tcW w:w="4805" w:type="dxa"/>
            <w:tcBorders>
              <w:top w:val="nil"/>
              <w:left w:val="nil"/>
              <w:bottom w:val="single" w:sz="4" w:space="0" w:color="auto"/>
              <w:right w:val="single" w:sz="4" w:space="0" w:color="auto"/>
            </w:tcBorders>
            <w:shd w:val="clear" w:color="auto" w:fill="auto"/>
            <w:vAlign w:val="bottom"/>
            <w:hideMark/>
          </w:tcPr>
          <w:p w14:paraId="5386200B" w14:textId="77777777" w:rsidR="005253F0" w:rsidRPr="00484CFC" w:rsidRDefault="005253F0" w:rsidP="006E15B6">
            <w:pPr>
              <w:autoSpaceDE/>
              <w:autoSpaceDN/>
              <w:rPr>
                <w:ins w:id="1051" w:author="MCT" w:date="2023-05-09T14:09:00Z"/>
                <w:rFonts w:ascii="Calibri" w:hAnsi="Calibri" w:cs="Calibri"/>
                <w:sz w:val="22"/>
                <w:szCs w:val="22"/>
              </w:rPr>
            </w:pPr>
            <w:ins w:id="1052" w:author="MCT" w:date="2023-05-09T14:09:00Z">
              <w:r w:rsidRPr="00484CFC">
                <w:rPr>
                  <w:rFonts w:ascii="Calibri" w:hAnsi="Calibri" w:cs="Calibri"/>
                  <w:sz w:val="22"/>
                  <w:szCs w:val="22"/>
                </w:rPr>
                <w:t>Quantity Delivered</w:t>
              </w:r>
            </w:ins>
          </w:p>
        </w:tc>
      </w:tr>
      <w:tr w:rsidR="005253F0" w:rsidRPr="00484CFC" w14:paraId="7131BBD8" w14:textId="77777777" w:rsidTr="006E15B6">
        <w:trPr>
          <w:trHeight w:val="300"/>
          <w:ins w:id="1053" w:author="MCT" w:date="2023-05-09T14:09:00Z"/>
        </w:trPr>
        <w:tc>
          <w:tcPr>
            <w:tcW w:w="400" w:type="dxa"/>
            <w:tcBorders>
              <w:top w:val="nil"/>
              <w:left w:val="nil"/>
              <w:bottom w:val="nil"/>
              <w:right w:val="nil"/>
            </w:tcBorders>
            <w:shd w:val="clear" w:color="auto" w:fill="auto"/>
            <w:hideMark/>
          </w:tcPr>
          <w:p w14:paraId="109EC1E4" w14:textId="77777777" w:rsidR="005253F0" w:rsidRPr="00484CFC" w:rsidRDefault="005253F0" w:rsidP="006E15B6">
            <w:pPr>
              <w:autoSpaceDE/>
              <w:autoSpaceDN/>
              <w:rPr>
                <w:ins w:id="1054"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35810412" w14:textId="77777777" w:rsidR="005253F0" w:rsidRPr="00484CFC" w:rsidRDefault="005253F0" w:rsidP="006E15B6">
            <w:pPr>
              <w:autoSpaceDE/>
              <w:autoSpaceDN/>
              <w:rPr>
                <w:ins w:id="105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8601E1" w14:textId="77777777" w:rsidR="005253F0" w:rsidRPr="00484CFC" w:rsidRDefault="005253F0" w:rsidP="006E15B6">
            <w:pPr>
              <w:autoSpaceDE/>
              <w:autoSpaceDN/>
              <w:rPr>
                <w:ins w:id="1056" w:author="MCT" w:date="2023-05-09T14:09:00Z"/>
                <w:rFonts w:ascii="Calibri" w:hAnsi="Calibri" w:cs="Calibri"/>
                <w:sz w:val="22"/>
                <w:szCs w:val="22"/>
              </w:rPr>
            </w:pPr>
            <w:ins w:id="1057" w:author="MCT" w:date="2023-05-09T14:09:00Z">
              <w:r w:rsidRPr="00484CFC">
                <w:rPr>
                  <w:rFonts w:ascii="Calibri" w:hAnsi="Calibri" w:cs="Calibri"/>
                  <w:sz w:val="22"/>
                  <w:szCs w:val="22"/>
                </w:rPr>
                <w:t>DTM~194~</w:t>
              </w:r>
            </w:ins>
            <w:ins w:id="1058" w:author="MCT" w:date="2023-05-11T12:25:00Z">
              <w:r w:rsidR="00F73488">
                <w:rPr>
                  <w:rFonts w:ascii="Calibri" w:hAnsi="Calibri" w:cs="Calibri"/>
                  <w:sz w:val="22"/>
                  <w:szCs w:val="22"/>
                </w:rPr>
                <w:t>20221205</w:t>
              </w:r>
            </w:ins>
            <w:ins w:id="1059" w:author="MCT" w:date="2023-05-09T14:09:00Z">
              <w:r w:rsidRPr="00484CFC">
                <w:rPr>
                  <w:rFonts w:ascii="Calibri" w:hAnsi="Calibri" w:cs="Calibri"/>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7D02D852" w14:textId="77777777" w:rsidR="005253F0" w:rsidRPr="00484CFC" w:rsidRDefault="005253F0" w:rsidP="006E15B6">
            <w:pPr>
              <w:autoSpaceDE/>
              <w:autoSpaceDN/>
              <w:rPr>
                <w:ins w:id="1060" w:author="MCT" w:date="2023-05-09T14:09:00Z"/>
                <w:rFonts w:ascii="Calibri" w:hAnsi="Calibri" w:cs="Calibri"/>
                <w:sz w:val="22"/>
                <w:szCs w:val="22"/>
              </w:rPr>
            </w:pPr>
            <w:ins w:id="1061" w:author="MCT" w:date="2023-05-09T14:09:00Z">
              <w:r w:rsidRPr="00484CFC">
                <w:rPr>
                  <w:rFonts w:ascii="Calibri" w:hAnsi="Calibri" w:cs="Calibri"/>
                  <w:sz w:val="22"/>
                  <w:szCs w:val="22"/>
                </w:rPr>
                <w:t>Interval End Time</w:t>
              </w:r>
            </w:ins>
          </w:p>
        </w:tc>
      </w:tr>
      <w:tr w:rsidR="005253F0" w:rsidRPr="00484CFC" w14:paraId="17E60EB3" w14:textId="77777777" w:rsidTr="006E15B6">
        <w:trPr>
          <w:trHeight w:val="600"/>
          <w:ins w:id="1062"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0049A1" w14:textId="77777777" w:rsidR="005253F0" w:rsidRPr="00484CFC" w:rsidRDefault="005253F0" w:rsidP="006E15B6">
            <w:pPr>
              <w:autoSpaceDE/>
              <w:autoSpaceDN/>
              <w:rPr>
                <w:ins w:id="1063" w:author="MCT" w:date="2023-05-09T14:09:00Z"/>
                <w:rFonts w:ascii="Calibri" w:hAnsi="Calibri" w:cs="Calibri"/>
                <w:sz w:val="22"/>
                <w:szCs w:val="22"/>
              </w:rPr>
            </w:pPr>
            <w:ins w:id="1064" w:author="MCT" w:date="2023-05-09T14:09:00Z">
              <w:r w:rsidRPr="00484CFC">
                <w:rPr>
                  <w:rFonts w:ascii="Calibri" w:hAnsi="Calibri" w:cs="Calibri"/>
                  <w:sz w:val="22"/>
                  <w:szCs w:val="22"/>
                </w:rPr>
                <w:t>PTD~PM~~~MG~1234568MG</w:t>
              </w:r>
            </w:ins>
          </w:p>
        </w:tc>
        <w:tc>
          <w:tcPr>
            <w:tcW w:w="4805" w:type="dxa"/>
            <w:tcBorders>
              <w:top w:val="nil"/>
              <w:left w:val="nil"/>
              <w:bottom w:val="single" w:sz="4" w:space="0" w:color="auto"/>
              <w:right w:val="single" w:sz="4" w:space="0" w:color="auto"/>
            </w:tcBorders>
            <w:shd w:val="clear" w:color="auto" w:fill="auto"/>
            <w:hideMark/>
          </w:tcPr>
          <w:p w14:paraId="52155837" w14:textId="77777777" w:rsidR="005253F0" w:rsidRPr="00484CFC" w:rsidRDefault="005253F0" w:rsidP="006E15B6">
            <w:pPr>
              <w:autoSpaceDE/>
              <w:autoSpaceDN/>
              <w:rPr>
                <w:ins w:id="1065" w:author="MCT" w:date="2023-05-09T14:09:00Z"/>
                <w:rFonts w:ascii="Calibri" w:hAnsi="Calibri" w:cs="Calibri"/>
                <w:sz w:val="22"/>
                <w:szCs w:val="22"/>
              </w:rPr>
            </w:pPr>
            <w:ins w:id="1066" w:author="MCT" w:date="2023-05-09T14:09:00Z">
              <w:r w:rsidRPr="00484CFC">
                <w:rPr>
                  <w:rFonts w:ascii="Calibri" w:hAnsi="Calibri" w:cs="Calibri"/>
                  <w:sz w:val="22"/>
                  <w:szCs w:val="22"/>
                </w:rPr>
                <w:t>Interval Usage Summary Per Meter Measurement Type</w:t>
              </w:r>
            </w:ins>
          </w:p>
        </w:tc>
      </w:tr>
      <w:tr w:rsidR="005253F0" w:rsidRPr="00484CFC" w14:paraId="635DD859" w14:textId="77777777" w:rsidTr="006E15B6">
        <w:trPr>
          <w:trHeight w:val="300"/>
          <w:ins w:id="1067" w:author="MCT" w:date="2023-05-09T14:09:00Z"/>
        </w:trPr>
        <w:tc>
          <w:tcPr>
            <w:tcW w:w="400" w:type="dxa"/>
            <w:tcBorders>
              <w:top w:val="nil"/>
              <w:left w:val="nil"/>
              <w:bottom w:val="nil"/>
              <w:right w:val="nil"/>
            </w:tcBorders>
            <w:shd w:val="clear" w:color="auto" w:fill="auto"/>
            <w:hideMark/>
          </w:tcPr>
          <w:p w14:paraId="6FCE9EE6" w14:textId="77777777" w:rsidR="005253F0" w:rsidRPr="00484CFC" w:rsidRDefault="005253F0" w:rsidP="006E15B6">
            <w:pPr>
              <w:autoSpaceDE/>
              <w:autoSpaceDN/>
              <w:rPr>
                <w:ins w:id="106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B2CE65" w14:textId="77777777" w:rsidR="005253F0" w:rsidRPr="00484CFC" w:rsidRDefault="005253F0" w:rsidP="006E15B6">
            <w:pPr>
              <w:autoSpaceDE/>
              <w:autoSpaceDN/>
              <w:rPr>
                <w:ins w:id="1069" w:author="MCT" w:date="2023-05-09T14:09:00Z"/>
                <w:rFonts w:ascii="Calibri" w:hAnsi="Calibri" w:cs="Calibri"/>
                <w:sz w:val="22"/>
                <w:szCs w:val="22"/>
              </w:rPr>
            </w:pPr>
            <w:ins w:id="1070"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3AA4E7D0" w14:textId="77777777" w:rsidR="005253F0" w:rsidRPr="00484CFC" w:rsidRDefault="005253F0" w:rsidP="006E15B6">
            <w:pPr>
              <w:autoSpaceDE/>
              <w:autoSpaceDN/>
              <w:rPr>
                <w:ins w:id="1071" w:author="MCT" w:date="2023-05-09T14:09:00Z"/>
                <w:rFonts w:ascii="Calibri" w:hAnsi="Calibri" w:cs="Calibri"/>
                <w:sz w:val="22"/>
                <w:szCs w:val="22"/>
              </w:rPr>
            </w:pPr>
            <w:ins w:id="1072" w:author="MCT" w:date="2023-05-09T14:09:00Z">
              <w:r w:rsidRPr="00484CFC">
                <w:rPr>
                  <w:rFonts w:ascii="Calibri" w:hAnsi="Calibri" w:cs="Calibri"/>
                  <w:sz w:val="22"/>
                  <w:szCs w:val="22"/>
                </w:rPr>
                <w:t>Service Period Start Date</w:t>
              </w:r>
            </w:ins>
          </w:p>
        </w:tc>
      </w:tr>
      <w:tr w:rsidR="005253F0" w:rsidRPr="00484CFC" w14:paraId="2470F658" w14:textId="77777777" w:rsidTr="006E15B6">
        <w:trPr>
          <w:trHeight w:val="300"/>
          <w:ins w:id="1073" w:author="MCT" w:date="2023-05-09T14:09:00Z"/>
        </w:trPr>
        <w:tc>
          <w:tcPr>
            <w:tcW w:w="400" w:type="dxa"/>
            <w:tcBorders>
              <w:top w:val="nil"/>
              <w:left w:val="nil"/>
              <w:bottom w:val="nil"/>
              <w:right w:val="nil"/>
            </w:tcBorders>
            <w:shd w:val="clear" w:color="auto" w:fill="auto"/>
            <w:hideMark/>
          </w:tcPr>
          <w:p w14:paraId="2241BA9B" w14:textId="77777777" w:rsidR="005253F0" w:rsidRPr="00484CFC" w:rsidRDefault="005253F0" w:rsidP="006E15B6">
            <w:pPr>
              <w:autoSpaceDE/>
              <w:autoSpaceDN/>
              <w:rPr>
                <w:ins w:id="107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A091D7" w14:textId="77777777" w:rsidR="005253F0" w:rsidRPr="00484CFC" w:rsidRDefault="005253F0" w:rsidP="006E15B6">
            <w:pPr>
              <w:autoSpaceDE/>
              <w:autoSpaceDN/>
              <w:rPr>
                <w:ins w:id="1075" w:author="MCT" w:date="2023-05-09T14:09:00Z"/>
                <w:rFonts w:ascii="Calibri" w:hAnsi="Calibri" w:cs="Calibri"/>
                <w:sz w:val="22"/>
                <w:szCs w:val="22"/>
              </w:rPr>
            </w:pPr>
            <w:ins w:id="1076"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0107D487" w14:textId="77777777" w:rsidR="005253F0" w:rsidRPr="00484CFC" w:rsidRDefault="005253F0" w:rsidP="006E15B6">
            <w:pPr>
              <w:autoSpaceDE/>
              <w:autoSpaceDN/>
              <w:rPr>
                <w:ins w:id="1077" w:author="MCT" w:date="2023-05-09T14:09:00Z"/>
                <w:rFonts w:ascii="Calibri" w:hAnsi="Calibri" w:cs="Calibri"/>
                <w:sz w:val="22"/>
                <w:szCs w:val="22"/>
              </w:rPr>
            </w:pPr>
            <w:ins w:id="1078" w:author="MCT" w:date="2023-05-09T14:09:00Z">
              <w:r w:rsidRPr="00484CFC">
                <w:rPr>
                  <w:rFonts w:ascii="Calibri" w:hAnsi="Calibri" w:cs="Calibri"/>
                  <w:sz w:val="22"/>
                  <w:szCs w:val="22"/>
                </w:rPr>
                <w:t>Service Period End Date</w:t>
              </w:r>
            </w:ins>
          </w:p>
        </w:tc>
      </w:tr>
      <w:tr w:rsidR="005253F0" w:rsidRPr="00484CFC" w14:paraId="4E81365A" w14:textId="77777777" w:rsidTr="006E15B6">
        <w:trPr>
          <w:trHeight w:val="300"/>
          <w:ins w:id="1079" w:author="MCT" w:date="2023-05-09T14:09:00Z"/>
        </w:trPr>
        <w:tc>
          <w:tcPr>
            <w:tcW w:w="400" w:type="dxa"/>
            <w:tcBorders>
              <w:top w:val="nil"/>
              <w:left w:val="nil"/>
              <w:bottom w:val="nil"/>
              <w:right w:val="nil"/>
            </w:tcBorders>
            <w:shd w:val="clear" w:color="auto" w:fill="auto"/>
            <w:hideMark/>
          </w:tcPr>
          <w:p w14:paraId="1CA74365" w14:textId="77777777" w:rsidR="005253F0" w:rsidRPr="00484CFC" w:rsidRDefault="005253F0" w:rsidP="006E15B6">
            <w:pPr>
              <w:autoSpaceDE/>
              <w:autoSpaceDN/>
              <w:rPr>
                <w:ins w:id="108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7D14C39" w14:textId="77777777" w:rsidR="005253F0" w:rsidRPr="00484CFC" w:rsidRDefault="005253F0" w:rsidP="006E15B6">
            <w:pPr>
              <w:autoSpaceDE/>
              <w:autoSpaceDN/>
              <w:rPr>
                <w:ins w:id="1081" w:author="MCT" w:date="2023-05-09T14:09:00Z"/>
                <w:rFonts w:ascii="Calibri" w:hAnsi="Calibri" w:cs="Calibri"/>
                <w:sz w:val="22"/>
                <w:szCs w:val="22"/>
              </w:rPr>
            </w:pPr>
            <w:ins w:id="1082" w:author="MCT" w:date="2023-05-09T14:09:00Z">
              <w:r w:rsidRPr="00484CFC">
                <w:rPr>
                  <w:rFonts w:ascii="Calibri" w:hAnsi="Calibri" w:cs="Calibri"/>
                  <w:sz w:val="22"/>
                  <w:szCs w:val="22"/>
                </w:rPr>
                <w:t>REF~6W~2</w:t>
              </w:r>
            </w:ins>
          </w:p>
        </w:tc>
        <w:tc>
          <w:tcPr>
            <w:tcW w:w="4805" w:type="dxa"/>
            <w:tcBorders>
              <w:top w:val="nil"/>
              <w:left w:val="nil"/>
              <w:bottom w:val="single" w:sz="4" w:space="0" w:color="auto"/>
              <w:right w:val="single" w:sz="4" w:space="0" w:color="auto"/>
            </w:tcBorders>
            <w:shd w:val="clear" w:color="auto" w:fill="auto"/>
            <w:vAlign w:val="bottom"/>
            <w:hideMark/>
          </w:tcPr>
          <w:p w14:paraId="136616B1" w14:textId="77777777" w:rsidR="005253F0" w:rsidRPr="00484CFC" w:rsidRDefault="005253F0" w:rsidP="006E15B6">
            <w:pPr>
              <w:autoSpaceDE/>
              <w:autoSpaceDN/>
              <w:rPr>
                <w:ins w:id="1083" w:author="MCT" w:date="2023-05-09T14:09:00Z"/>
                <w:rFonts w:ascii="Calibri" w:hAnsi="Calibri" w:cs="Calibri"/>
                <w:sz w:val="22"/>
                <w:szCs w:val="22"/>
              </w:rPr>
            </w:pPr>
            <w:ins w:id="1084" w:author="MCT" w:date="2023-05-09T14:09:00Z">
              <w:r w:rsidRPr="00484CFC">
                <w:rPr>
                  <w:rFonts w:ascii="Calibri" w:hAnsi="Calibri" w:cs="Calibri"/>
                  <w:sz w:val="22"/>
                  <w:szCs w:val="22"/>
                </w:rPr>
                <w:t>Channel Number</w:t>
              </w:r>
            </w:ins>
          </w:p>
        </w:tc>
      </w:tr>
      <w:tr w:rsidR="005253F0" w:rsidRPr="00484CFC" w14:paraId="3BB3ED27" w14:textId="77777777" w:rsidTr="006E15B6">
        <w:trPr>
          <w:trHeight w:val="300"/>
          <w:ins w:id="1085" w:author="MCT" w:date="2023-05-09T14:09:00Z"/>
        </w:trPr>
        <w:tc>
          <w:tcPr>
            <w:tcW w:w="400" w:type="dxa"/>
            <w:tcBorders>
              <w:top w:val="nil"/>
              <w:left w:val="nil"/>
              <w:bottom w:val="nil"/>
              <w:right w:val="nil"/>
            </w:tcBorders>
            <w:shd w:val="clear" w:color="auto" w:fill="auto"/>
            <w:hideMark/>
          </w:tcPr>
          <w:p w14:paraId="4E0F016C" w14:textId="77777777" w:rsidR="005253F0" w:rsidRPr="00484CFC" w:rsidRDefault="005253F0" w:rsidP="006E15B6">
            <w:pPr>
              <w:autoSpaceDE/>
              <w:autoSpaceDN/>
              <w:rPr>
                <w:ins w:id="108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B66733" w14:textId="77777777" w:rsidR="005253F0" w:rsidRPr="00484CFC" w:rsidRDefault="005253F0" w:rsidP="006E15B6">
            <w:pPr>
              <w:autoSpaceDE/>
              <w:autoSpaceDN/>
              <w:rPr>
                <w:ins w:id="1087" w:author="MCT" w:date="2023-05-09T14:09:00Z"/>
                <w:rFonts w:ascii="Calibri" w:hAnsi="Calibri" w:cs="Calibri"/>
                <w:sz w:val="22"/>
                <w:szCs w:val="22"/>
              </w:rPr>
            </w:pPr>
            <w:ins w:id="1088"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60A1D6A2" w14:textId="77777777" w:rsidR="005253F0" w:rsidRPr="00484CFC" w:rsidRDefault="005253F0" w:rsidP="006E15B6">
            <w:pPr>
              <w:autoSpaceDE/>
              <w:autoSpaceDN/>
              <w:rPr>
                <w:ins w:id="1089" w:author="MCT" w:date="2023-05-09T14:09:00Z"/>
                <w:rFonts w:ascii="Calibri" w:hAnsi="Calibri" w:cs="Calibri"/>
                <w:sz w:val="22"/>
                <w:szCs w:val="22"/>
              </w:rPr>
            </w:pPr>
            <w:ins w:id="1090" w:author="MCT" w:date="2023-05-09T14:09:00Z">
              <w:r w:rsidRPr="00484CFC">
                <w:rPr>
                  <w:rFonts w:ascii="Calibri" w:hAnsi="Calibri" w:cs="Calibri"/>
                  <w:sz w:val="22"/>
                  <w:szCs w:val="22"/>
                </w:rPr>
                <w:t>Meter Type</w:t>
              </w:r>
            </w:ins>
          </w:p>
        </w:tc>
      </w:tr>
      <w:tr w:rsidR="005253F0" w:rsidRPr="00484CFC" w14:paraId="02A8BDE3" w14:textId="77777777" w:rsidTr="006E15B6">
        <w:trPr>
          <w:trHeight w:val="300"/>
          <w:ins w:id="1091" w:author="MCT" w:date="2023-05-09T14:09:00Z"/>
        </w:trPr>
        <w:tc>
          <w:tcPr>
            <w:tcW w:w="400" w:type="dxa"/>
            <w:tcBorders>
              <w:top w:val="nil"/>
              <w:left w:val="nil"/>
              <w:bottom w:val="nil"/>
              <w:right w:val="nil"/>
            </w:tcBorders>
            <w:shd w:val="clear" w:color="auto" w:fill="auto"/>
            <w:hideMark/>
          </w:tcPr>
          <w:p w14:paraId="009DC504" w14:textId="77777777" w:rsidR="005253F0" w:rsidRPr="00484CFC" w:rsidRDefault="005253F0" w:rsidP="006E15B6">
            <w:pPr>
              <w:autoSpaceDE/>
              <w:autoSpaceDN/>
              <w:rPr>
                <w:ins w:id="109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9BE7BF" w14:textId="77777777" w:rsidR="005253F0" w:rsidRPr="00484CFC" w:rsidRDefault="005253F0" w:rsidP="006E15B6">
            <w:pPr>
              <w:autoSpaceDE/>
              <w:autoSpaceDN/>
              <w:rPr>
                <w:ins w:id="1093" w:author="MCT" w:date="2023-05-09T14:09:00Z"/>
                <w:rFonts w:ascii="Calibri" w:hAnsi="Calibri" w:cs="Calibri"/>
                <w:sz w:val="22"/>
                <w:szCs w:val="22"/>
              </w:rPr>
            </w:pPr>
            <w:ins w:id="1094"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5B165431" w14:textId="77777777" w:rsidR="005253F0" w:rsidRPr="00484CFC" w:rsidRDefault="005253F0" w:rsidP="006E15B6">
            <w:pPr>
              <w:autoSpaceDE/>
              <w:autoSpaceDN/>
              <w:rPr>
                <w:ins w:id="1095" w:author="MCT" w:date="2023-05-09T14:09:00Z"/>
                <w:rFonts w:ascii="Calibri" w:hAnsi="Calibri" w:cs="Calibri"/>
                <w:sz w:val="22"/>
                <w:szCs w:val="22"/>
              </w:rPr>
            </w:pPr>
            <w:ins w:id="1096" w:author="MCT" w:date="2023-05-09T14:09:00Z">
              <w:r w:rsidRPr="00484CFC">
                <w:rPr>
                  <w:rFonts w:ascii="Calibri" w:hAnsi="Calibri" w:cs="Calibri"/>
                  <w:sz w:val="22"/>
                  <w:szCs w:val="22"/>
                </w:rPr>
                <w:t>Meter Role</w:t>
              </w:r>
            </w:ins>
          </w:p>
        </w:tc>
      </w:tr>
      <w:tr w:rsidR="005253F0" w:rsidRPr="00484CFC" w14:paraId="70349879" w14:textId="77777777" w:rsidTr="006E15B6">
        <w:trPr>
          <w:trHeight w:val="300"/>
          <w:ins w:id="1097" w:author="MCT" w:date="2023-05-09T14:09:00Z"/>
        </w:trPr>
        <w:tc>
          <w:tcPr>
            <w:tcW w:w="400" w:type="dxa"/>
            <w:tcBorders>
              <w:top w:val="nil"/>
              <w:left w:val="nil"/>
              <w:bottom w:val="nil"/>
              <w:right w:val="nil"/>
            </w:tcBorders>
            <w:shd w:val="clear" w:color="auto" w:fill="auto"/>
            <w:hideMark/>
          </w:tcPr>
          <w:p w14:paraId="1E895807" w14:textId="77777777" w:rsidR="005253F0" w:rsidRPr="00484CFC" w:rsidRDefault="005253F0" w:rsidP="006E15B6">
            <w:pPr>
              <w:autoSpaceDE/>
              <w:autoSpaceDN/>
              <w:rPr>
                <w:ins w:id="109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02BE9E" w14:textId="77777777" w:rsidR="005253F0" w:rsidRPr="00484CFC" w:rsidRDefault="005253F0" w:rsidP="006E15B6">
            <w:pPr>
              <w:autoSpaceDE/>
              <w:autoSpaceDN/>
              <w:rPr>
                <w:ins w:id="1099" w:author="MCT" w:date="2023-05-09T14:09:00Z"/>
                <w:rFonts w:ascii="Calibri" w:hAnsi="Calibri" w:cs="Calibri"/>
                <w:sz w:val="22"/>
                <w:szCs w:val="22"/>
              </w:rPr>
            </w:pPr>
            <w:ins w:id="1100" w:author="MCT" w:date="2023-05-09T14:09:00Z">
              <w:r w:rsidRPr="00484CFC">
                <w:rPr>
                  <w:rFonts w:ascii="Calibri" w:hAnsi="Calibri" w:cs="Calibri"/>
                  <w:sz w:val="22"/>
                  <w:szCs w:val="22"/>
                </w:rPr>
                <w:t>QTY~QD~1069.92</w:t>
              </w:r>
            </w:ins>
          </w:p>
        </w:tc>
        <w:tc>
          <w:tcPr>
            <w:tcW w:w="4805" w:type="dxa"/>
            <w:tcBorders>
              <w:top w:val="nil"/>
              <w:left w:val="nil"/>
              <w:bottom w:val="single" w:sz="4" w:space="0" w:color="auto"/>
              <w:right w:val="single" w:sz="4" w:space="0" w:color="auto"/>
            </w:tcBorders>
            <w:shd w:val="clear" w:color="auto" w:fill="auto"/>
            <w:vAlign w:val="bottom"/>
            <w:hideMark/>
          </w:tcPr>
          <w:p w14:paraId="0257751D" w14:textId="77777777" w:rsidR="005253F0" w:rsidRPr="00484CFC" w:rsidRDefault="005253F0" w:rsidP="006E15B6">
            <w:pPr>
              <w:autoSpaceDE/>
              <w:autoSpaceDN/>
              <w:rPr>
                <w:ins w:id="1101" w:author="MCT" w:date="2023-05-09T14:09:00Z"/>
                <w:rFonts w:ascii="Calibri" w:hAnsi="Calibri" w:cs="Calibri"/>
                <w:sz w:val="22"/>
                <w:szCs w:val="22"/>
              </w:rPr>
            </w:pPr>
            <w:ins w:id="1102" w:author="MCT" w:date="2023-05-09T14:09:00Z">
              <w:r w:rsidRPr="00484CFC">
                <w:rPr>
                  <w:rFonts w:ascii="Calibri" w:hAnsi="Calibri" w:cs="Calibri"/>
                  <w:sz w:val="22"/>
                  <w:szCs w:val="22"/>
                </w:rPr>
                <w:t>Quantity Delivered</w:t>
              </w:r>
            </w:ins>
          </w:p>
        </w:tc>
      </w:tr>
      <w:tr w:rsidR="005253F0" w:rsidRPr="00484CFC" w14:paraId="2A3CDFCB" w14:textId="77777777" w:rsidTr="006E15B6">
        <w:trPr>
          <w:trHeight w:val="300"/>
          <w:ins w:id="1103" w:author="MCT" w:date="2023-05-09T14:09:00Z"/>
        </w:trPr>
        <w:tc>
          <w:tcPr>
            <w:tcW w:w="400" w:type="dxa"/>
            <w:tcBorders>
              <w:top w:val="nil"/>
              <w:left w:val="nil"/>
              <w:bottom w:val="nil"/>
              <w:right w:val="nil"/>
            </w:tcBorders>
            <w:shd w:val="clear" w:color="auto" w:fill="auto"/>
            <w:hideMark/>
          </w:tcPr>
          <w:p w14:paraId="2CCA49FB" w14:textId="77777777" w:rsidR="005253F0" w:rsidRPr="00484CFC" w:rsidRDefault="005253F0" w:rsidP="006E15B6">
            <w:pPr>
              <w:autoSpaceDE/>
              <w:autoSpaceDN/>
              <w:rPr>
                <w:ins w:id="1104"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784DB80" w14:textId="77777777" w:rsidR="005253F0" w:rsidRPr="00484CFC" w:rsidRDefault="005253F0" w:rsidP="006E15B6">
            <w:pPr>
              <w:autoSpaceDE/>
              <w:autoSpaceDN/>
              <w:rPr>
                <w:ins w:id="110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E5BBFA" w14:textId="77777777" w:rsidR="005253F0" w:rsidRPr="00484CFC" w:rsidRDefault="005253F0" w:rsidP="006E15B6">
            <w:pPr>
              <w:autoSpaceDE/>
              <w:autoSpaceDN/>
              <w:rPr>
                <w:ins w:id="1106" w:author="MCT" w:date="2023-05-09T14:09:00Z"/>
                <w:rFonts w:ascii="Calibri" w:hAnsi="Calibri" w:cs="Calibri"/>
                <w:sz w:val="22"/>
                <w:szCs w:val="22"/>
              </w:rPr>
            </w:pPr>
            <w:ins w:id="1107" w:author="MCT" w:date="2023-05-09T14:09:00Z">
              <w:r w:rsidRPr="00484CFC">
                <w:rPr>
                  <w:rFonts w:ascii="Calibri" w:hAnsi="Calibri" w:cs="Calibri"/>
                  <w:sz w:val="22"/>
                  <w:szCs w:val="22"/>
                </w:rPr>
                <w:t>DTM~194~20221106~0015</w:t>
              </w:r>
            </w:ins>
          </w:p>
        </w:tc>
        <w:tc>
          <w:tcPr>
            <w:tcW w:w="4805" w:type="dxa"/>
            <w:tcBorders>
              <w:top w:val="nil"/>
              <w:left w:val="nil"/>
              <w:bottom w:val="single" w:sz="4" w:space="0" w:color="auto"/>
              <w:right w:val="single" w:sz="4" w:space="0" w:color="auto"/>
            </w:tcBorders>
            <w:shd w:val="clear" w:color="auto" w:fill="auto"/>
            <w:vAlign w:val="bottom"/>
            <w:hideMark/>
          </w:tcPr>
          <w:p w14:paraId="7E695709" w14:textId="77777777" w:rsidR="005253F0" w:rsidRPr="00484CFC" w:rsidRDefault="005253F0" w:rsidP="006E15B6">
            <w:pPr>
              <w:autoSpaceDE/>
              <w:autoSpaceDN/>
              <w:rPr>
                <w:ins w:id="1108" w:author="MCT" w:date="2023-05-09T14:09:00Z"/>
                <w:rFonts w:ascii="Calibri" w:hAnsi="Calibri" w:cs="Calibri"/>
                <w:sz w:val="22"/>
                <w:szCs w:val="22"/>
              </w:rPr>
            </w:pPr>
            <w:ins w:id="1109" w:author="MCT" w:date="2023-05-09T14:09:00Z">
              <w:r w:rsidRPr="00484CFC">
                <w:rPr>
                  <w:rFonts w:ascii="Calibri" w:hAnsi="Calibri" w:cs="Calibri"/>
                  <w:sz w:val="22"/>
                  <w:szCs w:val="22"/>
                </w:rPr>
                <w:t>Interval End Time</w:t>
              </w:r>
            </w:ins>
          </w:p>
        </w:tc>
      </w:tr>
      <w:tr w:rsidR="005253F0" w:rsidRPr="00484CFC" w14:paraId="23FE7296" w14:textId="77777777" w:rsidTr="006E15B6">
        <w:trPr>
          <w:trHeight w:val="300"/>
          <w:ins w:id="1110" w:author="MCT" w:date="2023-05-09T14:09:00Z"/>
        </w:trPr>
        <w:tc>
          <w:tcPr>
            <w:tcW w:w="400" w:type="dxa"/>
            <w:tcBorders>
              <w:top w:val="nil"/>
              <w:left w:val="nil"/>
              <w:bottom w:val="nil"/>
              <w:right w:val="nil"/>
            </w:tcBorders>
            <w:shd w:val="clear" w:color="auto" w:fill="auto"/>
            <w:hideMark/>
          </w:tcPr>
          <w:p w14:paraId="7C623B65" w14:textId="77777777" w:rsidR="005253F0" w:rsidRPr="00484CFC" w:rsidRDefault="005253F0" w:rsidP="006E15B6">
            <w:pPr>
              <w:autoSpaceDE/>
              <w:autoSpaceDN/>
              <w:rPr>
                <w:ins w:id="111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F8D8AEC" w14:textId="77777777" w:rsidR="005253F0" w:rsidRPr="00484CFC" w:rsidRDefault="005253F0" w:rsidP="006E15B6">
            <w:pPr>
              <w:autoSpaceDE/>
              <w:autoSpaceDN/>
              <w:rPr>
                <w:ins w:id="1112" w:author="MCT" w:date="2023-05-09T14:09:00Z"/>
                <w:rFonts w:ascii="Calibri" w:hAnsi="Calibri" w:cs="Calibri"/>
                <w:sz w:val="22"/>
                <w:szCs w:val="22"/>
              </w:rPr>
            </w:pPr>
            <w:ins w:id="1113" w:author="MCT" w:date="2023-05-09T14:09:00Z">
              <w:r w:rsidRPr="00484CFC">
                <w:rPr>
                  <w:rFonts w:ascii="Calibri" w:hAnsi="Calibri" w:cs="Calibri"/>
                  <w:sz w:val="22"/>
                  <w:szCs w:val="22"/>
                </w:rPr>
                <w:t>QTY~QD~1065.36</w:t>
              </w:r>
            </w:ins>
          </w:p>
        </w:tc>
        <w:tc>
          <w:tcPr>
            <w:tcW w:w="4805" w:type="dxa"/>
            <w:tcBorders>
              <w:top w:val="nil"/>
              <w:left w:val="nil"/>
              <w:bottom w:val="single" w:sz="4" w:space="0" w:color="auto"/>
              <w:right w:val="single" w:sz="4" w:space="0" w:color="auto"/>
            </w:tcBorders>
            <w:shd w:val="clear" w:color="auto" w:fill="auto"/>
            <w:vAlign w:val="bottom"/>
            <w:hideMark/>
          </w:tcPr>
          <w:p w14:paraId="54177C0A" w14:textId="77777777" w:rsidR="005253F0" w:rsidRPr="00484CFC" w:rsidRDefault="005253F0" w:rsidP="006E15B6">
            <w:pPr>
              <w:autoSpaceDE/>
              <w:autoSpaceDN/>
              <w:rPr>
                <w:ins w:id="1114" w:author="MCT" w:date="2023-05-09T14:09:00Z"/>
                <w:rFonts w:ascii="Calibri" w:hAnsi="Calibri" w:cs="Calibri"/>
                <w:sz w:val="22"/>
                <w:szCs w:val="22"/>
              </w:rPr>
            </w:pPr>
            <w:ins w:id="1115" w:author="MCT" w:date="2023-05-09T14:09:00Z">
              <w:r w:rsidRPr="00484CFC">
                <w:rPr>
                  <w:rFonts w:ascii="Calibri" w:hAnsi="Calibri" w:cs="Calibri"/>
                  <w:sz w:val="22"/>
                  <w:szCs w:val="22"/>
                </w:rPr>
                <w:t>Quantity Delivered</w:t>
              </w:r>
            </w:ins>
          </w:p>
        </w:tc>
      </w:tr>
      <w:tr w:rsidR="005253F0" w:rsidRPr="00484CFC" w14:paraId="318A7EA7" w14:textId="77777777" w:rsidTr="006E15B6">
        <w:trPr>
          <w:trHeight w:val="300"/>
          <w:ins w:id="1116" w:author="MCT" w:date="2023-05-09T14:09:00Z"/>
        </w:trPr>
        <w:tc>
          <w:tcPr>
            <w:tcW w:w="400" w:type="dxa"/>
            <w:tcBorders>
              <w:top w:val="nil"/>
              <w:left w:val="nil"/>
              <w:bottom w:val="nil"/>
              <w:right w:val="nil"/>
            </w:tcBorders>
            <w:shd w:val="clear" w:color="auto" w:fill="auto"/>
            <w:hideMark/>
          </w:tcPr>
          <w:p w14:paraId="737EADFE" w14:textId="77777777" w:rsidR="005253F0" w:rsidRPr="00484CFC" w:rsidRDefault="005253F0" w:rsidP="006E15B6">
            <w:pPr>
              <w:autoSpaceDE/>
              <w:autoSpaceDN/>
              <w:rPr>
                <w:ins w:id="1117"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DE5F0BE" w14:textId="77777777" w:rsidR="005253F0" w:rsidRPr="00484CFC" w:rsidRDefault="005253F0" w:rsidP="006E15B6">
            <w:pPr>
              <w:autoSpaceDE/>
              <w:autoSpaceDN/>
              <w:rPr>
                <w:ins w:id="111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519272" w14:textId="77777777" w:rsidR="005253F0" w:rsidRPr="00484CFC" w:rsidRDefault="005253F0" w:rsidP="006E15B6">
            <w:pPr>
              <w:autoSpaceDE/>
              <w:autoSpaceDN/>
              <w:rPr>
                <w:ins w:id="1119" w:author="MCT" w:date="2023-05-09T14:09:00Z"/>
                <w:rFonts w:ascii="Calibri" w:hAnsi="Calibri" w:cs="Calibri"/>
                <w:sz w:val="22"/>
                <w:szCs w:val="22"/>
              </w:rPr>
            </w:pPr>
            <w:ins w:id="1120" w:author="MCT" w:date="2023-05-09T14:09:00Z">
              <w:r w:rsidRPr="00484CFC">
                <w:rPr>
                  <w:rFonts w:ascii="Calibri" w:hAnsi="Calibri" w:cs="Calibri"/>
                  <w:sz w:val="22"/>
                  <w:szCs w:val="22"/>
                </w:rPr>
                <w:t>DTM~194~20221106~0030</w:t>
              </w:r>
            </w:ins>
          </w:p>
        </w:tc>
        <w:tc>
          <w:tcPr>
            <w:tcW w:w="4805" w:type="dxa"/>
            <w:tcBorders>
              <w:top w:val="nil"/>
              <w:left w:val="nil"/>
              <w:bottom w:val="single" w:sz="4" w:space="0" w:color="auto"/>
              <w:right w:val="single" w:sz="4" w:space="0" w:color="auto"/>
            </w:tcBorders>
            <w:shd w:val="clear" w:color="auto" w:fill="auto"/>
            <w:vAlign w:val="bottom"/>
            <w:hideMark/>
          </w:tcPr>
          <w:p w14:paraId="296C0F0F" w14:textId="77777777" w:rsidR="005253F0" w:rsidRPr="00484CFC" w:rsidRDefault="005253F0" w:rsidP="006E15B6">
            <w:pPr>
              <w:autoSpaceDE/>
              <w:autoSpaceDN/>
              <w:rPr>
                <w:ins w:id="1121" w:author="MCT" w:date="2023-05-09T14:09:00Z"/>
                <w:rFonts w:ascii="Calibri" w:hAnsi="Calibri" w:cs="Calibri"/>
                <w:sz w:val="22"/>
                <w:szCs w:val="22"/>
              </w:rPr>
            </w:pPr>
            <w:ins w:id="1122" w:author="MCT" w:date="2023-05-09T14:09:00Z">
              <w:r w:rsidRPr="00484CFC">
                <w:rPr>
                  <w:rFonts w:ascii="Calibri" w:hAnsi="Calibri" w:cs="Calibri"/>
                  <w:sz w:val="22"/>
                  <w:szCs w:val="22"/>
                </w:rPr>
                <w:t>Interval End Time</w:t>
              </w:r>
            </w:ins>
          </w:p>
        </w:tc>
      </w:tr>
      <w:tr w:rsidR="005253F0" w:rsidRPr="00484CFC" w14:paraId="38C97FF5" w14:textId="77777777" w:rsidTr="006E15B6">
        <w:trPr>
          <w:trHeight w:val="300"/>
          <w:ins w:id="1123" w:author="MCT" w:date="2023-05-09T14:09:00Z"/>
        </w:trPr>
        <w:tc>
          <w:tcPr>
            <w:tcW w:w="400" w:type="dxa"/>
            <w:tcBorders>
              <w:top w:val="nil"/>
              <w:left w:val="nil"/>
              <w:bottom w:val="nil"/>
              <w:right w:val="nil"/>
            </w:tcBorders>
            <w:shd w:val="clear" w:color="auto" w:fill="auto"/>
            <w:hideMark/>
          </w:tcPr>
          <w:p w14:paraId="29299C18" w14:textId="77777777" w:rsidR="005253F0" w:rsidRPr="00484CFC" w:rsidRDefault="005253F0" w:rsidP="006E15B6">
            <w:pPr>
              <w:autoSpaceDE/>
              <w:autoSpaceDN/>
              <w:rPr>
                <w:ins w:id="112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C560CE0" w14:textId="77777777" w:rsidR="005253F0" w:rsidRPr="00484CFC" w:rsidRDefault="005253F0" w:rsidP="006E15B6">
            <w:pPr>
              <w:autoSpaceDE/>
              <w:autoSpaceDN/>
              <w:rPr>
                <w:ins w:id="1125" w:author="MCT" w:date="2023-05-09T14:09:00Z"/>
                <w:rFonts w:ascii="Calibri" w:hAnsi="Calibri" w:cs="Calibri"/>
                <w:sz w:val="22"/>
                <w:szCs w:val="22"/>
              </w:rPr>
            </w:pPr>
            <w:ins w:id="1126" w:author="MCT" w:date="2023-05-09T14:09:00Z">
              <w:r w:rsidRPr="00484CFC">
                <w:rPr>
                  <w:rFonts w:ascii="Calibri" w:hAnsi="Calibri" w:cs="Calibri"/>
                  <w:sz w:val="22"/>
                  <w:szCs w:val="22"/>
                </w:rPr>
                <w:t>QTY~QD~1073.28</w:t>
              </w:r>
            </w:ins>
          </w:p>
        </w:tc>
        <w:tc>
          <w:tcPr>
            <w:tcW w:w="4805" w:type="dxa"/>
            <w:tcBorders>
              <w:top w:val="nil"/>
              <w:left w:val="nil"/>
              <w:bottom w:val="single" w:sz="4" w:space="0" w:color="auto"/>
              <w:right w:val="single" w:sz="4" w:space="0" w:color="auto"/>
            </w:tcBorders>
            <w:shd w:val="clear" w:color="auto" w:fill="auto"/>
            <w:vAlign w:val="bottom"/>
          </w:tcPr>
          <w:p w14:paraId="4C38C424" w14:textId="77777777" w:rsidR="005253F0" w:rsidRPr="00484CFC" w:rsidRDefault="005253F0" w:rsidP="006E15B6">
            <w:pPr>
              <w:autoSpaceDE/>
              <w:autoSpaceDN/>
              <w:rPr>
                <w:ins w:id="1127" w:author="MCT" w:date="2023-05-09T14:09:00Z"/>
                <w:rFonts w:ascii="Calibri" w:hAnsi="Calibri" w:cs="Calibri"/>
                <w:sz w:val="22"/>
                <w:szCs w:val="22"/>
              </w:rPr>
            </w:pPr>
            <w:ins w:id="1128" w:author="MCT" w:date="2023-05-09T14:09:00Z">
              <w:r w:rsidRPr="00484CFC">
                <w:rPr>
                  <w:rFonts w:ascii="Calibri" w:hAnsi="Calibri" w:cs="Calibri"/>
                  <w:sz w:val="22"/>
                  <w:szCs w:val="22"/>
                </w:rPr>
                <w:t>Quantity Delivered</w:t>
              </w:r>
            </w:ins>
          </w:p>
        </w:tc>
      </w:tr>
      <w:tr w:rsidR="005253F0" w:rsidRPr="00484CFC" w14:paraId="5C812606" w14:textId="77777777" w:rsidTr="006E15B6">
        <w:trPr>
          <w:trHeight w:val="300"/>
          <w:ins w:id="1129" w:author="MCT" w:date="2023-05-09T14:09:00Z"/>
        </w:trPr>
        <w:tc>
          <w:tcPr>
            <w:tcW w:w="400" w:type="dxa"/>
            <w:tcBorders>
              <w:top w:val="nil"/>
              <w:left w:val="nil"/>
              <w:bottom w:val="nil"/>
              <w:right w:val="nil"/>
            </w:tcBorders>
            <w:shd w:val="clear" w:color="auto" w:fill="auto"/>
            <w:hideMark/>
          </w:tcPr>
          <w:p w14:paraId="253E9C8B" w14:textId="77777777" w:rsidR="005253F0" w:rsidRPr="00484CFC" w:rsidRDefault="005253F0" w:rsidP="006E15B6">
            <w:pPr>
              <w:autoSpaceDE/>
              <w:autoSpaceDN/>
              <w:rPr>
                <w:ins w:id="1130"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E083F5C" w14:textId="77777777" w:rsidR="005253F0" w:rsidRPr="00484CFC" w:rsidRDefault="005253F0" w:rsidP="006E15B6">
            <w:pPr>
              <w:autoSpaceDE/>
              <w:autoSpaceDN/>
              <w:rPr>
                <w:ins w:id="113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4D739579" w14:textId="77777777" w:rsidR="005253F0" w:rsidRPr="00484CFC" w:rsidRDefault="005253F0" w:rsidP="006E15B6">
            <w:pPr>
              <w:autoSpaceDE/>
              <w:autoSpaceDN/>
              <w:rPr>
                <w:ins w:id="1132" w:author="MCT" w:date="2023-05-09T14:09:00Z"/>
                <w:rFonts w:ascii="Calibri" w:hAnsi="Calibri" w:cs="Calibri"/>
                <w:sz w:val="22"/>
                <w:szCs w:val="22"/>
              </w:rPr>
            </w:pPr>
            <w:ins w:id="1133" w:author="MCT" w:date="2023-05-09T14:09:00Z">
              <w:r w:rsidRPr="00484CFC">
                <w:rPr>
                  <w:rFonts w:ascii="Calibri" w:hAnsi="Calibri" w:cs="Calibri"/>
                  <w:sz w:val="22"/>
                  <w:szCs w:val="22"/>
                </w:rPr>
                <w:t>DTM~194~20221106~0045</w:t>
              </w:r>
            </w:ins>
          </w:p>
        </w:tc>
        <w:tc>
          <w:tcPr>
            <w:tcW w:w="4805" w:type="dxa"/>
            <w:tcBorders>
              <w:top w:val="nil"/>
              <w:left w:val="nil"/>
              <w:bottom w:val="single" w:sz="4" w:space="0" w:color="auto"/>
              <w:right w:val="single" w:sz="4" w:space="0" w:color="auto"/>
            </w:tcBorders>
            <w:shd w:val="clear" w:color="auto" w:fill="auto"/>
            <w:vAlign w:val="bottom"/>
          </w:tcPr>
          <w:p w14:paraId="663A0FE8" w14:textId="77777777" w:rsidR="005253F0" w:rsidRPr="00484CFC" w:rsidRDefault="005253F0" w:rsidP="006E15B6">
            <w:pPr>
              <w:autoSpaceDE/>
              <w:autoSpaceDN/>
              <w:rPr>
                <w:ins w:id="1134" w:author="MCT" w:date="2023-05-09T14:09:00Z"/>
                <w:rFonts w:ascii="Calibri" w:hAnsi="Calibri" w:cs="Calibri"/>
                <w:sz w:val="22"/>
                <w:szCs w:val="22"/>
              </w:rPr>
            </w:pPr>
            <w:ins w:id="1135" w:author="MCT" w:date="2023-05-09T14:09:00Z">
              <w:r w:rsidRPr="00484CFC">
                <w:rPr>
                  <w:rFonts w:ascii="Calibri" w:hAnsi="Calibri" w:cs="Calibri"/>
                  <w:sz w:val="22"/>
                  <w:szCs w:val="22"/>
                </w:rPr>
                <w:t>Interval End Time</w:t>
              </w:r>
            </w:ins>
          </w:p>
        </w:tc>
      </w:tr>
      <w:tr w:rsidR="005253F0" w:rsidRPr="00484CFC" w14:paraId="684179F4" w14:textId="77777777" w:rsidTr="006E15B6">
        <w:trPr>
          <w:trHeight w:val="300"/>
          <w:ins w:id="1136" w:author="MCT" w:date="2023-05-09T14:09:00Z"/>
        </w:trPr>
        <w:tc>
          <w:tcPr>
            <w:tcW w:w="400" w:type="dxa"/>
            <w:tcBorders>
              <w:top w:val="nil"/>
              <w:left w:val="nil"/>
              <w:bottom w:val="nil"/>
              <w:right w:val="nil"/>
            </w:tcBorders>
            <w:shd w:val="clear" w:color="auto" w:fill="auto"/>
            <w:hideMark/>
          </w:tcPr>
          <w:p w14:paraId="619C9FDA" w14:textId="77777777" w:rsidR="005253F0" w:rsidRPr="00484CFC" w:rsidRDefault="005253F0" w:rsidP="006E15B6">
            <w:pPr>
              <w:autoSpaceDE/>
              <w:autoSpaceDN/>
              <w:rPr>
                <w:ins w:id="113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0AD48B5" w14:textId="77777777" w:rsidR="005253F0" w:rsidRPr="00484CFC" w:rsidRDefault="005253F0" w:rsidP="006E15B6">
            <w:pPr>
              <w:autoSpaceDE/>
              <w:autoSpaceDN/>
              <w:rPr>
                <w:ins w:id="1138" w:author="MCT" w:date="2023-05-09T14:09:00Z"/>
                <w:rFonts w:ascii="Calibri" w:hAnsi="Calibri" w:cs="Calibri"/>
                <w:sz w:val="22"/>
                <w:szCs w:val="22"/>
              </w:rPr>
            </w:pPr>
            <w:ins w:id="1139" w:author="MCT" w:date="2023-05-09T14:09:00Z">
              <w:r w:rsidRPr="00484CFC">
                <w:rPr>
                  <w:rFonts w:ascii="Calibri" w:hAnsi="Calibri" w:cs="Calibri"/>
                  <w:sz w:val="22"/>
                  <w:szCs w:val="22"/>
                </w:rPr>
                <w:t>QTY~QD~1043.52</w:t>
              </w:r>
            </w:ins>
          </w:p>
        </w:tc>
        <w:tc>
          <w:tcPr>
            <w:tcW w:w="4805" w:type="dxa"/>
            <w:tcBorders>
              <w:top w:val="nil"/>
              <w:left w:val="nil"/>
              <w:bottom w:val="single" w:sz="4" w:space="0" w:color="auto"/>
              <w:right w:val="single" w:sz="4" w:space="0" w:color="auto"/>
            </w:tcBorders>
            <w:shd w:val="clear" w:color="auto" w:fill="auto"/>
            <w:vAlign w:val="bottom"/>
          </w:tcPr>
          <w:p w14:paraId="22CB31C8" w14:textId="77777777" w:rsidR="005253F0" w:rsidRPr="00484CFC" w:rsidRDefault="005253F0" w:rsidP="006E15B6">
            <w:pPr>
              <w:autoSpaceDE/>
              <w:autoSpaceDN/>
              <w:rPr>
                <w:ins w:id="1140" w:author="MCT" w:date="2023-05-09T14:09:00Z"/>
                <w:rFonts w:ascii="Calibri" w:hAnsi="Calibri" w:cs="Calibri"/>
                <w:sz w:val="22"/>
                <w:szCs w:val="22"/>
              </w:rPr>
            </w:pPr>
            <w:ins w:id="1141" w:author="MCT" w:date="2023-05-09T14:09:00Z">
              <w:r w:rsidRPr="00484CFC">
                <w:rPr>
                  <w:rFonts w:ascii="Calibri" w:hAnsi="Calibri" w:cs="Calibri"/>
                  <w:sz w:val="22"/>
                  <w:szCs w:val="22"/>
                </w:rPr>
                <w:t>Quantity Delivered</w:t>
              </w:r>
            </w:ins>
          </w:p>
        </w:tc>
      </w:tr>
      <w:tr w:rsidR="005253F0" w:rsidRPr="00484CFC" w14:paraId="0A6EF175" w14:textId="77777777" w:rsidTr="006E15B6">
        <w:trPr>
          <w:trHeight w:val="300"/>
          <w:ins w:id="1142" w:author="MCT" w:date="2023-05-09T14:09:00Z"/>
        </w:trPr>
        <w:tc>
          <w:tcPr>
            <w:tcW w:w="400" w:type="dxa"/>
            <w:tcBorders>
              <w:top w:val="nil"/>
              <w:left w:val="nil"/>
              <w:bottom w:val="nil"/>
              <w:right w:val="nil"/>
            </w:tcBorders>
            <w:shd w:val="clear" w:color="auto" w:fill="auto"/>
            <w:hideMark/>
          </w:tcPr>
          <w:p w14:paraId="32F07D9A" w14:textId="77777777" w:rsidR="005253F0" w:rsidRPr="00484CFC" w:rsidRDefault="005253F0" w:rsidP="006E15B6">
            <w:pPr>
              <w:autoSpaceDE/>
              <w:autoSpaceDN/>
              <w:rPr>
                <w:ins w:id="1143"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4F0F4F5E" w14:textId="77777777" w:rsidR="005253F0" w:rsidRPr="00484CFC" w:rsidRDefault="005253F0" w:rsidP="006E15B6">
            <w:pPr>
              <w:autoSpaceDE/>
              <w:autoSpaceDN/>
              <w:rPr>
                <w:ins w:id="114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9649B7F" w14:textId="77777777" w:rsidR="005253F0" w:rsidRPr="00484CFC" w:rsidRDefault="005253F0" w:rsidP="006E15B6">
            <w:pPr>
              <w:autoSpaceDE/>
              <w:autoSpaceDN/>
              <w:rPr>
                <w:ins w:id="1145" w:author="MCT" w:date="2023-05-09T14:09:00Z"/>
                <w:rFonts w:ascii="Calibri" w:hAnsi="Calibri" w:cs="Calibri"/>
                <w:sz w:val="22"/>
                <w:szCs w:val="22"/>
              </w:rPr>
            </w:pPr>
            <w:ins w:id="1146"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43AE2284" w14:textId="77777777" w:rsidR="005253F0" w:rsidRPr="00484CFC" w:rsidRDefault="005253F0" w:rsidP="006E15B6">
            <w:pPr>
              <w:autoSpaceDE/>
              <w:autoSpaceDN/>
              <w:rPr>
                <w:ins w:id="1147" w:author="MCT" w:date="2023-05-09T14:09:00Z"/>
                <w:rFonts w:ascii="Calibri" w:hAnsi="Calibri" w:cs="Calibri"/>
                <w:sz w:val="22"/>
                <w:szCs w:val="22"/>
              </w:rPr>
            </w:pPr>
            <w:ins w:id="1148" w:author="MCT" w:date="2023-05-09T14:09:00Z">
              <w:r w:rsidRPr="00484CFC">
                <w:rPr>
                  <w:rFonts w:ascii="Calibri" w:hAnsi="Calibri" w:cs="Calibri"/>
                  <w:sz w:val="22"/>
                  <w:szCs w:val="22"/>
                </w:rPr>
                <w:t>Interval End Time</w:t>
              </w:r>
            </w:ins>
          </w:p>
        </w:tc>
      </w:tr>
      <w:tr w:rsidR="005253F0" w:rsidRPr="00484CFC" w14:paraId="206A7382" w14:textId="77777777" w:rsidTr="006E15B6">
        <w:trPr>
          <w:trHeight w:val="300"/>
          <w:ins w:id="1149" w:author="MCT" w:date="2023-05-09T14:09:00Z"/>
        </w:trPr>
        <w:tc>
          <w:tcPr>
            <w:tcW w:w="400" w:type="dxa"/>
            <w:tcBorders>
              <w:top w:val="nil"/>
              <w:left w:val="nil"/>
              <w:bottom w:val="nil"/>
              <w:right w:val="nil"/>
            </w:tcBorders>
            <w:shd w:val="clear" w:color="auto" w:fill="auto"/>
            <w:hideMark/>
          </w:tcPr>
          <w:p w14:paraId="5D31BE43" w14:textId="77777777" w:rsidR="005253F0" w:rsidRPr="00484CFC" w:rsidRDefault="005253F0" w:rsidP="006E15B6">
            <w:pPr>
              <w:autoSpaceDE/>
              <w:autoSpaceDN/>
              <w:rPr>
                <w:ins w:id="115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85D0959" w14:textId="77777777" w:rsidR="005253F0" w:rsidRPr="00484CFC" w:rsidRDefault="005253F0" w:rsidP="006E15B6">
            <w:pPr>
              <w:autoSpaceDE/>
              <w:autoSpaceDN/>
              <w:rPr>
                <w:ins w:id="1151" w:author="MCT" w:date="2023-05-09T14:09:00Z"/>
                <w:rFonts w:ascii="Calibri" w:hAnsi="Calibri" w:cs="Calibri"/>
                <w:sz w:val="22"/>
                <w:szCs w:val="22"/>
              </w:rPr>
            </w:pPr>
            <w:ins w:id="1152" w:author="MCT" w:date="2023-05-09T14:09:00Z">
              <w:r w:rsidRPr="00484CFC">
                <w:rPr>
                  <w:rFonts w:ascii="Calibri" w:hAnsi="Calibri" w:cs="Calibri"/>
                  <w:sz w:val="22"/>
                  <w:szCs w:val="22"/>
                </w:rPr>
                <w:t>QTY~QD~1062</w:t>
              </w:r>
            </w:ins>
          </w:p>
        </w:tc>
        <w:tc>
          <w:tcPr>
            <w:tcW w:w="4805" w:type="dxa"/>
            <w:tcBorders>
              <w:top w:val="nil"/>
              <w:left w:val="nil"/>
              <w:bottom w:val="single" w:sz="4" w:space="0" w:color="auto"/>
              <w:right w:val="single" w:sz="4" w:space="0" w:color="auto"/>
            </w:tcBorders>
            <w:shd w:val="clear" w:color="auto" w:fill="auto"/>
            <w:vAlign w:val="bottom"/>
          </w:tcPr>
          <w:p w14:paraId="043C8296" w14:textId="77777777" w:rsidR="005253F0" w:rsidRPr="00484CFC" w:rsidRDefault="005253F0" w:rsidP="006E15B6">
            <w:pPr>
              <w:autoSpaceDE/>
              <w:autoSpaceDN/>
              <w:rPr>
                <w:ins w:id="1153" w:author="MCT" w:date="2023-05-09T14:09:00Z"/>
                <w:rFonts w:ascii="Calibri" w:hAnsi="Calibri" w:cs="Calibri"/>
                <w:sz w:val="22"/>
                <w:szCs w:val="22"/>
              </w:rPr>
            </w:pPr>
            <w:ins w:id="1154" w:author="MCT" w:date="2023-05-09T14:09:00Z">
              <w:r w:rsidRPr="00484CFC">
                <w:rPr>
                  <w:rFonts w:ascii="Calibri" w:hAnsi="Calibri" w:cs="Calibri"/>
                  <w:sz w:val="22"/>
                  <w:szCs w:val="22"/>
                </w:rPr>
                <w:t>Quantity Delivered</w:t>
              </w:r>
            </w:ins>
          </w:p>
        </w:tc>
      </w:tr>
      <w:tr w:rsidR="005253F0" w:rsidRPr="00484CFC" w14:paraId="344C9531" w14:textId="77777777" w:rsidTr="006E15B6">
        <w:trPr>
          <w:trHeight w:val="300"/>
          <w:ins w:id="1155" w:author="MCT" w:date="2023-05-09T14:09:00Z"/>
        </w:trPr>
        <w:tc>
          <w:tcPr>
            <w:tcW w:w="400" w:type="dxa"/>
            <w:tcBorders>
              <w:top w:val="nil"/>
              <w:left w:val="nil"/>
              <w:bottom w:val="nil"/>
              <w:right w:val="nil"/>
            </w:tcBorders>
            <w:shd w:val="clear" w:color="auto" w:fill="auto"/>
            <w:hideMark/>
          </w:tcPr>
          <w:p w14:paraId="2EDE12DA" w14:textId="77777777" w:rsidR="005253F0" w:rsidRPr="00484CFC" w:rsidRDefault="005253F0" w:rsidP="006E15B6">
            <w:pPr>
              <w:autoSpaceDE/>
              <w:autoSpaceDN/>
              <w:rPr>
                <w:ins w:id="1156"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885F9C2" w14:textId="77777777" w:rsidR="005253F0" w:rsidRPr="00484CFC" w:rsidRDefault="005253F0" w:rsidP="006E15B6">
            <w:pPr>
              <w:autoSpaceDE/>
              <w:autoSpaceDN/>
              <w:rPr>
                <w:ins w:id="115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6CB42AB" w14:textId="77777777" w:rsidR="005253F0" w:rsidRPr="00484CFC" w:rsidRDefault="005253F0" w:rsidP="006E15B6">
            <w:pPr>
              <w:autoSpaceDE/>
              <w:autoSpaceDN/>
              <w:rPr>
                <w:ins w:id="1158" w:author="MCT" w:date="2023-05-09T14:09:00Z"/>
                <w:rFonts w:ascii="Calibri" w:hAnsi="Calibri" w:cs="Calibri"/>
                <w:sz w:val="22"/>
                <w:szCs w:val="22"/>
              </w:rPr>
            </w:pPr>
            <w:ins w:id="1159"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1EC986FF" w14:textId="77777777" w:rsidR="005253F0" w:rsidRPr="00484CFC" w:rsidRDefault="005253F0" w:rsidP="006E15B6">
            <w:pPr>
              <w:autoSpaceDE/>
              <w:autoSpaceDN/>
              <w:rPr>
                <w:ins w:id="1160" w:author="MCT" w:date="2023-05-09T14:09:00Z"/>
                <w:rFonts w:ascii="Calibri" w:hAnsi="Calibri" w:cs="Calibri"/>
                <w:sz w:val="22"/>
                <w:szCs w:val="22"/>
              </w:rPr>
            </w:pPr>
            <w:ins w:id="1161" w:author="MCT" w:date="2023-05-09T14:09:00Z">
              <w:r w:rsidRPr="00484CFC">
                <w:rPr>
                  <w:rFonts w:ascii="Calibri" w:hAnsi="Calibri" w:cs="Calibri"/>
                  <w:sz w:val="22"/>
                  <w:szCs w:val="22"/>
                </w:rPr>
                <w:t>Interval End Time</w:t>
              </w:r>
            </w:ins>
          </w:p>
        </w:tc>
      </w:tr>
      <w:tr w:rsidR="005253F0" w:rsidRPr="00484CFC" w14:paraId="6BB519B9" w14:textId="77777777" w:rsidTr="006E15B6">
        <w:trPr>
          <w:trHeight w:val="300"/>
          <w:ins w:id="1162" w:author="MCT" w:date="2023-05-09T14:09:00Z"/>
        </w:trPr>
        <w:tc>
          <w:tcPr>
            <w:tcW w:w="400" w:type="dxa"/>
            <w:tcBorders>
              <w:top w:val="nil"/>
              <w:left w:val="nil"/>
              <w:bottom w:val="nil"/>
              <w:right w:val="nil"/>
            </w:tcBorders>
            <w:shd w:val="clear" w:color="auto" w:fill="auto"/>
            <w:hideMark/>
          </w:tcPr>
          <w:p w14:paraId="7904473F" w14:textId="77777777" w:rsidR="005253F0" w:rsidRPr="00484CFC" w:rsidRDefault="005253F0" w:rsidP="006E15B6">
            <w:pPr>
              <w:autoSpaceDE/>
              <w:autoSpaceDN/>
              <w:rPr>
                <w:ins w:id="116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42E42E9" w14:textId="77777777" w:rsidR="005253F0" w:rsidRPr="00484CFC" w:rsidRDefault="005253F0" w:rsidP="006E15B6">
            <w:pPr>
              <w:autoSpaceDE/>
              <w:autoSpaceDN/>
              <w:rPr>
                <w:ins w:id="1164" w:author="MCT" w:date="2023-05-09T14:09:00Z"/>
                <w:rFonts w:ascii="Calibri" w:hAnsi="Calibri" w:cs="Calibri"/>
                <w:sz w:val="22"/>
                <w:szCs w:val="22"/>
              </w:rPr>
            </w:pPr>
            <w:ins w:id="1165" w:author="MCT" w:date="2023-05-09T14:09:00Z">
              <w:r w:rsidRPr="00484CFC">
                <w:rPr>
                  <w:rFonts w:ascii="Calibri" w:hAnsi="Calibri" w:cs="Calibri"/>
                  <w:sz w:val="22"/>
                  <w:szCs w:val="22"/>
                </w:rPr>
                <w:t>QTY*QD*1033.68</w:t>
              </w:r>
            </w:ins>
          </w:p>
        </w:tc>
        <w:tc>
          <w:tcPr>
            <w:tcW w:w="4805" w:type="dxa"/>
            <w:tcBorders>
              <w:top w:val="nil"/>
              <w:left w:val="nil"/>
              <w:bottom w:val="single" w:sz="4" w:space="0" w:color="auto"/>
              <w:right w:val="single" w:sz="4" w:space="0" w:color="auto"/>
            </w:tcBorders>
            <w:shd w:val="clear" w:color="auto" w:fill="auto"/>
            <w:vAlign w:val="bottom"/>
          </w:tcPr>
          <w:p w14:paraId="6DC9A468" w14:textId="77777777" w:rsidR="005253F0" w:rsidRPr="00484CFC" w:rsidRDefault="005253F0" w:rsidP="006E15B6">
            <w:pPr>
              <w:autoSpaceDE/>
              <w:autoSpaceDN/>
              <w:rPr>
                <w:ins w:id="1166" w:author="MCT" w:date="2023-05-09T14:09:00Z"/>
                <w:rFonts w:ascii="Calibri" w:hAnsi="Calibri" w:cs="Calibri"/>
                <w:sz w:val="22"/>
                <w:szCs w:val="22"/>
              </w:rPr>
            </w:pPr>
            <w:ins w:id="1167" w:author="MCT" w:date="2023-05-09T14:09:00Z">
              <w:r w:rsidRPr="00484CFC">
                <w:rPr>
                  <w:rFonts w:ascii="Calibri" w:hAnsi="Calibri" w:cs="Calibri"/>
                  <w:sz w:val="22"/>
                  <w:szCs w:val="22"/>
                </w:rPr>
                <w:t>Quantity Delivered</w:t>
              </w:r>
            </w:ins>
          </w:p>
        </w:tc>
      </w:tr>
      <w:tr w:rsidR="005253F0" w:rsidRPr="00484CFC" w14:paraId="5615EB5C" w14:textId="77777777" w:rsidTr="006E15B6">
        <w:trPr>
          <w:trHeight w:val="300"/>
          <w:ins w:id="1168" w:author="MCT" w:date="2023-05-09T14:09:00Z"/>
        </w:trPr>
        <w:tc>
          <w:tcPr>
            <w:tcW w:w="400" w:type="dxa"/>
            <w:tcBorders>
              <w:top w:val="nil"/>
              <w:left w:val="nil"/>
              <w:bottom w:val="nil"/>
              <w:right w:val="nil"/>
            </w:tcBorders>
            <w:shd w:val="clear" w:color="auto" w:fill="auto"/>
            <w:hideMark/>
          </w:tcPr>
          <w:p w14:paraId="1DA8B66F" w14:textId="77777777" w:rsidR="005253F0" w:rsidRPr="00484CFC" w:rsidRDefault="005253F0" w:rsidP="006E15B6">
            <w:pPr>
              <w:autoSpaceDE/>
              <w:autoSpaceDN/>
              <w:rPr>
                <w:ins w:id="1169"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C6B8D46" w14:textId="77777777" w:rsidR="005253F0" w:rsidRPr="00484CFC" w:rsidRDefault="005253F0" w:rsidP="006E15B6">
            <w:pPr>
              <w:autoSpaceDE/>
              <w:autoSpaceDN/>
              <w:rPr>
                <w:ins w:id="117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517A52C" w14:textId="77777777" w:rsidR="005253F0" w:rsidRPr="00484CFC" w:rsidRDefault="005253F0" w:rsidP="006E15B6">
            <w:pPr>
              <w:autoSpaceDE/>
              <w:autoSpaceDN/>
              <w:rPr>
                <w:ins w:id="1171" w:author="MCT" w:date="2023-05-09T14:09:00Z"/>
                <w:rFonts w:ascii="Calibri" w:hAnsi="Calibri" w:cs="Calibri"/>
                <w:sz w:val="22"/>
                <w:szCs w:val="22"/>
              </w:rPr>
            </w:pPr>
            <w:ins w:id="1172"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272874CF" w14:textId="77777777" w:rsidR="005253F0" w:rsidRPr="00484CFC" w:rsidRDefault="005253F0" w:rsidP="006E15B6">
            <w:pPr>
              <w:autoSpaceDE/>
              <w:autoSpaceDN/>
              <w:rPr>
                <w:ins w:id="1173" w:author="MCT" w:date="2023-05-09T14:09:00Z"/>
                <w:rFonts w:ascii="Calibri" w:hAnsi="Calibri" w:cs="Calibri"/>
                <w:sz w:val="22"/>
                <w:szCs w:val="22"/>
              </w:rPr>
            </w:pPr>
            <w:ins w:id="1174" w:author="MCT" w:date="2023-05-09T14:09:00Z">
              <w:r w:rsidRPr="00484CFC">
                <w:rPr>
                  <w:rFonts w:ascii="Calibri" w:hAnsi="Calibri" w:cs="Calibri"/>
                  <w:sz w:val="22"/>
                  <w:szCs w:val="22"/>
                </w:rPr>
                <w:t>Interval End Time</w:t>
              </w:r>
            </w:ins>
          </w:p>
        </w:tc>
      </w:tr>
      <w:tr w:rsidR="005253F0" w:rsidRPr="00484CFC" w14:paraId="6B3BF742" w14:textId="77777777" w:rsidTr="006E15B6">
        <w:trPr>
          <w:trHeight w:val="300"/>
          <w:ins w:id="1175" w:author="MCT" w:date="2023-05-09T14:09:00Z"/>
        </w:trPr>
        <w:tc>
          <w:tcPr>
            <w:tcW w:w="400" w:type="dxa"/>
            <w:tcBorders>
              <w:top w:val="nil"/>
              <w:left w:val="nil"/>
              <w:bottom w:val="nil"/>
              <w:right w:val="nil"/>
            </w:tcBorders>
            <w:shd w:val="clear" w:color="auto" w:fill="auto"/>
            <w:hideMark/>
          </w:tcPr>
          <w:p w14:paraId="21F3112C" w14:textId="77777777" w:rsidR="005253F0" w:rsidRPr="00484CFC" w:rsidRDefault="005253F0" w:rsidP="006E15B6">
            <w:pPr>
              <w:autoSpaceDE/>
              <w:autoSpaceDN/>
              <w:rPr>
                <w:ins w:id="117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4E69C48" w14:textId="77777777" w:rsidR="005253F0" w:rsidRPr="00484CFC" w:rsidRDefault="005253F0" w:rsidP="006E15B6">
            <w:pPr>
              <w:autoSpaceDE/>
              <w:autoSpaceDN/>
              <w:rPr>
                <w:ins w:id="1177" w:author="MCT" w:date="2023-05-09T14:09:00Z"/>
                <w:rFonts w:ascii="Calibri" w:hAnsi="Calibri" w:cs="Calibri"/>
                <w:sz w:val="22"/>
                <w:szCs w:val="22"/>
              </w:rPr>
            </w:pPr>
            <w:ins w:id="1178" w:author="MCT" w:date="2023-05-09T14:09:00Z">
              <w:r w:rsidRPr="00484CFC">
                <w:rPr>
                  <w:rFonts w:ascii="Calibri" w:hAnsi="Calibri" w:cs="Calibri"/>
                  <w:sz w:val="22"/>
                  <w:szCs w:val="22"/>
                </w:rPr>
                <w:t>QTY~QD~1019.76</w:t>
              </w:r>
            </w:ins>
          </w:p>
        </w:tc>
        <w:tc>
          <w:tcPr>
            <w:tcW w:w="4805" w:type="dxa"/>
            <w:tcBorders>
              <w:top w:val="nil"/>
              <w:left w:val="nil"/>
              <w:bottom w:val="single" w:sz="4" w:space="0" w:color="auto"/>
              <w:right w:val="single" w:sz="4" w:space="0" w:color="auto"/>
            </w:tcBorders>
            <w:shd w:val="clear" w:color="auto" w:fill="auto"/>
            <w:vAlign w:val="bottom"/>
          </w:tcPr>
          <w:p w14:paraId="1E061AB9" w14:textId="77777777" w:rsidR="005253F0" w:rsidRPr="00484CFC" w:rsidRDefault="005253F0" w:rsidP="006E15B6">
            <w:pPr>
              <w:autoSpaceDE/>
              <w:autoSpaceDN/>
              <w:rPr>
                <w:ins w:id="1179" w:author="MCT" w:date="2023-05-09T14:09:00Z"/>
                <w:rFonts w:ascii="Calibri" w:hAnsi="Calibri" w:cs="Calibri"/>
                <w:sz w:val="22"/>
                <w:szCs w:val="22"/>
              </w:rPr>
            </w:pPr>
            <w:ins w:id="1180" w:author="MCT" w:date="2023-05-09T14:09:00Z">
              <w:r w:rsidRPr="00484CFC">
                <w:rPr>
                  <w:rFonts w:ascii="Calibri" w:hAnsi="Calibri" w:cs="Calibri"/>
                  <w:sz w:val="22"/>
                  <w:szCs w:val="22"/>
                </w:rPr>
                <w:t>Quantity Delivered</w:t>
              </w:r>
            </w:ins>
          </w:p>
        </w:tc>
      </w:tr>
      <w:tr w:rsidR="005253F0" w:rsidRPr="00484CFC" w14:paraId="1D2864A1" w14:textId="77777777" w:rsidTr="006E15B6">
        <w:trPr>
          <w:trHeight w:val="300"/>
          <w:ins w:id="1181" w:author="MCT" w:date="2023-05-09T14:09:00Z"/>
        </w:trPr>
        <w:tc>
          <w:tcPr>
            <w:tcW w:w="400" w:type="dxa"/>
            <w:tcBorders>
              <w:top w:val="nil"/>
              <w:left w:val="nil"/>
              <w:bottom w:val="nil"/>
              <w:right w:val="nil"/>
            </w:tcBorders>
            <w:shd w:val="clear" w:color="auto" w:fill="auto"/>
            <w:hideMark/>
          </w:tcPr>
          <w:p w14:paraId="768986D3" w14:textId="77777777" w:rsidR="005253F0" w:rsidRPr="00484CFC" w:rsidRDefault="005253F0" w:rsidP="006E15B6">
            <w:pPr>
              <w:autoSpaceDE/>
              <w:autoSpaceDN/>
              <w:rPr>
                <w:ins w:id="1182"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5064391" w14:textId="77777777" w:rsidR="005253F0" w:rsidRPr="00484CFC" w:rsidRDefault="005253F0" w:rsidP="006E15B6">
            <w:pPr>
              <w:autoSpaceDE/>
              <w:autoSpaceDN/>
              <w:rPr>
                <w:ins w:id="118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C5ACF58" w14:textId="77777777" w:rsidR="005253F0" w:rsidRPr="00484CFC" w:rsidRDefault="005253F0" w:rsidP="006E15B6">
            <w:pPr>
              <w:autoSpaceDE/>
              <w:autoSpaceDN/>
              <w:rPr>
                <w:ins w:id="1184" w:author="MCT" w:date="2023-05-09T14:09:00Z"/>
                <w:rFonts w:ascii="Calibri" w:hAnsi="Calibri" w:cs="Calibri"/>
                <w:sz w:val="22"/>
                <w:szCs w:val="22"/>
              </w:rPr>
            </w:pPr>
            <w:ins w:id="1185"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32D12941" w14:textId="77777777" w:rsidR="005253F0" w:rsidRPr="00484CFC" w:rsidRDefault="005253F0" w:rsidP="006E15B6">
            <w:pPr>
              <w:autoSpaceDE/>
              <w:autoSpaceDN/>
              <w:rPr>
                <w:ins w:id="1186" w:author="MCT" w:date="2023-05-09T14:09:00Z"/>
                <w:rFonts w:ascii="Calibri" w:hAnsi="Calibri" w:cs="Calibri"/>
                <w:sz w:val="22"/>
                <w:szCs w:val="22"/>
              </w:rPr>
            </w:pPr>
            <w:ins w:id="1187" w:author="MCT" w:date="2023-05-09T14:09:00Z">
              <w:r w:rsidRPr="00484CFC">
                <w:rPr>
                  <w:rFonts w:ascii="Calibri" w:hAnsi="Calibri" w:cs="Calibri"/>
                  <w:sz w:val="22"/>
                  <w:szCs w:val="22"/>
                </w:rPr>
                <w:t>Interval End Time</w:t>
              </w:r>
            </w:ins>
          </w:p>
        </w:tc>
      </w:tr>
      <w:tr w:rsidR="005253F0" w:rsidRPr="00484CFC" w14:paraId="25290E10" w14:textId="77777777" w:rsidTr="006E15B6">
        <w:trPr>
          <w:trHeight w:val="300"/>
          <w:ins w:id="1188" w:author="MCT" w:date="2023-05-09T14:09:00Z"/>
        </w:trPr>
        <w:tc>
          <w:tcPr>
            <w:tcW w:w="400" w:type="dxa"/>
            <w:tcBorders>
              <w:top w:val="nil"/>
              <w:left w:val="nil"/>
              <w:bottom w:val="nil"/>
              <w:right w:val="nil"/>
            </w:tcBorders>
            <w:shd w:val="clear" w:color="auto" w:fill="auto"/>
            <w:hideMark/>
          </w:tcPr>
          <w:p w14:paraId="31A928F0" w14:textId="77777777" w:rsidR="005253F0" w:rsidRPr="00484CFC" w:rsidRDefault="005253F0" w:rsidP="006E15B6">
            <w:pPr>
              <w:autoSpaceDE/>
              <w:autoSpaceDN/>
              <w:rPr>
                <w:ins w:id="118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1945EB9" w14:textId="77777777" w:rsidR="005253F0" w:rsidRPr="00484CFC" w:rsidRDefault="005253F0" w:rsidP="006E15B6">
            <w:pPr>
              <w:autoSpaceDE/>
              <w:autoSpaceDN/>
              <w:rPr>
                <w:ins w:id="1190" w:author="MCT" w:date="2023-05-09T14:09:00Z"/>
                <w:rFonts w:ascii="Calibri" w:hAnsi="Calibri" w:cs="Calibri"/>
                <w:sz w:val="22"/>
                <w:szCs w:val="22"/>
              </w:rPr>
            </w:pPr>
            <w:ins w:id="1191" w:author="MCT" w:date="2023-05-09T14:09:00Z">
              <w:r w:rsidRPr="00484CFC">
                <w:rPr>
                  <w:rFonts w:ascii="Calibri" w:hAnsi="Calibri" w:cs="Calibri"/>
                  <w:sz w:val="22"/>
                  <w:szCs w:val="22"/>
                </w:rPr>
                <w:t>QTY~QD~1025.76</w:t>
              </w:r>
            </w:ins>
          </w:p>
        </w:tc>
        <w:tc>
          <w:tcPr>
            <w:tcW w:w="4805" w:type="dxa"/>
            <w:tcBorders>
              <w:top w:val="nil"/>
              <w:left w:val="nil"/>
              <w:bottom w:val="single" w:sz="4" w:space="0" w:color="auto"/>
              <w:right w:val="single" w:sz="4" w:space="0" w:color="auto"/>
            </w:tcBorders>
            <w:shd w:val="clear" w:color="auto" w:fill="auto"/>
            <w:vAlign w:val="bottom"/>
          </w:tcPr>
          <w:p w14:paraId="7402A962" w14:textId="77777777" w:rsidR="005253F0" w:rsidRPr="00484CFC" w:rsidRDefault="005253F0" w:rsidP="006E15B6">
            <w:pPr>
              <w:autoSpaceDE/>
              <w:autoSpaceDN/>
              <w:rPr>
                <w:ins w:id="1192" w:author="MCT" w:date="2023-05-09T14:09:00Z"/>
                <w:rFonts w:ascii="Calibri" w:hAnsi="Calibri" w:cs="Calibri"/>
                <w:sz w:val="22"/>
                <w:szCs w:val="22"/>
              </w:rPr>
            </w:pPr>
            <w:ins w:id="1193" w:author="MCT" w:date="2023-05-09T14:09:00Z">
              <w:r w:rsidRPr="00484CFC">
                <w:rPr>
                  <w:rFonts w:ascii="Calibri" w:hAnsi="Calibri" w:cs="Calibri"/>
                  <w:sz w:val="22"/>
                  <w:szCs w:val="22"/>
                </w:rPr>
                <w:t>Quantity Delivered</w:t>
              </w:r>
            </w:ins>
          </w:p>
        </w:tc>
      </w:tr>
      <w:tr w:rsidR="005253F0" w:rsidRPr="00484CFC" w14:paraId="745CD181" w14:textId="77777777" w:rsidTr="006E15B6">
        <w:trPr>
          <w:trHeight w:val="300"/>
          <w:ins w:id="1194" w:author="MCT" w:date="2023-05-09T14:09:00Z"/>
        </w:trPr>
        <w:tc>
          <w:tcPr>
            <w:tcW w:w="400" w:type="dxa"/>
            <w:tcBorders>
              <w:top w:val="nil"/>
              <w:left w:val="nil"/>
              <w:bottom w:val="nil"/>
              <w:right w:val="nil"/>
            </w:tcBorders>
            <w:shd w:val="clear" w:color="auto" w:fill="auto"/>
            <w:hideMark/>
          </w:tcPr>
          <w:p w14:paraId="330D4039" w14:textId="77777777" w:rsidR="005253F0" w:rsidRPr="00484CFC" w:rsidRDefault="005253F0" w:rsidP="006E15B6">
            <w:pPr>
              <w:autoSpaceDE/>
              <w:autoSpaceDN/>
              <w:rPr>
                <w:ins w:id="1195"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E659E54" w14:textId="77777777" w:rsidR="005253F0" w:rsidRPr="00484CFC" w:rsidRDefault="005253F0" w:rsidP="006E15B6">
            <w:pPr>
              <w:autoSpaceDE/>
              <w:autoSpaceDN/>
              <w:rPr>
                <w:ins w:id="119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B77CB44" w14:textId="77777777" w:rsidR="005253F0" w:rsidRPr="00484CFC" w:rsidRDefault="005253F0" w:rsidP="006E15B6">
            <w:pPr>
              <w:autoSpaceDE/>
              <w:autoSpaceDN/>
              <w:rPr>
                <w:ins w:id="1197" w:author="MCT" w:date="2023-05-09T14:09:00Z"/>
                <w:rFonts w:ascii="Calibri" w:hAnsi="Calibri" w:cs="Calibri"/>
                <w:sz w:val="22"/>
                <w:szCs w:val="22"/>
              </w:rPr>
            </w:pPr>
            <w:ins w:id="1198"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7DBDC5DE" w14:textId="77777777" w:rsidR="005253F0" w:rsidRPr="00484CFC" w:rsidRDefault="005253F0" w:rsidP="006E15B6">
            <w:pPr>
              <w:autoSpaceDE/>
              <w:autoSpaceDN/>
              <w:rPr>
                <w:ins w:id="1199" w:author="MCT" w:date="2023-05-09T14:09:00Z"/>
                <w:rFonts w:ascii="Calibri" w:hAnsi="Calibri" w:cs="Calibri"/>
                <w:sz w:val="22"/>
                <w:szCs w:val="22"/>
              </w:rPr>
            </w:pPr>
            <w:ins w:id="1200" w:author="MCT" w:date="2023-05-09T14:09:00Z">
              <w:r w:rsidRPr="00484CFC">
                <w:rPr>
                  <w:rFonts w:ascii="Calibri" w:hAnsi="Calibri" w:cs="Calibri"/>
                  <w:sz w:val="22"/>
                  <w:szCs w:val="22"/>
                </w:rPr>
                <w:t>Interval End Time – 1am hour is repeated</w:t>
              </w:r>
            </w:ins>
          </w:p>
        </w:tc>
      </w:tr>
      <w:tr w:rsidR="005253F0" w:rsidRPr="00484CFC" w14:paraId="038B8A5F" w14:textId="77777777" w:rsidTr="006E15B6">
        <w:trPr>
          <w:trHeight w:val="300"/>
          <w:ins w:id="1201" w:author="MCT" w:date="2023-05-09T14:09:00Z"/>
        </w:trPr>
        <w:tc>
          <w:tcPr>
            <w:tcW w:w="400" w:type="dxa"/>
            <w:tcBorders>
              <w:top w:val="nil"/>
              <w:left w:val="nil"/>
              <w:bottom w:val="nil"/>
              <w:right w:val="nil"/>
            </w:tcBorders>
            <w:shd w:val="clear" w:color="auto" w:fill="auto"/>
            <w:hideMark/>
          </w:tcPr>
          <w:p w14:paraId="27DE2572" w14:textId="77777777" w:rsidR="005253F0" w:rsidRPr="00484CFC" w:rsidRDefault="005253F0" w:rsidP="006E15B6">
            <w:pPr>
              <w:autoSpaceDE/>
              <w:autoSpaceDN/>
              <w:rPr>
                <w:ins w:id="120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04F4954" w14:textId="77777777" w:rsidR="005253F0" w:rsidRPr="00484CFC" w:rsidRDefault="005253F0" w:rsidP="006E15B6">
            <w:pPr>
              <w:autoSpaceDE/>
              <w:autoSpaceDN/>
              <w:rPr>
                <w:ins w:id="1203" w:author="MCT" w:date="2023-05-09T14:09:00Z"/>
                <w:rFonts w:ascii="Calibri" w:hAnsi="Calibri" w:cs="Calibri"/>
                <w:sz w:val="22"/>
                <w:szCs w:val="22"/>
              </w:rPr>
            </w:pPr>
            <w:ins w:id="1204" w:author="MCT" w:date="2023-05-09T14:09:00Z">
              <w:r w:rsidRPr="00484CFC">
                <w:rPr>
                  <w:rFonts w:ascii="Calibri" w:hAnsi="Calibri" w:cs="Calibri"/>
                  <w:sz w:val="22"/>
                  <w:szCs w:val="22"/>
                </w:rPr>
                <w:t>QTY~QD~1070.16</w:t>
              </w:r>
            </w:ins>
          </w:p>
        </w:tc>
        <w:tc>
          <w:tcPr>
            <w:tcW w:w="4805" w:type="dxa"/>
            <w:tcBorders>
              <w:top w:val="nil"/>
              <w:left w:val="nil"/>
              <w:bottom w:val="single" w:sz="4" w:space="0" w:color="auto"/>
              <w:right w:val="single" w:sz="4" w:space="0" w:color="auto"/>
            </w:tcBorders>
            <w:shd w:val="clear" w:color="auto" w:fill="auto"/>
            <w:vAlign w:val="bottom"/>
          </w:tcPr>
          <w:p w14:paraId="4CBCD6DC" w14:textId="77777777" w:rsidR="005253F0" w:rsidRPr="00484CFC" w:rsidRDefault="005253F0" w:rsidP="006E15B6">
            <w:pPr>
              <w:autoSpaceDE/>
              <w:autoSpaceDN/>
              <w:rPr>
                <w:ins w:id="1205" w:author="MCT" w:date="2023-05-09T14:09:00Z"/>
                <w:rFonts w:ascii="Calibri" w:hAnsi="Calibri" w:cs="Calibri"/>
                <w:sz w:val="22"/>
                <w:szCs w:val="22"/>
              </w:rPr>
            </w:pPr>
            <w:ins w:id="1206" w:author="MCT" w:date="2023-05-09T14:09:00Z">
              <w:r w:rsidRPr="00484CFC">
                <w:rPr>
                  <w:rFonts w:ascii="Calibri" w:hAnsi="Calibri" w:cs="Calibri"/>
                  <w:sz w:val="22"/>
                  <w:szCs w:val="22"/>
                </w:rPr>
                <w:t>Quantity Delivered</w:t>
              </w:r>
            </w:ins>
          </w:p>
        </w:tc>
      </w:tr>
      <w:tr w:rsidR="005253F0" w:rsidRPr="00484CFC" w14:paraId="7FEA6F44" w14:textId="77777777" w:rsidTr="006E15B6">
        <w:trPr>
          <w:trHeight w:val="300"/>
          <w:ins w:id="1207" w:author="MCT" w:date="2023-05-09T14:09:00Z"/>
        </w:trPr>
        <w:tc>
          <w:tcPr>
            <w:tcW w:w="400" w:type="dxa"/>
            <w:tcBorders>
              <w:top w:val="nil"/>
              <w:left w:val="nil"/>
              <w:bottom w:val="nil"/>
              <w:right w:val="nil"/>
            </w:tcBorders>
            <w:shd w:val="clear" w:color="auto" w:fill="auto"/>
            <w:hideMark/>
          </w:tcPr>
          <w:p w14:paraId="1B4806D3" w14:textId="77777777" w:rsidR="005253F0" w:rsidRPr="00484CFC" w:rsidRDefault="005253F0" w:rsidP="006E15B6">
            <w:pPr>
              <w:autoSpaceDE/>
              <w:autoSpaceDN/>
              <w:rPr>
                <w:ins w:id="1208"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353A9BDA" w14:textId="77777777" w:rsidR="005253F0" w:rsidRPr="00484CFC" w:rsidRDefault="005253F0" w:rsidP="006E15B6">
            <w:pPr>
              <w:autoSpaceDE/>
              <w:autoSpaceDN/>
              <w:rPr>
                <w:ins w:id="1209"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479D3D0" w14:textId="77777777" w:rsidR="005253F0" w:rsidRPr="00484CFC" w:rsidRDefault="005253F0" w:rsidP="006E15B6">
            <w:pPr>
              <w:autoSpaceDE/>
              <w:autoSpaceDN/>
              <w:rPr>
                <w:ins w:id="1210" w:author="MCT" w:date="2023-05-09T14:09:00Z"/>
                <w:rFonts w:ascii="Calibri" w:hAnsi="Calibri" w:cs="Calibri"/>
                <w:sz w:val="22"/>
                <w:szCs w:val="22"/>
              </w:rPr>
            </w:pPr>
            <w:ins w:id="1211"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70BF8F54" w14:textId="77777777" w:rsidR="005253F0" w:rsidRPr="00484CFC" w:rsidRDefault="005253F0" w:rsidP="006E15B6">
            <w:pPr>
              <w:autoSpaceDE/>
              <w:autoSpaceDN/>
              <w:rPr>
                <w:ins w:id="1212" w:author="MCT" w:date="2023-05-09T14:09:00Z"/>
                <w:rFonts w:ascii="Calibri" w:hAnsi="Calibri" w:cs="Calibri"/>
                <w:sz w:val="22"/>
                <w:szCs w:val="22"/>
              </w:rPr>
            </w:pPr>
            <w:ins w:id="1213" w:author="MCT" w:date="2023-05-09T14:09:00Z">
              <w:r w:rsidRPr="00484CFC">
                <w:rPr>
                  <w:rFonts w:ascii="Calibri" w:hAnsi="Calibri" w:cs="Calibri"/>
                  <w:sz w:val="22"/>
                  <w:szCs w:val="22"/>
                </w:rPr>
                <w:t>Interval End Time – 1am hour is repeated</w:t>
              </w:r>
            </w:ins>
          </w:p>
        </w:tc>
      </w:tr>
      <w:tr w:rsidR="005253F0" w:rsidRPr="00484CFC" w14:paraId="104DD6F6" w14:textId="77777777" w:rsidTr="006E15B6">
        <w:trPr>
          <w:trHeight w:val="300"/>
          <w:ins w:id="1214" w:author="MCT" w:date="2023-05-09T14:09:00Z"/>
        </w:trPr>
        <w:tc>
          <w:tcPr>
            <w:tcW w:w="400" w:type="dxa"/>
            <w:tcBorders>
              <w:top w:val="nil"/>
              <w:left w:val="nil"/>
              <w:bottom w:val="nil"/>
              <w:right w:val="nil"/>
            </w:tcBorders>
            <w:shd w:val="clear" w:color="auto" w:fill="auto"/>
            <w:hideMark/>
          </w:tcPr>
          <w:p w14:paraId="5FBB7751" w14:textId="77777777" w:rsidR="005253F0" w:rsidRPr="00484CFC" w:rsidRDefault="005253F0" w:rsidP="006E15B6">
            <w:pPr>
              <w:autoSpaceDE/>
              <w:autoSpaceDN/>
              <w:rPr>
                <w:ins w:id="121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5DD42C1" w14:textId="77777777" w:rsidR="005253F0" w:rsidRPr="00484CFC" w:rsidRDefault="005253F0" w:rsidP="006E15B6">
            <w:pPr>
              <w:autoSpaceDE/>
              <w:autoSpaceDN/>
              <w:rPr>
                <w:ins w:id="1216" w:author="MCT" w:date="2023-05-09T14:09:00Z"/>
                <w:rFonts w:ascii="Calibri" w:hAnsi="Calibri" w:cs="Calibri"/>
                <w:sz w:val="22"/>
                <w:szCs w:val="22"/>
              </w:rPr>
            </w:pPr>
            <w:ins w:id="1217" w:author="MCT" w:date="2023-05-09T14:09:00Z">
              <w:r w:rsidRPr="00484CFC">
                <w:rPr>
                  <w:rFonts w:ascii="Calibri" w:hAnsi="Calibri" w:cs="Calibri"/>
                  <w:sz w:val="22"/>
                  <w:szCs w:val="22"/>
                </w:rPr>
                <w:t>QTY~QD~1006.08</w:t>
              </w:r>
            </w:ins>
          </w:p>
        </w:tc>
        <w:tc>
          <w:tcPr>
            <w:tcW w:w="4805" w:type="dxa"/>
            <w:tcBorders>
              <w:top w:val="nil"/>
              <w:left w:val="nil"/>
              <w:bottom w:val="single" w:sz="4" w:space="0" w:color="auto"/>
              <w:right w:val="single" w:sz="4" w:space="0" w:color="auto"/>
            </w:tcBorders>
            <w:shd w:val="clear" w:color="auto" w:fill="auto"/>
            <w:vAlign w:val="bottom"/>
          </w:tcPr>
          <w:p w14:paraId="0456C846" w14:textId="77777777" w:rsidR="005253F0" w:rsidRPr="00484CFC" w:rsidRDefault="005253F0" w:rsidP="006E15B6">
            <w:pPr>
              <w:autoSpaceDE/>
              <w:autoSpaceDN/>
              <w:rPr>
                <w:ins w:id="1218" w:author="MCT" w:date="2023-05-09T14:09:00Z"/>
                <w:rFonts w:ascii="Calibri" w:hAnsi="Calibri" w:cs="Calibri"/>
                <w:sz w:val="22"/>
                <w:szCs w:val="22"/>
              </w:rPr>
            </w:pPr>
            <w:ins w:id="1219" w:author="MCT" w:date="2023-05-09T14:09:00Z">
              <w:r w:rsidRPr="00484CFC">
                <w:rPr>
                  <w:rFonts w:ascii="Calibri" w:hAnsi="Calibri" w:cs="Calibri"/>
                  <w:sz w:val="22"/>
                  <w:szCs w:val="22"/>
                </w:rPr>
                <w:t>Quantity Delivered</w:t>
              </w:r>
            </w:ins>
          </w:p>
        </w:tc>
      </w:tr>
      <w:tr w:rsidR="005253F0" w:rsidRPr="00484CFC" w14:paraId="1C055839" w14:textId="77777777" w:rsidTr="006E15B6">
        <w:trPr>
          <w:trHeight w:val="300"/>
          <w:ins w:id="1220" w:author="MCT" w:date="2023-05-09T14:09:00Z"/>
        </w:trPr>
        <w:tc>
          <w:tcPr>
            <w:tcW w:w="400" w:type="dxa"/>
            <w:tcBorders>
              <w:top w:val="nil"/>
              <w:left w:val="nil"/>
              <w:bottom w:val="nil"/>
              <w:right w:val="nil"/>
            </w:tcBorders>
            <w:shd w:val="clear" w:color="auto" w:fill="auto"/>
            <w:hideMark/>
          </w:tcPr>
          <w:p w14:paraId="153C5152" w14:textId="77777777" w:rsidR="005253F0" w:rsidRPr="00484CFC" w:rsidRDefault="005253F0" w:rsidP="006E15B6">
            <w:pPr>
              <w:autoSpaceDE/>
              <w:autoSpaceDN/>
              <w:rPr>
                <w:ins w:id="1221"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460861DF" w14:textId="77777777" w:rsidR="005253F0" w:rsidRPr="00484CFC" w:rsidRDefault="005253F0" w:rsidP="006E15B6">
            <w:pPr>
              <w:autoSpaceDE/>
              <w:autoSpaceDN/>
              <w:rPr>
                <w:ins w:id="122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4A9F92DC" w14:textId="77777777" w:rsidR="005253F0" w:rsidRPr="00484CFC" w:rsidRDefault="005253F0" w:rsidP="006E15B6">
            <w:pPr>
              <w:autoSpaceDE/>
              <w:autoSpaceDN/>
              <w:rPr>
                <w:ins w:id="1223" w:author="MCT" w:date="2023-05-09T14:09:00Z"/>
                <w:rFonts w:ascii="Calibri" w:hAnsi="Calibri" w:cs="Calibri"/>
                <w:sz w:val="22"/>
                <w:szCs w:val="22"/>
              </w:rPr>
            </w:pPr>
            <w:ins w:id="1224"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66D1DC82" w14:textId="77777777" w:rsidR="005253F0" w:rsidRPr="00484CFC" w:rsidRDefault="005253F0" w:rsidP="006E15B6">
            <w:pPr>
              <w:autoSpaceDE/>
              <w:autoSpaceDN/>
              <w:rPr>
                <w:ins w:id="1225" w:author="MCT" w:date="2023-05-09T14:09:00Z"/>
                <w:rFonts w:ascii="Calibri" w:hAnsi="Calibri" w:cs="Calibri"/>
                <w:sz w:val="22"/>
                <w:szCs w:val="22"/>
              </w:rPr>
            </w:pPr>
            <w:ins w:id="1226" w:author="MCT" w:date="2023-05-09T14:09:00Z">
              <w:r w:rsidRPr="00484CFC">
                <w:rPr>
                  <w:rFonts w:ascii="Calibri" w:hAnsi="Calibri" w:cs="Calibri"/>
                  <w:sz w:val="22"/>
                  <w:szCs w:val="22"/>
                </w:rPr>
                <w:t>Interval End Time – 1am hour is repeated</w:t>
              </w:r>
            </w:ins>
          </w:p>
        </w:tc>
      </w:tr>
      <w:tr w:rsidR="005253F0" w:rsidRPr="00484CFC" w14:paraId="60903998" w14:textId="77777777" w:rsidTr="006E15B6">
        <w:trPr>
          <w:trHeight w:val="300"/>
          <w:ins w:id="1227" w:author="MCT" w:date="2023-05-09T14:09:00Z"/>
        </w:trPr>
        <w:tc>
          <w:tcPr>
            <w:tcW w:w="400" w:type="dxa"/>
            <w:tcBorders>
              <w:top w:val="nil"/>
              <w:left w:val="nil"/>
              <w:bottom w:val="nil"/>
              <w:right w:val="nil"/>
            </w:tcBorders>
            <w:shd w:val="clear" w:color="auto" w:fill="auto"/>
            <w:hideMark/>
          </w:tcPr>
          <w:p w14:paraId="141632E4" w14:textId="77777777" w:rsidR="005253F0" w:rsidRPr="00484CFC" w:rsidRDefault="005253F0" w:rsidP="006E15B6">
            <w:pPr>
              <w:autoSpaceDE/>
              <w:autoSpaceDN/>
              <w:rPr>
                <w:ins w:id="122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2AB0070" w14:textId="77777777" w:rsidR="005253F0" w:rsidRPr="00484CFC" w:rsidRDefault="005253F0" w:rsidP="006E15B6">
            <w:pPr>
              <w:autoSpaceDE/>
              <w:autoSpaceDN/>
              <w:rPr>
                <w:ins w:id="1229" w:author="MCT" w:date="2023-05-09T14:09:00Z"/>
                <w:rFonts w:ascii="Calibri" w:hAnsi="Calibri" w:cs="Calibri"/>
                <w:sz w:val="22"/>
                <w:szCs w:val="22"/>
              </w:rPr>
            </w:pPr>
            <w:ins w:id="1230" w:author="MCT" w:date="2023-05-09T14:09:00Z">
              <w:r w:rsidRPr="00484CFC">
                <w:rPr>
                  <w:rFonts w:ascii="Calibri" w:hAnsi="Calibri" w:cs="Calibri"/>
                  <w:sz w:val="22"/>
                  <w:szCs w:val="22"/>
                </w:rPr>
                <w:t>QTY~QD~1069.68</w:t>
              </w:r>
            </w:ins>
          </w:p>
        </w:tc>
        <w:tc>
          <w:tcPr>
            <w:tcW w:w="4805" w:type="dxa"/>
            <w:tcBorders>
              <w:top w:val="nil"/>
              <w:left w:val="nil"/>
              <w:bottom w:val="single" w:sz="4" w:space="0" w:color="auto"/>
              <w:right w:val="single" w:sz="4" w:space="0" w:color="auto"/>
            </w:tcBorders>
            <w:shd w:val="clear" w:color="auto" w:fill="auto"/>
            <w:vAlign w:val="bottom"/>
          </w:tcPr>
          <w:p w14:paraId="653C9796" w14:textId="77777777" w:rsidR="005253F0" w:rsidRPr="00484CFC" w:rsidRDefault="005253F0" w:rsidP="006E15B6">
            <w:pPr>
              <w:autoSpaceDE/>
              <w:autoSpaceDN/>
              <w:rPr>
                <w:ins w:id="1231" w:author="MCT" w:date="2023-05-09T14:09:00Z"/>
                <w:rFonts w:ascii="Calibri" w:hAnsi="Calibri" w:cs="Calibri"/>
                <w:sz w:val="22"/>
                <w:szCs w:val="22"/>
              </w:rPr>
            </w:pPr>
            <w:ins w:id="1232" w:author="MCT" w:date="2023-05-09T14:09:00Z">
              <w:r w:rsidRPr="00484CFC">
                <w:rPr>
                  <w:rFonts w:ascii="Calibri" w:hAnsi="Calibri" w:cs="Calibri"/>
                  <w:sz w:val="22"/>
                  <w:szCs w:val="22"/>
                </w:rPr>
                <w:t>Quantity Delivered</w:t>
              </w:r>
            </w:ins>
          </w:p>
        </w:tc>
      </w:tr>
      <w:tr w:rsidR="005253F0" w:rsidRPr="00484CFC" w14:paraId="251A00E1" w14:textId="77777777" w:rsidTr="006E15B6">
        <w:trPr>
          <w:trHeight w:val="300"/>
          <w:ins w:id="1233" w:author="MCT" w:date="2023-05-09T14:09:00Z"/>
        </w:trPr>
        <w:tc>
          <w:tcPr>
            <w:tcW w:w="400" w:type="dxa"/>
            <w:tcBorders>
              <w:top w:val="nil"/>
              <w:left w:val="nil"/>
              <w:bottom w:val="nil"/>
              <w:right w:val="nil"/>
            </w:tcBorders>
            <w:shd w:val="clear" w:color="auto" w:fill="auto"/>
            <w:hideMark/>
          </w:tcPr>
          <w:p w14:paraId="17FE6FD6" w14:textId="77777777" w:rsidR="005253F0" w:rsidRPr="00484CFC" w:rsidRDefault="005253F0" w:rsidP="006E15B6">
            <w:pPr>
              <w:autoSpaceDE/>
              <w:autoSpaceDN/>
              <w:rPr>
                <w:ins w:id="1234"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71522A3" w14:textId="77777777" w:rsidR="005253F0" w:rsidRPr="00484CFC" w:rsidRDefault="005253F0" w:rsidP="006E15B6">
            <w:pPr>
              <w:autoSpaceDE/>
              <w:autoSpaceDN/>
              <w:rPr>
                <w:ins w:id="123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0DE7C0B" w14:textId="77777777" w:rsidR="005253F0" w:rsidRPr="00484CFC" w:rsidRDefault="005253F0" w:rsidP="006E15B6">
            <w:pPr>
              <w:autoSpaceDE/>
              <w:autoSpaceDN/>
              <w:rPr>
                <w:ins w:id="1236" w:author="MCT" w:date="2023-05-09T14:09:00Z"/>
                <w:rFonts w:ascii="Calibri" w:hAnsi="Calibri" w:cs="Calibri"/>
                <w:sz w:val="22"/>
                <w:szCs w:val="22"/>
              </w:rPr>
            </w:pPr>
            <w:ins w:id="1237"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124967A6" w14:textId="77777777" w:rsidR="005253F0" w:rsidRPr="00484CFC" w:rsidRDefault="005253F0" w:rsidP="006E15B6">
            <w:pPr>
              <w:autoSpaceDE/>
              <w:autoSpaceDN/>
              <w:rPr>
                <w:ins w:id="1238" w:author="MCT" w:date="2023-05-09T14:09:00Z"/>
                <w:rFonts w:ascii="Calibri" w:hAnsi="Calibri" w:cs="Calibri"/>
                <w:sz w:val="22"/>
                <w:szCs w:val="22"/>
              </w:rPr>
            </w:pPr>
            <w:ins w:id="1239" w:author="MCT" w:date="2023-05-09T14:09:00Z">
              <w:r w:rsidRPr="00484CFC">
                <w:rPr>
                  <w:rFonts w:ascii="Calibri" w:hAnsi="Calibri" w:cs="Calibri"/>
                  <w:sz w:val="22"/>
                  <w:szCs w:val="22"/>
                </w:rPr>
                <w:t>Interval End Time – 1am hour is repeated</w:t>
              </w:r>
            </w:ins>
          </w:p>
        </w:tc>
      </w:tr>
      <w:tr w:rsidR="005253F0" w:rsidRPr="00484CFC" w14:paraId="16AA362F" w14:textId="77777777" w:rsidTr="006E15B6">
        <w:trPr>
          <w:trHeight w:val="300"/>
          <w:ins w:id="1240" w:author="MCT" w:date="2023-05-09T14:09:00Z"/>
        </w:trPr>
        <w:tc>
          <w:tcPr>
            <w:tcW w:w="400" w:type="dxa"/>
            <w:tcBorders>
              <w:top w:val="nil"/>
              <w:left w:val="nil"/>
              <w:bottom w:val="nil"/>
              <w:right w:val="nil"/>
            </w:tcBorders>
            <w:shd w:val="clear" w:color="auto" w:fill="auto"/>
            <w:hideMark/>
          </w:tcPr>
          <w:p w14:paraId="71A08CB4" w14:textId="77777777" w:rsidR="005253F0" w:rsidRPr="00484CFC" w:rsidRDefault="005253F0" w:rsidP="006E15B6">
            <w:pPr>
              <w:autoSpaceDE/>
              <w:autoSpaceDN/>
              <w:rPr>
                <w:ins w:id="124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742D4D8" w14:textId="77777777" w:rsidR="005253F0" w:rsidRPr="00484CFC" w:rsidRDefault="005253F0" w:rsidP="006E15B6">
            <w:pPr>
              <w:autoSpaceDE/>
              <w:autoSpaceDN/>
              <w:rPr>
                <w:ins w:id="1242" w:author="MCT" w:date="2023-05-09T14:09:00Z"/>
                <w:rFonts w:ascii="Calibri" w:hAnsi="Calibri" w:cs="Calibri"/>
                <w:sz w:val="22"/>
                <w:szCs w:val="22"/>
              </w:rPr>
            </w:pPr>
            <w:ins w:id="1243" w:author="MCT" w:date="2023-05-09T14:09:00Z">
              <w:r w:rsidRPr="00484CFC">
                <w:rPr>
                  <w:rFonts w:ascii="Calibri" w:hAnsi="Calibri" w:cs="Calibri"/>
                  <w:sz w:val="22"/>
                  <w:szCs w:val="22"/>
                </w:rPr>
                <w:t>QTY~QD~1074.96</w:t>
              </w:r>
            </w:ins>
          </w:p>
        </w:tc>
        <w:tc>
          <w:tcPr>
            <w:tcW w:w="4805" w:type="dxa"/>
            <w:tcBorders>
              <w:top w:val="nil"/>
              <w:left w:val="nil"/>
              <w:bottom w:val="single" w:sz="4" w:space="0" w:color="auto"/>
              <w:right w:val="single" w:sz="4" w:space="0" w:color="auto"/>
            </w:tcBorders>
            <w:shd w:val="clear" w:color="auto" w:fill="auto"/>
            <w:vAlign w:val="bottom"/>
          </w:tcPr>
          <w:p w14:paraId="19EC3B43" w14:textId="77777777" w:rsidR="005253F0" w:rsidRPr="00484CFC" w:rsidRDefault="005253F0" w:rsidP="006E15B6">
            <w:pPr>
              <w:autoSpaceDE/>
              <w:autoSpaceDN/>
              <w:rPr>
                <w:ins w:id="1244" w:author="MCT" w:date="2023-05-09T14:09:00Z"/>
                <w:rFonts w:ascii="Calibri" w:hAnsi="Calibri" w:cs="Calibri"/>
                <w:sz w:val="22"/>
                <w:szCs w:val="22"/>
              </w:rPr>
            </w:pPr>
            <w:ins w:id="1245" w:author="MCT" w:date="2023-05-09T14:09:00Z">
              <w:r w:rsidRPr="00484CFC">
                <w:rPr>
                  <w:rFonts w:ascii="Calibri" w:hAnsi="Calibri" w:cs="Calibri"/>
                  <w:sz w:val="22"/>
                  <w:szCs w:val="22"/>
                </w:rPr>
                <w:t>Quantity Delivered</w:t>
              </w:r>
            </w:ins>
          </w:p>
        </w:tc>
      </w:tr>
      <w:tr w:rsidR="005253F0" w:rsidRPr="00484CFC" w14:paraId="32CD99CD" w14:textId="77777777" w:rsidTr="006E15B6">
        <w:trPr>
          <w:trHeight w:val="300"/>
          <w:ins w:id="1246" w:author="MCT" w:date="2023-05-09T14:09:00Z"/>
        </w:trPr>
        <w:tc>
          <w:tcPr>
            <w:tcW w:w="400" w:type="dxa"/>
            <w:tcBorders>
              <w:top w:val="nil"/>
              <w:left w:val="nil"/>
              <w:bottom w:val="nil"/>
              <w:right w:val="nil"/>
            </w:tcBorders>
            <w:shd w:val="clear" w:color="auto" w:fill="auto"/>
            <w:hideMark/>
          </w:tcPr>
          <w:p w14:paraId="1AED6F6F" w14:textId="77777777" w:rsidR="005253F0" w:rsidRPr="00484CFC" w:rsidRDefault="005253F0" w:rsidP="006E15B6">
            <w:pPr>
              <w:autoSpaceDE/>
              <w:autoSpaceDN/>
              <w:rPr>
                <w:ins w:id="1247"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21D8BE4E" w14:textId="77777777" w:rsidR="005253F0" w:rsidRPr="00484CFC" w:rsidRDefault="005253F0" w:rsidP="006E15B6">
            <w:pPr>
              <w:autoSpaceDE/>
              <w:autoSpaceDN/>
              <w:rPr>
                <w:ins w:id="124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3098D08" w14:textId="77777777" w:rsidR="005253F0" w:rsidRPr="00484CFC" w:rsidRDefault="005253F0" w:rsidP="006E15B6">
            <w:pPr>
              <w:autoSpaceDE/>
              <w:autoSpaceDN/>
              <w:rPr>
                <w:ins w:id="1249" w:author="MCT" w:date="2023-05-09T14:09:00Z"/>
                <w:rFonts w:ascii="Calibri" w:hAnsi="Calibri" w:cs="Calibri"/>
                <w:sz w:val="22"/>
                <w:szCs w:val="22"/>
              </w:rPr>
            </w:pPr>
            <w:ins w:id="1250" w:author="MCT" w:date="2023-05-09T14:09:00Z">
              <w:r w:rsidRPr="00484CFC">
                <w:rPr>
                  <w:rFonts w:ascii="Calibri" w:hAnsi="Calibri" w:cs="Calibri"/>
                  <w:sz w:val="22"/>
                  <w:szCs w:val="22"/>
                </w:rPr>
                <w:t>DTM~194~20221106~0200</w:t>
              </w:r>
            </w:ins>
          </w:p>
        </w:tc>
        <w:tc>
          <w:tcPr>
            <w:tcW w:w="4805" w:type="dxa"/>
            <w:tcBorders>
              <w:top w:val="nil"/>
              <w:left w:val="nil"/>
              <w:bottom w:val="single" w:sz="4" w:space="0" w:color="auto"/>
              <w:right w:val="single" w:sz="4" w:space="0" w:color="auto"/>
            </w:tcBorders>
            <w:shd w:val="clear" w:color="auto" w:fill="auto"/>
            <w:vAlign w:val="bottom"/>
          </w:tcPr>
          <w:p w14:paraId="70742573" w14:textId="77777777" w:rsidR="005253F0" w:rsidRPr="00484CFC" w:rsidRDefault="005253F0" w:rsidP="006E15B6">
            <w:pPr>
              <w:autoSpaceDE/>
              <w:autoSpaceDN/>
              <w:rPr>
                <w:ins w:id="1251" w:author="MCT" w:date="2023-05-09T14:09:00Z"/>
                <w:rFonts w:ascii="Calibri" w:hAnsi="Calibri" w:cs="Calibri"/>
                <w:sz w:val="22"/>
                <w:szCs w:val="22"/>
              </w:rPr>
            </w:pPr>
            <w:ins w:id="1252" w:author="MCT" w:date="2023-05-09T14:09:00Z">
              <w:r w:rsidRPr="00484CFC">
                <w:rPr>
                  <w:rFonts w:ascii="Calibri" w:hAnsi="Calibri" w:cs="Calibri"/>
                  <w:sz w:val="22"/>
                  <w:szCs w:val="22"/>
                </w:rPr>
                <w:t>Interval End Time</w:t>
              </w:r>
            </w:ins>
          </w:p>
        </w:tc>
      </w:tr>
      <w:tr w:rsidR="005253F0" w:rsidRPr="00484CFC" w14:paraId="7C2CEA7B" w14:textId="77777777" w:rsidTr="006E15B6">
        <w:trPr>
          <w:trHeight w:val="600"/>
          <w:ins w:id="1253"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14920C0A" w14:textId="77777777" w:rsidR="005253F0" w:rsidRPr="00484CFC" w:rsidRDefault="005253F0" w:rsidP="006E15B6">
            <w:pPr>
              <w:autoSpaceDE/>
              <w:autoSpaceDN/>
              <w:rPr>
                <w:ins w:id="1254" w:author="MCT" w:date="2023-05-09T14:09:00Z"/>
                <w:rFonts w:ascii="Calibri" w:hAnsi="Calibri" w:cs="Calibri"/>
                <w:sz w:val="22"/>
                <w:szCs w:val="22"/>
              </w:rPr>
            </w:pPr>
            <w:ins w:id="1255" w:author="MCT" w:date="2023-05-09T14:09:00Z">
              <w:r w:rsidRPr="00484CFC">
                <w:rPr>
                  <w:rFonts w:ascii="Calibri" w:hAnsi="Calibri" w:cs="Calibri"/>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41E4A8CF" w14:textId="77777777" w:rsidR="005253F0" w:rsidRPr="00484CFC" w:rsidRDefault="005253F0" w:rsidP="006E15B6">
            <w:pPr>
              <w:autoSpaceDE/>
              <w:autoSpaceDN/>
              <w:rPr>
                <w:ins w:id="1256" w:author="MCT" w:date="2023-05-09T14:09:00Z"/>
                <w:rFonts w:ascii="Calibri" w:hAnsi="Calibri" w:cs="Calibri"/>
                <w:sz w:val="22"/>
                <w:szCs w:val="22"/>
              </w:rPr>
            </w:pPr>
            <w:ins w:id="1257" w:author="MCT" w:date="2023-05-09T14:09:00Z">
              <w:r w:rsidRPr="00484CFC">
                <w:rPr>
                  <w:rFonts w:ascii="Calibri" w:hAnsi="Calibri" w:cs="Calibri"/>
                  <w:sz w:val="22"/>
                  <w:szCs w:val="22"/>
                </w:rPr>
                <w:t xml:space="preserve">…Interval-reads repeat at 15-minute increments </w:t>
              </w:r>
            </w:ins>
          </w:p>
        </w:tc>
      </w:tr>
      <w:tr w:rsidR="005253F0" w:rsidRPr="00484CFC" w14:paraId="1918A6D7" w14:textId="77777777" w:rsidTr="006E15B6">
        <w:trPr>
          <w:trHeight w:val="300"/>
          <w:ins w:id="1258" w:author="MCT" w:date="2023-05-09T14:09:00Z"/>
        </w:trPr>
        <w:tc>
          <w:tcPr>
            <w:tcW w:w="400" w:type="dxa"/>
            <w:tcBorders>
              <w:top w:val="nil"/>
              <w:left w:val="nil"/>
              <w:bottom w:val="nil"/>
              <w:right w:val="nil"/>
            </w:tcBorders>
            <w:shd w:val="clear" w:color="auto" w:fill="auto"/>
            <w:hideMark/>
          </w:tcPr>
          <w:p w14:paraId="622C765B" w14:textId="77777777" w:rsidR="005253F0" w:rsidRPr="00484CFC" w:rsidRDefault="005253F0" w:rsidP="006E15B6">
            <w:pPr>
              <w:autoSpaceDE/>
              <w:autoSpaceDN/>
              <w:rPr>
                <w:ins w:id="125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C55CB2" w14:textId="77777777" w:rsidR="005253F0" w:rsidRPr="00484CFC" w:rsidRDefault="005253F0" w:rsidP="006E15B6">
            <w:pPr>
              <w:autoSpaceDE/>
              <w:autoSpaceDN/>
              <w:rPr>
                <w:ins w:id="1260" w:author="MCT" w:date="2023-05-09T14:09:00Z"/>
                <w:rFonts w:ascii="Calibri" w:hAnsi="Calibri" w:cs="Calibri"/>
                <w:sz w:val="22"/>
                <w:szCs w:val="22"/>
              </w:rPr>
            </w:pPr>
            <w:ins w:id="1261" w:author="MCT" w:date="2023-05-09T14:09:00Z">
              <w:r w:rsidRPr="00484CFC">
                <w:rPr>
                  <w:rFonts w:ascii="Calibri" w:hAnsi="Calibri" w:cs="Calibri"/>
                  <w:sz w:val="22"/>
                  <w:szCs w:val="22"/>
                </w:rPr>
                <w:t>QTY~QD~992.64</w:t>
              </w:r>
            </w:ins>
          </w:p>
        </w:tc>
        <w:tc>
          <w:tcPr>
            <w:tcW w:w="4805" w:type="dxa"/>
            <w:tcBorders>
              <w:top w:val="nil"/>
              <w:left w:val="nil"/>
              <w:bottom w:val="single" w:sz="4" w:space="0" w:color="auto"/>
              <w:right w:val="single" w:sz="4" w:space="0" w:color="auto"/>
            </w:tcBorders>
            <w:shd w:val="clear" w:color="auto" w:fill="auto"/>
            <w:vAlign w:val="bottom"/>
            <w:hideMark/>
          </w:tcPr>
          <w:p w14:paraId="5481F81F" w14:textId="77777777" w:rsidR="005253F0" w:rsidRPr="00484CFC" w:rsidRDefault="005253F0" w:rsidP="006E15B6">
            <w:pPr>
              <w:autoSpaceDE/>
              <w:autoSpaceDN/>
              <w:rPr>
                <w:ins w:id="1262" w:author="MCT" w:date="2023-05-09T14:09:00Z"/>
                <w:rFonts w:ascii="Calibri" w:hAnsi="Calibri" w:cs="Calibri"/>
                <w:sz w:val="22"/>
                <w:szCs w:val="22"/>
              </w:rPr>
            </w:pPr>
            <w:ins w:id="1263" w:author="MCT" w:date="2023-05-09T14:09:00Z">
              <w:r w:rsidRPr="00484CFC">
                <w:rPr>
                  <w:rFonts w:ascii="Calibri" w:hAnsi="Calibri" w:cs="Calibri"/>
                  <w:sz w:val="22"/>
                  <w:szCs w:val="22"/>
                </w:rPr>
                <w:t>Quantity Delivered</w:t>
              </w:r>
            </w:ins>
          </w:p>
        </w:tc>
      </w:tr>
      <w:tr w:rsidR="005253F0" w:rsidRPr="00484CFC" w14:paraId="59A5D26D" w14:textId="77777777" w:rsidTr="006E15B6">
        <w:trPr>
          <w:trHeight w:val="300"/>
          <w:ins w:id="1264" w:author="MCT" w:date="2023-05-09T14:09:00Z"/>
        </w:trPr>
        <w:tc>
          <w:tcPr>
            <w:tcW w:w="400" w:type="dxa"/>
            <w:tcBorders>
              <w:top w:val="nil"/>
              <w:left w:val="nil"/>
              <w:bottom w:val="nil"/>
              <w:right w:val="nil"/>
            </w:tcBorders>
            <w:shd w:val="clear" w:color="auto" w:fill="auto"/>
            <w:hideMark/>
          </w:tcPr>
          <w:p w14:paraId="61C536F5" w14:textId="77777777" w:rsidR="005253F0" w:rsidRPr="00484CFC" w:rsidRDefault="005253F0" w:rsidP="006E15B6">
            <w:pPr>
              <w:autoSpaceDE/>
              <w:autoSpaceDN/>
              <w:rPr>
                <w:ins w:id="1265"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5DA3F53" w14:textId="77777777" w:rsidR="005253F0" w:rsidRPr="00484CFC" w:rsidRDefault="005253F0" w:rsidP="006E15B6">
            <w:pPr>
              <w:autoSpaceDE/>
              <w:autoSpaceDN/>
              <w:rPr>
                <w:ins w:id="126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BC49B1" w14:textId="77777777" w:rsidR="005253F0" w:rsidRPr="00484CFC" w:rsidRDefault="005253F0" w:rsidP="006E15B6">
            <w:pPr>
              <w:autoSpaceDE/>
              <w:autoSpaceDN/>
              <w:rPr>
                <w:ins w:id="1267" w:author="MCT" w:date="2023-05-09T14:09:00Z"/>
                <w:rFonts w:ascii="Calibri" w:hAnsi="Calibri" w:cs="Calibri"/>
                <w:sz w:val="22"/>
                <w:szCs w:val="22"/>
              </w:rPr>
            </w:pPr>
            <w:ins w:id="1268" w:author="MCT" w:date="2023-05-09T14:09:00Z">
              <w:r w:rsidRPr="00484CFC">
                <w:rPr>
                  <w:rFonts w:ascii="Calibri" w:hAnsi="Calibri" w:cs="Calibri"/>
                  <w:sz w:val="22"/>
                  <w:szCs w:val="22"/>
                </w:rPr>
                <w:t>DTM~194~</w:t>
              </w:r>
            </w:ins>
            <w:ins w:id="1269" w:author="MCT" w:date="2023-05-11T12:25:00Z">
              <w:r w:rsidR="00F73488">
                <w:rPr>
                  <w:rFonts w:ascii="Calibri" w:hAnsi="Calibri" w:cs="Calibri"/>
                  <w:sz w:val="22"/>
                  <w:szCs w:val="22"/>
                </w:rPr>
                <w:t>20221205</w:t>
              </w:r>
            </w:ins>
            <w:ins w:id="1270" w:author="MCT" w:date="2023-05-09T14:09:00Z">
              <w:r w:rsidRPr="00484CFC">
                <w:rPr>
                  <w:rFonts w:ascii="Calibri" w:hAnsi="Calibri" w:cs="Calibri"/>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5263CC6A" w14:textId="77777777" w:rsidR="005253F0" w:rsidRPr="00484CFC" w:rsidRDefault="005253F0" w:rsidP="006E15B6">
            <w:pPr>
              <w:autoSpaceDE/>
              <w:autoSpaceDN/>
              <w:rPr>
                <w:ins w:id="1271" w:author="MCT" w:date="2023-05-09T14:09:00Z"/>
                <w:rFonts w:ascii="Calibri" w:hAnsi="Calibri" w:cs="Calibri"/>
                <w:sz w:val="22"/>
                <w:szCs w:val="22"/>
              </w:rPr>
            </w:pPr>
            <w:ins w:id="1272" w:author="MCT" w:date="2023-05-09T14:09:00Z">
              <w:r w:rsidRPr="00484CFC">
                <w:rPr>
                  <w:rFonts w:ascii="Calibri" w:hAnsi="Calibri" w:cs="Calibri"/>
                  <w:sz w:val="22"/>
                  <w:szCs w:val="22"/>
                </w:rPr>
                <w:t>Interval End Time</w:t>
              </w:r>
            </w:ins>
          </w:p>
        </w:tc>
      </w:tr>
      <w:tr w:rsidR="005253F0" w:rsidRPr="00484CFC" w14:paraId="08538698" w14:textId="77777777" w:rsidTr="006E15B6">
        <w:trPr>
          <w:trHeight w:val="300"/>
          <w:ins w:id="1273"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8695AF" w14:textId="77777777" w:rsidR="005253F0" w:rsidRPr="00484CFC" w:rsidRDefault="005253F0" w:rsidP="006E15B6">
            <w:pPr>
              <w:autoSpaceDE/>
              <w:autoSpaceDN/>
              <w:rPr>
                <w:ins w:id="1274" w:author="MCT" w:date="2023-05-09T14:09:00Z"/>
                <w:rFonts w:ascii="Calibri" w:hAnsi="Calibri" w:cs="Calibri"/>
                <w:sz w:val="22"/>
                <w:szCs w:val="22"/>
              </w:rPr>
            </w:pPr>
            <w:ins w:id="1275" w:author="MCT" w:date="2023-05-09T14:09:00Z">
              <w:r w:rsidRPr="00484CFC">
                <w:rPr>
                  <w:rFonts w:ascii="Calibri" w:hAnsi="Calibri" w:cs="Calibri"/>
                  <w:sz w:val="22"/>
                  <w:szCs w:val="22"/>
                </w:rPr>
                <w:t>PTD~PP</w:t>
              </w:r>
            </w:ins>
          </w:p>
        </w:tc>
        <w:tc>
          <w:tcPr>
            <w:tcW w:w="4805" w:type="dxa"/>
            <w:tcBorders>
              <w:top w:val="nil"/>
              <w:left w:val="nil"/>
              <w:bottom w:val="single" w:sz="4" w:space="0" w:color="auto"/>
              <w:right w:val="single" w:sz="4" w:space="0" w:color="auto"/>
            </w:tcBorders>
            <w:shd w:val="clear" w:color="auto" w:fill="auto"/>
            <w:vAlign w:val="bottom"/>
            <w:hideMark/>
          </w:tcPr>
          <w:p w14:paraId="4B293E9A" w14:textId="77777777" w:rsidR="005253F0" w:rsidRPr="00484CFC" w:rsidRDefault="005253F0" w:rsidP="006E15B6">
            <w:pPr>
              <w:autoSpaceDE/>
              <w:autoSpaceDN/>
              <w:rPr>
                <w:ins w:id="1276" w:author="MCT" w:date="2023-05-09T14:09:00Z"/>
                <w:rFonts w:ascii="Calibri" w:hAnsi="Calibri" w:cs="Calibri"/>
                <w:sz w:val="22"/>
                <w:szCs w:val="22"/>
              </w:rPr>
            </w:pPr>
            <w:ins w:id="1277" w:author="MCT" w:date="2023-05-09T14:09:00Z">
              <w:r w:rsidRPr="00484CFC">
                <w:rPr>
                  <w:rFonts w:ascii="Calibri" w:hAnsi="Calibri" w:cs="Calibri"/>
                  <w:sz w:val="22"/>
                  <w:szCs w:val="22"/>
                </w:rPr>
                <w:t>Interval Usage Summary</w:t>
              </w:r>
            </w:ins>
          </w:p>
        </w:tc>
      </w:tr>
      <w:tr w:rsidR="005253F0" w:rsidRPr="00484CFC" w14:paraId="355EDE7D" w14:textId="77777777" w:rsidTr="006E15B6">
        <w:trPr>
          <w:trHeight w:val="300"/>
          <w:ins w:id="1278" w:author="MCT" w:date="2023-05-09T14:09:00Z"/>
        </w:trPr>
        <w:tc>
          <w:tcPr>
            <w:tcW w:w="400" w:type="dxa"/>
            <w:tcBorders>
              <w:top w:val="nil"/>
              <w:left w:val="nil"/>
              <w:bottom w:val="nil"/>
              <w:right w:val="nil"/>
            </w:tcBorders>
            <w:shd w:val="clear" w:color="auto" w:fill="auto"/>
            <w:hideMark/>
          </w:tcPr>
          <w:p w14:paraId="075F373C" w14:textId="77777777" w:rsidR="005253F0" w:rsidRPr="00484CFC" w:rsidRDefault="005253F0" w:rsidP="006E15B6">
            <w:pPr>
              <w:autoSpaceDE/>
              <w:autoSpaceDN/>
              <w:rPr>
                <w:ins w:id="127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D6AD3F" w14:textId="77777777" w:rsidR="005253F0" w:rsidRPr="00484CFC" w:rsidRDefault="005253F0" w:rsidP="006E15B6">
            <w:pPr>
              <w:autoSpaceDE/>
              <w:autoSpaceDN/>
              <w:rPr>
                <w:ins w:id="1280" w:author="MCT" w:date="2023-05-09T14:09:00Z"/>
                <w:rFonts w:ascii="Calibri" w:hAnsi="Calibri" w:cs="Calibri"/>
                <w:sz w:val="22"/>
                <w:szCs w:val="22"/>
              </w:rPr>
            </w:pPr>
            <w:ins w:id="1281"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48C1296C" w14:textId="77777777" w:rsidR="005253F0" w:rsidRPr="00484CFC" w:rsidRDefault="005253F0" w:rsidP="006E15B6">
            <w:pPr>
              <w:autoSpaceDE/>
              <w:autoSpaceDN/>
              <w:rPr>
                <w:ins w:id="1282" w:author="MCT" w:date="2023-05-09T14:09:00Z"/>
                <w:rFonts w:ascii="Calibri" w:hAnsi="Calibri" w:cs="Calibri"/>
                <w:sz w:val="22"/>
                <w:szCs w:val="22"/>
              </w:rPr>
            </w:pPr>
            <w:ins w:id="1283" w:author="MCT" w:date="2023-05-09T14:09:00Z">
              <w:r w:rsidRPr="00484CFC">
                <w:rPr>
                  <w:rFonts w:ascii="Calibri" w:hAnsi="Calibri" w:cs="Calibri"/>
                  <w:sz w:val="22"/>
                  <w:szCs w:val="22"/>
                </w:rPr>
                <w:t>Service Period Start Date</w:t>
              </w:r>
            </w:ins>
          </w:p>
        </w:tc>
      </w:tr>
      <w:tr w:rsidR="005253F0" w:rsidRPr="00484CFC" w14:paraId="15CF5476" w14:textId="77777777" w:rsidTr="006E15B6">
        <w:trPr>
          <w:trHeight w:val="300"/>
          <w:ins w:id="1284" w:author="MCT" w:date="2023-05-09T14:09:00Z"/>
        </w:trPr>
        <w:tc>
          <w:tcPr>
            <w:tcW w:w="400" w:type="dxa"/>
            <w:tcBorders>
              <w:top w:val="nil"/>
              <w:left w:val="nil"/>
              <w:bottom w:val="nil"/>
              <w:right w:val="nil"/>
            </w:tcBorders>
            <w:shd w:val="clear" w:color="auto" w:fill="auto"/>
            <w:hideMark/>
          </w:tcPr>
          <w:p w14:paraId="138A3B7A" w14:textId="77777777" w:rsidR="005253F0" w:rsidRPr="00484CFC" w:rsidRDefault="005253F0" w:rsidP="006E15B6">
            <w:pPr>
              <w:autoSpaceDE/>
              <w:autoSpaceDN/>
              <w:rPr>
                <w:ins w:id="128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187789" w14:textId="77777777" w:rsidR="005253F0" w:rsidRPr="00484CFC" w:rsidRDefault="005253F0" w:rsidP="006E15B6">
            <w:pPr>
              <w:autoSpaceDE/>
              <w:autoSpaceDN/>
              <w:rPr>
                <w:ins w:id="1286" w:author="MCT" w:date="2023-05-09T14:09:00Z"/>
                <w:rFonts w:ascii="Calibri" w:hAnsi="Calibri" w:cs="Calibri"/>
                <w:sz w:val="22"/>
                <w:szCs w:val="22"/>
              </w:rPr>
            </w:pPr>
            <w:ins w:id="1287"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7AAE8FCB" w14:textId="77777777" w:rsidR="005253F0" w:rsidRPr="00484CFC" w:rsidRDefault="005253F0" w:rsidP="006E15B6">
            <w:pPr>
              <w:autoSpaceDE/>
              <w:autoSpaceDN/>
              <w:rPr>
                <w:ins w:id="1288" w:author="MCT" w:date="2023-05-09T14:09:00Z"/>
                <w:rFonts w:ascii="Calibri" w:hAnsi="Calibri" w:cs="Calibri"/>
                <w:sz w:val="22"/>
                <w:szCs w:val="22"/>
              </w:rPr>
            </w:pPr>
            <w:ins w:id="1289" w:author="MCT" w:date="2023-05-09T14:09:00Z">
              <w:r w:rsidRPr="00484CFC">
                <w:rPr>
                  <w:rFonts w:ascii="Calibri" w:hAnsi="Calibri" w:cs="Calibri"/>
                  <w:sz w:val="22"/>
                  <w:szCs w:val="22"/>
                </w:rPr>
                <w:t>Service Period End Date</w:t>
              </w:r>
            </w:ins>
          </w:p>
        </w:tc>
      </w:tr>
      <w:tr w:rsidR="005253F0" w:rsidRPr="00484CFC" w14:paraId="610B20A0" w14:textId="77777777" w:rsidTr="006E15B6">
        <w:trPr>
          <w:trHeight w:val="300"/>
          <w:ins w:id="1290" w:author="MCT" w:date="2023-05-09T14:09:00Z"/>
        </w:trPr>
        <w:tc>
          <w:tcPr>
            <w:tcW w:w="400" w:type="dxa"/>
            <w:tcBorders>
              <w:top w:val="nil"/>
              <w:left w:val="nil"/>
              <w:bottom w:val="nil"/>
              <w:right w:val="nil"/>
            </w:tcBorders>
            <w:shd w:val="clear" w:color="auto" w:fill="auto"/>
            <w:hideMark/>
          </w:tcPr>
          <w:p w14:paraId="4DE7F421" w14:textId="77777777" w:rsidR="005253F0" w:rsidRPr="00484CFC" w:rsidRDefault="005253F0" w:rsidP="006E15B6">
            <w:pPr>
              <w:autoSpaceDE/>
              <w:autoSpaceDN/>
              <w:rPr>
                <w:ins w:id="129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8D77D8" w14:textId="77777777" w:rsidR="005253F0" w:rsidRPr="00484CFC" w:rsidRDefault="005253F0" w:rsidP="006E15B6">
            <w:pPr>
              <w:autoSpaceDE/>
              <w:autoSpaceDN/>
              <w:rPr>
                <w:ins w:id="1292" w:author="MCT" w:date="2023-05-09T14:09:00Z"/>
                <w:rFonts w:ascii="Calibri" w:hAnsi="Calibri" w:cs="Calibri"/>
                <w:sz w:val="22"/>
                <w:szCs w:val="22"/>
              </w:rPr>
            </w:pPr>
            <w:ins w:id="1293" w:author="MCT" w:date="2023-05-09T14:09:00Z">
              <w:r w:rsidRPr="00484CFC">
                <w:rPr>
                  <w:rFonts w:ascii="Calibri" w:hAnsi="Calibri" w:cs="Calibri"/>
                  <w:sz w:val="22"/>
                  <w:szCs w:val="22"/>
                </w:rPr>
                <w:t>REF~JH~A</w:t>
              </w:r>
            </w:ins>
          </w:p>
        </w:tc>
        <w:tc>
          <w:tcPr>
            <w:tcW w:w="4805" w:type="dxa"/>
            <w:tcBorders>
              <w:top w:val="nil"/>
              <w:left w:val="nil"/>
              <w:bottom w:val="single" w:sz="4" w:space="0" w:color="auto"/>
              <w:right w:val="single" w:sz="4" w:space="0" w:color="auto"/>
            </w:tcBorders>
            <w:shd w:val="clear" w:color="auto" w:fill="auto"/>
            <w:vAlign w:val="bottom"/>
            <w:hideMark/>
          </w:tcPr>
          <w:p w14:paraId="0C3B7BDA" w14:textId="77777777" w:rsidR="005253F0" w:rsidRPr="00484CFC" w:rsidRDefault="005253F0" w:rsidP="006E15B6">
            <w:pPr>
              <w:autoSpaceDE/>
              <w:autoSpaceDN/>
              <w:rPr>
                <w:ins w:id="1294" w:author="MCT" w:date="2023-05-09T14:09:00Z"/>
                <w:rFonts w:ascii="Calibri" w:hAnsi="Calibri" w:cs="Calibri"/>
                <w:sz w:val="22"/>
                <w:szCs w:val="22"/>
              </w:rPr>
            </w:pPr>
            <w:ins w:id="1295" w:author="MCT" w:date="2023-05-09T14:09:00Z">
              <w:r w:rsidRPr="00484CFC">
                <w:rPr>
                  <w:rFonts w:ascii="Calibri" w:hAnsi="Calibri" w:cs="Calibri"/>
                  <w:sz w:val="22"/>
                  <w:szCs w:val="22"/>
                </w:rPr>
                <w:t>Meter Role</w:t>
              </w:r>
            </w:ins>
          </w:p>
        </w:tc>
      </w:tr>
      <w:tr w:rsidR="005253F0" w:rsidRPr="00484CFC" w14:paraId="054F9B7C" w14:textId="77777777" w:rsidTr="006E15B6">
        <w:trPr>
          <w:trHeight w:val="300"/>
          <w:ins w:id="1296" w:author="MCT" w:date="2023-05-09T14:09:00Z"/>
        </w:trPr>
        <w:tc>
          <w:tcPr>
            <w:tcW w:w="400" w:type="dxa"/>
            <w:tcBorders>
              <w:top w:val="nil"/>
              <w:left w:val="nil"/>
              <w:bottom w:val="nil"/>
              <w:right w:val="nil"/>
            </w:tcBorders>
            <w:shd w:val="clear" w:color="auto" w:fill="auto"/>
            <w:hideMark/>
          </w:tcPr>
          <w:p w14:paraId="02EF9071" w14:textId="77777777" w:rsidR="005253F0" w:rsidRPr="00484CFC" w:rsidRDefault="005253F0" w:rsidP="006E15B6">
            <w:pPr>
              <w:autoSpaceDE/>
              <w:autoSpaceDN/>
              <w:rPr>
                <w:ins w:id="129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84EB42" w14:textId="77777777" w:rsidR="005253F0" w:rsidRPr="00484CFC" w:rsidRDefault="005253F0" w:rsidP="006E15B6">
            <w:pPr>
              <w:autoSpaceDE/>
              <w:autoSpaceDN/>
              <w:rPr>
                <w:ins w:id="1298" w:author="MCT" w:date="2023-05-09T14:09:00Z"/>
                <w:rFonts w:ascii="Calibri" w:hAnsi="Calibri" w:cs="Calibri"/>
                <w:sz w:val="22"/>
                <w:szCs w:val="22"/>
              </w:rPr>
            </w:pPr>
            <w:ins w:id="1299"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75422342" w14:textId="77777777" w:rsidR="005253F0" w:rsidRPr="00484CFC" w:rsidRDefault="005253F0" w:rsidP="006E15B6">
            <w:pPr>
              <w:autoSpaceDE/>
              <w:autoSpaceDN/>
              <w:rPr>
                <w:ins w:id="1300" w:author="MCT" w:date="2023-05-09T14:09:00Z"/>
                <w:rFonts w:ascii="Calibri" w:hAnsi="Calibri" w:cs="Calibri"/>
                <w:sz w:val="22"/>
                <w:szCs w:val="22"/>
              </w:rPr>
            </w:pPr>
            <w:ins w:id="1301" w:author="MCT" w:date="2023-05-09T14:09:00Z">
              <w:r w:rsidRPr="00484CFC">
                <w:rPr>
                  <w:rFonts w:ascii="Calibri" w:hAnsi="Calibri" w:cs="Calibri"/>
                  <w:sz w:val="22"/>
                  <w:szCs w:val="22"/>
                </w:rPr>
                <w:t>Meter Type</w:t>
              </w:r>
            </w:ins>
          </w:p>
        </w:tc>
      </w:tr>
      <w:tr w:rsidR="005253F0" w:rsidRPr="00484CFC" w14:paraId="68512EEE" w14:textId="77777777" w:rsidTr="006E15B6">
        <w:trPr>
          <w:trHeight w:val="300"/>
          <w:ins w:id="1302" w:author="MCT" w:date="2023-05-09T14:09:00Z"/>
        </w:trPr>
        <w:tc>
          <w:tcPr>
            <w:tcW w:w="400" w:type="dxa"/>
            <w:tcBorders>
              <w:top w:val="nil"/>
              <w:left w:val="nil"/>
              <w:bottom w:val="nil"/>
              <w:right w:val="nil"/>
            </w:tcBorders>
            <w:shd w:val="clear" w:color="auto" w:fill="auto"/>
            <w:hideMark/>
          </w:tcPr>
          <w:p w14:paraId="5A0C84F0" w14:textId="77777777" w:rsidR="005253F0" w:rsidRPr="00484CFC" w:rsidRDefault="005253F0" w:rsidP="006E15B6">
            <w:pPr>
              <w:autoSpaceDE/>
              <w:autoSpaceDN/>
              <w:rPr>
                <w:ins w:id="130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D54E16D" w14:textId="77777777" w:rsidR="005253F0" w:rsidRPr="00484CFC" w:rsidRDefault="005253F0" w:rsidP="006E15B6">
            <w:pPr>
              <w:autoSpaceDE/>
              <w:autoSpaceDN/>
              <w:rPr>
                <w:ins w:id="1304" w:author="MCT" w:date="2023-05-09T14:09:00Z"/>
                <w:rFonts w:ascii="Calibri" w:hAnsi="Calibri" w:cs="Calibri"/>
                <w:sz w:val="22"/>
                <w:szCs w:val="22"/>
              </w:rPr>
            </w:pPr>
            <w:ins w:id="1305" w:author="MCT" w:date="2023-05-09T14:09:00Z">
              <w:r w:rsidRPr="00484CFC">
                <w:rPr>
                  <w:rFonts w:ascii="Calibri" w:hAnsi="Calibri" w:cs="Calibri"/>
                  <w:sz w:val="22"/>
                  <w:szCs w:val="22"/>
                </w:rPr>
                <w:t>QTY~QD~1084.56</w:t>
              </w:r>
            </w:ins>
          </w:p>
        </w:tc>
        <w:tc>
          <w:tcPr>
            <w:tcW w:w="4805" w:type="dxa"/>
            <w:tcBorders>
              <w:top w:val="nil"/>
              <w:left w:val="nil"/>
              <w:bottom w:val="single" w:sz="4" w:space="0" w:color="auto"/>
              <w:right w:val="single" w:sz="4" w:space="0" w:color="auto"/>
            </w:tcBorders>
            <w:shd w:val="clear" w:color="auto" w:fill="auto"/>
            <w:vAlign w:val="bottom"/>
            <w:hideMark/>
          </w:tcPr>
          <w:p w14:paraId="2C58DE34" w14:textId="77777777" w:rsidR="005253F0" w:rsidRPr="00484CFC" w:rsidRDefault="005253F0" w:rsidP="006E15B6">
            <w:pPr>
              <w:autoSpaceDE/>
              <w:autoSpaceDN/>
              <w:rPr>
                <w:ins w:id="1306" w:author="MCT" w:date="2023-05-09T14:09:00Z"/>
                <w:rFonts w:ascii="Calibri" w:hAnsi="Calibri" w:cs="Calibri"/>
                <w:sz w:val="22"/>
                <w:szCs w:val="22"/>
              </w:rPr>
            </w:pPr>
            <w:ins w:id="1307" w:author="MCT" w:date="2023-05-09T14:09:00Z">
              <w:r w:rsidRPr="00484CFC">
                <w:rPr>
                  <w:rFonts w:ascii="Calibri" w:hAnsi="Calibri" w:cs="Calibri"/>
                  <w:sz w:val="22"/>
                  <w:szCs w:val="22"/>
                </w:rPr>
                <w:t>Quantity Delivered</w:t>
              </w:r>
            </w:ins>
          </w:p>
        </w:tc>
      </w:tr>
      <w:tr w:rsidR="005253F0" w:rsidRPr="00484CFC" w14:paraId="7D6681D5" w14:textId="77777777" w:rsidTr="006E15B6">
        <w:trPr>
          <w:trHeight w:val="300"/>
          <w:ins w:id="1308" w:author="MCT" w:date="2023-05-09T14:09:00Z"/>
        </w:trPr>
        <w:tc>
          <w:tcPr>
            <w:tcW w:w="400" w:type="dxa"/>
            <w:tcBorders>
              <w:top w:val="nil"/>
              <w:left w:val="nil"/>
              <w:bottom w:val="nil"/>
              <w:right w:val="nil"/>
            </w:tcBorders>
            <w:shd w:val="clear" w:color="auto" w:fill="auto"/>
            <w:hideMark/>
          </w:tcPr>
          <w:p w14:paraId="0D824997" w14:textId="77777777" w:rsidR="005253F0" w:rsidRPr="00484CFC" w:rsidRDefault="005253F0" w:rsidP="006E15B6">
            <w:pPr>
              <w:autoSpaceDE/>
              <w:autoSpaceDN/>
              <w:rPr>
                <w:ins w:id="1309"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A4DD343" w14:textId="77777777" w:rsidR="005253F0" w:rsidRPr="00484CFC" w:rsidRDefault="005253F0" w:rsidP="006E15B6">
            <w:pPr>
              <w:autoSpaceDE/>
              <w:autoSpaceDN/>
              <w:rPr>
                <w:ins w:id="131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6AE8E06" w14:textId="77777777" w:rsidR="005253F0" w:rsidRPr="00484CFC" w:rsidRDefault="005253F0" w:rsidP="006E15B6">
            <w:pPr>
              <w:autoSpaceDE/>
              <w:autoSpaceDN/>
              <w:rPr>
                <w:ins w:id="1311" w:author="MCT" w:date="2023-05-09T14:09:00Z"/>
                <w:rFonts w:ascii="Calibri" w:hAnsi="Calibri" w:cs="Calibri"/>
                <w:sz w:val="22"/>
                <w:szCs w:val="22"/>
              </w:rPr>
            </w:pPr>
            <w:ins w:id="1312" w:author="MCT" w:date="2023-05-09T14:09:00Z">
              <w:r w:rsidRPr="00484CFC">
                <w:rPr>
                  <w:rFonts w:ascii="Calibri" w:hAnsi="Calibri" w:cs="Calibri"/>
                  <w:sz w:val="22"/>
                  <w:szCs w:val="22"/>
                </w:rPr>
                <w:t>DTM~194~20221106~0015</w:t>
              </w:r>
            </w:ins>
          </w:p>
        </w:tc>
        <w:tc>
          <w:tcPr>
            <w:tcW w:w="4805" w:type="dxa"/>
            <w:tcBorders>
              <w:top w:val="nil"/>
              <w:left w:val="nil"/>
              <w:bottom w:val="single" w:sz="4" w:space="0" w:color="auto"/>
              <w:right w:val="single" w:sz="4" w:space="0" w:color="auto"/>
            </w:tcBorders>
            <w:shd w:val="clear" w:color="auto" w:fill="auto"/>
            <w:vAlign w:val="bottom"/>
            <w:hideMark/>
          </w:tcPr>
          <w:p w14:paraId="218B7078" w14:textId="77777777" w:rsidR="005253F0" w:rsidRPr="00484CFC" w:rsidRDefault="005253F0" w:rsidP="006E15B6">
            <w:pPr>
              <w:autoSpaceDE/>
              <w:autoSpaceDN/>
              <w:rPr>
                <w:ins w:id="1313" w:author="MCT" w:date="2023-05-09T14:09:00Z"/>
                <w:rFonts w:ascii="Calibri" w:hAnsi="Calibri" w:cs="Calibri"/>
                <w:sz w:val="22"/>
                <w:szCs w:val="22"/>
              </w:rPr>
            </w:pPr>
            <w:ins w:id="1314" w:author="MCT" w:date="2023-05-09T14:09:00Z">
              <w:r w:rsidRPr="00484CFC">
                <w:rPr>
                  <w:rFonts w:ascii="Calibri" w:hAnsi="Calibri" w:cs="Calibri"/>
                  <w:sz w:val="22"/>
                  <w:szCs w:val="22"/>
                </w:rPr>
                <w:t>Interval End Time</w:t>
              </w:r>
            </w:ins>
          </w:p>
        </w:tc>
      </w:tr>
      <w:tr w:rsidR="005253F0" w:rsidRPr="00484CFC" w14:paraId="2C7B5964" w14:textId="77777777" w:rsidTr="006E15B6">
        <w:trPr>
          <w:trHeight w:val="300"/>
          <w:ins w:id="1315" w:author="MCT" w:date="2023-05-09T14:09:00Z"/>
        </w:trPr>
        <w:tc>
          <w:tcPr>
            <w:tcW w:w="400" w:type="dxa"/>
            <w:tcBorders>
              <w:top w:val="nil"/>
              <w:left w:val="nil"/>
              <w:bottom w:val="nil"/>
              <w:right w:val="nil"/>
            </w:tcBorders>
            <w:shd w:val="clear" w:color="auto" w:fill="auto"/>
            <w:hideMark/>
          </w:tcPr>
          <w:p w14:paraId="608FCB34" w14:textId="77777777" w:rsidR="005253F0" w:rsidRPr="00484CFC" w:rsidRDefault="005253F0" w:rsidP="006E15B6">
            <w:pPr>
              <w:autoSpaceDE/>
              <w:autoSpaceDN/>
              <w:rPr>
                <w:ins w:id="131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73696E" w14:textId="77777777" w:rsidR="005253F0" w:rsidRPr="00484CFC" w:rsidRDefault="005253F0" w:rsidP="006E15B6">
            <w:pPr>
              <w:autoSpaceDE/>
              <w:autoSpaceDN/>
              <w:rPr>
                <w:ins w:id="1317" w:author="MCT" w:date="2023-05-09T14:09:00Z"/>
                <w:rFonts w:ascii="Calibri" w:hAnsi="Calibri" w:cs="Calibri"/>
                <w:sz w:val="22"/>
                <w:szCs w:val="22"/>
              </w:rPr>
            </w:pPr>
            <w:ins w:id="1318" w:author="MCT" w:date="2023-05-09T14:09:00Z">
              <w:r w:rsidRPr="00484CFC">
                <w:rPr>
                  <w:rFonts w:ascii="Calibri" w:hAnsi="Calibri" w:cs="Calibri"/>
                  <w:sz w:val="22"/>
                  <w:szCs w:val="22"/>
                </w:rPr>
                <w:t>QTY~QD~1082.16</w:t>
              </w:r>
            </w:ins>
          </w:p>
        </w:tc>
        <w:tc>
          <w:tcPr>
            <w:tcW w:w="4805" w:type="dxa"/>
            <w:tcBorders>
              <w:top w:val="nil"/>
              <w:left w:val="nil"/>
              <w:bottom w:val="single" w:sz="4" w:space="0" w:color="auto"/>
              <w:right w:val="single" w:sz="4" w:space="0" w:color="auto"/>
            </w:tcBorders>
            <w:shd w:val="clear" w:color="auto" w:fill="auto"/>
            <w:vAlign w:val="bottom"/>
            <w:hideMark/>
          </w:tcPr>
          <w:p w14:paraId="71A044C6" w14:textId="77777777" w:rsidR="005253F0" w:rsidRPr="00484CFC" w:rsidRDefault="005253F0" w:rsidP="006E15B6">
            <w:pPr>
              <w:autoSpaceDE/>
              <w:autoSpaceDN/>
              <w:rPr>
                <w:ins w:id="1319" w:author="MCT" w:date="2023-05-09T14:09:00Z"/>
                <w:rFonts w:ascii="Calibri" w:hAnsi="Calibri" w:cs="Calibri"/>
                <w:sz w:val="22"/>
                <w:szCs w:val="22"/>
              </w:rPr>
            </w:pPr>
            <w:ins w:id="1320" w:author="MCT" w:date="2023-05-09T14:09:00Z">
              <w:r w:rsidRPr="00484CFC">
                <w:rPr>
                  <w:rFonts w:ascii="Calibri" w:hAnsi="Calibri" w:cs="Calibri"/>
                  <w:sz w:val="22"/>
                  <w:szCs w:val="22"/>
                </w:rPr>
                <w:t>Quantity Delivered</w:t>
              </w:r>
            </w:ins>
          </w:p>
        </w:tc>
      </w:tr>
      <w:tr w:rsidR="005253F0" w:rsidRPr="00484CFC" w14:paraId="31F91E24" w14:textId="77777777" w:rsidTr="006E15B6">
        <w:trPr>
          <w:trHeight w:val="300"/>
          <w:ins w:id="1321" w:author="MCT" w:date="2023-05-09T14:09:00Z"/>
        </w:trPr>
        <w:tc>
          <w:tcPr>
            <w:tcW w:w="400" w:type="dxa"/>
            <w:tcBorders>
              <w:top w:val="nil"/>
              <w:left w:val="nil"/>
              <w:bottom w:val="nil"/>
              <w:right w:val="nil"/>
            </w:tcBorders>
            <w:shd w:val="clear" w:color="auto" w:fill="auto"/>
            <w:hideMark/>
          </w:tcPr>
          <w:p w14:paraId="132115BE" w14:textId="77777777" w:rsidR="005253F0" w:rsidRPr="00484CFC" w:rsidRDefault="005253F0" w:rsidP="006E15B6">
            <w:pPr>
              <w:autoSpaceDE/>
              <w:autoSpaceDN/>
              <w:rPr>
                <w:ins w:id="1322"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774BC747" w14:textId="77777777" w:rsidR="005253F0" w:rsidRPr="00484CFC" w:rsidRDefault="005253F0" w:rsidP="006E15B6">
            <w:pPr>
              <w:autoSpaceDE/>
              <w:autoSpaceDN/>
              <w:rPr>
                <w:ins w:id="132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28E3E8" w14:textId="77777777" w:rsidR="005253F0" w:rsidRPr="00484CFC" w:rsidRDefault="005253F0" w:rsidP="006E15B6">
            <w:pPr>
              <w:autoSpaceDE/>
              <w:autoSpaceDN/>
              <w:rPr>
                <w:ins w:id="1324" w:author="MCT" w:date="2023-05-09T14:09:00Z"/>
                <w:rFonts w:ascii="Calibri" w:hAnsi="Calibri" w:cs="Calibri"/>
                <w:sz w:val="22"/>
                <w:szCs w:val="22"/>
              </w:rPr>
            </w:pPr>
            <w:ins w:id="1325" w:author="MCT" w:date="2023-05-09T14:09:00Z">
              <w:r w:rsidRPr="00484CFC">
                <w:rPr>
                  <w:rFonts w:ascii="Calibri" w:hAnsi="Calibri" w:cs="Calibri"/>
                  <w:sz w:val="22"/>
                  <w:szCs w:val="22"/>
                </w:rPr>
                <w:t>DTM~194~20221106~0030</w:t>
              </w:r>
            </w:ins>
          </w:p>
        </w:tc>
        <w:tc>
          <w:tcPr>
            <w:tcW w:w="4805" w:type="dxa"/>
            <w:tcBorders>
              <w:top w:val="nil"/>
              <w:left w:val="nil"/>
              <w:bottom w:val="single" w:sz="4" w:space="0" w:color="auto"/>
              <w:right w:val="single" w:sz="4" w:space="0" w:color="auto"/>
            </w:tcBorders>
            <w:shd w:val="clear" w:color="auto" w:fill="auto"/>
            <w:vAlign w:val="bottom"/>
            <w:hideMark/>
          </w:tcPr>
          <w:p w14:paraId="08BC1187" w14:textId="77777777" w:rsidR="005253F0" w:rsidRPr="00484CFC" w:rsidRDefault="005253F0" w:rsidP="006E15B6">
            <w:pPr>
              <w:autoSpaceDE/>
              <w:autoSpaceDN/>
              <w:rPr>
                <w:ins w:id="1326" w:author="MCT" w:date="2023-05-09T14:09:00Z"/>
                <w:rFonts w:ascii="Calibri" w:hAnsi="Calibri" w:cs="Calibri"/>
                <w:sz w:val="22"/>
                <w:szCs w:val="22"/>
              </w:rPr>
            </w:pPr>
            <w:ins w:id="1327" w:author="MCT" w:date="2023-05-09T14:09:00Z">
              <w:r w:rsidRPr="00484CFC">
                <w:rPr>
                  <w:rFonts w:ascii="Calibri" w:hAnsi="Calibri" w:cs="Calibri"/>
                  <w:sz w:val="22"/>
                  <w:szCs w:val="22"/>
                </w:rPr>
                <w:t>Interval End Time</w:t>
              </w:r>
            </w:ins>
          </w:p>
        </w:tc>
      </w:tr>
      <w:tr w:rsidR="005253F0" w:rsidRPr="00484CFC" w14:paraId="39E3BB32" w14:textId="77777777" w:rsidTr="006E15B6">
        <w:trPr>
          <w:trHeight w:val="300"/>
          <w:ins w:id="1328" w:author="MCT" w:date="2023-05-09T14:09:00Z"/>
        </w:trPr>
        <w:tc>
          <w:tcPr>
            <w:tcW w:w="400" w:type="dxa"/>
            <w:tcBorders>
              <w:top w:val="nil"/>
              <w:left w:val="nil"/>
              <w:bottom w:val="nil"/>
              <w:right w:val="nil"/>
            </w:tcBorders>
            <w:shd w:val="clear" w:color="auto" w:fill="auto"/>
            <w:hideMark/>
          </w:tcPr>
          <w:p w14:paraId="3D062A76" w14:textId="77777777" w:rsidR="005253F0" w:rsidRPr="00484CFC" w:rsidRDefault="005253F0" w:rsidP="006E15B6">
            <w:pPr>
              <w:autoSpaceDE/>
              <w:autoSpaceDN/>
              <w:rPr>
                <w:ins w:id="1329"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97D379" w14:textId="77777777" w:rsidR="005253F0" w:rsidRPr="00484CFC" w:rsidRDefault="005253F0" w:rsidP="006E15B6">
            <w:pPr>
              <w:autoSpaceDE/>
              <w:autoSpaceDN/>
              <w:rPr>
                <w:ins w:id="1330" w:author="MCT" w:date="2023-05-09T14:09:00Z"/>
                <w:rFonts w:ascii="Calibri" w:hAnsi="Calibri" w:cs="Calibri"/>
                <w:sz w:val="22"/>
                <w:szCs w:val="22"/>
              </w:rPr>
            </w:pPr>
            <w:ins w:id="1331" w:author="MCT" w:date="2023-05-09T14:09:00Z">
              <w:r w:rsidRPr="00484CFC">
                <w:rPr>
                  <w:rFonts w:ascii="Calibri" w:hAnsi="Calibri" w:cs="Calibri"/>
                  <w:sz w:val="22"/>
                  <w:szCs w:val="22"/>
                </w:rPr>
                <w:t>QTY~QD~</w:t>
              </w:r>
              <w:r w:rsidRPr="00484CFC">
                <w:t xml:space="preserve"> </w:t>
              </w:r>
              <w:r w:rsidRPr="00484CFC">
                <w:rPr>
                  <w:rFonts w:ascii="Calibri" w:hAnsi="Calibri" w:cs="Calibri"/>
                  <w:sz w:val="22"/>
                  <w:szCs w:val="22"/>
                </w:rPr>
                <w:t>948.24</w:t>
              </w:r>
            </w:ins>
          </w:p>
        </w:tc>
        <w:tc>
          <w:tcPr>
            <w:tcW w:w="4805" w:type="dxa"/>
            <w:tcBorders>
              <w:top w:val="nil"/>
              <w:left w:val="nil"/>
              <w:bottom w:val="single" w:sz="4" w:space="0" w:color="auto"/>
              <w:right w:val="single" w:sz="4" w:space="0" w:color="auto"/>
            </w:tcBorders>
            <w:shd w:val="clear" w:color="auto" w:fill="auto"/>
            <w:vAlign w:val="bottom"/>
            <w:hideMark/>
          </w:tcPr>
          <w:p w14:paraId="4B98A44B" w14:textId="77777777" w:rsidR="005253F0" w:rsidRPr="00484CFC" w:rsidRDefault="005253F0" w:rsidP="006E15B6">
            <w:pPr>
              <w:autoSpaceDE/>
              <w:autoSpaceDN/>
              <w:rPr>
                <w:ins w:id="1332" w:author="MCT" w:date="2023-05-09T14:09:00Z"/>
                <w:rFonts w:ascii="Calibri" w:hAnsi="Calibri" w:cs="Calibri"/>
                <w:sz w:val="22"/>
                <w:szCs w:val="22"/>
              </w:rPr>
            </w:pPr>
            <w:ins w:id="1333" w:author="MCT" w:date="2023-05-09T14:09:00Z">
              <w:r w:rsidRPr="00484CFC">
                <w:rPr>
                  <w:rFonts w:ascii="Calibri" w:hAnsi="Calibri" w:cs="Calibri"/>
                  <w:sz w:val="22"/>
                  <w:szCs w:val="22"/>
                </w:rPr>
                <w:t>Quantity Delivered</w:t>
              </w:r>
            </w:ins>
          </w:p>
        </w:tc>
      </w:tr>
      <w:tr w:rsidR="005253F0" w:rsidRPr="00484CFC" w14:paraId="539BB141" w14:textId="77777777" w:rsidTr="006E15B6">
        <w:trPr>
          <w:trHeight w:val="300"/>
          <w:ins w:id="1334" w:author="MCT" w:date="2023-05-09T14:09:00Z"/>
        </w:trPr>
        <w:tc>
          <w:tcPr>
            <w:tcW w:w="400" w:type="dxa"/>
            <w:tcBorders>
              <w:top w:val="nil"/>
              <w:left w:val="nil"/>
              <w:bottom w:val="nil"/>
              <w:right w:val="nil"/>
            </w:tcBorders>
            <w:shd w:val="clear" w:color="auto" w:fill="auto"/>
            <w:hideMark/>
          </w:tcPr>
          <w:p w14:paraId="709140DB" w14:textId="77777777" w:rsidR="005253F0" w:rsidRPr="00484CFC" w:rsidRDefault="005253F0" w:rsidP="006E15B6">
            <w:pPr>
              <w:autoSpaceDE/>
              <w:autoSpaceDN/>
              <w:rPr>
                <w:ins w:id="1335"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0F720DA5" w14:textId="77777777" w:rsidR="005253F0" w:rsidRPr="00484CFC" w:rsidRDefault="005253F0" w:rsidP="006E15B6">
            <w:pPr>
              <w:autoSpaceDE/>
              <w:autoSpaceDN/>
              <w:rPr>
                <w:ins w:id="1336"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821EA0" w14:textId="77777777" w:rsidR="005253F0" w:rsidRPr="00484CFC" w:rsidRDefault="005253F0" w:rsidP="006E15B6">
            <w:pPr>
              <w:autoSpaceDE/>
              <w:autoSpaceDN/>
              <w:rPr>
                <w:ins w:id="1337" w:author="MCT" w:date="2023-05-09T14:09:00Z"/>
                <w:rFonts w:ascii="Calibri" w:hAnsi="Calibri" w:cs="Calibri"/>
                <w:sz w:val="22"/>
                <w:szCs w:val="22"/>
              </w:rPr>
            </w:pPr>
            <w:ins w:id="1338" w:author="MCT" w:date="2023-05-09T14:09:00Z">
              <w:r w:rsidRPr="00484CFC">
                <w:rPr>
                  <w:rFonts w:ascii="Calibri" w:hAnsi="Calibri" w:cs="Calibri"/>
                  <w:sz w:val="22"/>
                  <w:szCs w:val="22"/>
                </w:rPr>
                <w:t>DTM~194~20221106~0045</w:t>
              </w:r>
            </w:ins>
          </w:p>
        </w:tc>
        <w:tc>
          <w:tcPr>
            <w:tcW w:w="4805" w:type="dxa"/>
            <w:tcBorders>
              <w:top w:val="nil"/>
              <w:left w:val="nil"/>
              <w:bottom w:val="single" w:sz="4" w:space="0" w:color="auto"/>
              <w:right w:val="single" w:sz="4" w:space="0" w:color="auto"/>
            </w:tcBorders>
            <w:shd w:val="clear" w:color="auto" w:fill="auto"/>
            <w:vAlign w:val="bottom"/>
            <w:hideMark/>
          </w:tcPr>
          <w:p w14:paraId="0BDDB5FF" w14:textId="77777777" w:rsidR="005253F0" w:rsidRPr="00484CFC" w:rsidRDefault="005253F0" w:rsidP="006E15B6">
            <w:pPr>
              <w:autoSpaceDE/>
              <w:autoSpaceDN/>
              <w:rPr>
                <w:ins w:id="1339" w:author="MCT" w:date="2023-05-09T14:09:00Z"/>
                <w:rFonts w:ascii="Calibri" w:hAnsi="Calibri" w:cs="Calibri"/>
                <w:sz w:val="22"/>
                <w:szCs w:val="22"/>
              </w:rPr>
            </w:pPr>
            <w:ins w:id="1340" w:author="MCT" w:date="2023-05-09T14:09:00Z">
              <w:r w:rsidRPr="00484CFC">
                <w:rPr>
                  <w:rFonts w:ascii="Calibri" w:hAnsi="Calibri" w:cs="Calibri"/>
                  <w:sz w:val="22"/>
                  <w:szCs w:val="22"/>
                </w:rPr>
                <w:t>Interval End Time</w:t>
              </w:r>
            </w:ins>
          </w:p>
        </w:tc>
      </w:tr>
      <w:tr w:rsidR="005253F0" w:rsidRPr="00484CFC" w14:paraId="4DE8A8C8" w14:textId="77777777" w:rsidTr="006E15B6">
        <w:trPr>
          <w:trHeight w:val="300"/>
          <w:ins w:id="1341" w:author="MCT" w:date="2023-05-09T14:09:00Z"/>
        </w:trPr>
        <w:tc>
          <w:tcPr>
            <w:tcW w:w="400" w:type="dxa"/>
            <w:tcBorders>
              <w:top w:val="nil"/>
              <w:left w:val="nil"/>
              <w:bottom w:val="nil"/>
              <w:right w:val="nil"/>
            </w:tcBorders>
            <w:shd w:val="clear" w:color="auto" w:fill="auto"/>
            <w:hideMark/>
          </w:tcPr>
          <w:p w14:paraId="16EBFE9B" w14:textId="77777777" w:rsidR="005253F0" w:rsidRPr="00484CFC" w:rsidRDefault="005253F0" w:rsidP="006E15B6">
            <w:pPr>
              <w:autoSpaceDE/>
              <w:autoSpaceDN/>
              <w:rPr>
                <w:ins w:id="1342"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6933AAD" w14:textId="77777777" w:rsidR="005253F0" w:rsidRPr="00484CFC" w:rsidRDefault="005253F0" w:rsidP="006E15B6">
            <w:pPr>
              <w:autoSpaceDE/>
              <w:autoSpaceDN/>
              <w:rPr>
                <w:ins w:id="1343" w:author="MCT" w:date="2023-05-09T14:09:00Z"/>
                <w:rFonts w:ascii="Calibri" w:hAnsi="Calibri" w:cs="Calibri"/>
                <w:sz w:val="22"/>
                <w:szCs w:val="22"/>
              </w:rPr>
            </w:pPr>
            <w:ins w:id="1344" w:author="MCT" w:date="2023-05-09T14:09:00Z">
              <w:r w:rsidRPr="00484CFC">
                <w:rPr>
                  <w:rFonts w:ascii="Calibri" w:hAnsi="Calibri" w:cs="Calibri"/>
                  <w:sz w:val="22"/>
                  <w:szCs w:val="22"/>
                </w:rPr>
                <w:t>QTY~QD~1077.12</w:t>
              </w:r>
            </w:ins>
          </w:p>
        </w:tc>
        <w:tc>
          <w:tcPr>
            <w:tcW w:w="4805" w:type="dxa"/>
            <w:tcBorders>
              <w:top w:val="nil"/>
              <w:left w:val="nil"/>
              <w:bottom w:val="single" w:sz="4" w:space="0" w:color="auto"/>
              <w:right w:val="single" w:sz="4" w:space="0" w:color="auto"/>
            </w:tcBorders>
            <w:shd w:val="clear" w:color="auto" w:fill="auto"/>
            <w:vAlign w:val="bottom"/>
            <w:hideMark/>
          </w:tcPr>
          <w:p w14:paraId="093EEBCC" w14:textId="77777777" w:rsidR="005253F0" w:rsidRPr="00484CFC" w:rsidRDefault="005253F0" w:rsidP="006E15B6">
            <w:pPr>
              <w:autoSpaceDE/>
              <w:autoSpaceDN/>
              <w:rPr>
                <w:ins w:id="1345" w:author="MCT" w:date="2023-05-09T14:09:00Z"/>
                <w:rFonts w:ascii="Calibri" w:hAnsi="Calibri" w:cs="Calibri"/>
                <w:sz w:val="22"/>
                <w:szCs w:val="22"/>
              </w:rPr>
            </w:pPr>
            <w:ins w:id="1346" w:author="MCT" w:date="2023-05-09T14:09:00Z">
              <w:r w:rsidRPr="00484CFC">
                <w:rPr>
                  <w:rFonts w:ascii="Calibri" w:hAnsi="Calibri" w:cs="Calibri"/>
                  <w:sz w:val="22"/>
                  <w:szCs w:val="22"/>
                </w:rPr>
                <w:t>Quantity Delivered</w:t>
              </w:r>
            </w:ins>
          </w:p>
        </w:tc>
      </w:tr>
      <w:tr w:rsidR="005253F0" w:rsidRPr="00484CFC" w14:paraId="0F338887" w14:textId="77777777" w:rsidTr="006E15B6">
        <w:trPr>
          <w:trHeight w:val="300"/>
          <w:ins w:id="1347" w:author="MCT" w:date="2023-05-09T14:09:00Z"/>
        </w:trPr>
        <w:tc>
          <w:tcPr>
            <w:tcW w:w="400" w:type="dxa"/>
            <w:tcBorders>
              <w:top w:val="nil"/>
              <w:left w:val="nil"/>
              <w:bottom w:val="nil"/>
              <w:right w:val="nil"/>
            </w:tcBorders>
            <w:shd w:val="clear" w:color="auto" w:fill="auto"/>
            <w:hideMark/>
          </w:tcPr>
          <w:p w14:paraId="719FD8EB" w14:textId="77777777" w:rsidR="005253F0" w:rsidRPr="00484CFC" w:rsidRDefault="005253F0" w:rsidP="006E15B6">
            <w:pPr>
              <w:autoSpaceDE/>
              <w:autoSpaceDN/>
              <w:rPr>
                <w:ins w:id="1348"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1C51AE87" w14:textId="77777777" w:rsidR="005253F0" w:rsidRPr="00484CFC" w:rsidRDefault="005253F0" w:rsidP="006E15B6">
            <w:pPr>
              <w:autoSpaceDE/>
              <w:autoSpaceDN/>
              <w:rPr>
                <w:ins w:id="1349"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4A12DF7" w14:textId="77777777" w:rsidR="005253F0" w:rsidRPr="00484CFC" w:rsidRDefault="005253F0" w:rsidP="006E15B6">
            <w:pPr>
              <w:autoSpaceDE/>
              <w:autoSpaceDN/>
              <w:rPr>
                <w:ins w:id="1350" w:author="MCT" w:date="2023-05-09T14:09:00Z"/>
                <w:rFonts w:ascii="Calibri" w:hAnsi="Calibri" w:cs="Calibri"/>
                <w:sz w:val="22"/>
                <w:szCs w:val="22"/>
              </w:rPr>
            </w:pPr>
            <w:ins w:id="1351"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hideMark/>
          </w:tcPr>
          <w:p w14:paraId="366D03B2" w14:textId="77777777" w:rsidR="005253F0" w:rsidRPr="00484CFC" w:rsidRDefault="005253F0" w:rsidP="006E15B6">
            <w:pPr>
              <w:autoSpaceDE/>
              <w:autoSpaceDN/>
              <w:rPr>
                <w:ins w:id="1352" w:author="MCT" w:date="2023-05-09T14:09:00Z"/>
                <w:rFonts w:ascii="Calibri" w:hAnsi="Calibri" w:cs="Calibri"/>
                <w:sz w:val="22"/>
                <w:szCs w:val="22"/>
              </w:rPr>
            </w:pPr>
            <w:ins w:id="1353" w:author="MCT" w:date="2023-05-09T14:09:00Z">
              <w:r w:rsidRPr="00484CFC">
                <w:rPr>
                  <w:rFonts w:ascii="Calibri" w:hAnsi="Calibri" w:cs="Calibri"/>
                  <w:sz w:val="22"/>
                  <w:szCs w:val="22"/>
                </w:rPr>
                <w:t>Interval End Time</w:t>
              </w:r>
            </w:ins>
          </w:p>
        </w:tc>
      </w:tr>
      <w:tr w:rsidR="005253F0" w:rsidRPr="00484CFC" w14:paraId="168B3CB3" w14:textId="77777777" w:rsidTr="006E15B6">
        <w:trPr>
          <w:trHeight w:val="300"/>
          <w:ins w:id="1354" w:author="MCT" w:date="2023-05-09T14:09:00Z"/>
        </w:trPr>
        <w:tc>
          <w:tcPr>
            <w:tcW w:w="400" w:type="dxa"/>
            <w:tcBorders>
              <w:top w:val="nil"/>
              <w:left w:val="nil"/>
              <w:bottom w:val="nil"/>
              <w:right w:val="nil"/>
            </w:tcBorders>
            <w:shd w:val="clear" w:color="auto" w:fill="auto"/>
            <w:hideMark/>
          </w:tcPr>
          <w:p w14:paraId="470953BF" w14:textId="77777777" w:rsidR="005253F0" w:rsidRPr="00484CFC" w:rsidRDefault="005253F0" w:rsidP="006E15B6">
            <w:pPr>
              <w:autoSpaceDE/>
              <w:autoSpaceDN/>
              <w:rPr>
                <w:ins w:id="1355"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BDEA2C6" w14:textId="77777777" w:rsidR="005253F0" w:rsidRPr="00484CFC" w:rsidRDefault="005253F0" w:rsidP="006E15B6">
            <w:pPr>
              <w:autoSpaceDE/>
              <w:autoSpaceDN/>
              <w:rPr>
                <w:ins w:id="1356" w:author="MCT" w:date="2023-05-09T14:09:00Z"/>
                <w:rFonts w:ascii="Calibri" w:hAnsi="Calibri" w:cs="Calibri"/>
                <w:sz w:val="22"/>
                <w:szCs w:val="22"/>
              </w:rPr>
            </w:pPr>
            <w:ins w:id="1357" w:author="MCT" w:date="2023-05-09T14:09:00Z">
              <w:r w:rsidRPr="00484CFC">
                <w:rPr>
                  <w:rFonts w:ascii="Calibri" w:hAnsi="Calibri" w:cs="Calibri"/>
                  <w:sz w:val="22"/>
                  <w:szCs w:val="22"/>
                </w:rPr>
                <w:t>QTY~QD~988.8</w:t>
              </w:r>
            </w:ins>
          </w:p>
        </w:tc>
        <w:tc>
          <w:tcPr>
            <w:tcW w:w="4805" w:type="dxa"/>
            <w:tcBorders>
              <w:top w:val="nil"/>
              <w:left w:val="nil"/>
              <w:bottom w:val="single" w:sz="4" w:space="0" w:color="auto"/>
              <w:right w:val="single" w:sz="4" w:space="0" w:color="auto"/>
            </w:tcBorders>
            <w:shd w:val="clear" w:color="auto" w:fill="auto"/>
            <w:vAlign w:val="bottom"/>
          </w:tcPr>
          <w:p w14:paraId="37175E59" w14:textId="77777777" w:rsidR="005253F0" w:rsidRPr="00484CFC" w:rsidRDefault="005253F0" w:rsidP="006E15B6">
            <w:pPr>
              <w:autoSpaceDE/>
              <w:autoSpaceDN/>
              <w:rPr>
                <w:ins w:id="1358" w:author="MCT" w:date="2023-05-09T14:09:00Z"/>
                <w:rFonts w:ascii="Calibri" w:hAnsi="Calibri" w:cs="Calibri"/>
                <w:sz w:val="22"/>
                <w:szCs w:val="22"/>
              </w:rPr>
            </w:pPr>
            <w:ins w:id="1359" w:author="MCT" w:date="2023-05-09T14:09:00Z">
              <w:r w:rsidRPr="00484CFC">
                <w:rPr>
                  <w:rFonts w:ascii="Calibri" w:hAnsi="Calibri" w:cs="Calibri"/>
                  <w:sz w:val="22"/>
                  <w:szCs w:val="22"/>
                </w:rPr>
                <w:t>Quantity Delivered</w:t>
              </w:r>
            </w:ins>
          </w:p>
        </w:tc>
      </w:tr>
      <w:tr w:rsidR="005253F0" w:rsidRPr="00484CFC" w14:paraId="14009971" w14:textId="77777777" w:rsidTr="006E15B6">
        <w:trPr>
          <w:trHeight w:val="300"/>
          <w:ins w:id="1360" w:author="MCT" w:date="2023-05-09T14:09:00Z"/>
        </w:trPr>
        <w:tc>
          <w:tcPr>
            <w:tcW w:w="400" w:type="dxa"/>
            <w:tcBorders>
              <w:top w:val="nil"/>
              <w:left w:val="nil"/>
              <w:bottom w:val="nil"/>
              <w:right w:val="nil"/>
            </w:tcBorders>
            <w:shd w:val="clear" w:color="auto" w:fill="auto"/>
            <w:hideMark/>
          </w:tcPr>
          <w:p w14:paraId="76A453A0" w14:textId="77777777" w:rsidR="005253F0" w:rsidRPr="00484CFC" w:rsidRDefault="005253F0" w:rsidP="006E15B6">
            <w:pPr>
              <w:autoSpaceDE/>
              <w:autoSpaceDN/>
              <w:rPr>
                <w:ins w:id="1361"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9290E99" w14:textId="77777777" w:rsidR="005253F0" w:rsidRPr="00484CFC" w:rsidRDefault="005253F0" w:rsidP="006E15B6">
            <w:pPr>
              <w:autoSpaceDE/>
              <w:autoSpaceDN/>
              <w:rPr>
                <w:ins w:id="1362"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721C598" w14:textId="77777777" w:rsidR="005253F0" w:rsidRPr="00484CFC" w:rsidRDefault="005253F0" w:rsidP="006E15B6">
            <w:pPr>
              <w:autoSpaceDE/>
              <w:autoSpaceDN/>
              <w:rPr>
                <w:ins w:id="1363" w:author="MCT" w:date="2023-05-09T14:09:00Z"/>
                <w:rFonts w:ascii="Calibri" w:hAnsi="Calibri" w:cs="Calibri"/>
                <w:sz w:val="22"/>
                <w:szCs w:val="22"/>
              </w:rPr>
            </w:pPr>
            <w:ins w:id="1364"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45A63308" w14:textId="77777777" w:rsidR="005253F0" w:rsidRPr="00484CFC" w:rsidRDefault="005253F0" w:rsidP="006E15B6">
            <w:pPr>
              <w:autoSpaceDE/>
              <w:autoSpaceDN/>
              <w:rPr>
                <w:ins w:id="1365" w:author="MCT" w:date="2023-05-09T14:09:00Z"/>
                <w:rFonts w:ascii="Calibri" w:hAnsi="Calibri" w:cs="Calibri"/>
                <w:sz w:val="22"/>
                <w:szCs w:val="22"/>
              </w:rPr>
            </w:pPr>
            <w:ins w:id="1366" w:author="MCT" w:date="2023-05-09T14:09:00Z">
              <w:r w:rsidRPr="00484CFC">
                <w:rPr>
                  <w:rFonts w:ascii="Calibri" w:hAnsi="Calibri" w:cs="Calibri"/>
                  <w:sz w:val="22"/>
                  <w:szCs w:val="22"/>
                </w:rPr>
                <w:t>Interval End Time</w:t>
              </w:r>
            </w:ins>
          </w:p>
        </w:tc>
      </w:tr>
      <w:tr w:rsidR="005253F0" w:rsidRPr="00484CFC" w14:paraId="6761968B" w14:textId="77777777" w:rsidTr="006E15B6">
        <w:trPr>
          <w:trHeight w:val="300"/>
          <w:ins w:id="1367" w:author="MCT" w:date="2023-05-09T14:09:00Z"/>
        </w:trPr>
        <w:tc>
          <w:tcPr>
            <w:tcW w:w="400" w:type="dxa"/>
            <w:tcBorders>
              <w:top w:val="nil"/>
              <w:left w:val="nil"/>
              <w:bottom w:val="nil"/>
              <w:right w:val="nil"/>
            </w:tcBorders>
            <w:shd w:val="clear" w:color="auto" w:fill="auto"/>
            <w:hideMark/>
          </w:tcPr>
          <w:p w14:paraId="760B4E3A" w14:textId="77777777" w:rsidR="005253F0" w:rsidRPr="00484CFC" w:rsidRDefault="005253F0" w:rsidP="006E15B6">
            <w:pPr>
              <w:autoSpaceDE/>
              <w:autoSpaceDN/>
              <w:rPr>
                <w:ins w:id="1368"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AC50088" w14:textId="77777777" w:rsidR="005253F0" w:rsidRPr="00484CFC" w:rsidRDefault="005253F0" w:rsidP="006E15B6">
            <w:pPr>
              <w:autoSpaceDE/>
              <w:autoSpaceDN/>
              <w:rPr>
                <w:ins w:id="1369" w:author="MCT" w:date="2023-05-09T14:09:00Z"/>
                <w:rFonts w:ascii="Calibri" w:hAnsi="Calibri" w:cs="Calibri"/>
                <w:sz w:val="22"/>
                <w:szCs w:val="22"/>
              </w:rPr>
            </w:pPr>
            <w:ins w:id="1370" w:author="MCT" w:date="2023-05-09T14:09:00Z">
              <w:r w:rsidRPr="00484CFC">
                <w:rPr>
                  <w:rFonts w:ascii="Calibri" w:hAnsi="Calibri" w:cs="Calibri"/>
                  <w:sz w:val="22"/>
                  <w:szCs w:val="22"/>
                </w:rPr>
                <w:t>QTY~QD~987.12</w:t>
              </w:r>
            </w:ins>
          </w:p>
        </w:tc>
        <w:tc>
          <w:tcPr>
            <w:tcW w:w="4805" w:type="dxa"/>
            <w:tcBorders>
              <w:top w:val="nil"/>
              <w:left w:val="nil"/>
              <w:bottom w:val="single" w:sz="4" w:space="0" w:color="auto"/>
              <w:right w:val="single" w:sz="4" w:space="0" w:color="auto"/>
            </w:tcBorders>
            <w:shd w:val="clear" w:color="auto" w:fill="auto"/>
            <w:vAlign w:val="bottom"/>
          </w:tcPr>
          <w:p w14:paraId="62B225D0" w14:textId="77777777" w:rsidR="005253F0" w:rsidRPr="00484CFC" w:rsidRDefault="005253F0" w:rsidP="006E15B6">
            <w:pPr>
              <w:autoSpaceDE/>
              <w:autoSpaceDN/>
              <w:rPr>
                <w:ins w:id="1371" w:author="MCT" w:date="2023-05-09T14:09:00Z"/>
                <w:rFonts w:ascii="Calibri" w:hAnsi="Calibri" w:cs="Calibri"/>
                <w:sz w:val="22"/>
                <w:szCs w:val="22"/>
              </w:rPr>
            </w:pPr>
            <w:ins w:id="1372" w:author="MCT" w:date="2023-05-09T14:09:00Z">
              <w:r w:rsidRPr="00484CFC">
                <w:rPr>
                  <w:rFonts w:ascii="Calibri" w:hAnsi="Calibri" w:cs="Calibri"/>
                  <w:sz w:val="22"/>
                  <w:szCs w:val="22"/>
                </w:rPr>
                <w:t>Quantity Delivered</w:t>
              </w:r>
            </w:ins>
          </w:p>
        </w:tc>
      </w:tr>
      <w:tr w:rsidR="005253F0" w:rsidRPr="00484CFC" w14:paraId="19EA553A" w14:textId="77777777" w:rsidTr="006E15B6">
        <w:trPr>
          <w:trHeight w:val="300"/>
          <w:ins w:id="1373" w:author="MCT" w:date="2023-05-09T14:09:00Z"/>
        </w:trPr>
        <w:tc>
          <w:tcPr>
            <w:tcW w:w="400" w:type="dxa"/>
            <w:tcBorders>
              <w:top w:val="nil"/>
              <w:left w:val="nil"/>
              <w:bottom w:val="nil"/>
              <w:right w:val="nil"/>
            </w:tcBorders>
            <w:shd w:val="clear" w:color="auto" w:fill="auto"/>
            <w:hideMark/>
          </w:tcPr>
          <w:p w14:paraId="25D9479C" w14:textId="77777777" w:rsidR="005253F0" w:rsidRPr="00484CFC" w:rsidRDefault="005253F0" w:rsidP="006E15B6">
            <w:pPr>
              <w:autoSpaceDE/>
              <w:autoSpaceDN/>
              <w:rPr>
                <w:ins w:id="1374"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B9D01D8" w14:textId="77777777" w:rsidR="005253F0" w:rsidRPr="00484CFC" w:rsidRDefault="005253F0" w:rsidP="006E15B6">
            <w:pPr>
              <w:autoSpaceDE/>
              <w:autoSpaceDN/>
              <w:rPr>
                <w:ins w:id="1375"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15C6A99" w14:textId="77777777" w:rsidR="005253F0" w:rsidRPr="00484CFC" w:rsidRDefault="005253F0" w:rsidP="006E15B6">
            <w:pPr>
              <w:autoSpaceDE/>
              <w:autoSpaceDN/>
              <w:rPr>
                <w:ins w:id="1376" w:author="MCT" w:date="2023-05-09T14:09:00Z"/>
                <w:rFonts w:ascii="Calibri" w:hAnsi="Calibri" w:cs="Calibri"/>
                <w:sz w:val="22"/>
                <w:szCs w:val="22"/>
              </w:rPr>
            </w:pPr>
            <w:ins w:id="1377"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01725317" w14:textId="77777777" w:rsidR="005253F0" w:rsidRPr="00484CFC" w:rsidRDefault="005253F0" w:rsidP="006E15B6">
            <w:pPr>
              <w:autoSpaceDE/>
              <w:autoSpaceDN/>
              <w:rPr>
                <w:ins w:id="1378" w:author="MCT" w:date="2023-05-09T14:09:00Z"/>
                <w:rFonts w:ascii="Calibri" w:hAnsi="Calibri" w:cs="Calibri"/>
                <w:sz w:val="22"/>
                <w:szCs w:val="22"/>
              </w:rPr>
            </w:pPr>
            <w:ins w:id="1379" w:author="MCT" w:date="2023-05-09T14:09:00Z">
              <w:r w:rsidRPr="00484CFC">
                <w:rPr>
                  <w:rFonts w:ascii="Calibri" w:hAnsi="Calibri" w:cs="Calibri"/>
                  <w:sz w:val="22"/>
                  <w:szCs w:val="22"/>
                </w:rPr>
                <w:t>Interval End Time</w:t>
              </w:r>
            </w:ins>
          </w:p>
        </w:tc>
      </w:tr>
      <w:tr w:rsidR="005253F0" w:rsidRPr="00484CFC" w14:paraId="103EE313" w14:textId="77777777" w:rsidTr="006E15B6">
        <w:trPr>
          <w:trHeight w:val="300"/>
          <w:ins w:id="1380" w:author="MCT" w:date="2023-05-09T14:09:00Z"/>
        </w:trPr>
        <w:tc>
          <w:tcPr>
            <w:tcW w:w="400" w:type="dxa"/>
            <w:tcBorders>
              <w:top w:val="nil"/>
              <w:left w:val="nil"/>
              <w:bottom w:val="nil"/>
              <w:right w:val="nil"/>
            </w:tcBorders>
            <w:shd w:val="clear" w:color="auto" w:fill="auto"/>
            <w:hideMark/>
          </w:tcPr>
          <w:p w14:paraId="4DD44A91" w14:textId="77777777" w:rsidR="005253F0" w:rsidRPr="00484CFC" w:rsidRDefault="005253F0" w:rsidP="006E15B6">
            <w:pPr>
              <w:autoSpaceDE/>
              <w:autoSpaceDN/>
              <w:rPr>
                <w:ins w:id="1381"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43D805E" w14:textId="77777777" w:rsidR="005253F0" w:rsidRPr="00484CFC" w:rsidRDefault="005253F0" w:rsidP="006E15B6">
            <w:pPr>
              <w:autoSpaceDE/>
              <w:autoSpaceDN/>
              <w:rPr>
                <w:ins w:id="1382" w:author="MCT" w:date="2023-05-09T14:09:00Z"/>
                <w:rFonts w:ascii="Calibri" w:hAnsi="Calibri" w:cs="Calibri"/>
                <w:sz w:val="22"/>
                <w:szCs w:val="22"/>
              </w:rPr>
            </w:pPr>
            <w:ins w:id="1383" w:author="MCT" w:date="2023-05-09T14:09:00Z">
              <w:r w:rsidRPr="00484CFC">
                <w:rPr>
                  <w:rFonts w:ascii="Calibri" w:hAnsi="Calibri" w:cs="Calibri"/>
                  <w:sz w:val="22"/>
                  <w:szCs w:val="22"/>
                </w:rPr>
                <w:t>QTY~QD~1073.28</w:t>
              </w:r>
            </w:ins>
          </w:p>
        </w:tc>
        <w:tc>
          <w:tcPr>
            <w:tcW w:w="4805" w:type="dxa"/>
            <w:tcBorders>
              <w:top w:val="nil"/>
              <w:left w:val="nil"/>
              <w:bottom w:val="single" w:sz="4" w:space="0" w:color="auto"/>
              <w:right w:val="single" w:sz="4" w:space="0" w:color="auto"/>
            </w:tcBorders>
            <w:shd w:val="clear" w:color="auto" w:fill="auto"/>
            <w:vAlign w:val="bottom"/>
          </w:tcPr>
          <w:p w14:paraId="267276A8" w14:textId="77777777" w:rsidR="005253F0" w:rsidRPr="00484CFC" w:rsidRDefault="005253F0" w:rsidP="006E15B6">
            <w:pPr>
              <w:autoSpaceDE/>
              <w:autoSpaceDN/>
              <w:rPr>
                <w:ins w:id="1384" w:author="MCT" w:date="2023-05-09T14:09:00Z"/>
                <w:rFonts w:ascii="Calibri" w:hAnsi="Calibri" w:cs="Calibri"/>
                <w:sz w:val="22"/>
                <w:szCs w:val="22"/>
              </w:rPr>
            </w:pPr>
            <w:ins w:id="1385" w:author="MCT" w:date="2023-05-09T14:09:00Z">
              <w:r w:rsidRPr="00484CFC">
                <w:rPr>
                  <w:rFonts w:ascii="Calibri" w:hAnsi="Calibri" w:cs="Calibri"/>
                  <w:sz w:val="22"/>
                  <w:szCs w:val="22"/>
                </w:rPr>
                <w:t>Quantity Delivered</w:t>
              </w:r>
            </w:ins>
          </w:p>
        </w:tc>
      </w:tr>
      <w:tr w:rsidR="005253F0" w:rsidRPr="00484CFC" w14:paraId="7CA555B2" w14:textId="77777777" w:rsidTr="006E15B6">
        <w:trPr>
          <w:trHeight w:val="300"/>
          <w:ins w:id="1386" w:author="MCT" w:date="2023-05-09T14:09:00Z"/>
        </w:trPr>
        <w:tc>
          <w:tcPr>
            <w:tcW w:w="400" w:type="dxa"/>
            <w:tcBorders>
              <w:top w:val="nil"/>
              <w:left w:val="nil"/>
              <w:bottom w:val="nil"/>
              <w:right w:val="nil"/>
            </w:tcBorders>
            <w:shd w:val="clear" w:color="auto" w:fill="auto"/>
            <w:hideMark/>
          </w:tcPr>
          <w:p w14:paraId="579A13C9" w14:textId="77777777" w:rsidR="005253F0" w:rsidRPr="00484CFC" w:rsidRDefault="005253F0" w:rsidP="006E15B6">
            <w:pPr>
              <w:autoSpaceDE/>
              <w:autoSpaceDN/>
              <w:rPr>
                <w:ins w:id="1387"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4CF5F596" w14:textId="77777777" w:rsidR="005253F0" w:rsidRPr="00484CFC" w:rsidRDefault="005253F0" w:rsidP="006E15B6">
            <w:pPr>
              <w:autoSpaceDE/>
              <w:autoSpaceDN/>
              <w:rPr>
                <w:ins w:id="1388"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2DB6718" w14:textId="77777777" w:rsidR="005253F0" w:rsidRPr="00484CFC" w:rsidRDefault="005253F0" w:rsidP="006E15B6">
            <w:pPr>
              <w:autoSpaceDE/>
              <w:autoSpaceDN/>
              <w:rPr>
                <w:ins w:id="1389" w:author="MCT" w:date="2023-05-09T14:09:00Z"/>
                <w:rFonts w:ascii="Calibri" w:hAnsi="Calibri" w:cs="Calibri"/>
                <w:sz w:val="22"/>
                <w:szCs w:val="22"/>
              </w:rPr>
            </w:pPr>
            <w:ins w:id="1390"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060EB0E8" w14:textId="77777777" w:rsidR="005253F0" w:rsidRPr="00484CFC" w:rsidRDefault="005253F0" w:rsidP="006E15B6">
            <w:pPr>
              <w:autoSpaceDE/>
              <w:autoSpaceDN/>
              <w:rPr>
                <w:ins w:id="1391" w:author="MCT" w:date="2023-05-09T14:09:00Z"/>
                <w:rFonts w:ascii="Calibri" w:hAnsi="Calibri" w:cs="Calibri"/>
                <w:sz w:val="22"/>
                <w:szCs w:val="22"/>
              </w:rPr>
            </w:pPr>
            <w:ins w:id="1392" w:author="MCT" w:date="2023-05-09T14:09:00Z">
              <w:r w:rsidRPr="00484CFC">
                <w:rPr>
                  <w:rFonts w:ascii="Calibri" w:hAnsi="Calibri" w:cs="Calibri"/>
                  <w:sz w:val="22"/>
                  <w:szCs w:val="22"/>
                </w:rPr>
                <w:t>Interval End Time</w:t>
              </w:r>
            </w:ins>
          </w:p>
        </w:tc>
      </w:tr>
      <w:tr w:rsidR="005253F0" w:rsidRPr="00484CFC" w14:paraId="2A3B9BEA" w14:textId="77777777" w:rsidTr="006E15B6">
        <w:trPr>
          <w:trHeight w:val="300"/>
          <w:ins w:id="1393" w:author="MCT" w:date="2023-05-09T14:09:00Z"/>
        </w:trPr>
        <w:tc>
          <w:tcPr>
            <w:tcW w:w="400" w:type="dxa"/>
            <w:tcBorders>
              <w:top w:val="nil"/>
              <w:left w:val="nil"/>
              <w:bottom w:val="nil"/>
              <w:right w:val="nil"/>
            </w:tcBorders>
            <w:shd w:val="clear" w:color="auto" w:fill="auto"/>
            <w:hideMark/>
          </w:tcPr>
          <w:p w14:paraId="6DD58E50" w14:textId="77777777" w:rsidR="005253F0" w:rsidRPr="00484CFC" w:rsidRDefault="005253F0" w:rsidP="006E15B6">
            <w:pPr>
              <w:autoSpaceDE/>
              <w:autoSpaceDN/>
              <w:rPr>
                <w:ins w:id="139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4C18E9F" w14:textId="77777777" w:rsidR="005253F0" w:rsidRPr="00484CFC" w:rsidRDefault="005253F0" w:rsidP="006E15B6">
            <w:pPr>
              <w:autoSpaceDE/>
              <w:autoSpaceDN/>
              <w:rPr>
                <w:ins w:id="1395" w:author="MCT" w:date="2023-05-09T14:09:00Z"/>
                <w:rFonts w:ascii="Calibri" w:hAnsi="Calibri" w:cs="Calibri"/>
                <w:sz w:val="22"/>
                <w:szCs w:val="22"/>
              </w:rPr>
            </w:pPr>
            <w:ins w:id="1396" w:author="MCT" w:date="2023-05-09T14:09:00Z">
              <w:r w:rsidRPr="00484CFC">
                <w:rPr>
                  <w:rFonts w:ascii="Calibri" w:hAnsi="Calibri" w:cs="Calibri"/>
                  <w:sz w:val="22"/>
                  <w:szCs w:val="22"/>
                </w:rPr>
                <w:t>QTY~QD~1003.92</w:t>
              </w:r>
            </w:ins>
          </w:p>
        </w:tc>
        <w:tc>
          <w:tcPr>
            <w:tcW w:w="4805" w:type="dxa"/>
            <w:tcBorders>
              <w:top w:val="nil"/>
              <w:left w:val="nil"/>
              <w:bottom w:val="single" w:sz="4" w:space="0" w:color="auto"/>
              <w:right w:val="single" w:sz="4" w:space="0" w:color="auto"/>
            </w:tcBorders>
            <w:shd w:val="clear" w:color="auto" w:fill="auto"/>
            <w:vAlign w:val="bottom"/>
          </w:tcPr>
          <w:p w14:paraId="00893179" w14:textId="77777777" w:rsidR="005253F0" w:rsidRPr="00484CFC" w:rsidRDefault="005253F0" w:rsidP="006E15B6">
            <w:pPr>
              <w:autoSpaceDE/>
              <w:autoSpaceDN/>
              <w:rPr>
                <w:ins w:id="1397" w:author="MCT" w:date="2023-05-09T14:09:00Z"/>
                <w:rFonts w:ascii="Calibri" w:hAnsi="Calibri" w:cs="Calibri"/>
                <w:sz w:val="22"/>
                <w:szCs w:val="22"/>
              </w:rPr>
            </w:pPr>
            <w:ins w:id="1398" w:author="MCT" w:date="2023-05-09T14:09:00Z">
              <w:r w:rsidRPr="00484CFC">
                <w:rPr>
                  <w:rFonts w:ascii="Calibri" w:hAnsi="Calibri" w:cs="Calibri"/>
                  <w:sz w:val="22"/>
                  <w:szCs w:val="22"/>
                </w:rPr>
                <w:t>Quantity Delivered</w:t>
              </w:r>
            </w:ins>
          </w:p>
        </w:tc>
      </w:tr>
      <w:tr w:rsidR="005253F0" w:rsidRPr="00484CFC" w14:paraId="40AAFF16" w14:textId="77777777" w:rsidTr="006E15B6">
        <w:trPr>
          <w:trHeight w:val="300"/>
          <w:ins w:id="1399" w:author="MCT" w:date="2023-05-09T14:09:00Z"/>
        </w:trPr>
        <w:tc>
          <w:tcPr>
            <w:tcW w:w="400" w:type="dxa"/>
            <w:tcBorders>
              <w:top w:val="nil"/>
              <w:left w:val="nil"/>
              <w:bottom w:val="nil"/>
              <w:right w:val="nil"/>
            </w:tcBorders>
            <w:shd w:val="clear" w:color="auto" w:fill="auto"/>
            <w:hideMark/>
          </w:tcPr>
          <w:p w14:paraId="4BD93940" w14:textId="77777777" w:rsidR="005253F0" w:rsidRPr="00484CFC" w:rsidRDefault="005253F0" w:rsidP="006E15B6">
            <w:pPr>
              <w:autoSpaceDE/>
              <w:autoSpaceDN/>
              <w:rPr>
                <w:ins w:id="1400"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776180A" w14:textId="77777777" w:rsidR="005253F0" w:rsidRPr="00484CFC" w:rsidRDefault="005253F0" w:rsidP="006E15B6">
            <w:pPr>
              <w:autoSpaceDE/>
              <w:autoSpaceDN/>
              <w:rPr>
                <w:ins w:id="140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8851A3D" w14:textId="77777777" w:rsidR="005253F0" w:rsidRPr="00484CFC" w:rsidRDefault="005253F0" w:rsidP="006E15B6">
            <w:pPr>
              <w:autoSpaceDE/>
              <w:autoSpaceDN/>
              <w:rPr>
                <w:ins w:id="1402" w:author="MCT" w:date="2023-05-09T14:09:00Z"/>
                <w:rFonts w:ascii="Calibri" w:hAnsi="Calibri" w:cs="Calibri"/>
                <w:sz w:val="22"/>
                <w:szCs w:val="22"/>
              </w:rPr>
            </w:pPr>
            <w:ins w:id="1403" w:author="MCT" w:date="2023-05-09T14:09:00Z">
              <w:r w:rsidRPr="00484CFC">
                <w:rPr>
                  <w:rFonts w:ascii="Calibri" w:hAnsi="Calibri" w:cs="Calibri"/>
                  <w:sz w:val="22"/>
                  <w:szCs w:val="22"/>
                </w:rPr>
                <w:t>DTM~194~20221106~0100</w:t>
              </w:r>
            </w:ins>
          </w:p>
        </w:tc>
        <w:tc>
          <w:tcPr>
            <w:tcW w:w="4805" w:type="dxa"/>
            <w:tcBorders>
              <w:top w:val="nil"/>
              <w:left w:val="nil"/>
              <w:bottom w:val="single" w:sz="4" w:space="0" w:color="auto"/>
              <w:right w:val="single" w:sz="4" w:space="0" w:color="auto"/>
            </w:tcBorders>
            <w:shd w:val="clear" w:color="auto" w:fill="auto"/>
            <w:vAlign w:val="bottom"/>
          </w:tcPr>
          <w:p w14:paraId="654C717F" w14:textId="77777777" w:rsidR="005253F0" w:rsidRPr="00484CFC" w:rsidRDefault="005253F0" w:rsidP="006E15B6">
            <w:pPr>
              <w:autoSpaceDE/>
              <w:autoSpaceDN/>
              <w:rPr>
                <w:ins w:id="1404" w:author="MCT" w:date="2023-05-09T14:09:00Z"/>
                <w:rFonts w:ascii="Calibri" w:hAnsi="Calibri" w:cs="Calibri"/>
                <w:sz w:val="22"/>
                <w:szCs w:val="22"/>
              </w:rPr>
            </w:pPr>
            <w:ins w:id="1405" w:author="MCT" w:date="2023-05-09T14:09:00Z">
              <w:r w:rsidRPr="00484CFC">
                <w:rPr>
                  <w:rFonts w:ascii="Calibri" w:hAnsi="Calibri" w:cs="Calibri"/>
                  <w:sz w:val="22"/>
                  <w:szCs w:val="22"/>
                </w:rPr>
                <w:t>Interval End Time – 1am hour is repeated</w:t>
              </w:r>
            </w:ins>
          </w:p>
        </w:tc>
      </w:tr>
      <w:tr w:rsidR="005253F0" w:rsidRPr="00484CFC" w14:paraId="0F5CDF23" w14:textId="77777777" w:rsidTr="006E15B6">
        <w:trPr>
          <w:trHeight w:val="300"/>
          <w:ins w:id="1406" w:author="MCT" w:date="2023-05-09T14:09:00Z"/>
        </w:trPr>
        <w:tc>
          <w:tcPr>
            <w:tcW w:w="400" w:type="dxa"/>
            <w:tcBorders>
              <w:top w:val="nil"/>
              <w:left w:val="nil"/>
              <w:bottom w:val="nil"/>
              <w:right w:val="nil"/>
            </w:tcBorders>
            <w:shd w:val="clear" w:color="auto" w:fill="auto"/>
            <w:hideMark/>
          </w:tcPr>
          <w:p w14:paraId="7B08C2AF" w14:textId="77777777" w:rsidR="005253F0" w:rsidRPr="00484CFC" w:rsidRDefault="005253F0" w:rsidP="006E15B6">
            <w:pPr>
              <w:autoSpaceDE/>
              <w:autoSpaceDN/>
              <w:rPr>
                <w:ins w:id="1407"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A21AFA8" w14:textId="77777777" w:rsidR="005253F0" w:rsidRPr="00484CFC" w:rsidRDefault="005253F0" w:rsidP="006E15B6">
            <w:pPr>
              <w:autoSpaceDE/>
              <w:autoSpaceDN/>
              <w:rPr>
                <w:ins w:id="1408" w:author="MCT" w:date="2023-05-09T14:09:00Z"/>
                <w:rFonts w:ascii="Calibri" w:hAnsi="Calibri" w:cs="Calibri"/>
                <w:sz w:val="22"/>
                <w:szCs w:val="22"/>
              </w:rPr>
            </w:pPr>
            <w:ins w:id="1409" w:author="MCT" w:date="2023-05-09T14:09:00Z">
              <w:r w:rsidRPr="00484CFC">
                <w:rPr>
                  <w:rFonts w:ascii="Calibri" w:hAnsi="Calibri" w:cs="Calibri"/>
                  <w:sz w:val="22"/>
                  <w:szCs w:val="22"/>
                </w:rPr>
                <w:t>QTY~QD~1073.28</w:t>
              </w:r>
            </w:ins>
          </w:p>
        </w:tc>
        <w:tc>
          <w:tcPr>
            <w:tcW w:w="4805" w:type="dxa"/>
            <w:tcBorders>
              <w:top w:val="nil"/>
              <w:left w:val="nil"/>
              <w:bottom w:val="single" w:sz="4" w:space="0" w:color="auto"/>
              <w:right w:val="single" w:sz="4" w:space="0" w:color="auto"/>
            </w:tcBorders>
            <w:shd w:val="clear" w:color="auto" w:fill="auto"/>
            <w:vAlign w:val="bottom"/>
          </w:tcPr>
          <w:p w14:paraId="195C9215" w14:textId="77777777" w:rsidR="005253F0" w:rsidRPr="00484CFC" w:rsidRDefault="005253F0" w:rsidP="006E15B6">
            <w:pPr>
              <w:autoSpaceDE/>
              <w:autoSpaceDN/>
              <w:rPr>
                <w:ins w:id="1410" w:author="MCT" w:date="2023-05-09T14:09:00Z"/>
                <w:rFonts w:ascii="Calibri" w:hAnsi="Calibri" w:cs="Calibri"/>
                <w:sz w:val="22"/>
                <w:szCs w:val="22"/>
              </w:rPr>
            </w:pPr>
            <w:ins w:id="1411" w:author="MCT" w:date="2023-05-09T14:09:00Z">
              <w:r w:rsidRPr="00484CFC">
                <w:rPr>
                  <w:rFonts w:ascii="Calibri" w:hAnsi="Calibri" w:cs="Calibri"/>
                  <w:sz w:val="22"/>
                  <w:szCs w:val="22"/>
                </w:rPr>
                <w:t>Quantity Delivered</w:t>
              </w:r>
            </w:ins>
          </w:p>
        </w:tc>
      </w:tr>
      <w:tr w:rsidR="005253F0" w:rsidRPr="00484CFC" w14:paraId="07502F1D" w14:textId="77777777" w:rsidTr="006E15B6">
        <w:trPr>
          <w:trHeight w:val="300"/>
          <w:ins w:id="1412" w:author="MCT" w:date="2023-05-09T14:09:00Z"/>
        </w:trPr>
        <w:tc>
          <w:tcPr>
            <w:tcW w:w="400" w:type="dxa"/>
            <w:tcBorders>
              <w:top w:val="nil"/>
              <w:left w:val="nil"/>
              <w:bottom w:val="nil"/>
              <w:right w:val="nil"/>
            </w:tcBorders>
            <w:shd w:val="clear" w:color="auto" w:fill="auto"/>
            <w:hideMark/>
          </w:tcPr>
          <w:p w14:paraId="78E8FB55" w14:textId="77777777" w:rsidR="005253F0" w:rsidRPr="00484CFC" w:rsidRDefault="005253F0" w:rsidP="006E15B6">
            <w:pPr>
              <w:autoSpaceDE/>
              <w:autoSpaceDN/>
              <w:rPr>
                <w:ins w:id="1413"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1CFEDFDF" w14:textId="77777777" w:rsidR="005253F0" w:rsidRPr="00484CFC" w:rsidRDefault="005253F0" w:rsidP="006E15B6">
            <w:pPr>
              <w:autoSpaceDE/>
              <w:autoSpaceDN/>
              <w:rPr>
                <w:ins w:id="141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8DF2861" w14:textId="77777777" w:rsidR="005253F0" w:rsidRPr="00484CFC" w:rsidRDefault="005253F0" w:rsidP="006E15B6">
            <w:pPr>
              <w:autoSpaceDE/>
              <w:autoSpaceDN/>
              <w:rPr>
                <w:ins w:id="1415" w:author="MCT" w:date="2023-05-09T14:09:00Z"/>
                <w:rFonts w:ascii="Calibri" w:hAnsi="Calibri" w:cs="Calibri"/>
                <w:sz w:val="22"/>
                <w:szCs w:val="22"/>
              </w:rPr>
            </w:pPr>
            <w:ins w:id="1416" w:author="MCT" w:date="2023-05-09T14:09:00Z">
              <w:r w:rsidRPr="00484CFC">
                <w:rPr>
                  <w:rFonts w:ascii="Calibri" w:hAnsi="Calibri" w:cs="Calibri"/>
                  <w:sz w:val="22"/>
                  <w:szCs w:val="22"/>
                </w:rPr>
                <w:t>DTM~194~20221106~0115</w:t>
              </w:r>
            </w:ins>
          </w:p>
        </w:tc>
        <w:tc>
          <w:tcPr>
            <w:tcW w:w="4805" w:type="dxa"/>
            <w:tcBorders>
              <w:top w:val="nil"/>
              <w:left w:val="nil"/>
              <w:bottom w:val="single" w:sz="4" w:space="0" w:color="auto"/>
              <w:right w:val="single" w:sz="4" w:space="0" w:color="auto"/>
            </w:tcBorders>
            <w:shd w:val="clear" w:color="auto" w:fill="auto"/>
            <w:vAlign w:val="bottom"/>
          </w:tcPr>
          <w:p w14:paraId="241CFE30" w14:textId="77777777" w:rsidR="005253F0" w:rsidRPr="00484CFC" w:rsidRDefault="005253F0" w:rsidP="006E15B6">
            <w:pPr>
              <w:autoSpaceDE/>
              <w:autoSpaceDN/>
              <w:rPr>
                <w:ins w:id="1417" w:author="MCT" w:date="2023-05-09T14:09:00Z"/>
                <w:rFonts w:ascii="Calibri" w:hAnsi="Calibri" w:cs="Calibri"/>
                <w:sz w:val="22"/>
                <w:szCs w:val="22"/>
              </w:rPr>
            </w:pPr>
            <w:ins w:id="1418" w:author="MCT" w:date="2023-05-09T14:09:00Z">
              <w:r w:rsidRPr="00484CFC">
                <w:rPr>
                  <w:rFonts w:ascii="Calibri" w:hAnsi="Calibri" w:cs="Calibri"/>
                  <w:sz w:val="22"/>
                  <w:szCs w:val="22"/>
                </w:rPr>
                <w:t>Interval End Time – 1am hour is repeated</w:t>
              </w:r>
            </w:ins>
          </w:p>
        </w:tc>
      </w:tr>
      <w:tr w:rsidR="005253F0" w:rsidRPr="00484CFC" w14:paraId="0F7A9A67" w14:textId="77777777" w:rsidTr="006E15B6">
        <w:trPr>
          <w:trHeight w:val="300"/>
          <w:ins w:id="1419" w:author="MCT" w:date="2023-05-09T14:09:00Z"/>
        </w:trPr>
        <w:tc>
          <w:tcPr>
            <w:tcW w:w="400" w:type="dxa"/>
            <w:tcBorders>
              <w:top w:val="nil"/>
              <w:left w:val="nil"/>
              <w:bottom w:val="nil"/>
              <w:right w:val="nil"/>
            </w:tcBorders>
            <w:shd w:val="clear" w:color="auto" w:fill="auto"/>
            <w:hideMark/>
          </w:tcPr>
          <w:p w14:paraId="2A2C1D70" w14:textId="77777777" w:rsidR="005253F0" w:rsidRPr="00484CFC" w:rsidRDefault="005253F0" w:rsidP="006E15B6">
            <w:pPr>
              <w:autoSpaceDE/>
              <w:autoSpaceDN/>
              <w:rPr>
                <w:ins w:id="142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9722A79" w14:textId="77777777" w:rsidR="005253F0" w:rsidRPr="00484CFC" w:rsidRDefault="005253F0" w:rsidP="006E15B6">
            <w:pPr>
              <w:autoSpaceDE/>
              <w:autoSpaceDN/>
              <w:rPr>
                <w:ins w:id="1421" w:author="MCT" w:date="2023-05-09T14:09:00Z"/>
                <w:rFonts w:ascii="Calibri" w:hAnsi="Calibri" w:cs="Calibri"/>
                <w:sz w:val="22"/>
                <w:szCs w:val="22"/>
              </w:rPr>
            </w:pPr>
            <w:ins w:id="1422" w:author="MCT" w:date="2023-05-09T14:09:00Z">
              <w:r w:rsidRPr="00484CFC">
                <w:rPr>
                  <w:rFonts w:ascii="Calibri" w:hAnsi="Calibri" w:cs="Calibri"/>
                  <w:sz w:val="22"/>
                  <w:szCs w:val="22"/>
                </w:rPr>
                <w:t>QTY~QD~1076.4</w:t>
              </w:r>
            </w:ins>
          </w:p>
        </w:tc>
        <w:tc>
          <w:tcPr>
            <w:tcW w:w="4805" w:type="dxa"/>
            <w:tcBorders>
              <w:top w:val="nil"/>
              <w:left w:val="nil"/>
              <w:bottom w:val="single" w:sz="4" w:space="0" w:color="auto"/>
              <w:right w:val="single" w:sz="4" w:space="0" w:color="auto"/>
            </w:tcBorders>
            <w:shd w:val="clear" w:color="auto" w:fill="auto"/>
            <w:vAlign w:val="bottom"/>
          </w:tcPr>
          <w:p w14:paraId="2BD46D87" w14:textId="77777777" w:rsidR="005253F0" w:rsidRPr="00484CFC" w:rsidRDefault="005253F0" w:rsidP="006E15B6">
            <w:pPr>
              <w:autoSpaceDE/>
              <w:autoSpaceDN/>
              <w:rPr>
                <w:ins w:id="1423" w:author="MCT" w:date="2023-05-09T14:09:00Z"/>
                <w:rFonts w:ascii="Calibri" w:hAnsi="Calibri" w:cs="Calibri"/>
                <w:sz w:val="22"/>
                <w:szCs w:val="22"/>
              </w:rPr>
            </w:pPr>
            <w:ins w:id="1424" w:author="MCT" w:date="2023-05-09T14:09:00Z">
              <w:r w:rsidRPr="00484CFC">
                <w:rPr>
                  <w:rFonts w:ascii="Calibri" w:hAnsi="Calibri" w:cs="Calibri"/>
                  <w:sz w:val="22"/>
                  <w:szCs w:val="22"/>
                </w:rPr>
                <w:t>Quantity Delivered</w:t>
              </w:r>
            </w:ins>
          </w:p>
        </w:tc>
      </w:tr>
      <w:tr w:rsidR="005253F0" w:rsidRPr="00484CFC" w14:paraId="41A75D73" w14:textId="77777777" w:rsidTr="006E15B6">
        <w:trPr>
          <w:trHeight w:val="300"/>
          <w:ins w:id="1425" w:author="MCT" w:date="2023-05-09T14:09:00Z"/>
        </w:trPr>
        <w:tc>
          <w:tcPr>
            <w:tcW w:w="400" w:type="dxa"/>
            <w:tcBorders>
              <w:top w:val="nil"/>
              <w:left w:val="nil"/>
              <w:bottom w:val="nil"/>
              <w:right w:val="nil"/>
            </w:tcBorders>
            <w:shd w:val="clear" w:color="auto" w:fill="auto"/>
            <w:hideMark/>
          </w:tcPr>
          <w:p w14:paraId="6D822A65" w14:textId="77777777" w:rsidR="005253F0" w:rsidRPr="00484CFC" w:rsidRDefault="005253F0" w:rsidP="006E15B6">
            <w:pPr>
              <w:autoSpaceDE/>
              <w:autoSpaceDN/>
              <w:rPr>
                <w:ins w:id="1426"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35A161BF" w14:textId="77777777" w:rsidR="005253F0" w:rsidRPr="00484CFC" w:rsidRDefault="005253F0" w:rsidP="006E15B6">
            <w:pPr>
              <w:autoSpaceDE/>
              <w:autoSpaceDN/>
              <w:rPr>
                <w:ins w:id="142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B2FBC60" w14:textId="77777777" w:rsidR="005253F0" w:rsidRPr="00484CFC" w:rsidRDefault="005253F0" w:rsidP="006E15B6">
            <w:pPr>
              <w:autoSpaceDE/>
              <w:autoSpaceDN/>
              <w:rPr>
                <w:ins w:id="1428" w:author="MCT" w:date="2023-05-09T14:09:00Z"/>
                <w:rFonts w:ascii="Calibri" w:hAnsi="Calibri" w:cs="Calibri"/>
                <w:sz w:val="22"/>
                <w:szCs w:val="22"/>
              </w:rPr>
            </w:pPr>
            <w:ins w:id="1429" w:author="MCT" w:date="2023-05-09T14:09:00Z">
              <w:r w:rsidRPr="00484CFC">
                <w:rPr>
                  <w:rFonts w:ascii="Calibri" w:hAnsi="Calibri" w:cs="Calibri"/>
                  <w:sz w:val="22"/>
                  <w:szCs w:val="22"/>
                </w:rPr>
                <w:t>DTM~194~20221106~0130</w:t>
              </w:r>
            </w:ins>
          </w:p>
        </w:tc>
        <w:tc>
          <w:tcPr>
            <w:tcW w:w="4805" w:type="dxa"/>
            <w:tcBorders>
              <w:top w:val="nil"/>
              <w:left w:val="nil"/>
              <w:bottom w:val="single" w:sz="4" w:space="0" w:color="auto"/>
              <w:right w:val="single" w:sz="4" w:space="0" w:color="auto"/>
            </w:tcBorders>
            <w:shd w:val="clear" w:color="auto" w:fill="auto"/>
            <w:vAlign w:val="bottom"/>
          </w:tcPr>
          <w:p w14:paraId="415A5623" w14:textId="77777777" w:rsidR="005253F0" w:rsidRPr="00484CFC" w:rsidRDefault="005253F0" w:rsidP="006E15B6">
            <w:pPr>
              <w:autoSpaceDE/>
              <w:autoSpaceDN/>
              <w:rPr>
                <w:ins w:id="1430" w:author="MCT" w:date="2023-05-09T14:09:00Z"/>
                <w:rFonts w:ascii="Calibri" w:hAnsi="Calibri" w:cs="Calibri"/>
                <w:sz w:val="22"/>
                <w:szCs w:val="22"/>
              </w:rPr>
            </w:pPr>
            <w:ins w:id="1431" w:author="MCT" w:date="2023-05-09T14:09:00Z">
              <w:r w:rsidRPr="00484CFC">
                <w:rPr>
                  <w:rFonts w:ascii="Calibri" w:hAnsi="Calibri" w:cs="Calibri"/>
                  <w:sz w:val="22"/>
                  <w:szCs w:val="22"/>
                </w:rPr>
                <w:t>Interval End Time – 1am hour is repeated</w:t>
              </w:r>
            </w:ins>
          </w:p>
        </w:tc>
      </w:tr>
      <w:tr w:rsidR="005253F0" w:rsidRPr="00484CFC" w14:paraId="58528093" w14:textId="77777777" w:rsidTr="006E15B6">
        <w:trPr>
          <w:trHeight w:val="300"/>
          <w:ins w:id="1432" w:author="MCT" w:date="2023-05-09T14:09:00Z"/>
        </w:trPr>
        <w:tc>
          <w:tcPr>
            <w:tcW w:w="400" w:type="dxa"/>
            <w:tcBorders>
              <w:top w:val="nil"/>
              <w:left w:val="nil"/>
              <w:bottom w:val="nil"/>
              <w:right w:val="nil"/>
            </w:tcBorders>
            <w:shd w:val="clear" w:color="auto" w:fill="auto"/>
            <w:hideMark/>
          </w:tcPr>
          <w:p w14:paraId="4CB8CB5C" w14:textId="77777777" w:rsidR="005253F0" w:rsidRPr="00484CFC" w:rsidRDefault="005253F0" w:rsidP="006E15B6">
            <w:pPr>
              <w:autoSpaceDE/>
              <w:autoSpaceDN/>
              <w:rPr>
                <w:ins w:id="1433"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85E664E" w14:textId="77777777" w:rsidR="005253F0" w:rsidRPr="00484CFC" w:rsidRDefault="005253F0" w:rsidP="006E15B6">
            <w:pPr>
              <w:autoSpaceDE/>
              <w:autoSpaceDN/>
              <w:rPr>
                <w:ins w:id="1434" w:author="MCT" w:date="2023-05-09T14:09:00Z"/>
                <w:rFonts w:ascii="Calibri" w:hAnsi="Calibri" w:cs="Calibri"/>
                <w:sz w:val="22"/>
                <w:szCs w:val="22"/>
              </w:rPr>
            </w:pPr>
            <w:ins w:id="1435" w:author="MCT" w:date="2023-05-09T14:09:00Z">
              <w:r w:rsidRPr="00484CFC">
                <w:rPr>
                  <w:rFonts w:ascii="Calibri" w:hAnsi="Calibri" w:cs="Calibri"/>
                  <w:sz w:val="22"/>
                  <w:szCs w:val="22"/>
                </w:rPr>
                <w:t>QTY~QD~1077.12</w:t>
              </w:r>
            </w:ins>
          </w:p>
        </w:tc>
        <w:tc>
          <w:tcPr>
            <w:tcW w:w="4805" w:type="dxa"/>
            <w:tcBorders>
              <w:top w:val="nil"/>
              <w:left w:val="nil"/>
              <w:bottom w:val="single" w:sz="4" w:space="0" w:color="auto"/>
              <w:right w:val="single" w:sz="4" w:space="0" w:color="auto"/>
            </w:tcBorders>
            <w:shd w:val="clear" w:color="auto" w:fill="auto"/>
            <w:vAlign w:val="bottom"/>
          </w:tcPr>
          <w:p w14:paraId="0887AF08" w14:textId="77777777" w:rsidR="005253F0" w:rsidRPr="00484CFC" w:rsidRDefault="005253F0" w:rsidP="006E15B6">
            <w:pPr>
              <w:autoSpaceDE/>
              <w:autoSpaceDN/>
              <w:rPr>
                <w:ins w:id="1436" w:author="MCT" w:date="2023-05-09T14:09:00Z"/>
                <w:rFonts w:ascii="Calibri" w:hAnsi="Calibri" w:cs="Calibri"/>
                <w:sz w:val="22"/>
                <w:szCs w:val="22"/>
              </w:rPr>
            </w:pPr>
            <w:ins w:id="1437" w:author="MCT" w:date="2023-05-09T14:09:00Z">
              <w:r w:rsidRPr="00484CFC">
                <w:rPr>
                  <w:rFonts w:ascii="Calibri" w:hAnsi="Calibri" w:cs="Calibri"/>
                  <w:sz w:val="22"/>
                  <w:szCs w:val="22"/>
                </w:rPr>
                <w:t>Quantity Delivered</w:t>
              </w:r>
            </w:ins>
          </w:p>
        </w:tc>
      </w:tr>
      <w:tr w:rsidR="005253F0" w:rsidRPr="00484CFC" w14:paraId="2A15CDA4" w14:textId="77777777" w:rsidTr="006E15B6">
        <w:trPr>
          <w:trHeight w:val="300"/>
          <w:ins w:id="1438" w:author="MCT" w:date="2023-05-09T14:09:00Z"/>
        </w:trPr>
        <w:tc>
          <w:tcPr>
            <w:tcW w:w="400" w:type="dxa"/>
            <w:tcBorders>
              <w:top w:val="nil"/>
              <w:left w:val="nil"/>
              <w:bottom w:val="nil"/>
              <w:right w:val="nil"/>
            </w:tcBorders>
            <w:shd w:val="clear" w:color="auto" w:fill="auto"/>
            <w:hideMark/>
          </w:tcPr>
          <w:p w14:paraId="701B69DB" w14:textId="77777777" w:rsidR="005253F0" w:rsidRPr="00484CFC" w:rsidRDefault="005253F0" w:rsidP="006E15B6">
            <w:pPr>
              <w:autoSpaceDE/>
              <w:autoSpaceDN/>
              <w:rPr>
                <w:ins w:id="1439"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6B8EA52" w14:textId="77777777" w:rsidR="005253F0" w:rsidRPr="00484CFC" w:rsidRDefault="005253F0" w:rsidP="006E15B6">
            <w:pPr>
              <w:autoSpaceDE/>
              <w:autoSpaceDN/>
              <w:rPr>
                <w:ins w:id="1440"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F023E0E" w14:textId="77777777" w:rsidR="005253F0" w:rsidRPr="00484CFC" w:rsidRDefault="005253F0" w:rsidP="006E15B6">
            <w:pPr>
              <w:autoSpaceDE/>
              <w:autoSpaceDN/>
              <w:rPr>
                <w:ins w:id="1441" w:author="MCT" w:date="2023-05-09T14:09:00Z"/>
                <w:rFonts w:ascii="Calibri" w:hAnsi="Calibri" w:cs="Calibri"/>
                <w:sz w:val="22"/>
                <w:szCs w:val="22"/>
              </w:rPr>
            </w:pPr>
            <w:ins w:id="1442" w:author="MCT" w:date="2023-05-09T14:09:00Z">
              <w:r w:rsidRPr="00484CFC">
                <w:rPr>
                  <w:rFonts w:ascii="Calibri" w:hAnsi="Calibri" w:cs="Calibri"/>
                  <w:sz w:val="22"/>
                  <w:szCs w:val="22"/>
                </w:rPr>
                <w:t>DTM~194~20221106~0145</w:t>
              </w:r>
            </w:ins>
          </w:p>
        </w:tc>
        <w:tc>
          <w:tcPr>
            <w:tcW w:w="4805" w:type="dxa"/>
            <w:tcBorders>
              <w:top w:val="nil"/>
              <w:left w:val="nil"/>
              <w:bottom w:val="single" w:sz="4" w:space="0" w:color="auto"/>
              <w:right w:val="single" w:sz="4" w:space="0" w:color="auto"/>
            </w:tcBorders>
            <w:shd w:val="clear" w:color="auto" w:fill="auto"/>
            <w:vAlign w:val="bottom"/>
          </w:tcPr>
          <w:p w14:paraId="741378FF" w14:textId="77777777" w:rsidR="005253F0" w:rsidRPr="00484CFC" w:rsidRDefault="005253F0" w:rsidP="006E15B6">
            <w:pPr>
              <w:autoSpaceDE/>
              <w:autoSpaceDN/>
              <w:rPr>
                <w:ins w:id="1443" w:author="MCT" w:date="2023-05-09T14:09:00Z"/>
                <w:rFonts w:ascii="Calibri" w:hAnsi="Calibri" w:cs="Calibri"/>
                <w:sz w:val="22"/>
                <w:szCs w:val="22"/>
              </w:rPr>
            </w:pPr>
            <w:ins w:id="1444" w:author="MCT" w:date="2023-05-09T14:09:00Z">
              <w:r w:rsidRPr="00484CFC">
                <w:rPr>
                  <w:rFonts w:ascii="Calibri" w:hAnsi="Calibri" w:cs="Calibri"/>
                  <w:sz w:val="22"/>
                  <w:szCs w:val="22"/>
                </w:rPr>
                <w:t>Interval End Time – 1am hour is repeated</w:t>
              </w:r>
            </w:ins>
          </w:p>
        </w:tc>
      </w:tr>
      <w:tr w:rsidR="005253F0" w:rsidRPr="00484CFC" w14:paraId="49F98786" w14:textId="77777777" w:rsidTr="006E15B6">
        <w:trPr>
          <w:trHeight w:val="300"/>
          <w:ins w:id="1445" w:author="MCT" w:date="2023-05-09T14:09:00Z"/>
        </w:trPr>
        <w:tc>
          <w:tcPr>
            <w:tcW w:w="400" w:type="dxa"/>
            <w:tcBorders>
              <w:top w:val="nil"/>
              <w:left w:val="nil"/>
              <w:bottom w:val="nil"/>
              <w:right w:val="nil"/>
            </w:tcBorders>
            <w:shd w:val="clear" w:color="auto" w:fill="auto"/>
            <w:hideMark/>
          </w:tcPr>
          <w:p w14:paraId="217EE1EC" w14:textId="77777777" w:rsidR="005253F0" w:rsidRPr="00484CFC" w:rsidRDefault="005253F0" w:rsidP="006E15B6">
            <w:pPr>
              <w:autoSpaceDE/>
              <w:autoSpaceDN/>
              <w:rPr>
                <w:ins w:id="1446"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BADF04E" w14:textId="77777777" w:rsidR="005253F0" w:rsidRPr="00484CFC" w:rsidRDefault="005253F0" w:rsidP="006E15B6">
            <w:pPr>
              <w:autoSpaceDE/>
              <w:autoSpaceDN/>
              <w:rPr>
                <w:ins w:id="1447" w:author="MCT" w:date="2023-05-09T14:09:00Z"/>
                <w:rFonts w:ascii="Calibri" w:hAnsi="Calibri" w:cs="Calibri"/>
                <w:sz w:val="22"/>
                <w:szCs w:val="22"/>
              </w:rPr>
            </w:pPr>
            <w:ins w:id="1448" w:author="MCT" w:date="2023-05-09T14:09:00Z">
              <w:r w:rsidRPr="00484CFC">
                <w:rPr>
                  <w:rFonts w:ascii="Calibri" w:hAnsi="Calibri" w:cs="Calibri"/>
                  <w:sz w:val="22"/>
                  <w:szCs w:val="22"/>
                </w:rPr>
                <w:t>QTY~QD~1084.56</w:t>
              </w:r>
            </w:ins>
          </w:p>
        </w:tc>
        <w:tc>
          <w:tcPr>
            <w:tcW w:w="4805" w:type="dxa"/>
            <w:tcBorders>
              <w:top w:val="nil"/>
              <w:left w:val="nil"/>
              <w:bottom w:val="single" w:sz="4" w:space="0" w:color="auto"/>
              <w:right w:val="single" w:sz="4" w:space="0" w:color="auto"/>
            </w:tcBorders>
            <w:shd w:val="clear" w:color="auto" w:fill="auto"/>
            <w:vAlign w:val="bottom"/>
          </w:tcPr>
          <w:p w14:paraId="7AE8A471" w14:textId="77777777" w:rsidR="005253F0" w:rsidRPr="00484CFC" w:rsidRDefault="005253F0" w:rsidP="006E15B6">
            <w:pPr>
              <w:autoSpaceDE/>
              <w:autoSpaceDN/>
              <w:rPr>
                <w:ins w:id="1449" w:author="MCT" w:date="2023-05-09T14:09:00Z"/>
                <w:rFonts w:ascii="Calibri" w:hAnsi="Calibri" w:cs="Calibri"/>
                <w:sz w:val="22"/>
                <w:szCs w:val="22"/>
              </w:rPr>
            </w:pPr>
            <w:ins w:id="1450" w:author="MCT" w:date="2023-05-09T14:09:00Z">
              <w:r w:rsidRPr="00484CFC">
                <w:rPr>
                  <w:rFonts w:ascii="Calibri" w:hAnsi="Calibri" w:cs="Calibri"/>
                  <w:sz w:val="22"/>
                  <w:szCs w:val="22"/>
                </w:rPr>
                <w:t>Quantity Delivered</w:t>
              </w:r>
            </w:ins>
          </w:p>
        </w:tc>
      </w:tr>
      <w:tr w:rsidR="005253F0" w:rsidRPr="00484CFC" w14:paraId="6BB119D8" w14:textId="77777777" w:rsidTr="006E15B6">
        <w:trPr>
          <w:trHeight w:val="300"/>
          <w:ins w:id="1451" w:author="MCT" w:date="2023-05-09T14:09:00Z"/>
        </w:trPr>
        <w:tc>
          <w:tcPr>
            <w:tcW w:w="400" w:type="dxa"/>
            <w:tcBorders>
              <w:top w:val="nil"/>
              <w:left w:val="nil"/>
              <w:bottom w:val="nil"/>
              <w:right w:val="nil"/>
            </w:tcBorders>
            <w:shd w:val="clear" w:color="auto" w:fill="auto"/>
            <w:hideMark/>
          </w:tcPr>
          <w:p w14:paraId="04D0FEEB" w14:textId="77777777" w:rsidR="005253F0" w:rsidRPr="00484CFC" w:rsidRDefault="005253F0" w:rsidP="006E15B6">
            <w:pPr>
              <w:autoSpaceDE/>
              <w:autoSpaceDN/>
              <w:rPr>
                <w:ins w:id="1452" w:author="MCT" w:date="2023-05-09T14:09:00Z"/>
                <w:rFonts w:ascii="Calibri" w:hAnsi="Calibri" w:cs="Calibri"/>
                <w:sz w:val="22"/>
                <w:szCs w:val="22"/>
              </w:rPr>
            </w:pPr>
          </w:p>
        </w:tc>
        <w:tc>
          <w:tcPr>
            <w:tcW w:w="400" w:type="dxa"/>
            <w:tcBorders>
              <w:top w:val="nil"/>
              <w:left w:val="nil"/>
              <w:bottom w:val="nil"/>
              <w:right w:val="nil"/>
            </w:tcBorders>
            <w:shd w:val="clear" w:color="auto" w:fill="auto"/>
          </w:tcPr>
          <w:p w14:paraId="60D02BAD" w14:textId="77777777" w:rsidR="005253F0" w:rsidRPr="00484CFC" w:rsidRDefault="005253F0" w:rsidP="006E15B6">
            <w:pPr>
              <w:autoSpaceDE/>
              <w:autoSpaceDN/>
              <w:rPr>
                <w:ins w:id="1453"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D286F6E" w14:textId="77777777" w:rsidR="005253F0" w:rsidRPr="00484CFC" w:rsidRDefault="005253F0" w:rsidP="006E15B6">
            <w:pPr>
              <w:autoSpaceDE/>
              <w:autoSpaceDN/>
              <w:rPr>
                <w:ins w:id="1454" w:author="MCT" w:date="2023-05-09T14:09:00Z"/>
                <w:rFonts w:ascii="Calibri" w:hAnsi="Calibri" w:cs="Calibri"/>
                <w:sz w:val="22"/>
                <w:szCs w:val="22"/>
              </w:rPr>
            </w:pPr>
            <w:ins w:id="1455" w:author="MCT" w:date="2023-05-09T14:09:00Z">
              <w:r w:rsidRPr="00484CFC">
                <w:rPr>
                  <w:rFonts w:ascii="Calibri" w:hAnsi="Calibri" w:cs="Calibri"/>
                  <w:sz w:val="22"/>
                  <w:szCs w:val="22"/>
                </w:rPr>
                <w:t>DTM~194~20221106~0200</w:t>
              </w:r>
            </w:ins>
          </w:p>
        </w:tc>
        <w:tc>
          <w:tcPr>
            <w:tcW w:w="4805" w:type="dxa"/>
            <w:tcBorders>
              <w:top w:val="nil"/>
              <w:left w:val="nil"/>
              <w:bottom w:val="single" w:sz="4" w:space="0" w:color="auto"/>
              <w:right w:val="single" w:sz="4" w:space="0" w:color="auto"/>
            </w:tcBorders>
            <w:shd w:val="clear" w:color="auto" w:fill="auto"/>
            <w:vAlign w:val="bottom"/>
          </w:tcPr>
          <w:p w14:paraId="034791CD" w14:textId="77777777" w:rsidR="005253F0" w:rsidRPr="00484CFC" w:rsidRDefault="005253F0" w:rsidP="006E15B6">
            <w:pPr>
              <w:autoSpaceDE/>
              <w:autoSpaceDN/>
              <w:rPr>
                <w:ins w:id="1456" w:author="MCT" w:date="2023-05-09T14:09:00Z"/>
                <w:rFonts w:ascii="Calibri" w:hAnsi="Calibri" w:cs="Calibri"/>
                <w:sz w:val="22"/>
                <w:szCs w:val="22"/>
              </w:rPr>
            </w:pPr>
            <w:ins w:id="1457" w:author="MCT" w:date="2023-05-09T14:09:00Z">
              <w:r w:rsidRPr="00484CFC">
                <w:rPr>
                  <w:rFonts w:ascii="Calibri" w:hAnsi="Calibri" w:cs="Calibri"/>
                  <w:sz w:val="22"/>
                  <w:szCs w:val="22"/>
                </w:rPr>
                <w:t>Interval End Time – 1am hour is repeated</w:t>
              </w:r>
            </w:ins>
          </w:p>
        </w:tc>
      </w:tr>
      <w:tr w:rsidR="005253F0" w:rsidRPr="00484CFC" w14:paraId="6B72AAF2" w14:textId="77777777" w:rsidTr="006E15B6">
        <w:trPr>
          <w:trHeight w:val="600"/>
          <w:ins w:id="1458"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04397267" w14:textId="77777777" w:rsidR="005253F0" w:rsidRPr="00484CFC" w:rsidRDefault="005253F0" w:rsidP="006E15B6">
            <w:pPr>
              <w:autoSpaceDE/>
              <w:autoSpaceDN/>
              <w:rPr>
                <w:ins w:id="1459" w:author="MCT" w:date="2023-05-09T14:09:00Z"/>
                <w:rFonts w:ascii="Calibri" w:hAnsi="Calibri" w:cs="Calibri"/>
                <w:sz w:val="22"/>
                <w:szCs w:val="22"/>
              </w:rPr>
            </w:pPr>
            <w:ins w:id="1460" w:author="MCT" w:date="2023-05-09T14:09:00Z">
              <w:r w:rsidRPr="00484CFC">
                <w:rPr>
                  <w:rFonts w:ascii="Calibri" w:hAnsi="Calibri" w:cs="Calibri"/>
                  <w:sz w:val="22"/>
                  <w:szCs w:val="22"/>
                </w:rPr>
                <w:t> </w:t>
              </w:r>
            </w:ins>
          </w:p>
        </w:tc>
        <w:tc>
          <w:tcPr>
            <w:tcW w:w="4805" w:type="dxa"/>
            <w:tcBorders>
              <w:top w:val="nil"/>
              <w:left w:val="nil"/>
              <w:bottom w:val="single" w:sz="4" w:space="0" w:color="auto"/>
              <w:right w:val="single" w:sz="4" w:space="0" w:color="auto"/>
            </w:tcBorders>
            <w:shd w:val="clear" w:color="000000" w:fill="D9D9D9"/>
            <w:hideMark/>
          </w:tcPr>
          <w:p w14:paraId="2AE6986F" w14:textId="77777777" w:rsidR="005253F0" w:rsidRPr="00484CFC" w:rsidRDefault="005253F0" w:rsidP="006E15B6">
            <w:pPr>
              <w:autoSpaceDE/>
              <w:autoSpaceDN/>
              <w:rPr>
                <w:ins w:id="1461" w:author="MCT" w:date="2023-05-09T14:09:00Z"/>
                <w:rFonts w:ascii="Calibri" w:hAnsi="Calibri" w:cs="Calibri"/>
                <w:sz w:val="22"/>
                <w:szCs w:val="22"/>
              </w:rPr>
            </w:pPr>
            <w:ins w:id="1462" w:author="MCT" w:date="2023-05-09T14:09:00Z">
              <w:r w:rsidRPr="00484CFC">
                <w:rPr>
                  <w:rFonts w:ascii="Calibri" w:hAnsi="Calibri" w:cs="Calibri"/>
                  <w:sz w:val="22"/>
                  <w:szCs w:val="22"/>
                </w:rPr>
                <w:t xml:space="preserve">…Interval-reads repeat at 15-minute increments </w:t>
              </w:r>
            </w:ins>
          </w:p>
        </w:tc>
      </w:tr>
      <w:tr w:rsidR="005253F0" w:rsidRPr="00484CFC" w14:paraId="48B53A7E" w14:textId="77777777" w:rsidTr="006E15B6">
        <w:trPr>
          <w:trHeight w:val="300"/>
          <w:ins w:id="1463" w:author="MCT" w:date="2023-05-09T14:09:00Z"/>
        </w:trPr>
        <w:tc>
          <w:tcPr>
            <w:tcW w:w="400" w:type="dxa"/>
            <w:tcBorders>
              <w:top w:val="nil"/>
              <w:left w:val="nil"/>
              <w:bottom w:val="nil"/>
              <w:right w:val="nil"/>
            </w:tcBorders>
            <w:shd w:val="clear" w:color="auto" w:fill="auto"/>
            <w:hideMark/>
          </w:tcPr>
          <w:p w14:paraId="2914F0D7" w14:textId="77777777" w:rsidR="005253F0" w:rsidRPr="00484CFC" w:rsidRDefault="005253F0" w:rsidP="006E15B6">
            <w:pPr>
              <w:autoSpaceDE/>
              <w:autoSpaceDN/>
              <w:rPr>
                <w:ins w:id="146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682360" w14:textId="77777777" w:rsidR="005253F0" w:rsidRPr="00484CFC" w:rsidRDefault="005253F0" w:rsidP="006E15B6">
            <w:pPr>
              <w:autoSpaceDE/>
              <w:autoSpaceDN/>
              <w:rPr>
                <w:ins w:id="1465" w:author="MCT" w:date="2023-05-09T14:09:00Z"/>
                <w:rFonts w:ascii="Calibri" w:hAnsi="Calibri" w:cs="Calibri"/>
                <w:sz w:val="22"/>
                <w:szCs w:val="22"/>
              </w:rPr>
            </w:pPr>
            <w:ins w:id="1466" w:author="MCT" w:date="2023-05-09T14:09:00Z">
              <w:r w:rsidRPr="00484CFC">
                <w:rPr>
                  <w:rFonts w:ascii="Calibri" w:hAnsi="Calibri" w:cs="Calibri"/>
                  <w:sz w:val="22"/>
                  <w:szCs w:val="22"/>
                </w:rPr>
                <w:t>QTY~QD~</w:t>
              </w:r>
              <w:r w:rsidRPr="00484CFC">
                <w:t xml:space="preserve"> </w:t>
              </w:r>
              <w:r w:rsidRPr="00484CFC">
                <w:rPr>
                  <w:rFonts w:ascii="Calibri" w:hAnsi="Calibri" w:cs="Calibri"/>
                  <w:sz w:val="22"/>
                  <w:szCs w:val="22"/>
                </w:rPr>
                <w:t>1034.16</w:t>
              </w:r>
            </w:ins>
          </w:p>
        </w:tc>
        <w:tc>
          <w:tcPr>
            <w:tcW w:w="4805" w:type="dxa"/>
            <w:tcBorders>
              <w:top w:val="nil"/>
              <w:left w:val="nil"/>
              <w:bottom w:val="single" w:sz="4" w:space="0" w:color="auto"/>
              <w:right w:val="single" w:sz="4" w:space="0" w:color="auto"/>
            </w:tcBorders>
            <w:shd w:val="clear" w:color="auto" w:fill="auto"/>
            <w:vAlign w:val="bottom"/>
            <w:hideMark/>
          </w:tcPr>
          <w:p w14:paraId="6D21E759" w14:textId="77777777" w:rsidR="005253F0" w:rsidRPr="00484CFC" w:rsidRDefault="005253F0" w:rsidP="006E15B6">
            <w:pPr>
              <w:autoSpaceDE/>
              <w:autoSpaceDN/>
              <w:rPr>
                <w:ins w:id="1467" w:author="MCT" w:date="2023-05-09T14:09:00Z"/>
                <w:rFonts w:ascii="Calibri" w:hAnsi="Calibri" w:cs="Calibri"/>
                <w:sz w:val="22"/>
                <w:szCs w:val="22"/>
              </w:rPr>
            </w:pPr>
            <w:ins w:id="1468" w:author="MCT" w:date="2023-05-09T14:09:00Z">
              <w:r w:rsidRPr="00484CFC">
                <w:rPr>
                  <w:rFonts w:ascii="Calibri" w:hAnsi="Calibri" w:cs="Calibri"/>
                  <w:sz w:val="22"/>
                  <w:szCs w:val="22"/>
                </w:rPr>
                <w:t>Quantity Delivered</w:t>
              </w:r>
            </w:ins>
          </w:p>
        </w:tc>
      </w:tr>
      <w:tr w:rsidR="005253F0" w:rsidRPr="00484CFC" w14:paraId="0E7C8301" w14:textId="77777777" w:rsidTr="006E15B6">
        <w:trPr>
          <w:trHeight w:val="300"/>
          <w:ins w:id="1469" w:author="MCT" w:date="2023-05-09T14:09:00Z"/>
        </w:trPr>
        <w:tc>
          <w:tcPr>
            <w:tcW w:w="400" w:type="dxa"/>
            <w:tcBorders>
              <w:top w:val="nil"/>
              <w:left w:val="nil"/>
              <w:bottom w:val="nil"/>
              <w:right w:val="nil"/>
            </w:tcBorders>
            <w:shd w:val="clear" w:color="auto" w:fill="auto"/>
            <w:hideMark/>
          </w:tcPr>
          <w:p w14:paraId="6B91C2AC" w14:textId="77777777" w:rsidR="005253F0" w:rsidRPr="00484CFC" w:rsidRDefault="005253F0" w:rsidP="006E15B6">
            <w:pPr>
              <w:autoSpaceDE/>
              <w:autoSpaceDN/>
              <w:rPr>
                <w:ins w:id="1470"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51E62496" w14:textId="77777777" w:rsidR="005253F0" w:rsidRPr="00484CFC" w:rsidRDefault="005253F0" w:rsidP="006E15B6">
            <w:pPr>
              <w:autoSpaceDE/>
              <w:autoSpaceDN/>
              <w:rPr>
                <w:ins w:id="1471"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516821C" w14:textId="77777777" w:rsidR="005253F0" w:rsidRPr="00484CFC" w:rsidRDefault="005253F0" w:rsidP="006E15B6">
            <w:pPr>
              <w:autoSpaceDE/>
              <w:autoSpaceDN/>
              <w:rPr>
                <w:ins w:id="1472" w:author="MCT" w:date="2023-05-09T14:09:00Z"/>
                <w:rFonts w:ascii="Calibri" w:hAnsi="Calibri" w:cs="Calibri"/>
                <w:sz w:val="22"/>
                <w:szCs w:val="22"/>
              </w:rPr>
            </w:pPr>
            <w:ins w:id="1473" w:author="MCT" w:date="2023-05-09T14:09:00Z">
              <w:r w:rsidRPr="00484CFC">
                <w:rPr>
                  <w:rFonts w:ascii="Calibri" w:hAnsi="Calibri" w:cs="Calibri"/>
                  <w:sz w:val="22"/>
                  <w:szCs w:val="22"/>
                </w:rPr>
                <w:t>DTM~194~</w:t>
              </w:r>
            </w:ins>
            <w:ins w:id="1474" w:author="MCT" w:date="2023-05-11T12:26:00Z">
              <w:r w:rsidR="00F73488">
                <w:rPr>
                  <w:rFonts w:ascii="Calibri" w:hAnsi="Calibri" w:cs="Calibri"/>
                  <w:sz w:val="22"/>
                  <w:szCs w:val="22"/>
                </w:rPr>
                <w:t>20221205</w:t>
              </w:r>
            </w:ins>
            <w:ins w:id="1475" w:author="MCT" w:date="2023-05-09T14:09:00Z">
              <w:r w:rsidRPr="00484CFC">
                <w:rPr>
                  <w:rFonts w:ascii="Calibri" w:hAnsi="Calibri" w:cs="Calibri"/>
                  <w:sz w:val="22"/>
                  <w:szCs w:val="22"/>
                </w:rPr>
                <w:t>~2359</w:t>
              </w:r>
            </w:ins>
          </w:p>
        </w:tc>
        <w:tc>
          <w:tcPr>
            <w:tcW w:w="4805" w:type="dxa"/>
            <w:tcBorders>
              <w:top w:val="nil"/>
              <w:left w:val="nil"/>
              <w:bottom w:val="single" w:sz="4" w:space="0" w:color="auto"/>
              <w:right w:val="single" w:sz="4" w:space="0" w:color="auto"/>
            </w:tcBorders>
            <w:shd w:val="clear" w:color="auto" w:fill="auto"/>
            <w:vAlign w:val="bottom"/>
            <w:hideMark/>
          </w:tcPr>
          <w:p w14:paraId="4B8A2A10" w14:textId="77777777" w:rsidR="005253F0" w:rsidRPr="00484CFC" w:rsidRDefault="005253F0" w:rsidP="006E15B6">
            <w:pPr>
              <w:autoSpaceDE/>
              <w:autoSpaceDN/>
              <w:rPr>
                <w:ins w:id="1476" w:author="MCT" w:date="2023-05-09T14:09:00Z"/>
                <w:rFonts w:ascii="Calibri" w:hAnsi="Calibri" w:cs="Calibri"/>
                <w:sz w:val="22"/>
                <w:szCs w:val="22"/>
              </w:rPr>
            </w:pPr>
            <w:ins w:id="1477" w:author="MCT" w:date="2023-05-09T14:09:00Z">
              <w:r w:rsidRPr="00484CFC">
                <w:rPr>
                  <w:rFonts w:ascii="Calibri" w:hAnsi="Calibri" w:cs="Calibri"/>
                  <w:sz w:val="22"/>
                  <w:szCs w:val="22"/>
                </w:rPr>
                <w:t>Interval End Time</w:t>
              </w:r>
            </w:ins>
          </w:p>
        </w:tc>
      </w:tr>
      <w:tr w:rsidR="005253F0" w:rsidRPr="00484CFC" w14:paraId="4FE8DF83" w14:textId="77777777" w:rsidTr="006E15B6">
        <w:trPr>
          <w:trHeight w:val="300"/>
          <w:ins w:id="1478"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BA7303" w14:textId="77777777" w:rsidR="005253F0" w:rsidRPr="00484CFC" w:rsidRDefault="005253F0" w:rsidP="006E15B6">
            <w:pPr>
              <w:autoSpaceDE/>
              <w:autoSpaceDN/>
              <w:rPr>
                <w:ins w:id="1479" w:author="MCT" w:date="2023-05-09T14:09:00Z"/>
                <w:rFonts w:ascii="Calibri" w:hAnsi="Calibri" w:cs="Calibri"/>
                <w:sz w:val="22"/>
                <w:szCs w:val="22"/>
              </w:rPr>
            </w:pPr>
            <w:ins w:id="1480" w:author="MCT" w:date="2023-05-09T14:09:00Z">
              <w:r w:rsidRPr="00484CFC">
                <w:rPr>
                  <w:rFonts w:ascii="Calibri" w:hAnsi="Calibri" w:cs="Calibri"/>
                  <w:sz w:val="22"/>
                  <w:szCs w:val="22"/>
                </w:rPr>
                <w:t>PTD~IA</w:t>
              </w:r>
            </w:ins>
          </w:p>
        </w:tc>
        <w:tc>
          <w:tcPr>
            <w:tcW w:w="4805" w:type="dxa"/>
            <w:tcBorders>
              <w:top w:val="nil"/>
              <w:left w:val="nil"/>
              <w:bottom w:val="single" w:sz="4" w:space="0" w:color="auto"/>
              <w:right w:val="single" w:sz="4" w:space="0" w:color="auto"/>
            </w:tcBorders>
            <w:shd w:val="clear" w:color="auto" w:fill="auto"/>
            <w:vAlign w:val="bottom"/>
            <w:hideMark/>
          </w:tcPr>
          <w:p w14:paraId="60DB1606" w14:textId="77777777" w:rsidR="005253F0" w:rsidRPr="00484CFC" w:rsidRDefault="005253F0" w:rsidP="006E15B6">
            <w:pPr>
              <w:autoSpaceDE/>
              <w:autoSpaceDN/>
              <w:rPr>
                <w:ins w:id="1481" w:author="MCT" w:date="2023-05-09T14:09:00Z"/>
                <w:rFonts w:ascii="Calibri" w:hAnsi="Calibri" w:cs="Calibri"/>
                <w:sz w:val="22"/>
                <w:szCs w:val="22"/>
              </w:rPr>
            </w:pPr>
            <w:ins w:id="1482" w:author="MCT" w:date="2023-05-09T14:09:00Z">
              <w:r w:rsidRPr="00484CFC">
                <w:rPr>
                  <w:rFonts w:ascii="Calibri" w:hAnsi="Calibri" w:cs="Calibri"/>
                  <w:sz w:val="22"/>
                  <w:szCs w:val="22"/>
                </w:rPr>
                <w:t>Net Interval Usage Summary</w:t>
              </w:r>
            </w:ins>
          </w:p>
        </w:tc>
      </w:tr>
      <w:tr w:rsidR="005253F0" w:rsidRPr="00484CFC" w14:paraId="4FC381B8" w14:textId="77777777" w:rsidTr="006E15B6">
        <w:trPr>
          <w:trHeight w:val="300"/>
          <w:ins w:id="1483" w:author="MCT" w:date="2023-05-09T14:09:00Z"/>
        </w:trPr>
        <w:tc>
          <w:tcPr>
            <w:tcW w:w="400" w:type="dxa"/>
            <w:tcBorders>
              <w:top w:val="nil"/>
              <w:left w:val="nil"/>
              <w:bottom w:val="nil"/>
              <w:right w:val="nil"/>
            </w:tcBorders>
            <w:shd w:val="clear" w:color="auto" w:fill="auto"/>
            <w:hideMark/>
          </w:tcPr>
          <w:p w14:paraId="33D37DAE" w14:textId="77777777" w:rsidR="005253F0" w:rsidRPr="00484CFC" w:rsidRDefault="005253F0" w:rsidP="006E15B6">
            <w:pPr>
              <w:autoSpaceDE/>
              <w:autoSpaceDN/>
              <w:rPr>
                <w:ins w:id="1484"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8954ED" w14:textId="77777777" w:rsidR="005253F0" w:rsidRPr="00484CFC" w:rsidRDefault="005253F0" w:rsidP="006E15B6">
            <w:pPr>
              <w:autoSpaceDE/>
              <w:autoSpaceDN/>
              <w:rPr>
                <w:ins w:id="1485" w:author="MCT" w:date="2023-05-09T14:09:00Z"/>
                <w:rFonts w:ascii="Calibri" w:hAnsi="Calibri" w:cs="Calibri"/>
                <w:sz w:val="22"/>
                <w:szCs w:val="22"/>
              </w:rPr>
            </w:pPr>
            <w:ins w:id="1486" w:author="MCT" w:date="2023-05-09T14:09:00Z">
              <w:r w:rsidRPr="00484CFC">
                <w:rPr>
                  <w:rFonts w:ascii="Calibri" w:hAnsi="Calibri" w:cs="Calibri"/>
                  <w:sz w:val="22"/>
                  <w:szCs w:val="22"/>
                </w:rPr>
                <w:t>REF~MT~KH015</w:t>
              </w:r>
            </w:ins>
          </w:p>
        </w:tc>
        <w:tc>
          <w:tcPr>
            <w:tcW w:w="4805" w:type="dxa"/>
            <w:tcBorders>
              <w:top w:val="nil"/>
              <w:left w:val="nil"/>
              <w:bottom w:val="single" w:sz="4" w:space="0" w:color="auto"/>
              <w:right w:val="single" w:sz="4" w:space="0" w:color="auto"/>
            </w:tcBorders>
            <w:shd w:val="clear" w:color="auto" w:fill="auto"/>
            <w:vAlign w:val="bottom"/>
            <w:hideMark/>
          </w:tcPr>
          <w:p w14:paraId="568BE455" w14:textId="77777777" w:rsidR="005253F0" w:rsidRPr="00484CFC" w:rsidRDefault="005253F0" w:rsidP="006E15B6">
            <w:pPr>
              <w:autoSpaceDE/>
              <w:autoSpaceDN/>
              <w:rPr>
                <w:ins w:id="1487" w:author="MCT" w:date="2023-05-09T14:09:00Z"/>
                <w:rFonts w:ascii="Calibri" w:hAnsi="Calibri" w:cs="Calibri"/>
                <w:sz w:val="22"/>
                <w:szCs w:val="22"/>
              </w:rPr>
            </w:pPr>
            <w:ins w:id="1488" w:author="MCT" w:date="2023-05-09T14:09:00Z">
              <w:r w:rsidRPr="00484CFC">
                <w:rPr>
                  <w:rFonts w:ascii="Calibri" w:hAnsi="Calibri" w:cs="Calibri"/>
                  <w:sz w:val="22"/>
                  <w:szCs w:val="22"/>
                </w:rPr>
                <w:t>Meter Type</w:t>
              </w:r>
            </w:ins>
          </w:p>
        </w:tc>
      </w:tr>
      <w:tr w:rsidR="005253F0" w:rsidRPr="00484CFC" w14:paraId="44B0BD33" w14:textId="77777777" w:rsidTr="006E15B6">
        <w:trPr>
          <w:trHeight w:val="300"/>
          <w:ins w:id="1489" w:author="MCT" w:date="2023-05-09T14:09:00Z"/>
        </w:trPr>
        <w:tc>
          <w:tcPr>
            <w:tcW w:w="400" w:type="dxa"/>
            <w:tcBorders>
              <w:top w:val="nil"/>
              <w:left w:val="nil"/>
              <w:bottom w:val="nil"/>
              <w:right w:val="nil"/>
            </w:tcBorders>
            <w:shd w:val="clear" w:color="auto" w:fill="auto"/>
            <w:hideMark/>
          </w:tcPr>
          <w:p w14:paraId="1A545ED1" w14:textId="77777777" w:rsidR="005253F0" w:rsidRPr="00484CFC" w:rsidRDefault="005253F0" w:rsidP="006E15B6">
            <w:pPr>
              <w:autoSpaceDE/>
              <w:autoSpaceDN/>
              <w:rPr>
                <w:ins w:id="1490" w:author="MCT" w:date="2023-05-09T14:09:00Z"/>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1C62BC7" w14:textId="77777777" w:rsidR="005253F0" w:rsidRPr="00484CFC" w:rsidRDefault="005253F0" w:rsidP="006E15B6">
            <w:pPr>
              <w:autoSpaceDE/>
              <w:autoSpaceDN/>
              <w:rPr>
                <w:ins w:id="1491" w:author="MCT" w:date="2023-05-09T14:09:00Z"/>
                <w:rFonts w:ascii="Calibri" w:hAnsi="Calibri" w:cs="Calibri"/>
                <w:sz w:val="22"/>
                <w:szCs w:val="22"/>
              </w:rPr>
            </w:pPr>
            <w:ins w:id="1492" w:author="MCT" w:date="2023-05-09T14:09:00Z">
              <w:r w:rsidRPr="00484CFC">
                <w:rPr>
                  <w:rFonts w:ascii="Calibri" w:hAnsi="Calibri" w:cs="Calibri"/>
                  <w:sz w:val="22"/>
                  <w:szCs w:val="22"/>
                </w:rPr>
                <w:t>QTY~QD~232385</w:t>
              </w:r>
            </w:ins>
          </w:p>
        </w:tc>
        <w:tc>
          <w:tcPr>
            <w:tcW w:w="4805" w:type="dxa"/>
            <w:tcBorders>
              <w:top w:val="nil"/>
              <w:left w:val="nil"/>
              <w:bottom w:val="single" w:sz="4" w:space="0" w:color="auto"/>
              <w:right w:val="single" w:sz="4" w:space="0" w:color="auto"/>
            </w:tcBorders>
            <w:shd w:val="clear" w:color="auto" w:fill="auto"/>
            <w:vAlign w:val="bottom"/>
            <w:hideMark/>
          </w:tcPr>
          <w:p w14:paraId="1A8A3F72" w14:textId="77777777" w:rsidR="005253F0" w:rsidRPr="00484CFC" w:rsidRDefault="005253F0" w:rsidP="006E15B6">
            <w:pPr>
              <w:autoSpaceDE/>
              <w:autoSpaceDN/>
              <w:rPr>
                <w:ins w:id="1493" w:author="MCT" w:date="2023-05-09T14:09:00Z"/>
                <w:rFonts w:ascii="Calibri" w:hAnsi="Calibri" w:cs="Calibri"/>
                <w:sz w:val="22"/>
                <w:szCs w:val="22"/>
              </w:rPr>
            </w:pPr>
            <w:ins w:id="1494" w:author="MCT" w:date="2023-05-09T14:09:00Z">
              <w:r w:rsidRPr="00484CFC">
                <w:rPr>
                  <w:rFonts w:ascii="Calibri" w:hAnsi="Calibri" w:cs="Calibri"/>
                  <w:sz w:val="22"/>
                  <w:szCs w:val="22"/>
                </w:rPr>
                <w:t>Quantity Delivered</w:t>
              </w:r>
            </w:ins>
          </w:p>
        </w:tc>
      </w:tr>
      <w:tr w:rsidR="005253F0" w:rsidRPr="00484CFC" w14:paraId="4064E679" w14:textId="77777777" w:rsidTr="006E15B6">
        <w:trPr>
          <w:trHeight w:val="300"/>
          <w:ins w:id="1495" w:author="MCT" w:date="2023-05-09T14:09:00Z"/>
        </w:trPr>
        <w:tc>
          <w:tcPr>
            <w:tcW w:w="400" w:type="dxa"/>
            <w:tcBorders>
              <w:top w:val="nil"/>
              <w:left w:val="nil"/>
              <w:bottom w:val="nil"/>
              <w:right w:val="nil"/>
            </w:tcBorders>
            <w:shd w:val="clear" w:color="auto" w:fill="auto"/>
            <w:hideMark/>
          </w:tcPr>
          <w:p w14:paraId="4B571DA0" w14:textId="77777777" w:rsidR="005253F0" w:rsidRPr="00484CFC" w:rsidRDefault="005253F0" w:rsidP="006E15B6">
            <w:pPr>
              <w:autoSpaceDE/>
              <w:autoSpaceDN/>
              <w:rPr>
                <w:ins w:id="1496"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681863A1" w14:textId="77777777" w:rsidR="005253F0" w:rsidRPr="00484CFC" w:rsidRDefault="005253F0" w:rsidP="006E15B6">
            <w:pPr>
              <w:autoSpaceDE/>
              <w:autoSpaceDN/>
              <w:rPr>
                <w:ins w:id="1497"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AB315E5" w14:textId="77777777" w:rsidR="005253F0" w:rsidRPr="00484CFC" w:rsidRDefault="005253F0" w:rsidP="006E15B6">
            <w:pPr>
              <w:autoSpaceDE/>
              <w:autoSpaceDN/>
              <w:rPr>
                <w:ins w:id="1498" w:author="MCT" w:date="2023-05-09T14:09:00Z"/>
                <w:rFonts w:ascii="Calibri" w:hAnsi="Calibri" w:cs="Calibri"/>
                <w:sz w:val="22"/>
                <w:szCs w:val="22"/>
              </w:rPr>
            </w:pPr>
            <w:ins w:id="1499" w:author="MCT" w:date="2023-05-09T14:09:00Z">
              <w:r w:rsidRPr="00484CFC">
                <w:rPr>
                  <w:rFonts w:ascii="Calibri" w:hAnsi="Calibri" w:cs="Calibri"/>
                  <w:sz w:val="22"/>
                  <w:szCs w:val="22"/>
                </w:rPr>
                <w:t>DTM~150~20221106</w:t>
              </w:r>
            </w:ins>
          </w:p>
        </w:tc>
        <w:tc>
          <w:tcPr>
            <w:tcW w:w="4805" w:type="dxa"/>
            <w:tcBorders>
              <w:top w:val="nil"/>
              <w:left w:val="nil"/>
              <w:bottom w:val="single" w:sz="4" w:space="0" w:color="auto"/>
              <w:right w:val="single" w:sz="4" w:space="0" w:color="auto"/>
            </w:tcBorders>
            <w:shd w:val="clear" w:color="auto" w:fill="auto"/>
            <w:vAlign w:val="bottom"/>
            <w:hideMark/>
          </w:tcPr>
          <w:p w14:paraId="135BB614" w14:textId="77777777" w:rsidR="005253F0" w:rsidRPr="00484CFC" w:rsidRDefault="005253F0" w:rsidP="006E15B6">
            <w:pPr>
              <w:autoSpaceDE/>
              <w:autoSpaceDN/>
              <w:rPr>
                <w:ins w:id="1500" w:author="MCT" w:date="2023-05-09T14:09:00Z"/>
                <w:rFonts w:ascii="Calibri" w:hAnsi="Calibri" w:cs="Calibri"/>
                <w:sz w:val="22"/>
                <w:szCs w:val="22"/>
              </w:rPr>
            </w:pPr>
            <w:ins w:id="1501" w:author="MCT" w:date="2023-05-09T14:09:00Z">
              <w:r w:rsidRPr="00484CFC">
                <w:rPr>
                  <w:rFonts w:ascii="Calibri" w:hAnsi="Calibri" w:cs="Calibri"/>
                  <w:sz w:val="22"/>
                  <w:szCs w:val="22"/>
                </w:rPr>
                <w:t>Service Period Start Date</w:t>
              </w:r>
            </w:ins>
          </w:p>
        </w:tc>
      </w:tr>
      <w:tr w:rsidR="005253F0" w:rsidRPr="00484CFC" w14:paraId="153EF1AA" w14:textId="77777777" w:rsidTr="006E15B6">
        <w:trPr>
          <w:trHeight w:val="300"/>
          <w:ins w:id="1502" w:author="MCT" w:date="2023-05-09T14:09:00Z"/>
        </w:trPr>
        <w:tc>
          <w:tcPr>
            <w:tcW w:w="400" w:type="dxa"/>
            <w:tcBorders>
              <w:top w:val="nil"/>
              <w:left w:val="nil"/>
              <w:bottom w:val="nil"/>
              <w:right w:val="nil"/>
            </w:tcBorders>
            <w:shd w:val="clear" w:color="auto" w:fill="auto"/>
            <w:hideMark/>
          </w:tcPr>
          <w:p w14:paraId="79EA7530" w14:textId="77777777" w:rsidR="005253F0" w:rsidRPr="00484CFC" w:rsidRDefault="005253F0" w:rsidP="006E15B6">
            <w:pPr>
              <w:autoSpaceDE/>
              <w:autoSpaceDN/>
              <w:rPr>
                <w:ins w:id="1503" w:author="MCT" w:date="2023-05-09T14:09:00Z"/>
                <w:rFonts w:ascii="Calibri" w:hAnsi="Calibri" w:cs="Calibri"/>
                <w:sz w:val="22"/>
                <w:szCs w:val="22"/>
              </w:rPr>
            </w:pPr>
          </w:p>
        </w:tc>
        <w:tc>
          <w:tcPr>
            <w:tcW w:w="400" w:type="dxa"/>
            <w:tcBorders>
              <w:top w:val="nil"/>
              <w:left w:val="nil"/>
              <w:bottom w:val="nil"/>
              <w:right w:val="nil"/>
            </w:tcBorders>
            <w:shd w:val="clear" w:color="auto" w:fill="auto"/>
            <w:hideMark/>
          </w:tcPr>
          <w:p w14:paraId="329EAC59" w14:textId="77777777" w:rsidR="005253F0" w:rsidRPr="00484CFC" w:rsidRDefault="005253F0" w:rsidP="006E15B6">
            <w:pPr>
              <w:autoSpaceDE/>
              <w:autoSpaceDN/>
              <w:rPr>
                <w:ins w:id="1504" w:author="MCT" w:date="2023-05-09T14:09:00Z"/>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C469A31" w14:textId="77777777" w:rsidR="005253F0" w:rsidRPr="00484CFC" w:rsidRDefault="005253F0" w:rsidP="006E15B6">
            <w:pPr>
              <w:autoSpaceDE/>
              <w:autoSpaceDN/>
              <w:rPr>
                <w:ins w:id="1505" w:author="MCT" w:date="2023-05-09T14:09:00Z"/>
                <w:rFonts w:ascii="Calibri" w:hAnsi="Calibri" w:cs="Calibri"/>
                <w:sz w:val="22"/>
                <w:szCs w:val="22"/>
              </w:rPr>
            </w:pPr>
            <w:ins w:id="1506" w:author="MCT" w:date="2023-05-09T14:09:00Z">
              <w:r w:rsidRPr="00484CFC">
                <w:rPr>
                  <w:rFonts w:ascii="Calibri" w:hAnsi="Calibri" w:cs="Calibri"/>
                  <w:sz w:val="22"/>
                  <w:szCs w:val="22"/>
                </w:rPr>
                <w:t>DTM~151~20221205</w:t>
              </w:r>
            </w:ins>
          </w:p>
        </w:tc>
        <w:tc>
          <w:tcPr>
            <w:tcW w:w="4805" w:type="dxa"/>
            <w:tcBorders>
              <w:top w:val="nil"/>
              <w:left w:val="nil"/>
              <w:bottom w:val="single" w:sz="4" w:space="0" w:color="auto"/>
              <w:right w:val="single" w:sz="4" w:space="0" w:color="auto"/>
            </w:tcBorders>
            <w:shd w:val="clear" w:color="auto" w:fill="auto"/>
            <w:vAlign w:val="bottom"/>
            <w:hideMark/>
          </w:tcPr>
          <w:p w14:paraId="0B9604B3" w14:textId="77777777" w:rsidR="005253F0" w:rsidRPr="00484CFC" w:rsidRDefault="005253F0" w:rsidP="006E15B6">
            <w:pPr>
              <w:autoSpaceDE/>
              <w:autoSpaceDN/>
              <w:rPr>
                <w:ins w:id="1507" w:author="MCT" w:date="2023-05-09T14:09:00Z"/>
                <w:rFonts w:ascii="Calibri" w:hAnsi="Calibri" w:cs="Calibri"/>
                <w:sz w:val="22"/>
                <w:szCs w:val="22"/>
              </w:rPr>
            </w:pPr>
            <w:ins w:id="1508" w:author="MCT" w:date="2023-05-09T14:09:00Z">
              <w:r w:rsidRPr="00484CFC">
                <w:rPr>
                  <w:rFonts w:ascii="Calibri" w:hAnsi="Calibri" w:cs="Calibri"/>
                  <w:sz w:val="22"/>
                  <w:szCs w:val="22"/>
                </w:rPr>
                <w:t>Service Period End Date</w:t>
              </w:r>
            </w:ins>
          </w:p>
        </w:tc>
      </w:tr>
      <w:tr w:rsidR="005253F0" w:rsidRPr="00484CFC" w14:paraId="7342F031" w14:textId="77777777" w:rsidTr="006E15B6">
        <w:trPr>
          <w:trHeight w:val="600"/>
          <w:ins w:id="1509" w:author="MCT" w:date="2023-05-09T14:09:00Z"/>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C9C7CC" w14:textId="77777777" w:rsidR="005253F0" w:rsidRPr="00484CFC" w:rsidRDefault="005253F0" w:rsidP="006E15B6">
            <w:pPr>
              <w:autoSpaceDE/>
              <w:autoSpaceDN/>
              <w:rPr>
                <w:ins w:id="1510" w:author="MCT" w:date="2023-05-09T14:09:00Z"/>
                <w:rFonts w:ascii="Calibri" w:hAnsi="Calibri" w:cs="Calibri"/>
                <w:sz w:val="22"/>
                <w:szCs w:val="22"/>
              </w:rPr>
            </w:pPr>
            <w:ins w:id="1511" w:author="MCT" w:date="2023-05-09T14:09:00Z">
              <w:r w:rsidRPr="00484CFC">
                <w:rPr>
                  <w:rFonts w:ascii="Calibri" w:hAnsi="Calibri" w:cs="Calibri"/>
                  <w:sz w:val="22"/>
                  <w:szCs w:val="22"/>
                </w:rPr>
                <w:t>SE~2500~000000001</w:t>
              </w:r>
            </w:ins>
          </w:p>
        </w:tc>
        <w:tc>
          <w:tcPr>
            <w:tcW w:w="4805" w:type="dxa"/>
            <w:tcBorders>
              <w:top w:val="nil"/>
              <w:left w:val="nil"/>
              <w:bottom w:val="single" w:sz="4" w:space="0" w:color="auto"/>
              <w:right w:val="single" w:sz="4" w:space="0" w:color="auto"/>
            </w:tcBorders>
            <w:shd w:val="clear" w:color="auto" w:fill="auto"/>
            <w:hideMark/>
          </w:tcPr>
          <w:p w14:paraId="1A02AA10" w14:textId="77777777" w:rsidR="005253F0" w:rsidRPr="00484CFC" w:rsidRDefault="005253F0" w:rsidP="006E15B6">
            <w:pPr>
              <w:autoSpaceDE/>
              <w:autoSpaceDN/>
              <w:rPr>
                <w:ins w:id="1512" w:author="MCT" w:date="2023-05-09T14:09:00Z"/>
                <w:rFonts w:ascii="Calibri" w:hAnsi="Calibri" w:cs="Calibri"/>
                <w:sz w:val="22"/>
                <w:szCs w:val="22"/>
              </w:rPr>
            </w:pPr>
            <w:ins w:id="1513" w:author="MCT" w:date="2023-05-09T14:09:00Z">
              <w:r w:rsidRPr="00484CFC">
                <w:rPr>
                  <w:rFonts w:ascii="Calibri" w:hAnsi="Calibri" w:cs="Calibri"/>
                  <w:sz w:val="22"/>
                  <w:szCs w:val="22"/>
                </w:rPr>
                <w:t>Number of Segments, Transaction Set Control Number</w:t>
              </w:r>
            </w:ins>
          </w:p>
        </w:tc>
      </w:tr>
    </w:tbl>
    <w:p w14:paraId="6A057378" w14:textId="77777777" w:rsidR="005253F0" w:rsidRDefault="005253F0" w:rsidP="005253F0">
      <w:pPr>
        <w:rPr>
          <w:ins w:id="1514" w:author="MCT" w:date="2023-05-09T14:09:00Z"/>
        </w:rPr>
      </w:pPr>
    </w:p>
    <w:p w14:paraId="6E2BC38B" w14:textId="77777777" w:rsidR="001F6503" w:rsidRDefault="001F6503" w:rsidP="001F6503">
      <w:pPr>
        <w:ind w:left="-1170" w:firstLine="900"/>
        <w:rPr>
          <w:ins w:id="1515" w:author="MCT" w:date="2023-05-04T15:42:00Z"/>
          <w:rFonts w:ascii="Calibri" w:hAnsi="Calibri"/>
          <w:snapToGrid w:val="0"/>
          <w:sz w:val="22"/>
          <w:szCs w:val="22"/>
        </w:rPr>
      </w:pPr>
    </w:p>
    <w:p w14:paraId="1FF99C7E" w14:textId="77777777" w:rsidR="001F6503" w:rsidRDefault="001F6503" w:rsidP="001F6503">
      <w:pPr>
        <w:ind w:left="-1170" w:firstLine="900"/>
        <w:rPr>
          <w:ins w:id="1516" w:author="MCT" w:date="2023-05-04T15:42:00Z"/>
          <w:rFonts w:ascii="Calibri" w:hAnsi="Calibri"/>
          <w:snapToGrid w:val="0"/>
          <w:sz w:val="22"/>
          <w:szCs w:val="22"/>
        </w:rPr>
      </w:pPr>
    </w:p>
    <w:p w14:paraId="490E2AEE" w14:textId="30DFF767" w:rsidR="00120351" w:rsidRDefault="00120351" w:rsidP="00120351">
      <w:pPr>
        <w:ind w:left="-1170" w:firstLine="900"/>
        <w:rPr>
          <w:ins w:id="1517" w:author="MCT" w:date="2024-10-14T12:22:00Z"/>
          <w:rFonts w:ascii="Calibri" w:hAnsi="Calibri"/>
          <w:snapToGrid w:val="0"/>
          <w:sz w:val="22"/>
          <w:szCs w:val="22"/>
        </w:rPr>
      </w:pPr>
      <w:ins w:id="1518" w:author="MCT" w:date="2024-10-14T12:22:00Z">
        <w:r>
          <w:rPr>
            <w:rFonts w:ascii="Calibri" w:hAnsi="Calibri"/>
            <w:snapToGrid w:val="0"/>
            <w:sz w:val="22"/>
            <w:szCs w:val="22"/>
          </w:rPr>
          <w:t>867_03 Example #18 of 1</w:t>
        </w:r>
      </w:ins>
      <w:ins w:id="1519" w:author="MCT" w:date="2024-10-14T13:18:00Z">
        <w:r w:rsidR="00623590">
          <w:rPr>
            <w:rFonts w:ascii="Calibri" w:hAnsi="Calibri"/>
            <w:snapToGrid w:val="0"/>
            <w:sz w:val="22"/>
            <w:szCs w:val="22"/>
          </w:rPr>
          <w:t>9</w:t>
        </w:r>
      </w:ins>
    </w:p>
    <w:p w14:paraId="3F91CA7F" w14:textId="168662E3" w:rsidR="00120351" w:rsidRDefault="00120351" w:rsidP="00120351">
      <w:pPr>
        <w:ind w:left="-1170" w:firstLine="900"/>
        <w:rPr>
          <w:ins w:id="1520" w:author="MCT" w:date="2024-10-14T13:19:00Z"/>
          <w:rFonts w:ascii="Calibri" w:hAnsi="Calibri"/>
          <w:snapToGrid w:val="0"/>
          <w:sz w:val="22"/>
          <w:szCs w:val="22"/>
        </w:rPr>
      </w:pPr>
      <w:ins w:id="1521" w:author="MCT" w:date="2024-10-14T12:22:00Z">
        <w:r w:rsidRPr="00E47271">
          <w:rPr>
            <w:rFonts w:ascii="Calibri" w:hAnsi="Calibri"/>
            <w:snapToGrid w:val="0"/>
            <w:sz w:val="22"/>
            <w:szCs w:val="22"/>
          </w:rPr>
          <w:t>Monthly Usage</w:t>
        </w:r>
        <w:r>
          <w:rPr>
            <w:rFonts w:ascii="Calibri" w:hAnsi="Calibri"/>
            <w:snapToGrid w:val="0"/>
            <w:sz w:val="22"/>
            <w:szCs w:val="22"/>
          </w:rPr>
          <w:t xml:space="preserve"> </w:t>
        </w:r>
        <w:r w:rsidRPr="00E47271">
          <w:rPr>
            <w:rFonts w:ascii="Calibri" w:hAnsi="Calibri"/>
            <w:snapToGrid w:val="0"/>
            <w:sz w:val="22"/>
            <w:szCs w:val="22"/>
          </w:rPr>
          <w:t xml:space="preserve">– </w:t>
        </w:r>
      </w:ins>
      <w:ins w:id="1522" w:author="MCT" w:date="2024-10-14T13:29:00Z">
        <w:r w:rsidR="00623590">
          <w:rPr>
            <w:rFonts w:ascii="Calibri" w:hAnsi="Calibri"/>
            <w:snapToGrid w:val="0"/>
            <w:sz w:val="22"/>
            <w:szCs w:val="22"/>
          </w:rPr>
          <w:t xml:space="preserve">NON-INTERVAL - </w:t>
        </w:r>
      </w:ins>
      <w:ins w:id="1523" w:author="MCT" w:date="2024-10-14T12:23:00Z">
        <w:r>
          <w:rPr>
            <w:rFonts w:ascii="Calibri" w:hAnsi="Calibri"/>
            <w:snapToGrid w:val="0"/>
            <w:sz w:val="22"/>
            <w:szCs w:val="22"/>
          </w:rPr>
          <w:t>Mobile Generation</w:t>
        </w:r>
      </w:ins>
      <w:ins w:id="1524" w:author="MCT" w:date="2024-10-14T13:18:00Z">
        <w:r w:rsidR="00623590">
          <w:rPr>
            <w:rFonts w:ascii="Calibri" w:hAnsi="Calibri"/>
            <w:snapToGrid w:val="0"/>
            <w:sz w:val="22"/>
            <w:szCs w:val="22"/>
          </w:rPr>
          <w:t xml:space="preserve"> with Distributed Generation</w:t>
        </w:r>
      </w:ins>
    </w:p>
    <w:p w14:paraId="44662F5F" w14:textId="77777777" w:rsidR="00623590" w:rsidRDefault="00623590" w:rsidP="00120351">
      <w:pPr>
        <w:ind w:left="-1170" w:firstLine="900"/>
        <w:rPr>
          <w:ins w:id="1525" w:author="MCT" w:date="2024-10-14T13:19:00Z"/>
          <w:rFonts w:ascii="Calibri" w:hAnsi="Calibri"/>
          <w:snapToGrid w:val="0"/>
          <w:sz w:val="22"/>
          <w:szCs w:val="22"/>
        </w:rPr>
      </w:pPr>
    </w:p>
    <w:p w14:paraId="249EF277" w14:textId="77777777" w:rsidR="00623590" w:rsidRDefault="00623590" w:rsidP="00120351">
      <w:pPr>
        <w:ind w:left="-1170" w:firstLine="900"/>
        <w:rPr>
          <w:ins w:id="1526" w:author="MCT" w:date="2024-10-14T12:22:00Z"/>
          <w:rFonts w:ascii="Calibri" w:hAnsi="Calibri"/>
          <w:snapToGrid w:val="0"/>
          <w:sz w:val="22"/>
          <w:szCs w:val="22"/>
        </w:rPr>
      </w:pPr>
    </w:p>
    <w:tbl>
      <w:tblPr>
        <w:tblW w:w="9440" w:type="dxa"/>
        <w:tblInd w:w="118" w:type="dxa"/>
        <w:tblLook w:val="04A0" w:firstRow="1" w:lastRow="0" w:firstColumn="1" w:lastColumn="0" w:noHBand="0" w:noVBand="1"/>
        <w:tblPrChange w:id="1527" w:author="MCT" w:date="2024-10-14T13:24:00Z">
          <w:tblPr>
            <w:tblW w:w="8380" w:type="dxa"/>
            <w:tblInd w:w="118" w:type="dxa"/>
            <w:tblLook w:val="04A0" w:firstRow="1" w:lastRow="0" w:firstColumn="1" w:lastColumn="0" w:noHBand="0" w:noVBand="1"/>
          </w:tblPr>
        </w:tblPrChange>
      </w:tblPr>
      <w:tblGrid>
        <w:gridCol w:w="601"/>
        <w:gridCol w:w="600"/>
        <w:gridCol w:w="3966"/>
        <w:gridCol w:w="4273"/>
        <w:tblGridChange w:id="1528">
          <w:tblGrid>
            <w:gridCol w:w="601"/>
            <w:gridCol w:w="67"/>
            <w:gridCol w:w="533"/>
            <w:gridCol w:w="134"/>
            <w:gridCol w:w="3832"/>
            <w:gridCol w:w="134"/>
            <w:gridCol w:w="3079"/>
            <w:gridCol w:w="1060"/>
          </w:tblGrid>
        </w:tblGridChange>
      </w:tblGrid>
      <w:tr w:rsidR="00623590" w:rsidRPr="00623590" w14:paraId="7CA7031A" w14:textId="77777777" w:rsidTr="00623590">
        <w:trPr>
          <w:trHeight w:val="300"/>
          <w:ins w:id="1529" w:author="MCT" w:date="2024-10-14T13:23:00Z"/>
          <w:trPrChange w:id="1530" w:author="MCT" w:date="2024-10-14T13:24:00Z">
            <w:trPr>
              <w:gridAfter w:val="0"/>
              <w:trHeight w:val="300"/>
            </w:trPr>
          </w:trPrChange>
        </w:trPr>
        <w:tc>
          <w:tcPr>
            <w:tcW w:w="9440" w:type="dxa"/>
            <w:gridSpan w:val="4"/>
            <w:tcBorders>
              <w:top w:val="single" w:sz="8" w:space="0" w:color="auto"/>
              <w:left w:val="single" w:sz="8" w:space="0" w:color="auto"/>
              <w:bottom w:val="nil"/>
              <w:right w:val="single" w:sz="8" w:space="0" w:color="000000"/>
            </w:tcBorders>
            <w:shd w:val="clear" w:color="000000" w:fill="BFBFBF"/>
            <w:vAlign w:val="center"/>
            <w:hideMark/>
            <w:tcPrChange w:id="1531" w:author="MCT" w:date="2024-10-14T13:24:00Z">
              <w:tcPr>
                <w:tcW w:w="8380" w:type="dxa"/>
                <w:gridSpan w:val="7"/>
                <w:tcBorders>
                  <w:top w:val="single" w:sz="8" w:space="0" w:color="auto"/>
                  <w:left w:val="single" w:sz="8" w:space="0" w:color="auto"/>
                  <w:bottom w:val="nil"/>
                  <w:right w:val="single" w:sz="8" w:space="0" w:color="000000"/>
                </w:tcBorders>
                <w:shd w:val="clear" w:color="000000" w:fill="BFBFBF"/>
                <w:vAlign w:val="center"/>
                <w:hideMark/>
              </w:tcPr>
            </w:tcPrChange>
          </w:tcPr>
          <w:p w14:paraId="6C65136C" w14:textId="77777777" w:rsidR="00623590" w:rsidRPr="00623590" w:rsidRDefault="00623590" w:rsidP="00623590">
            <w:pPr>
              <w:autoSpaceDE/>
              <w:autoSpaceDN/>
              <w:jc w:val="center"/>
              <w:rPr>
                <w:ins w:id="1532" w:author="MCT" w:date="2024-10-14T13:23:00Z"/>
                <w:rFonts w:ascii="Calibri" w:hAnsi="Calibri" w:cs="Calibri"/>
                <w:color w:val="000000"/>
                <w:sz w:val="22"/>
                <w:szCs w:val="22"/>
              </w:rPr>
            </w:pPr>
            <w:ins w:id="1533" w:author="MCT" w:date="2024-10-14T13:23:00Z">
              <w:r w:rsidRPr="00623590">
                <w:rPr>
                  <w:rFonts w:ascii="Calibri" w:hAnsi="Calibri" w:cs="Calibri"/>
                  <w:color w:val="000000"/>
                  <w:sz w:val="22"/>
                  <w:szCs w:val="22"/>
                </w:rPr>
                <w:t>TDSP to ERCOT</w:t>
              </w:r>
            </w:ins>
          </w:p>
        </w:tc>
      </w:tr>
      <w:tr w:rsidR="00623590" w:rsidRPr="00623590" w14:paraId="5B3202F7" w14:textId="77777777" w:rsidTr="00623590">
        <w:trPr>
          <w:trHeight w:val="315"/>
          <w:ins w:id="1534" w:author="MCT" w:date="2024-10-14T13:23:00Z"/>
          <w:trPrChange w:id="1535" w:author="MCT" w:date="2024-10-14T13:24:00Z">
            <w:trPr>
              <w:gridAfter w:val="0"/>
              <w:trHeight w:val="315"/>
            </w:trPr>
          </w:trPrChange>
        </w:trPr>
        <w:tc>
          <w:tcPr>
            <w:tcW w:w="9440" w:type="dxa"/>
            <w:gridSpan w:val="4"/>
            <w:tcBorders>
              <w:top w:val="nil"/>
              <w:left w:val="single" w:sz="8" w:space="0" w:color="auto"/>
              <w:bottom w:val="single" w:sz="8" w:space="0" w:color="auto"/>
              <w:right w:val="single" w:sz="8" w:space="0" w:color="000000"/>
            </w:tcBorders>
            <w:shd w:val="clear" w:color="000000" w:fill="BFBFBF"/>
            <w:vAlign w:val="center"/>
            <w:hideMark/>
            <w:tcPrChange w:id="1536" w:author="MCT" w:date="2024-10-14T13:24:00Z">
              <w:tcPr>
                <w:tcW w:w="8380" w:type="dxa"/>
                <w:gridSpan w:val="7"/>
                <w:tcBorders>
                  <w:top w:val="nil"/>
                  <w:left w:val="single" w:sz="8" w:space="0" w:color="auto"/>
                  <w:bottom w:val="single" w:sz="8" w:space="0" w:color="auto"/>
                  <w:right w:val="single" w:sz="8" w:space="0" w:color="000000"/>
                </w:tcBorders>
                <w:shd w:val="clear" w:color="000000" w:fill="BFBFBF"/>
                <w:vAlign w:val="center"/>
                <w:hideMark/>
              </w:tcPr>
            </w:tcPrChange>
          </w:tcPr>
          <w:p w14:paraId="2E2EF9CD" w14:textId="77777777" w:rsidR="00623590" w:rsidRPr="00623590" w:rsidRDefault="00623590" w:rsidP="00623590">
            <w:pPr>
              <w:autoSpaceDE/>
              <w:autoSpaceDN/>
              <w:jc w:val="center"/>
              <w:rPr>
                <w:ins w:id="1537" w:author="MCT" w:date="2024-10-14T13:23:00Z"/>
                <w:rFonts w:ascii="Calibri" w:hAnsi="Calibri" w:cs="Calibri"/>
                <w:color w:val="000000"/>
                <w:sz w:val="22"/>
                <w:szCs w:val="22"/>
              </w:rPr>
            </w:pPr>
            <w:ins w:id="1538" w:author="MCT" w:date="2024-10-14T13:23:00Z">
              <w:r w:rsidRPr="00623590">
                <w:rPr>
                  <w:rFonts w:ascii="Calibri" w:hAnsi="Calibri" w:cs="Calibri"/>
                  <w:color w:val="000000"/>
                  <w:sz w:val="22"/>
                  <w:szCs w:val="22"/>
                </w:rPr>
                <w:t>Original Monthly with Mobile Generation and Distributed Generation</w:t>
              </w:r>
            </w:ins>
          </w:p>
        </w:tc>
      </w:tr>
      <w:tr w:rsidR="00623590" w:rsidRPr="00623590" w14:paraId="1D41E0FA" w14:textId="77777777" w:rsidTr="00623590">
        <w:trPr>
          <w:trHeight w:val="915"/>
          <w:ins w:id="1539"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8A8A13D" w14:textId="77777777" w:rsidR="00623590" w:rsidRPr="00623590" w:rsidRDefault="00623590" w:rsidP="00623590">
            <w:pPr>
              <w:autoSpaceDE/>
              <w:autoSpaceDN/>
              <w:rPr>
                <w:ins w:id="1540" w:author="MCT" w:date="2024-10-14T13:23:00Z"/>
                <w:rFonts w:ascii="Calibri" w:hAnsi="Calibri" w:cs="Calibri"/>
                <w:color w:val="000000"/>
                <w:sz w:val="22"/>
                <w:szCs w:val="22"/>
              </w:rPr>
            </w:pPr>
            <w:ins w:id="1541" w:author="MCT" w:date="2024-10-14T13:23:00Z">
              <w:r w:rsidRPr="00623590">
                <w:rPr>
                  <w:rFonts w:ascii="Calibri" w:hAnsi="Calibri" w:cs="Calibri"/>
                  <w:color w:val="000000"/>
                  <w:sz w:val="22"/>
                  <w:szCs w:val="22"/>
                </w:rPr>
                <w:t>ST~867~000000001</w:t>
              </w:r>
            </w:ins>
          </w:p>
        </w:tc>
        <w:tc>
          <w:tcPr>
            <w:tcW w:w="4770" w:type="dxa"/>
            <w:tcBorders>
              <w:top w:val="nil"/>
              <w:left w:val="nil"/>
              <w:bottom w:val="single" w:sz="8" w:space="0" w:color="auto"/>
              <w:right w:val="single" w:sz="8" w:space="0" w:color="auto"/>
            </w:tcBorders>
            <w:shd w:val="clear" w:color="auto" w:fill="auto"/>
            <w:vAlign w:val="center"/>
            <w:hideMark/>
          </w:tcPr>
          <w:p w14:paraId="683E5D07" w14:textId="77777777" w:rsidR="00623590" w:rsidRPr="00623590" w:rsidRDefault="00623590" w:rsidP="00623590">
            <w:pPr>
              <w:autoSpaceDE/>
              <w:autoSpaceDN/>
              <w:rPr>
                <w:ins w:id="1542" w:author="MCT" w:date="2024-10-14T13:23:00Z"/>
                <w:rFonts w:ascii="Calibri" w:hAnsi="Calibri" w:cs="Calibri"/>
                <w:color w:val="000000"/>
                <w:sz w:val="22"/>
                <w:szCs w:val="22"/>
              </w:rPr>
            </w:pPr>
            <w:ins w:id="1543" w:author="MCT" w:date="2024-10-14T13:23:00Z">
              <w:r w:rsidRPr="00623590">
                <w:rPr>
                  <w:rFonts w:ascii="Calibri" w:hAnsi="Calibri" w:cs="Calibri"/>
                  <w:color w:val="000000"/>
                  <w:sz w:val="22"/>
                  <w:szCs w:val="22"/>
                </w:rPr>
                <w:t>Transaction Type, Transaction Set Control Number</w:t>
              </w:r>
            </w:ins>
          </w:p>
        </w:tc>
      </w:tr>
      <w:tr w:rsidR="00623590" w:rsidRPr="00623590" w14:paraId="62D4C443" w14:textId="77777777" w:rsidTr="00623590">
        <w:trPr>
          <w:trHeight w:val="1215"/>
          <w:ins w:id="1544"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6ACAB9C" w14:textId="77777777" w:rsidR="00623590" w:rsidRPr="00623590" w:rsidRDefault="00623590" w:rsidP="00623590">
            <w:pPr>
              <w:autoSpaceDE/>
              <w:autoSpaceDN/>
              <w:rPr>
                <w:ins w:id="1545" w:author="MCT" w:date="2024-10-14T13:23:00Z"/>
                <w:rFonts w:ascii="Calibri" w:hAnsi="Calibri" w:cs="Calibri"/>
                <w:color w:val="000000"/>
                <w:sz w:val="22"/>
                <w:szCs w:val="22"/>
              </w:rPr>
            </w:pPr>
            <w:ins w:id="1546" w:author="MCT" w:date="2024-10-14T13:23:00Z">
              <w:r w:rsidRPr="00623590">
                <w:rPr>
                  <w:rFonts w:ascii="Calibri" w:hAnsi="Calibri" w:cs="Calibri"/>
                  <w:color w:val="000000"/>
                  <w:sz w:val="22"/>
                  <w:szCs w:val="22"/>
                </w:rPr>
                <w:t>BPT~00~200805101956534~20241010~DD</w:t>
              </w:r>
            </w:ins>
          </w:p>
        </w:tc>
        <w:tc>
          <w:tcPr>
            <w:tcW w:w="4770" w:type="dxa"/>
            <w:tcBorders>
              <w:top w:val="nil"/>
              <w:left w:val="nil"/>
              <w:bottom w:val="single" w:sz="8" w:space="0" w:color="auto"/>
              <w:right w:val="single" w:sz="8" w:space="0" w:color="auto"/>
            </w:tcBorders>
            <w:shd w:val="clear" w:color="auto" w:fill="auto"/>
            <w:vAlign w:val="center"/>
            <w:hideMark/>
          </w:tcPr>
          <w:p w14:paraId="6940517E" w14:textId="77777777" w:rsidR="00623590" w:rsidRPr="00623590" w:rsidRDefault="00623590" w:rsidP="00623590">
            <w:pPr>
              <w:autoSpaceDE/>
              <w:autoSpaceDN/>
              <w:rPr>
                <w:ins w:id="1547" w:author="MCT" w:date="2024-10-14T13:23:00Z"/>
                <w:rFonts w:ascii="Calibri" w:hAnsi="Calibri" w:cs="Calibri"/>
                <w:color w:val="000000"/>
                <w:sz w:val="22"/>
                <w:szCs w:val="22"/>
              </w:rPr>
            </w:pPr>
            <w:ins w:id="1548" w:author="MCT" w:date="2024-10-14T13:23:00Z">
              <w:r w:rsidRPr="00623590">
                <w:rPr>
                  <w:rFonts w:ascii="Calibri" w:hAnsi="Calibri" w:cs="Calibri"/>
                  <w:color w:val="000000"/>
                  <w:sz w:val="22"/>
                  <w:szCs w:val="22"/>
                </w:rPr>
                <w:t>Original, Unique Reference Identification, Date, Report Type</w:t>
              </w:r>
            </w:ins>
          </w:p>
        </w:tc>
      </w:tr>
      <w:tr w:rsidR="00623590" w:rsidRPr="00623590" w14:paraId="38BBA679" w14:textId="77777777" w:rsidTr="00623590">
        <w:trPr>
          <w:trHeight w:val="315"/>
          <w:ins w:id="1549"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BBF496E" w14:textId="77777777" w:rsidR="00623590" w:rsidRPr="00623590" w:rsidRDefault="00623590" w:rsidP="00623590">
            <w:pPr>
              <w:autoSpaceDE/>
              <w:autoSpaceDN/>
              <w:rPr>
                <w:ins w:id="1550" w:author="MCT" w:date="2024-10-14T13:23:00Z"/>
                <w:rFonts w:ascii="Calibri" w:hAnsi="Calibri" w:cs="Calibri"/>
                <w:color w:val="000000"/>
                <w:sz w:val="22"/>
                <w:szCs w:val="22"/>
              </w:rPr>
            </w:pPr>
            <w:ins w:id="1551" w:author="MCT" w:date="2024-10-14T13:23:00Z">
              <w:r w:rsidRPr="00623590">
                <w:rPr>
                  <w:rFonts w:ascii="Calibri" w:hAnsi="Calibri" w:cs="Calibri"/>
                  <w:color w:val="000000"/>
                  <w:sz w:val="22"/>
                  <w:szCs w:val="22"/>
                </w:rPr>
                <w:t>REF~Q5~~1000000000000000000000</w:t>
              </w:r>
            </w:ins>
          </w:p>
        </w:tc>
        <w:tc>
          <w:tcPr>
            <w:tcW w:w="4770" w:type="dxa"/>
            <w:tcBorders>
              <w:top w:val="nil"/>
              <w:left w:val="nil"/>
              <w:bottom w:val="single" w:sz="8" w:space="0" w:color="auto"/>
              <w:right w:val="single" w:sz="8" w:space="0" w:color="auto"/>
            </w:tcBorders>
            <w:shd w:val="clear" w:color="auto" w:fill="auto"/>
            <w:vAlign w:val="center"/>
            <w:hideMark/>
          </w:tcPr>
          <w:p w14:paraId="3470CD77" w14:textId="77777777" w:rsidR="00623590" w:rsidRPr="00623590" w:rsidRDefault="00623590" w:rsidP="00623590">
            <w:pPr>
              <w:autoSpaceDE/>
              <w:autoSpaceDN/>
              <w:rPr>
                <w:ins w:id="1552" w:author="MCT" w:date="2024-10-14T13:23:00Z"/>
                <w:rFonts w:ascii="Calibri" w:hAnsi="Calibri" w:cs="Calibri"/>
                <w:color w:val="000000"/>
                <w:sz w:val="22"/>
                <w:szCs w:val="22"/>
              </w:rPr>
            </w:pPr>
            <w:ins w:id="1553" w:author="MCT" w:date="2024-10-14T13:23:00Z">
              <w:r w:rsidRPr="00623590">
                <w:rPr>
                  <w:rFonts w:ascii="Calibri" w:hAnsi="Calibri" w:cs="Calibri"/>
                  <w:color w:val="000000"/>
                  <w:sz w:val="22"/>
                  <w:szCs w:val="22"/>
                </w:rPr>
                <w:t>ESI ID</w:t>
              </w:r>
            </w:ins>
          </w:p>
        </w:tc>
      </w:tr>
      <w:tr w:rsidR="00623590" w:rsidRPr="00623590" w14:paraId="55D56A57" w14:textId="77777777" w:rsidTr="00623590">
        <w:trPr>
          <w:trHeight w:val="315"/>
          <w:ins w:id="1554"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6F7104A" w14:textId="77777777" w:rsidR="00623590" w:rsidRPr="00623590" w:rsidRDefault="00623590" w:rsidP="00623590">
            <w:pPr>
              <w:autoSpaceDE/>
              <w:autoSpaceDN/>
              <w:rPr>
                <w:ins w:id="1555" w:author="MCT" w:date="2024-10-14T13:23:00Z"/>
                <w:rFonts w:ascii="Calibri" w:hAnsi="Calibri" w:cs="Calibri"/>
                <w:color w:val="000000"/>
                <w:sz w:val="22"/>
                <w:szCs w:val="22"/>
              </w:rPr>
            </w:pPr>
            <w:ins w:id="1556" w:author="MCT" w:date="2024-10-14T13:23:00Z">
              <w:r w:rsidRPr="00623590">
                <w:rPr>
                  <w:rFonts w:ascii="Calibri" w:hAnsi="Calibri" w:cs="Calibri"/>
                  <w:color w:val="000000"/>
                  <w:sz w:val="22"/>
                  <w:szCs w:val="22"/>
                </w:rPr>
                <w:t>REF~SR~ERCOT</w:t>
              </w:r>
            </w:ins>
          </w:p>
        </w:tc>
        <w:tc>
          <w:tcPr>
            <w:tcW w:w="4770" w:type="dxa"/>
            <w:tcBorders>
              <w:top w:val="nil"/>
              <w:left w:val="nil"/>
              <w:bottom w:val="single" w:sz="8" w:space="0" w:color="auto"/>
              <w:right w:val="single" w:sz="8" w:space="0" w:color="auto"/>
            </w:tcBorders>
            <w:shd w:val="clear" w:color="auto" w:fill="auto"/>
            <w:vAlign w:val="center"/>
            <w:hideMark/>
          </w:tcPr>
          <w:p w14:paraId="2F38E583" w14:textId="77777777" w:rsidR="00623590" w:rsidRPr="00623590" w:rsidRDefault="00623590" w:rsidP="00623590">
            <w:pPr>
              <w:autoSpaceDE/>
              <w:autoSpaceDN/>
              <w:rPr>
                <w:ins w:id="1557" w:author="MCT" w:date="2024-10-14T13:23:00Z"/>
                <w:rFonts w:ascii="Calibri" w:hAnsi="Calibri" w:cs="Calibri"/>
                <w:color w:val="000000"/>
                <w:sz w:val="22"/>
                <w:szCs w:val="22"/>
              </w:rPr>
            </w:pPr>
            <w:ins w:id="1558" w:author="MCT" w:date="2024-10-14T13:23:00Z">
              <w:r w:rsidRPr="00623590">
                <w:rPr>
                  <w:rFonts w:ascii="Calibri" w:hAnsi="Calibri" w:cs="Calibri"/>
                  <w:color w:val="000000"/>
                  <w:sz w:val="22"/>
                  <w:szCs w:val="22"/>
                </w:rPr>
                <w:t>Power Region</w:t>
              </w:r>
            </w:ins>
          </w:p>
        </w:tc>
      </w:tr>
      <w:tr w:rsidR="00623590" w:rsidRPr="00623590" w14:paraId="796C99FA" w14:textId="77777777" w:rsidTr="00623590">
        <w:trPr>
          <w:trHeight w:val="615"/>
          <w:ins w:id="1559"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7C08B72" w14:textId="77777777" w:rsidR="00623590" w:rsidRPr="00623590" w:rsidRDefault="00623590" w:rsidP="00623590">
            <w:pPr>
              <w:autoSpaceDE/>
              <w:autoSpaceDN/>
              <w:rPr>
                <w:ins w:id="1560" w:author="MCT" w:date="2024-10-14T13:23:00Z"/>
                <w:rFonts w:ascii="Calibri" w:hAnsi="Calibri" w:cs="Calibri"/>
                <w:color w:val="000000"/>
                <w:sz w:val="22"/>
                <w:szCs w:val="22"/>
              </w:rPr>
            </w:pPr>
            <w:ins w:id="1561" w:author="MCT" w:date="2024-10-14T13:23:00Z">
              <w:r w:rsidRPr="00623590">
                <w:rPr>
                  <w:rFonts w:ascii="Calibri" w:hAnsi="Calibri" w:cs="Calibri"/>
                  <w:color w:val="000000"/>
                  <w:sz w:val="22"/>
                  <w:szCs w:val="22"/>
                </w:rPr>
                <w:t>N1~8S~TDSP NAME~9~009876543~~41</w:t>
              </w:r>
            </w:ins>
          </w:p>
        </w:tc>
        <w:tc>
          <w:tcPr>
            <w:tcW w:w="4770" w:type="dxa"/>
            <w:tcBorders>
              <w:top w:val="nil"/>
              <w:left w:val="nil"/>
              <w:bottom w:val="single" w:sz="8" w:space="0" w:color="auto"/>
              <w:right w:val="single" w:sz="8" w:space="0" w:color="auto"/>
            </w:tcBorders>
            <w:shd w:val="clear" w:color="auto" w:fill="auto"/>
            <w:vAlign w:val="center"/>
            <w:hideMark/>
          </w:tcPr>
          <w:p w14:paraId="70B25AC5" w14:textId="77777777" w:rsidR="00623590" w:rsidRPr="00623590" w:rsidRDefault="00623590" w:rsidP="00623590">
            <w:pPr>
              <w:autoSpaceDE/>
              <w:autoSpaceDN/>
              <w:rPr>
                <w:ins w:id="1562" w:author="MCT" w:date="2024-10-14T13:23:00Z"/>
                <w:rFonts w:ascii="Calibri" w:hAnsi="Calibri" w:cs="Calibri"/>
                <w:color w:val="000000"/>
                <w:sz w:val="22"/>
                <w:szCs w:val="22"/>
              </w:rPr>
            </w:pPr>
            <w:ins w:id="1563" w:author="MCT" w:date="2024-10-14T13:23:00Z">
              <w:r w:rsidRPr="00623590">
                <w:rPr>
                  <w:rFonts w:ascii="Calibri" w:hAnsi="Calibri" w:cs="Calibri"/>
                  <w:color w:val="000000"/>
                  <w:sz w:val="22"/>
                  <w:szCs w:val="22"/>
                </w:rPr>
                <w:t>TDSP Name, DUNS Number, Sender</w:t>
              </w:r>
            </w:ins>
          </w:p>
        </w:tc>
      </w:tr>
      <w:tr w:rsidR="00623590" w:rsidRPr="00623590" w14:paraId="2616D41E" w14:textId="77777777" w:rsidTr="00623590">
        <w:trPr>
          <w:trHeight w:val="615"/>
          <w:ins w:id="1564"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54E8F7D" w14:textId="77777777" w:rsidR="00623590" w:rsidRPr="00623590" w:rsidRDefault="00623590" w:rsidP="00623590">
            <w:pPr>
              <w:autoSpaceDE/>
              <w:autoSpaceDN/>
              <w:rPr>
                <w:ins w:id="1565" w:author="MCT" w:date="2024-10-14T13:23:00Z"/>
                <w:rFonts w:ascii="Calibri" w:hAnsi="Calibri" w:cs="Calibri"/>
                <w:color w:val="000000"/>
                <w:sz w:val="22"/>
                <w:szCs w:val="22"/>
              </w:rPr>
            </w:pPr>
            <w:ins w:id="1566" w:author="MCT" w:date="2024-10-14T13:23:00Z">
              <w:r w:rsidRPr="00623590">
                <w:rPr>
                  <w:rFonts w:ascii="Calibri" w:hAnsi="Calibri" w:cs="Calibri"/>
                  <w:color w:val="000000"/>
                  <w:sz w:val="22"/>
                  <w:szCs w:val="22"/>
                </w:rPr>
                <w:t>N1~AY~ERCOT~1~183529049~~40</w:t>
              </w:r>
            </w:ins>
          </w:p>
        </w:tc>
        <w:tc>
          <w:tcPr>
            <w:tcW w:w="4770" w:type="dxa"/>
            <w:tcBorders>
              <w:top w:val="nil"/>
              <w:left w:val="nil"/>
              <w:bottom w:val="single" w:sz="8" w:space="0" w:color="auto"/>
              <w:right w:val="single" w:sz="8" w:space="0" w:color="auto"/>
            </w:tcBorders>
            <w:shd w:val="clear" w:color="auto" w:fill="auto"/>
            <w:vAlign w:val="center"/>
            <w:hideMark/>
          </w:tcPr>
          <w:p w14:paraId="01E375E5" w14:textId="77777777" w:rsidR="00623590" w:rsidRPr="00623590" w:rsidRDefault="00623590" w:rsidP="00623590">
            <w:pPr>
              <w:autoSpaceDE/>
              <w:autoSpaceDN/>
              <w:rPr>
                <w:ins w:id="1567" w:author="MCT" w:date="2024-10-14T13:23:00Z"/>
                <w:rFonts w:ascii="Calibri" w:hAnsi="Calibri" w:cs="Calibri"/>
                <w:color w:val="000000"/>
                <w:sz w:val="22"/>
                <w:szCs w:val="22"/>
              </w:rPr>
            </w:pPr>
            <w:ins w:id="1568" w:author="MCT" w:date="2024-10-14T13:23:00Z">
              <w:r w:rsidRPr="00623590">
                <w:rPr>
                  <w:rFonts w:ascii="Calibri" w:hAnsi="Calibri" w:cs="Calibri"/>
                  <w:color w:val="000000"/>
                  <w:sz w:val="22"/>
                  <w:szCs w:val="22"/>
                </w:rPr>
                <w:t>ERCOT, DUNS Number, Receiver</w:t>
              </w:r>
            </w:ins>
          </w:p>
        </w:tc>
      </w:tr>
      <w:tr w:rsidR="00623590" w:rsidRPr="00623590" w14:paraId="5EDF2538" w14:textId="77777777" w:rsidTr="00623590">
        <w:trPr>
          <w:trHeight w:val="615"/>
          <w:ins w:id="1569"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B6E6FEA" w14:textId="77777777" w:rsidR="00623590" w:rsidRPr="00623590" w:rsidRDefault="00623590" w:rsidP="00623590">
            <w:pPr>
              <w:autoSpaceDE/>
              <w:autoSpaceDN/>
              <w:rPr>
                <w:ins w:id="1570" w:author="MCT" w:date="2024-10-14T13:23:00Z"/>
                <w:rFonts w:ascii="Calibri" w:hAnsi="Calibri" w:cs="Calibri"/>
                <w:color w:val="000000"/>
                <w:sz w:val="22"/>
                <w:szCs w:val="22"/>
              </w:rPr>
            </w:pPr>
            <w:ins w:id="1571" w:author="MCT" w:date="2024-10-14T13:23:00Z">
              <w:r w:rsidRPr="00623590">
                <w:rPr>
                  <w:rFonts w:ascii="Calibri" w:hAnsi="Calibri" w:cs="Calibri"/>
                  <w:color w:val="000000"/>
                  <w:sz w:val="22"/>
                  <w:szCs w:val="22"/>
                </w:rPr>
                <w:t>N1~SJ~CR NAME~1~987654321</w:t>
              </w:r>
            </w:ins>
          </w:p>
        </w:tc>
        <w:tc>
          <w:tcPr>
            <w:tcW w:w="4770" w:type="dxa"/>
            <w:tcBorders>
              <w:top w:val="nil"/>
              <w:left w:val="nil"/>
              <w:bottom w:val="single" w:sz="8" w:space="0" w:color="auto"/>
              <w:right w:val="single" w:sz="8" w:space="0" w:color="auto"/>
            </w:tcBorders>
            <w:shd w:val="clear" w:color="auto" w:fill="auto"/>
            <w:vAlign w:val="center"/>
            <w:hideMark/>
          </w:tcPr>
          <w:p w14:paraId="46C83A2D" w14:textId="77777777" w:rsidR="00623590" w:rsidRPr="00623590" w:rsidRDefault="00623590" w:rsidP="00623590">
            <w:pPr>
              <w:autoSpaceDE/>
              <w:autoSpaceDN/>
              <w:rPr>
                <w:ins w:id="1572" w:author="MCT" w:date="2024-10-14T13:23:00Z"/>
                <w:rFonts w:ascii="Calibri" w:hAnsi="Calibri" w:cs="Calibri"/>
                <w:color w:val="000000"/>
                <w:sz w:val="22"/>
                <w:szCs w:val="22"/>
              </w:rPr>
            </w:pPr>
            <w:ins w:id="1573" w:author="MCT" w:date="2024-10-14T13:23:00Z">
              <w:r w:rsidRPr="00623590">
                <w:rPr>
                  <w:rFonts w:ascii="Calibri" w:hAnsi="Calibri" w:cs="Calibri"/>
                  <w:color w:val="000000"/>
                  <w:sz w:val="22"/>
                  <w:szCs w:val="22"/>
                </w:rPr>
                <w:t>CR Name, DUNS Number</w:t>
              </w:r>
            </w:ins>
          </w:p>
        </w:tc>
      </w:tr>
      <w:tr w:rsidR="00623590" w:rsidRPr="00623590" w14:paraId="03A73B78" w14:textId="77777777" w:rsidTr="00623590">
        <w:trPr>
          <w:trHeight w:val="615"/>
          <w:ins w:id="1574"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5230C9D" w14:textId="77777777" w:rsidR="00623590" w:rsidRPr="00623590" w:rsidRDefault="00623590" w:rsidP="00623590">
            <w:pPr>
              <w:autoSpaceDE/>
              <w:autoSpaceDN/>
              <w:rPr>
                <w:ins w:id="1575" w:author="MCT" w:date="2024-10-14T13:23:00Z"/>
                <w:rFonts w:ascii="Calibri" w:hAnsi="Calibri" w:cs="Calibri"/>
                <w:color w:val="000000"/>
                <w:sz w:val="22"/>
                <w:szCs w:val="22"/>
              </w:rPr>
            </w:pPr>
            <w:ins w:id="1576" w:author="MCT" w:date="2024-10-14T13:23:00Z">
              <w:r w:rsidRPr="00623590">
                <w:rPr>
                  <w:rFonts w:ascii="Calibri" w:hAnsi="Calibri" w:cs="Calibri"/>
                  <w:color w:val="000000"/>
                  <w:sz w:val="22"/>
                  <w:szCs w:val="22"/>
                </w:rPr>
                <w:lastRenderedPageBreak/>
                <w:t>PTD~SU</w:t>
              </w:r>
            </w:ins>
          </w:p>
        </w:tc>
        <w:tc>
          <w:tcPr>
            <w:tcW w:w="4770" w:type="dxa"/>
            <w:tcBorders>
              <w:top w:val="nil"/>
              <w:left w:val="nil"/>
              <w:bottom w:val="single" w:sz="8" w:space="0" w:color="auto"/>
              <w:right w:val="single" w:sz="8" w:space="0" w:color="auto"/>
            </w:tcBorders>
            <w:shd w:val="clear" w:color="auto" w:fill="auto"/>
            <w:vAlign w:val="center"/>
            <w:hideMark/>
          </w:tcPr>
          <w:p w14:paraId="2CA79EE8" w14:textId="77777777" w:rsidR="00623590" w:rsidRPr="00623590" w:rsidRDefault="00623590" w:rsidP="00623590">
            <w:pPr>
              <w:autoSpaceDE/>
              <w:autoSpaceDN/>
              <w:rPr>
                <w:ins w:id="1577" w:author="MCT" w:date="2024-10-14T13:23:00Z"/>
                <w:rFonts w:ascii="Calibri" w:hAnsi="Calibri" w:cs="Calibri"/>
                <w:color w:val="000000"/>
                <w:sz w:val="22"/>
                <w:szCs w:val="22"/>
              </w:rPr>
            </w:pPr>
            <w:ins w:id="1578" w:author="MCT" w:date="2024-10-14T13:23:00Z">
              <w:r w:rsidRPr="00623590">
                <w:rPr>
                  <w:rFonts w:ascii="Calibri" w:hAnsi="Calibri" w:cs="Calibri"/>
                  <w:color w:val="000000"/>
                  <w:sz w:val="22"/>
                  <w:szCs w:val="22"/>
                </w:rPr>
                <w:t>Non-Interval Usage Summary</w:t>
              </w:r>
            </w:ins>
          </w:p>
        </w:tc>
      </w:tr>
      <w:tr w:rsidR="00623590" w:rsidRPr="00623590" w14:paraId="03D1C5CF" w14:textId="77777777" w:rsidTr="00623590">
        <w:trPr>
          <w:trHeight w:val="315"/>
          <w:ins w:id="1579" w:author="MCT" w:date="2024-10-14T13:23:00Z"/>
        </w:trPr>
        <w:tc>
          <w:tcPr>
            <w:tcW w:w="668" w:type="dxa"/>
            <w:tcBorders>
              <w:top w:val="nil"/>
              <w:left w:val="nil"/>
              <w:bottom w:val="nil"/>
              <w:right w:val="nil"/>
            </w:tcBorders>
            <w:shd w:val="clear" w:color="auto" w:fill="auto"/>
            <w:hideMark/>
          </w:tcPr>
          <w:p w14:paraId="3913C47C" w14:textId="77777777" w:rsidR="00623590" w:rsidRPr="00623590" w:rsidRDefault="00623590" w:rsidP="00623590">
            <w:pPr>
              <w:autoSpaceDE/>
              <w:autoSpaceDN/>
              <w:rPr>
                <w:ins w:id="1580"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6659ADE" w14:textId="77777777" w:rsidR="00623590" w:rsidRPr="00623590" w:rsidRDefault="00623590" w:rsidP="00623590">
            <w:pPr>
              <w:autoSpaceDE/>
              <w:autoSpaceDN/>
              <w:rPr>
                <w:ins w:id="1581" w:author="MCT" w:date="2024-10-14T13:23:00Z"/>
                <w:rFonts w:ascii="Calibri" w:hAnsi="Calibri" w:cs="Calibri"/>
                <w:color w:val="000000"/>
                <w:sz w:val="22"/>
                <w:szCs w:val="22"/>
              </w:rPr>
            </w:pPr>
            <w:ins w:id="1582"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42F31DFA" w14:textId="77777777" w:rsidR="00623590" w:rsidRPr="00623590" w:rsidRDefault="00623590" w:rsidP="00623590">
            <w:pPr>
              <w:autoSpaceDE/>
              <w:autoSpaceDN/>
              <w:rPr>
                <w:ins w:id="1583" w:author="MCT" w:date="2024-10-14T13:23:00Z"/>
                <w:rFonts w:ascii="Calibri" w:hAnsi="Calibri" w:cs="Calibri"/>
                <w:color w:val="000000"/>
                <w:sz w:val="22"/>
                <w:szCs w:val="22"/>
              </w:rPr>
            </w:pPr>
            <w:ins w:id="1584" w:author="MCT" w:date="2024-10-14T13:23:00Z">
              <w:r w:rsidRPr="00623590">
                <w:rPr>
                  <w:rFonts w:ascii="Calibri" w:hAnsi="Calibri" w:cs="Calibri"/>
                  <w:color w:val="000000"/>
                  <w:sz w:val="22"/>
                  <w:szCs w:val="22"/>
                </w:rPr>
                <w:t>Meter Type</w:t>
              </w:r>
            </w:ins>
          </w:p>
        </w:tc>
      </w:tr>
      <w:tr w:rsidR="00623590" w:rsidRPr="00623590" w14:paraId="325B0FE3" w14:textId="77777777" w:rsidTr="00623590">
        <w:trPr>
          <w:trHeight w:val="315"/>
          <w:ins w:id="1585" w:author="MCT" w:date="2024-10-14T13:23:00Z"/>
        </w:trPr>
        <w:tc>
          <w:tcPr>
            <w:tcW w:w="668" w:type="dxa"/>
            <w:tcBorders>
              <w:top w:val="nil"/>
              <w:left w:val="nil"/>
              <w:bottom w:val="nil"/>
              <w:right w:val="nil"/>
            </w:tcBorders>
            <w:shd w:val="clear" w:color="auto" w:fill="auto"/>
            <w:hideMark/>
          </w:tcPr>
          <w:p w14:paraId="219E3C57" w14:textId="77777777" w:rsidR="00623590" w:rsidRPr="00623590" w:rsidRDefault="00623590" w:rsidP="00623590">
            <w:pPr>
              <w:autoSpaceDE/>
              <w:autoSpaceDN/>
              <w:rPr>
                <w:ins w:id="1586"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7D9A8A" w14:textId="77777777" w:rsidR="00623590" w:rsidRPr="00623590" w:rsidRDefault="00623590" w:rsidP="00623590">
            <w:pPr>
              <w:autoSpaceDE/>
              <w:autoSpaceDN/>
              <w:rPr>
                <w:ins w:id="1587" w:author="MCT" w:date="2024-10-14T13:23:00Z"/>
                <w:rFonts w:ascii="Calibri" w:hAnsi="Calibri" w:cs="Calibri"/>
                <w:color w:val="000000"/>
                <w:sz w:val="22"/>
                <w:szCs w:val="22"/>
              </w:rPr>
            </w:pPr>
            <w:ins w:id="1588" w:author="MCT" w:date="2024-10-14T13:23:00Z">
              <w:r w:rsidRPr="00623590">
                <w:rPr>
                  <w:rFonts w:ascii="Calibri" w:hAnsi="Calibri" w:cs="Calibri"/>
                  <w:color w:val="000000"/>
                  <w:sz w:val="22"/>
                  <w:szCs w:val="22"/>
                </w:rPr>
                <w:t>QTY~QD~702</w:t>
              </w:r>
            </w:ins>
          </w:p>
        </w:tc>
        <w:tc>
          <w:tcPr>
            <w:tcW w:w="4770" w:type="dxa"/>
            <w:tcBorders>
              <w:top w:val="nil"/>
              <w:left w:val="nil"/>
              <w:bottom w:val="single" w:sz="8" w:space="0" w:color="auto"/>
              <w:right w:val="single" w:sz="8" w:space="0" w:color="auto"/>
            </w:tcBorders>
            <w:shd w:val="clear" w:color="auto" w:fill="auto"/>
            <w:vAlign w:val="center"/>
            <w:hideMark/>
          </w:tcPr>
          <w:p w14:paraId="439E7E2B" w14:textId="77777777" w:rsidR="00623590" w:rsidRPr="00623590" w:rsidRDefault="00623590" w:rsidP="00623590">
            <w:pPr>
              <w:autoSpaceDE/>
              <w:autoSpaceDN/>
              <w:rPr>
                <w:ins w:id="1589" w:author="MCT" w:date="2024-10-14T13:23:00Z"/>
                <w:rFonts w:ascii="Calibri" w:hAnsi="Calibri" w:cs="Calibri"/>
                <w:color w:val="000000"/>
                <w:sz w:val="22"/>
                <w:szCs w:val="22"/>
              </w:rPr>
            </w:pPr>
            <w:ins w:id="1590" w:author="MCT" w:date="2024-10-14T13:23:00Z">
              <w:r w:rsidRPr="00623590">
                <w:rPr>
                  <w:rFonts w:ascii="Calibri" w:hAnsi="Calibri" w:cs="Calibri"/>
                  <w:color w:val="000000"/>
                  <w:sz w:val="22"/>
                  <w:szCs w:val="22"/>
                </w:rPr>
                <w:t>Quantity Delivered</w:t>
              </w:r>
            </w:ins>
          </w:p>
        </w:tc>
      </w:tr>
      <w:tr w:rsidR="00623590" w:rsidRPr="00623590" w14:paraId="7370EF7D" w14:textId="77777777" w:rsidTr="00623590">
        <w:tblPrEx>
          <w:tblPrExChange w:id="1591" w:author="MCT" w:date="2024-10-14T13:25:00Z">
            <w:tblPrEx>
              <w:tblW w:w="9440" w:type="dxa"/>
            </w:tblPrEx>
          </w:tblPrExChange>
        </w:tblPrEx>
        <w:trPr>
          <w:trHeight w:val="315"/>
          <w:ins w:id="1592" w:author="MCT" w:date="2024-10-14T13:23:00Z"/>
          <w:trPrChange w:id="1593" w:author="MCT" w:date="2024-10-14T13:25:00Z">
            <w:trPr>
              <w:trHeight w:val="315"/>
            </w:trPr>
          </w:trPrChange>
        </w:trPr>
        <w:tc>
          <w:tcPr>
            <w:tcW w:w="668" w:type="dxa"/>
            <w:tcBorders>
              <w:top w:val="nil"/>
              <w:left w:val="nil"/>
              <w:bottom w:val="nil"/>
              <w:right w:val="nil"/>
            </w:tcBorders>
            <w:shd w:val="clear" w:color="auto" w:fill="auto"/>
            <w:hideMark/>
            <w:tcPrChange w:id="1594" w:author="MCT" w:date="2024-10-14T13:25:00Z">
              <w:tcPr>
                <w:tcW w:w="773" w:type="dxa"/>
                <w:gridSpan w:val="2"/>
                <w:tcBorders>
                  <w:top w:val="nil"/>
                  <w:left w:val="nil"/>
                  <w:bottom w:val="nil"/>
                  <w:right w:val="nil"/>
                </w:tcBorders>
                <w:shd w:val="clear" w:color="auto" w:fill="auto"/>
                <w:hideMark/>
              </w:tcPr>
            </w:tcPrChange>
          </w:tcPr>
          <w:p w14:paraId="6A7D5041" w14:textId="77777777" w:rsidR="00623590" w:rsidRPr="00623590" w:rsidRDefault="00623590" w:rsidP="00623590">
            <w:pPr>
              <w:autoSpaceDE/>
              <w:autoSpaceDN/>
              <w:rPr>
                <w:ins w:id="1595"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596" w:author="MCT" w:date="2024-10-14T13:25:00Z">
              <w:tcPr>
                <w:tcW w:w="772" w:type="dxa"/>
                <w:gridSpan w:val="2"/>
                <w:tcBorders>
                  <w:top w:val="nil"/>
                  <w:left w:val="nil"/>
                  <w:bottom w:val="nil"/>
                  <w:right w:val="nil"/>
                </w:tcBorders>
                <w:shd w:val="clear" w:color="auto" w:fill="auto"/>
                <w:hideMark/>
              </w:tcPr>
            </w:tcPrChange>
          </w:tcPr>
          <w:p w14:paraId="647CB0D1" w14:textId="77777777" w:rsidR="00623590" w:rsidRPr="00623590" w:rsidRDefault="00623590" w:rsidP="00623590">
            <w:pPr>
              <w:autoSpaceDE/>
              <w:autoSpaceDN/>
              <w:rPr>
                <w:ins w:id="1597"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598"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E982EA6" w14:textId="77777777" w:rsidR="00623590" w:rsidRPr="00623590" w:rsidRDefault="00623590" w:rsidP="00623590">
            <w:pPr>
              <w:autoSpaceDE/>
              <w:autoSpaceDN/>
              <w:rPr>
                <w:ins w:id="1599" w:author="MCT" w:date="2024-10-14T13:23:00Z"/>
                <w:rFonts w:ascii="Calibri" w:hAnsi="Calibri" w:cs="Calibri"/>
                <w:color w:val="000000"/>
                <w:sz w:val="22"/>
                <w:szCs w:val="22"/>
              </w:rPr>
            </w:pPr>
            <w:ins w:id="1600" w:author="MCT" w:date="2024-10-14T13:23:00Z">
              <w:r w:rsidRPr="00623590">
                <w:rPr>
                  <w:rFonts w:ascii="Calibri" w:hAnsi="Calibri" w:cs="Calibri"/>
                  <w:color w:val="000000"/>
                  <w:sz w:val="22"/>
                  <w:szCs w:val="22"/>
                </w:rPr>
                <w:t>MEA~~PRQ~702~~~~51</w:t>
              </w:r>
            </w:ins>
          </w:p>
        </w:tc>
        <w:tc>
          <w:tcPr>
            <w:tcW w:w="4770" w:type="dxa"/>
            <w:tcBorders>
              <w:top w:val="nil"/>
              <w:left w:val="nil"/>
              <w:bottom w:val="single" w:sz="8" w:space="0" w:color="auto"/>
              <w:right w:val="single" w:sz="8" w:space="0" w:color="auto"/>
            </w:tcBorders>
            <w:shd w:val="clear" w:color="auto" w:fill="auto"/>
            <w:vAlign w:val="center"/>
            <w:hideMark/>
            <w:tcPrChange w:id="1601"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4F425F49" w14:textId="77777777" w:rsidR="00623590" w:rsidRPr="00623590" w:rsidRDefault="00623590" w:rsidP="00623590">
            <w:pPr>
              <w:autoSpaceDE/>
              <w:autoSpaceDN/>
              <w:rPr>
                <w:ins w:id="1602" w:author="MCT" w:date="2024-10-14T13:23:00Z"/>
                <w:rFonts w:ascii="Calibri" w:hAnsi="Calibri" w:cs="Calibri"/>
                <w:color w:val="000000"/>
                <w:sz w:val="22"/>
                <w:szCs w:val="22"/>
              </w:rPr>
            </w:pPr>
            <w:ins w:id="1603" w:author="MCT" w:date="2024-10-14T13:23:00Z">
              <w:r w:rsidRPr="00623590">
                <w:rPr>
                  <w:rFonts w:ascii="Calibri" w:hAnsi="Calibri" w:cs="Calibri"/>
                  <w:color w:val="000000"/>
                  <w:sz w:val="22"/>
                  <w:szCs w:val="22"/>
                </w:rPr>
                <w:t>Consumption</w:t>
              </w:r>
            </w:ins>
          </w:p>
        </w:tc>
      </w:tr>
      <w:tr w:rsidR="00623590" w:rsidRPr="00623590" w14:paraId="51C8B5B4" w14:textId="77777777" w:rsidTr="00623590">
        <w:tblPrEx>
          <w:tblPrExChange w:id="1604" w:author="MCT" w:date="2024-10-14T13:25:00Z">
            <w:tblPrEx>
              <w:tblW w:w="9440" w:type="dxa"/>
            </w:tblPrEx>
          </w:tblPrExChange>
        </w:tblPrEx>
        <w:trPr>
          <w:trHeight w:val="615"/>
          <w:ins w:id="1605" w:author="MCT" w:date="2024-10-14T13:23:00Z"/>
          <w:trPrChange w:id="1606" w:author="MCT" w:date="2024-10-14T13:25:00Z">
            <w:trPr>
              <w:trHeight w:val="615"/>
            </w:trPr>
          </w:trPrChange>
        </w:trPr>
        <w:tc>
          <w:tcPr>
            <w:tcW w:w="668" w:type="dxa"/>
            <w:tcBorders>
              <w:top w:val="nil"/>
              <w:left w:val="nil"/>
              <w:bottom w:val="nil"/>
              <w:right w:val="nil"/>
            </w:tcBorders>
            <w:shd w:val="clear" w:color="auto" w:fill="auto"/>
            <w:hideMark/>
            <w:tcPrChange w:id="1607" w:author="MCT" w:date="2024-10-14T13:25:00Z">
              <w:tcPr>
                <w:tcW w:w="773" w:type="dxa"/>
                <w:gridSpan w:val="2"/>
                <w:tcBorders>
                  <w:top w:val="nil"/>
                  <w:left w:val="nil"/>
                  <w:bottom w:val="nil"/>
                  <w:right w:val="nil"/>
                </w:tcBorders>
                <w:shd w:val="clear" w:color="auto" w:fill="auto"/>
                <w:hideMark/>
              </w:tcPr>
            </w:tcPrChange>
          </w:tcPr>
          <w:p w14:paraId="1681D987" w14:textId="77777777" w:rsidR="00623590" w:rsidRPr="00623590" w:rsidRDefault="00623590" w:rsidP="00623590">
            <w:pPr>
              <w:autoSpaceDE/>
              <w:autoSpaceDN/>
              <w:rPr>
                <w:ins w:id="1608"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09" w:author="MCT" w:date="2024-10-14T13:25:00Z">
              <w:tcPr>
                <w:tcW w:w="772" w:type="dxa"/>
                <w:gridSpan w:val="2"/>
                <w:tcBorders>
                  <w:top w:val="nil"/>
                  <w:left w:val="nil"/>
                  <w:bottom w:val="nil"/>
                  <w:right w:val="nil"/>
                </w:tcBorders>
                <w:shd w:val="clear" w:color="auto" w:fill="auto"/>
                <w:hideMark/>
              </w:tcPr>
            </w:tcPrChange>
          </w:tcPr>
          <w:p w14:paraId="0E82D6B4" w14:textId="77777777" w:rsidR="00623590" w:rsidRPr="00623590" w:rsidRDefault="00623590" w:rsidP="00623590">
            <w:pPr>
              <w:autoSpaceDE/>
              <w:autoSpaceDN/>
              <w:rPr>
                <w:ins w:id="1610"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11"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4C7375E1" w14:textId="77777777" w:rsidR="00623590" w:rsidRPr="00623590" w:rsidRDefault="00623590" w:rsidP="00623590">
            <w:pPr>
              <w:autoSpaceDE/>
              <w:autoSpaceDN/>
              <w:rPr>
                <w:ins w:id="1612" w:author="MCT" w:date="2024-10-14T13:23:00Z"/>
                <w:rFonts w:ascii="Calibri" w:hAnsi="Calibri" w:cs="Calibri"/>
                <w:color w:val="000000"/>
                <w:sz w:val="22"/>
                <w:szCs w:val="22"/>
              </w:rPr>
            </w:pPr>
            <w:ins w:id="1613"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Change w:id="1614"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047E2550" w14:textId="77777777" w:rsidR="00623590" w:rsidRPr="00623590" w:rsidRDefault="00623590" w:rsidP="00623590">
            <w:pPr>
              <w:autoSpaceDE/>
              <w:autoSpaceDN/>
              <w:rPr>
                <w:ins w:id="1615" w:author="MCT" w:date="2024-10-14T13:23:00Z"/>
                <w:rFonts w:ascii="Calibri" w:hAnsi="Calibri" w:cs="Calibri"/>
                <w:color w:val="000000"/>
                <w:sz w:val="22"/>
                <w:szCs w:val="22"/>
              </w:rPr>
            </w:pPr>
            <w:ins w:id="1616" w:author="MCT" w:date="2024-10-14T13:23:00Z">
              <w:r w:rsidRPr="00623590">
                <w:rPr>
                  <w:rFonts w:ascii="Calibri" w:hAnsi="Calibri" w:cs="Calibri"/>
                  <w:color w:val="000000"/>
                  <w:sz w:val="22"/>
                  <w:szCs w:val="22"/>
                </w:rPr>
                <w:t>Service Period Start Date</w:t>
              </w:r>
            </w:ins>
          </w:p>
        </w:tc>
      </w:tr>
      <w:tr w:rsidR="00623590" w:rsidRPr="00623590" w14:paraId="0A4F587D" w14:textId="77777777" w:rsidTr="00623590">
        <w:tblPrEx>
          <w:tblPrExChange w:id="1617" w:author="MCT" w:date="2024-10-14T13:25:00Z">
            <w:tblPrEx>
              <w:tblW w:w="9440" w:type="dxa"/>
            </w:tblPrEx>
          </w:tblPrExChange>
        </w:tblPrEx>
        <w:trPr>
          <w:trHeight w:val="615"/>
          <w:ins w:id="1618" w:author="MCT" w:date="2024-10-14T13:23:00Z"/>
          <w:trPrChange w:id="1619" w:author="MCT" w:date="2024-10-14T13:25:00Z">
            <w:trPr>
              <w:trHeight w:val="615"/>
            </w:trPr>
          </w:trPrChange>
        </w:trPr>
        <w:tc>
          <w:tcPr>
            <w:tcW w:w="668" w:type="dxa"/>
            <w:tcBorders>
              <w:top w:val="nil"/>
              <w:left w:val="nil"/>
              <w:bottom w:val="nil"/>
              <w:right w:val="nil"/>
            </w:tcBorders>
            <w:shd w:val="clear" w:color="auto" w:fill="auto"/>
            <w:hideMark/>
            <w:tcPrChange w:id="1620" w:author="MCT" w:date="2024-10-14T13:25:00Z">
              <w:tcPr>
                <w:tcW w:w="773" w:type="dxa"/>
                <w:gridSpan w:val="2"/>
                <w:tcBorders>
                  <w:top w:val="nil"/>
                  <w:left w:val="nil"/>
                  <w:bottom w:val="nil"/>
                  <w:right w:val="nil"/>
                </w:tcBorders>
                <w:shd w:val="clear" w:color="auto" w:fill="auto"/>
                <w:hideMark/>
              </w:tcPr>
            </w:tcPrChange>
          </w:tcPr>
          <w:p w14:paraId="61B7CFBE" w14:textId="77777777" w:rsidR="00623590" w:rsidRPr="00623590" w:rsidRDefault="00623590" w:rsidP="00623590">
            <w:pPr>
              <w:autoSpaceDE/>
              <w:autoSpaceDN/>
              <w:rPr>
                <w:ins w:id="1621"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22" w:author="MCT" w:date="2024-10-14T13:25:00Z">
              <w:tcPr>
                <w:tcW w:w="772" w:type="dxa"/>
                <w:gridSpan w:val="2"/>
                <w:tcBorders>
                  <w:top w:val="nil"/>
                  <w:left w:val="nil"/>
                  <w:bottom w:val="nil"/>
                  <w:right w:val="nil"/>
                </w:tcBorders>
                <w:shd w:val="clear" w:color="auto" w:fill="auto"/>
                <w:hideMark/>
              </w:tcPr>
            </w:tcPrChange>
          </w:tcPr>
          <w:p w14:paraId="63A98B41" w14:textId="77777777" w:rsidR="00623590" w:rsidRPr="00623590" w:rsidRDefault="00623590" w:rsidP="00623590">
            <w:pPr>
              <w:autoSpaceDE/>
              <w:autoSpaceDN/>
              <w:rPr>
                <w:ins w:id="1623"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24"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7A5037A4" w14:textId="77777777" w:rsidR="00623590" w:rsidRPr="00623590" w:rsidRDefault="00623590" w:rsidP="00623590">
            <w:pPr>
              <w:autoSpaceDE/>
              <w:autoSpaceDN/>
              <w:rPr>
                <w:ins w:id="1625" w:author="MCT" w:date="2024-10-14T13:23:00Z"/>
                <w:rFonts w:ascii="Calibri" w:hAnsi="Calibri" w:cs="Calibri"/>
                <w:color w:val="000000"/>
                <w:sz w:val="22"/>
                <w:szCs w:val="22"/>
              </w:rPr>
            </w:pPr>
            <w:ins w:id="1626"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Change w:id="1627"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72739885" w14:textId="77777777" w:rsidR="00623590" w:rsidRPr="00623590" w:rsidRDefault="00623590" w:rsidP="00623590">
            <w:pPr>
              <w:autoSpaceDE/>
              <w:autoSpaceDN/>
              <w:rPr>
                <w:ins w:id="1628" w:author="MCT" w:date="2024-10-14T13:23:00Z"/>
                <w:rFonts w:ascii="Calibri" w:hAnsi="Calibri" w:cs="Calibri"/>
                <w:color w:val="000000"/>
                <w:sz w:val="22"/>
                <w:szCs w:val="22"/>
              </w:rPr>
            </w:pPr>
            <w:ins w:id="1629" w:author="MCT" w:date="2024-10-14T13:23:00Z">
              <w:r w:rsidRPr="00623590">
                <w:rPr>
                  <w:rFonts w:ascii="Calibri" w:hAnsi="Calibri" w:cs="Calibri"/>
                  <w:color w:val="000000"/>
                  <w:sz w:val="22"/>
                  <w:szCs w:val="22"/>
                </w:rPr>
                <w:t>Service Period End Date</w:t>
              </w:r>
            </w:ins>
          </w:p>
        </w:tc>
      </w:tr>
      <w:tr w:rsidR="00623590" w:rsidRPr="00623590" w14:paraId="0B0544F0" w14:textId="77777777" w:rsidTr="00623590">
        <w:trPr>
          <w:trHeight w:val="615"/>
          <w:ins w:id="1630"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1F5F5A2" w14:textId="77777777" w:rsidR="00623590" w:rsidRPr="00623590" w:rsidRDefault="00623590" w:rsidP="00623590">
            <w:pPr>
              <w:autoSpaceDE/>
              <w:autoSpaceDN/>
              <w:rPr>
                <w:ins w:id="1631" w:author="MCT" w:date="2024-10-14T13:23:00Z"/>
                <w:rFonts w:ascii="Calibri" w:hAnsi="Calibri" w:cs="Calibri"/>
                <w:color w:val="000000"/>
                <w:sz w:val="22"/>
                <w:szCs w:val="22"/>
              </w:rPr>
            </w:pPr>
            <w:ins w:id="1632" w:author="MCT" w:date="2024-10-14T13:23:00Z">
              <w:r w:rsidRPr="00623590">
                <w:rPr>
                  <w:rFonts w:ascii="Calibri" w:hAnsi="Calibri" w:cs="Calibri"/>
                  <w:color w:val="000000"/>
                  <w:sz w:val="22"/>
                  <w:szCs w:val="22"/>
                </w:rPr>
                <w:t>PTD~PL~~~MG~I64720124</w:t>
              </w:r>
            </w:ins>
          </w:p>
        </w:tc>
        <w:tc>
          <w:tcPr>
            <w:tcW w:w="4770" w:type="dxa"/>
            <w:tcBorders>
              <w:top w:val="nil"/>
              <w:left w:val="nil"/>
              <w:bottom w:val="single" w:sz="8" w:space="0" w:color="auto"/>
              <w:right w:val="single" w:sz="8" w:space="0" w:color="auto"/>
            </w:tcBorders>
            <w:shd w:val="clear" w:color="auto" w:fill="auto"/>
            <w:vAlign w:val="center"/>
            <w:hideMark/>
          </w:tcPr>
          <w:p w14:paraId="03DD49A2" w14:textId="77777777" w:rsidR="00623590" w:rsidRPr="00623590" w:rsidRDefault="00623590" w:rsidP="00623590">
            <w:pPr>
              <w:autoSpaceDE/>
              <w:autoSpaceDN/>
              <w:rPr>
                <w:ins w:id="1633" w:author="MCT" w:date="2024-10-14T13:23:00Z"/>
                <w:rFonts w:ascii="Calibri" w:hAnsi="Calibri" w:cs="Calibri"/>
                <w:color w:val="000000"/>
                <w:sz w:val="22"/>
                <w:szCs w:val="22"/>
              </w:rPr>
            </w:pPr>
            <w:ins w:id="1634" w:author="MCT" w:date="2024-10-14T13:23:00Z">
              <w:r w:rsidRPr="00623590">
                <w:rPr>
                  <w:rFonts w:ascii="Calibri" w:hAnsi="Calibri" w:cs="Calibri"/>
                  <w:color w:val="000000"/>
                  <w:sz w:val="22"/>
                  <w:szCs w:val="22"/>
                </w:rPr>
                <w:t>Non-Interval Detail, Meter Number</w:t>
              </w:r>
            </w:ins>
          </w:p>
        </w:tc>
      </w:tr>
      <w:tr w:rsidR="00623590" w:rsidRPr="00623590" w14:paraId="6A096F00" w14:textId="77777777" w:rsidTr="00623590">
        <w:trPr>
          <w:trHeight w:val="615"/>
          <w:ins w:id="1635" w:author="MCT" w:date="2024-10-14T13:23:00Z"/>
        </w:trPr>
        <w:tc>
          <w:tcPr>
            <w:tcW w:w="668" w:type="dxa"/>
            <w:tcBorders>
              <w:top w:val="nil"/>
              <w:left w:val="nil"/>
              <w:bottom w:val="nil"/>
              <w:right w:val="nil"/>
            </w:tcBorders>
            <w:shd w:val="clear" w:color="auto" w:fill="auto"/>
            <w:hideMark/>
          </w:tcPr>
          <w:p w14:paraId="50FD2592" w14:textId="77777777" w:rsidR="00623590" w:rsidRPr="00623590" w:rsidRDefault="00623590" w:rsidP="00623590">
            <w:pPr>
              <w:autoSpaceDE/>
              <w:autoSpaceDN/>
              <w:rPr>
                <w:ins w:id="1636"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A972822" w14:textId="77777777" w:rsidR="00623590" w:rsidRPr="00623590" w:rsidRDefault="00623590" w:rsidP="00623590">
            <w:pPr>
              <w:autoSpaceDE/>
              <w:autoSpaceDN/>
              <w:rPr>
                <w:ins w:id="1637" w:author="MCT" w:date="2024-10-14T13:23:00Z"/>
                <w:rFonts w:ascii="Calibri" w:hAnsi="Calibri" w:cs="Calibri"/>
                <w:color w:val="000000"/>
                <w:sz w:val="22"/>
                <w:szCs w:val="22"/>
              </w:rPr>
            </w:pPr>
            <w:ins w:id="1638"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
          <w:p w14:paraId="33EB6EE1" w14:textId="77777777" w:rsidR="00623590" w:rsidRPr="00623590" w:rsidRDefault="00623590" w:rsidP="00623590">
            <w:pPr>
              <w:autoSpaceDE/>
              <w:autoSpaceDN/>
              <w:rPr>
                <w:ins w:id="1639" w:author="MCT" w:date="2024-10-14T13:23:00Z"/>
                <w:rFonts w:ascii="Calibri" w:hAnsi="Calibri" w:cs="Calibri"/>
                <w:color w:val="000000"/>
                <w:sz w:val="22"/>
                <w:szCs w:val="22"/>
              </w:rPr>
            </w:pPr>
            <w:ins w:id="1640" w:author="MCT" w:date="2024-10-14T13:23:00Z">
              <w:r w:rsidRPr="00623590">
                <w:rPr>
                  <w:rFonts w:ascii="Calibri" w:hAnsi="Calibri" w:cs="Calibri"/>
                  <w:color w:val="000000"/>
                  <w:sz w:val="22"/>
                  <w:szCs w:val="22"/>
                </w:rPr>
                <w:t>Service Period Start Date</w:t>
              </w:r>
            </w:ins>
          </w:p>
        </w:tc>
      </w:tr>
      <w:tr w:rsidR="00623590" w:rsidRPr="00623590" w14:paraId="2614997F" w14:textId="77777777" w:rsidTr="00623590">
        <w:trPr>
          <w:trHeight w:val="615"/>
          <w:ins w:id="1641" w:author="MCT" w:date="2024-10-14T13:23:00Z"/>
        </w:trPr>
        <w:tc>
          <w:tcPr>
            <w:tcW w:w="668" w:type="dxa"/>
            <w:tcBorders>
              <w:top w:val="nil"/>
              <w:left w:val="nil"/>
              <w:bottom w:val="nil"/>
              <w:right w:val="nil"/>
            </w:tcBorders>
            <w:shd w:val="clear" w:color="auto" w:fill="auto"/>
            <w:hideMark/>
          </w:tcPr>
          <w:p w14:paraId="06F434DC" w14:textId="77777777" w:rsidR="00623590" w:rsidRPr="00623590" w:rsidRDefault="00623590" w:rsidP="00623590">
            <w:pPr>
              <w:autoSpaceDE/>
              <w:autoSpaceDN/>
              <w:rPr>
                <w:ins w:id="1642"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19C97F0" w14:textId="77777777" w:rsidR="00623590" w:rsidRPr="00623590" w:rsidRDefault="00623590" w:rsidP="00623590">
            <w:pPr>
              <w:autoSpaceDE/>
              <w:autoSpaceDN/>
              <w:rPr>
                <w:ins w:id="1643" w:author="MCT" w:date="2024-10-14T13:23:00Z"/>
                <w:rFonts w:ascii="Calibri" w:hAnsi="Calibri" w:cs="Calibri"/>
                <w:color w:val="000000"/>
                <w:sz w:val="22"/>
                <w:szCs w:val="22"/>
              </w:rPr>
            </w:pPr>
            <w:ins w:id="1644"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
          <w:p w14:paraId="4F7DBEFC" w14:textId="77777777" w:rsidR="00623590" w:rsidRPr="00623590" w:rsidRDefault="00623590" w:rsidP="00623590">
            <w:pPr>
              <w:autoSpaceDE/>
              <w:autoSpaceDN/>
              <w:rPr>
                <w:ins w:id="1645" w:author="MCT" w:date="2024-10-14T13:23:00Z"/>
                <w:rFonts w:ascii="Calibri" w:hAnsi="Calibri" w:cs="Calibri"/>
                <w:color w:val="000000"/>
                <w:sz w:val="22"/>
                <w:szCs w:val="22"/>
              </w:rPr>
            </w:pPr>
            <w:ins w:id="1646" w:author="MCT" w:date="2024-10-14T13:23:00Z">
              <w:r w:rsidRPr="00623590">
                <w:rPr>
                  <w:rFonts w:ascii="Calibri" w:hAnsi="Calibri" w:cs="Calibri"/>
                  <w:color w:val="000000"/>
                  <w:sz w:val="22"/>
                  <w:szCs w:val="22"/>
                </w:rPr>
                <w:t>Service Period End Date</w:t>
              </w:r>
            </w:ins>
          </w:p>
        </w:tc>
      </w:tr>
      <w:tr w:rsidR="00623590" w:rsidRPr="00623590" w14:paraId="7FDE5AC2" w14:textId="77777777" w:rsidTr="00623590">
        <w:trPr>
          <w:trHeight w:val="315"/>
          <w:ins w:id="1647" w:author="MCT" w:date="2024-10-14T13:23:00Z"/>
        </w:trPr>
        <w:tc>
          <w:tcPr>
            <w:tcW w:w="668" w:type="dxa"/>
            <w:tcBorders>
              <w:top w:val="nil"/>
              <w:left w:val="nil"/>
              <w:bottom w:val="nil"/>
              <w:right w:val="nil"/>
            </w:tcBorders>
            <w:shd w:val="clear" w:color="auto" w:fill="auto"/>
            <w:hideMark/>
          </w:tcPr>
          <w:p w14:paraId="7F516FB4" w14:textId="77777777" w:rsidR="00623590" w:rsidRPr="00623590" w:rsidRDefault="00623590" w:rsidP="00623590">
            <w:pPr>
              <w:autoSpaceDE/>
              <w:autoSpaceDN/>
              <w:rPr>
                <w:ins w:id="1648"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2375309" w14:textId="77777777" w:rsidR="00623590" w:rsidRPr="00623590" w:rsidRDefault="00623590" w:rsidP="00623590">
            <w:pPr>
              <w:autoSpaceDE/>
              <w:autoSpaceDN/>
              <w:rPr>
                <w:ins w:id="1649" w:author="MCT" w:date="2024-10-14T13:23:00Z"/>
                <w:rFonts w:ascii="Calibri" w:hAnsi="Calibri" w:cs="Calibri"/>
                <w:color w:val="000000"/>
                <w:sz w:val="22"/>
                <w:szCs w:val="22"/>
              </w:rPr>
            </w:pPr>
            <w:ins w:id="1650" w:author="MCT" w:date="2024-10-14T13:23:00Z">
              <w:r w:rsidRPr="00623590">
                <w:rPr>
                  <w:rFonts w:ascii="Calibri" w:hAnsi="Calibri" w:cs="Calibri"/>
                  <w:color w:val="000000"/>
                  <w:sz w:val="22"/>
                  <w:szCs w:val="22"/>
                </w:rPr>
                <w:t>REF~JH~A</w:t>
              </w:r>
            </w:ins>
          </w:p>
        </w:tc>
        <w:tc>
          <w:tcPr>
            <w:tcW w:w="4770" w:type="dxa"/>
            <w:tcBorders>
              <w:top w:val="nil"/>
              <w:left w:val="nil"/>
              <w:bottom w:val="single" w:sz="8" w:space="0" w:color="auto"/>
              <w:right w:val="single" w:sz="8" w:space="0" w:color="auto"/>
            </w:tcBorders>
            <w:shd w:val="clear" w:color="auto" w:fill="auto"/>
            <w:vAlign w:val="center"/>
            <w:hideMark/>
          </w:tcPr>
          <w:p w14:paraId="4F7969D8" w14:textId="77777777" w:rsidR="00623590" w:rsidRPr="00623590" w:rsidRDefault="00623590" w:rsidP="00623590">
            <w:pPr>
              <w:autoSpaceDE/>
              <w:autoSpaceDN/>
              <w:rPr>
                <w:ins w:id="1651" w:author="MCT" w:date="2024-10-14T13:23:00Z"/>
                <w:rFonts w:ascii="Calibri" w:hAnsi="Calibri" w:cs="Calibri"/>
                <w:color w:val="000000"/>
                <w:sz w:val="22"/>
                <w:szCs w:val="22"/>
              </w:rPr>
            </w:pPr>
            <w:ins w:id="1652" w:author="MCT" w:date="2024-10-14T13:23:00Z">
              <w:r w:rsidRPr="00623590">
                <w:rPr>
                  <w:rFonts w:ascii="Calibri" w:hAnsi="Calibri" w:cs="Calibri"/>
                  <w:color w:val="000000"/>
                  <w:sz w:val="22"/>
                  <w:szCs w:val="22"/>
                </w:rPr>
                <w:t>Meter Role</w:t>
              </w:r>
            </w:ins>
          </w:p>
        </w:tc>
      </w:tr>
      <w:tr w:rsidR="00623590" w:rsidRPr="00623590" w14:paraId="546CAAA6" w14:textId="77777777" w:rsidTr="00623590">
        <w:trPr>
          <w:trHeight w:val="315"/>
          <w:ins w:id="1653" w:author="MCT" w:date="2024-10-14T13:23:00Z"/>
        </w:trPr>
        <w:tc>
          <w:tcPr>
            <w:tcW w:w="668" w:type="dxa"/>
            <w:tcBorders>
              <w:top w:val="nil"/>
              <w:left w:val="nil"/>
              <w:bottom w:val="nil"/>
              <w:right w:val="nil"/>
            </w:tcBorders>
            <w:shd w:val="clear" w:color="auto" w:fill="auto"/>
            <w:hideMark/>
          </w:tcPr>
          <w:p w14:paraId="104CB5C5" w14:textId="77777777" w:rsidR="00623590" w:rsidRPr="00623590" w:rsidRDefault="00623590" w:rsidP="00623590">
            <w:pPr>
              <w:autoSpaceDE/>
              <w:autoSpaceDN/>
              <w:rPr>
                <w:ins w:id="1654"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E6129E" w14:textId="77777777" w:rsidR="00623590" w:rsidRPr="00623590" w:rsidRDefault="00623590" w:rsidP="00623590">
            <w:pPr>
              <w:autoSpaceDE/>
              <w:autoSpaceDN/>
              <w:rPr>
                <w:ins w:id="1655" w:author="MCT" w:date="2024-10-14T13:23:00Z"/>
                <w:rFonts w:ascii="Calibri" w:hAnsi="Calibri" w:cs="Calibri"/>
                <w:color w:val="000000"/>
                <w:sz w:val="22"/>
                <w:szCs w:val="22"/>
              </w:rPr>
            </w:pPr>
            <w:ins w:id="1656"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3A651F40" w14:textId="77777777" w:rsidR="00623590" w:rsidRPr="00623590" w:rsidRDefault="00623590" w:rsidP="00623590">
            <w:pPr>
              <w:autoSpaceDE/>
              <w:autoSpaceDN/>
              <w:rPr>
                <w:ins w:id="1657" w:author="MCT" w:date="2024-10-14T13:23:00Z"/>
                <w:rFonts w:ascii="Calibri" w:hAnsi="Calibri" w:cs="Calibri"/>
                <w:color w:val="000000"/>
                <w:sz w:val="22"/>
                <w:szCs w:val="22"/>
              </w:rPr>
            </w:pPr>
            <w:ins w:id="1658" w:author="MCT" w:date="2024-10-14T13:23:00Z">
              <w:r w:rsidRPr="00623590">
                <w:rPr>
                  <w:rFonts w:ascii="Calibri" w:hAnsi="Calibri" w:cs="Calibri"/>
                  <w:color w:val="000000"/>
                  <w:sz w:val="22"/>
                  <w:szCs w:val="22"/>
                </w:rPr>
                <w:t>Meter Type</w:t>
              </w:r>
            </w:ins>
          </w:p>
        </w:tc>
      </w:tr>
      <w:tr w:rsidR="00623590" w:rsidRPr="00623590" w14:paraId="3CBE95FB" w14:textId="77777777" w:rsidTr="00623590">
        <w:trPr>
          <w:trHeight w:val="315"/>
          <w:ins w:id="1659" w:author="MCT" w:date="2024-10-14T13:23:00Z"/>
        </w:trPr>
        <w:tc>
          <w:tcPr>
            <w:tcW w:w="668" w:type="dxa"/>
            <w:tcBorders>
              <w:top w:val="nil"/>
              <w:left w:val="nil"/>
              <w:bottom w:val="nil"/>
              <w:right w:val="nil"/>
            </w:tcBorders>
            <w:shd w:val="clear" w:color="auto" w:fill="auto"/>
            <w:hideMark/>
          </w:tcPr>
          <w:p w14:paraId="67DB7852" w14:textId="77777777" w:rsidR="00623590" w:rsidRPr="00623590" w:rsidRDefault="00623590" w:rsidP="00623590">
            <w:pPr>
              <w:autoSpaceDE/>
              <w:autoSpaceDN/>
              <w:rPr>
                <w:ins w:id="1660"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A3CFB5" w14:textId="77777777" w:rsidR="00623590" w:rsidRPr="00623590" w:rsidRDefault="00623590" w:rsidP="00623590">
            <w:pPr>
              <w:autoSpaceDE/>
              <w:autoSpaceDN/>
              <w:rPr>
                <w:ins w:id="1661" w:author="MCT" w:date="2024-10-14T13:23:00Z"/>
                <w:rFonts w:ascii="Calibri" w:hAnsi="Calibri" w:cs="Calibri"/>
                <w:color w:val="000000"/>
                <w:sz w:val="22"/>
                <w:szCs w:val="22"/>
              </w:rPr>
            </w:pPr>
            <w:ins w:id="1662" w:author="MCT" w:date="2024-10-14T13:23:00Z">
              <w:r w:rsidRPr="00623590">
                <w:rPr>
                  <w:rFonts w:ascii="Calibri" w:hAnsi="Calibri" w:cs="Calibri"/>
                  <w:color w:val="000000"/>
                  <w:sz w:val="22"/>
                  <w:szCs w:val="22"/>
                </w:rPr>
                <w:t>QTY~QD~702</w:t>
              </w:r>
            </w:ins>
          </w:p>
        </w:tc>
        <w:tc>
          <w:tcPr>
            <w:tcW w:w="4770" w:type="dxa"/>
            <w:tcBorders>
              <w:top w:val="nil"/>
              <w:left w:val="nil"/>
              <w:bottom w:val="single" w:sz="8" w:space="0" w:color="auto"/>
              <w:right w:val="single" w:sz="8" w:space="0" w:color="auto"/>
            </w:tcBorders>
            <w:shd w:val="clear" w:color="auto" w:fill="auto"/>
            <w:vAlign w:val="center"/>
            <w:hideMark/>
          </w:tcPr>
          <w:p w14:paraId="4C643E80" w14:textId="77777777" w:rsidR="00623590" w:rsidRPr="00623590" w:rsidRDefault="00623590" w:rsidP="00623590">
            <w:pPr>
              <w:autoSpaceDE/>
              <w:autoSpaceDN/>
              <w:rPr>
                <w:ins w:id="1663" w:author="MCT" w:date="2024-10-14T13:23:00Z"/>
                <w:rFonts w:ascii="Calibri" w:hAnsi="Calibri" w:cs="Calibri"/>
                <w:color w:val="000000"/>
                <w:sz w:val="22"/>
                <w:szCs w:val="22"/>
              </w:rPr>
            </w:pPr>
            <w:ins w:id="1664" w:author="MCT" w:date="2024-10-14T13:23:00Z">
              <w:r w:rsidRPr="00623590">
                <w:rPr>
                  <w:rFonts w:ascii="Calibri" w:hAnsi="Calibri" w:cs="Calibri"/>
                  <w:color w:val="000000"/>
                  <w:sz w:val="22"/>
                  <w:szCs w:val="22"/>
                </w:rPr>
                <w:t>Quantity Delivered</w:t>
              </w:r>
            </w:ins>
          </w:p>
        </w:tc>
      </w:tr>
      <w:tr w:rsidR="00623590" w:rsidRPr="00623590" w14:paraId="0A677E7A" w14:textId="77777777" w:rsidTr="00623590">
        <w:tblPrEx>
          <w:tblPrExChange w:id="1665" w:author="MCT" w:date="2024-10-14T13:25:00Z">
            <w:tblPrEx>
              <w:tblW w:w="9440" w:type="dxa"/>
            </w:tblPrEx>
          </w:tblPrExChange>
        </w:tblPrEx>
        <w:trPr>
          <w:trHeight w:val="315"/>
          <w:ins w:id="1666" w:author="MCT" w:date="2024-10-14T13:23:00Z"/>
          <w:trPrChange w:id="1667" w:author="MCT" w:date="2024-10-14T13:25:00Z">
            <w:trPr>
              <w:trHeight w:val="315"/>
            </w:trPr>
          </w:trPrChange>
        </w:trPr>
        <w:tc>
          <w:tcPr>
            <w:tcW w:w="668" w:type="dxa"/>
            <w:tcBorders>
              <w:top w:val="nil"/>
              <w:left w:val="nil"/>
              <w:bottom w:val="nil"/>
              <w:right w:val="nil"/>
            </w:tcBorders>
            <w:shd w:val="clear" w:color="auto" w:fill="auto"/>
            <w:hideMark/>
            <w:tcPrChange w:id="1668" w:author="MCT" w:date="2024-10-14T13:25:00Z">
              <w:tcPr>
                <w:tcW w:w="773" w:type="dxa"/>
                <w:gridSpan w:val="2"/>
                <w:tcBorders>
                  <w:top w:val="nil"/>
                  <w:left w:val="nil"/>
                  <w:bottom w:val="nil"/>
                  <w:right w:val="nil"/>
                </w:tcBorders>
                <w:shd w:val="clear" w:color="auto" w:fill="auto"/>
                <w:hideMark/>
              </w:tcPr>
            </w:tcPrChange>
          </w:tcPr>
          <w:p w14:paraId="768CA415" w14:textId="77777777" w:rsidR="00623590" w:rsidRPr="00623590" w:rsidRDefault="00623590" w:rsidP="00623590">
            <w:pPr>
              <w:autoSpaceDE/>
              <w:autoSpaceDN/>
              <w:rPr>
                <w:ins w:id="1669"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70" w:author="MCT" w:date="2024-10-14T13:25:00Z">
              <w:tcPr>
                <w:tcW w:w="772" w:type="dxa"/>
                <w:gridSpan w:val="2"/>
                <w:tcBorders>
                  <w:top w:val="nil"/>
                  <w:left w:val="nil"/>
                  <w:bottom w:val="nil"/>
                  <w:right w:val="nil"/>
                </w:tcBorders>
                <w:shd w:val="clear" w:color="auto" w:fill="auto"/>
                <w:hideMark/>
              </w:tcPr>
            </w:tcPrChange>
          </w:tcPr>
          <w:p w14:paraId="0C7FBB09" w14:textId="77777777" w:rsidR="00623590" w:rsidRPr="00623590" w:rsidRDefault="00623590" w:rsidP="00623590">
            <w:pPr>
              <w:autoSpaceDE/>
              <w:autoSpaceDN/>
              <w:rPr>
                <w:ins w:id="1671"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72"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B36F00F" w14:textId="77777777" w:rsidR="00623590" w:rsidRPr="00623590" w:rsidRDefault="00623590" w:rsidP="00623590">
            <w:pPr>
              <w:autoSpaceDE/>
              <w:autoSpaceDN/>
              <w:rPr>
                <w:ins w:id="1673" w:author="MCT" w:date="2024-10-14T13:23:00Z"/>
                <w:rFonts w:ascii="Calibri" w:hAnsi="Calibri" w:cs="Calibri"/>
                <w:color w:val="000000"/>
                <w:sz w:val="22"/>
                <w:szCs w:val="22"/>
              </w:rPr>
            </w:pPr>
            <w:ins w:id="1674" w:author="MCT" w:date="2024-10-14T13:23:00Z">
              <w:r w:rsidRPr="00623590">
                <w:rPr>
                  <w:rFonts w:ascii="Calibri" w:hAnsi="Calibri" w:cs="Calibri"/>
                  <w:color w:val="000000"/>
                  <w:sz w:val="22"/>
                  <w:szCs w:val="22"/>
                </w:rPr>
                <w:t>MEA~AA~PRQ~702~KH~81079~81886~51</w:t>
              </w:r>
            </w:ins>
          </w:p>
        </w:tc>
        <w:tc>
          <w:tcPr>
            <w:tcW w:w="4770" w:type="dxa"/>
            <w:tcBorders>
              <w:top w:val="nil"/>
              <w:left w:val="nil"/>
              <w:bottom w:val="single" w:sz="8" w:space="0" w:color="auto"/>
              <w:right w:val="single" w:sz="8" w:space="0" w:color="auto"/>
            </w:tcBorders>
            <w:shd w:val="clear" w:color="auto" w:fill="auto"/>
            <w:vAlign w:val="center"/>
            <w:hideMark/>
            <w:tcPrChange w:id="1675"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25A4343C" w14:textId="77777777" w:rsidR="00623590" w:rsidRPr="00623590" w:rsidRDefault="00623590" w:rsidP="00623590">
            <w:pPr>
              <w:autoSpaceDE/>
              <w:autoSpaceDN/>
              <w:rPr>
                <w:ins w:id="1676" w:author="MCT" w:date="2024-10-14T13:23:00Z"/>
                <w:rFonts w:ascii="Calibri" w:hAnsi="Calibri" w:cs="Calibri"/>
                <w:color w:val="000000"/>
                <w:sz w:val="22"/>
                <w:szCs w:val="22"/>
              </w:rPr>
            </w:pPr>
            <w:ins w:id="1677" w:author="MCT" w:date="2024-10-14T13:23:00Z">
              <w:r w:rsidRPr="00623590">
                <w:rPr>
                  <w:rFonts w:ascii="Calibri" w:hAnsi="Calibri" w:cs="Calibri"/>
                  <w:color w:val="000000"/>
                  <w:sz w:val="22"/>
                  <w:szCs w:val="22"/>
                </w:rPr>
                <w:t>Meter Reads</w:t>
              </w:r>
            </w:ins>
          </w:p>
        </w:tc>
      </w:tr>
      <w:tr w:rsidR="00623590" w:rsidRPr="00623590" w14:paraId="482F0BEA" w14:textId="77777777" w:rsidTr="00623590">
        <w:tblPrEx>
          <w:tblPrExChange w:id="1678" w:author="MCT" w:date="2024-10-14T13:25:00Z">
            <w:tblPrEx>
              <w:tblW w:w="9440" w:type="dxa"/>
            </w:tblPrEx>
          </w:tblPrExChange>
        </w:tblPrEx>
        <w:trPr>
          <w:trHeight w:val="315"/>
          <w:ins w:id="1679" w:author="MCT" w:date="2024-10-14T13:23:00Z"/>
          <w:trPrChange w:id="1680" w:author="MCT" w:date="2024-10-14T13:25:00Z">
            <w:trPr>
              <w:trHeight w:val="315"/>
            </w:trPr>
          </w:trPrChange>
        </w:trPr>
        <w:tc>
          <w:tcPr>
            <w:tcW w:w="668" w:type="dxa"/>
            <w:tcBorders>
              <w:top w:val="nil"/>
              <w:left w:val="nil"/>
              <w:bottom w:val="nil"/>
              <w:right w:val="nil"/>
            </w:tcBorders>
            <w:shd w:val="clear" w:color="auto" w:fill="auto"/>
            <w:hideMark/>
            <w:tcPrChange w:id="1681" w:author="MCT" w:date="2024-10-14T13:25:00Z">
              <w:tcPr>
                <w:tcW w:w="773" w:type="dxa"/>
                <w:gridSpan w:val="2"/>
                <w:tcBorders>
                  <w:top w:val="nil"/>
                  <w:left w:val="nil"/>
                  <w:bottom w:val="nil"/>
                  <w:right w:val="nil"/>
                </w:tcBorders>
                <w:shd w:val="clear" w:color="auto" w:fill="auto"/>
                <w:hideMark/>
              </w:tcPr>
            </w:tcPrChange>
          </w:tcPr>
          <w:p w14:paraId="42D97EB3" w14:textId="77777777" w:rsidR="00623590" w:rsidRPr="00623590" w:rsidRDefault="00623590" w:rsidP="00623590">
            <w:pPr>
              <w:autoSpaceDE/>
              <w:autoSpaceDN/>
              <w:rPr>
                <w:ins w:id="1682"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683" w:author="MCT" w:date="2024-10-14T13:25:00Z">
              <w:tcPr>
                <w:tcW w:w="772" w:type="dxa"/>
                <w:gridSpan w:val="2"/>
                <w:tcBorders>
                  <w:top w:val="nil"/>
                  <w:left w:val="nil"/>
                  <w:bottom w:val="nil"/>
                  <w:right w:val="nil"/>
                </w:tcBorders>
                <w:shd w:val="clear" w:color="auto" w:fill="auto"/>
                <w:hideMark/>
              </w:tcPr>
            </w:tcPrChange>
          </w:tcPr>
          <w:p w14:paraId="2CDE7112" w14:textId="77777777" w:rsidR="00623590" w:rsidRPr="00623590" w:rsidRDefault="00623590" w:rsidP="00623590">
            <w:pPr>
              <w:autoSpaceDE/>
              <w:autoSpaceDN/>
              <w:rPr>
                <w:ins w:id="1684"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685"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6CA4836C" w14:textId="77777777" w:rsidR="00623590" w:rsidRPr="00623590" w:rsidRDefault="00623590" w:rsidP="00623590">
            <w:pPr>
              <w:autoSpaceDE/>
              <w:autoSpaceDN/>
              <w:rPr>
                <w:ins w:id="1686" w:author="MCT" w:date="2024-10-14T13:23:00Z"/>
                <w:rFonts w:ascii="Calibri" w:hAnsi="Calibri" w:cs="Calibri"/>
                <w:color w:val="000000"/>
                <w:sz w:val="22"/>
                <w:szCs w:val="22"/>
              </w:rPr>
            </w:pPr>
            <w:ins w:id="1687" w:author="MCT" w:date="2024-10-14T13:23:00Z">
              <w:r w:rsidRPr="00623590">
                <w:rPr>
                  <w:rFonts w:ascii="Calibri" w:hAnsi="Calibri" w:cs="Calibri"/>
                  <w:color w:val="000000"/>
                  <w:sz w:val="22"/>
                  <w:szCs w:val="22"/>
                </w:rPr>
                <w:t>MEA~~MU~1</w:t>
              </w:r>
            </w:ins>
          </w:p>
        </w:tc>
        <w:tc>
          <w:tcPr>
            <w:tcW w:w="4770" w:type="dxa"/>
            <w:tcBorders>
              <w:top w:val="nil"/>
              <w:left w:val="nil"/>
              <w:bottom w:val="single" w:sz="8" w:space="0" w:color="auto"/>
              <w:right w:val="single" w:sz="8" w:space="0" w:color="auto"/>
            </w:tcBorders>
            <w:shd w:val="clear" w:color="auto" w:fill="auto"/>
            <w:vAlign w:val="center"/>
            <w:hideMark/>
            <w:tcPrChange w:id="1688"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7E52B5CD" w14:textId="77777777" w:rsidR="00623590" w:rsidRPr="00623590" w:rsidRDefault="00623590" w:rsidP="00623590">
            <w:pPr>
              <w:autoSpaceDE/>
              <w:autoSpaceDN/>
              <w:rPr>
                <w:ins w:id="1689" w:author="MCT" w:date="2024-10-14T13:23:00Z"/>
                <w:rFonts w:ascii="Calibri" w:hAnsi="Calibri" w:cs="Calibri"/>
                <w:color w:val="000000"/>
                <w:sz w:val="22"/>
                <w:szCs w:val="22"/>
              </w:rPr>
            </w:pPr>
            <w:ins w:id="1690" w:author="MCT" w:date="2024-10-14T13:23:00Z">
              <w:r w:rsidRPr="00623590">
                <w:rPr>
                  <w:rFonts w:ascii="Calibri" w:hAnsi="Calibri" w:cs="Calibri"/>
                  <w:color w:val="000000"/>
                  <w:sz w:val="22"/>
                  <w:szCs w:val="22"/>
                </w:rPr>
                <w:t>Meter Multiplier</w:t>
              </w:r>
            </w:ins>
          </w:p>
        </w:tc>
      </w:tr>
      <w:tr w:rsidR="00623590" w:rsidRPr="00623590" w14:paraId="3E7D3B34" w14:textId="77777777" w:rsidTr="00623590">
        <w:trPr>
          <w:trHeight w:val="615"/>
          <w:ins w:id="1691"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DD61708" w14:textId="77777777" w:rsidR="00623590" w:rsidRPr="00623590" w:rsidRDefault="00623590" w:rsidP="00623590">
            <w:pPr>
              <w:autoSpaceDE/>
              <w:autoSpaceDN/>
              <w:rPr>
                <w:ins w:id="1692" w:author="MCT" w:date="2024-10-14T13:23:00Z"/>
                <w:rFonts w:ascii="Calibri" w:hAnsi="Calibri" w:cs="Calibri"/>
                <w:color w:val="000000"/>
                <w:sz w:val="22"/>
                <w:szCs w:val="22"/>
              </w:rPr>
            </w:pPr>
            <w:ins w:id="1693" w:author="MCT" w:date="2024-10-14T13:23:00Z">
              <w:r w:rsidRPr="00623590">
                <w:rPr>
                  <w:rFonts w:ascii="Calibri" w:hAnsi="Calibri" w:cs="Calibri"/>
                  <w:color w:val="000000"/>
                  <w:sz w:val="22"/>
                  <w:szCs w:val="22"/>
                </w:rPr>
                <w:t>PTD~PL~~~MG~I64720124</w:t>
              </w:r>
            </w:ins>
          </w:p>
        </w:tc>
        <w:tc>
          <w:tcPr>
            <w:tcW w:w="4770" w:type="dxa"/>
            <w:tcBorders>
              <w:top w:val="nil"/>
              <w:left w:val="nil"/>
              <w:bottom w:val="single" w:sz="8" w:space="0" w:color="auto"/>
              <w:right w:val="single" w:sz="8" w:space="0" w:color="auto"/>
            </w:tcBorders>
            <w:shd w:val="clear" w:color="auto" w:fill="auto"/>
            <w:vAlign w:val="center"/>
            <w:hideMark/>
          </w:tcPr>
          <w:p w14:paraId="593E5889" w14:textId="77777777" w:rsidR="00623590" w:rsidRPr="00623590" w:rsidRDefault="00623590" w:rsidP="00623590">
            <w:pPr>
              <w:autoSpaceDE/>
              <w:autoSpaceDN/>
              <w:rPr>
                <w:ins w:id="1694" w:author="MCT" w:date="2024-10-14T13:23:00Z"/>
                <w:rFonts w:ascii="Calibri" w:hAnsi="Calibri" w:cs="Calibri"/>
                <w:color w:val="000000"/>
                <w:sz w:val="22"/>
                <w:szCs w:val="22"/>
              </w:rPr>
            </w:pPr>
            <w:ins w:id="1695" w:author="MCT" w:date="2024-10-14T13:23:00Z">
              <w:r w:rsidRPr="00623590">
                <w:rPr>
                  <w:rFonts w:ascii="Calibri" w:hAnsi="Calibri" w:cs="Calibri"/>
                  <w:color w:val="000000"/>
                  <w:sz w:val="22"/>
                  <w:szCs w:val="22"/>
                </w:rPr>
                <w:t>Non-Interval Detail, Meter Number</w:t>
              </w:r>
            </w:ins>
          </w:p>
        </w:tc>
      </w:tr>
      <w:tr w:rsidR="00623590" w:rsidRPr="00623590" w14:paraId="6A0D36D2" w14:textId="77777777" w:rsidTr="00623590">
        <w:trPr>
          <w:trHeight w:val="615"/>
          <w:ins w:id="1696" w:author="MCT" w:date="2024-10-14T13:23:00Z"/>
        </w:trPr>
        <w:tc>
          <w:tcPr>
            <w:tcW w:w="668" w:type="dxa"/>
            <w:tcBorders>
              <w:top w:val="nil"/>
              <w:left w:val="nil"/>
              <w:bottom w:val="nil"/>
              <w:right w:val="nil"/>
            </w:tcBorders>
            <w:shd w:val="clear" w:color="auto" w:fill="auto"/>
            <w:hideMark/>
          </w:tcPr>
          <w:p w14:paraId="2B170D09" w14:textId="77777777" w:rsidR="00623590" w:rsidRPr="00623590" w:rsidRDefault="00623590" w:rsidP="00623590">
            <w:pPr>
              <w:autoSpaceDE/>
              <w:autoSpaceDN/>
              <w:rPr>
                <w:ins w:id="1697"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E5BE12C" w14:textId="77777777" w:rsidR="00623590" w:rsidRPr="00623590" w:rsidRDefault="00623590" w:rsidP="00623590">
            <w:pPr>
              <w:autoSpaceDE/>
              <w:autoSpaceDN/>
              <w:rPr>
                <w:ins w:id="1698" w:author="MCT" w:date="2024-10-14T13:23:00Z"/>
                <w:rFonts w:ascii="Calibri" w:hAnsi="Calibri" w:cs="Calibri"/>
                <w:color w:val="000000"/>
                <w:sz w:val="22"/>
                <w:szCs w:val="22"/>
              </w:rPr>
            </w:pPr>
            <w:ins w:id="1699"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
          <w:p w14:paraId="15DA12BA" w14:textId="77777777" w:rsidR="00623590" w:rsidRPr="00623590" w:rsidRDefault="00623590" w:rsidP="00623590">
            <w:pPr>
              <w:autoSpaceDE/>
              <w:autoSpaceDN/>
              <w:rPr>
                <w:ins w:id="1700" w:author="MCT" w:date="2024-10-14T13:23:00Z"/>
                <w:rFonts w:ascii="Calibri" w:hAnsi="Calibri" w:cs="Calibri"/>
                <w:color w:val="000000"/>
                <w:sz w:val="22"/>
                <w:szCs w:val="22"/>
              </w:rPr>
            </w:pPr>
            <w:ins w:id="1701" w:author="MCT" w:date="2024-10-14T13:23:00Z">
              <w:r w:rsidRPr="00623590">
                <w:rPr>
                  <w:rFonts w:ascii="Calibri" w:hAnsi="Calibri" w:cs="Calibri"/>
                  <w:color w:val="000000"/>
                  <w:sz w:val="22"/>
                  <w:szCs w:val="22"/>
                </w:rPr>
                <w:t>Service Period Start Date</w:t>
              </w:r>
            </w:ins>
          </w:p>
        </w:tc>
      </w:tr>
      <w:tr w:rsidR="00623590" w:rsidRPr="00623590" w14:paraId="2B5A406E" w14:textId="77777777" w:rsidTr="00623590">
        <w:trPr>
          <w:trHeight w:val="615"/>
          <w:ins w:id="1702" w:author="MCT" w:date="2024-10-14T13:23:00Z"/>
        </w:trPr>
        <w:tc>
          <w:tcPr>
            <w:tcW w:w="668" w:type="dxa"/>
            <w:tcBorders>
              <w:top w:val="nil"/>
              <w:left w:val="nil"/>
              <w:bottom w:val="nil"/>
              <w:right w:val="nil"/>
            </w:tcBorders>
            <w:shd w:val="clear" w:color="auto" w:fill="auto"/>
            <w:hideMark/>
          </w:tcPr>
          <w:p w14:paraId="17FCFA8C" w14:textId="77777777" w:rsidR="00623590" w:rsidRPr="00623590" w:rsidRDefault="00623590" w:rsidP="00623590">
            <w:pPr>
              <w:autoSpaceDE/>
              <w:autoSpaceDN/>
              <w:rPr>
                <w:ins w:id="1703"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2481AF" w14:textId="77777777" w:rsidR="00623590" w:rsidRPr="00623590" w:rsidRDefault="00623590" w:rsidP="00623590">
            <w:pPr>
              <w:autoSpaceDE/>
              <w:autoSpaceDN/>
              <w:rPr>
                <w:ins w:id="1704" w:author="MCT" w:date="2024-10-14T13:23:00Z"/>
                <w:rFonts w:ascii="Calibri" w:hAnsi="Calibri" w:cs="Calibri"/>
                <w:color w:val="000000"/>
                <w:sz w:val="22"/>
                <w:szCs w:val="22"/>
              </w:rPr>
            </w:pPr>
            <w:ins w:id="1705"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
          <w:p w14:paraId="168FF297" w14:textId="77777777" w:rsidR="00623590" w:rsidRPr="00623590" w:rsidRDefault="00623590" w:rsidP="00623590">
            <w:pPr>
              <w:autoSpaceDE/>
              <w:autoSpaceDN/>
              <w:rPr>
                <w:ins w:id="1706" w:author="MCT" w:date="2024-10-14T13:23:00Z"/>
                <w:rFonts w:ascii="Calibri" w:hAnsi="Calibri" w:cs="Calibri"/>
                <w:color w:val="000000"/>
                <w:sz w:val="22"/>
                <w:szCs w:val="22"/>
              </w:rPr>
            </w:pPr>
            <w:ins w:id="1707" w:author="MCT" w:date="2024-10-14T13:23:00Z">
              <w:r w:rsidRPr="00623590">
                <w:rPr>
                  <w:rFonts w:ascii="Calibri" w:hAnsi="Calibri" w:cs="Calibri"/>
                  <w:color w:val="000000"/>
                  <w:sz w:val="22"/>
                  <w:szCs w:val="22"/>
                </w:rPr>
                <w:t>Service Period End Date</w:t>
              </w:r>
            </w:ins>
          </w:p>
        </w:tc>
      </w:tr>
      <w:tr w:rsidR="00623590" w:rsidRPr="00623590" w14:paraId="7ACCF36C" w14:textId="77777777" w:rsidTr="00623590">
        <w:trPr>
          <w:trHeight w:val="315"/>
          <w:ins w:id="1708" w:author="MCT" w:date="2024-10-14T13:23:00Z"/>
        </w:trPr>
        <w:tc>
          <w:tcPr>
            <w:tcW w:w="668" w:type="dxa"/>
            <w:tcBorders>
              <w:top w:val="nil"/>
              <w:left w:val="nil"/>
              <w:bottom w:val="nil"/>
              <w:right w:val="nil"/>
            </w:tcBorders>
            <w:shd w:val="clear" w:color="auto" w:fill="auto"/>
            <w:hideMark/>
          </w:tcPr>
          <w:p w14:paraId="406690EE" w14:textId="77777777" w:rsidR="00623590" w:rsidRPr="00623590" w:rsidRDefault="00623590" w:rsidP="00623590">
            <w:pPr>
              <w:autoSpaceDE/>
              <w:autoSpaceDN/>
              <w:rPr>
                <w:ins w:id="1709"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D2D38D" w14:textId="77777777" w:rsidR="00623590" w:rsidRPr="00623590" w:rsidRDefault="00623590" w:rsidP="00623590">
            <w:pPr>
              <w:autoSpaceDE/>
              <w:autoSpaceDN/>
              <w:rPr>
                <w:ins w:id="1710" w:author="MCT" w:date="2024-10-14T13:23:00Z"/>
                <w:rFonts w:ascii="Calibri" w:hAnsi="Calibri" w:cs="Calibri"/>
                <w:color w:val="000000"/>
                <w:sz w:val="22"/>
                <w:szCs w:val="22"/>
              </w:rPr>
            </w:pPr>
            <w:ins w:id="1711" w:author="MCT" w:date="2024-10-14T13:23:00Z">
              <w:r w:rsidRPr="00623590">
                <w:rPr>
                  <w:rFonts w:ascii="Calibri" w:hAnsi="Calibri" w:cs="Calibri"/>
                  <w:color w:val="000000"/>
                  <w:sz w:val="22"/>
                  <w:szCs w:val="22"/>
                </w:rPr>
                <w:t>REF~JH~I</w:t>
              </w:r>
            </w:ins>
          </w:p>
        </w:tc>
        <w:tc>
          <w:tcPr>
            <w:tcW w:w="4770" w:type="dxa"/>
            <w:tcBorders>
              <w:top w:val="nil"/>
              <w:left w:val="nil"/>
              <w:bottom w:val="single" w:sz="8" w:space="0" w:color="auto"/>
              <w:right w:val="single" w:sz="8" w:space="0" w:color="auto"/>
            </w:tcBorders>
            <w:shd w:val="clear" w:color="auto" w:fill="auto"/>
            <w:vAlign w:val="center"/>
            <w:hideMark/>
          </w:tcPr>
          <w:p w14:paraId="680AA0F0" w14:textId="77777777" w:rsidR="00623590" w:rsidRPr="00623590" w:rsidRDefault="00623590" w:rsidP="00623590">
            <w:pPr>
              <w:autoSpaceDE/>
              <w:autoSpaceDN/>
              <w:rPr>
                <w:ins w:id="1712" w:author="MCT" w:date="2024-10-14T13:23:00Z"/>
                <w:rFonts w:ascii="Calibri" w:hAnsi="Calibri" w:cs="Calibri"/>
                <w:color w:val="000000"/>
                <w:sz w:val="22"/>
                <w:szCs w:val="22"/>
              </w:rPr>
            </w:pPr>
            <w:ins w:id="1713" w:author="MCT" w:date="2024-10-14T13:23:00Z">
              <w:r w:rsidRPr="00623590">
                <w:rPr>
                  <w:rFonts w:ascii="Calibri" w:hAnsi="Calibri" w:cs="Calibri"/>
                  <w:color w:val="000000"/>
                  <w:sz w:val="22"/>
                  <w:szCs w:val="22"/>
                </w:rPr>
                <w:t>Meter Role</w:t>
              </w:r>
            </w:ins>
          </w:p>
        </w:tc>
      </w:tr>
      <w:tr w:rsidR="00623590" w:rsidRPr="00623590" w14:paraId="53A6A600" w14:textId="77777777" w:rsidTr="00623590">
        <w:trPr>
          <w:trHeight w:val="315"/>
          <w:ins w:id="1714" w:author="MCT" w:date="2024-10-14T13:23:00Z"/>
        </w:trPr>
        <w:tc>
          <w:tcPr>
            <w:tcW w:w="668" w:type="dxa"/>
            <w:tcBorders>
              <w:top w:val="nil"/>
              <w:left w:val="nil"/>
              <w:bottom w:val="nil"/>
              <w:right w:val="nil"/>
            </w:tcBorders>
            <w:shd w:val="clear" w:color="auto" w:fill="auto"/>
            <w:hideMark/>
          </w:tcPr>
          <w:p w14:paraId="23A36714" w14:textId="77777777" w:rsidR="00623590" w:rsidRPr="00623590" w:rsidRDefault="00623590" w:rsidP="00623590">
            <w:pPr>
              <w:autoSpaceDE/>
              <w:autoSpaceDN/>
              <w:rPr>
                <w:ins w:id="1715"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B63305" w14:textId="77777777" w:rsidR="00623590" w:rsidRPr="00623590" w:rsidRDefault="00623590" w:rsidP="00623590">
            <w:pPr>
              <w:autoSpaceDE/>
              <w:autoSpaceDN/>
              <w:rPr>
                <w:ins w:id="1716" w:author="MCT" w:date="2024-10-14T13:23:00Z"/>
                <w:rFonts w:ascii="Calibri" w:hAnsi="Calibri" w:cs="Calibri"/>
                <w:color w:val="000000"/>
                <w:sz w:val="22"/>
                <w:szCs w:val="22"/>
              </w:rPr>
            </w:pPr>
            <w:ins w:id="1717"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3ED02EF8" w14:textId="77777777" w:rsidR="00623590" w:rsidRPr="00623590" w:rsidRDefault="00623590" w:rsidP="00623590">
            <w:pPr>
              <w:autoSpaceDE/>
              <w:autoSpaceDN/>
              <w:rPr>
                <w:ins w:id="1718" w:author="MCT" w:date="2024-10-14T13:23:00Z"/>
                <w:rFonts w:ascii="Calibri" w:hAnsi="Calibri" w:cs="Calibri"/>
                <w:color w:val="000000"/>
                <w:sz w:val="22"/>
                <w:szCs w:val="22"/>
              </w:rPr>
            </w:pPr>
            <w:ins w:id="1719" w:author="MCT" w:date="2024-10-14T13:23:00Z">
              <w:r w:rsidRPr="00623590">
                <w:rPr>
                  <w:rFonts w:ascii="Calibri" w:hAnsi="Calibri" w:cs="Calibri"/>
                  <w:color w:val="000000"/>
                  <w:sz w:val="22"/>
                  <w:szCs w:val="22"/>
                </w:rPr>
                <w:t>Meter Type</w:t>
              </w:r>
            </w:ins>
          </w:p>
        </w:tc>
      </w:tr>
      <w:tr w:rsidR="00623590" w:rsidRPr="00623590" w14:paraId="3A817BAB" w14:textId="77777777" w:rsidTr="00623590">
        <w:trPr>
          <w:trHeight w:val="315"/>
          <w:ins w:id="1720" w:author="MCT" w:date="2024-10-14T13:23:00Z"/>
        </w:trPr>
        <w:tc>
          <w:tcPr>
            <w:tcW w:w="668" w:type="dxa"/>
            <w:tcBorders>
              <w:top w:val="nil"/>
              <w:left w:val="nil"/>
              <w:bottom w:val="nil"/>
              <w:right w:val="nil"/>
            </w:tcBorders>
            <w:shd w:val="clear" w:color="auto" w:fill="auto"/>
            <w:hideMark/>
          </w:tcPr>
          <w:p w14:paraId="3B3B39E6" w14:textId="77777777" w:rsidR="00623590" w:rsidRPr="00623590" w:rsidRDefault="00623590" w:rsidP="00623590">
            <w:pPr>
              <w:autoSpaceDE/>
              <w:autoSpaceDN/>
              <w:rPr>
                <w:ins w:id="1721"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28F59C" w14:textId="77777777" w:rsidR="00623590" w:rsidRPr="00623590" w:rsidRDefault="00623590" w:rsidP="00623590">
            <w:pPr>
              <w:autoSpaceDE/>
              <w:autoSpaceDN/>
              <w:rPr>
                <w:ins w:id="1722" w:author="MCT" w:date="2024-10-14T13:23:00Z"/>
                <w:rFonts w:ascii="Calibri" w:hAnsi="Calibri" w:cs="Calibri"/>
                <w:color w:val="000000"/>
                <w:sz w:val="22"/>
                <w:szCs w:val="22"/>
              </w:rPr>
            </w:pPr>
            <w:ins w:id="1723" w:author="MCT" w:date="2024-10-14T13:23:00Z">
              <w:r w:rsidRPr="00623590">
                <w:rPr>
                  <w:rFonts w:ascii="Calibri" w:hAnsi="Calibri" w:cs="Calibri"/>
                  <w:color w:val="000000"/>
                  <w:sz w:val="22"/>
                  <w:szCs w:val="22"/>
                </w:rPr>
                <w:t>QTY~QD~337</w:t>
              </w:r>
            </w:ins>
          </w:p>
        </w:tc>
        <w:tc>
          <w:tcPr>
            <w:tcW w:w="4770" w:type="dxa"/>
            <w:tcBorders>
              <w:top w:val="nil"/>
              <w:left w:val="nil"/>
              <w:bottom w:val="single" w:sz="8" w:space="0" w:color="auto"/>
              <w:right w:val="single" w:sz="8" w:space="0" w:color="auto"/>
            </w:tcBorders>
            <w:shd w:val="clear" w:color="auto" w:fill="auto"/>
            <w:vAlign w:val="center"/>
            <w:hideMark/>
          </w:tcPr>
          <w:p w14:paraId="40633F55" w14:textId="77777777" w:rsidR="00623590" w:rsidRPr="00623590" w:rsidRDefault="00623590" w:rsidP="00623590">
            <w:pPr>
              <w:autoSpaceDE/>
              <w:autoSpaceDN/>
              <w:rPr>
                <w:ins w:id="1724" w:author="MCT" w:date="2024-10-14T13:23:00Z"/>
                <w:rFonts w:ascii="Calibri" w:hAnsi="Calibri" w:cs="Calibri"/>
                <w:color w:val="000000"/>
                <w:sz w:val="22"/>
                <w:szCs w:val="22"/>
              </w:rPr>
            </w:pPr>
            <w:ins w:id="1725" w:author="MCT" w:date="2024-10-14T13:23:00Z">
              <w:r w:rsidRPr="00623590">
                <w:rPr>
                  <w:rFonts w:ascii="Calibri" w:hAnsi="Calibri" w:cs="Calibri"/>
                  <w:color w:val="000000"/>
                  <w:sz w:val="22"/>
                  <w:szCs w:val="22"/>
                </w:rPr>
                <w:t>Quantity Delivered</w:t>
              </w:r>
            </w:ins>
          </w:p>
        </w:tc>
      </w:tr>
      <w:tr w:rsidR="00623590" w:rsidRPr="00623590" w14:paraId="3F26D974" w14:textId="77777777" w:rsidTr="00623590">
        <w:tblPrEx>
          <w:tblPrExChange w:id="1726" w:author="MCT" w:date="2024-10-14T13:25:00Z">
            <w:tblPrEx>
              <w:tblW w:w="9440" w:type="dxa"/>
            </w:tblPrEx>
          </w:tblPrExChange>
        </w:tblPrEx>
        <w:trPr>
          <w:trHeight w:val="315"/>
          <w:ins w:id="1727" w:author="MCT" w:date="2024-10-14T13:23:00Z"/>
          <w:trPrChange w:id="1728" w:author="MCT" w:date="2024-10-14T13:25:00Z">
            <w:trPr>
              <w:trHeight w:val="315"/>
            </w:trPr>
          </w:trPrChange>
        </w:trPr>
        <w:tc>
          <w:tcPr>
            <w:tcW w:w="668" w:type="dxa"/>
            <w:tcBorders>
              <w:top w:val="nil"/>
              <w:left w:val="nil"/>
              <w:bottom w:val="nil"/>
              <w:right w:val="nil"/>
            </w:tcBorders>
            <w:shd w:val="clear" w:color="auto" w:fill="auto"/>
            <w:hideMark/>
            <w:tcPrChange w:id="1729" w:author="MCT" w:date="2024-10-14T13:25:00Z">
              <w:tcPr>
                <w:tcW w:w="773" w:type="dxa"/>
                <w:gridSpan w:val="2"/>
                <w:tcBorders>
                  <w:top w:val="nil"/>
                  <w:left w:val="nil"/>
                  <w:bottom w:val="nil"/>
                  <w:right w:val="nil"/>
                </w:tcBorders>
                <w:shd w:val="clear" w:color="auto" w:fill="auto"/>
                <w:hideMark/>
              </w:tcPr>
            </w:tcPrChange>
          </w:tcPr>
          <w:p w14:paraId="14721628" w14:textId="77777777" w:rsidR="00623590" w:rsidRPr="00623590" w:rsidRDefault="00623590" w:rsidP="00623590">
            <w:pPr>
              <w:autoSpaceDE/>
              <w:autoSpaceDN/>
              <w:rPr>
                <w:ins w:id="1730"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731" w:author="MCT" w:date="2024-10-14T13:25:00Z">
              <w:tcPr>
                <w:tcW w:w="772" w:type="dxa"/>
                <w:gridSpan w:val="2"/>
                <w:tcBorders>
                  <w:top w:val="nil"/>
                  <w:left w:val="nil"/>
                  <w:bottom w:val="nil"/>
                  <w:right w:val="nil"/>
                </w:tcBorders>
                <w:shd w:val="clear" w:color="auto" w:fill="auto"/>
                <w:hideMark/>
              </w:tcPr>
            </w:tcPrChange>
          </w:tcPr>
          <w:p w14:paraId="77C8B77F" w14:textId="77777777" w:rsidR="00623590" w:rsidRPr="00623590" w:rsidRDefault="00623590" w:rsidP="00623590">
            <w:pPr>
              <w:autoSpaceDE/>
              <w:autoSpaceDN/>
              <w:rPr>
                <w:ins w:id="1732"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Change w:id="1733" w:author="MCT" w:date="2024-10-14T13:25:00Z">
              <w:tcPr>
                <w:tcW w:w="31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6A348177" w14:textId="77777777" w:rsidR="00623590" w:rsidRPr="00623590" w:rsidRDefault="00623590" w:rsidP="00623590">
            <w:pPr>
              <w:autoSpaceDE/>
              <w:autoSpaceDN/>
              <w:rPr>
                <w:ins w:id="1734" w:author="MCT" w:date="2024-10-14T13:23:00Z"/>
                <w:rFonts w:ascii="Calibri" w:hAnsi="Calibri" w:cs="Calibri"/>
                <w:color w:val="000000"/>
                <w:sz w:val="22"/>
                <w:szCs w:val="22"/>
              </w:rPr>
            </w:pPr>
            <w:ins w:id="1735" w:author="MCT" w:date="2024-10-14T13:23:00Z">
              <w:r w:rsidRPr="00623590">
                <w:rPr>
                  <w:rFonts w:ascii="Calibri" w:hAnsi="Calibri" w:cs="Calibri"/>
                  <w:color w:val="000000"/>
                  <w:sz w:val="22"/>
                  <w:szCs w:val="22"/>
                </w:rPr>
                <w:t>MEA~AA~PRQ~337~KH~22059~22396~51</w:t>
              </w:r>
            </w:ins>
          </w:p>
        </w:tc>
        <w:tc>
          <w:tcPr>
            <w:tcW w:w="4770" w:type="dxa"/>
            <w:tcBorders>
              <w:top w:val="nil"/>
              <w:left w:val="nil"/>
              <w:bottom w:val="single" w:sz="8" w:space="0" w:color="auto"/>
              <w:right w:val="single" w:sz="8" w:space="0" w:color="auto"/>
            </w:tcBorders>
            <w:shd w:val="clear" w:color="auto" w:fill="auto"/>
            <w:vAlign w:val="center"/>
            <w:hideMark/>
            <w:tcPrChange w:id="1736"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7B5795A8" w14:textId="77777777" w:rsidR="00623590" w:rsidRPr="00623590" w:rsidRDefault="00623590" w:rsidP="00623590">
            <w:pPr>
              <w:autoSpaceDE/>
              <w:autoSpaceDN/>
              <w:rPr>
                <w:ins w:id="1737" w:author="MCT" w:date="2024-10-14T13:23:00Z"/>
                <w:rFonts w:ascii="Calibri" w:hAnsi="Calibri" w:cs="Calibri"/>
                <w:color w:val="000000"/>
                <w:sz w:val="22"/>
                <w:szCs w:val="22"/>
              </w:rPr>
            </w:pPr>
            <w:ins w:id="1738" w:author="MCT" w:date="2024-10-14T13:23:00Z">
              <w:r w:rsidRPr="00623590">
                <w:rPr>
                  <w:rFonts w:ascii="Calibri" w:hAnsi="Calibri" w:cs="Calibri"/>
                  <w:color w:val="000000"/>
                  <w:sz w:val="22"/>
                  <w:szCs w:val="22"/>
                </w:rPr>
                <w:t>Meter Reads</w:t>
              </w:r>
            </w:ins>
          </w:p>
        </w:tc>
      </w:tr>
      <w:tr w:rsidR="00623590" w:rsidRPr="00623590" w14:paraId="62874547" w14:textId="77777777" w:rsidTr="00623590">
        <w:tblPrEx>
          <w:tblPrExChange w:id="1739" w:author="MCT" w:date="2024-10-14T13:25:00Z">
            <w:tblPrEx>
              <w:tblW w:w="9440" w:type="dxa"/>
            </w:tblPrEx>
          </w:tblPrExChange>
        </w:tblPrEx>
        <w:trPr>
          <w:trHeight w:val="315"/>
          <w:ins w:id="1740" w:author="MCT" w:date="2024-10-14T13:23:00Z"/>
          <w:trPrChange w:id="1741" w:author="MCT" w:date="2024-10-14T13:25:00Z">
            <w:trPr>
              <w:trHeight w:val="315"/>
            </w:trPr>
          </w:trPrChange>
        </w:trPr>
        <w:tc>
          <w:tcPr>
            <w:tcW w:w="668" w:type="dxa"/>
            <w:tcBorders>
              <w:top w:val="nil"/>
              <w:left w:val="nil"/>
              <w:bottom w:val="nil"/>
              <w:right w:val="nil"/>
            </w:tcBorders>
            <w:shd w:val="clear" w:color="auto" w:fill="auto"/>
            <w:hideMark/>
            <w:tcPrChange w:id="1742" w:author="MCT" w:date="2024-10-14T13:25:00Z">
              <w:tcPr>
                <w:tcW w:w="773" w:type="dxa"/>
                <w:gridSpan w:val="2"/>
                <w:tcBorders>
                  <w:top w:val="nil"/>
                  <w:left w:val="nil"/>
                  <w:bottom w:val="nil"/>
                  <w:right w:val="nil"/>
                </w:tcBorders>
                <w:shd w:val="clear" w:color="auto" w:fill="auto"/>
                <w:hideMark/>
              </w:tcPr>
            </w:tcPrChange>
          </w:tcPr>
          <w:p w14:paraId="4E9DC329" w14:textId="77777777" w:rsidR="00623590" w:rsidRPr="00623590" w:rsidRDefault="00623590" w:rsidP="00623590">
            <w:pPr>
              <w:autoSpaceDE/>
              <w:autoSpaceDN/>
              <w:rPr>
                <w:ins w:id="1743"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Change w:id="1744" w:author="MCT" w:date="2024-10-14T13:25:00Z">
              <w:tcPr>
                <w:tcW w:w="772" w:type="dxa"/>
                <w:gridSpan w:val="2"/>
                <w:tcBorders>
                  <w:top w:val="nil"/>
                  <w:left w:val="nil"/>
                  <w:bottom w:val="nil"/>
                  <w:right w:val="nil"/>
                </w:tcBorders>
                <w:shd w:val="clear" w:color="auto" w:fill="auto"/>
                <w:hideMark/>
              </w:tcPr>
            </w:tcPrChange>
          </w:tcPr>
          <w:p w14:paraId="1554E1A6" w14:textId="77777777" w:rsidR="00623590" w:rsidRPr="00623590" w:rsidRDefault="00623590" w:rsidP="00623590">
            <w:pPr>
              <w:autoSpaceDE/>
              <w:autoSpaceDN/>
              <w:rPr>
                <w:ins w:id="1745" w:author="MCT" w:date="2024-10-14T13:23:00Z"/>
              </w:rPr>
            </w:pPr>
          </w:p>
        </w:tc>
        <w:tc>
          <w:tcPr>
            <w:tcW w:w="3335" w:type="dxa"/>
            <w:tcBorders>
              <w:top w:val="nil"/>
              <w:left w:val="single" w:sz="8" w:space="0" w:color="auto"/>
              <w:bottom w:val="nil"/>
              <w:right w:val="single" w:sz="8" w:space="0" w:color="auto"/>
            </w:tcBorders>
            <w:shd w:val="clear" w:color="auto" w:fill="auto"/>
            <w:vAlign w:val="center"/>
            <w:hideMark/>
            <w:tcPrChange w:id="1746" w:author="MCT" w:date="2024-10-14T13:25:00Z">
              <w:tcPr>
                <w:tcW w:w="3125" w:type="dxa"/>
                <w:gridSpan w:val="2"/>
                <w:tcBorders>
                  <w:top w:val="nil"/>
                  <w:left w:val="single" w:sz="8" w:space="0" w:color="auto"/>
                  <w:bottom w:val="nil"/>
                  <w:right w:val="single" w:sz="8" w:space="0" w:color="auto"/>
                </w:tcBorders>
                <w:shd w:val="clear" w:color="auto" w:fill="auto"/>
                <w:vAlign w:val="center"/>
                <w:hideMark/>
              </w:tcPr>
            </w:tcPrChange>
          </w:tcPr>
          <w:p w14:paraId="74616A67" w14:textId="77777777" w:rsidR="00623590" w:rsidRPr="00623590" w:rsidRDefault="00623590" w:rsidP="00623590">
            <w:pPr>
              <w:autoSpaceDE/>
              <w:autoSpaceDN/>
              <w:rPr>
                <w:ins w:id="1747" w:author="MCT" w:date="2024-10-14T13:23:00Z"/>
                <w:rFonts w:ascii="Calibri" w:hAnsi="Calibri" w:cs="Calibri"/>
                <w:color w:val="000000"/>
                <w:sz w:val="22"/>
                <w:szCs w:val="22"/>
              </w:rPr>
            </w:pPr>
            <w:ins w:id="1748" w:author="MCT" w:date="2024-10-14T13:23:00Z">
              <w:r w:rsidRPr="00623590">
                <w:rPr>
                  <w:rFonts w:ascii="Calibri" w:hAnsi="Calibri" w:cs="Calibri"/>
                  <w:color w:val="000000"/>
                  <w:sz w:val="22"/>
                  <w:szCs w:val="22"/>
                </w:rPr>
                <w:t>MEA~~MU~1</w:t>
              </w:r>
            </w:ins>
          </w:p>
        </w:tc>
        <w:tc>
          <w:tcPr>
            <w:tcW w:w="4770" w:type="dxa"/>
            <w:tcBorders>
              <w:top w:val="nil"/>
              <w:left w:val="nil"/>
              <w:bottom w:val="single" w:sz="8" w:space="0" w:color="auto"/>
              <w:right w:val="single" w:sz="8" w:space="0" w:color="auto"/>
            </w:tcBorders>
            <w:shd w:val="clear" w:color="auto" w:fill="auto"/>
            <w:vAlign w:val="center"/>
            <w:hideMark/>
            <w:tcPrChange w:id="1749" w:author="MCT" w:date="2024-10-14T13:25:00Z">
              <w:tcPr>
                <w:tcW w:w="4770" w:type="dxa"/>
                <w:gridSpan w:val="2"/>
                <w:tcBorders>
                  <w:top w:val="nil"/>
                  <w:left w:val="nil"/>
                  <w:bottom w:val="single" w:sz="8" w:space="0" w:color="auto"/>
                  <w:right w:val="single" w:sz="8" w:space="0" w:color="auto"/>
                </w:tcBorders>
                <w:shd w:val="clear" w:color="auto" w:fill="auto"/>
                <w:vAlign w:val="center"/>
                <w:hideMark/>
              </w:tcPr>
            </w:tcPrChange>
          </w:tcPr>
          <w:p w14:paraId="583BEE19" w14:textId="77777777" w:rsidR="00623590" w:rsidRPr="00623590" w:rsidRDefault="00623590" w:rsidP="00623590">
            <w:pPr>
              <w:autoSpaceDE/>
              <w:autoSpaceDN/>
              <w:rPr>
                <w:ins w:id="1750" w:author="MCT" w:date="2024-10-14T13:23:00Z"/>
                <w:rFonts w:ascii="Calibri" w:hAnsi="Calibri" w:cs="Calibri"/>
                <w:color w:val="000000"/>
                <w:sz w:val="22"/>
                <w:szCs w:val="22"/>
              </w:rPr>
            </w:pPr>
            <w:ins w:id="1751" w:author="MCT" w:date="2024-10-14T13:23:00Z">
              <w:r w:rsidRPr="00623590">
                <w:rPr>
                  <w:rFonts w:ascii="Calibri" w:hAnsi="Calibri" w:cs="Calibri"/>
                  <w:color w:val="000000"/>
                  <w:sz w:val="22"/>
                  <w:szCs w:val="22"/>
                </w:rPr>
                <w:t>Meter Multiplier</w:t>
              </w:r>
            </w:ins>
          </w:p>
        </w:tc>
      </w:tr>
      <w:tr w:rsidR="00623590" w:rsidRPr="00623590" w14:paraId="35606780" w14:textId="77777777" w:rsidTr="00623590">
        <w:trPr>
          <w:trHeight w:val="615"/>
          <w:ins w:id="1752"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FFB34D9" w14:textId="77777777" w:rsidR="00623590" w:rsidRPr="00623590" w:rsidRDefault="00623590" w:rsidP="00623590">
            <w:pPr>
              <w:autoSpaceDE/>
              <w:autoSpaceDN/>
              <w:rPr>
                <w:ins w:id="1753" w:author="MCT" w:date="2024-10-14T13:23:00Z"/>
                <w:rFonts w:ascii="Calibri" w:hAnsi="Calibri" w:cs="Calibri"/>
                <w:color w:val="000000"/>
                <w:sz w:val="22"/>
                <w:szCs w:val="22"/>
              </w:rPr>
            </w:pPr>
            <w:ins w:id="1754" w:author="MCT" w:date="2024-10-14T13:23:00Z">
              <w:r w:rsidRPr="00623590">
                <w:rPr>
                  <w:rFonts w:ascii="Calibri" w:hAnsi="Calibri" w:cs="Calibri"/>
                  <w:color w:val="000000"/>
                  <w:sz w:val="22"/>
                  <w:szCs w:val="22"/>
                </w:rPr>
                <w:t>PTD~PL~~~MG~I64720124</w:t>
              </w:r>
            </w:ins>
          </w:p>
        </w:tc>
        <w:tc>
          <w:tcPr>
            <w:tcW w:w="4770" w:type="dxa"/>
            <w:tcBorders>
              <w:top w:val="nil"/>
              <w:left w:val="nil"/>
              <w:bottom w:val="single" w:sz="8" w:space="0" w:color="auto"/>
              <w:right w:val="single" w:sz="8" w:space="0" w:color="auto"/>
            </w:tcBorders>
            <w:shd w:val="clear" w:color="auto" w:fill="auto"/>
            <w:vAlign w:val="center"/>
            <w:hideMark/>
          </w:tcPr>
          <w:p w14:paraId="6327722C" w14:textId="77777777" w:rsidR="00623590" w:rsidRPr="00623590" w:rsidRDefault="00623590" w:rsidP="00623590">
            <w:pPr>
              <w:autoSpaceDE/>
              <w:autoSpaceDN/>
              <w:rPr>
                <w:ins w:id="1755" w:author="MCT" w:date="2024-10-14T13:23:00Z"/>
                <w:rFonts w:ascii="Calibri" w:hAnsi="Calibri" w:cs="Calibri"/>
                <w:color w:val="000000"/>
                <w:sz w:val="22"/>
                <w:szCs w:val="22"/>
              </w:rPr>
            </w:pPr>
            <w:ins w:id="1756" w:author="MCT" w:date="2024-10-14T13:23:00Z">
              <w:r w:rsidRPr="00623590">
                <w:rPr>
                  <w:rFonts w:ascii="Calibri" w:hAnsi="Calibri" w:cs="Calibri"/>
                  <w:color w:val="000000"/>
                  <w:sz w:val="22"/>
                  <w:szCs w:val="22"/>
                </w:rPr>
                <w:t>Non-Interval Detail, Meter Number</w:t>
              </w:r>
            </w:ins>
          </w:p>
        </w:tc>
      </w:tr>
      <w:tr w:rsidR="00623590" w:rsidRPr="00623590" w14:paraId="4E75884A" w14:textId="77777777" w:rsidTr="00623590">
        <w:trPr>
          <w:trHeight w:val="615"/>
          <w:ins w:id="1757" w:author="MCT" w:date="2024-10-14T13:23:00Z"/>
        </w:trPr>
        <w:tc>
          <w:tcPr>
            <w:tcW w:w="668" w:type="dxa"/>
            <w:tcBorders>
              <w:top w:val="nil"/>
              <w:left w:val="nil"/>
              <w:bottom w:val="nil"/>
              <w:right w:val="nil"/>
            </w:tcBorders>
            <w:shd w:val="clear" w:color="auto" w:fill="auto"/>
            <w:hideMark/>
          </w:tcPr>
          <w:p w14:paraId="609A0078" w14:textId="77777777" w:rsidR="00623590" w:rsidRPr="00623590" w:rsidRDefault="00623590" w:rsidP="00623590">
            <w:pPr>
              <w:autoSpaceDE/>
              <w:autoSpaceDN/>
              <w:rPr>
                <w:ins w:id="1758"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10F368" w14:textId="77777777" w:rsidR="00623590" w:rsidRPr="00623590" w:rsidRDefault="00623590" w:rsidP="00623590">
            <w:pPr>
              <w:autoSpaceDE/>
              <w:autoSpaceDN/>
              <w:rPr>
                <w:ins w:id="1759" w:author="MCT" w:date="2024-10-14T13:23:00Z"/>
                <w:rFonts w:ascii="Calibri" w:hAnsi="Calibri" w:cs="Calibri"/>
                <w:color w:val="000000"/>
                <w:sz w:val="22"/>
                <w:szCs w:val="22"/>
              </w:rPr>
            </w:pPr>
            <w:ins w:id="1760" w:author="MCT" w:date="2024-10-14T13:23:00Z">
              <w:r w:rsidRPr="00623590">
                <w:rPr>
                  <w:rFonts w:ascii="Calibri" w:hAnsi="Calibri" w:cs="Calibri"/>
                  <w:color w:val="000000"/>
                  <w:sz w:val="22"/>
                  <w:szCs w:val="22"/>
                </w:rPr>
                <w:t>DTM~150~20240904</w:t>
              </w:r>
            </w:ins>
          </w:p>
        </w:tc>
        <w:tc>
          <w:tcPr>
            <w:tcW w:w="4770" w:type="dxa"/>
            <w:tcBorders>
              <w:top w:val="nil"/>
              <w:left w:val="nil"/>
              <w:bottom w:val="single" w:sz="8" w:space="0" w:color="auto"/>
              <w:right w:val="single" w:sz="8" w:space="0" w:color="auto"/>
            </w:tcBorders>
            <w:shd w:val="clear" w:color="auto" w:fill="auto"/>
            <w:vAlign w:val="center"/>
            <w:hideMark/>
          </w:tcPr>
          <w:p w14:paraId="1856A145" w14:textId="77777777" w:rsidR="00623590" w:rsidRPr="00623590" w:rsidRDefault="00623590" w:rsidP="00623590">
            <w:pPr>
              <w:autoSpaceDE/>
              <w:autoSpaceDN/>
              <w:rPr>
                <w:ins w:id="1761" w:author="MCT" w:date="2024-10-14T13:23:00Z"/>
                <w:rFonts w:ascii="Calibri" w:hAnsi="Calibri" w:cs="Calibri"/>
                <w:color w:val="000000"/>
                <w:sz w:val="22"/>
                <w:szCs w:val="22"/>
              </w:rPr>
            </w:pPr>
            <w:ins w:id="1762" w:author="MCT" w:date="2024-10-14T13:23:00Z">
              <w:r w:rsidRPr="00623590">
                <w:rPr>
                  <w:rFonts w:ascii="Calibri" w:hAnsi="Calibri" w:cs="Calibri"/>
                  <w:color w:val="000000"/>
                  <w:sz w:val="22"/>
                  <w:szCs w:val="22"/>
                </w:rPr>
                <w:t>Service Period Start Date</w:t>
              </w:r>
            </w:ins>
          </w:p>
        </w:tc>
      </w:tr>
      <w:tr w:rsidR="00623590" w:rsidRPr="00623590" w14:paraId="78F94DDD" w14:textId="77777777" w:rsidTr="00623590">
        <w:trPr>
          <w:trHeight w:val="615"/>
          <w:ins w:id="1763" w:author="MCT" w:date="2024-10-14T13:23:00Z"/>
        </w:trPr>
        <w:tc>
          <w:tcPr>
            <w:tcW w:w="668" w:type="dxa"/>
            <w:tcBorders>
              <w:top w:val="nil"/>
              <w:left w:val="nil"/>
              <w:bottom w:val="nil"/>
              <w:right w:val="nil"/>
            </w:tcBorders>
            <w:shd w:val="clear" w:color="auto" w:fill="auto"/>
            <w:hideMark/>
          </w:tcPr>
          <w:p w14:paraId="0DFA6FE1" w14:textId="77777777" w:rsidR="00623590" w:rsidRPr="00623590" w:rsidRDefault="00623590" w:rsidP="00623590">
            <w:pPr>
              <w:autoSpaceDE/>
              <w:autoSpaceDN/>
              <w:rPr>
                <w:ins w:id="1764"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BA2BAEA" w14:textId="77777777" w:rsidR="00623590" w:rsidRPr="00623590" w:rsidRDefault="00623590" w:rsidP="00623590">
            <w:pPr>
              <w:autoSpaceDE/>
              <w:autoSpaceDN/>
              <w:rPr>
                <w:ins w:id="1765" w:author="MCT" w:date="2024-10-14T13:23:00Z"/>
                <w:rFonts w:ascii="Calibri" w:hAnsi="Calibri" w:cs="Calibri"/>
                <w:color w:val="000000"/>
                <w:sz w:val="22"/>
                <w:szCs w:val="22"/>
              </w:rPr>
            </w:pPr>
            <w:ins w:id="1766" w:author="MCT" w:date="2024-10-14T13:23:00Z">
              <w:r w:rsidRPr="00623590">
                <w:rPr>
                  <w:rFonts w:ascii="Calibri" w:hAnsi="Calibri" w:cs="Calibri"/>
                  <w:color w:val="000000"/>
                  <w:sz w:val="22"/>
                  <w:szCs w:val="22"/>
                </w:rPr>
                <w:t>DTM~151~20241003</w:t>
              </w:r>
            </w:ins>
          </w:p>
        </w:tc>
        <w:tc>
          <w:tcPr>
            <w:tcW w:w="4770" w:type="dxa"/>
            <w:tcBorders>
              <w:top w:val="nil"/>
              <w:left w:val="nil"/>
              <w:bottom w:val="single" w:sz="8" w:space="0" w:color="auto"/>
              <w:right w:val="single" w:sz="8" w:space="0" w:color="auto"/>
            </w:tcBorders>
            <w:shd w:val="clear" w:color="auto" w:fill="auto"/>
            <w:vAlign w:val="center"/>
            <w:hideMark/>
          </w:tcPr>
          <w:p w14:paraId="0CE99B59" w14:textId="77777777" w:rsidR="00623590" w:rsidRPr="00623590" w:rsidRDefault="00623590" w:rsidP="00623590">
            <w:pPr>
              <w:autoSpaceDE/>
              <w:autoSpaceDN/>
              <w:rPr>
                <w:ins w:id="1767" w:author="MCT" w:date="2024-10-14T13:23:00Z"/>
                <w:rFonts w:ascii="Calibri" w:hAnsi="Calibri" w:cs="Calibri"/>
                <w:color w:val="000000"/>
                <w:sz w:val="22"/>
                <w:szCs w:val="22"/>
              </w:rPr>
            </w:pPr>
            <w:ins w:id="1768" w:author="MCT" w:date="2024-10-14T13:23:00Z">
              <w:r w:rsidRPr="00623590">
                <w:rPr>
                  <w:rFonts w:ascii="Calibri" w:hAnsi="Calibri" w:cs="Calibri"/>
                  <w:color w:val="000000"/>
                  <w:sz w:val="22"/>
                  <w:szCs w:val="22"/>
                </w:rPr>
                <w:t>Service Period End Date</w:t>
              </w:r>
            </w:ins>
          </w:p>
        </w:tc>
      </w:tr>
      <w:tr w:rsidR="00623590" w:rsidRPr="00623590" w14:paraId="584644D2" w14:textId="77777777" w:rsidTr="00623590">
        <w:trPr>
          <w:trHeight w:val="315"/>
          <w:ins w:id="1769" w:author="MCT" w:date="2024-10-14T13:23:00Z"/>
        </w:trPr>
        <w:tc>
          <w:tcPr>
            <w:tcW w:w="668" w:type="dxa"/>
            <w:tcBorders>
              <w:top w:val="nil"/>
              <w:left w:val="nil"/>
              <w:bottom w:val="nil"/>
              <w:right w:val="nil"/>
            </w:tcBorders>
            <w:shd w:val="clear" w:color="auto" w:fill="auto"/>
            <w:hideMark/>
          </w:tcPr>
          <w:p w14:paraId="0F2D21C2" w14:textId="77777777" w:rsidR="00623590" w:rsidRPr="00623590" w:rsidRDefault="00623590" w:rsidP="00623590">
            <w:pPr>
              <w:autoSpaceDE/>
              <w:autoSpaceDN/>
              <w:rPr>
                <w:ins w:id="1770"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174B65D" w14:textId="77777777" w:rsidR="00623590" w:rsidRPr="00623590" w:rsidRDefault="00623590" w:rsidP="00623590">
            <w:pPr>
              <w:autoSpaceDE/>
              <w:autoSpaceDN/>
              <w:rPr>
                <w:ins w:id="1771" w:author="MCT" w:date="2024-10-14T13:23:00Z"/>
                <w:rFonts w:ascii="Calibri" w:hAnsi="Calibri" w:cs="Calibri"/>
                <w:color w:val="000000"/>
                <w:sz w:val="22"/>
                <w:szCs w:val="22"/>
              </w:rPr>
            </w:pPr>
            <w:ins w:id="1772" w:author="MCT" w:date="2024-10-14T13:23:00Z">
              <w:r w:rsidRPr="00623590">
                <w:rPr>
                  <w:rFonts w:ascii="Calibri" w:hAnsi="Calibri" w:cs="Calibri"/>
                  <w:color w:val="000000"/>
                  <w:sz w:val="22"/>
                  <w:szCs w:val="22"/>
                </w:rPr>
                <w:t>REF~JH~M</w:t>
              </w:r>
            </w:ins>
          </w:p>
        </w:tc>
        <w:tc>
          <w:tcPr>
            <w:tcW w:w="4770" w:type="dxa"/>
            <w:tcBorders>
              <w:top w:val="nil"/>
              <w:left w:val="nil"/>
              <w:bottom w:val="single" w:sz="8" w:space="0" w:color="auto"/>
              <w:right w:val="single" w:sz="8" w:space="0" w:color="auto"/>
            </w:tcBorders>
            <w:shd w:val="clear" w:color="auto" w:fill="auto"/>
            <w:vAlign w:val="center"/>
            <w:hideMark/>
          </w:tcPr>
          <w:p w14:paraId="0584F20B" w14:textId="77777777" w:rsidR="00623590" w:rsidRPr="00623590" w:rsidRDefault="00623590" w:rsidP="00623590">
            <w:pPr>
              <w:autoSpaceDE/>
              <w:autoSpaceDN/>
              <w:rPr>
                <w:ins w:id="1773" w:author="MCT" w:date="2024-10-14T13:23:00Z"/>
                <w:rFonts w:ascii="Calibri" w:hAnsi="Calibri" w:cs="Calibri"/>
                <w:color w:val="000000"/>
                <w:sz w:val="22"/>
                <w:szCs w:val="22"/>
              </w:rPr>
            </w:pPr>
            <w:ins w:id="1774" w:author="MCT" w:date="2024-10-14T13:23:00Z">
              <w:r w:rsidRPr="00623590">
                <w:rPr>
                  <w:rFonts w:ascii="Calibri" w:hAnsi="Calibri" w:cs="Calibri"/>
                  <w:color w:val="000000"/>
                  <w:sz w:val="22"/>
                  <w:szCs w:val="22"/>
                </w:rPr>
                <w:t>Meter Type</w:t>
              </w:r>
            </w:ins>
          </w:p>
        </w:tc>
      </w:tr>
      <w:tr w:rsidR="00623590" w:rsidRPr="00623590" w14:paraId="71C63846" w14:textId="77777777" w:rsidTr="00623590">
        <w:trPr>
          <w:trHeight w:val="315"/>
          <w:ins w:id="1775" w:author="MCT" w:date="2024-10-14T13:23:00Z"/>
        </w:trPr>
        <w:tc>
          <w:tcPr>
            <w:tcW w:w="668" w:type="dxa"/>
            <w:tcBorders>
              <w:top w:val="nil"/>
              <w:left w:val="nil"/>
              <w:bottom w:val="nil"/>
              <w:right w:val="nil"/>
            </w:tcBorders>
            <w:shd w:val="clear" w:color="auto" w:fill="auto"/>
            <w:hideMark/>
          </w:tcPr>
          <w:p w14:paraId="1ACB084E" w14:textId="77777777" w:rsidR="00623590" w:rsidRPr="00623590" w:rsidRDefault="00623590" w:rsidP="00623590">
            <w:pPr>
              <w:autoSpaceDE/>
              <w:autoSpaceDN/>
              <w:rPr>
                <w:ins w:id="1776"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A0A4DE8" w14:textId="77777777" w:rsidR="00623590" w:rsidRPr="00623590" w:rsidRDefault="00623590" w:rsidP="00623590">
            <w:pPr>
              <w:autoSpaceDE/>
              <w:autoSpaceDN/>
              <w:rPr>
                <w:ins w:id="1777" w:author="MCT" w:date="2024-10-14T13:23:00Z"/>
                <w:rFonts w:ascii="Calibri" w:hAnsi="Calibri" w:cs="Calibri"/>
                <w:color w:val="000000"/>
                <w:sz w:val="22"/>
                <w:szCs w:val="22"/>
              </w:rPr>
            </w:pPr>
            <w:ins w:id="1778" w:author="MCT" w:date="2024-10-14T13:23:00Z">
              <w:r w:rsidRPr="00623590">
                <w:rPr>
                  <w:rFonts w:ascii="Calibri" w:hAnsi="Calibri" w:cs="Calibri"/>
                  <w:color w:val="000000"/>
                  <w:sz w:val="22"/>
                  <w:szCs w:val="22"/>
                </w:rPr>
                <w:t>REF~MT~KHMON</w:t>
              </w:r>
            </w:ins>
          </w:p>
        </w:tc>
        <w:tc>
          <w:tcPr>
            <w:tcW w:w="4770" w:type="dxa"/>
            <w:tcBorders>
              <w:top w:val="nil"/>
              <w:left w:val="nil"/>
              <w:bottom w:val="single" w:sz="8" w:space="0" w:color="auto"/>
              <w:right w:val="single" w:sz="8" w:space="0" w:color="auto"/>
            </w:tcBorders>
            <w:shd w:val="clear" w:color="auto" w:fill="auto"/>
            <w:vAlign w:val="center"/>
            <w:hideMark/>
          </w:tcPr>
          <w:p w14:paraId="785BB89C" w14:textId="77777777" w:rsidR="00623590" w:rsidRPr="00623590" w:rsidRDefault="00623590" w:rsidP="00623590">
            <w:pPr>
              <w:autoSpaceDE/>
              <w:autoSpaceDN/>
              <w:rPr>
                <w:ins w:id="1779" w:author="MCT" w:date="2024-10-14T13:23:00Z"/>
                <w:rFonts w:ascii="Calibri" w:hAnsi="Calibri" w:cs="Calibri"/>
                <w:color w:val="000000"/>
                <w:sz w:val="22"/>
                <w:szCs w:val="22"/>
              </w:rPr>
            </w:pPr>
            <w:ins w:id="1780" w:author="MCT" w:date="2024-10-14T13:23:00Z">
              <w:r w:rsidRPr="00623590">
                <w:rPr>
                  <w:rFonts w:ascii="Calibri" w:hAnsi="Calibri" w:cs="Calibri"/>
                  <w:color w:val="000000"/>
                  <w:sz w:val="22"/>
                  <w:szCs w:val="22"/>
                </w:rPr>
                <w:t>Meter Type</w:t>
              </w:r>
            </w:ins>
          </w:p>
        </w:tc>
      </w:tr>
      <w:tr w:rsidR="00623590" w:rsidRPr="00623590" w14:paraId="0C96DCB8" w14:textId="77777777" w:rsidTr="00623590">
        <w:trPr>
          <w:trHeight w:val="315"/>
          <w:ins w:id="1781" w:author="MCT" w:date="2024-10-14T13:23:00Z"/>
        </w:trPr>
        <w:tc>
          <w:tcPr>
            <w:tcW w:w="668" w:type="dxa"/>
            <w:tcBorders>
              <w:top w:val="nil"/>
              <w:left w:val="nil"/>
              <w:bottom w:val="nil"/>
              <w:right w:val="nil"/>
            </w:tcBorders>
            <w:shd w:val="clear" w:color="auto" w:fill="auto"/>
            <w:hideMark/>
          </w:tcPr>
          <w:p w14:paraId="5C69BC28" w14:textId="77777777" w:rsidR="00623590" w:rsidRPr="00623590" w:rsidRDefault="00623590" w:rsidP="00623590">
            <w:pPr>
              <w:autoSpaceDE/>
              <w:autoSpaceDN/>
              <w:rPr>
                <w:ins w:id="1782" w:author="MCT" w:date="2024-10-14T13:23:00Z"/>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642591" w14:textId="77777777" w:rsidR="00623590" w:rsidRPr="00623590" w:rsidRDefault="00623590" w:rsidP="00623590">
            <w:pPr>
              <w:autoSpaceDE/>
              <w:autoSpaceDN/>
              <w:rPr>
                <w:ins w:id="1783" w:author="MCT" w:date="2024-10-14T13:23:00Z"/>
                <w:rFonts w:ascii="Calibri" w:hAnsi="Calibri" w:cs="Calibri"/>
                <w:color w:val="000000"/>
                <w:sz w:val="22"/>
                <w:szCs w:val="22"/>
              </w:rPr>
            </w:pPr>
            <w:ins w:id="1784" w:author="MCT" w:date="2024-10-14T13:23:00Z">
              <w:r w:rsidRPr="00623590">
                <w:rPr>
                  <w:rFonts w:ascii="Calibri" w:hAnsi="Calibri" w:cs="Calibri"/>
                  <w:color w:val="000000"/>
                  <w:sz w:val="22"/>
                  <w:szCs w:val="22"/>
                </w:rPr>
                <w:t>QTY~QD~105</w:t>
              </w:r>
            </w:ins>
          </w:p>
        </w:tc>
        <w:tc>
          <w:tcPr>
            <w:tcW w:w="4770" w:type="dxa"/>
            <w:tcBorders>
              <w:top w:val="nil"/>
              <w:left w:val="nil"/>
              <w:bottom w:val="single" w:sz="8" w:space="0" w:color="auto"/>
              <w:right w:val="single" w:sz="8" w:space="0" w:color="auto"/>
            </w:tcBorders>
            <w:shd w:val="clear" w:color="auto" w:fill="auto"/>
            <w:vAlign w:val="center"/>
            <w:hideMark/>
          </w:tcPr>
          <w:p w14:paraId="2002201E" w14:textId="77777777" w:rsidR="00623590" w:rsidRPr="00623590" w:rsidRDefault="00623590" w:rsidP="00623590">
            <w:pPr>
              <w:autoSpaceDE/>
              <w:autoSpaceDN/>
              <w:rPr>
                <w:ins w:id="1785" w:author="MCT" w:date="2024-10-14T13:23:00Z"/>
                <w:rFonts w:ascii="Calibri" w:hAnsi="Calibri" w:cs="Calibri"/>
                <w:color w:val="000000"/>
                <w:sz w:val="22"/>
                <w:szCs w:val="22"/>
              </w:rPr>
            </w:pPr>
            <w:ins w:id="1786" w:author="MCT" w:date="2024-10-14T13:23:00Z">
              <w:r w:rsidRPr="00623590">
                <w:rPr>
                  <w:rFonts w:ascii="Calibri" w:hAnsi="Calibri" w:cs="Calibri"/>
                  <w:color w:val="000000"/>
                  <w:sz w:val="22"/>
                  <w:szCs w:val="22"/>
                </w:rPr>
                <w:t>Quantity Delivered</w:t>
              </w:r>
            </w:ins>
          </w:p>
        </w:tc>
      </w:tr>
      <w:tr w:rsidR="00623590" w:rsidRPr="00623590" w14:paraId="2BDB48F8" w14:textId="77777777" w:rsidTr="00623590">
        <w:trPr>
          <w:trHeight w:val="315"/>
          <w:ins w:id="1787" w:author="MCT" w:date="2024-10-14T13:23:00Z"/>
        </w:trPr>
        <w:tc>
          <w:tcPr>
            <w:tcW w:w="668" w:type="dxa"/>
            <w:tcBorders>
              <w:top w:val="nil"/>
              <w:left w:val="nil"/>
              <w:bottom w:val="nil"/>
              <w:right w:val="nil"/>
            </w:tcBorders>
            <w:shd w:val="clear" w:color="auto" w:fill="auto"/>
            <w:hideMark/>
          </w:tcPr>
          <w:p w14:paraId="129E2CB4" w14:textId="77777777" w:rsidR="00623590" w:rsidRPr="00623590" w:rsidRDefault="00623590" w:rsidP="00623590">
            <w:pPr>
              <w:autoSpaceDE/>
              <w:autoSpaceDN/>
              <w:rPr>
                <w:ins w:id="1788"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5925AF29" w14:textId="77777777" w:rsidR="00623590" w:rsidRPr="00623590" w:rsidRDefault="00623590" w:rsidP="00623590">
            <w:pPr>
              <w:autoSpaceDE/>
              <w:autoSpaceDN/>
              <w:rPr>
                <w:ins w:id="1789"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15BD9376" w14:textId="77777777" w:rsidR="00623590" w:rsidRPr="00623590" w:rsidRDefault="00623590" w:rsidP="00623590">
            <w:pPr>
              <w:autoSpaceDE/>
              <w:autoSpaceDN/>
              <w:rPr>
                <w:ins w:id="1790" w:author="MCT" w:date="2024-10-14T13:23:00Z"/>
                <w:rFonts w:ascii="Calibri" w:hAnsi="Calibri" w:cs="Calibri"/>
                <w:color w:val="000000"/>
                <w:sz w:val="22"/>
                <w:szCs w:val="22"/>
              </w:rPr>
            </w:pPr>
            <w:ins w:id="1791" w:author="MCT" w:date="2024-10-14T13:23:00Z">
              <w:r w:rsidRPr="00623590">
                <w:rPr>
                  <w:rFonts w:ascii="Calibri" w:hAnsi="Calibri" w:cs="Calibri"/>
                  <w:color w:val="000000"/>
                  <w:sz w:val="22"/>
                  <w:szCs w:val="22"/>
                </w:rPr>
                <w:t>MEA~AA~PRQ~105~KH~0~105~51</w:t>
              </w:r>
            </w:ins>
          </w:p>
        </w:tc>
        <w:tc>
          <w:tcPr>
            <w:tcW w:w="4770" w:type="dxa"/>
            <w:tcBorders>
              <w:top w:val="nil"/>
              <w:left w:val="nil"/>
              <w:bottom w:val="single" w:sz="8" w:space="0" w:color="auto"/>
              <w:right w:val="single" w:sz="8" w:space="0" w:color="auto"/>
            </w:tcBorders>
            <w:shd w:val="clear" w:color="auto" w:fill="auto"/>
            <w:vAlign w:val="center"/>
            <w:hideMark/>
          </w:tcPr>
          <w:p w14:paraId="24CEC7FF" w14:textId="77777777" w:rsidR="00623590" w:rsidRPr="00623590" w:rsidRDefault="00623590" w:rsidP="00623590">
            <w:pPr>
              <w:autoSpaceDE/>
              <w:autoSpaceDN/>
              <w:rPr>
                <w:ins w:id="1792" w:author="MCT" w:date="2024-10-14T13:23:00Z"/>
                <w:rFonts w:ascii="Calibri" w:hAnsi="Calibri" w:cs="Calibri"/>
                <w:color w:val="000000"/>
                <w:sz w:val="22"/>
                <w:szCs w:val="22"/>
              </w:rPr>
            </w:pPr>
            <w:ins w:id="1793" w:author="MCT" w:date="2024-10-14T13:23:00Z">
              <w:r w:rsidRPr="00623590">
                <w:rPr>
                  <w:rFonts w:ascii="Calibri" w:hAnsi="Calibri" w:cs="Calibri"/>
                  <w:color w:val="000000"/>
                  <w:sz w:val="22"/>
                  <w:szCs w:val="22"/>
                </w:rPr>
                <w:t>Meter Reads</w:t>
              </w:r>
            </w:ins>
          </w:p>
        </w:tc>
      </w:tr>
      <w:tr w:rsidR="00623590" w:rsidRPr="00623590" w14:paraId="5AE18F01" w14:textId="77777777" w:rsidTr="00623590">
        <w:trPr>
          <w:trHeight w:val="315"/>
          <w:ins w:id="1794" w:author="MCT" w:date="2024-10-14T13:23:00Z"/>
        </w:trPr>
        <w:tc>
          <w:tcPr>
            <w:tcW w:w="668" w:type="dxa"/>
            <w:tcBorders>
              <w:top w:val="nil"/>
              <w:left w:val="nil"/>
              <w:bottom w:val="nil"/>
              <w:right w:val="nil"/>
            </w:tcBorders>
            <w:shd w:val="clear" w:color="auto" w:fill="auto"/>
            <w:hideMark/>
          </w:tcPr>
          <w:p w14:paraId="168B28F0" w14:textId="77777777" w:rsidR="00623590" w:rsidRPr="00623590" w:rsidRDefault="00623590" w:rsidP="00623590">
            <w:pPr>
              <w:autoSpaceDE/>
              <w:autoSpaceDN/>
              <w:rPr>
                <w:ins w:id="1795" w:author="MCT" w:date="2024-10-14T13:23:00Z"/>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73AE46AB" w14:textId="77777777" w:rsidR="00623590" w:rsidRPr="00623590" w:rsidRDefault="00623590" w:rsidP="00623590">
            <w:pPr>
              <w:autoSpaceDE/>
              <w:autoSpaceDN/>
              <w:rPr>
                <w:ins w:id="1796" w:author="MCT" w:date="2024-10-14T13:23:00Z"/>
              </w:rPr>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7FD9F2E5" w14:textId="77777777" w:rsidR="00623590" w:rsidRPr="00623590" w:rsidRDefault="00623590" w:rsidP="00623590">
            <w:pPr>
              <w:autoSpaceDE/>
              <w:autoSpaceDN/>
              <w:rPr>
                <w:ins w:id="1797" w:author="MCT" w:date="2024-10-14T13:23:00Z"/>
                <w:rFonts w:ascii="Calibri" w:hAnsi="Calibri" w:cs="Calibri"/>
                <w:color w:val="000000"/>
                <w:sz w:val="22"/>
                <w:szCs w:val="22"/>
              </w:rPr>
            </w:pPr>
            <w:ins w:id="1798" w:author="MCT" w:date="2024-10-14T13:23:00Z">
              <w:r w:rsidRPr="00623590">
                <w:rPr>
                  <w:rFonts w:ascii="Calibri" w:hAnsi="Calibri" w:cs="Calibri"/>
                  <w:color w:val="000000"/>
                  <w:sz w:val="22"/>
                  <w:szCs w:val="22"/>
                </w:rPr>
                <w:t>MEA~~MU~1</w:t>
              </w:r>
            </w:ins>
          </w:p>
        </w:tc>
        <w:tc>
          <w:tcPr>
            <w:tcW w:w="4770" w:type="dxa"/>
            <w:tcBorders>
              <w:top w:val="nil"/>
              <w:left w:val="nil"/>
              <w:bottom w:val="single" w:sz="8" w:space="0" w:color="auto"/>
              <w:right w:val="single" w:sz="8" w:space="0" w:color="auto"/>
            </w:tcBorders>
            <w:shd w:val="clear" w:color="auto" w:fill="auto"/>
            <w:vAlign w:val="center"/>
            <w:hideMark/>
          </w:tcPr>
          <w:p w14:paraId="6748473B" w14:textId="77777777" w:rsidR="00623590" w:rsidRPr="00623590" w:rsidRDefault="00623590" w:rsidP="00623590">
            <w:pPr>
              <w:autoSpaceDE/>
              <w:autoSpaceDN/>
              <w:rPr>
                <w:ins w:id="1799" w:author="MCT" w:date="2024-10-14T13:23:00Z"/>
                <w:rFonts w:ascii="Calibri" w:hAnsi="Calibri" w:cs="Calibri"/>
                <w:color w:val="000000"/>
                <w:sz w:val="22"/>
                <w:szCs w:val="22"/>
              </w:rPr>
            </w:pPr>
            <w:ins w:id="1800" w:author="MCT" w:date="2024-10-14T13:23:00Z">
              <w:r w:rsidRPr="00623590">
                <w:rPr>
                  <w:rFonts w:ascii="Calibri" w:hAnsi="Calibri" w:cs="Calibri"/>
                  <w:color w:val="000000"/>
                  <w:sz w:val="22"/>
                  <w:szCs w:val="22"/>
                </w:rPr>
                <w:t>Meter Multiplier</w:t>
              </w:r>
            </w:ins>
          </w:p>
        </w:tc>
      </w:tr>
      <w:tr w:rsidR="00623590" w:rsidRPr="00623590" w14:paraId="174C400D" w14:textId="77777777" w:rsidTr="00623590">
        <w:trPr>
          <w:trHeight w:val="915"/>
          <w:ins w:id="1801" w:author="MCT" w:date="2024-10-14T13:23:00Z"/>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A37FAC6" w14:textId="77777777" w:rsidR="00623590" w:rsidRPr="00623590" w:rsidRDefault="00623590" w:rsidP="00623590">
            <w:pPr>
              <w:autoSpaceDE/>
              <w:autoSpaceDN/>
              <w:rPr>
                <w:ins w:id="1802" w:author="MCT" w:date="2024-10-14T13:23:00Z"/>
                <w:rFonts w:ascii="Calibri" w:hAnsi="Calibri" w:cs="Calibri"/>
                <w:color w:val="000000"/>
                <w:sz w:val="22"/>
                <w:szCs w:val="22"/>
              </w:rPr>
            </w:pPr>
            <w:ins w:id="1803" w:author="MCT" w:date="2024-10-14T13:23:00Z">
              <w:r w:rsidRPr="00623590">
                <w:rPr>
                  <w:rFonts w:ascii="Calibri" w:hAnsi="Calibri" w:cs="Calibri"/>
                  <w:color w:val="000000"/>
                  <w:sz w:val="22"/>
                  <w:szCs w:val="22"/>
                </w:rPr>
                <w:t>SE~38~000000001</w:t>
              </w:r>
            </w:ins>
          </w:p>
        </w:tc>
        <w:tc>
          <w:tcPr>
            <w:tcW w:w="4770" w:type="dxa"/>
            <w:tcBorders>
              <w:top w:val="nil"/>
              <w:left w:val="nil"/>
              <w:bottom w:val="single" w:sz="8" w:space="0" w:color="auto"/>
              <w:right w:val="single" w:sz="8" w:space="0" w:color="auto"/>
            </w:tcBorders>
            <w:shd w:val="clear" w:color="auto" w:fill="auto"/>
            <w:vAlign w:val="center"/>
            <w:hideMark/>
          </w:tcPr>
          <w:p w14:paraId="709C367F" w14:textId="77777777" w:rsidR="00623590" w:rsidRPr="00623590" w:rsidRDefault="00623590" w:rsidP="00623590">
            <w:pPr>
              <w:autoSpaceDE/>
              <w:autoSpaceDN/>
              <w:rPr>
                <w:ins w:id="1804" w:author="MCT" w:date="2024-10-14T13:23:00Z"/>
                <w:rFonts w:ascii="Calibri" w:hAnsi="Calibri" w:cs="Calibri"/>
                <w:color w:val="000000"/>
                <w:sz w:val="22"/>
                <w:szCs w:val="22"/>
              </w:rPr>
            </w:pPr>
            <w:ins w:id="1805" w:author="MCT" w:date="2024-10-14T13:23:00Z">
              <w:r w:rsidRPr="00623590">
                <w:rPr>
                  <w:rFonts w:ascii="Calibri" w:hAnsi="Calibri" w:cs="Calibri"/>
                  <w:color w:val="000000"/>
                  <w:sz w:val="22"/>
                  <w:szCs w:val="22"/>
                </w:rPr>
                <w:t>Number of Segments, Transaction Set Control Number</w:t>
              </w:r>
            </w:ins>
          </w:p>
        </w:tc>
      </w:tr>
    </w:tbl>
    <w:p w14:paraId="68EC03BE" w14:textId="77777777" w:rsidR="00623590" w:rsidRDefault="00623590" w:rsidP="00120351">
      <w:pPr>
        <w:rPr>
          <w:ins w:id="1806" w:author="MCT" w:date="2024-10-14T13:19:00Z"/>
          <w:rFonts w:ascii="Calibri" w:hAnsi="Calibri"/>
          <w:snapToGrid w:val="0"/>
          <w:sz w:val="22"/>
          <w:szCs w:val="22"/>
        </w:rPr>
      </w:pPr>
    </w:p>
    <w:p w14:paraId="2AF87522" w14:textId="77777777" w:rsidR="00623590" w:rsidRDefault="00623590" w:rsidP="00120351">
      <w:pPr>
        <w:rPr>
          <w:ins w:id="1807" w:author="MCT" w:date="2024-10-14T12:22:00Z"/>
        </w:rPr>
      </w:pPr>
    </w:p>
    <w:p w14:paraId="1AF1CA91" w14:textId="77777777" w:rsidR="00120351" w:rsidRDefault="00120351" w:rsidP="00120351">
      <w:pPr>
        <w:ind w:left="-1170" w:firstLine="900"/>
        <w:rPr>
          <w:ins w:id="1808" w:author="MCT" w:date="2024-10-14T12:22:00Z"/>
          <w:rFonts w:ascii="Calibri" w:hAnsi="Calibri"/>
          <w:snapToGrid w:val="0"/>
          <w:sz w:val="22"/>
          <w:szCs w:val="22"/>
        </w:rPr>
      </w:pPr>
    </w:p>
    <w:p w14:paraId="71649C82" w14:textId="4C9A5C9C" w:rsidR="00623590" w:rsidRDefault="00623590" w:rsidP="00623590">
      <w:pPr>
        <w:ind w:left="-1170" w:firstLine="900"/>
        <w:rPr>
          <w:ins w:id="1809" w:author="MCT" w:date="2024-10-14T13:18:00Z"/>
          <w:rFonts w:ascii="Calibri" w:hAnsi="Calibri"/>
          <w:snapToGrid w:val="0"/>
          <w:sz w:val="22"/>
          <w:szCs w:val="22"/>
        </w:rPr>
      </w:pPr>
      <w:ins w:id="1810" w:author="MCT" w:date="2024-10-14T13:18:00Z">
        <w:r>
          <w:rPr>
            <w:rFonts w:ascii="Calibri" w:hAnsi="Calibri"/>
            <w:snapToGrid w:val="0"/>
            <w:sz w:val="22"/>
            <w:szCs w:val="22"/>
          </w:rPr>
          <w:t>867_03 Example #19 of 19</w:t>
        </w:r>
      </w:ins>
    </w:p>
    <w:p w14:paraId="3BD5185E" w14:textId="36FA11B2" w:rsidR="00623590" w:rsidRDefault="00623590" w:rsidP="00623590">
      <w:pPr>
        <w:ind w:left="-1170" w:firstLine="900"/>
        <w:rPr>
          <w:ins w:id="1811" w:author="MCT" w:date="2024-10-14T13:18:00Z"/>
          <w:rFonts w:ascii="Calibri" w:hAnsi="Calibri"/>
          <w:snapToGrid w:val="0"/>
          <w:sz w:val="22"/>
          <w:szCs w:val="22"/>
        </w:rPr>
      </w:pPr>
      <w:ins w:id="1812" w:author="MCT" w:date="2024-10-14T13:18:00Z">
        <w:r w:rsidRPr="00E47271">
          <w:rPr>
            <w:rFonts w:ascii="Calibri" w:hAnsi="Calibri"/>
            <w:snapToGrid w:val="0"/>
            <w:sz w:val="22"/>
            <w:szCs w:val="22"/>
          </w:rPr>
          <w:t>Monthly Usage</w:t>
        </w:r>
        <w:r>
          <w:rPr>
            <w:rFonts w:ascii="Calibri" w:hAnsi="Calibri"/>
            <w:snapToGrid w:val="0"/>
            <w:sz w:val="22"/>
            <w:szCs w:val="22"/>
          </w:rPr>
          <w:t xml:space="preserve"> </w:t>
        </w:r>
        <w:r w:rsidRPr="00E47271">
          <w:rPr>
            <w:rFonts w:ascii="Calibri" w:hAnsi="Calibri"/>
            <w:snapToGrid w:val="0"/>
            <w:sz w:val="22"/>
            <w:szCs w:val="22"/>
          </w:rPr>
          <w:t xml:space="preserve">– </w:t>
        </w:r>
      </w:ins>
      <w:ins w:id="1813" w:author="MCT" w:date="2024-10-14T13:29:00Z">
        <w:r>
          <w:rPr>
            <w:rFonts w:ascii="Calibri" w:hAnsi="Calibri"/>
            <w:snapToGrid w:val="0"/>
            <w:sz w:val="22"/>
            <w:szCs w:val="22"/>
          </w:rPr>
          <w:t xml:space="preserve">NON-INTERVAL - </w:t>
        </w:r>
      </w:ins>
      <w:ins w:id="1814" w:author="MCT" w:date="2024-10-14T13:18:00Z">
        <w:r>
          <w:rPr>
            <w:rFonts w:ascii="Calibri" w:hAnsi="Calibri"/>
            <w:snapToGrid w:val="0"/>
            <w:sz w:val="22"/>
            <w:szCs w:val="22"/>
          </w:rPr>
          <w:t>Mobile Generation</w:t>
        </w:r>
      </w:ins>
    </w:p>
    <w:p w14:paraId="7914B2C6" w14:textId="77777777" w:rsidR="00623590" w:rsidRDefault="00623590" w:rsidP="00623590">
      <w:pPr>
        <w:ind w:left="-1170" w:firstLine="900"/>
        <w:rPr>
          <w:ins w:id="1815" w:author="MCT" w:date="2024-10-14T13:18:00Z"/>
          <w:rFonts w:ascii="Calibri" w:hAnsi="Calibri"/>
          <w:snapToGrid w:val="0"/>
          <w:sz w:val="22"/>
          <w:szCs w:val="22"/>
        </w:rPr>
      </w:pPr>
    </w:p>
    <w:tbl>
      <w:tblPr>
        <w:tblW w:w="9440" w:type="dxa"/>
        <w:tblInd w:w="118" w:type="dxa"/>
        <w:tblLook w:val="04A0" w:firstRow="1" w:lastRow="0" w:firstColumn="1" w:lastColumn="0" w:noHBand="0" w:noVBand="1"/>
        <w:tblPrChange w:id="1816" w:author="MCT" w:date="2024-10-14T13:25:00Z">
          <w:tblPr>
            <w:tblW w:w="8980" w:type="dxa"/>
            <w:tblInd w:w="118" w:type="dxa"/>
            <w:tblLook w:val="04A0" w:firstRow="1" w:lastRow="0" w:firstColumn="1" w:lastColumn="0" w:noHBand="0" w:noVBand="1"/>
          </w:tblPr>
        </w:tblPrChange>
      </w:tblPr>
      <w:tblGrid>
        <w:gridCol w:w="627"/>
        <w:gridCol w:w="627"/>
        <w:gridCol w:w="3966"/>
        <w:gridCol w:w="4220"/>
        <w:tblGridChange w:id="1817">
          <w:tblGrid>
            <w:gridCol w:w="627"/>
            <w:gridCol w:w="147"/>
            <w:gridCol w:w="774"/>
            <w:gridCol w:w="3672"/>
            <w:gridCol w:w="294"/>
            <w:gridCol w:w="3466"/>
            <w:gridCol w:w="460"/>
          </w:tblGrid>
        </w:tblGridChange>
      </w:tblGrid>
      <w:tr w:rsidR="00623590" w:rsidRPr="00623590" w14:paraId="594B0B85" w14:textId="77777777" w:rsidTr="00623590">
        <w:trPr>
          <w:trHeight w:val="300"/>
          <w:ins w:id="1818" w:author="MCT" w:date="2024-10-14T13:24:00Z"/>
          <w:trPrChange w:id="1819" w:author="MCT" w:date="2024-10-14T13:25:00Z">
            <w:trPr>
              <w:gridAfter w:val="0"/>
              <w:trHeight w:val="300"/>
            </w:trPr>
          </w:trPrChange>
        </w:trPr>
        <w:tc>
          <w:tcPr>
            <w:tcW w:w="9440" w:type="dxa"/>
            <w:gridSpan w:val="4"/>
            <w:tcBorders>
              <w:top w:val="single" w:sz="8" w:space="0" w:color="auto"/>
              <w:left w:val="single" w:sz="8" w:space="0" w:color="auto"/>
              <w:bottom w:val="nil"/>
              <w:right w:val="single" w:sz="8" w:space="0" w:color="000000"/>
            </w:tcBorders>
            <w:shd w:val="clear" w:color="000000" w:fill="BFBFBF"/>
            <w:vAlign w:val="center"/>
            <w:hideMark/>
            <w:tcPrChange w:id="1820" w:author="MCT" w:date="2024-10-14T13:25:00Z">
              <w:tcPr>
                <w:tcW w:w="8980" w:type="dxa"/>
                <w:gridSpan w:val="6"/>
                <w:tcBorders>
                  <w:top w:val="single" w:sz="8" w:space="0" w:color="auto"/>
                  <w:left w:val="single" w:sz="8" w:space="0" w:color="auto"/>
                  <w:bottom w:val="nil"/>
                  <w:right w:val="single" w:sz="8" w:space="0" w:color="000000"/>
                </w:tcBorders>
                <w:shd w:val="clear" w:color="000000" w:fill="BFBFBF"/>
                <w:vAlign w:val="center"/>
                <w:hideMark/>
              </w:tcPr>
            </w:tcPrChange>
          </w:tcPr>
          <w:p w14:paraId="1C64923E" w14:textId="77777777" w:rsidR="00623590" w:rsidRPr="00623590" w:rsidRDefault="00623590" w:rsidP="00623590">
            <w:pPr>
              <w:autoSpaceDE/>
              <w:autoSpaceDN/>
              <w:jc w:val="center"/>
              <w:rPr>
                <w:ins w:id="1821" w:author="MCT" w:date="2024-10-14T13:24:00Z"/>
                <w:rFonts w:ascii="Calibri" w:hAnsi="Calibri" w:cs="Calibri"/>
                <w:color w:val="000000"/>
                <w:sz w:val="22"/>
                <w:szCs w:val="22"/>
              </w:rPr>
            </w:pPr>
            <w:ins w:id="1822" w:author="MCT" w:date="2024-10-14T13:24:00Z">
              <w:r w:rsidRPr="00623590">
                <w:rPr>
                  <w:rFonts w:ascii="Calibri" w:hAnsi="Calibri" w:cs="Calibri"/>
                  <w:color w:val="000000"/>
                  <w:sz w:val="22"/>
                  <w:szCs w:val="22"/>
                </w:rPr>
                <w:t>TDSP to ERCOT</w:t>
              </w:r>
            </w:ins>
          </w:p>
        </w:tc>
      </w:tr>
      <w:tr w:rsidR="00623590" w:rsidRPr="00623590" w14:paraId="0D9345BD" w14:textId="77777777" w:rsidTr="00623590">
        <w:trPr>
          <w:trHeight w:val="315"/>
          <w:ins w:id="1823" w:author="MCT" w:date="2024-10-14T13:24:00Z"/>
          <w:trPrChange w:id="1824" w:author="MCT" w:date="2024-10-14T13:25:00Z">
            <w:trPr>
              <w:gridAfter w:val="0"/>
              <w:trHeight w:val="315"/>
            </w:trPr>
          </w:trPrChange>
        </w:trPr>
        <w:tc>
          <w:tcPr>
            <w:tcW w:w="9440" w:type="dxa"/>
            <w:gridSpan w:val="4"/>
            <w:tcBorders>
              <w:top w:val="nil"/>
              <w:left w:val="single" w:sz="8" w:space="0" w:color="auto"/>
              <w:bottom w:val="single" w:sz="8" w:space="0" w:color="auto"/>
              <w:right w:val="single" w:sz="8" w:space="0" w:color="000000"/>
            </w:tcBorders>
            <w:shd w:val="clear" w:color="000000" w:fill="BFBFBF"/>
            <w:vAlign w:val="center"/>
            <w:hideMark/>
            <w:tcPrChange w:id="1825" w:author="MCT" w:date="2024-10-14T13:25:00Z">
              <w:tcPr>
                <w:tcW w:w="8980" w:type="dxa"/>
                <w:gridSpan w:val="6"/>
                <w:tcBorders>
                  <w:top w:val="nil"/>
                  <w:left w:val="single" w:sz="8" w:space="0" w:color="auto"/>
                  <w:bottom w:val="single" w:sz="8" w:space="0" w:color="auto"/>
                  <w:right w:val="single" w:sz="8" w:space="0" w:color="000000"/>
                </w:tcBorders>
                <w:shd w:val="clear" w:color="000000" w:fill="BFBFBF"/>
                <w:vAlign w:val="center"/>
                <w:hideMark/>
              </w:tcPr>
            </w:tcPrChange>
          </w:tcPr>
          <w:p w14:paraId="2F05D398" w14:textId="77777777" w:rsidR="00623590" w:rsidRPr="00623590" w:rsidRDefault="00623590" w:rsidP="00623590">
            <w:pPr>
              <w:autoSpaceDE/>
              <w:autoSpaceDN/>
              <w:jc w:val="center"/>
              <w:rPr>
                <w:ins w:id="1826" w:author="MCT" w:date="2024-10-14T13:24:00Z"/>
                <w:rFonts w:ascii="Calibri" w:hAnsi="Calibri" w:cs="Calibri"/>
                <w:color w:val="000000"/>
                <w:sz w:val="22"/>
                <w:szCs w:val="22"/>
              </w:rPr>
            </w:pPr>
            <w:ins w:id="1827" w:author="MCT" w:date="2024-10-14T13:24:00Z">
              <w:r w:rsidRPr="00623590">
                <w:rPr>
                  <w:rFonts w:ascii="Calibri" w:hAnsi="Calibri" w:cs="Calibri"/>
                  <w:color w:val="000000"/>
                  <w:sz w:val="22"/>
                  <w:szCs w:val="22"/>
                </w:rPr>
                <w:t>Original Monthly with Mobile Generation</w:t>
              </w:r>
            </w:ins>
          </w:p>
        </w:tc>
      </w:tr>
      <w:tr w:rsidR="00623590" w:rsidRPr="00623590" w14:paraId="56C32E8E" w14:textId="77777777" w:rsidTr="00623590">
        <w:trPr>
          <w:trHeight w:val="915"/>
          <w:ins w:id="1828"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5E71D21" w14:textId="77777777" w:rsidR="00623590" w:rsidRPr="00623590" w:rsidRDefault="00623590" w:rsidP="00623590">
            <w:pPr>
              <w:autoSpaceDE/>
              <w:autoSpaceDN/>
              <w:rPr>
                <w:ins w:id="1829" w:author="MCT" w:date="2024-10-14T13:24:00Z"/>
                <w:rFonts w:ascii="Calibri" w:hAnsi="Calibri" w:cs="Calibri"/>
                <w:color w:val="000000"/>
                <w:sz w:val="22"/>
                <w:szCs w:val="22"/>
              </w:rPr>
            </w:pPr>
            <w:ins w:id="1830" w:author="MCT" w:date="2024-10-14T13:24:00Z">
              <w:r w:rsidRPr="00623590">
                <w:rPr>
                  <w:rFonts w:ascii="Calibri" w:hAnsi="Calibri" w:cs="Calibri"/>
                  <w:color w:val="000000"/>
                  <w:sz w:val="22"/>
                  <w:szCs w:val="22"/>
                </w:rPr>
                <w:t>ST~867~000000001</w:t>
              </w:r>
            </w:ins>
          </w:p>
        </w:tc>
        <w:tc>
          <w:tcPr>
            <w:tcW w:w="5220" w:type="dxa"/>
            <w:tcBorders>
              <w:top w:val="nil"/>
              <w:left w:val="nil"/>
              <w:bottom w:val="single" w:sz="8" w:space="0" w:color="auto"/>
              <w:right w:val="single" w:sz="8" w:space="0" w:color="auto"/>
            </w:tcBorders>
            <w:shd w:val="clear" w:color="auto" w:fill="auto"/>
            <w:vAlign w:val="center"/>
            <w:hideMark/>
          </w:tcPr>
          <w:p w14:paraId="6E55610A" w14:textId="77777777" w:rsidR="00623590" w:rsidRPr="00623590" w:rsidRDefault="00623590" w:rsidP="00623590">
            <w:pPr>
              <w:autoSpaceDE/>
              <w:autoSpaceDN/>
              <w:rPr>
                <w:ins w:id="1831" w:author="MCT" w:date="2024-10-14T13:24:00Z"/>
                <w:rFonts w:ascii="Calibri" w:hAnsi="Calibri" w:cs="Calibri"/>
                <w:color w:val="000000"/>
                <w:sz w:val="22"/>
                <w:szCs w:val="22"/>
              </w:rPr>
            </w:pPr>
            <w:ins w:id="1832" w:author="MCT" w:date="2024-10-14T13:24:00Z">
              <w:r w:rsidRPr="00623590">
                <w:rPr>
                  <w:rFonts w:ascii="Calibri" w:hAnsi="Calibri" w:cs="Calibri"/>
                  <w:color w:val="000000"/>
                  <w:sz w:val="22"/>
                  <w:szCs w:val="22"/>
                </w:rPr>
                <w:t>Transaction Type, Transaction Set Control Number</w:t>
              </w:r>
            </w:ins>
          </w:p>
        </w:tc>
      </w:tr>
      <w:tr w:rsidR="00623590" w:rsidRPr="00623590" w14:paraId="12A44D50" w14:textId="77777777" w:rsidTr="00623590">
        <w:trPr>
          <w:trHeight w:val="915"/>
          <w:ins w:id="1833"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B761795" w14:textId="77777777" w:rsidR="00623590" w:rsidRPr="00623590" w:rsidRDefault="00623590" w:rsidP="00623590">
            <w:pPr>
              <w:autoSpaceDE/>
              <w:autoSpaceDN/>
              <w:rPr>
                <w:ins w:id="1834" w:author="MCT" w:date="2024-10-14T13:24:00Z"/>
                <w:rFonts w:ascii="Calibri" w:hAnsi="Calibri" w:cs="Calibri"/>
                <w:color w:val="000000"/>
                <w:sz w:val="22"/>
                <w:szCs w:val="22"/>
              </w:rPr>
            </w:pPr>
            <w:ins w:id="1835" w:author="MCT" w:date="2024-10-14T13:24:00Z">
              <w:r w:rsidRPr="00623590">
                <w:rPr>
                  <w:rFonts w:ascii="Calibri" w:hAnsi="Calibri" w:cs="Calibri"/>
                  <w:color w:val="000000"/>
                  <w:sz w:val="22"/>
                  <w:szCs w:val="22"/>
                </w:rPr>
                <w:t>BPT~00~200805101956534~20241008~DD</w:t>
              </w:r>
            </w:ins>
          </w:p>
        </w:tc>
        <w:tc>
          <w:tcPr>
            <w:tcW w:w="5220" w:type="dxa"/>
            <w:tcBorders>
              <w:top w:val="nil"/>
              <w:left w:val="nil"/>
              <w:bottom w:val="single" w:sz="8" w:space="0" w:color="auto"/>
              <w:right w:val="single" w:sz="8" w:space="0" w:color="auto"/>
            </w:tcBorders>
            <w:shd w:val="clear" w:color="auto" w:fill="auto"/>
            <w:vAlign w:val="center"/>
            <w:hideMark/>
          </w:tcPr>
          <w:p w14:paraId="1C7374AA" w14:textId="77777777" w:rsidR="00623590" w:rsidRPr="00623590" w:rsidRDefault="00623590" w:rsidP="00623590">
            <w:pPr>
              <w:autoSpaceDE/>
              <w:autoSpaceDN/>
              <w:rPr>
                <w:ins w:id="1836" w:author="MCT" w:date="2024-10-14T13:24:00Z"/>
                <w:rFonts w:ascii="Calibri" w:hAnsi="Calibri" w:cs="Calibri"/>
                <w:color w:val="000000"/>
                <w:sz w:val="22"/>
                <w:szCs w:val="22"/>
              </w:rPr>
            </w:pPr>
            <w:ins w:id="1837" w:author="MCT" w:date="2024-10-14T13:24:00Z">
              <w:r w:rsidRPr="00623590">
                <w:rPr>
                  <w:rFonts w:ascii="Calibri" w:hAnsi="Calibri" w:cs="Calibri"/>
                  <w:color w:val="000000"/>
                  <w:sz w:val="22"/>
                  <w:szCs w:val="22"/>
                </w:rPr>
                <w:t>Original, Unique Reference Identification, Date, Report Type</w:t>
              </w:r>
            </w:ins>
          </w:p>
        </w:tc>
      </w:tr>
      <w:tr w:rsidR="00623590" w:rsidRPr="00623590" w14:paraId="71E68D65" w14:textId="77777777" w:rsidTr="00623590">
        <w:trPr>
          <w:trHeight w:val="315"/>
          <w:ins w:id="1838"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5281739" w14:textId="77777777" w:rsidR="00623590" w:rsidRPr="00623590" w:rsidRDefault="00623590" w:rsidP="00623590">
            <w:pPr>
              <w:autoSpaceDE/>
              <w:autoSpaceDN/>
              <w:rPr>
                <w:ins w:id="1839" w:author="MCT" w:date="2024-10-14T13:24:00Z"/>
                <w:rFonts w:ascii="Calibri" w:hAnsi="Calibri" w:cs="Calibri"/>
                <w:color w:val="000000"/>
                <w:sz w:val="22"/>
                <w:szCs w:val="22"/>
              </w:rPr>
            </w:pPr>
            <w:ins w:id="1840" w:author="MCT" w:date="2024-10-14T13:24:00Z">
              <w:r w:rsidRPr="00623590">
                <w:rPr>
                  <w:rFonts w:ascii="Calibri" w:hAnsi="Calibri" w:cs="Calibri"/>
                  <w:color w:val="000000"/>
                  <w:sz w:val="22"/>
                  <w:szCs w:val="22"/>
                </w:rPr>
                <w:t>REF~Q5~~1000000000000000000000</w:t>
              </w:r>
            </w:ins>
          </w:p>
        </w:tc>
        <w:tc>
          <w:tcPr>
            <w:tcW w:w="5220" w:type="dxa"/>
            <w:tcBorders>
              <w:top w:val="nil"/>
              <w:left w:val="nil"/>
              <w:bottom w:val="single" w:sz="8" w:space="0" w:color="auto"/>
              <w:right w:val="single" w:sz="8" w:space="0" w:color="auto"/>
            </w:tcBorders>
            <w:shd w:val="clear" w:color="auto" w:fill="auto"/>
            <w:vAlign w:val="center"/>
            <w:hideMark/>
          </w:tcPr>
          <w:p w14:paraId="2E0FC17F" w14:textId="77777777" w:rsidR="00623590" w:rsidRPr="00623590" w:rsidRDefault="00623590" w:rsidP="00623590">
            <w:pPr>
              <w:autoSpaceDE/>
              <w:autoSpaceDN/>
              <w:rPr>
                <w:ins w:id="1841" w:author="MCT" w:date="2024-10-14T13:24:00Z"/>
                <w:rFonts w:ascii="Calibri" w:hAnsi="Calibri" w:cs="Calibri"/>
                <w:color w:val="000000"/>
                <w:sz w:val="22"/>
                <w:szCs w:val="22"/>
              </w:rPr>
            </w:pPr>
            <w:ins w:id="1842" w:author="MCT" w:date="2024-10-14T13:24:00Z">
              <w:r w:rsidRPr="00623590">
                <w:rPr>
                  <w:rFonts w:ascii="Calibri" w:hAnsi="Calibri" w:cs="Calibri"/>
                  <w:color w:val="000000"/>
                  <w:sz w:val="22"/>
                  <w:szCs w:val="22"/>
                </w:rPr>
                <w:t>ESI ID</w:t>
              </w:r>
            </w:ins>
          </w:p>
        </w:tc>
      </w:tr>
      <w:tr w:rsidR="00623590" w:rsidRPr="00623590" w14:paraId="3AB18D59" w14:textId="77777777" w:rsidTr="00623590">
        <w:trPr>
          <w:trHeight w:val="315"/>
          <w:ins w:id="1843"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9370EF3" w14:textId="77777777" w:rsidR="00623590" w:rsidRPr="00623590" w:rsidRDefault="00623590" w:rsidP="00623590">
            <w:pPr>
              <w:autoSpaceDE/>
              <w:autoSpaceDN/>
              <w:rPr>
                <w:ins w:id="1844" w:author="MCT" w:date="2024-10-14T13:24:00Z"/>
                <w:rFonts w:ascii="Calibri" w:hAnsi="Calibri" w:cs="Calibri"/>
                <w:color w:val="000000"/>
                <w:sz w:val="22"/>
                <w:szCs w:val="22"/>
              </w:rPr>
            </w:pPr>
            <w:ins w:id="1845" w:author="MCT" w:date="2024-10-14T13:24:00Z">
              <w:r w:rsidRPr="00623590">
                <w:rPr>
                  <w:rFonts w:ascii="Calibri" w:hAnsi="Calibri" w:cs="Calibri"/>
                  <w:color w:val="000000"/>
                  <w:sz w:val="22"/>
                  <w:szCs w:val="22"/>
                </w:rPr>
                <w:t>REF~SR~ERCOT</w:t>
              </w:r>
            </w:ins>
          </w:p>
        </w:tc>
        <w:tc>
          <w:tcPr>
            <w:tcW w:w="5220" w:type="dxa"/>
            <w:tcBorders>
              <w:top w:val="nil"/>
              <w:left w:val="nil"/>
              <w:bottom w:val="single" w:sz="8" w:space="0" w:color="auto"/>
              <w:right w:val="single" w:sz="8" w:space="0" w:color="auto"/>
            </w:tcBorders>
            <w:shd w:val="clear" w:color="auto" w:fill="auto"/>
            <w:vAlign w:val="center"/>
            <w:hideMark/>
          </w:tcPr>
          <w:p w14:paraId="50457E9B" w14:textId="77777777" w:rsidR="00623590" w:rsidRPr="00623590" w:rsidRDefault="00623590" w:rsidP="00623590">
            <w:pPr>
              <w:autoSpaceDE/>
              <w:autoSpaceDN/>
              <w:rPr>
                <w:ins w:id="1846" w:author="MCT" w:date="2024-10-14T13:24:00Z"/>
                <w:rFonts w:ascii="Calibri" w:hAnsi="Calibri" w:cs="Calibri"/>
                <w:color w:val="000000"/>
                <w:sz w:val="22"/>
                <w:szCs w:val="22"/>
              </w:rPr>
            </w:pPr>
            <w:ins w:id="1847" w:author="MCT" w:date="2024-10-14T13:24:00Z">
              <w:r w:rsidRPr="00623590">
                <w:rPr>
                  <w:rFonts w:ascii="Calibri" w:hAnsi="Calibri" w:cs="Calibri"/>
                  <w:color w:val="000000"/>
                  <w:sz w:val="22"/>
                  <w:szCs w:val="22"/>
                </w:rPr>
                <w:t>Power Region</w:t>
              </w:r>
            </w:ins>
          </w:p>
        </w:tc>
      </w:tr>
      <w:tr w:rsidR="00623590" w:rsidRPr="00623590" w14:paraId="3B19773A" w14:textId="77777777" w:rsidTr="00623590">
        <w:trPr>
          <w:trHeight w:val="615"/>
          <w:ins w:id="1848"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A2BA4ED" w14:textId="77777777" w:rsidR="00623590" w:rsidRPr="00623590" w:rsidRDefault="00623590" w:rsidP="00623590">
            <w:pPr>
              <w:autoSpaceDE/>
              <w:autoSpaceDN/>
              <w:rPr>
                <w:ins w:id="1849" w:author="MCT" w:date="2024-10-14T13:24:00Z"/>
                <w:rFonts w:ascii="Calibri" w:hAnsi="Calibri" w:cs="Calibri"/>
                <w:color w:val="000000"/>
                <w:sz w:val="22"/>
                <w:szCs w:val="22"/>
              </w:rPr>
            </w:pPr>
            <w:ins w:id="1850" w:author="MCT" w:date="2024-10-14T13:24:00Z">
              <w:r w:rsidRPr="00623590">
                <w:rPr>
                  <w:rFonts w:ascii="Calibri" w:hAnsi="Calibri" w:cs="Calibri"/>
                  <w:color w:val="000000"/>
                  <w:sz w:val="22"/>
                  <w:szCs w:val="22"/>
                </w:rPr>
                <w:t>N1~8S~TDSP NAME~1~009876543~~41</w:t>
              </w:r>
            </w:ins>
          </w:p>
        </w:tc>
        <w:tc>
          <w:tcPr>
            <w:tcW w:w="5220" w:type="dxa"/>
            <w:tcBorders>
              <w:top w:val="nil"/>
              <w:left w:val="nil"/>
              <w:bottom w:val="single" w:sz="8" w:space="0" w:color="auto"/>
              <w:right w:val="single" w:sz="8" w:space="0" w:color="auto"/>
            </w:tcBorders>
            <w:shd w:val="clear" w:color="auto" w:fill="auto"/>
            <w:vAlign w:val="center"/>
            <w:hideMark/>
          </w:tcPr>
          <w:p w14:paraId="6762D4B6" w14:textId="77777777" w:rsidR="00623590" w:rsidRPr="00623590" w:rsidRDefault="00623590" w:rsidP="00623590">
            <w:pPr>
              <w:autoSpaceDE/>
              <w:autoSpaceDN/>
              <w:rPr>
                <w:ins w:id="1851" w:author="MCT" w:date="2024-10-14T13:24:00Z"/>
                <w:rFonts w:ascii="Calibri" w:hAnsi="Calibri" w:cs="Calibri"/>
                <w:color w:val="000000"/>
                <w:sz w:val="22"/>
                <w:szCs w:val="22"/>
              </w:rPr>
            </w:pPr>
            <w:ins w:id="1852" w:author="MCT" w:date="2024-10-14T13:24:00Z">
              <w:r w:rsidRPr="00623590">
                <w:rPr>
                  <w:rFonts w:ascii="Calibri" w:hAnsi="Calibri" w:cs="Calibri"/>
                  <w:color w:val="000000"/>
                  <w:sz w:val="22"/>
                  <w:szCs w:val="22"/>
                </w:rPr>
                <w:t>TDSP Name, DUNS Number, Sender</w:t>
              </w:r>
            </w:ins>
          </w:p>
        </w:tc>
      </w:tr>
      <w:tr w:rsidR="00623590" w:rsidRPr="00623590" w14:paraId="3414AED5" w14:textId="77777777" w:rsidTr="00623590">
        <w:trPr>
          <w:trHeight w:val="615"/>
          <w:ins w:id="1853"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1ED60F4" w14:textId="77777777" w:rsidR="00623590" w:rsidRPr="00623590" w:rsidRDefault="00623590" w:rsidP="00623590">
            <w:pPr>
              <w:autoSpaceDE/>
              <w:autoSpaceDN/>
              <w:rPr>
                <w:ins w:id="1854" w:author="MCT" w:date="2024-10-14T13:24:00Z"/>
                <w:rFonts w:ascii="Calibri" w:hAnsi="Calibri" w:cs="Calibri"/>
                <w:color w:val="000000"/>
                <w:sz w:val="22"/>
                <w:szCs w:val="22"/>
              </w:rPr>
            </w:pPr>
            <w:ins w:id="1855" w:author="MCT" w:date="2024-10-14T13:24:00Z">
              <w:r w:rsidRPr="00623590">
                <w:rPr>
                  <w:rFonts w:ascii="Calibri" w:hAnsi="Calibri" w:cs="Calibri"/>
                  <w:color w:val="000000"/>
                  <w:sz w:val="22"/>
                  <w:szCs w:val="22"/>
                </w:rPr>
                <w:t>N1~AY~ERCOT~1~183529049~~40</w:t>
              </w:r>
            </w:ins>
          </w:p>
        </w:tc>
        <w:tc>
          <w:tcPr>
            <w:tcW w:w="5220" w:type="dxa"/>
            <w:tcBorders>
              <w:top w:val="nil"/>
              <w:left w:val="nil"/>
              <w:bottom w:val="single" w:sz="8" w:space="0" w:color="auto"/>
              <w:right w:val="single" w:sz="8" w:space="0" w:color="auto"/>
            </w:tcBorders>
            <w:shd w:val="clear" w:color="auto" w:fill="auto"/>
            <w:vAlign w:val="center"/>
            <w:hideMark/>
          </w:tcPr>
          <w:p w14:paraId="4AAD4635" w14:textId="77777777" w:rsidR="00623590" w:rsidRPr="00623590" w:rsidRDefault="00623590" w:rsidP="00623590">
            <w:pPr>
              <w:autoSpaceDE/>
              <w:autoSpaceDN/>
              <w:rPr>
                <w:ins w:id="1856" w:author="MCT" w:date="2024-10-14T13:24:00Z"/>
                <w:rFonts w:ascii="Calibri" w:hAnsi="Calibri" w:cs="Calibri"/>
                <w:color w:val="000000"/>
                <w:sz w:val="22"/>
                <w:szCs w:val="22"/>
              </w:rPr>
            </w:pPr>
            <w:ins w:id="1857" w:author="MCT" w:date="2024-10-14T13:24:00Z">
              <w:r w:rsidRPr="00623590">
                <w:rPr>
                  <w:rFonts w:ascii="Calibri" w:hAnsi="Calibri" w:cs="Calibri"/>
                  <w:color w:val="000000"/>
                  <w:sz w:val="22"/>
                  <w:szCs w:val="22"/>
                </w:rPr>
                <w:t>ERCOT, DUNS Number, Receiver</w:t>
              </w:r>
            </w:ins>
          </w:p>
        </w:tc>
      </w:tr>
      <w:tr w:rsidR="00623590" w:rsidRPr="00623590" w14:paraId="2A73A3DF" w14:textId="77777777" w:rsidTr="00623590">
        <w:trPr>
          <w:trHeight w:val="315"/>
          <w:ins w:id="1858"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2F842AE" w14:textId="77777777" w:rsidR="00623590" w:rsidRPr="00623590" w:rsidRDefault="00623590" w:rsidP="00623590">
            <w:pPr>
              <w:autoSpaceDE/>
              <w:autoSpaceDN/>
              <w:rPr>
                <w:ins w:id="1859" w:author="MCT" w:date="2024-10-14T13:24:00Z"/>
                <w:rFonts w:ascii="Calibri" w:hAnsi="Calibri" w:cs="Calibri"/>
                <w:color w:val="000000"/>
                <w:sz w:val="22"/>
                <w:szCs w:val="22"/>
              </w:rPr>
            </w:pPr>
            <w:ins w:id="1860" w:author="MCT" w:date="2024-10-14T13:24:00Z">
              <w:r w:rsidRPr="00623590">
                <w:rPr>
                  <w:rFonts w:ascii="Calibri" w:hAnsi="Calibri" w:cs="Calibri"/>
                  <w:color w:val="000000"/>
                  <w:sz w:val="22"/>
                  <w:szCs w:val="22"/>
                </w:rPr>
                <w:t>N1~SJ~CR NAME~1~987654321</w:t>
              </w:r>
            </w:ins>
          </w:p>
        </w:tc>
        <w:tc>
          <w:tcPr>
            <w:tcW w:w="5220" w:type="dxa"/>
            <w:tcBorders>
              <w:top w:val="nil"/>
              <w:left w:val="nil"/>
              <w:bottom w:val="single" w:sz="8" w:space="0" w:color="auto"/>
              <w:right w:val="single" w:sz="8" w:space="0" w:color="auto"/>
            </w:tcBorders>
            <w:shd w:val="clear" w:color="auto" w:fill="auto"/>
            <w:vAlign w:val="center"/>
            <w:hideMark/>
          </w:tcPr>
          <w:p w14:paraId="1922EC73" w14:textId="77777777" w:rsidR="00623590" w:rsidRPr="00623590" w:rsidRDefault="00623590" w:rsidP="00623590">
            <w:pPr>
              <w:autoSpaceDE/>
              <w:autoSpaceDN/>
              <w:rPr>
                <w:ins w:id="1861" w:author="MCT" w:date="2024-10-14T13:24:00Z"/>
                <w:rFonts w:ascii="Calibri" w:hAnsi="Calibri" w:cs="Calibri"/>
                <w:color w:val="000000"/>
                <w:sz w:val="22"/>
                <w:szCs w:val="22"/>
              </w:rPr>
            </w:pPr>
            <w:ins w:id="1862" w:author="MCT" w:date="2024-10-14T13:24:00Z">
              <w:r w:rsidRPr="00623590">
                <w:rPr>
                  <w:rFonts w:ascii="Calibri" w:hAnsi="Calibri" w:cs="Calibri"/>
                  <w:color w:val="000000"/>
                  <w:sz w:val="22"/>
                  <w:szCs w:val="22"/>
                </w:rPr>
                <w:t>CR Name, DUNS Number</w:t>
              </w:r>
            </w:ins>
          </w:p>
        </w:tc>
      </w:tr>
      <w:tr w:rsidR="00623590" w:rsidRPr="00623590" w14:paraId="5827E824" w14:textId="77777777" w:rsidTr="00623590">
        <w:trPr>
          <w:trHeight w:val="615"/>
          <w:ins w:id="1863"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E515735" w14:textId="77777777" w:rsidR="00623590" w:rsidRPr="00623590" w:rsidRDefault="00623590" w:rsidP="00623590">
            <w:pPr>
              <w:autoSpaceDE/>
              <w:autoSpaceDN/>
              <w:rPr>
                <w:ins w:id="1864" w:author="MCT" w:date="2024-10-14T13:24:00Z"/>
                <w:rFonts w:ascii="Calibri" w:hAnsi="Calibri" w:cs="Calibri"/>
                <w:color w:val="000000"/>
                <w:sz w:val="22"/>
                <w:szCs w:val="22"/>
              </w:rPr>
            </w:pPr>
            <w:ins w:id="1865" w:author="MCT" w:date="2024-10-14T13:24:00Z">
              <w:r w:rsidRPr="00623590">
                <w:rPr>
                  <w:rFonts w:ascii="Calibri" w:hAnsi="Calibri" w:cs="Calibri"/>
                  <w:color w:val="000000"/>
                  <w:sz w:val="22"/>
                  <w:szCs w:val="22"/>
                </w:rPr>
                <w:t>PTD~SU</w:t>
              </w:r>
            </w:ins>
          </w:p>
        </w:tc>
        <w:tc>
          <w:tcPr>
            <w:tcW w:w="5220" w:type="dxa"/>
            <w:tcBorders>
              <w:top w:val="nil"/>
              <w:left w:val="nil"/>
              <w:bottom w:val="single" w:sz="8" w:space="0" w:color="auto"/>
              <w:right w:val="single" w:sz="8" w:space="0" w:color="auto"/>
            </w:tcBorders>
            <w:shd w:val="clear" w:color="auto" w:fill="auto"/>
            <w:vAlign w:val="center"/>
            <w:hideMark/>
          </w:tcPr>
          <w:p w14:paraId="118B7588" w14:textId="77777777" w:rsidR="00623590" w:rsidRPr="00623590" w:rsidRDefault="00623590" w:rsidP="00623590">
            <w:pPr>
              <w:autoSpaceDE/>
              <w:autoSpaceDN/>
              <w:rPr>
                <w:ins w:id="1866" w:author="MCT" w:date="2024-10-14T13:24:00Z"/>
                <w:rFonts w:ascii="Calibri" w:hAnsi="Calibri" w:cs="Calibri"/>
                <w:color w:val="000000"/>
                <w:sz w:val="22"/>
                <w:szCs w:val="22"/>
              </w:rPr>
            </w:pPr>
            <w:ins w:id="1867" w:author="MCT" w:date="2024-10-14T13:24:00Z">
              <w:r w:rsidRPr="00623590">
                <w:rPr>
                  <w:rFonts w:ascii="Calibri" w:hAnsi="Calibri" w:cs="Calibri"/>
                  <w:color w:val="000000"/>
                  <w:sz w:val="22"/>
                  <w:szCs w:val="22"/>
                </w:rPr>
                <w:t>Non-Interval Usage Summary</w:t>
              </w:r>
            </w:ins>
          </w:p>
        </w:tc>
      </w:tr>
      <w:tr w:rsidR="00623590" w:rsidRPr="00623590" w14:paraId="3F9DC778" w14:textId="77777777" w:rsidTr="00623590">
        <w:trPr>
          <w:trHeight w:val="315"/>
          <w:ins w:id="1868" w:author="MCT" w:date="2024-10-14T13:24:00Z"/>
        </w:trPr>
        <w:tc>
          <w:tcPr>
            <w:tcW w:w="774" w:type="dxa"/>
            <w:tcBorders>
              <w:top w:val="nil"/>
              <w:left w:val="nil"/>
              <w:bottom w:val="nil"/>
              <w:right w:val="nil"/>
            </w:tcBorders>
            <w:shd w:val="clear" w:color="auto" w:fill="auto"/>
            <w:hideMark/>
          </w:tcPr>
          <w:p w14:paraId="673B8310" w14:textId="77777777" w:rsidR="00623590" w:rsidRPr="00623590" w:rsidRDefault="00623590" w:rsidP="00623590">
            <w:pPr>
              <w:autoSpaceDE/>
              <w:autoSpaceDN/>
              <w:rPr>
                <w:ins w:id="1869"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1FEDBA" w14:textId="77777777" w:rsidR="00623590" w:rsidRPr="00623590" w:rsidRDefault="00623590" w:rsidP="00623590">
            <w:pPr>
              <w:autoSpaceDE/>
              <w:autoSpaceDN/>
              <w:rPr>
                <w:ins w:id="1870" w:author="MCT" w:date="2024-10-14T13:24:00Z"/>
                <w:rFonts w:ascii="Calibri" w:hAnsi="Calibri" w:cs="Calibri"/>
                <w:color w:val="000000"/>
                <w:sz w:val="22"/>
                <w:szCs w:val="22"/>
              </w:rPr>
            </w:pPr>
            <w:ins w:id="1871" w:author="MCT" w:date="2024-10-14T13:24:00Z">
              <w:r w:rsidRPr="00623590">
                <w:rPr>
                  <w:rFonts w:ascii="Calibri" w:hAnsi="Calibri" w:cs="Calibri"/>
                  <w:color w:val="000000"/>
                  <w:sz w:val="22"/>
                  <w:szCs w:val="22"/>
                </w:rPr>
                <w:t>REF~MT~KHMON</w:t>
              </w:r>
            </w:ins>
          </w:p>
        </w:tc>
        <w:tc>
          <w:tcPr>
            <w:tcW w:w="5220" w:type="dxa"/>
            <w:tcBorders>
              <w:top w:val="nil"/>
              <w:left w:val="nil"/>
              <w:bottom w:val="single" w:sz="8" w:space="0" w:color="auto"/>
              <w:right w:val="single" w:sz="8" w:space="0" w:color="auto"/>
            </w:tcBorders>
            <w:shd w:val="clear" w:color="auto" w:fill="auto"/>
            <w:vAlign w:val="center"/>
            <w:hideMark/>
          </w:tcPr>
          <w:p w14:paraId="70EFEE81" w14:textId="77777777" w:rsidR="00623590" w:rsidRPr="00623590" w:rsidRDefault="00623590" w:rsidP="00623590">
            <w:pPr>
              <w:autoSpaceDE/>
              <w:autoSpaceDN/>
              <w:rPr>
                <w:ins w:id="1872" w:author="MCT" w:date="2024-10-14T13:24:00Z"/>
                <w:rFonts w:ascii="Calibri" w:hAnsi="Calibri" w:cs="Calibri"/>
                <w:color w:val="000000"/>
                <w:sz w:val="22"/>
                <w:szCs w:val="22"/>
              </w:rPr>
            </w:pPr>
            <w:ins w:id="1873" w:author="MCT" w:date="2024-10-14T13:24:00Z">
              <w:r w:rsidRPr="00623590">
                <w:rPr>
                  <w:rFonts w:ascii="Calibri" w:hAnsi="Calibri" w:cs="Calibri"/>
                  <w:color w:val="000000"/>
                  <w:sz w:val="22"/>
                  <w:szCs w:val="22"/>
                </w:rPr>
                <w:t>Meter Type</w:t>
              </w:r>
            </w:ins>
          </w:p>
        </w:tc>
      </w:tr>
      <w:tr w:rsidR="00623590" w:rsidRPr="00623590" w14:paraId="549EDD24" w14:textId="77777777" w:rsidTr="00623590">
        <w:trPr>
          <w:trHeight w:val="315"/>
          <w:ins w:id="1874" w:author="MCT" w:date="2024-10-14T13:24:00Z"/>
        </w:trPr>
        <w:tc>
          <w:tcPr>
            <w:tcW w:w="774" w:type="dxa"/>
            <w:tcBorders>
              <w:top w:val="nil"/>
              <w:left w:val="nil"/>
              <w:bottom w:val="nil"/>
              <w:right w:val="nil"/>
            </w:tcBorders>
            <w:shd w:val="clear" w:color="auto" w:fill="auto"/>
            <w:hideMark/>
          </w:tcPr>
          <w:p w14:paraId="22FA2322" w14:textId="77777777" w:rsidR="00623590" w:rsidRPr="00623590" w:rsidRDefault="00623590" w:rsidP="00623590">
            <w:pPr>
              <w:autoSpaceDE/>
              <w:autoSpaceDN/>
              <w:rPr>
                <w:ins w:id="1875"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228F56" w14:textId="77777777" w:rsidR="00623590" w:rsidRPr="00623590" w:rsidRDefault="00623590" w:rsidP="00623590">
            <w:pPr>
              <w:autoSpaceDE/>
              <w:autoSpaceDN/>
              <w:rPr>
                <w:ins w:id="1876" w:author="MCT" w:date="2024-10-14T13:24:00Z"/>
                <w:rFonts w:ascii="Calibri" w:hAnsi="Calibri" w:cs="Calibri"/>
                <w:color w:val="000000"/>
                <w:sz w:val="22"/>
                <w:szCs w:val="22"/>
              </w:rPr>
            </w:pPr>
            <w:ins w:id="1877" w:author="MCT" w:date="2024-10-14T13:24:00Z">
              <w:r w:rsidRPr="00623590">
                <w:rPr>
                  <w:rFonts w:ascii="Calibri" w:hAnsi="Calibri" w:cs="Calibri"/>
                  <w:color w:val="000000"/>
                  <w:sz w:val="22"/>
                  <w:szCs w:val="22"/>
                </w:rPr>
                <w:t>QTY~QD~988</w:t>
              </w:r>
            </w:ins>
          </w:p>
        </w:tc>
        <w:tc>
          <w:tcPr>
            <w:tcW w:w="5220" w:type="dxa"/>
            <w:tcBorders>
              <w:top w:val="nil"/>
              <w:left w:val="nil"/>
              <w:bottom w:val="single" w:sz="8" w:space="0" w:color="auto"/>
              <w:right w:val="single" w:sz="8" w:space="0" w:color="auto"/>
            </w:tcBorders>
            <w:shd w:val="clear" w:color="auto" w:fill="auto"/>
            <w:vAlign w:val="center"/>
            <w:hideMark/>
          </w:tcPr>
          <w:p w14:paraId="55E1DB17" w14:textId="77777777" w:rsidR="00623590" w:rsidRPr="00623590" w:rsidRDefault="00623590" w:rsidP="00623590">
            <w:pPr>
              <w:autoSpaceDE/>
              <w:autoSpaceDN/>
              <w:rPr>
                <w:ins w:id="1878" w:author="MCT" w:date="2024-10-14T13:24:00Z"/>
                <w:rFonts w:ascii="Calibri" w:hAnsi="Calibri" w:cs="Calibri"/>
                <w:color w:val="000000"/>
                <w:sz w:val="22"/>
                <w:szCs w:val="22"/>
              </w:rPr>
            </w:pPr>
            <w:ins w:id="1879" w:author="MCT" w:date="2024-10-14T13:24:00Z">
              <w:r w:rsidRPr="00623590">
                <w:rPr>
                  <w:rFonts w:ascii="Calibri" w:hAnsi="Calibri" w:cs="Calibri"/>
                  <w:color w:val="000000"/>
                  <w:sz w:val="22"/>
                  <w:szCs w:val="22"/>
                </w:rPr>
                <w:t>Quantity Delivered</w:t>
              </w:r>
            </w:ins>
          </w:p>
        </w:tc>
      </w:tr>
      <w:tr w:rsidR="00623590" w:rsidRPr="00623590" w14:paraId="32A9C5FC" w14:textId="77777777" w:rsidTr="00623590">
        <w:tblPrEx>
          <w:tblPrExChange w:id="1880" w:author="MCT" w:date="2024-10-14T13:25:00Z">
            <w:tblPrEx>
              <w:tblW w:w="9440" w:type="dxa"/>
            </w:tblPrEx>
          </w:tblPrExChange>
        </w:tblPrEx>
        <w:trPr>
          <w:trHeight w:val="315"/>
          <w:ins w:id="1881" w:author="MCT" w:date="2024-10-14T13:24:00Z"/>
          <w:trPrChange w:id="1882" w:author="MCT" w:date="2024-10-14T13:25:00Z">
            <w:trPr>
              <w:trHeight w:val="315"/>
            </w:trPr>
          </w:trPrChange>
        </w:trPr>
        <w:tc>
          <w:tcPr>
            <w:tcW w:w="774" w:type="dxa"/>
            <w:tcBorders>
              <w:top w:val="nil"/>
              <w:left w:val="nil"/>
              <w:bottom w:val="nil"/>
              <w:right w:val="nil"/>
            </w:tcBorders>
            <w:shd w:val="clear" w:color="auto" w:fill="auto"/>
            <w:hideMark/>
            <w:tcPrChange w:id="1883" w:author="MCT" w:date="2024-10-14T13:25:00Z">
              <w:tcPr>
                <w:tcW w:w="843" w:type="dxa"/>
                <w:gridSpan w:val="2"/>
                <w:tcBorders>
                  <w:top w:val="nil"/>
                  <w:left w:val="nil"/>
                  <w:bottom w:val="nil"/>
                  <w:right w:val="nil"/>
                </w:tcBorders>
                <w:shd w:val="clear" w:color="auto" w:fill="auto"/>
                <w:hideMark/>
              </w:tcPr>
            </w:tcPrChange>
          </w:tcPr>
          <w:p w14:paraId="6D969B79" w14:textId="77777777" w:rsidR="00623590" w:rsidRPr="00623590" w:rsidRDefault="00623590" w:rsidP="00623590">
            <w:pPr>
              <w:autoSpaceDE/>
              <w:autoSpaceDN/>
              <w:rPr>
                <w:ins w:id="1884"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885" w:author="MCT" w:date="2024-10-14T13:25:00Z">
              <w:tcPr>
                <w:tcW w:w="842" w:type="dxa"/>
                <w:tcBorders>
                  <w:top w:val="nil"/>
                  <w:left w:val="nil"/>
                  <w:bottom w:val="nil"/>
                  <w:right w:val="nil"/>
                </w:tcBorders>
                <w:shd w:val="clear" w:color="auto" w:fill="auto"/>
                <w:hideMark/>
              </w:tcPr>
            </w:tcPrChange>
          </w:tcPr>
          <w:p w14:paraId="45D7524A" w14:textId="77777777" w:rsidR="00623590" w:rsidRPr="00623590" w:rsidRDefault="00623590" w:rsidP="00623590">
            <w:pPr>
              <w:autoSpaceDE/>
              <w:autoSpaceDN/>
              <w:rPr>
                <w:ins w:id="1886"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887"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707CB8EC" w14:textId="77777777" w:rsidR="00623590" w:rsidRPr="00623590" w:rsidRDefault="00623590" w:rsidP="00623590">
            <w:pPr>
              <w:autoSpaceDE/>
              <w:autoSpaceDN/>
              <w:rPr>
                <w:ins w:id="1888" w:author="MCT" w:date="2024-10-14T13:24:00Z"/>
                <w:rFonts w:ascii="Calibri" w:hAnsi="Calibri" w:cs="Calibri"/>
                <w:color w:val="000000"/>
                <w:sz w:val="22"/>
                <w:szCs w:val="22"/>
              </w:rPr>
            </w:pPr>
            <w:ins w:id="1889" w:author="MCT" w:date="2024-10-14T13:24:00Z">
              <w:r w:rsidRPr="00623590">
                <w:rPr>
                  <w:rFonts w:ascii="Calibri" w:hAnsi="Calibri" w:cs="Calibri"/>
                  <w:color w:val="000000"/>
                  <w:sz w:val="22"/>
                  <w:szCs w:val="22"/>
                </w:rPr>
                <w:t>MEA~~PRQ~988~~~~51</w:t>
              </w:r>
            </w:ins>
          </w:p>
        </w:tc>
        <w:tc>
          <w:tcPr>
            <w:tcW w:w="5220" w:type="dxa"/>
            <w:tcBorders>
              <w:top w:val="nil"/>
              <w:left w:val="nil"/>
              <w:bottom w:val="single" w:sz="8" w:space="0" w:color="auto"/>
              <w:right w:val="single" w:sz="8" w:space="0" w:color="auto"/>
            </w:tcBorders>
            <w:shd w:val="clear" w:color="auto" w:fill="auto"/>
            <w:vAlign w:val="center"/>
            <w:hideMark/>
            <w:tcPrChange w:id="1890"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7BCF1FFB" w14:textId="77777777" w:rsidR="00623590" w:rsidRPr="00623590" w:rsidRDefault="00623590" w:rsidP="00623590">
            <w:pPr>
              <w:autoSpaceDE/>
              <w:autoSpaceDN/>
              <w:rPr>
                <w:ins w:id="1891" w:author="MCT" w:date="2024-10-14T13:24:00Z"/>
                <w:rFonts w:ascii="Calibri" w:hAnsi="Calibri" w:cs="Calibri"/>
                <w:color w:val="000000"/>
                <w:sz w:val="22"/>
                <w:szCs w:val="22"/>
              </w:rPr>
            </w:pPr>
            <w:ins w:id="1892" w:author="MCT" w:date="2024-10-14T13:24:00Z">
              <w:r w:rsidRPr="00623590">
                <w:rPr>
                  <w:rFonts w:ascii="Calibri" w:hAnsi="Calibri" w:cs="Calibri"/>
                  <w:color w:val="000000"/>
                  <w:sz w:val="22"/>
                  <w:szCs w:val="22"/>
                </w:rPr>
                <w:t>Consumption</w:t>
              </w:r>
            </w:ins>
          </w:p>
        </w:tc>
      </w:tr>
      <w:tr w:rsidR="00623590" w:rsidRPr="00623590" w14:paraId="44E01F30" w14:textId="77777777" w:rsidTr="00623590">
        <w:tblPrEx>
          <w:tblPrExChange w:id="1893" w:author="MCT" w:date="2024-10-14T13:25:00Z">
            <w:tblPrEx>
              <w:tblW w:w="9440" w:type="dxa"/>
            </w:tblPrEx>
          </w:tblPrExChange>
        </w:tblPrEx>
        <w:trPr>
          <w:trHeight w:val="315"/>
          <w:ins w:id="1894" w:author="MCT" w:date="2024-10-14T13:24:00Z"/>
          <w:trPrChange w:id="1895" w:author="MCT" w:date="2024-10-14T13:25:00Z">
            <w:trPr>
              <w:trHeight w:val="315"/>
            </w:trPr>
          </w:trPrChange>
        </w:trPr>
        <w:tc>
          <w:tcPr>
            <w:tcW w:w="774" w:type="dxa"/>
            <w:tcBorders>
              <w:top w:val="nil"/>
              <w:left w:val="nil"/>
              <w:bottom w:val="nil"/>
              <w:right w:val="nil"/>
            </w:tcBorders>
            <w:shd w:val="clear" w:color="auto" w:fill="auto"/>
            <w:hideMark/>
            <w:tcPrChange w:id="1896" w:author="MCT" w:date="2024-10-14T13:25:00Z">
              <w:tcPr>
                <w:tcW w:w="843" w:type="dxa"/>
                <w:gridSpan w:val="2"/>
                <w:tcBorders>
                  <w:top w:val="nil"/>
                  <w:left w:val="nil"/>
                  <w:bottom w:val="nil"/>
                  <w:right w:val="nil"/>
                </w:tcBorders>
                <w:shd w:val="clear" w:color="auto" w:fill="auto"/>
                <w:hideMark/>
              </w:tcPr>
            </w:tcPrChange>
          </w:tcPr>
          <w:p w14:paraId="3DD6A42A" w14:textId="77777777" w:rsidR="00623590" w:rsidRPr="00623590" w:rsidRDefault="00623590" w:rsidP="00623590">
            <w:pPr>
              <w:autoSpaceDE/>
              <w:autoSpaceDN/>
              <w:rPr>
                <w:ins w:id="1897"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898" w:author="MCT" w:date="2024-10-14T13:25:00Z">
              <w:tcPr>
                <w:tcW w:w="842" w:type="dxa"/>
                <w:tcBorders>
                  <w:top w:val="nil"/>
                  <w:left w:val="nil"/>
                  <w:bottom w:val="nil"/>
                  <w:right w:val="nil"/>
                </w:tcBorders>
                <w:shd w:val="clear" w:color="auto" w:fill="auto"/>
                <w:hideMark/>
              </w:tcPr>
            </w:tcPrChange>
          </w:tcPr>
          <w:p w14:paraId="6E64B187" w14:textId="77777777" w:rsidR="00623590" w:rsidRPr="00623590" w:rsidRDefault="00623590" w:rsidP="00623590">
            <w:pPr>
              <w:autoSpaceDE/>
              <w:autoSpaceDN/>
              <w:rPr>
                <w:ins w:id="1899"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900"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27FB72D1" w14:textId="77777777" w:rsidR="00623590" w:rsidRPr="00623590" w:rsidRDefault="00623590" w:rsidP="00623590">
            <w:pPr>
              <w:autoSpaceDE/>
              <w:autoSpaceDN/>
              <w:rPr>
                <w:ins w:id="1901" w:author="MCT" w:date="2024-10-14T13:24:00Z"/>
                <w:rFonts w:ascii="Calibri" w:hAnsi="Calibri" w:cs="Calibri"/>
                <w:color w:val="000000"/>
                <w:sz w:val="22"/>
                <w:szCs w:val="22"/>
              </w:rPr>
            </w:pPr>
            <w:ins w:id="1902" w:author="MCT" w:date="2024-10-14T13:24:00Z">
              <w:r w:rsidRPr="00623590">
                <w:rPr>
                  <w:rFonts w:ascii="Calibri" w:hAnsi="Calibri" w:cs="Calibri"/>
                  <w:color w:val="000000"/>
                  <w:sz w:val="22"/>
                  <w:szCs w:val="22"/>
                </w:rPr>
                <w:t>DTM~150~20240830</w:t>
              </w:r>
            </w:ins>
          </w:p>
        </w:tc>
        <w:tc>
          <w:tcPr>
            <w:tcW w:w="5220" w:type="dxa"/>
            <w:tcBorders>
              <w:top w:val="nil"/>
              <w:left w:val="nil"/>
              <w:bottom w:val="single" w:sz="8" w:space="0" w:color="auto"/>
              <w:right w:val="single" w:sz="8" w:space="0" w:color="auto"/>
            </w:tcBorders>
            <w:shd w:val="clear" w:color="auto" w:fill="auto"/>
            <w:vAlign w:val="center"/>
            <w:hideMark/>
            <w:tcPrChange w:id="1903"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74708F9E" w14:textId="77777777" w:rsidR="00623590" w:rsidRPr="00623590" w:rsidRDefault="00623590" w:rsidP="00623590">
            <w:pPr>
              <w:autoSpaceDE/>
              <w:autoSpaceDN/>
              <w:rPr>
                <w:ins w:id="1904" w:author="MCT" w:date="2024-10-14T13:24:00Z"/>
                <w:rFonts w:ascii="Calibri" w:hAnsi="Calibri" w:cs="Calibri"/>
                <w:color w:val="000000"/>
                <w:sz w:val="22"/>
                <w:szCs w:val="22"/>
              </w:rPr>
            </w:pPr>
            <w:ins w:id="1905" w:author="MCT" w:date="2024-10-14T13:24:00Z">
              <w:r w:rsidRPr="00623590">
                <w:rPr>
                  <w:rFonts w:ascii="Calibri" w:hAnsi="Calibri" w:cs="Calibri"/>
                  <w:color w:val="000000"/>
                  <w:sz w:val="22"/>
                  <w:szCs w:val="22"/>
                </w:rPr>
                <w:t>Service Period Start Date</w:t>
              </w:r>
            </w:ins>
          </w:p>
        </w:tc>
      </w:tr>
      <w:tr w:rsidR="00623590" w:rsidRPr="00623590" w14:paraId="197E7DA4" w14:textId="77777777" w:rsidTr="00623590">
        <w:tblPrEx>
          <w:tblPrExChange w:id="1906" w:author="MCT" w:date="2024-10-14T13:25:00Z">
            <w:tblPrEx>
              <w:tblW w:w="9440" w:type="dxa"/>
            </w:tblPrEx>
          </w:tblPrExChange>
        </w:tblPrEx>
        <w:trPr>
          <w:trHeight w:val="315"/>
          <w:ins w:id="1907" w:author="MCT" w:date="2024-10-14T13:24:00Z"/>
          <w:trPrChange w:id="1908" w:author="MCT" w:date="2024-10-14T13:25:00Z">
            <w:trPr>
              <w:trHeight w:val="315"/>
            </w:trPr>
          </w:trPrChange>
        </w:trPr>
        <w:tc>
          <w:tcPr>
            <w:tcW w:w="774" w:type="dxa"/>
            <w:tcBorders>
              <w:top w:val="nil"/>
              <w:left w:val="nil"/>
              <w:bottom w:val="nil"/>
              <w:right w:val="nil"/>
            </w:tcBorders>
            <w:shd w:val="clear" w:color="auto" w:fill="auto"/>
            <w:hideMark/>
            <w:tcPrChange w:id="1909" w:author="MCT" w:date="2024-10-14T13:25:00Z">
              <w:tcPr>
                <w:tcW w:w="843" w:type="dxa"/>
                <w:gridSpan w:val="2"/>
                <w:tcBorders>
                  <w:top w:val="nil"/>
                  <w:left w:val="nil"/>
                  <w:bottom w:val="nil"/>
                  <w:right w:val="nil"/>
                </w:tcBorders>
                <w:shd w:val="clear" w:color="auto" w:fill="auto"/>
                <w:hideMark/>
              </w:tcPr>
            </w:tcPrChange>
          </w:tcPr>
          <w:p w14:paraId="1F79ECBB" w14:textId="77777777" w:rsidR="00623590" w:rsidRPr="00623590" w:rsidRDefault="00623590" w:rsidP="00623590">
            <w:pPr>
              <w:autoSpaceDE/>
              <w:autoSpaceDN/>
              <w:rPr>
                <w:ins w:id="1910"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911" w:author="MCT" w:date="2024-10-14T13:25:00Z">
              <w:tcPr>
                <w:tcW w:w="842" w:type="dxa"/>
                <w:tcBorders>
                  <w:top w:val="nil"/>
                  <w:left w:val="nil"/>
                  <w:bottom w:val="nil"/>
                  <w:right w:val="nil"/>
                </w:tcBorders>
                <w:shd w:val="clear" w:color="auto" w:fill="auto"/>
                <w:hideMark/>
              </w:tcPr>
            </w:tcPrChange>
          </w:tcPr>
          <w:p w14:paraId="237B97CE" w14:textId="77777777" w:rsidR="00623590" w:rsidRPr="00623590" w:rsidRDefault="00623590" w:rsidP="00623590">
            <w:pPr>
              <w:autoSpaceDE/>
              <w:autoSpaceDN/>
              <w:rPr>
                <w:ins w:id="1912"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913"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577B7374" w14:textId="77777777" w:rsidR="00623590" w:rsidRPr="00623590" w:rsidRDefault="00623590" w:rsidP="00623590">
            <w:pPr>
              <w:autoSpaceDE/>
              <w:autoSpaceDN/>
              <w:rPr>
                <w:ins w:id="1914" w:author="MCT" w:date="2024-10-14T13:24:00Z"/>
                <w:rFonts w:ascii="Calibri" w:hAnsi="Calibri" w:cs="Calibri"/>
                <w:color w:val="000000"/>
                <w:sz w:val="22"/>
                <w:szCs w:val="22"/>
              </w:rPr>
            </w:pPr>
            <w:ins w:id="1915" w:author="MCT" w:date="2024-10-14T13:24:00Z">
              <w:r w:rsidRPr="00623590">
                <w:rPr>
                  <w:rFonts w:ascii="Calibri" w:hAnsi="Calibri" w:cs="Calibri"/>
                  <w:color w:val="000000"/>
                  <w:sz w:val="22"/>
                  <w:szCs w:val="22"/>
                </w:rPr>
                <w:t>DTM~151~20241001</w:t>
              </w:r>
            </w:ins>
          </w:p>
        </w:tc>
        <w:tc>
          <w:tcPr>
            <w:tcW w:w="5220" w:type="dxa"/>
            <w:tcBorders>
              <w:top w:val="nil"/>
              <w:left w:val="nil"/>
              <w:bottom w:val="single" w:sz="8" w:space="0" w:color="auto"/>
              <w:right w:val="single" w:sz="8" w:space="0" w:color="auto"/>
            </w:tcBorders>
            <w:shd w:val="clear" w:color="auto" w:fill="auto"/>
            <w:vAlign w:val="center"/>
            <w:hideMark/>
            <w:tcPrChange w:id="1916"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36091D21" w14:textId="77777777" w:rsidR="00623590" w:rsidRPr="00623590" w:rsidRDefault="00623590" w:rsidP="00623590">
            <w:pPr>
              <w:autoSpaceDE/>
              <w:autoSpaceDN/>
              <w:rPr>
                <w:ins w:id="1917" w:author="MCT" w:date="2024-10-14T13:24:00Z"/>
                <w:rFonts w:ascii="Calibri" w:hAnsi="Calibri" w:cs="Calibri"/>
                <w:color w:val="000000"/>
                <w:sz w:val="22"/>
                <w:szCs w:val="22"/>
              </w:rPr>
            </w:pPr>
            <w:ins w:id="1918" w:author="MCT" w:date="2024-10-14T13:24:00Z">
              <w:r w:rsidRPr="00623590">
                <w:rPr>
                  <w:rFonts w:ascii="Calibri" w:hAnsi="Calibri" w:cs="Calibri"/>
                  <w:color w:val="000000"/>
                  <w:sz w:val="22"/>
                  <w:szCs w:val="22"/>
                </w:rPr>
                <w:t>Service Period End Date</w:t>
              </w:r>
            </w:ins>
          </w:p>
        </w:tc>
      </w:tr>
      <w:tr w:rsidR="00623590" w:rsidRPr="00623590" w14:paraId="7FD0ED54" w14:textId="77777777" w:rsidTr="00623590">
        <w:trPr>
          <w:trHeight w:val="615"/>
          <w:ins w:id="1919"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05E8ECA" w14:textId="77777777" w:rsidR="00623590" w:rsidRPr="00623590" w:rsidRDefault="00623590" w:rsidP="00623590">
            <w:pPr>
              <w:autoSpaceDE/>
              <w:autoSpaceDN/>
              <w:rPr>
                <w:ins w:id="1920" w:author="MCT" w:date="2024-10-14T13:24:00Z"/>
                <w:rFonts w:ascii="Calibri" w:hAnsi="Calibri" w:cs="Calibri"/>
                <w:color w:val="000000"/>
                <w:sz w:val="22"/>
                <w:szCs w:val="22"/>
              </w:rPr>
            </w:pPr>
            <w:ins w:id="1921" w:author="MCT" w:date="2024-10-14T13:24:00Z">
              <w:r w:rsidRPr="00623590">
                <w:rPr>
                  <w:rFonts w:ascii="Calibri" w:hAnsi="Calibri" w:cs="Calibri"/>
                  <w:color w:val="000000"/>
                  <w:sz w:val="22"/>
                  <w:szCs w:val="22"/>
                </w:rPr>
                <w:t>PTD~PL~~~MG~I64126284</w:t>
              </w:r>
            </w:ins>
          </w:p>
        </w:tc>
        <w:tc>
          <w:tcPr>
            <w:tcW w:w="5220" w:type="dxa"/>
            <w:tcBorders>
              <w:top w:val="nil"/>
              <w:left w:val="nil"/>
              <w:bottom w:val="single" w:sz="8" w:space="0" w:color="auto"/>
              <w:right w:val="single" w:sz="8" w:space="0" w:color="auto"/>
            </w:tcBorders>
            <w:shd w:val="clear" w:color="auto" w:fill="auto"/>
            <w:vAlign w:val="center"/>
            <w:hideMark/>
          </w:tcPr>
          <w:p w14:paraId="2698B945" w14:textId="77777777" w:rsidR="00623590" w:rsidRPr="00623590" w:rsidRDefault="00623590" w:rsidP="00623590">
            <w:pPr>
              <w:autoSpaceDE/>
              <w:autoSpaceDN/>
              <w:rPr>
                <w:ins w:id="1922" w:author="MCT" w:date="2024-10-14T13:24:00Z"/>
                <w:rFonts w:ascii="Calibri" w:hAnsi="Calibri" w:cs="Calibri"/>
                <w:color w:val="000000"/>
                <w:sz w:val="22"/>
                <w:szCs w:val="22"/>
              </w:rPr>
            </w:pPr>
            <w:ins w:id="1923" w:author="MCT" w:date="2024-10-14T13:24:00Z">
              <w:r w:rsidRPr="00623590">
                <w:rPr>
                  <w:rFonts w:ascii="Calibri" w:hAnsi="Calibri" w:cs="Calibri"/>
                  <w:color w:val="000000"/>
                  <w:sz w:val="22"/>
                  <w:szCs w:val="22"/>
                </w:rPr>
                <w:t>Non-Interval Detail, Meter Number</w:t>
              </w:r>
            </w:ins>
          </w:p>
        </w:tc>
      </w:tr>
      <w:tr w:rsidR="00623590" w:rsidRPr="00623590" w14:paraId="29277377" w14:textId="77777777" w:rsidTr="00623590">
        <w:trPr>
          <w:trHeight w:val="315"/>
          <w:ins w:id="1924" w:author="MCT" w:date="2024-10-14T13:24:00Z"/>
        </w:trPr>
        <w:tc>
          <w:tcPr>
            <w:tcW w:w="774" w:type="dxa"/>
            <w:tcBorders>
              <w:top w:val="nil"/>
              <w:left w:val="nil"/>
              <w:bottom w:val="nil"/>
              <w:right w:val="nil"/>
            </w:tcBorders>
            <w:shd w:val="clear" w:color="auto" w:fill="auto"/>
            <w:hideMark/>
          </w:tcPr>
          <w:p w14:paraId="76E741B8" w14:textId="77777777" w:rsidR="00623590" w:rsidRPr="00623590" w:rsidRDefault="00623590" w:rsidP="00623590">
            <w:pPr>
              <w:autoSpaceDE/>
              <w:autoSpaceDN/>
              <w:rPr>
                <w:ins w:id="1925"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0D138AA" w14:textId="77777777" w:rsidR="00623590" w:rsidRPr="00623590" w:rsidRDefault="00623590" w:rsidP="00623590">
            <w:pPr>
              <w:autoSpaceDE/>
              <w:autoSpaceDN/>
              <w:rPr>
                <w:ins w:id="1926" w:author="MCT" w:date="2024-10-14T13:24:00Z"/>
                <w:rFonts w:ascii="Calibri" w:hAnsi="Calibri" w:cs="Calibri"/>
                <w:color w:val="000000"/>
                <w:sz w:val="22"/>
                <w:szCs w:val="22"/>
              </w:rPr>
            </w:pPr>
            <w:ins w:id="1927" w:author="MCT" w:date="2024-10-14T13:24:00Z">
              <w:r w:rsidRPr="00623590">
                <w:rPr>
                  <w:rFonts w:ascii="Calibri" w:hAnsi="Calibri" w:cs="Calibri"/>
                  <w:color w:val="000000"/>
                  <w:sz w:val="22"/>
                  <w:szCs w:val="22"/>
                </w:rPr>
                <w:t>DTM~150~20240830</w:t>
              </w:r>
            </w:ins>
          </w:p>
        </w:tc>
        <w:tc>
          <w:tcPr>
            <w:tcW w:w="5220" w:type="dxa"/>
            <w:tcBorders>
              <w:top w:val="nil"/>
              <w:left w:val="nil"/>
              <w:bottom w:val="single" w:sz="8" w:space="0" w:color="auto"/>
              <w:right w:val="single" w:sz="8" w:space="0" w:color="auto"/>
            </w:tcBorders>
            <w:shd w:val="clear" w:color="auto" w:fill="auto"/>
            <w:vAlign w:val="center"/>
            <w:hideMark/>
          </w:tcPr>
          <w:p w14:paraId="15779F50" w14:textId="77777777" w:rsidR="00623590" w:rsidRPr="00623590" w:rsidRDefault="00623590" w:rsidP="00623590">
            <w:pPr>
              <w:autoSpaceDE/>
              <w:autoSpaceDN/>
              <w:rPr>
                <w:ins w:id="1928" w:author="MCT" w:date="2024-10-14T13:24:00Z"/>
                <w:rFonts w:ascii="Calibri" w:hAnsi="Calibri" w:cs="Calibri"/>
                <w:color w:val="000000"/>
                <w:sz w:val="22"/>
                <w:szCs w:val="22"/>
              </w:rPr>
            </w:pPr>
            <w:ins w:id="1929" w:author="MCT" w:date="2024-10-14T13:24:00Z">
              <w:r w:rsidRPr="00623590">
                <w:rPr>
                  <w:rFonts w:ascii="Calibri" w:hAnsi="Calibri" w:cs="Calibri"/>
                  <w:color w:val="000000"/>
                  <w:sz w:val="22"/>
                  <w:szCs w:val="22"/>
                </w:rPr>
                <w:t>Service Period Start Date</w:t>
              </w:r>
            </w:ins>
          </w:p>
        </w:tc>
      </w:tr>
      <w:tr w:rsidR="00623590" w:rsidRPr="00623590" w14:paraId="38A550FE" w14:textId="77777777" w:rsidTr="00623590">
        <w:trPr>
          <w:trHeight w:val="315"/>
          <w:ins w:id="1930" w:author="MCT" w:date="2024-10-14T13:24:00Z"/>
        </w:trPr>
        <w:tc>
          <w:tcPr>
            <w:tcW w:w="774" w:type="dxa"/>
            <w:tcBorders>
              <w:top w:val="nil"/>
              <w:left w:val="nil"/>
              <w:bottom w:val="nil"/>
              <w:right w:val="nil"/>
            </w:tcBorders>
            <w:shd w:val="clear" w:color="auto" w:fill="auto"/>
            <w:hideMark/>
          </w:tcPr>
          <w:p w14:paraId="698566EF" w14:textId="77777777" w:rsidR="00623590" w:rsidRPr="00623590" w:rsidRDefault="00623590" w:rsidP="00623590">
            <w:pPr>
              <w:autoSpaceDE/>
              <w:autoSpaceDN/>
              <w:rPr>
                <w:ins w:id="1931"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DCABC56" w14:textId="77777777" w:rsidR="00623590" w:rsidRPr="00623590" w:rsidRDefault="00623590" w:rsidP="00623590">
            <w:pPr>
              <w:autoSpaceDE/>
              <w:autoSpaceDN/>
              <w:rPr>
                <w:ins w:id="1932" w:author="MCT" w:date="2024-10-14T13:24:00Z"/>
                <w:rFonts w:ascii="Calibri" w:hAnsi="Calibri" w:cs="Calibri"/>
                <w:color w:val="000000"/>
                <w:sz w:val="22"/>
                <w:szCs w:val="22"/>
              </w:rPr>
            </w:pPr>
            <w:ins w:id="1933" w:author="MCT" w:date="2024-10-14T13:24:00Z">
              <w:r w:rsidRPr="00623590">
                <w:rPr>
                  <w:rFonts w:ascii="Calibri" w:hAnsi="Calibri" w:cs="Calibri"/>
                  <w:color w:val="000000"/>
                  <w:sz w:val="22"/>
                  <w:szCs w:val="22"/>
                </w:rPr>
                <w:t>DTM~151~20241001</w:t>
              </w:r>
            </w:ins>
          </w:p>
        </w:tc>
        <w:tc>
          <w:tcPr>
            <w:tcW w:w="5220" w:type="dxa"/>
            <w:tcBorders>
              <w:top w:val="nil"/>
              <w:left w:val="nil"/>
              <w:bottom w:val="single" w:sz="8" w:space="0" w:color="auto"/>
              <w:right w:val="single" w:sz="8" w:space="0" w:color="auto"/>
            </w:tcBorders>
            <w:shd w:val="clear" w:color="auto" w:fill="auto"/>
            <w:vAlign w:val="center"/>
            <w:hideMark/>
          </w:tcPr>
          <w:p w14:paraId="25A7FD18" w14:textId="77777777" w:rsidR="00623590" w:rsidRPr="00623590" w:rsidRDefault="00623590" w:rsidP="00623590">
            <w:pPr>
              <w:autoSpaceDE/>
              <w:autoSpaceDN/>
              <w:rPr>
                <w:ins w:id="1934" w:author="MCT" w:date="2024-10-14T13:24:00Z"/>
                <w:rFonts w:ascii="Calibri" w:hAnsi="Calibri" w:cs="Calibri"/>
                <w:color w:val="000000"/>
                <w:sz w:val="22"/>
                <w:szCs w:val="22"/>
              </w:rPr>
            </w:pPr>
            <w:ins w:id="1935" w:author="MCT" w:date="2024-10-14T13:24:00Z">
              <w:r w:rsidRPr="00623590">
                <w:rPr>
                  <w:rFonts w:ascii="Calibri" w:hAnsi="Calibri" w:cs="Calibri"/>
                  <w:color w:val="000000"/>
                  <w:sz w:val="22"/>
                  <w:szCs w:val="22"/>
                </w:rPr>
                <w:t>Service Period End Date</w:t>
              </w:r>
            </w:ins>
          </w:p>
        </w:tc>
      </w:tr>
      <w:tr w:rsidR="00623590" w:rsidRPr="00623590" w14:paraId="61F3F86A" w14:textId="77777777" w:rsidTr="00623590">
        <w:trPr>
          <w:trHeight w:val="315"/>
          <w:ins w:id="1936" w:author="MCT" w:date="2024-10-14T13:24:00Z"/>
        </w:trPr>
        <w:tc>
          <w:tcPr>
            <w:tcW w:w="774" w:type="dxa"/>
            <w:tcBorders>
              <w:top w:val="nil"/>
              <w:left w:val="nil"/>
              <w:bottom w:val="nil"/>
              <w:right w:val="nil"/>
            </w:tcBorders>
            <w:shd w:val="clear" w:color="auto" w:fill="auto"/>
            <w:hideMark/>
          </w:tcPr>
          <w:p w14:paraId="392100DB" w14:textId="77777777" w:rsidR="00623590" w:rsidRPr="00623590" w:rsidRDefault="00623590" w:rsidP="00623590">
            <w:pPr>
              <w:autoSpaceDE/>
              <w:autoSpaceDN/>
              <w:rPr>
                <w:ins w:id="1937"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2AB091" w14:textId="77777777" w:rsidR="00623590" w:rsidRPr="00623590" w:rsidRDefault="00623590" w:rsidP="00623590">
            <w:pPr>
              <w:autoSpaceDE/>
              <w:autoSpaceDN/>
              <w:rPr>
                <w:ins w:id="1938" w:author="MCT" w:date="2024-10-14T13:24:00Z"/>
                <w:rFonts w:ascii="Calibri" w:hAnsi="Calibri" w:cs="Calibri"/>
                <w:color w:val="000000"/>
                <w:sz w:val="22"/>
                <w:szCs w:val="22"/>
              </w:rPr>
            </w:pPr>
            <w:ins w:id="1939" w:author="MCT" w:date="2024-10-14T13:24:00Z">
              <w:r w:rsidRPr="00623590">
                <w:rPr>
                  <w:rFonts w:ascii="Calibri" w:hAnsi="Calibri" w:cs="Calibri"/>
                  <w:color w:val="000000"/>
                  <w:sz w:val="22"/>
                  <w:szCs w:val="22"/>
                </w:rPr>
                <w:t>REF~JH~A</w:t>
              </w:r>
            </w:ins>
          </w:p>
        </w:tc>
        <w:tc>
          <w:tcPr>
            <w:tcW w:w="5220" w:type="dxa"/>
            <w:tcBorders>
              <w:top w:val="nil"/>
              <w:left w:val="nil"/>
              <w:bottom w:val="single" w:sz="8" w:space="0" w:color="auto"/>
              <w:right w:val="single" w:sz="8" w:space="0" w:color="auto"/>
            </w:tcBorders>
            <w:shd w:val="clear" w:color="auto" w:fill="auto"/>
            <w:vAlign w:val="center"/>
            <w:hideMark/>
          </w:tcPr>
          <w:p w14:paraId="7AC490CD" w14:textId="77777777" w:rsidR="00623590" w:rsidRPr="00623590" w:rsidRDefault="00623590" w:rsidP="00623590">
            <w:pPr>
              <w:autoSpaceDE/>
              <w:autoSpaceDN/>
              <w:rPr>
                <w:ins w:id="1940" w:author="MCT" w:date="2024-10-14T13:24:00Z"/>
                <w:rFonts w:ascii="Calibri" w:hAnsi="Calibri" w:cs="Calibri"/>
                <w:color w:val="000000"/>
                <w:sz w:val="22"/>
                <w:szCs w:val="22"/>
              </w:rPr>
            </w:pPr>
            <w:ins w:id="1941" w:author="MCT" w:date="2024-10-14T13:24:00Z">
              <w:r w:rsidRPr="00623590">
                <w:rPr>
                  <w:rFonts w:ascii="Calibri" w:hAnsi="Calibri" w:cs="Calibri"/>
                  <w:color w:val="000000"/>
                  <w:sz w:val="22"/>
                  <w:szCs w:val="22"/>
                </w:rPr>
                <w:t>Meter Role</w:t>
              </w:r>
            </w:ins>
          </w:p>
        </w:tc>
      </w:tr>
      <w:tr w:rsidR="00623590" w:rsidRPr="00623590" w14:paraId="546F1045" w14:textId="77777777" w:rsidTr="00623590">
        <w:trPr>
          <w:trHeight w:val="315"/>
          <w:ins w:id="1942" w:author="MCT" w:date="2024-10-14T13:24:00Z"/>
        </w:trPr>
        <w:tc>
          <w:tcPr>
            <w:tcW w:w="774" w:type="dxa"/>
            <w:tcBorders>
              <w:top w:val="nil"/>
              <w:left w:val="nil"/>
              <w:bottom w:val="nil"/>
              <w:right w:val="nil"/>
            </w:tcBorders>
            <w:shd w:val="clear" w:color="auto" w:fill="auto"/>
            <w:hideMark/>
          </w:tcPr>
          <w:p w14:paraId="678DE2BB" w14:textId="77777777" w:rsidR="00623590" w:rsidRPr="00623590" w:rsidRDefault="00623590" w:rsidP="00623590">
            <w:pPr>
              <w:autoSpaceDE/>
              <w:autoSpaceDN/>
              <w:rPr>
                <w:ins w:id="1943"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940132C" w14:textId="77777777" w:rsidR="00623590" w:rsidRPr="00623590" w:rsidRDefault="00623590" w:rsidP="00623590">
            <w:pPr>
              <w:autoSpaceDE/>
              <w:autoSpaceDN/>
              <w:rPr>
                <w:ins w:id="1944" w:author="MCT" w:date="2024-10-14T13:24:00Z"/>
                <w:rFonts w:ascii="Calibri" w:hAnsi="Calibri" w:cs="Calibri"/>
                <w:color w:val="000000"/>
                <w:sz w:val="22"/>
                <w:szCs w:val="22"/>
              </w:rPr>
            </w:pPr>
            <w:ins w:id="1945" w:author="MCT" w:date="2024-10-14T13:24:00Z">
              <w:r w:rsidRPr="00623590">
                <w:rPr>
                  <w:rFonts w:ascii="Calibri" w:hAnsi="Calibri" w:cs="Calibri"/>
                  <w:color w:val="000000"/>
                  <w:sz w:val="22"/>
                  <w:szCs w:val="22"/>
                </w:rPr>
                <w:t>REF~MT~KHMON</w:t>
              </w:r>
            </w:ins>
          </w:p>
        </w:tc>
        <w:tc>
          <w:tcPr>
            <w:tcW w:w="5220" w:type="dxa"/>
            <w:tcBorders>
              <w:top w:val="nil"/>
              <w:left w:val="nil"/>
              <w:bottom w:val="single" w:sz="8" w:space="0" w:color="auto"/>
              <w:right w:val="single" w:sz="8" w:space="0" w:color="auto"/>
            </w:tcBorders>
            <w:shd w:val="clear" w:color="auto" w:fill="auto"/>
            <w:vAlign w:val="center"/>
            <w:hideMark/>
          </w:tcPr>
          <w:p w14:paraId="3A2C66C3" w14:textId="77777777" w:rsidR="00623590" w:rsidRPr="00623590" w:rsidRDefault="00623590" w:rsidP="00623590">
            <w:pPr>
              <w:autoSpaceDE/>
              <w:autoSpaceDN/>
              <w:rPr>
                <w:ins w:id="1946" w:author="MCT" w:date="2024-10-14T13:24:00Z"/>
                <w:rFonts w:ascii="Calibri" w:hAnsi="Calibri" w:cs="Calibri"/>
                <w:color w:val="000000"/>
                <w:sz w:val="22"/>
                <w:szCs w:val="22"/>
              </w:rPr>
            </w:pPr>
            <w:ins w:id="1947" w:author="MCT" w:date="2024-10-14T13:24:00Z">
              <w:r w:rsidRPr="00623590">
                <w:rPr>
                  <w:rFonts w:ascii="Calibri" w:hAnsi="Calibri" w:cs="Calibri"/>
                  <w:color w:val="000000"/>
                  <w:sz w:val="22"/>
                  <w:szCs w:val="22"/>
                </w:rPr>
                <w:t>Meter Type</w:t>
              </w:r>
            </w:ins>
          </w:p>
        </w:tc>
      </w:tr>
      <w:tr w:rsidR="00623590" w:rsidRPr="00623590" w14:paraId="565BC0F1" w14:textId="77777777" w:rsidTr="00623590">
        <w:trPr>
          <w:trHeight w:val="315"/>
          <w:ins w:id="1948" w:author="MCT" w:date="2024-10-14T13:24:00Z"/>
        </w:trPr>
        <w:tc>
          <w:tcPr>
            <w:tcW w:w="774" w:type="dxa"/>
            <w:tcBorders>
              <w:top w:val="nil"/>
              <w:left w:val="nil"/>
              <w:bottom w:val="nil"/>
              <w:right w:val="nil"/>
            </w:tcBorders>
            <w:shd w:val="clear" w:color="auto" w:fill="auto"/>
            <w:hideMark/>
          </w:tcPr>
          <w:p w14:paraId="43D00135" w14:textId="77777777" w:rsidR="00623590" w:rsidRPr="00623590" w:rsidRDefault="00623590" w:rsidP="00623590">
            <w:pPr>
              <w:autoSpaceDE/>
              <w:autoSpaceDN/>
              <w:rPr>
                <w:ins w:id="1949"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CB1570" w14:textId="77777777" w:rsidR="00623590" w:rsidRPr="00623590" w:rsidRDefault="00623590" w:rsidP="00623590">
            <w:pPr>
              <w:autoSpaceDE/>
              <w:autoSpaceDN/>
              <w:rPr>
                <w:ins w:id="1950" w:author="MCT" w:date="2024-10-14T13:24:00Z"/>
                <w:rFonts w:ascii="Calibri" w:hAnsi="Calibri" w:cs="Calibri"/>
                <w:color w:val="000000"/>
                <w:sz w:val="22"/>
                <w:szCs w:val="22"/>
              </w:rPr>
            </w:pPr>
            <w:ins w:id="1951" w:author="MCT" w:date="2024-10-14T13:24:00Z">
              <w:r w:rsidRPr="00623590">
                <w:rPr>
                  <w:rFonts w:ascii="Calibri" w:hAnsi="Calibri" w:cs="Calibri"/>
                  <w:color w:val="000000"/>
                  <w:sz w:val="22"/>
                  <w:szCs w:val="22"/>
                </w:rPr>
                <w:t>QTY~QD~988</w:t>
              </w:r>
            </w:ins>
          </w:p>
        </w:tc>
        <w:tc>
          <w:tcPr>
            <w:tcW w:w="5220" w:type="dxa"/>
            <w:tcBorders>
              <w:top w:val="nil"/>
              <w:left w:val="nil"/>
              <w:bottom w:val="single" w:sz="8" w:space="0" w:color="auto"/>
              <w:right w:val="single" w:sz="8" w:space="0" w:color="auto"/>
            </w:tcBorders>
            <w:shd w:val="clear" w:color="auto" w:fill="auto"/>
            <w:vAlign w:val="center"/>
            <w:hideMark/>
          </w:tcPr>
          <w:p w14:paraId="13023299" w14:textId="77777777" w:rsidR="00623590" w:rsidRPr="00623590" w:rsidRDefault="00623590" w:rsidP="00623590">
            <w:pPr>
              <w:autoSpaceDE/>
              <w:autoSpaceDN/>
              <w:rPr>
                <w:ins w:id="1952" w:author="MCT" w:date="2024-10-14T13:24:00Z"/>
                <w:rFonts w:ascii="Calibri" w:hAnsi="Calibri" w:cs="Calibri"/>
                <w:color w:val="000000"/>
                <w:sz w:val="22"/>
                <w:szCs w:val="22"/>
              </w:rPr>
            </w:pPr>
            <w:ins w:id="1953" w:author="MCT" w:date="2024-10-14T13:24:00Z">
              <w:r w:rsidRPr="00623590">
                <w:rPr>
                  <w:rFonts w:ascii="Calibri" w:hAnsi="Calibri" w:cs="Calibri"/>
                  <w:color w:val="000000"/>
                  <w:sz w:val="22"/>
                  <w:szCs w:val="22"/>
                </w:rPr>
                <w:t>Quantity Delivered</w:t>
              </w:r>
            </w:ins>
          </w:p>
        </w:tc>
      </w:tr>
      <w:tr w:rsidR="00623590" w:rsidRPr="00623590" w14:paraId="775E0FE9" w14:textId="77777777" w:rsidTr="00623590">
        <w:tblPrEx>
          <w:tblPrExChange w:id="1954" w:author="MCT" w:date="2024-10-14T13:25:00Z">
            <w:tblPrEx>
              <w:tblW w:w="9440" w:type="dxa"/>
            </w:tblPrEx>
          </w:tblPrExChange>
        </w:tblPrEx>
        <w:trPr>
          <w:trHeight w:val="315"/>
          <w:ins w:id="1955" w:author="MCT" w:date="2024-10-14T13:24:00Z"/>
          <w:trPrChange w:id="1956" w:author="MCT" w:date="2024-10-14T13:25:00Z">
            <w:trPr>
              <w:trHeight w:val="315"/>
            </w:trPr>
          </w:trPrChange>
        </w:trPr>
        <w:tc>
          <w:tcPr>
            <w:tcW w:w="774" w:type="dxa"/>
            <w:tcBorders>
              <w:top w:val="nil"/>
              <w:left w:val="nil"/>
              <w:bottom w:val="nil"/>
              <w:right w:val="nil"/>
            </w:tcBorders>
            <w:shd w:val="clear" w:color="auto" w:fill="auto"/>
            <w:hideMark/>
            <w:tcPrChange w:id="1957" w:author="MCT" w:date="2024-10-14T13:25:00Z">
              <w:tcPr>
                <w:tcW w:w="843" w:type="dxa"/>
                <w:gridSpan w:val="2"/>
                <w:tcBorders>
                  <w:top w:val="nil"/>
                  <w:left w:val="nil"/>
                  <w:bottom w:val="nil"/>
                  <w:right w:val="nil"/>
                </w:tcBorders>
                <w:shd w:val="clear" w:color="auto" w:fill="auto"/>
                <w:hideMark/>
              </w:tcPr>
            </w:tcPrChange>
          </w:tcPr>
          <w:p w14:paraId="1905C195" w14:textId="77777777" w:rsidR="00623590" w:rsidRPr="00623590" w:rsidRDefault="00623590" w:rsidP="00623590">
            <w:pPr>
              <w:autoSpaceDE/>
              <w:autoSpaceDN/>
              <w:rPr>
                <w:ins w:id="1958"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959" w:author="MCT" w:date="2024-10-14T13:25:00Z">
              <w:tcPr>
                <w:tcW w:w="842" w:type="dxa"/>
                <w:tcBorders>
                  <w:top w:val="nil"/>
                  <w:left w:val="nil"/>
                  <w:bottom w:val="nil"/>
                  <w:right w:val="nil"/>
                </w:tcBorders>
                <w:shd w:val="clear" w:color="auto" w:fill="auto"/>
                <w:hideMark/>
              </w:tcPr>
            </w:tcPrChange>
          </w:tcPr>
          <w:p w14:paraId="0CE0376A" w14:textId="77777777" w:rsidR="00623590" w:rsidRPr="00623590" w:rsidRDefault="00623590" w:rsidP="00623590">
            <w:pPr>
              <w:autoSpaceDE/>
              <w:autoSpaceDN/>
              <w:rPr>
                <w:ins w:id="1960"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961"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0BA9F86" w14:textId="77777777" w:rsidR="00623590" w:rsidRPr="00623590" w:rsidRDefault="00623590" w:rsidP="00623590">
            <w:pPr>
              <w:autoSpaceDE/>
              <w:autoSpaceDN/>
              <w:rPr>
                <w:ins w:id="1962" w:author="MCT" w:date="2024-10-14T13:24:00Z"/>
                <w:rFonts w:ascii="Calibri" w:hAnsi="Calibri" w:cs="Calibri"/>
                <w:color w:val="000000"/>
                <w:sz w:val="22"/>
                <w:szCs w:val="22"/>
              </w:rPr>
            </w:pPr>
            <w:ins w:id="1963" w:author="MCT" w:date="2024-10-14T13:24:00Z">
              <w:r w:rsidRPr="00623590">
                <w:rPr>
                  <w:rFonts w:ascii="Calibri" w:hAnsi="Calibri" w:cs="Calibri"/>
                  <w:color w:val="000000"/>
                  <w:sz w:val="22"/>
                  <w:szCs w:val="22"/>
                </w:rPr>
                <w:t>MEA~AA~PRQ~988~KH~62769~64032~51</w:t>
              </w:r>
            </w:ins>
          </w:p>
        </w:tc>
        <w:tc>
          <w:tcPr>
            <w:tcW w:w="5220" w:type="dxa"/>
            <w:tcBorders>
              <w:top w:val="nil"/>
              <w:left w:val="nil"/>
              <w:bottom w:val="single" w:sz="8" w:space="0" w:color="auto"/>
              <w:right w:val="single" w:sz="8" w:space="0" w:color="auto"/>
            </w:tcBorders>
            <w:shd w:val="clear" w:color="auto" w:fill="auto"/>
            <w:vAlign w:val="center"/>
            <w:hideMark/>
            <w:tcPrChange w:id="1964"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62868C21" w14:textId="77777777" w:rsidR="00623590" w:rsidRPr="00623590" w:rsidRDefault="00623590" w:rsidP="00623590">
            <w:pPr>
              <w:autoSpaceDE/>
              <w:autoSpaceDN/>
              <w:rPr>
                <w:ins w:id="1965" w:author="MCT" w:date="2024-10-14T13:24:00Z"/>
                <w:rFonts w:ascii="Calibri" w:hAnsi="Calibri" w:cs="Calibri"/>
                <w:color w:val="000000"/>
                <w:sz w:val="22"/>
                <w:szCs w:val="22"/>
              </w:rPr>
            </w:pPr>
            <w:ins w:id="1966" w:author="MCT" w:date="2024-10-14T13:24:00Z">
              <w:r w:rsidRPr="00623590">
                <w:rPr>
                  <w:rFonts w:ascii="Calibri" w:hAnsi="Calibri" w:cs="Calibri"/>
                  <w:color w:val="000000"/>
                  <w:sz w:val="22"/>
                  <w:szCs w:val="22"/>
                </w:rPr>
                <w:t>Meter Reads</w:t>
              </w:r>
            </w:ins>
          </w:p>
        </w:tc>
      </w:tr>
      <w:tr w:rsidR="00623590" w:rsidRPr="00623590" w14:paraId="20F08FCA" w14:textId="77777777" w:rsidTr="00623590">
        <w:tblPrEx>
          <w:tblPrExChange w:id="1967" w:author="MCT" w:date="2024-10-14T13:25:00Z">
            <w:tblPrEx>
              <w:tblW w:w="9440" w:type="dxa"/>
            </w:tblPrEx>
          </w:tblPrExChange>
        </w:tblPrEx>
        <w:trPr>
          <w:trHeight w:val="315"/>
          <w:ins w:id="1968" w:author="MCT" w:date="2024-10-14T13:24:00Z"/>
          <w:trPrChange w:id="1969" w:author="MCT" w:date="2024-10-14T13:25:00Z">
            <w:trPr>
              <w:trHeight w:val="315"/>
            </w:trPr>
          </w:trPrChange>
        </w:trPr>
        <w:tc>
          <w:tcPr>
            <w:tcW w:w="774" w:type="dxa"/>
            <w:tcBorders>
              <w:top w:val="nil"/>
              <w:left w:val="nil"/>
              <w:bottom w:val="nil"/>
              <w:right w:val="nil"/>
            </w:tcBorders>
            <w:shd w:val="clear" w:color="auto" w:fill="auto"/>
            <w:hideMark/>
            <w:tcPrChange w:id="1970" w:author="MCT" w:date="2024-10-14T13:25:00Z">
              <w:tcPr>
                <w:tcW w:w="843" w:type="dxa"/>
                <w:gridSpan w:val="2"/>
                <w:tcBorders>
                  <w:top w:val="nil"/>
                  <w:left w:val="nil"/>
                  <w:bottom w:val="nil"/>
                  <w:right w:val="nil"/>
                </w:tcBorders>
                <w:shd w:val="clear" w:color="auto" w:fill="auto"/>
                <w:hideMark/>
              </w:tcPr>
            </w:tcPrChange>
          </w:tcPr>
          <w:p w14:paraId="3A9FB7DC" w14:textId="77777777" w:rsidR="00623590" w:rsidRPr="00623590" w:rsidRDefault="00623590" w:rsidP="00623590">
            <w:pPr>
              <w:autoSpaceDE/>
              <w:autoSpaceDN/>
              <w:rPr>
                <w:ins w:id="1971"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1972" w:author="MCT" w:date="2024-10-14T13:25:00Z">
              <w:tcPr>
                <w:tcW w:w="842" w:type="dxa"/>
                <w:tcBorders>
                  <w:top w:val="nil"/>
                  <w:left w:val="nil"/>
                  <w:bottom w:val="nil"/>
                  <w:right w:val="nil"/>
                </w:tcBorders>
                <w:shd w:val="clear" w:color="auto" w:fill="auto"/>
                <w:hideMark/>
              </w:tcPr>
            </w:tcPrChange>
          </w:tcPr>
          <w:p w14:paraId="1C5D4605" w14:textId="77777777" w:rsidR="00623590" w:rsidRPr="00623590" w:rsidRDefault="00623590" w:rsidP="00623590">
            <w:pPr>
              <w:autoSpaceDE/>
              <w:autoSpaceDN/>
              <w:rPr>
                <w:ins w:id="1973"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1974"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4153F227" w14:textId="77777777" w:rsidR="00623590" w:rsidRPr="00623590" w:rsidRDefault="00623590" w:rsidP="00623590">
            <w:pPr>
              <w:autoSpaceDE/>
              <w:autoSpaceDN/>
              <w:rPr>
                <w:ins w:id="1975" w:author="MCT" w:date="2024-10-14T13:24:00Z"/>
                <w:rFonts w:ascii="Calibri" w:hAnsi="Calibri" w:cs="Calibri"/>
                <w:color w:val="000000"/>
                <w:sz w:val="22"/>
                <w:szCs w:val="22"/>
              </w:rPr>
            </w:pPr>
            <w:ins w:id="1976" w:author="MCT" w:date="2024-10-14T13:24:00Z">
              <w:r w:rsidRPr="00623590">
                <w:rPr>
                  <w:rFonts w:ascii="Calibri" w:hAnsi="Calibri" w:cs="Calibri"/>
                  <w:color w:val="000000"/>
                  <w:sz w:val="22"/>
                  <w:szCs w:val="22"/>
                </w:rPr>
                <w:t>MEA~~MU~1</w:t>
              </w:r>
            </w:ins>
          </w:p>
        </w:tc>
        <w:tc>
          <w:tcPr>
            <w:tcW w:w="5220" w:type="dxa"/>
            <w:tcBorders>
              <w:top w:val="nil"/>
              <w:left w:val="nil"/>
              <w:bottom w:val="single" w:sz="8" w:space="0" w:color="auto"/>
              <w:right w:val="single" w:sz="8" w:space="0" w:color="auto"/>
            </w:tcBorders>
            <w:shd w:val="clear" w:color="auto" w:fill="auto"/>
            <w:vAlign w:val="center"/>
            <w:hideMark/>
            <w:tcPrChange w:id="1977"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4C7D8ED2" w14:textId="77777777" w:rsidR="00623590" w:rsidRPr="00623590" w:rsidRDefault="00623590" w:rsidP="00623590">
            <w:pPr>
              <w:autoSpaceDE/>
              <w:autoSpaceDN/>
              <w:rPr>
                <w:ins w:id="1978" w:author="MCT" w:date="2024-10-14T13:24:00Z"/>
                <w:rFonts w:ascii="Calibri" w:hAnsi="Calibri" w:cs="Calibri"/>
                <w:color w:val="000000"/>
                <w:sz w:val="22"/>
                <w:szCs w:val="22"/>
              </w:rPr>
            </w:pPr>
            <w:ins w:id="1979" w:author="MCT" w:date="2024-10-14T13:24:00Z">
              <w:r w:rsidRPr="00623590">
                <w:rPr>
                  <w:rFonts w:ascii="Calibri" w:hAnsi="Calibri" w:cs="Calibri"/>
                  <w:color w:val="000000"/>
                  <w:sz w:val="22"/>
                  <w:szCs w:val="22"/>
                </w:rPr>
                <w:t>Meter Multiplier</w:t>
              </w:r>
            </w:ins>
          </w:p>
        </w:tc>
      </w:tr>
      <w:tr w:rsidR="00623590" w:rsidRPr="00623590" w14:paraId="42F17BE1" w14:textId="77777777" w:rsidTr="00623590">
        <w:trPr>
          <w:trHeight w:val="615"/>
          <w:ins w:id="1980"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FB6B7B0" w14:textId="77777777" w:rsidR="00623590" w:rsidRPr="00623590" w:rsidRDefault="00623590" w:rsidP="00623590">
            <w:pPr>
              <w:autoSpaceDE/>
              <w:autoSpaceDN/>
              <w:rPr>
                <w:ins w:id="1981" w:author="MCT" w:date="2024-10-14T13:24:00Z"/>
                <w:rFonts w:ascii="Calibri" w:hAnsi="Calibri" w:cs="Calibri"/>
                <w:color w:val="000000"/>
                <w:sz w:val="22"/>
                <w:szCs w:val="22"/>
              </w:rPr>
            </w:pPr>
            <w:ins w:id="1982" w:author="MCT" w:date="2024-10-14T13:24:00Z">
              <w:r w:rsidRPr="00623590">
                <w:rPr>
                  <w:rFonts w:ascii="Calibri" w:hAnsi="Calibri" w:cs="Calibri"/>
                  <w:color w:val="000000"/>
                  <w:sz w:val="22"/>
                  <w:szCs w:val="22"/>
                </w:rPr>
                <w:lastRenderedPageBreak/>
                <w:t>PTD~PL~~~MG~I64126284</w:t>
              </w:r>
            </w:ins>
          </w:p>
        </w:tc>
        <w:tc>
          <w:tcPr>
            <w:tcW w:w="5220" w:type="dxa"/>
            <w:tcBorders>
              <w:top w:val="nil"/>
              <w:left w:val="nil"/>
              <w:bottom w:val="single" w:sz="8" w:space="0" w:color="auto"/>
              <w:right w:val="single" w:sz="8" w:space="0" w:color="auto"/>
            </w:tcBorders>
            <w:shd w:val="clear" w:color="auto" w:fill="auto"/>
            <w:vAlign w:val="center"/>
            <w:hideMark/>
          </w:tcPr>
          <w:p w14:paraId="5FB1B3F3" w14:textId="77777777" w:rsidR="00623590" w:rsidRPr="00623590" w:rsidRDefault="00623590" w:rsidP="00623590">
            <w:pPr>
              <w:autoSpaceDE/>
              <w:autoSpaceDN/>
              <w:rPr>
                <w:ins w:id="1983" w:author="MCT" w:date="2024-10-14T13:24:00Z"/>
                <w:rFonts w:ascii="Calibri" w:hAnsi="Calibri" w:cs="Calibri"/>
                <w:color w:val="000000"/>
                <w:sz w:val="22"/>
                <w:szCs w:val="22"/>
              </w:rPr>
            </w:pPr>
            <w:ins w:id="1984" w:author="MCT" w:date="2024-10-14T13:24:00Z">
              <w:r w:rsidRPr="00623590">
                <w:rPr>
                  <w:rFonts w:ascii="Calibri" w:hAnsi="Calibri" w:cs="Calibri"/>
                  <w:color w:val="000000"/>
                  <w:sz w:val="22"/>
                  <w:szCs w:val="22"/>
                </w:rPr>
                <w:t>Non-Interval Detail, Meter Number</w:t>
              </w:r>
            </w:ins>
          </w:p>
        </w:tc>
      </w:tr>
      <w:tr w:rsidR="00623590" w:rsidRPr="00623590" w14:paraId="3F7F9544" w14:textId="77777777" w:rsidTr="00623590">
        <w:trPr>
          <w:trHeight w:val="315"/>
          <w:ins w:id="1985" w:author="MCT" w:date="2024-10-14T13:24:00Z"/>
        </w:trPr>
        <w:tc>
          <w:tcPr>
            <w:tcW w:w="774" w:type="dxa"/>
            <w:tcBorders>
              <w:top w:val="nil"/>
              <w:left w:val="nil"/>
              <w:bottom w:val="nil"/>
              <w:right w:val="nil"/>
            </w:tcBorders>
            <w:shd w:val="clear" w:color="auto" w:fill="auto"/>
            <w:hideMark/>
          </w:tcPr>
          <w:p w14:paraId="3144DB53" w14:textId="77777777" w:rsidR="00623590" w:rsidRPr="00623590" w:rsidRDefault="00623590" w:rsidP="00623590">
            <w:pPr>
              <w:autoSpaceDE/>
              <w:autoSpaceDN/>
              <w:rPr>
                <w:ins w:id="1986"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9EC942" w14:textId="77777777" w:rsidR="00623590" w:rsidRPr="00623590" w:rsidRDefault="00623590" w:rsidP="00623590">
            <w:pPr>
              <w:autoSpaceDE/>
              <w:autoSpaceDN/>
              <w:rPr>
                <w:ins w:id="1987" w:author="MCT" w:date="2024-10-14T13:24:00Z"/>
                <w:rFonts w:ascii="Calibri" w:hAnsi="Calibri" w:cs="Calibri"/>
                <w:color w:val="000000"/>
                <w:sz w:val="22"/>
                <w:szCs w:val="22"/>
              </w:rPr>
            </w:pPr>
            <w:ins w:id="1988" w:author="MCT" w:date="2024-10-14T13:24:00Z">
              <w:r w:rsidRPr="00623590">
                <w:rPr>
                  <w:rFonts w:ascii="Calibri" w:hAnsi="Calibri" w:cs="Calibri"/>
                  <w:color w:val="000000"/>
                  <w:sz w:val="22"/>
                  <w:szCs w:val="22"/>
                </w:rPr>
                <w:t>DTM~150~20240830</w:t>
              </w:r>
            </w:ins>
          </w:p>
        </w:tc>
        <w:tc>
          <w:tcPr>
            <w:tcW w:w="5220" w:type="dxa"/>
            <w:tcBorders>
              <w:top w:val="nil"/>
              <w:left w:val="nil"/>
              <w:bottom w:val="single" w:sz="8" w:space="0" w:color="auto"/>
              <w:right w:val="single" w:sz="8" w:space="0" w:color="auto"/>
            </w:tcBorders>
            <w:shd w:val="clear" w:color="auto" w:fill="auto"/>
            <w:vAlign w:val="center"/>
            <w:hideMark/>
          </w:tcPr>
          <w:p w14:paraId="1B9BB51B" w14:textId="77777777" w:rsidR="00623590" w:rsidRPr="00623590" w:rsidRDefault="00623590" w:rsidP="00623590">
            <w:pPr>
              <w:autoSpaceDE/>
              <w:autoSpaceDN/>
              <w:rPr>
                <w:ins w:id="1989" w:author="MCT" w:date="2024-10-14T13:24:00Z"/>
                <w:rFonts w:ascii="Calibri" w:hAnsi="Calibri" w:cs="Calibri"/>
                <w:color w:val="000000"/>
                <w:sz w:val="22"/>
                <w:szCs w:val="22"/>
              </w:rPr>
            </w:pPr>
            <w:ins w:id="1990" w:author="MCT" w:date="2024-10-14T13:24:00Z">
              <w:r w:rsidRPr="00623590">
                <w:rPr>
                  <w:rFonts w:ascii="Calibri" w:hAnsi="Calibri" w:cs="Calibri"/>
                  <w:color w:val="000000"/>
                  <w:sz w:val="22"/>
                  <w:szCs w:val="22"/>
                </w:rPr>
                <w:t>Service Period Start Date</w:t>
              </w:r>
            </w:ins>
          </w:p>
        </w:tc>
      </w:tr>
      <w:tr w:rsidR="00623590" w:rsidRPr="00623590" w14:paraId="0994F89E" w14:textId="77777777" w:rsidTr="00623590">
        <w:trPr>
          <w:trHeight w:val="315"/>
          <w:ins w:id="1991" w:author="MCT" w:date="2024-10-14T13:24:00Z"/>
        </w:trPr>
        <w:tc>
          <w:tcPr>
            <w:tcW w:w="774" w:type="dxa"/>
            <w:tcBorders>
              <w:top w:val="nil"/>
              <w:left w:val="nil"/>
              <w:bottom w:val="nil"/>
              <w:right w:val="nil"/>
            </w:tcBorders>
            <w:shd w:val="clear" w:color="auto" w:fill="auto"/>
            <w:hideMark/>
          </w:tcPr>
          <w:p w14:paraId="1C8E1DFC" w14:textId="77777777" w:rsidR="00623590" w:rsidRPr="00623590" w:rsidRDefault="00623590" w:rsidP="00623590">
            <w:pPr>
              <w:autoSpaceDE/>
              <w:autoSpaceDN/>
              <w:rPr>
                <w:ins w:id="1992"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20FC94" w14:textId="77777777" w:rsidR="00623590" w:rsidRPr="00623590" w:rsidRDefault="00623590" w:rsidP="00623590">
            <w:pPr>
              <w:autoSpaceDE/>
              <w:autoSpaceDN/>
              <w:rPr>
                <w:ins w:id="1993" w:author="MCT" w:date="2024-10-14T13:24:00Z"/>
                <w:rFonts w:ascii="Calibri" w:hAnsi="Calibri" w:cs="Calibri"/>
                <w:color w:val="000000"/>
                <w:sz w:val="22"/>
                <w:szCs w:val="22"/>
              </w:rPr>
            </w:pPr>
            <w:ins w:id="1994" w:author="MCT" w:date="2024-10-14T13:24:00Z">
              <w:r w:rsidRPr="00623590">
                <w:rPr>
                  <w:rFonts w:ascii="Calibri" w:hAnsi="Calibri" w:cs="Calibri"/>
                  <w:color w:val="000000"/>
                  <w:sz w:val="22"/>
                  <w:szCs w:val="22"/>
                </w:rPr>
                <w:t>DTM~151~20241001</w:t>
              </w:r>
            </w:ins>
          </w:p>
        </w:tc>
        <w:tc>
          <w:tcPr>
            <w:tcW w:w="5220" w:type="dxa"/>
            <w:tcBorders>
              <w:top w:val="nil"/>
              <w:left w:val="nil"/>
              <w:bottom w:val="single" w:sz="8" w:space="0" w:color="auto"/>
              <w:right w:val="single" w:sz="8" w:space="0" w:color="auto"/>
            </w:tcBorders>
            <w:shd w:val="clear" w:color="auto" w:fill="auto"/>
            <w:vAlign w:val="center"/>
            <w:hideMark/>
          </w:tcPr>
          <w:p w14:paraId="73867DCC" w14:textId="77777777" w:rsidR="00623590" w:rsidRPr="00623590" w:rsidRDefault="00623590" w:rsidP="00623590">
            <w:pPr>
              <w:autoSpaceDE/>
              <w:autoSpaceDN/>
              <w:rPr>
                <w:ins w:id="1995" w:author="MCT" w:date="2024-10-14T13:24:00Z"/>
                <w:rFonts w:ascii="Calibri" w:hAnsi="Calibri" w:cs="Calibri"/>
                <w:color w:val="000000"/>
                <w:sz w:val="22"/>
                <w:szCs w:val="22"/>
              </w:rPr>
            </w:pPr>
            <w:ins w:id="1996" w:author="MCT" w:date="2024-10-14T13:24:00Z">
              <w:r w:rsidRPr="00623590">
                <w:rPr>
                  <w:rFonts w:ascii="Calibri" w:hAnsi="Calibri" w:cs="Calibri"/>
                  <w:color w:val="000000"/>
                  <w:sz w:val="22"/>
                  <w:szCs w:val="22"/>
                </w:rPr>
                <w:t>Service Period End Date</w:t>
              </w:r>
            </w:ins>
          </w:p>
        </w:tc>
      </w:tr>
      <w:tr w:rsidR="00623590" w:rsidRPr="00623590" w14:paraId="0AC0B1EF" w14:textId="77777777" w:rsidTr="00623590">
        <w:trPr>
          <w:trHeight w:val="315"/>
          <w:ins w:id="1997" w:author="MCT" w:date="2024-10-14T13:24:00Z"/>
        </w:trPr>
        <w:tc>
          <w:tcPr>
            <w:tcW w:w="774" w:type="dxa"/>
            <w:tcBorders>
              <w:top w:val="nil"/>
              <w:left w:val="nil"/>
              <w:bottom w:val="nil"/>
              <w:right w:val="nil"/>
            </w:tcBorders>
            <w:shd w:val="clear" w:color="auto" w:fill="auto"/>
            <w:hideMark/>
          </w:tcPr>
          <w:p w14:paraId="33128277" w14:textId="77777777" w:rsidR="00623590" w:rsidRPr="00623590" w:rsidRDefault="00623590" w:rsidP="00623590">
            <w:pPr>
              <w:autoSpaceDE/>
              <w:autoSpaceDN/>
              <w:rPr>
                <w:ins w:id="1998"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823EA7E" w14:textId="77777777" w:rsidR="00623590" w:rsidRPr="00623590" w:rsidRDefault="00623590" w:rsidP="00623590">
            <w:pPr>
              <w:autoSpaceDE/>
              <w:autoSpaceDN/>
              <w:rPr>
                <w:ins w:id="1999" w:author="MCT" w:date="2024-10-14T13:24:00Z"/>
                <w:rFonts w:ascii="Calibri" w:hAnsi="Calibri" w:cs="Calibri"/>
                <w:color w:val="000000"/>
                <w:sz w:val="22"/>
                <w:szCs w:val="22"/>
              </w:rPr>
            </w:pPr>
            <w:ins w:id="2000" w:author="MCT" w:date="2024-10-14T13:24:00Z">
              <w:r w:rsidRPr="00623590">
                <w:rPr>
                  <w:rFonts w:ascii="Calibri" w:hAnsi="Calibri" w:cs="Calibri"/>
                  <w:color w:val="000000"/>
                  <w:sz w:val="22"/>
                  <w:szCs w:val="22"/>
                </w:rPr>
                <w:t>REF~JH~M</w:t>
              </w:r>
            </w:ins>
          </w:p>
        </w:tc>
        <w:tc>
          <w:tcPr>
            <w:tcW w:w="5220" w:type="dxa"/>
            <w:tcBorders>
              <w:top w:val="nil"/>
              <w:left w:val="nil"/>
              <w:bottom w:val="single" w:sz="8" w:space="0" w:color="auto"/>
              <w:right w:val="single" w:sz="8" w:space="0" w:color="auto"/>
            </w:tcBorders>
            <w:shd w:val="clear" w:color="auto" w:fill="auto"/>
            <w:vAlign w:val="center"/>
            <w:hideMark/>
          </w:tcPr>
          <w:p w14:paraId="44E7C6C1" w14:textId="77777777" w:rsidR="00623590" w:rsidRPr="00623590" w:rsidRDefault="00623590" w:rsidP="00623590">
            <w:pPr>
              <w:autoSpaceDE/>
              <w:autoSpaceDN/>
              <w:rPr>
                <w:ins w:id="2001" w:author="MCT" w:date="2024-10-14T13:24:00Z"/>
                <w:rFonts w:ascii="Calibri" w:hAnsi="Calibri" w:cs="Calibri"/>
                <w:color w:val="000000"/>
                <w:sz w:val="22"/>
                <w:szCs w:val="22"/>
              </w:rPr>
            </w:pPr>
            <w:ins w:id="2002" w:author="MCT" w:date="2024-10-14T13:24:00Z">
              <w:r w:rsidRPr="00623590">
                <w:rPr>
                  <w:rFonts w:ascii="Calibri" w:hAnsi="Calibri" w:cs="Calibri"/>
                  <w:color w:val="000000"/>
                  <w:sz w:val="22"/>
                  <w:szCs w:val="22"/>
                </w:rPr>
                <w:t>Meter Role</w:t>
              </w:r>
            </w:ins>
          </w:p>
        </w:tc>
      </w:tr>
      <w:tr w:rsidR="00623590" w:rsidRPr="00623590" w14:paraId="1597AE04" w14:textId="77777777" w:rsidTr="00623590">
        <w:trPr>
          <w:trHeight w:val="315"/>
          <w:ins w:id="2003" w:author="MCT" w:date="2024-10-14T13:24:00Z"/>
        </w:trPr>
        <w:tc>
          <w:tcPr>
            <w:tcW w:w="774" w:type="dxa"/>
            <w:tcBorders>
              <w:top w:val="nil"/>
              <w:left w:val="nil"/>
              <w:bottom w:val="nil"/>
              <w:right w:val="nil"/>
            </w:tcBorders>
            <w:shd w:val="clear" w:color="auto" w:fill="auto"/>
            <w:hideMark/>
          </w:tcPr>
          <w:p w14:paraId="1D76CCCF" w14:textId="77777777" w:rsidR="00623590" w:rsidRPr="00623590" w:rsidRDefault="00623590" w:rsidP="00623590">
            <w:pPr>
              <w:autoSpaceDE/>
              <w:autoSpaceDN/>
              <w:rPr>
                <w:ins w:id="2004"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9BD067" w14:textId="77777777" w:rsidR="00623590" w:rsidRPr="00623590" w:rsidRDefault="00623590" w:rsidP="00623590">
            <w:pPr>
              <w:autoSpaceDE/>
              <w:autoSpaceDN/>
              <w:rPr>
                <w:ins w:id="2005" w:author="MCT" w:date="2024-10-14T13:24:00Z"/>
                <w:rFonts w:ascii="Calibri" w:hAnsi="Calibri" w:cs="Calibri"/>
                <w:color w:val="000000"/>
                <w:sz w:val="22"/>
                <w:szCs w:val="22"/>
              </w:rPr>
            </w:pPr>
            <w:ins w:id="2006" w:author="MCT" w:date="2024-10-14T13:24:00Z">
              <w:r w:rsidRPr="00623590">
                <w:rPr>
                  <w:rFonts w:ascii="Calibri" w:hAnsi="Calibri" w:cs="Calibri"/>
                  <w:color w:val="000000"/>
                  <w:sz w:val="22"/>
                  <w:szCs w:val="22"/>
                </w:rPr>
                <w:t>REF~MT~KHMON</w:t>
              </w:r>
            </w:ins>
          </w:p>
        </w:tc>
        <w:tc>
          <w:tcPr>
            <w:tcW w:w="5220" w:type="dxa"/>
            <w:tcBorders>
              <w:top w:val="nil"/>
              <w:left w:val="nil"/>
              <w:bottom w:val="single" w:sz="8" w:space="0" w:color="auto"/>
              <w:right w:val="single" w:sz="8" w:space="0" w:color="auto"/>
            </w:tcBorders>
            <w:shd w:val="clear" w:color="auto" w:fill="auto"/>
            <w:vAlign w:val="center"/>
            <w:hideMark/>
          </w:tcPr>
          <w:p w14:paraId="0196E9E5" w14:textId="77777777" w:rsidR="00623590" w:rsidRPr="00623590" w:rsidRDefault="00623590" w:rsidP="00623590">
            <w:pPr>
              <w:autoSpaceDE/>
              <w:autoSpaceDN/>
              <w:rPr>
                <w:ins w:id="2007" w:author="MCT" w:date="2024-10-14T13:24:00Z"/>
                <w:rFonts w:ascii="Calibri" w:hAnsi="Calibri" w:cs="Calibri"/>
                <w:color w:val="000000"/>
                <w:sz w:val="22"/>
                <w:szCs w:val="22"/>
              </w:rPr>
            </w:pPr>
            <w:ins w:id="2008" w:author="MCT" w:date="2024-10-14T13:24:00Z">
              <w:r w:rsidRPr="00623590">
                <w:rPr>
                  <w:rFonts w:ascii="Calibri" w:hAnsi="Calibri" w:cs="Calibri"/>
                  <w:color w:val="000000"/>
                  <w:sz w:val="22"/>
                  <w:szCs w:val="22"/>
                </w:rPr>
                <w:t>Meter Type</w:t>
              </w:r>
            </w:ins>
          </w:p>
        </w:tc>
      </w:tr>
      <w:tr w:rsidR="00623590" w:rsidRPr="00623590" w14:paraId="78F739BA" w14:textId="77777777" w:rsidTr="00623590">
        <w:trPr>
          <w:trHeight w:val="315"/>
          <w:ins w:id="2009" w:author="MCT" w:date="2024-10-14T13:24:00Z"/>
        </w:trPr>
        <w:tc>
          <w:tcPr>
            <w:tcW w:w="774" w:type="dxa"/>
            <w:tcBorders>
              <w:top w:val="nil"/>
              <w:left w:val="nil"/>
              <w:bottom w:val="nil"/>
              <w:right w:val="nil"/>
            </w:tcBorders>
            <w:shd w:val="clear" w:color="auto" w:fill="auto"/>
            <w:hideMark/>
          </w:tcPr>
          <w:p w14:paraId="76FB8F4A" w14:textId="77777777" w:rsidR="00623590" w:rsidRPr="00623590" w:rsidRDefault="00623590" w:rsidP="00623590">
            <w:pPr>
              <w:autoSpaceDE/>
              <w:autoSpaceDN/>
              <w:rPr>
                <w:ins w:id="2010" w:author="MCT" w:date="2024-10-14T13:24:00Z"/>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BB50C4C" w14:textId="77777777" w:rsidR="00623590" w:rsidRPr="00623590" w:rsidRDefault="00623590" w:rsidP="00623590">
            <w:pPr>
              <w:autoSpaceDE/>
              <w:autoSpaceDN/>
              <w:rPr>
                <w:ins w:id="2011" w:author="MCT" w:date="2024-10-14T13:24:00Z"/>
                <w:rFonts w:ascii="Calibri" w:hAnsi="Calibri" w:cs="Calibri"/>
                <w:color w:val="000000"/>
                <w:sz w:val="22"/>
                <w:szCs w:val="22"/>
              </w:rPr>
            </w:pPr>
            <w:ins w:id="2012" w:author="MCT" w:date="2024-10-14T13:24:00Z">
              <w:r w:rsidRPr="00623590">
                <w:rPr>
                  <w:rFonts w:ascii="Calibri" w:hAnsi="Calibri" w:cs="Calibri"/>
                  <w:color w:val="000000"/>
                  <w:sz w:val="22"/>
                  <w:szCs w:val="22"/>
                </w:rPr>
                <w:t>QTY~QD~275</w:t>
              </w:r>
            </w:ins>
          </w:p>
        </w:tc>
        <w:tc>
          <w:tcPr>
            <w:tcW w:w="5220" w:type="dxa"/>
            <w:tcBorders>
              <w:top w:val="nil"/>
              <w:left w:val="nil"/>
              <w:bottom w:val="single" w:sz="8" w:space="0" w:color="auto"/>
              <w:right w:val="single" w:sz="8" w:space="0" w:color="auto"/>
            </w:tcBorders>
            <w:shd w:val="clear" w:color="auto" w:fill="auto"/>
            <w:vAlign w:val="center"/>
            <w:hideMark/>
          </w:tcPr>
          <w:p w14:paraId="5BA58BF6" w14:textId="77777777" w:rsidR="00623590" w:rsidRPr="00623590" w:rsidRDefault="00623590" w:rsidP="00623590">
            <w:pPr>
              <w:autoSpaceDE/>
              <w:autoSpaceDN/>
              <w:rPr>
                <w:ins w:id="2013" w:author="MCT" w:date="2024-10-14T13:24:00Z"/>
                <w:rFonts w:ascii="Calibri" w:hAnsi="Calibri" w:cs="Calibri"/>
                <w:color w:val="000000"/>
                <w:sz w:val="22"/>
                <w:szCs w:val="22"/>
              </w:rPr>
            </w:pPr>
            <w:ins w:id="2014" w:author="MCT" w:date="2024-10-14T13:24:00Z">
              <w:r w:rsidRPr="00623590">
                <w:rPr>
                  <w:rFonts w:ascii="Calibri" w:hAnsi="Calibri" w:cs="Calibri"/>
                  <w:color w:val="000000"/>
                  <w:sz w:val="22"/>
                  <w:szCs w:val="22"/>
                </w:rPr>
                <w:t>Quantity Delivered</w:t>
              </w:r>
            </w:ins>
          </w:p>
        </w:tc>
      </w:tr>
      <w:tr w:rsidR="00623590" w:rsidRPr="00623590" w14:paraId="68BE3351" w14:textId="77777777" w:rsidTr="00623590">
        <w:tblPrEx>
          <w:tblPrExChange w:id="2015" w:author="MCT" w:date="2024-10-14T13:25:00Z">
            <w:tblPrEx>
              <w:tblW w:w="9440" w:type="dxa"/>
            </w:tblPrEx>
          </w:tblPrExChange>
        </w:tblPrEx>
        <w:trPr>
          <w:trHeight w:val="315"/>
          <w:ins w:id="2016" w:author="MCT" w:date="2024-10-14T13:24:00Z"/>
          <w:trPrChange w:id="2017" w:author="MCT" w:date="2024-10-14T13:25:00Z">
            <w:trPr>
              <w:trHeight w:val="315"/>
            </w:trPr>
          </w:trPrChange>
        </w:trPr>
        <w:tc>
          <w:tcPr>
            <w:tcW w:w="774" w:type="dxa"/>
            <w:tcBorders>
              <w:top w:val="nil"/>
              <w:left w:val="nil"/>
              <w:bottom w:val="nil"/>
              <w:right w:val="nil"/>
            </w:tcBorders>
            <w:shd w:val="clear" w:color="auto" w:fill="auto"/>
            <w:hideMark/>
            <w:tcPrChange w:id="2018" w:author="MCT" w:date="2024-10-14T13:25:00Z">
              <w:tcPr>
                <w:tcW w:w="843" w:type="dxa"/>
                <w:gridSpan w:val="2"/>
                <w:tcBorders>
                  <w:top w:val="nil"/>
                  <w:left w:val="nil"/>
                  <w:bottom w:val="nil"/>
                  <w:right w:val="nil"/>
                </w:tcBorders>
                <w:shd w:val="clear" w:color="auto" w:fill="auto"/>
                <w:hideMark/>
              </w:tcPr>
            </w:tcPrChange>
          </w:tcPr>
          <w:p w14:paraId="3F6E7AD9" w14:textId="77777777" w:rsidR="00623590" w:rsidRPr="00623590" w:rsidRDefault="00623590" w:rsidP="00623590">
            <w:pPr>
              <w:autoSpaceDE/>
              <w:autoSpaceDN/>
              <w:rPr>
                <w:ins w:id="2019"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2020" w:author="MCT" w:date="2024-10-14T13:25:00Z">
              <w:tcPr>
                <w:tcW w:w="842" w:type="dxa"/>
                <w:tcBorders>
                  <w:top w:val="nil"/>
                  <w:left w:val="nil"/>
                  <w:bottom w:val="nil"/>
                  <w:right w:val="nil"/>
                </w:tcBorders>
                <w:shd w:val="clear" w:color="auto" w:fill="auto"/>
                <w:hideMark/>
              </w:tcPr>
            </w:tcPrChange>
          </w:tcPr>
          <w:p w14:paraId="0C6BAE6D" w14:textId="77777777" w:rsidR="00623590" w:rsidRPr="00623590" w:rsidRDefault="00623590" w:rsidP="00623590">
            <w:pPr>
              <w:autoSpaceDE/>
              <w:autoSpaceDN/>
              <w:rPr>
                <w:ins w:id="2021" w:author="MCT" w:date="2024-10-14T13:24:00Z"/>
              </w:rPr>
            </w:pPr>
          </w:p>
        </w:tc>
        <w:tc>
          <w:tcPr>
            <w:tcW w:w="2672" w:type="dxa"/>
            <w:tcBorders>
              <w:top w:val="nil"/>
              <w:left w:val="single" w:sz="8" w:space="0" w:color="auto"/>
              <w:bottom w:val="single" w:sz="8" w:space="0" w:color="auto"/>
              <w:right w:val="single" w:sz="8" w:space="0" w:color="auto"/>
            </w:tcBorders>
            <w:shd w:val="clear" w:color="auto" w:fill="auto"/>
            <w:vAlign w:val="center"/>
            <w:hideMark/>
            <w:tcPrChange w:id="2022" w:author="MCT" w:date="2024-10-14T13:25:00Z">
              <w:tcPr>
                <w:tcW w:w="3525" w:type="dxa"/>
                <w:gridSpan w:val="2"/>
                <w:tcBorders>
                  <w:top w:val="nil"/>
                  <w:left w:val="single" w:sz="8" w:space="0" w:color="auto"/>
                  <w:bottom w:val="single" w:sz="8" w:space="0" w:color="auto"/>
                  <w:right w:val="single" w:sz="8" w:space="0" w:color="auto"/>
                </w:tcBorders>
                <w:shd w:val="clear" w:color="auto" w:fill="auto"/>
                <w:vAlign w:val="center"/>
                <w:hideMark/>
              </w:tcPr>
            </w:tcPrChange>
          </w:tcPr>
          <w:p w14:paraId="1A0F4C0A" w14:textId="77777777" w:rsidR="00623590" w:rsidRPr="00623590" w:rsidRDefault="00623590" w:rsidP="00623590">
            <w:pPr>
              <w:autoSpaceDE/>
              <w:autoSpaceDN/>
              <w:rPr>
                <w:ins w:id="2023" w:author="MCT" w:date="2024-10-14T13:24:00Z"/>
                <w:rFonts w:ascii="Calibri" w:hAnsi="Calibri" w:cs="Calibri"/>
                <w:color w:val="000000"/>
                <w:sz w:val="22"/>
                <w:szCs w:val="22"/>
              </w:rPr>
            </w:pPr>
            <w:ins w:id="2024" w:author="MCT" w:date="2024-10-14T13:24:00Z">
              <w:r w:rsidRPr="00623590">
                <w:rPr>
                  <w:rFonts w:ascii="Calibri" w:hAnsi="Calibri" w:cs="Calibri"/>
                  <w:color w:val="000000"/>
                  <w:sz w:val="22"/>
                  <w:szCs w:val="22"/>
                </w:rPr>
                <w:t>MEA~AA~PRQ~275~KH~0~275~51</w:t>
              </w:r>
            </w:ins>
          </w:p>
        </w:tc>
        <w:tc>
          <w:tcPr>
            <w:tcW w:w="5220" w:type="dxa"/>
            <w:tcBorders>
              <w:top w:val="nil"/>
              <w:left w:val="nil"/>
              <w:bottom w:val="single" w:sz="8" w:space="0" w:color="auto"/>
              <w:right w:val="single" w:sz="8" w:space="0" w:color="auto"/>
            </w:tcBorders>
            <w:shd w:val="clear" w:color="auto" w:fill="auto"/>
            <w:vAlign w:val="center"/>
            <w:hideMark/>
            <w:tcPrChange w:id="2025"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57E4D733" w14:textId="77777777" w:rsidR="00623590" w:rsidRPr="00623590" w:rsidRDefault="00623590" w:rsidP="00623590">
            <w:pPr>
              <w:autoSpaceDE/>
              <w:autoSpaceDN/>
              <w:rPr>
                <w:ins w:id="2026" w:author="MCT" w:date="2024-10-14T13:24:00Z"/>
                <w:rFonts w:ascii="Calibri" w:hAnsi="Calibri" w:cs="Calibri"/>
                <w:color w:val="000000"/>
                <w:sz w:val="22"/>
                <w:szCs w:val="22"/>
              </w:rPr>
            </w:pPr>
            <w:ins w:id="2027" w:author="MCT" w:date="2024-10-14T13:24:00Z">
              <w:r w:rsidRPr="00623590">
                <w:rPr>
                  <w:rFonts w:ascii="Calibri" w:hAnsi="Calibri" w:cs="Calibri"/>
                  <w:color w:val="000000"/>
                  <w:sz w:val="22"/>
                  <w:szCs w:val="22"/>
                </w:rPr>
                <w:t>Meter Reads</w:t>
              </w:r>
            </w:ins>
          </w:p>
        </w:tc>
      </w:tr>
      <w:tr w:rsidR="00623590" w:rsidRPr="00623590" w14:paraId="45BE973E" w14:textId="77777777" w:rsidTr="00623590">
        <w:tblPrEx>
          <w:tblPrExChange w:id="2028" w:author="MCT" w:date="2024-10-14T13:25:00Z">
            <w:tblPrEx>
              <w:tblW w:w="9440" w:type="dxa"/>
            </w:tblPrEx>
          </w:tblPrExChange>
        </w:tblPrEx>
        <w:trPr>
          <w:trHeight w:val="315"/>
          <w:ins w:id="2029" w:author="MCT" w:date="2024-10-14T13:24:00Z"/>
          <w:trPrChange w:id="2030" w:author="MCT" w:date="2024-10-14T13:25:00Z">
            <w:trPr>
              <w:trHeight w:val="315"/>
            </w:trPr>
          </w:trPrChange>
        </w:trPr>
        <w:tc>
          <w:tcPr>
            <w:tcW w:w="774" w:type="dxa"/>
            <w:tcBorders>
              <w:top w:val="nil"/>
              <w:left w:val="nil"/>
              <w:bottom w:val="nil"/>
              <w:right w:val="nil"/>
            </w:tcBorders>
            <w:shd w:val="clear" w:color="auto" w:fill="auto"/>
            <w:hideMark/>
            <w:tcPrChange w:id="2031" w:author="MCT" w:date="2024-10-14T13:25:00Z">
              <w:tcPr>
                <w:tcW w:w="843" w:type="dxa"/>
                <w:gridSpan w:val="2"/>
                <w:tcBorders>
                  <w:top w:val="nil"/>
                  <w:left w:val="nil"/>
                  <w:bottom w:val="nil"/>
                  <w:right w:val="nil"/>
                </w:tcBorders>
                <w:shd w:val="clear" w:color="auto" w:fill="auto"/>
                <w:hideMark/>
              </w:tcPr>
            </w:tcPrChange>
          </w:tcPr>
          <w:p w14:paraId="5CFB820C" w14:textId="77777777" w:rsidR="00623590" w:rsidRPr="00623590" w:rsidRDefault="00623590" w:rsidP="00623590">
            <w:pPr>
              <w:autoSpaceDE/>
              <w:autoSpaceDN/>
              <w:rPr>
                <w:ins w:id="2032" w:author="MCT" w:date="2024-10-14T13:24:00Z"/>
                <w:rFonts w:ascii="Calibri" w:hAnsi="Calibri" w:cs="Calibri"/>
                <w:color w:val="000000"/>
                <w:sz w:val="22"/>
                <w:szCs w:val="22"/>
              </w:rPr>
            </w:pPr>
          </w:p>
        </w:tc>
        <w:tc>
          <w:tcPr>
            <w:tcW w:w="774" w:type="dxa"/>
            <w:tcBorders>
              <w:top w:val="nil"/>
              <w:left w:val="nil"/>
              <w:bottom w:val="nil"/>
              <w:right w:val="nil"/>
            </w:tcBorders>
            <w:shd w:val="clear" w:color="auto" w:fill="auto"/>
            <w:hideMark/>
            <w:tcPrChange w:id="2033" w:author="MCT" w:date="2024-10-14T13:25:00Z">
              <w:tcPr>
                <w:tcW w:w="842" w:type="dxa"/>
                <w:tcBorders>
                  <w:top w:val="nil"/>
                  <w:left w:val="nil"/>
                  <w:bottom w:val="nil"/>
                  <w:right w:val="nil"/>
                </w:tcBorders>
                <w:shd w:val="clear" w:color="auto" w:fill="auto"/>
                <w:hideMark/>
              </w:tcPr>
            </w:tcPrChange>
          </w:tcPr>
          <w:p w14:paraId="37B8FD0C" w14:textId="77777777" w:rsidR="00623590" w:rsidRPr="00623590" w:rsidRDefault="00623590" w:rsidP="00623590">
            <w:pPr>
              <w:autoSpaceDE/>
              <w:autoSpaceDN/>
              <w:rPr>
                <w:ins w:id="2034" w:author="MCT" w:date="2024-10-14T13:24:00Z"/>
              </w:rPr>
            </w:pPr>
          </w:p>
        </w:tc>
        <w:tc>
          <w:tcPr>
            <w:tcW w:w="2672" w:type="dxa"/>
            <w:tcBorders>
              <w:top w:val="nil"/>
              <w:left w:val="single" w:sz="8" w:space="0" w:color="auto"/>
              <w:bottom w:val="nil"/>
              <w:right w:val="single" w:sz="8" w:space="0" w:color="auto"/>
            </w:tcBorders>
            <w:shd w:val="clear" w:color="auto" w:fill="auto"/>
            <w:vAlign w:val="center"/>
            <w:hideMark/>
            <w:tcPrChange w:id="2035" w:author="MCT" w:date="2024-10-14T13:25:00Z">
              <w:tcPr>
                <w:tcW w:w="3525" w:type="dxa"/>
                <w:gridSpan w:val="2"/>
                <w:tcBorders>
                  <w:top w:val="nil"/>
                  <w:left w:val="single" w:sz="8" w:space="0" w:color="auto"/>
                  <w:bottom w:val="nil"/>
                  <w:right w:val="single" w:sz="8" w:space="0" w:color="auto"/>
                </w:tcBorders>
                <w:shd w:val="clear" w:color="auto" w:fill="auto"/>
                <w:vAlign w:val="center"/>
                <w:hideMark/>
              </w:tcPr>
            </w:tcPrChange>
          </w:tcPr>
          <w:p w14:paraId="4ED08FDF" w14:textId="77777777" w:rsidR="00623590" w:rsidRPr="00623590" w:rsidRDefault="00623590" w:rsidP="00623590">
            <w:pPr>
              <w:autoSpaceDE/>
              <w:autoSpaceDN/>
              <w:rPr>
                <w:ins w:id="2036" w:author="MCT" w:date="2024-10-14T13:24:00Z"/>
                <w:rFonts w:ascii="Calibri" w:hAnsi="Calibri" w:cs="Calibri"/>
                <w:color w:val="000000"/>
                <w:sz w:val="22"/>
                <w:szCs w:val="22"/>
              </w:rPr>
            </w:pPr>
            <w:ins w:id="2037" w:author="MCT" w:date="2024-10-14T13:24:00Z">
              <w:r w:rsidRPr="00623590">
                <w:rPr>
                  <w:rFonts w:ascii="Calibri" w:hAnsi="Calibri" w:cs="Calibri"/>
                  <w:color w:val="000000"/>
                  <w:sz w:val="22"/>
                  <w:szCs w:val="22"/>
                </w:rPr>
                <w:t>MEA~~MU~1</w:t>
              </w:r>
            </w:ins>
          </w:p>
        </w:tc>
        <w:tc>
          <w:tcPr>
            <w:tcW w:w="5220" w:type="dxa"/>
            <w:tcBorders>
              <w:top w:val="nil"/>
              <w:left w:val="nil"/>
              <w:bottom w:val="single" w:sz="8" w:space="0" w:color="auto"/>
              <w:right w:val="single" w:sz="8" w:space="0" w:color="auto"/>
            </w:tcBorders>
            <w:shd w:val="clear" w:color="auto" w:fill="auto"/>
            <w:vAlign w:val="center"/>
            <w:hideMark/>
            <w:tcPrChange w:id="2038" w:author="MCT" w:date="2024-10-14T13:25:00Z">
              <w:tcPr>
                <w:tcW w:w="4230" w:type="dxa"/>
                <w:gridSpan w:val="2"/>
                <w:tcBorders>
                  <w:top w:val="nil"/>
                  <w:left w:val="nil"/>
                  <w:bottom w:val="single" w:sz="8" w:space="0" w:color="auto"/>
                  <w:right w:val="single" w:sz="8" w:space="0" w:color="auto"/>
                </w:tcBorders>
                <w:shd w:val="clear" w:color="auto" w:fill="auto"/>
                <w:vAlign w:val="center"/>
                <w:hideMark/>
              </w:tcPr>
            </w:tcPrChange>
          </w:tcPr>
          <w:p w14:paraId="322C4809" w14:textId="77777777" w:rsidR="00623590" w:rsidRPr="00623590" w:rsidRDefault="00623590" w:rsidP="00623590">
            <w:pPr>
              <w:autoSpaceDE/>
              <w:autoSpaceDN/>
              <w:rPr>
                <w:ins w:id="2039" w:author="MCT" w:date="2024-10-14T13:24:00Z"/>
                <w:rFonts w:ascii="Calibri" w:hAnsi="Calibri" w:cs="Calibri"/>
                <w:color w:val="000000"/>
                <w:sz w:val="22"/>
                <w:szCs w:val="22"/>
              </w:rPr>
            </w:pPr>
            <w:ins w:id="2040" w:author="MCT" w:date="2024-10-14T13:24:00Z">
              <w:r w:rsidRPr="00623590">
                <w:rPr>
                  <w:rFonts w:ascii="Calibri" w:hAnsi="Calibri" w:cs="Calibri"/>
                  <w:color w:val="000000"/>
                  <w:sz w:val="22"/>
                  <w:szCs w:val="22"/>
                </w:rPr>
                <w:t>Meter Multiplier</w:t>
              </w:r>
            </w:ins>
          </w:p>
        </w:tc>
      </w:tr>
      <w:tr w:rsidR="00623590" w:rsidRPr="00623590" w14:paraId="5F8C6E5B" w14:textId="77777777" w:rsidTr="00623590">
        <w:trPr>
          <w:trHeight w:val="915"/>
          <w:ins w:id="2041" w:author="MCT" w:date="2024-10-14T13:24:00Z"/>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8D7B16C" w14:textId="77777777" w:rsidR="00623590" w:rsidRPr="00623590" w:rsidRDefault="00623590" w:rsidP="00623590">
            <w:pPr>
              <w:autoSpaceDE/>
              <w:autoSpaceDN/>
              <w:rPr>
                <w:ins w:id="2042" w:author="MCT" w:date="2024-10-14T13:24:00Z"/>
                <w:rFonts w:ascii="Calibri" w:hAnsi="Calibri" w:cs="Calibri"/>
                <w:color w:val="000000"/>
                <w:sz w:val="22"/>
                <w:szCs w:val="22"/>
              </w:rPr>
            </w:pPr>
            <w:ins w:id="2043" w:author="MCT" w:date="2024-10-14T13:24:00Z">
              <w:r w:rsidRPr="00623590">
                <w:rPr>
                  <w:rFonts w:ascii="Calibri" w:hAnsi="Calibri" w:cs="Calibri"/>
                  <w:color w:val="000000"/>
                  <w:sz w:val="22"/>
                  <w:szCs w:val="22"/>
                </w:rPr>
                <w:t>SE~30~000000001</w:t>
              </w:r>
            </w:ins>
          </w:p>
        </w:tc>
        <w:tc>
          <w:tcPr>
            <w:tcW w:w="5220" w:type="dxa"/>
            <w:tcBorders>
              <w:top w:val="nil"/>
              <w:left w:val="nil"/>
              <w:bottom w:val="single" w:sz="8" w:space="0" w:color="auto"/>
              <w:right w:val="single" w:sz="8" w:space="0" w:color="auto"/>
            </w:tcBorders>
            <w:shd w:val="clear" w:color="auto" w:fill="auto"/>
            <w:vAlign w:val="center"/>
            <w:hideMark/>
          </w:tcPr>
          <w:p w14:paraId="65BE4EA7" w14:textId="77777777" w:rsidR="00623590" w:rsidRPr="00623590" w:rsidRDefault="00623590" w:rsidP="00623590">
            <w:pPr>
              <w:autoSpaceDE/>
              <w:autoSpaceDN/>
              <w:rPr>
                <w:ins w:id="2044" w:author="MCT" w:date="2024-10-14T13:24:00Z"/>
                <w:rFonts w:ascii="Calibri" w:hAnsi="Calibri" w:cs="Calibri"/>
                <w:color w:val="000000"/>
                <w:sz w:val="22"/>
                <w:szCs w:val="22"/>
              </w:rPr>
            </w:pPr>
            <w:ins w:id="2045" w:author="MCT" w:date="2024-10-14T13:24:00Z">
              <w:r w:rsidRPr="00623590">
                <w:rPr>
                  <w:rFonts w:ascii="Calibri" w:hAnsi="Calibri" w:cs="Calibri"/>
                  <w:color w:val="000000"/>
                  <w:sz w:val="22"/>
                  <w:szCs w:val="22"/>
                </w:rPr>
                <w:t>Number of Segments, Transaction Set Control Number</w:t>
              </w:r>
            </w:ins>
          </w:p>
        </w:tc>
      </w:tr>
    </w:tbl>
    <w:p w14:paraId="2A1B53F6" w14:textId="77777777" w:rsidR="00623590" w:rsidRDefault="00623590" w:rsidP="00623590">
      <w:pPr>
        <w:rPr>
          <w:ins w:id="2046" w:author="MCT" w:date="2024-10-14T13:18:00Z"/>
        </w:rPr>
      </w:pPr>
    </w:p>
    <w:p w14:paraId="7570CBEC" w14:textId="77777777" w:rsidR="00623590" w:rsidRDefault="00623590" w:rsidP="00623590">
      <w:pPr>
        <w:ind w:left="-1170" w:firstLine="900"/>
        <w:rPr>
          <w:ins w:id="2047" w:author="MCT" w:date="2024-10-14T13:18:00Z"/>
          <w:rFonts w:ascii="Calibri" w:hAnsi="Calibri"/>
          <w:snapToGrid w:val="0"/>
          <w:sz w:val="22"/>
          <w:szCs w:val="22"/>
        </w:rPr>
      </w:pPr>
    </w:p>
    <w:p w14:paraId="48F4D83E" w14:textId="77777777" w:rsidR="00120351" w:rsidRDefault="00120351" w:rsidP="00120351">
      <w:pPr>
        <w:ind w:left="-1170" w:firstLine="900"/>
        <w:rPr>
          <w:ins w:id="2048" w:author="MCT" w:date="2024-10-14T12:22:00Z"/>
          <w:rFonts w:ascii="Calibri" w:hAnsi="Calibri"/>
          <w:snapToGrid w:val="0"/>
          <w:sz w:val="22"/>
          <w:szCs w:val="22"/>
        </w:rPr>
      </w:pPr>
    </w:p>
    <w:p w14:paraId="7418ABDF" w14:textId="77777777" w:rsidR="00120351" w:rsidRDefault="00120351" w:rsidP="00120351">
      <w:pPr>
        <w:ind w:left="-1170" w:firstLine="900"/>
        <w:rPr>
          <w:ins w:id="2049" w:author="MCT" w:date="2024-10-14T12:22:00Z"/>
        </w:rPr>
      </w:pPr>
    </w:p>
    <w:p w14:paraId="45F53DF4" w14:textId="77777777" w:rsidR="0057696E" w:rsidRDefault="0057696E">
      <w:pPr>
        <w:ind w:left="-1170" w:firstLine="900"/>
      </w:pPr>
    </w:p>
    <w:sectPr w:rsidR="0057696E">
      <w:headerReference w:type="default" r:id="rId8"/>
      <w:footerReference w:type="default" r:id="rId9"/>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B2FBC" w14:textId="77777777" w:rsidR="008647C1" w:rsidRDefault="008647C1">
      <w:r>
        <w:separator/>
      </w:r>
    </w:p>
  </w:endnote>
  <w:endnote w:type="continuationSeparator" w:id="0">
    <w:p w14:paraId="26E19240" w14:textId="77777777" w:rsidR="008647C1" w:rsidRDefault="0086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08F1" w14:textId="77777777" w:rsidR="00E1133F" w:rsidRDefault="00E1133F">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94318A">
      <w:rPr>
        <w:rFonts w:ascii="Times New Roman" w:hAnsi="Times New Roman"/>
        <w:noProof/>
        <w:snapToGrid w:val="0"/>
      </w:rPr>
      <w:t>19</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94318A">
      <w:rPr>
        <w:rStyle w:val="PageNumber"/>
        <w:rFonts w:ascii="Times New Roman" w:hAnsi="Times New Roman"/>
        <w:noProof/>
      </w:rPr>
      <w:t>19</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9F17C" w14:textId="77777777" w:rsidR="008647C1" w:rsidRDefault="008647C1">
      <w:r>
        <w:separator/>
      </w:r>
    </w:p>
  </w:footnote>
  <w:footnote w:type="continuationSeparator" w:id="0">
    <w:p w14:paraId="7674BA87" w14:textId="77777777" w:rsidR="008647C1" w:rsidRDefault="00864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9C8F" w14:textId="77777777" w:rsidR="00E1133F" w:rsidRPr="00DE4BB8" w:rsidRDefault="00E1133F">
    <w:pPr>
      <w:pStyle w:val="Header"/>
      <w:widowControl/>
      <w:jc w:val="right"/>
      <w:rPr>
        <w:rFonts w:ascii="Times New Roman" w:hAnsi="Times New Roman"/>
        <w:b/>
        <w:sz w:val="24"/>
        <w:lang w:val="fr-FR"/>
      </w:rPr>
    </w:pPr>
    <w:del w:id="2050" w:author="MCT" w:date="2023-02-14T08:46:00Z">
      <w:r w:rsidDel="007E0814">
        <w:rPr>
          <w:rFonts w:ascii="Times New Roman" w:hAnsi="Times New Roman"/>
          <w:b/>
          <w:sz w:val="24"/>
        </w:rPr>
        <w:delText xml:space="preserve">June </w:delText>
      </w:r>
      <w:r w:rsidR="0094318A" w:rsidDel="007E0814">
        <w:rPr>
          <w:rFonts w:ascii="Times New Roman" w:hAnsi="Times New Roman"/>
          <w:b/>
          <w:sz w:val="24"/>
        </w:rPr>
        <w:delText>11</w:delText>
      </w:r>
      <w:r w:rsidDel="007E0814">
        <w:rPr>
          <w:rFonts w:ascii="Times New Roman" w:hAnsi="Times New Roman"/>
          <w:b/>
          <w:sz w:val="24"/>
        </w:rPr>
        <w:delText>, 2012</w:delText>
      </w:r>
    </w:del>
    <w:ins w:id="2051" w:author="MCT" w:date="2023-05-01T10:54:00Z">
      <w:r w:rsidR="00150779" w:rsidRPr="00150779">
        <w:rPr>
          <w:rFonts w:ascii="Times New Roman" w:hAnsi="Times New Roman"/>
          <w:b/>
          <w:sz w:val="24"/>
        </w:rPr>
        <w:t xml:space="preserve"> </w:t>
      </w:r>
      <w:r w:rsidR="00150779">
        <w:rPr>
          <w:rFonts w:ascii="Times New Roman" w:hAnsi="Times New Roman"/>
          <w:b/>
          <w:sz w:val="24"/>
        </w:rPr>
        <w:t>November 11, 2024</w:t>
      </w:r>
    </w:ins>
  </w:p>
  <w:p w14:paraId="6CCB0385" w14:textId="77777777" w:rsidR="00E1133F" w:rsidRPr="00DE4BB8" w:rsidRDefault="00E1133F">
    <w:pPr>
      <w:pStyle w:val="Header"/>
      <w:widowControl/>
      <w:jc w:val="right"/>
      <w:rPr>
        <w:rFonts w:ascii="Times New Roman" w:hAnsi="Times New Roman"/>
        <w:lang w:val="fr-FR"/>
      </w:rPr>
    </w:pPr>
    <w:r w:rsidRPr="00DE4BB8">
      <w:rPr>
        <w:rFonts w:ascii="Times New Roman" w:hAnsi="Times New Roman"/>
        <w:lang w:val="fr-FR"/>
      </w:rPr>
      <w:t xml:space="preserve">T867_03: </w:t>
    </w:r>
    <w:r w:rsidRPr="00E72AB0">
      <w:rPr>
        <w:rFonts w:ascii="Times New Roman" w:hAnsi="Times New Roman"/>
      </w:rPr>
      <w:t>Monthly</w:t>
    </w:r>
    <w:r>
      <w:rPr>
        <w:rFonts w:ascii="Times New Roman" w:hAnsi="Times New Roman"/>
      </w:rPr>
      <w:t xml:space="preserve"> or Final</w:t>
    </w:r>
    <w:r w:rsidRPr="00DE4BB8">
      <w:rPr>
        <w:rFonts w:ascii="Times New Roman" w:hAnsi="Times New Roman"/>
        <w:lang w:val="fr-FR"/>
      </w:rPr>
      <w:t xml:space="preserve"> Usage</w:t>
    </w:r>
  </w:p>
  <w:p w14:paraId="435302F9" w14:textId="77777777" w:rsidR="00E1133F" w:rsidRPr="00DE4BB8" w:rsidRDefault="00E1133F">
    <w:pPr>
      <w:pStyle w:val="Header"/>
      <w:widowControl/>
      <w:jc w:val="right"/>
      <w:rPr>
        <w:rFonts w:ascii="Times New Roman" w:hAnsi="Times New Roman"/>
        <w:lang w:val="fr-FR"/>
      </w:rPr>
    </w:pPr>
    <w:r w:rsidRPr="00DE4BB8">
      <w:rPr>
        <w:rFonts w:ascii="Times New Roman" w:hAnsi="Times New Roman"/>
        <w:lang w:val="fr-FR"/>
      </w:rPr>
      <w:t xml:space="preserve">Version </w:t>
    </w:r>
    <w:del w:id="2052" w:author="MCT" w:date="2023-02-14T08:46:00Z">
      <w:r w:rsidDel="007E0814">
        <w:rPr>
          <w:rFonts w:ascii="Times New Roman" w:hAnsi="Times New Roman"/>
          <w:lang w:val="fr-FR"/>
        </w:rPr>
        <w:delText>4.0</w:delText>
      </w:r>
    </w:del>
    <w:ins w:id="2053" w:author="MCT" w:date="2023-02-14T08:46:00Z">
      <w:r w:rsidR="007E0814">
        <w:rPr>
          <w:rFonts w:ascii="Times New Roman" w:hAnsi="Times New Roman"/>
          <w:lang w:val="fr-FR"/>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CD6C2D76"/>
    <w:lvl w:ilvl="0" w:tplc="CFBE4F16">
      <w:start w:val="1"/>
      <w:numFmt w:val="bullet"/>
      <w:lvlText w:val=""/>
      <w:lvlJc w:val="left"/>
      <w:pPr>
        <w:tabs>
          <w:tab w:val="num" w:pos="720"/>
        </w:tabs>
        <w:ind w:left="720" w:hanging="360"/>
      </w:pPr>
      <w:rPr>
        <w:rFonts w:ascii="Wingdings" w:hAnsi="Wingdings" w:cs="Times New Roman" w:hint="default"/>
      </w:rPr>
    </w:lvl>
    <w:lvl w:ilvl="1" w:tplc="6466F6FA">
      <w:start w:val="1"/>
      <w:numFmt w:val="bullet"/>
      <w:lvlText w:val="o"/>
      <w:lvlJc w:val="left"/>
      <w:pPr>
        <w:tabs>
          <w:tab w:val="num" w:pos="1440"/>
        </w:tabs>
        <w:ind w:left="1440" w:hanging="360"/>
      </w:pPr>
      <w:rPr>
        <w:rFonts w:ascii="Courier New" w:hAnsi="Courier New" w:cs="Wingdings" w:hint="default"/>
      </w:rPr>
    </w:lvl>
    <w:lvl w:ilvl="2" w:tplc="76BC7044">
      <w:start w:val="1"/>
      <w:numFmt w:val="bullet"/>
      <w:lvlText w:val=""/>
      <w:lvlJc w:val="left"/>
      <w:pPr>
        <w:tabs>
          <w:tab w:val="num" w:pos="2160"/>
        </w:tabs>
        <w:ind w:left="2160" w:hanging="360"/>
      </w:pPr>
      <w:rPr>
        <w:rFonts w:ascii="Wingdings" w:hAnsi="Wingdings" w:cs="Times New Roman" w:hint="default"/>
      </w:rPr>
    </w:lvl>
    <w:lvl w:ilvl="3" w:tplc="676C39E4">
      <w:start w:val="1"/>
      <w:numFmt w:val="bullet"/>
      <w:lvlText w:val=""/>
      <w:lvlJc w:val="left"/>
      <w:pPr>
        <w:tabs>
          <w:tab w:val="num" w:pos="2880"/>
        </w:tabs>
        <w:ind w:left="2880" w:hanging="360"/>
      </w:pPr>
      <w:rPr>
        <w:rFonts w:ascii="Symbol" w:hAnsi="Symbol" w:cs="Times New Roman" w:hint="default"/>
      </w:rPr>
    </w:lvl>
    <w:lvl w:ilvl="4" w:tplc="67D4CD82">
      <w:start w:val="1"/>
      <w:numFmt w:val="bullet"/>
      <w:lvlText w:val="o"/>
      <w:lvlJc w:val="left"/>
      <w:pPr>
        <w:tabs>
          <w:tab w:val="num" w:pos="3600"/>
        </w:tabs>
        <w:ind w:left="3600" w:hanging="360"/>
      </w:pPr>
      <w:rPr>
        <w:rFonts w:ascii="Courier New" w:hAnsi="Courier New" w:cs="Wingdings" w:hint="default"/>
      </w:rPr>
    </w:lvl>
    <w:lvl w:ilvl="5" w:tplc="67F0CA86">
      <w:start w:val="1"/>
      <w:numFmt w:val="bullet"/>
      <w:lvlText w:val=""/>
      <w:lvlJc w:val="left"/>
      <w:pPr>
        <w:tabs>
          <w:tab w:val="num" w:pos="4320"/>
        </w:tabs>
        <w:ind w:left="4320" w:hanging="360"/>
      </w:pPr>
      <w:rPr>
        <w:rFonts w:ascii="Wingdings" w:hAnsi="Wingdings" w:cs="Times New Roman" w:hint="default"/>
      </w:rPr>
    </w:lvl>
    <w:lvl w:ilvl="6" w:tplc="05ACF120">
      <w:start w:val="1"/>
      <w:numFmt w:val="bullet"/>
      <w:lvlText w:val=""/>
      <w:lvlJc w:val="left"/>
      <w:pPr>
        <w:tabs>
          <w:tab w:val="num" w:pos="5040"/>
        </w:tabs>
        <w:ind w:left="5040" w:hanging="360"/>
      </w:pPr>
      <w:rPr>
        <w:rFonts w:ascii="Symbol" w:hAnsi="Symbol" w:cs="Times New Roman" w:hint="default"/>
      </w:rPr>
    </w:lvl>
    <w:lvl w:ilvl="7" w:tplc="E0522AA8">
      <w:start w:val="1"/>
      <w:numFmt w:val="bullet"/>
      <w:lvlText w:val="o"/>
      <w:lvlJc w:val="left"/>
      <w:pPr>
        <w:tabs>
          <w:tab w:val="num" w:pos="5760"/>
        </w:tabs>
        <w:ind w:left="5760" w:hanging="360"/>
      </w:pPr>
      <w:rPr>
        <w:rFonts w:ascii="Courier New" w:hAnsi="Courier New" w:cs="Wingdings" w:hint="default"/>
      </w:rPr>
    </w:lvl>
    <w:lvl w:ilvl="8" w:tplc="F996BA46">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0F950764"/>
    <w:multiLevelType w:val="hybridMultilevel"/>
    <w:tmpl w:val="78BC3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861677"/>
    <w:multiLevelType w:val="multilevel"/>
    <w:tmpl w:val="19345F5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6DD5284"/>
    <w:multiLevelType w:val="hybridMultilevel"/>
    <w:tmpl w:val="B2ACE17C"/>
    <w:lvl w:ilvl="0" w:tplc="84E0F7AC">
      <w:start w:val="1"/>
      <w:numFmt w:val="bullet"/>
      <w:lvlText w:val=""/>
      <w:lvlJc w:val="left"/>
      <w:pPr>
        <w:tabs>
          <w:tab w:val="num" w:pos="720"/>
        </w:tabs>
        <w:ind w:left="720" w:hanging="360"/>
      </w:pPr>
      <w:rPr>
        <w:rFonts w:ascii="Wingdings" w:hAnsi="Wingdings" w:cs="Times New Roman" w:hint="default"/>
      </w:rPr>
    </w:lvl>
    <w:lvl w:ilvl="1" w:tplc="34761670">
      <w:start w:val="1"/>
      <w:numFmt w:val="bullet"/>
      <w:lvlText w:val="o"/>
      <w:lvlJc w:val="left"/>
      <w:pPr>
        <w:tabs>
          <w:tab w:val="num" w:pos="1440"/>
        </w:tabs>
        <w:ind w:left="1440" w:hanging="360"/>
      </w:pPr>
      <w:rPr>
        <w:rFonts w:ascii="Courier New" w:hAnsi="Courier New" w:cs="Wingdings" w:hint="default"/>
      </w:rPr>
    </w:lvl>
    <w:lvl w:ilvl="2" w:tplc="0B1A598C">
      <w:start w:val="1"/>
      <w:numFmt w:val="bullet"/>
      <w:lvlText w:val=""/>
      <w:lvlJc w:val="left"/>
      <w:pPr>
        <w:tabs>
          <w:tab w:val="num" w:pos="2160"/>
        </w:tabs>
        <w:ind w:left="2160" w:hanging="360"/>
      </w:pPr>
      <w:rPr>
        <w:rFonts w:ascii="Wingdings" w:hAnsi="Wingdings" w:cs="Times New Roman" w:hint="default"/>
      </w:rPr>
    </w:lvl>
    <w:lvl w:ilvl="3" w:tplc="E978329C">
      <w:start w:val="1"/>
      <w:numFmt w:val="bullet"/>
      <w:lvlText w:val=""/>
      <w:lvlJc w:val="left"/>
      <w:pPr>
        <w:tabs>
          <w:tab w:val="num" w:pos="2880"/>
        </w:tabs>
        <w:ind w:left="2880" w:hanging="360"/>
      </w:pPr>
      <w:rPr>
        <w:rFonts w:ascii="Symbol" w:hAnsi="Symbol" w:cs="Times New Roman" w:hint="default"/>
      </w:rPr>
    </w:lvl>
    <w:lvl w:ilvl="4" w:tplc="E0D285DA">
      <w:start w:val="1"/>
      <w:numFmt w:val="bullet"/>
      <w:lvlText w:val="o"/>
      <w:lvlJc w:val="left"/>
      <w:pPr>
        <w:tabs>
          <w:tab w:val="num" w:pos="3600"/>
        </w:tabs>
        <w:ind w:left="3600" w:hanging="360"/>
      </w:pPr>
      <w:rPr>
        <w:rFonts w:ascii="Courier New" w:hAnsi="Courier New" w:cs="Wingdings" w:hint="default"/>
      </w:rPr>
    </w:lvl>
    <w:lvl w:ilvl="5" w:tplc="9D22AEF4">
      <w:start w:val="1"/>
      <w:numFmt w:val="bullet"/>
      <w:lvlText w:val=""/>
      <w:lvlJc w:val="left"/>
      <w:pPr>
        <w:tabs>
          <w:tab w:val="num" w:pos="4320"/>
        </w:tabs>
        <w:ind w:left="4320" w:hanging="360"/>
      </w:pPr>
      <w:rPr>
        <w:rFonts w:ascii="Wingdings" w:hAnsi="Wingdings" w:cs="Times New Roman" w:hint="default"/>
      </w:rPr>
    </w:lvl>
    <w:lvl w:ilvl="6" w:tplc="7BF86D6A">
      <w:start w:val="1"/>
      <w:numFmt w:val="bullet"/>
      <w:lvlText w:val=""/>
      <w:lvlJc w:val="left"/>
      <w:pPr>
        <w:tabs>
          <w:tab w:val="num" w:pos="5040"/>
        </w:tabs>
        <w:ind w:left="5040" w:hanging="360"/>
      </w:pPr>
      <w:rPr>
        <w:rFonts w:ascii="Symbol" w:hAnsi="Symbol" w:cs="Times New Roman" w:hint="default"/>
      </w:rPr>
    </w:lvl>
    <w:lvl w:ilvl="7" w:tplc="1DBE88D0">
      <w:start w:val="1"/>
      <w:numFmt w:val="bullet"/>
      <w:lvlText w:val="o"/>
      <w:lvlJc w:val="left"/>
      <w:pPr>
        <w:tabs>
          <w:tab w:val="num" w:pos="5760"/>
        </w:tabs>
        <w:ind w:left="5760" w:hanging="360"/>
      </w:pPr>
      <w:rPr>
        <w:rFonts w:ascii="Courier New" w:hAnsi="Courier New" w:cs="Wingdings" w:hint="default"/>
      </w:rPr>
    </w:lvl>
    <w:lvl w:ilvl="8" w:tplc="06C625C8">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17850D0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917346A"/>
    <w:multiLevelType w:val="hybridMultilevel"/>
    <w:tmpl w:val="FCDE6E56"/>
    <w:lvl w:ilvl="0" w:tplc="207C933E">
      <w:start w:val="1"/>
      <w:numFmt w:val="bullet"/>
      <w:lvlText w:val=""/>
      <w:lvlJc w:val="left"/>
      <w:pPr>
        <w:tabs>
          <w:tab w:val="num" w:pos="720"/>
        </w:tabs>
        <w:ind w:left="720" w:hanging="360"/>
      </w:pPr>
      <w:rPr>
        <w:rFonts w:ascii="Wingdings" w:hAnsi="Wingdings" w:cs="Times New Roman" w:hint="default"/>
      </w:rPr>
    </w:lvl>
    <w:lvl w:ilvl="1" w:tplc="531CF014">
      <w:start w:val="1"/>
      <w:numFmt w:val="bullet"/>
      <w:lvlText w:val="o"/>
      <w:lvlJc w:val="left"/>
      <w:pPr>
        <w:tabs>
          <w:tab w:val="num" w:pos="1440"/>
        </w:tabs>
        <w:ind w:left="1440" w:hanging="360"/>
      </w:pPr>
      <w:rPr>
        <w:rFonts w:ascii="Courier New" w:hAnsi="Courier New" w:cs="Wingdings" w:hint="default"/>
      </w:rPr>
    </w:lvl>
    <w:lvl w:ilvl="2" w:tplc="C0C60B68">
      <w:start w:val="1"/>
      <w:numFmt w:val="bullet"/>
      <w:lvlText w:val=""/>
      <w:lvlJc w:val="left"/>
      <w:pPr>
        <w:tabs>
          <w:tab w:val="num" w:pos="2160"/>
        </w:tabs>
        <w:ind w:left="2160" w:hanging="360"/>
      </w:pPr>
      <w:rPr>
        <w:rFonts w:ascii="Wingdings" w:hAnsi="Wingdings" w:cs="Times New Roman" w:hint="default"/>
      </w:rPr>
    </w:lvl>
    <w:lvl w:ilvl="3" w:tplc="0BE6BA1C">
      <w:start w:val="1"/>
      <w:numFmt w:val="bullet"/>
      <w:lvlText w:val=""/>
      <w:lvlJc w:val="left"/>
      <w:pPr>
        <w:tabs>
          <w:tab w:val="num" w:pos="2880"/>
        </w:tabs>
        <w:ind w:left="2880" w:hanging="360"/>
      </w:pPr>
      <w:rPr>
        <w:rFonts w:ascii="Symbol" w:hAnsi="Symbol" w:cs="Times New Roman" w:hint="default"/>
      </w:rPr>
    </w:lvl>
    <w:lvl w:ilvl="4" w:tplc="69AC69EC">
      <w:start w:val="1"/>
      <w:numFmt w:val="bullet"/>
      <w:lvlText w:val="o"/>
      <w:lvlJc w:val="left"/>
      <w:pPr>
        <w:tabs>
          <w:tab w:val="num" w:pos="3600"/>
        </w:tabs>
        <w:ind w:left="3600" w:hanging="360"/>
      </w:pPr>
      <w:rPr>
        <w:rFonts w:ascii="Courier New" w:hAnsi="Courier New" w:cs="Wingdings" w:hint="default"/>
      </w:rPr>
    </w:lvl>
    <w:lvl w:ilvl="5" w:tplc="EA30CA58">
      <w:start w:val="1"/>
      <w:numFmt w:val="bullet"/>
      <w:lvlText w:val=""/>
      <w:lvlJc w:val="left"/>
      <w:pPr>
        <w:tabs>
          <w:tab w:val="num" w:pos="4320"/>
        </w:tabs>
        <w:ind w:left="4320" w:hanging="360"/>
      </w:pPr>
      <w:rPr>
        <w:rFonts w:ascii="Wingdings" w:hAnsi="Wingdings" w:cs="Times New Roman" w:hint="default"/>
      </w:rPr>
    </w:lvl>
    <w:lvl w:ilvl="6" w:tplc="4A5031F4">
      <w:start w:val="1"/>
      <w:numFmt w:val="bullet"/>
      <w:lvlText w:val=""/>
      <w:lvlJc w:val="left"/>
      <w:pPr>
        <w:tabs>
          <w:tab w:val="num" w:pos="5040"/>
        </w:tabs>
        <w:ind w:left="5040" w:hanging="360"/>
      </w:pPr>
      <w:rPr>
        <w:rFonts w:ascii="Symbol" w:hAnsi="Symbol" w:cs="Times New Roman" w:hint="default"/>
      </w:rPr>
    </w:lvl>
    <w:lvl w:ilvl="7" w:tplc="D892FA48">
      <w:start w:val="1"/>
      <w:numFmt w:val="bullet"/>
      <w:lvlText w:val="o"/>
      <w:lvlJc w:val="left"/>
      <w:pPr>
        <w:tabs>
          <w:tab w:val="num" w:pos="5760"/>
        </w:tabs>
        <w:ind w:left="5760" w:hanging="360"/>
      </w:pPr>
      <w:rPr>
        <w:rFonts w:ascii="Courier New" w:hAnsi="Courier New" w:cs="Wingdings" w:hint="default"/>
      </w:rPr>
    </w:lvl>
    <w:lvl w:ilvl="8" w:tplc="669C0C66">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19F209F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1ED7490B"/>
    <w:multiLevelType w:val="hybridMultilevel"/>
    <w:tmpl w:val="BD367C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23E46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766024B"/>
    <w:multiLevelType w:val="singleLevel"/>
    <w:tmpl w:val="F7E26604"/>
    <w:lvl w:ilvl="0">
      <w:start w:val="1"/>
      <w:numFmt w:val="bullet"/>
      <w:pStyle w:val="Bullet3"/>
      <w:lvlText w:val=""/>
      <w:lvlJc w:val="left"/>
      <w:pPr>
        <w:tabs>
          <w:tab w:val="num" w:pos="360"/>
        </w:tabs>
        <w:ind w:left="360" w:hanging="360"/>
      </w:pPr>
      <w:rPr>
        <w:rFonts w:ascii="Symbol" w:hAnsi="Symbol" w:cs="Times New Roman" w:hint="default"/>
        <w:sz w:val="16"/>
        <w:szCs w:val="16"/>
      </w:rPr>
    </w:lvl>
  </w:abstractNum>
  <w:abstractNum w:abstractNumId="15" w15:restartNumberingAfterBreak="0">
    <w:nsid w:val="387819F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3BBE1A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489D676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8" w15:restartNumberingAfterBreak="0">
    <w:nsid w:val="49EA56B9"/>
    <w:multiLevelType w:val="hybridMultilevel"/>
    <w:tmpl w:val="D46CDDFA"/>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57B17CA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5926628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5C765E3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60E755D3"/>
    <w:multiLevelType w:val="multilevel"/>
    <w:tmpl w:val="A3BA9778"/>
    <w:lvl w:ilvl="0">
      <w:start w:val="1"/>
      <w:numFmt w:val="decimal"/>
      <w:pStyle w:val="Bullet"/>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7A0461"/>
    <w:multiLevelType w:val="hybridMultilevel"/>
    <w:tmpl w:val="54722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05425F"/>
    <w:multiLevelType w:val="hybridMultilevel"/>
    <w:tmpl w:val="9B2427E0"/>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650C4CEB"/>
    <w:multiLevelType w:val="hybridMultilevel"/>
    <w:tmpl w:val="4690611E"/>
    <w:lvl w:ilvl="0" w:tplc="2A7EAAC4">
      <w:start w:val="1"/>
      <w:numFmt w:val="bullet"/>
      <w:lvlText w:val=""/>
      <w:lvlJc w:val="left"/>
      <w:pPr>
        <w:tabs>
          <w:tab w:val="num" w:pos="720"/>
        </w:tabs>
        <w:ind w:left="720" w:hanging="360"/>
      </w:pPr>
      <w:rPr>
        <w:rFonts w:ascii="Wingdings" w:hAnsi="Wingdings" w:cs="Times New Roman" w:hint="default"/>
      </w:rPr>
    </w:lvl>
    <w:lvl w:ilvl="1" w:tplc="AE94F576">
      <w:start w:val="1"/>
      <w:numFmt w:val="bullet"/>
      <w:lvlText w:val="o"/>
      <w:lvlJc w:val="left"/>
      <w:pPr>
        <w:tabs>
          <w:tab w:val="num" w:pos="1440"/>
        </w:tabs>
        <w:ind w:left="1440" w:hanging="360"/>
      </w:pPr>
      <w:rPr>
        <w:rFonts w:ascii="Courier New" w:hAnsi="Courier New" w:cs="Wingdings" w:hint="default"/>
      </w:rPr>
    </w:lvl>
    <w:lvl w:ilvl="2" w:tplc="5F7692FA">
      <w:start w:val="1"/>
      <w:numFmt w:val="bullet"/>
      <w:lvlText w:val=""/>
      <w:lvlJc w:val="left"/>
      <w:pPr>
        <w:tabs>
          <w:tab w:val="num" w:pos="2160"/>
        </w:tabs>
        <w:ind w:left="2160" w:hanging="360"/>
      </w:pPr>
      <w:rPr>
        <w:rFonts w:ascii="Wingdings" w:hAnsi="Wingdings" w:cs="Times New Roman" w:hint="default"/>
      </w:rPr>
    </w:lvl>
    <w:lvl w:ilvl="3" w:tplc="2F26123C">
      <w:start w:val="1"/>
      <w:numFmt w:val="bullet"/>
      <w:lvlText w:val=""/>
      <w:lvlJc w:val="left"/>
      <w:pPr>
        <w:tabs>
          <w:tab w:val="num" w:pos="2880"/>
        </w:tabs>
        <w:ind w:left="2880" w:hanging="360"/>
      </w:pPr>
      <w:rPr>
        <w:rFonts w:ascii="Symbol" w:hAnsi="Symbol" w:cs="Times New Roman" w:hint="default"/>
      </w:rPr>
    </w:lvl>
    <w:lvl w:ilvl="4" w:tplc="DA5EC352">
      <w:start w:val="1"/>
      <w:numFmt w:val="bullet"/>
      <w:lvlText w:val="o"/>
      <w:lvlJc w:val="left"/>
      <w:pPr>
        <w:tabs>
          <w:tab w:val="num" w:pos="3600"/>
        </w:tabs>
        <w:ind w:left="3600" w:hanging="360"/>
      </w:pPr>
      <w:rPr>
        <w:rFonts w:ascii="Courier New" w:hAnsi="Courier New" w:cs="Wingdings" w:hint="default"/>
      </w:rPr>
    </w:lvl>
    <w:lvl w:ilvl="5" w:tplc="9C7A78E8">
      <w:start w:val="1"/>
      <w:numFmt w:val="bullet"/>
      <w:lvlText w:val=""/>
      <w:lvlJc w:val="left"/>
      <w:pPr>
        <w:tabs>
          <w:tab w:val="num" w:pos="4320"/>
        </w:tabs>
        <w:ind w:left="4320" w:hanging="360"/>
      </w:pPr>
      <w:rPr>
        <w:rFonts w:ascii="Wingdings" w:hAnsi="Wingdings" w:cs="Times New Roman" w:hint="default"/>
      </w:rPr>
    </w:lvl>
    <w:lvl w:ilvl="6" w:tplc="FE50E93C">
      <w:start w:val="1"/>
      <w:numFmt w:val="bullet"/>
      <w:lvlText w:val=""/>
      <w:lvlJc w:val="left"/>
      <w:pPr>
        <w:tabs>
          <w:tab w:val="num" w:pos="5040"/>
        </w:tabs>
        <w:ind w:left="5040" w:hanging="360"/>
      </w:pPr>
      <w:rPr>
        <w:rFonts w:ascii="Symbol" w:hAnsi="Symbol" w:cs="Times New Roman" w:hint="default"/>
      </w:rPr>
    </w:lvl>
    <w:lvl w:ilvl="7" w:tplc="36385DB4">
      <w:start w:val="1"/>
      <w:numFmt w:val="bullet"/>
      <w:lvlText w:val="o"/>
      <w:lvlJc w:val="left"/>
      <w:pPr>
        <w:tabs>
          <w:tab w:val="num" w:pos="5760"/>
        </w:tabs>
        <w:ind w:left="5760" w:hanging="360"/>
      </w:pPr>
      <w:rPr>
        <w:rFonts w:ascii="Courier New" w:hAnsi="Courier New" w:cs="Wingdings" w:hint="default"/>
      </w:rPr>
    </w:lvl>
    <w:lvl w:ilvl="8" w:tplc="593848D6">
      <w:start w:val="1"/>
      <w:numFmt w:val="bullet"/>
      <w:lvlText w:val=""/>
      <w:lvlJc w:val="left"/>
      <w:pPr>
        <w:tabs>
          <w:tab w:val="num" w:pos="6480"/>
        </w:tabs>
        <w:ind w:left="6480" w:hanging="360"/>
      </w:pPr>
      <w:rPr>
        <w:rFonts w:ascii="Wingdings" w:hAnsi="Wingdings" w:cs="Times New Roman" w:hint="default"/>
      </w:rPr>
    </w:lvl>
  </w:abstractNum>
  <w:abstractNum w:abstractNumId="27" w15:restartNumberingAfterBreak="0">
    <w:nsid w:val="67894E85"/>
    <w:multiLevelType w:val="hybridMultilevel"/>
    <w:tmpl w:val="F5BA6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7C43EA"/>
    <w:multiLevelType w:val="hybridMultilevel"/>
    <w:tmpl w:val="FDD689B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3255AA"/>
    <w:multiLevelType w:val="hybridMultilevel"/>
    <w:tmpl w:val="553AFD0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639312895">
    <w:abstractNumId w:val="8"/>
  </w:num>
  <w:num w:numId="2" w16cid:durableId="928469414">
    <w:abstractNumId w:val="23"/>
  </w:num>
  <w:num w:numId="3" w16cid:durableId="440884995">
    <w:abstractNumId w:val="21"/>
  </w:num>
  <w:num w:numId="4" w16cid:durableId="1295021399">
    <w:abstractNumId w:val="22"/>
  </w:num>
  <w:num w:numId="5" w16cid:durableId="1571232680">
    <w:abstractNumId w:val="5"/>
  </w:num>
  <w:num w:numId="6" w16cid:durableId="1042707178">
    <w:abstractNumId w:val="7"/>
  </w:num>
  <w:num w:numId="7" w16cid:durableId="1249343763">
    <w:abstractNumId w:val="20"/>
  </w:num>
  <w:num w:numId="8" w16cid:durableId="604308921">
    <w:abstractNumId w:val="15"/>
  </w:num>
  <w:num w:numId="9" w16cid:durableId="1226722562">
    <w:abstractNumId w:val="19"/>
  </w:num>
  <w:num w:numId="10" w16cid:durableId="459880938">
    <w:abstractNumId w:val="16"/>
  </w:num>
  <w:num w:numId="11" w16cid:durableId="67119752">
    <w:abstractNumId w:val="17"/>
  </w:num>
  <w:num w:numId="12" w16cid:durableId="1352485822">
    <w:abstractNumId w:val="13"/>
  </w:num>
  <w:num w:numId="13" w16cid:durableId="1977567399">
    <w:abstractNumId w:val="6"/>
  </w:num>
  <w:num w:numId="14" w16cid:durableId="1957904824">
    <w:abstractNumId w:val="26"/>
  </w:num>
  <w:num w:numId="15" w16cid:durableId="1638102087">
    <w:abstractNumId w:val="4"/>
  </w:num>
  <w:num w:numId="16" w16cid:durableId="638922657">
    <w:abstractNumId w:val="0"/>
  </w:num>
  <w:num w:numId="17" w16cid:durableId="21789357">
    <w:abstractNumId w:val="14"/>
  </w:num>
  <w:num w:numId="18" w16cid:durableId="332029608">
    <w:abstractNumId w:val="2"/>
  </w:num>
  <w:num w:numId="19" w16cid:durableId="334916985">
    <w:abstractNumId w:val="10"/>
  </w:num>
  <w:num w:numId="20" w16cid:durableId="21982413">
    <w:abstractNumId w:val="12"/>
  </w:num>
  <w:num w:numId="21" w16cid:durableId="1211380623">
    <w:abstractNumId w:val="29"/>
  </w:num>
  <w:num w:numId="22" w16cid:durableId="1168330141">
    <w:abstractNumId w:val="11"/>
  </w:num>
  <w:num w:numId="23" w16cid:durableId="931276097">
    <w:abstractNumId w:val="24"/>
  </w:num>
  <w:num w:numId="24" w16cid:durableId="2038389296">
    <w:abstractNumId w:val="27"/>
  </w:num>
  <w:num w:numId="25" w16cid:durableId="911499318">
    <w:abstractNumId w:val="1"/>
  </w:num>
  <w:num w:numId="26" w16cid:durableId="963735576">
    <w:abstractNumId w:val="25"/>
  </w:num>
  <w:num w:numId="27" w16cid:durableId="285163318">
    <w:abstractNumId w:val="18"/>
  </w:num>
  <w:num w:numId="28" w16cid:durableId="1303733370">
    <w:abstractNumId w:val="9"/>
  </w:num>
  <w:num w:numId="29" w16cid:durableId="1681354238">
    <w:abstractNumId w:val="28"/>
  </w:num>
  <w:num w:numId="30" w16cid:durableId="933319335">
    <w:abstractNumId w:val="3"/>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4BF3"/>
    <w:rsid w:val="00012AF9"/>
    <w:rsid w:val="000132C2"/>
    <w:rsid w:val="00020A2D"/>
    <w:rsid w:val="000335D7"/>
    <w:rsid w:val="00043F16"/>
    <w:rsid w:val="0004426D"/>
    <w:rsid w:val="00044E6A"/>
    <w:rsid w:val="000539E3"/>
    <w:rsid w:val="00054559"/>
    <w:rsid w:val="000769D2"/>
    <w:rsid w:val="000A19CF"/>
    <w:rsid w:val="000A2D79"/>
    <w:rsid w:val="000B1D19"/>
    <w:rsid w:val="00106D31"/>
    <w:rsid w:val="00120351"/>
    <w:rsid w:val="0014051C"/>
    <w:rsid w:val="00150779"/>
    <w:rsid w:val="00155E4B"/>
    <w:rsid w:val="001672FE"/>
    <w:rsid w:val="001860AD"/>
    <w:rsid w:val="00193E6B"/>
    <w:rsid w:val="001D1F3B"/>
    <w:rsid w:val="001F6503"/>
    <w:rsid w:val="00206AA7"/>
    <w:rsid w:val="00223F54"/>
    <w:rsid w:val="002326F7"/>
    <w:rsid w:val="00267EC7"/>
    <w:rsid w:val="002933EA"/>
    <w:rsid w:val="002B59BB"/>
    <w:rsid w:val="002D6496"/>
    <w:rsid w:val="002E1141"/>
    <w:rsid w:val="00302200"/>
    <w:rsid w:val="00314BF3"/>
    <w:rsid w:val="00357AC8"/>
    <w:rsid w:val="00375B49"/>
    <w:rsid w:val="00397C40"/>
    <w:rsid w:val="003A1001"/>
    <w:rsid w:val="003E6990"/>
    <w:rsid w:val="0040749F"/>
    <w:rsid w:val="0044020F"/>
    <w:rsid w:val="0048733E"/>
    <w:rsid w:val="00493893"/>
    <w:rsid w:val="004E62B4"/>
    <w:rsid w:val="004F3576"/>
    <w:rsid w:val="004F480B"/>
    <w:rsid w:val="00512D1E"/>
    <w:rsid w:val="00514230"/>
    <w:rsid w:val="005158E5"/>
    <w:rsid w:val="00521E15"/>
    <w:rsid w:val="005236FB"/>
    <w:rsid w:val="005253F0"/>
    <w:rsid w:val="00564963"/>
    <w:rsid w:val="0057696E"/>
    <w:rsid w:val="005972B5"/>
    <w:rsid w:val="005B71A5"/>
    <w:rsid w:val="005D63FC"/>
    <w:rsid w:val="005E4A79"/>
    <w:rsid w:val="0060049B"/>
    <w:rsid w:val="00623590"/>
    <w:rsid w:val="00624888"/>
    <w:rsid w:val="00684A21"/>
    <w:rsid w:val="006B25AB"/>
    <w:rsid w:val="006B6C7C"/>
    <w:rsid w:val="006C56F0"/>
    <w:rsid w:val="006D28C4"/>
    <w:rsid w:val="006D3DF1"/>
    <w:rsid w:val="006E15B6"/>
    <w:rsid w:val="00705618"/>
    <w:rsid w:val="00707505"/>
    <w:rsid w:val="007157DF"/>
    <w:rsid w:val="0071692C"/>
    <w:rsid w:val="00716F09"/>
    <w:rsid w:val="007613F0"/>
    <w:rsid w:val="0076783C"/>
    <w:rsid w:val="00777307"/>
    <w:rsid w:val="007A465E"/>
    <w:rsid w:val="007A70E2"/>
    <w:rsid w:val="007C3BDB"/>
    <w:rsid w:val="007D1CB6"/>
    <w:rsid w:val="007D735D"/>
    <w:rsid w:val="007E0814"/>
    <w:rsid w:val="007F7019"/>
    <w:rsid w:val="008647C1"/>
    <w:rsid w:val="0087750D"/>
    <w:rsid w:val="008900FA"/>
    <w:rsid w:val="008A272D"/>
    <w:rsid w:val="008C7C05"/>
    <w:rsid w:val="008E42A1"/>
    <w:rsid w:val="008E6D87"/>
    <w:rsid w:val="0094318A"/>
    <w:rsid w:val="00957E3D"/>
    <w:rsid w:val="00961E5D"/>
    <w:rsid w:val="00992591"/>
    <w:rsid w:val="009B63E7"/>
    <w:rsid w:val="009D1E13"/>
    <w:rsid w:val="009E1C64"/>
    <w:rsid w:val="009F7B0A"/>
    <w:rsid w:val="00A34F6A"/>
    <w:rsid w:val="00A40B5B"/>
    <w:rsid w:val="00A8177D"/>
    <w:rsid w:val="00AA542E"/>
    <w:rsid w:val="00AF59D9"/>
    <w:rsid w:val="00B50459"/>
    <w:rsid w:val="00B51385"/>
    <w:rsid w:val="00B973E8"/>
    <w:rsid w:val="00BD4605"/>
    <w:rsid w:val="00BE00EB"/>
    <w:rsid w:val="00C444A8"/>
    <w:rsid w:val="00C87992"/>
    <w:rsid w:val="00CC2910"/>
    <w:rsid w:val="00CE64E6"/>
    <w:rsid w:val="00D27CFA"/>
    <w:rsid w:val="00D80D2C"/>
    <w:rsid w:val="00DA3C82"/>
    <w:rsid w:val="00DA46B6"/>
    <w:rsid w:val="00DA79E5"/>
    <w:rsid w:val="00DB5384"/>
    <w:rsid w:val="00DE06D1"/>
    <w:rsid w:val="00DE4BB8"/>
    <w:rsid w:val="00E027AF"/>
    <w:rsid w:val="00E106AA"/>
    <w:rsid w:val="00E1133F"/>
    <w:rsid w:val="00E47271"/>
    <w:rsid w:val="00E532E5"/>
    <w:rsid w:val="00E665F1"/>
    <w:rsid w:val="00E72AB0"/>
    <w:rsid w:val="00E77E95"/>
    <w:rsid w:val="00E857FC"/>
    <w:rsid w:val="00E90720"/>
    <w:rsid w:val="00EC12E9"/>
    <w:rsid w:val="00EC174D"/>
    <w:rsid w:val="00EC327A"/>
    <w:rsid w:val="00EE156F"/>
    <w:rsid w:val="00F13382"/>
    <w:rsid w:val="00F34EF6"/>
    <w:rsid w:val="00F36662"/>
    <w:rsid w:val="00F73488"/>
    <w:rsid w:val="00F774A3"/>
    <w:rsid w:val="00F9565C"/>
    <w:rsid w:val="00FA426B"/>
    <w:rsid w:val="00FB7694"/>
    <w:rsid w:val="00FD7AF3"/>
    <w:rsid w:val="00FF4E7D"/>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State"/>
  <w:shapeDefaults>
    <o:shapedefaults v:ext="edit" spidmax="1026"/>
    <o:shapelayout v:ext="edit">
      <o:idmap v:ext="edit" data="1"/>
    </o:shapelayout>
  </w:shapeDefaults>
  <w:decimalSymbol w:val="."/>
  <w:listSeparator w:val=","/>
  <w14:docId w14:val="6B3C28E2"/>
  <w15:chartTrackingRefBased/>
  <w15:docId w15:val="{05F0FE31-6B38-4832-B362-830C75DE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9D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aliases w:val="h4"/>
    <w:basedOn w:val="Normal"/>
    <w:next w:val="Normal"/>
    <w:qFormat/>
    <w:pPr>
      <w:keepNext/>
      <w:jc w:val="center"/>
      <w:outlineLvl w:val="3"/>
    </w:pPr>
    <w:rPr>
      <w:b/>
      <w:bCs/>
      <w:sz w:val="56"/>
      <w:szCs w:val="56"/>
    </w:rPr>
  </w:style>
  <w:style w:type="paragraph" w:styleId="Heading5">
    <w:name w:val="heading 5"/>
    <w:aliases w:val="h5"/>
    <w:basedOn w:val="Normal"/>
    <w:next w:val="Normal"/>
    <w:qFormat/>
    <w:pPr>
      <w:keepNext/>
      <w:jc w:val="center"/>
      <w:outlineLvl w:val="4"/>
    </w:pPr>
    <w:rPr>
      <w:sz w:val="56"/>
      <w:szCs w:val="56"/>
    </w:rPr>
  </w:style>
  <w:style w:type="paragraph" w:styleId="Heading6">
    <w:name w:val="heading 6"/>
    <w:aliases w:val="h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Title">
    <w:name w:val="Title"/>
    <w:basedOn w:val="Normal"/>
    <w:qFormat/>
    <w:pPr>
      <w:ind w:left="-1170"/>
      <w:jc w:val="center"/>
    </w:pPr>
    <w:rPr>
      <w:b/>
      <w:bCs/>
    </w:rPr>
  </w:style>
  <w:style w:type="paragraph" w:styleId="BodyTextIndent">
    <w:name w:val="Body Text Indent"/>
    <w:basedOn w:val="Normal"/>
    <w:pPr>
      <w:pBdr>
        <w:top w:val="single" w:sz="6" w:space="1" w:color="auto"/>
        <w:left w:val="single" w:sz="6" w:space="0" w:color="auto"/>
        <w:bottom w:val="single" w:sz="6" w:space="0" w:color="auto"/>
        <w:right w:val="single" w:sz="6" w:space="1" w:color="auto"/>
      </w:pBdr>
      <w:autoSpaceDE/>
      <w:autoSpaceDN/>
    </w:pPr>
    <w:rPr>
      <w:sz w:val="18"/>
      <w:szCs w:val="18"/>
    </w:rPr>
  </w:style>
  <w:style w:type="paragraph" w:customStyle="1" w:styleId="ABLOCKPARA">
    <w:name w:val="A BLOCK PARA"/>
    <w:basedOn w:val="Normal"/>
    <w:rPr>
      <w:rFonts w:ascii="Book Antiqua" w:hAnsi="Book Antiqua"/>
      <w:sz w:val="22"/>
      <w:szCs w:val="22"/>
    </w:rPr>
  </w:style>
  <w:style w:type="paragraph" w:customStyle="1" w:styleId="ABULLET">
    <w:name w:val="A BULLET"/>
    <w:basedOn w:val="ABLOCKPARA"/>
    <w:pPr>
      <w:ind w:left="331" w:hanging="331"/>
    </w:pPr>
  </w:style>
  <w:style w:type="paragraph" w:customStyle="1" w:styleId="AINDENTEDBULLET">
    <w:name w:val="A INDENTED BULLET"/>
    <w:basedOn w:val="ABLOCKPARA"/>
    <w:pPr>
      <w:tabs>
        <w:tab w:val="left" w:pos="1080"/>
      </w:tabs>
      <w:ind w:left="662" w:hanging="331"/>
    </w:pPr>
  </w:style>
  <w:style w:type="paragraph" w:customStyle="1" w:styleId="AINDENTEDPARA">
    <w:name w:val="A INDENTED PARA"/>
    <w:basedOn w:val="ABLOCKPARA"/>
    <w:pPr>
      <w:ind w:left="331"/>
    </w:pPr>
  </w:style>
  <w:style w:type="paragraph" w:customStyle="1" w:styleId="TableBullet1Text">
    <w:name w:val="Table Bullet1Text"/>
    <w:basedOn w:val="Normal"/>
    <w:pPr>
      <w:spacing w:before="60" w:after="60"/>
      <w:ind w:left="357"/>
    </w:pPr>
    <w:rPr>
      <w:rFonts w:ascii="Book Antiqua" w:hAnsi="Book Antiqua"/>
      <w:sz w:val="16"/>
      <w:szCs w:val="16"/>
      <w:lang w:val="en-GB"/>
    </w:rPr>
  </w:style>
  <w:style w:type="paragraph" w:customStyle="1" w:styleId="TableNormal1">
    <w:name w:val="Table Normal1"/>
    <w:basedOn w:val="Normal"/>
    <w:pPr>
      <w:spacing w:before="60" w:after="60"/>
    </w:pPr>
    <w:rPr>
      <w:rFonts w:ascii="Book Antiqua" w:hAnsi="Book Antiqua"/>
      <w:sz w:val="16"/>
      <w:szCs w:val="16"/>
      <w:lang w:val="en-GB"/>
    </w:rPr>
  </w:style>
  <w:style w:type="paragraph" w:customStyle="1" w:styleId="TableHeading">
    <w:name w:val="Table Heading"/>
    <w:basedOn w:val="Normal"/>
    <w:pPr>
      <w:jc w:val="center"/>
    </w:pPr>
    <w:rPr>
      <w:rFonts w:ascii="Book Antiqua" w:hAnsi="Book Antiqua"/>
      <w:color w:val="FFFFFF"/>
    </w:rPr>
  </w:style>
  <w:style w:type="paragraph" w:styleId="DocumentMap">
    <w:name w:val="Document Map"/>
    <w:basedOn w:val="Normal"/>
    <w:semiHidden/>
    <w:pPr>
      <w:shd w:val="clear" w:color="auto" w:fill="000080"/>
    </w:pPr>
    <w:rPr>
      <w:rFonts w:ascii="Tahoma" w:hAnsi="Tahoma" w:cs="Tahoma"/>
      <w:sz w:val="22"/>
      <w:szCs w:val="22"/>
    </w:rPr>
  </w:style>
  <w:style w:type="paragraph" w:styleId="TOC2">
    <w:name w:val="toc 2"/>
    <w:basedOn w:val="Normal"/>
    <w:next w:val="Normal"/>
    <w:autoRedefine/>
    <w:semiHidden/>
    <w:pPr>
      <w:spacing w:before="240"/>
    </w:pPr>
    <w:rPr>
      <w:b/>
      <w:bCs/>
      <w:sz w:val="22"/>
      <w:szCs w:val="22"/>
    </w:rPr>
  </w:style>
  <w:style w:type="paragraph" w:customStyle="1" w:styleId="Number1">
    <w:name w:val="Number 1"/>
    <w:basedOn w:val="Normal"/>
    <w:pPr>
      <w:spacing w:after="60"/>
      <w:ind w:left="360" w:hanging="360"/>
    </w:pPr>
    <w:rPr>
      <w:rFonts w:ascii="Book Antiqua" w:hAnsi="Book Antiqua"/>
    </w:rPr>
  </w:style>
  <w:style w:type="paragraph" w:customStyle="1" w:styleId="Body">
    <w:name w:val="Body"/>
    <w:basedOn w:val="Normal"/>
  </w:style>
  <w:style w:type="paragraph" w:styleId="TOC1">
    <w:name w:val="toc 1"/>
    <w:basedOn w:val="Normal"/>
    <w:next w:val="Normal"/>
    <w:autoRedefine/>
    <w:semiHidden/>
    <w:pPr>
      <w:spacing w:before="360"/>
    </w:pPr>
    <w:rPr>
      <w:rFonts w:ascii="Arial" w:hAnsi="Arial" w:cs="Arial"/>
      <w:b/>
      <w:bCs/>
      <w:caps/>
      <w:sz w:val="22"/>
      <w:szCs w:val="22"/>
    </w:rPr>
  </w:style>
  <w:style w:type="paragraph" w:styleId="TOC3">
    <w:name w:val="toc 3"/>
    <w:basedOn w:val="Normal"/>
    <w:next w:val="Normal"/>
    <w:autoRedefine/>
    <w:semiHidden/>
    <w:pPr>
      <w:ind w:left="220"/>
    </w:pPr>
    <w:rPr>
      <w:sz w:val="22"/>
      <w:szCs w:val="22"/>
    </w:rPr>
  </w:style>
  <w:style w:type="paragraph" w:styleId="TOC4">
    <w:name w:val="toc 4"/>
    <w:basedOn w:val="Normal"/>
    <w:next w:val="Normal"/>
    <w:autoRedefine/>
    <w:semiHidden/>
    <w:pPr>
      <w:ind w:left="440"/>
    </w:pPr>
    <w:rPr>
      <w:sz w:val="22"/>
      <w:szCs w:val="22"/>
    </w:rPr>
  </w:style>
  <w:style w:type="paragraph" w:styleId="TOC5">
    <w:name w:val="toc 5"/>
    <w:basedOn w:val="Normal"/>
    <w:next w:val="Normal"/>
    <w:autoRedefine/>
    <w:semiHidden/>
    <w:pPr>
      <w:ind w:left="660"/>
    </w:pPr>
    <w:rPr>
      <w:sz w:val="22"/>
      <w:szCs w:val="22"/>
    </w:rPr>
  </w:style>
  <w:style w:type="paragraph" w:styleId="TOC6">
    <w:name w:val="toc 6"/>
    <w:basedOn w:val="Normal"/>
    <w:next w:val="Normal"/>
    <w:autoRedefine/>
    <w:semiHidden/>
    <w:pPr>
      <w:ind w:left="880"/>
    </w:pPr>
    <w:rPr>
      <w:sz w:val="22"/>
      <w:szCs w:val="22"/>
    </w:rPr>
  </w:style>
  <w:style w:type="paragraph" w:styleId="TOC7">
    <w:name w:val="toc 7"/>
    <w:basedOn w:val="Normal"/>
    <w:next w:val="Normal"/>
    <w:autoRedefine/>
    <w:semiHidden/>
    <w:pPr>
      <w:ind w:left="1100"/>
    </w:pPr>
    <w:rPr>
      <w:sz w:val="22"/>
      <w:szCs w:val="22"/>
    </w:rPr>
  </w:style>
  <w:style w:type="paragraph" w:styleId="TOC8">
    <w:name w:val="toc 8"/>
    <w:basedOn w:val="Normal"/>
    <w:next w:val="Normal"/>
    <w:autoRedefine/>
    <w:semiHidden/>
    <w:pPr>
      <w:ind w:left="1320"/>
    </w:pPr>
    <w:rPr>
      <w:sz w:val="22"/>
      <w:szCs w:val="22"/>
    </w:rPr>
  </w:style>
  <w:style w:type="paragraph" w:styleId="TOC9">
    <w:name w:val="toc 9"/>
    <w:basedOn w:val="Normal"/>
    <w:next w:val="Normal"/>
    <w:autoRedefine/>
    <w:semiHidden/>
    <w:pPr>
      <w:ind w:left="1540"/>
    </w:pPr>
    <w:rPr>
      <w:sz w:val="22"/>
      <w:szCs w:val="22"/>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pPr>
      <w:spacing w:after="240"/>
    </w:pPr>
    <w:rPr>
      <w:sz w:val="24"/>
      <w:szCs w:val="24"/>
    </w:rPr>
  </w:style>
  <w:style w:type="paragraph" w:styleId="Index1">
    <w:name w:val="index 1"/>
    <w:basedOn w:val="Normal"/>
    <w:next w:val="Normal"/>
    <w:autoRedefine/>
    <w:semiHidden/>
    <w:pPr>
      <w:ind w:left="220" w:hanging="220"/>
    </w:pPr>
    <w:rPr>
      <w:rFonts w:ascii="Book Antiqua" w:hAnsi="Book Antiqua"/>
      <w:sz w:val="22"/>
      <w:szCs w:val="22"/>
    </w:rPr>
  </w:style>
  <w:style w:type="paragraph" w:styleId="Index2">
    <w:name w:val="index 2"/>
    <w:basedOn w:val="Normal"/>
    <w:next w:val="Normal"/>
    <w:autoRedefine/>
    <w:semiHidden/>
    <w:pPr>
      <w:ind w:left="440" w:hanging="220"/>
    </w:pPr>
    <w:rPr>
      <w:rFonts w:ascii="Book Antiqua" w:hAnsi="Book Antiqua"/>
      <w:sz w:val="22"/>
      <w:szCs w:val="22"/>
    </w:rPr>
  </w:style>
  <w:style w:type="paragraph" w:styleId="Index3">
    <w:name w:val="index 3"/>
    <w:basedOn w:val="Normal"/>
    <w:next w:val="Normal"/>
    <w:autoRedefine/>
    <w:semiHidden/>
    <w:pPr>
      <w:ind w:left="660" w:hanging="220"/>
    </w:pPr>
    <w:rPr>
      <w:rFonts w:ascii="Book Antiqua" w:hAnsi="Book Antiqua"/>
      <w:sz w:val="22"/>
      <w:szCs w:val="22"/>
    </w:rPr>
  </w:style>
  <w:style w:type="paragraph" w:styleId="Index4">
    <w:name w:val="index 4"/>
    <w:basedOn w:val="Normal"/>
    <w:next w:val="Normal"/>
    <w:autoRedefine/>
    <w:semiHidden/>
    <w:pPr>
      <w:ind w:left="880" w:hanging="220"/>
    </w:pPr>
    <w:rPr>
      <w:rFonts w:ascii="Book Antiqua" w:hAnsi="Book Antiqua"/>
      <w:sz w:val="22"/>
      <w:szCs w:val="22"/>
    </w:rPr>
  </w:style>
  <w:style w:type="paragraph" w:styleId="Index5">
    <w:name w:val="index 5"/>
    <w:basedOn w:val="Normal"/>
    <w:next w:val="Normal"/>
    <w:autoRedefine/>
    <w:semiHidden/>
    <w:pPr>
      <w:ind w:left="1100" w:hanging="220"/>
    </w:pPr>
    <w:rPr>
      <w:rFonts w:ascii="Book Antiqua" w:hAnsi="Book Antiqua"/>
      <w:sz w:val="22"/>
      <w:szCs w:val="22"/>
    </w:rPr>
  </w:style>
  <w:style w:type="paragraph" w:styleId="Index6">
    <w:name w:val="index 6"/>
    <w:basedOn w:val="Normal"/>
    <w:next w:val="Normal"/>
    <w:autoRedefine/>
    <w:semiHidden/>
    <w:pPr>
      <w:ind w:left="1320" w:hanging="220"/>
    </w:pPr>
    <w:rPr>
      <w:rFonts w:ascii="Book Antiqua" w:hAnsi="Book Antiqua"/>
      <w:sz w:val="22"/>
      <w:szCs w:val="22"/>
    </w:rPr>
  </w:style>
  <w:style w:type="paragraph" w:styleId="Index7">
    <w:name w:val="index 7"/>
    <w:basedOn w:val="Normal"/>
    <w:next w:val="Normal"/>
    <w:autoRedefine/>
    <w:semiHidden/>
    <w:pPr>
      <w:ind w:left="1540" w:hanging="220"/>
    </w:pPr>
    <w:rPr>
      <w:rFonts w:ascii="Book Antiqua" w:hAnsi="Book Antiqua"/>
      <w:sz w:val="22"/>
      <w:szCs w:val="22"/>
    </w:rPr>
  </w:style>
  <w:style w:type="paragraph" w:styleId="Index8">
    <w:name w:val="index 8"/>
    <w:basedOn w:val="Normal"/>
    <w:next w:val="Normal"/>
    <w:autoRedefine/>
    <w:semiHidden/>
    <w:pPr>
      <w:ind w:left="1760" w:hanging="220"/>
    </w:pPr>
    <w:rPr>
      <w:rFonts w:ascii="Book Antiqua" w:hAnsi="Book Antiqua"/>
      <w:sz w:val="22"/>
      <w:szCs w:val="22"/>
    </w:rPr>
  </w:style>
  <w:style w:type="paragraph" w:styleId="Index9">
    <w:name w:val="index 9"/>
    <w:basedOn w:val="Normal"/>
    <w:next w:val="Normal"/>
    <w:autoRedefine/>
    <w:semiHidden/>
    <w:pPr>
      <w:ind w:left="1980" w:hanging="220"/>
    </w:pPr>
    <w:rPr>
      <w:rFonts w:ascii="Book Antiqua" w:hAnsi="Book Antiqua"/>
      <w:sz w:val="22"/>
      <w:szCs w:val="22"/>
    </w:rPr>
  </w:style>
  <w:style w:type="paragraph" w:styleId="IndexHeading">
    <w:name w:val="index heading"/>
    <w:basedOn w:val="Normal"/>
    <w:next w:val="Index1"/>
    <w:semiHidden/>
    <w:rPr>
      <w:rFonts w:ascii="Book Antiqua" w:hAnsi="Book Antiqua"/>
      <w:sz w:val="22"/>
      <w:szCs w:val="22"/>
    </w:rPr>
  </w:style>
  <w:style w:type="paragraph" w:styleId="BodyTextIndent2">
    <w:name w:val="Body Text Indent 2"/>
    <w:basedOn w:val="Normal"/>
    <w:pPr>
      <w:tabs>
        <w:tab w:val="left" w:pos="720"/>
      </w:tabs>
      <w:ind w:left="720"/>
    </w:pPr>
    <w:rPr>
      <w:rFonts w:ascii="Book Antiqua" w:hAnsi="Book Antiqua"/>
      <w:sz w:val="22"/>
      <w:szCs w:val="22"/>
    </w:rPr>
  </w:style>
  <w:style w:type="paragraph" w:styleId="BodyTextIndent3">
    <w:name w:val="Body Text Indent 3"/>
    <w:basedOn w:val="Normal"/>
    <w:pPr>
      <w:tabs>
        <w:tab w:val="left" w:pos="180"/>
      </w:tabs>
      <w:ind w:left="720"/>
    </w:pPr>
    <w:rPr>
      <w:rFonts w:ascii="Arial" w:hAnsi="Arial" w:cs="Arial"/>
      <w:sz w:val="24"/>
      <w:szCs w:val="24"/>
    </w:rPr>
  </w:style>
  <w:style w:type="paragraph" w:styleId="BodyText3">
    <w:name w:val="Body Text 3"/>
    <w:basedOn w:val="Normal"/>
    <w:pPr>
      <w:tabs>
        <w:tab w:val="left" w:pos="1440"/>
      </w:tabs>
    </w:pPr>
    <w:rPr>
      <w:rFonts w:ascii="Arial" w:hAnsi="Arial" w:cs="Arial"/>
      <w:sz w:val="24"/>
      <w:szCs w:val="24"/>
    </w:rPr>
  </w:style>
  <w:style w:type="paragraph" w:customStyle="1" w:styleId="Responsibilities">
    <w:name w:val="Responsibilities"/>
    <w:basedOn w:val="Normal"/>
  </w:style>
  <w:style w:type="paragraph" w:customStyle="1" w:styleId="Bullet">
    <w:name w:val="Bullet"/>
    <w:basedOn w:val="Normal"/>
    <w:pPr>
      <w:numPr>
        <w:numId w:val="2"/>
      </w:numPr>
      <w:tabs>
        <w:tab w:val="num" w:pos="1080"/>
      </w:tabs>
      <w:spacing w:before="60" w:after="120"/>
      <w:ind w:left="1080" w:hanging="360"/>
    </w:pPr>
    <w:rPr>
      <w:sz w:val="24"/>
      <w:szCs w:val="24"/>
    </w:rPr>
  </w:style>
  <w:style w:type="paragraph" w:customStyle="1" w:styleId="BulletIndent">
    <w:name w:val="Bullet Indent"/>
    <w:basedOn w:val="Normal"/>
    <w:pPr>
      <w:numPr>
        <w:numId w:val="30"/>
      </w:numPr>
      <w:tabs>
        <w:tab w:val="num" w:pos="1980"/>
      </w:tabs>
      <w:spacing w:before="60" w:after="60"/>
      <w:ind w:left="1980" w:hanging="540"/>
    </w:pPr>
    <w:rPr>
      <w:sz w:val="24"/>
      <w:szCs w:val="24"/>
    </w:rPr>
  </w:style>
  <w:style w:type="paragraph" w:styleId="Caption">
    <w:name w:val="caption"/>
    <w:basedOn w:val="Normal"/>
    <w:next w:val="Normal"/>
    <w:qFormat/>
    <w:pPr>
      <w:spacing w:before="120" w:after="120"/>
    </w:pPr>
    <w:rPr>
      <w:rFonts w:ascii="Book Antiqua" w:hAnsi="Book Antiqua"/>
      <w:b/>
      <w:bCs/>
    </w:rPr>
  </w:style>
  <w:style w:type="paragraph" w:styleId="BlockText">
    <w:name w:val="Block Text"/>
    <w:basedOn w:val="Normal"/>
    <w:pPr>
      <w:ind w:left="360" w:right="144"/>
    </w:pPr>
  </w:style>
  <w:style w:type="paragraph" w:customStyle="1" w:styleId="FooterFirst">
    <w:name w:val="Footer First"/>
    <w:basedOn w:val="Footer"/>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pPr>
      <w:autoSpaceDE/>
      <w:autoSpaceDN/>
      <w:spacing w:before="60"/>
      <w:ind w:right="144"/>
    </w:pPr>
    <w:rPr>
      <w:rFonts w:ascii="Arial" w:hAnsi="Arial" w:cs="Arial"/>
    </w:rPr>
  </w:style>
  <w:style w:type="paragraph" w:styleId="NormalWeb">
    <w:name w:val="Normal (Web)"/>
    <w:basedOn w:val="Normal"/>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pPr>
      <w:numPr>
        <w:numId w:val="17"/>
      </w:numPr>
      <w:autoSpaceDE/>
      <w:autoSpaceDN/>
    </w:pPr>
  </w:style>
  <w:style w:type="paragraph" w:styleId="BodyText2">
    <w:name w:val="Body Text 2"/>
    <w:basedOn w:val="Normal"/>
    <w:pPr>
      <w:tabs>
        <w:tab w:val="num" w:pos="450"/>
      </w:tabs>
    </w:pPr>
    <w:rPr>
      <w:color w:val="FF0000"/>
      <w:u w:val="single"/>
    </w:rPr>
  </w:style>
  <w:style w:type="paragraph" w:styleId="BalloonText">
    <w:name w:val="Balloon Text"/>
    <w:basedOn w:val="Normal"/>
    <w:link w:val="BalloonTextChar"/>
    <w:rsid w:val="005972B5"/>
    <w:rPr>
      <w:rFonts w:ascii="Tahoma" w:hAnsi="Tahoma" w:cs="Tahoma"/>
      <w:sz w:val="16"/>
      <w:szCs w:val="16"/>
    </w:rPr>
  </w:style>
  <w:style w:type="character" w:customStyle="1" w:styleId="BalloonTextChar">
    <w:name w:val="Balloon Text Char"/>
    <w:link w:val="BalloonText"/>
    <w:rsid w:val="005972B5"/>
    <w:rPr>
      <w:rFonts w:ascii="Tahoma" w:hAnsi="Tahoma" w:cs="Tahoma"/>
      <w:sz w:val="16"/>
      <w:szCs w:val="16"/>
    </w:rPr>
  </w:style>
  <w:style w:type="paragraph" w:styleId="Revision">
    <w:name w:val="Revision"/>
    <w:hidden/>
    <w:uiPriority w:val="99"/>
    <w:semiHidden/>
    <w:rsid w:val="007E0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436">
      <w:bodyDiv w:val="1"/>
      <w:marLeft w:val="0"/>
      <w:marRight w:val="0"/>
      <w:marTop w:val="0"/>
      <w:marBottom w:val="0"/>
      <w:divBdr>
        <w:top w:val="none" w:sz="0" w:space="0" w:color="auto"/>
        <w:left w:val="none" w:sz="0" w:space="0" w:color="auto"/>
        <w:bottom w:val="none" w:sz="0" w:space="0" w:color="auto"/>
        <w:right w:val="none" w:sz="0" w:space="0" w:color="auto"/>
      </w:divBdr>
    </w:div>
    <w:div w:id="122307875">
      <w:bodyDiv w:val="1"/>
      <w:marLeft w:val="0"/>
      <w:marRight w:val="0"/>
      <w:marTop w:val="0"/>
      <w:marBottom w:val="0"/>
      <w:divBdr>
        <w:top w:val="none" w:sz="0" w:space="0" w:color="auto"/>
        <w:left w:val="none" w:sz="0" w:space="0" w:color="auto"/>
        <w:bottom w:val="none" w:sz="0" w:space="0" w:color="auto"/>
        <w:right w:val="none" w:sz="0" w:space="0" w:color="auto"/>
      </w:divBdr>
    </w:div>
    <w:div w:id="292836313">
      <w:bodyDiv w:val="1"/>
      <w:marLeft w:val="0"/>
      <w:marRight w:val="0"/>
      <w:marTop w:val="0"/>
      <w:marBottom w:val="0"/>
      <w:divBdr>
        <w:top w:val="none" w:sz="0" w:space="0" w:color="auto"/>
        <w:left w:val="none" w:sz="0" w:space="0" w:color="auto"/>
        <w:bottom w:val="none" w:sz="0" w:space="0" w:color="auto"/>
        <w:right w:val="none" w:sz="0" w:space="0" w:color="auto"/>
      </w:divBdr>
    </w:div>
    <w:div w:id="307634029">
      <w:bodyDiv w:val="1"/>
      <w:marLeft w:val="0"/>
      <w:marRight w:val="0"/>
      <w:marTop w:val="0"/>
      <w:marBottom w:val="0"/>
      <w:divBdr>
        <w:top w:val="none" w:sz="0" w:space="0" w:color="auto"/>
        <w:left w:val="none" w:sz="0" w:space="0" w:color="auto"/>
        <w:bottom w:val="none" w:sz="0" w:space="0" w:color="auto"/>
        <w:right w:val="none" w:sz="0" w:space="0" w:color="auto"/>
      </w:divBdr>
    </w:div>
    <w:div w:id="311451253">
      <w:bodyDiv w:val="1"/>
      <w:marLeft w:val="0"/>
      <w:marRight w:val="0"/>
      <w:marTop w:val="0"/>
      <w:marBottom w:val="0"/>
      <w:divBdr>
        <w:top w:val="none" w:sz="0" w:space="0" w:color="auto"/>
        <w:left w:val="none" w:sz="0" w:space="0" w:color="auto"/>
        <w:bottom w:val="none" w:sz="0" w:space="0" w:color="auto"/>
        <w:right w:val="none" w:sz="0" w:space="0" w:color="auto"/>
      </w:divBdr>
    </w:div>
    <w:div w:id="349180616">
      <w:bodyDiv w:val="1"/>
      <w:marLeft w:val="0"/>
      <w:marRight w:val="0"/>
      <w:marTop w:val="0"/>
      <w:marBottom w:val="0"/>
      <w:divBdr>
        <w:top w:val="none" w:sz="0" w:space="0" w:color="auto"/>
        <w:left w:val="none" w:sz="0" w:space="0" w:color="auto"/>
        <w:bottom w:val="none" w:sz="0" w:space="0" w:color="auto"/>
        <w:right w:val="none" w:sz="0" w:space="0" w:color="auto"/>
      </w:divBdr>
    </w:div>
    <w:div w:id="396974503">
      <w:bodyDiv w:val="1"/>
      <w:marLeft w:val="0"/>
      <w:marRight w:val="0"/>
      <w:marTop w:val="0"/>
      <w:marBottom w:val="0"/>
      <w:divBdr>
        <w:top w:val="none" w:sz="0" w:space="0" w:color="auto"/>
        <w:left w:val="none" w:sz="0" w:space="0" w:color="auto"/>
        <w:bottom w:val="none" w:sz="0" w:space="0" w:color="auto"/>
        <w:right w:val="none" w:sz="0" w:space="0" w:color="auto"/>
      </w:divBdr>
    </w:div>
    <w:div w:id="401803065">
      <w:bodyDiv w:val="1"/>
      <w:marLeft w:val="0"/>
      <w:marRight w:val="0"/>
      <w:marTop w:val="0"/>
      <w:marBottom w:val="0"/>
      <w:divBdr>
        <w:top w:val="none" w:sz="0" w:space="0" w:color="auto"/>
        <w:left w:val="none" w:sz="0" w:space="0" w:color="auto"/>
        <w:bottom w:val="none" w:sz="0" w:space="0" w:color="auto"/>
        <w:right w:val="none" w:sz="0" w:space="0" w:color="auto"/>
      </w:divBdr>
    </w:div>
    <w:div w:id="514731964">
      <w:bodyDiv w:val="1"/>
      <w:marLeft w:val="0"/>
      <w:marRight w:val="0"/>
      <w:marTop w:val="0"/>
      <w:marBottom w:val="0"/>
      <w:divBdr>
        <w:top w:val="none" w:sz="0" w:space="0" w:color="auto"/>
        <w:left w:val="none" w:sz="0" w:space="0" w:color="auto"/>
        <w:bottom w:val="none" w:sz="0" w:space="0" w:color="auto"/>
        <w:right w:val="none" w:sz="0" w:space="0" w:color="auto"/>
      </w:divBdr>
    </w:div>
    <w:div w:id="605847385">
      <w:bodyDiv w:val="1"/>
      <w:marLeft w:val="0"/>
      <w:marRight w:val="0"/>
      <w:marTop w:val="0"/>
      <w:marBottom w:val="0"/>
      <w:divBdr>
        <w:top w:val="none" w:sz="0" w:space="0" w:color="auto"/>
        <w:left w:val="none" w:sz="0" w:space="0" w:color="auto"/>
        <w:bottom w:val="none" w:sz="0" w:space="0" w:color="auto"/>
        <w:right w:val="none" w:sz="0" w:space="0" w:color="auto"/>
      </w:divBdr>
    </w:div>
    <w:div w:id="743918233">
      <w:bodyDiv w:val="1"/>
      <w:marLeft w:val="0"/>
      <w:marRight w:val="0"/>
      <w:marTop w:val="0"/>
      <w:marBottom w:val="0"/>
      <w:divBdr>
        <w:top w:val="none" w:sz="0" w:space="0" w:color="auto"/>
        <w:left w:val="none" w:sz="0" w:space="0" w:color="auto"/>
        <w:bottom w:val="none" w:sz="0" w:space="0" w:color="auto"/>
        <w:right w:val="none" w:sz="0" w:space="0" w:color="auto"/>
      </w:divBdr>
    </w:div>
    <w:div w:id="751045716">
      <w:bodyDiv w:val="1"/>
      <w:marLeft w:val="0"/>
      <w:marRight w:val="0"/>
      <w:marTop w:val="0"/>
      <w:marBottom w:val="0"/>
      <w:divBdr>
        <w:top w:val="none" w:sz="0" w:space="0" w:color="auto"/>
        <w:left w:val="none" w:sz="0" w:space="0" w:color="auto"/>
        <w:bottom w:val="none" w:sz="0" w:space="0" w:color="auto"/>
        <w:right w:val="none" w:sz="0" w:space="0" w:color="auto"/>
      </w:divBdr>
    </w:div>
    <w:div w:id="812603302">
      <w:bodyDiv w:val="1"/>
      <w:marLeft w:val="0"/>
      <w:marRight w:val="0"/>
      <w:marTop w:val="0"/>
      <w:marBottom w:val="0"/>
      <w:divBdr>
        <w:top w:val="none" w:sz="0" w:space="0" w:color="auto"/>
        <w:left w:val="none" w:sz="0" w:space="0" w:color="auto"/>
        <w:bottom w:val="none" w:sz="0" w:space="0" w:color="auto"/>
        <w:right w:val="none" w:sz="0" w:space="0" w:color="auto"/>
      </w:divBdr>
    </w:div>
    <w:div w:id="821970203">
      <w:bodyDiv w:val="1"/>
      <w:marLeft w:val="0"/>
      <w:marRight w:val="0"/>
      <w:marTop w:val="0"/>
      <w:marBottom w:val="0"/>
      <w:divBdr>
        <w:top w:val="none" w:sz="0" w:space="0" w:color="auto"/>
        <w:left w:val="none" w:sz="0" w:space="0" w:color="auto"/>
        <w:bottom w:val="none" w:sz="0" w:space="0" w:color="auto"/>
        <w:right w:val="none" w:sz="0" w:space="0" w:color="auto"/>
      </w:divBdr>
    </w:div>
    <w:div w:id="826480056">
      <w:bodyDiv w:val="1"/>
      <w:marLeft w:val="0"/>
      <w:marRight w:val="0"/>
      <w:marTop w:val="0"/>
      <w:marBottom w:val="0"/>
      <w:divBdr>
        <w:top w:val="none" w:sz="0" w:space="0" w:color="auto"/>
        <w:left w:val="none" w:sz="0" w:space="0" w:color="auto"/>
        <w:bottom w:val="none" w:sz="0" w:space="0" w:color="auto"/>
        <w:right w:val="none" w:sz="0" w:space="0" w:color="auto"/>
      </w:divBdr>
    </w:div>
    <w:div w:id="880283757">
      <w:bodyDiv w:val="1"/>
      <w:marLeft w:val="0"/>
      <w:marRight w:val="0"/>
      <w:marTop w:val="0"/>
      <w:marBottom w:val="0"/>
      <w:divBdr>
        <w:top w:val="none" w:sz="0" w:space="0" w:color="auto"/>
        <w:left w:val="none" w:sz="0" w:space="0" w:color="auto"/>
        <w:bottom w:val="none" w:sz="0" w:space="0" w:color="auto"/>
        <w:right w:val="none" w:sz="0" w:space="0" w:color="auto"/>
      </w:divBdr>
    </w:div>
    <w:div w:id="1203322690">
      <w:bodyDiv w:val="1"/>
      <w:marLeft w:val="0"/>
      <w:marRight w:val="0"/>
      <w:marTop w:val="0"/>
      <w:marBottom w:val="0"/>
      <w:divBdr>
        <w:top w:val="none" w:sz="0" w:space="0" w:color="auto"/>
        <w:left w:val="none" w:sz="0" w:space="0" w:color="auto"/>
        <w:bottom w:val="none" w:sz="0" w:space="0" w:color="auto"/>
        <w:right w:val="none" w:sz="0" w:space="0" w:color="auto"/>
      </w:divBdr>
    </w:div>
    <w:div w:id="1214463216">
      <w:bodyDiv w:val="1"/>
      <w:marLeft w:val="0"/>
      <w:marRight w:val="0"/>
      <w:marTop w:val="0"/>
      <w:marBottom w:val="0"/>
      <w:divBdr>
        <w:top w:val="none" w:sz="0" w:space="0" w:color="auto"/>
        <w:left w:val="none" w:sz="0" w:space="0" w:color="auto"/>
        <w:bottom w:val="none" w:sz="0" w:space="0" w:color="auto"/>
        <w:right w:val="none" w:sz="0" w:space="0" w:color="auto"/>
      </w:divBdr>
    </w:div>
    <w:div w:id="1327440962">
      <w:bodyDiv w:val="1"/>
      <w:marLeft w:val="0"/>
      <w:marRight w:val="0"/>
      <w:marTop w:val="0"/>
      <w:marBottom w:val="0"/>
      <w:divBdr>
        <w:top w:val="none" w:sz="0" w:space="0" w:color="auto"/>
        <w:left w:val="none" w:sz="0" w:space="0" w:color="auto"/>
        <w:bottom w:val="none" w:sz="0" w:space="0" w:color="auto"/>
        <w:right w:val="none" w:sz="0" w:space="0" w:color="auto"/>
      </w:divBdr>
    </w:div>
    <w:div w:id="1328944439">
      <w:bodyDiv w:val="1"/>
      <w:marLeft w:val="0"/>
      <w:marRight w:val="0"/>
      <w:marTop w:val="0"/>
      <w:marBottom w:val="0"/>
      <w:divBdr>
        <w:top w:val="none" w:sz="0" w:space="0" w:color="auto"/>
        <w:left w:val="none" w:sz="0" w:space="0" w:color="auto"/>
        <w:bottom w:val="none" w:sz="0" w:space="0" w:color="auto"/>
        <w:right w:val="none" w:sz="0" w:space="0" w:color="auto"/>
      </w:divBdr>
    </w:div>
    <w:div w:id="1401439890">
      <w:bodyDiv w:val="1"/>
      <w:marLeft w:val="0"/>
      <w:marRight w:val="0"/>
      <w:marTop w:val="0"/>
      <w:marBottom w:val="0"/>
      <w:divBdr>
        <w:top w:val="none" w:sz="0" w:space="0" w:color="auto"/>
        <w:left w:val="none" w:sz="0" w:space="0" w:color="auto"/>
        <w:bottom w:val="none" w:sz="0" w:space="0" w:color="auto"/>
        <w:right w:val="none" w:sz="0" w:space="0" w:color="auto"/>
      </w:divBdr>
    </w:div>
    <w:div w:id="1439593806">
      <w:bodyDiv w:val="1"/>
      <w:marLeft w:val="0"/>
      <w:marRight w:val="0"/>
      <w:marTop w:val="0"/>
      <w:marBottom w:val="0"/>
      <w:divBdr>
        <w:top w:val="none" w:sz="0" w:space="0" w:color="auto"/>
        <w:left w:val="none" w:sz="0" w:space="0" w:color="auto"/>
        <w:bottom w:val="none" w:sz="0" w:space="0" w:color="auto"/>
        <w:right w:val="none" w:sz="0" w:space="0" w:color="auto"/>
      </w:divBdr>
    </w:div>
    <w:div w:id="1475102393">
      <w:bodyDiv w:val="1"/>
      <w:marLeft w:val="0"/>
      <w:marRight w:val="0"/>
      <w:marTop w:val="0"/>
      <w:marBottom w:val="0"/>
      <w:divBdr>
        <w:top w:val="none" w:sz="0" w:space="0" w:color="auto"/>
        <w:left w:val="none" w:sz="0" w:space="0" w:color="auto"/>
        <w:bottom w:val="none" w:sz="0" w:space="0" w:color="auto"/>
        <w:right w:val="none" w:sz="0" w:space="0" w:color="auto"/>
      </w:divBdr>
    </w:div>
    <w:div w:id="1527715708">
      <w:bodyDiv w:val="1"/>
      <w:marLeft w:val="0"/>
      <w:marRight w:val="0"/>
      <w:marTop w:val="0"/>
      <w:marBottom w:val="0"/>
      <w:divBdr>
        <w:top w:val="none" w:sz="0" w:space="0" w:color="auto"/>
        <w:left w:val="none" w:sz="0" w:space="0" w:color="auto"/>
        <w:bottom w:val="none" w:sz="0" w:space="0" w:color="auto"/>
        <w:right w:val="none" w:sz="0" w:space="0" w:color="auto"/>
      </w:divBdr>
    </w:div>
    <w:div w:id="1535271493">
      <w:bodyDiv w:val="1"/>
      <w:marLeft w:val="0"/>
      <w:marRight w:val="0"/>
      <w:marTop w:val="0"/>
      <w:marBottom w:val="0"/>
      <w:divBdr>
        <w:top w:val="none" w:sz="0" w:space="0" w:color="auto"/>
        <w:left w:val="none" w:sz="0" w:space="0" w:color="auto"/>
        <w:bottom w:val="none" w:sz="0" w:space="0" w:color="auto"/>
        <w:right w:val="none" w:sz="0" w:space="0" w:color="auto"/>
      </w:divBdr>
    </w:div>
    <w:div w:id="1548493588">
      <w:bodyDiv w:val="1"/>
      <w:marLeft w:val="0"/>
      <w:marRight w:val="0"/>
      <w:marTop w:val="0"/>
      <w:marBottom w:val="0"/>
      <w:divBdr>
        <w:top w:val="none" w:sz="0" w:space="0" w:color="auto"/>
        <w:left w:val="none" w:sz="0" w:space="0" w:color="auto"/>
        <w:bottom w:val="none" w:sz="0" w:space="0" w:color="auto"/>
        <w:right w:val="none" w:sz="0" w:space="0" w:color="auto"/>
      </w:divBdr>
    </w:div>
    <w:div w:id="1549951781">
      <w:bodyDiv w:val="1"/>
      <w:marLeft w:val="0"/>
      <w:marRight w:val="0"/>
      <w:marTop w:val="0"/>
      <w:marBottom w:val="0"/>
      <w:divBdr>
        <w:top w:val="none" w:sz="0" w:space="0" w:color="auto"/>
        <w:left w:val="none" w:sz="0" w:space="0" w:color="auto"/>
        <w:bottom w:val="none" w:sz="0" w:space="0" w:color="auto"/>
        <w:right w:val="none" w:sz="0" w:space="0" w:color="auto"/>
      </w:divBdr>
    </w:div>
    <w:div w:id="1582520873">
      <w:bodyDiv w:val="1"/>
      <w:marLeft w:val="0"/>
      <w:marRight w:val="0"/>
      <w:marTop w:val="0"/>
      <w:marBottom w:val="0"/>
      <w:divBdr>
        <w:top w:val="none" w:sz="0" w:space="0" w:color="auto"/>
        <w:left w:val="none" w:sz="0" w:space="0" w:color="auto"/>
        <w:bottom w:val="none" w:sz="0" w:space="0" w:color="auto"/>
        <w:right w:val="none" w:sz="0" w:space="0" w:color="auto"/>
      </w:divBdr>
    </w:div>
    <w:div w:id="1583220680">
      <w:bodyDiv w:val="1"/>
      <w:marLeft w:val="0"/>
      <w:marRight w:val="0"/>
      <w:marTop w:val="0"/>
      <w:marBottom w:val="0"/>
      <w:divBdr>
        <w:top w:val="none" w:sz="0" w:space="0" w:color="auto"/>
        <w:left w:val="none" w:sz="0" w:space="0" w:color="auto"/>
        <w:bottom w:val="none" w:sz="0" w:space="0" w:color="auto"/>
        <w:right w:val="none" w:sz="0" w:space="0" w:color="auto"/>
      </w:divBdr>
    </w:div>
    <w:div w:id="1611813792">
      <w:bodyDiv w:val="1"/>
      <w:marLeft w:val="0"/>
      <w:marRight w:val="0"/>
      <w:marTop w:val="0"/>
      <w:marBottom w:val="0"/>
      <w:divBdr>
        <w:top w:val="none" w:sz="0" w:space="0" w:color="auto"/>
        <w:left w:val="none" w:sz="0" w:space="0" w:color="auto"/>
        <w:bottom w:val="none" w:sz="0" w:space="0" w:color="auto"/>
        <w:right w:val="none" w:sz="0" w:space="0" w:color="auto"/>
      </w:divBdr>
    </w:div>
    <w:div w:id="1622229259">
      <w:bodyDiv w:val="1"/>
      <w:marLeft w:val="0"/>
      <w:marRight w:val="0"/>
      <w:marTop w:val="0"/>
      <w:marBottom w:val="0"/>
      <w:divBdr>
        <w:top w:val="none" w:sz="0" w:space="0" w:color="auto"/>
        <w:left w:val="none" w:sz="0" w:space="0" w:color="auto"/>
        <w:bottom w:val="none" w:sz="0" w:space="0" w:color="auto"/>
        <w:right w:val="none" w:sz="0" w:space="0" w:color="auto"/>
      </w:divBdr>
    </w:div>
    <w:div w:id="1623347030">
      <w:bodyDiv w:val="1"/>
      <w:marLeft w:val="0"/>
      <w:marRight w:val="0"/>
      <w:marTop w:val="0"/>
      <w:marBottom w:val="0"/>
      <w:divBdr>
        <w:top w:val="none" w:sz="0" w:space="0" w:color="auto"/>
        <w:left w:val="none" w:sz="0" w:space="0" w:color="auto"/>
        <w:bottom w:val="none" w:sz="0" w:space="0" w:color="auto"/>
        <w:right w:val="none" w:sz="0" w:space="0" w:color="auto"/>
      </w:divBdr>
    </w:div>
    <w:div w:id="1696231277">
      <w:bodyDiv w:val="1"/>
      <w:marLeft w:val="0"/>
      <w:marRight w:val="0"/>
      <w:marTop w:val="0"/>
      <w:marBottom w:val="0"/>
      <w:divBdr>
        <w:top w:val="none" w:sz="0" w:space="0" w:color="auto"/>
        <w:left w:val="none" w:sz="0" w:space="0" w:color="auto"/>
        <w:bottom w:val="none" w:sz="0" w:space="0" w:color="auto"/>
        <w:right w:val="none" w:sz="0" w:space="0" w:color="auto"/>
      </w:divBdr>
    </w:div>
    <w:div w:id="1848595127">
      <w:bodyDiv w:val="1"/>
      <w:marLeft w:val="0"/>
      <w:marRight w:val="0"/>
      <w:marTop w:val="0"/>
      <w:marBottom w:val="0"/>
      <w:divBdr>
        <w:top w:val="none" w:sz="0" w:space="0" w:color="auto"/>
        <w:left w:val="none" w:sz="0" w:space="0" w:color="auto"/>
        <w:bottom w:val="none" w:sz="0" w:space="0" w:color="auto"/>
        <w:right w:val="none" w:sz="0" w:space="0" w:color="auto"/>
      </w:divBdr>
    </w:div>
    <w:div w:id="1881939138">
      <w:bodyDiv w:val="1"/>
      <w:marLeft w:val="0"/>
      <w:marRight w:val="0"/>
      <w:marTop w:val="0"/>
      <w:marBottom w:val="0"/>
      <w:divBdr>
        <w:top w:val="none" w:sz="0" w:space="0" w:color="auto"/>
        <w:left w:val="none" w:sz="0" w:space="0" w:color="auto"/>
        <w:bottom w:val="none" w:sz="0" w:space="0" w:color="auto"/>
        <w:right w:val="none" w:sz="0" w:space="0" w:color="auto"/>
      </w:divBdr>
    </w:div>
    <w:div w:id="2010211917">
      <w:bodyDiv w:val="1"/>
      <w:marLeft w:val="0"/>
      <w:marRight w:val="0"/>
      <w:marTop w:val="0"/>
      <w:marBottom w:val="0"/>
      <w:divBdr>
        <w:top w:val="none" w:sz="0" w:space="0" w:color="auto"/>
        <w:left w:val="none" w:sz="0" w:space="0" w:color="auto"/>
        <w:bottom w:val="none" w:sz="0" w:space="0" w:color="auto"/>
        <w:right w:val="none" w:sz="0" w:space="0" w:color="auto"/>
      </w:divBdr>
    </w:div>
    <w:div w:id="206563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7018-34C4-49C9-B7F0-36A4130F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39</Pages>
  <Words>7261</Words>
  <Characters>41391</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4</cp:revision>
  <cp:lastPrinted>2006-08-28T19:22:00Z</cp:lastPrinted>
  <dcterms:created xsi:type="dcterms:W3CDTF">2024-09-30T18:12:00Z</dcterms:created>
  <dcterms:modified xsi:type="dcterms:W3CDTF">2024-10-24T11:41:00Z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2024-09-30T18:12:48Z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5e8dce4f-71c9-4ae1-a4f5-8513bd33b831</vt:lpwstr>
  </property>
  <property fmtid="{D5CDD505-2E9C-101B-9397-08002B2CF9AE}" pid="8" name="MSIP_Label_7084cbda-52b8-46fb-a7b7-cb5bd465ed85_ContentBits">
    <vt:lpwstr>0</vt:lpwstr>
  </property>
</Properties>
</file>