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F62D2" w14:textId="77777777" w:rsidR="002C42A6" w:rsidRDefault="002C42A6">
      <w:pPr>
        <w:pStyle w:val="Footer"/>
        <w:widowControl/>
        <w:tabs>
          <w:tab w:val="clear" w:pos="4320"/>
          <w:tab w:val="clear" w:pos="8640"/>
        </w:tabs>
        <w:rPr>
          <w:rFonts w:ascii="Times New Roman" w:hAnsi="Times New Roman"/>
        </w:rPr>
      </w:pPr>
    </w:p>
    <w:p w14:paraId="62AEB9D9" w14:textId="77777777" w:rsidR="002C42A6" w:rsidRDefault="002C42A6"/>
    <w:p w14:paraId="641CB670" w14:textId="77777777" w:rsidR="002C42A6" w:rsidRDefault="002C42A6"/>
    <w:p w14:paraId="3C8FC326" w14:textId="77777777" w:rsidR="002C42A6" w:rsidRDefault="002C42A6"/>
    <w:p w14:paraId="723E6830" w14:textId="77777777" w:rsidR="002C42A6" w:rsidRDefault="002C42A6"/>
    <w:p w14:paraId="5F2FDC0B" w14:textId="77777777" w:rsidR="002C42A6" w:rsidRDefault="002C42A6"/>
    <w:p w14:paraId="4A196D55" w14:textId="77777777" w:rsidR="002C42A6" w:rsidRDefault="002C42A6">
      <w:pPr>
        <w:rPr>
          <w:sz w:val="72"/>
        </w:rPr>
      </w:pPr>
    </w:p>
    <w:p w14:paraId="4C843FD4" w14:textId="77777777" w:rsidR="002C42A6" w:rsidRDefault="002C42A6">
      <w:pPr>
        <w:jc w:val="center"/>
        <w:rPr>
          <w:b/>
          <w:sz w:val="96"/>
        </w:rPr>
      </w:pPr>
      <w:smartTag w:uri="urn:schemas-microsoft-com:office:smarttags" w:element="State">
        <w:smartTag w:uri="urn:schemas-microsoft-com:office:smarttags" w:element="place">
          <w:r>
            <w:rPr>
              <w:b/>
              <w:sz w:val="96"/>
            </w:rPr>
            <w:t>Texas</w:t>
          </w:r>
        </w:smartTag>
      </w:smartTag>
    </w:p>
    <w:p w14:paraId="08917BB7" w14:textId="77777777" w:rsidR="002C42A6" w:rsidRDefault="002C42A6">
      <w:pPr>
        <w:jc w:val="center"/>
        <w:rPr>
          <w:b/>
          <w:sz w:val="96"/>
        </w:rPr>
      </w:pPr>
    </w:p>
    <w:p w14:paraId="5043CAD6" w14:textId="77777777" w:rsidR="002C42A6" w:rsidRDefault="002C42A6">
      <w:pPr>
        <w:jc w:val="center"/>
        <w:rPr>
          <w:b/>
          <w:sz w:val="96"/>
        </w:rPr>
      </w:pPr>
      <w:r>
        <w:rPr>
          <w:b/>
          <w:sz w:val="96"/>
          <w:u w:val="single"/>
        </w:rPr>
        <w:t>S</w:t>
      </w:r>
      <w:r>
        <w:rPr>
          <w:b/>
          <w:sz w:val="96"/>
        </w:rPr>
        <w:t>tandard</w:t>
      </w:r>
    </w:p>
    <w:p w14:paraId="53C945CA" w14:textId="77777777" w:rsidR="002C42A6" w:rsidRDefault="002C42A6">
      <w:pPr>
        <w:jc w:val="center"/>
        <w:rPr>
          <w:b/>
          <w:sz w:val="96"/>
        </w:rPr>
      </w:pPr>
      <w:r>
        <w:rPr>
          <w:b/>
          <w:sz w:val="96"/>
          <w:u w:val="single"/>
        </w:rPr>
        <w:t>E</w:t>
      </w:r>
      <w:r>
        <w:rPr>
          <w:b/>
          <w:sz w:val="96"/>
        </w:rPr>
        <w:t>lectronic</w:t>
      </w:r>
    </w:p>
    <w:p w14:paraId="6B872C40" w14:textId="77777777" w:rsidR="002C42A6" w:rsidRDefault="002C42A6">
      <w:pPr>
        <w:jc w:val="center"/>
        <w:rPr>
          <w:b/>
          <w:sz w:val="96"/>
        </w:rPr>
      </w:pPr>
      <w:r>
        <w:rPr>
          <w:b/>
          <w:sz w:val="96"/>
          <w:u w:val="single"/>
        </w:rPr>
        <w:t>T</w:t>
      </w:r>
      <w:r>
        <w:rPr>
          <w:b/>
          <w:sz w:val="96"/>
        </w:rPr>
        <w:t>ransaction</w:t>
      </w:r>
    </w:p>
    <w:p w14:paraId="3BB9733C" w14:textId="77777777" w:rsidR="002C42A6" w:rsidRDefault="002C42A6">
      <w:pPr>
        <w:jc w:val="center"/>
        <w:rPr>
          <w:sz w:val="72"/>
        </w:rPr>
      </w:pPr>
    </w:p>
    <w:p w14:paraId="5486927F" w14:textId="77777777" w:rsidR="002C42A6" w:rsidRDefault="002C42A6">
      <w:pPr>
        <w:jc w:val="center"/>
        <w:rPr>
          <w:b/>
          <w:sz w:val="72"/>
        </w:rPr>
      </w:pPr>
      <w:r>
        <w:rPr>
          <w:b/>
          <w:sz w:val="72"/>
        </w:rPr>
        <w:t>867_02:</w:t>
      </w:r>
    </w:p>
    <w:p w14:paraId="49AEF9D6" w14:textId="77777777" w:rsidR="002C42A6" w:rsidRDefault="002C42A6">
      <w:pPr>
        <w:pStyle w:val="Heading5"/>
      </w:pPr>
      <w:r>
        <w:t>Historical Usage</w:t>
      </w:r>
    </w:p>
    <w:p w14:paraId="58B36F91" w14:textId="77777777" w:rsidR="002C42A6" w:rsidRDefault="002C42A6">
      <w:pPr>
        <w:jc w:val="center"/>
        <w:rPr>
          <w:sz w:val="72"/>
        </w:rPr>
      </w:pPr>
    </w:p>
    <w:p w14:paraId="76CBEBEF" w14:textId="77777777" w:rsidR="002C42A6" w:rsidRDefault="002C42A6">
      <w:pPr>
        <w:jc w:val="center"/>
        <w:rPr>
          <w:sz w:val="72"/>
          <w:u w:val="single"/>
        </w:rPr>
      </w:pPr>
    </w:p>
    <w:p w14:paraId="08271D00" w14:textId="77777777" w:rsidR="002C42A6" w:rsidRDefault="002C42A6">
      <w:pPr>
        <w:rPr>
          <w:sz w:val="32"/>
          <w:u w:val="single"/>
        </w:rPr>
      </w:pPr>
    </w:p>
    <w:p w14:paraId="5F902F23" w14:textId="77777777" w:rsidR="002C42A6" w:rsidRDefault="002C42A6">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396D3D03" w14:textId="77777777" w:rsidR="002C42A6" w:rsidRDefault="002C42A6">
      <w:pPr>
        <w:rPr>
          <w:sz w:val="32"/>
        </w:rPr>
      </w:pPr>
      <w:r>
        <w:rPr>
          <w:sz w:val="32"/>
        </w:rPr>
        <w:t>ANSI ASC X12 Ver/Rel 004010</w:t>
      </w:r>
    </w:p>
    <w:p w14:paraId="2ECA7A20" w14:textId="77777777" w:rsidR="002C42A6" w:rsidRDefault="002C42A6">
      <w:pPr>
        <w:rPr>
          <w:sz w:val="32"/>
        </w:rPr>
      </w:pPr>
      <w:r>
        <w:rPr>
          <w:sz w:val="32"/>
        </w:rPr>
        <w:t>Transaction Set 867</w:t>
      </w:r>
    </w:p>
    <w:p w14:paraId="28BBF5E4" w14:textId="77777777" w:rsidR="002C42A6" w:rsidRDefault="002C42A6">
      <w:pPr>
        <w:ind w:right="144"/>
        <w:jc w:val="center"/>
        <w:rPr>
          <w:b/>
          <w:snapToGrid w:val="0"/>
          <w:sz w:val="40"/>
        </w:rPr>
      </w:pPr>
      <w:r>
        <w:rPr>
          <w:sz w:val="48"/>
        </w:rPr>
        <w:br w:type="page"/>
      </w:r>
      <w:r>
        <w:rPr>
          <w:b/>
          <w:snapToGrid w:val="0"/>
          <w:sz w:val="40"/>
        </w:rPr>
        <w:lastRenderedPageBreak/>
        <w:t>Texas 867_02:</w:t>
      </w:r>
    </w:p>
    <w:p w14:paraId="4DD5049E" w14:textId="77777777" w:rsidR="002C42A6" w:rsidRDefault="008D5449">
      <w:pPr>
        <w:pStyle w:val="Heading7"/>
        <w:jc w:val="center"/>
      </w:pPr>
      <w:r>
        <w:t>Historical Usage</w:t>
      </w:r>
    </w:p>
    <w:p w14:paraId="001F049C" w14:textId="77777777" w:rsidR="002C42A6" w:rsidRDefault="002C42A6">
      <w:pPr>
        <w:ind w:right="144"/>
        <w:rPr>
          <w:snapToGrid w:val="0"/>
          <w:sz w:val="36"/>
        </w:rPr>
      </w:pPr>
    </w:p>
    <w:p w14:paraId="410074AB" w14:textId="77777777" w:rsidR="002C42A6" w:rsidRDefault="002C42A6">
      <w:pPr>
        <w:ind w:right="144"/>
        <w:rPr>
          <w:snapToGrid w:val="0"/>
          <w:sz w:val="36"/>
        </w:rPr>
      </w:pPr>
    </w:p>
    <w:p w14:paraId="49888D1A" w14:textId="77777777" w:rsidR="002C42A6" w:rsidRDefault="002C42A6">
      <w:pPr>
        <w:pStyle w:val="BodyText"/>
        <w:rPr>
          <w:sz w:val="32"/>
        </w:rPr>
      </w:pPr>
      <w:r>
        <w:rPr>
          <w:sz w:val="32"/>
        </w:rPr>
        <w:t>This transaction set...</w:t>
      </w:r>
    </w:p>
    <w:p w14:paraId="169A0387" w14:textId="77777777" w:rsidR="002C42A6" w:rsidRDefault="002C42A6">
      <w:pPr>
        <w:pStyle w:val="BodyText"/>
        <w:rPr>
          <w:sz w:val="32"/>
        </w:rPr>
      </w:pPr>
    </w:p>
    <w:p w14:paraId="2D8606CB" w14:textId="77777777" w:rsidR="002C42A6" w:rsidRDefault="002C42A6">
      <w:pPr>
        <w:pStyle w:val="BodyText"/>
        <w:ind w:left="360"/>
        <w:rPr>
          <w:sz w:val="32"/>
        </w:rPr>
      </w:pPr>
      <w:r>
        <w:rPr>
          <w:sz w:val="32"/>
        </w:rPr>
        <w:t>...  from the TDSP to ERCOT is used to report historical usage.</w:t>
      </w:r>
    </w:p>
    <w:p w14:paraId="09BF6ECB" w14:textId="77777777" w:rsidR="002C42A6" w:rsidRDefault="002C42A6">
      <w:pPr>
        <w:pStyle w:val="BodyText"/>
        <w:ind w:left="360"/>
        <w:rPr>
          <w:sz w:val="32"/>
        </w:rPr>
      </w:pPr>
    </w:p>
    <w:p w14:paraId="100A1B72" w14:textId="77777777" w:rsidR="002C42A6" w:rsidRDefault="002C42A6">
      <w:pPr>
        <w:pStyle w:val="BodyText"/>
        <w:ind w:left="360"/>
        <w:rPr>
          <w:sz w:val="32"/>
        </w:rPr>
      </w:pPr>
      <w:r>
        <w:rPr>
          <w:sz w:val="32"/>
        </w:rPr>
        <w:t>...  from ERCOT to the CR is used to report TDSP’s 867_02 Historical Usage.</w:t>
      </w:r>
    </w:p>
    <w:p w14:paraId="6ECB92A4" w14:textId="77777777" w:rsidR="002C42A6" w:rsidRDefault="002C42A6">
      <w:pPr>
        <w:pStyle w:val="BodyText"/>
        <w:ind w:left="360"/>
        <w:rPr>
          <w:sz w:val="32"/>
        </w:rPr>
      </w:pPr>
    </w:p>
    <w:p w14:paraId="12C5A08E" w14:textId="77777777" w:rsidR="002C42A6" w:rsidRDefault="002C42A6">
      <w:pPr>
        <w:pStyle w:val="BodyText"/>
        <w:rPr>
          <w:sz w:val="32"/>
        </w:rPr>
      </w:pPr>
    </w:p>
    <w:p w14:paraId="42AD2E8B" w14:textId="77777777" w:rsidR="002C42A6" w:rsidRDefault="002C42A6">
      <w:pPr>
        <w:ind w:right="144"/>
        <w:rPr>
          <w:snapToGrid w:val="0"/>
          <w:sz w:val="32"/>
        </w:rPr>
      </w:pPr>
      <w:r>
        <w:rPr>
          <w:snapToGrid w:val="0"/>
          <w:sz w:val="32"/>
        </w:rPr>
        <w:t xml:space="preserve">Document Flow: </w:t>
      </w:r>
    </w:p>
    <w:p w14:paraId="08DF64DD" w14:textId="77777777" w:rsidR="002C42A6" w:rsidRDefault="002C42A6">
      <w:pPr>
        <w:numPr>
          <w:ilvl w:val="0"/>
          <w:numId w:val="1"/>
        </w:numPr>
        <w:ind w:right="144"/>
        <w:rPr>
          <w:snapToGrid w:val="0"/>
          <w:sz w:val="32"/>
        </w:rPr>
      </w:pPr>
      <w:r>
        <w:rPr>
          <w:snapToGrid w:val="0"/>
          <w:sz w:val="32"/>
        </w:rPr>
        <w:t>TDSP to ERCOT</w:t>
      </w:r>
    </w:p>
    <w:p w14:paraId="7D2D2801" w14:textId="77777777" w:rsidR="002C42A6" w:rsidRDefault="002C42A6">
      <w:pPr>
        <w:numPr>
          <w:ilvl w:val="0"/>
          <w:numId w:val="1"/>
        </w:numPr>
        <w:ind w:right="144"/>
        <w:rPr>
          <w:snapToGrid w:val="0"/>
          <w:sz w:val="32"/>
        </w:rPr>
      </w:pPr>
      <w:r>
        <w:rPr>
          <w:snapToGrid w:val="0"/>
          <w:sz w:val="32"/>
        </w:rPr>
        <w:t>ERCOT to CR</w:t>
      </w:r>
    </w:p>
    <w:p w14:paraId="4864B7A2" w14:textId="77777777" w:rsidR="00903169" w:rsidRDefault="00903169" w:rsidP="00903169">
      <w:pPr>
        <w:ind w:right="144"/>
        <w:rPr>
          <w:snapToGrid w:val="0"/>
          <w:sz w:val="32"/>
        </w:rPr>
      </w:pPr>
    </w:p>
    <w:p w14:paraId="5AE592B3" w14:textId="77777777" w:rsidR="00903169" w:rsidRPr="00903169" w:rsidRDefault="00903169" w:rsidP="00903169">
      <w:pPr>
        <w:ind w:right="144"/>
        <w:rPr>
          <w:snapToGrid w:val="0"/>
          <w:sz w:val="32"/>
        </w:rPr>
      </w:pPr>
      <w:r w:rsidRPr="00903169">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3439B67E" w14:textId="77777777" w:rsidR="002C42A6" w:rsidRDefault="002C42A6">
      <w:pPr>
        <w:pStyle w:val="BodyText"/>
        <w:rPr>
          <w:sz w:val="32"/>
        </w:rPr>
      </w:pPr>
    </w:p>
    <w:p w14:paraId="251AD4F8" w14:textId="77777777" w:rsidR="002C42A6" w:rsidRDefault="002C42A6">
      <w:pPr>
        <w:pStyle w:val="BodyText"/>
        <w:rPr>
          <w:sz w:val="32"/>
        </w:rPr>
      </w:pPr>
    </w:p>
    <w:p w14:paraId="1168F5BA" w14:textId="77777777" w:rsidR="002C42A6" w:rsidRDefault="002C42A6">
      <w:pPr>
        <w:pStyle w:val="BodyText"/>
        <w:rPr>
          <w:sz w:val="32"/>
        </w:rPr>
      </w:pPr>
    </w:p>
    <w:p w14:paraId="02A7ACED" w14:textId="77777777" w:rsidR="002C42A6" w:rsidRDefault="002C42A6">
      <w:pPr>
        <w:pStyle w:val="BodyText"/>
        <w:rPr>
          <w:sz w:val="32"/>
        </w:rPr>
      </w:pPr>
    </w:p>
    <w:p w14:paraId="75A1B718" w14:textId="77777777" w:rsidR="002C42A6" w:rsidRDefault="002C42A6">
      <w:pPr>
        <w:pStyle w:val="BodyText"/>
        <w:rPr>
          <w:sz w:val="32"/>
        </w:rPr>
      </w:pPr>
    </w:p>
    <w:p w14:paraId="57F9F9FF" w14:textId="77777777" w:rsidR="002C42A6" w:rsidRDefault="002C42A6">
      <w:pPr>
        <w:pStyle w:val="BodyText"/>
        <w:rPr>
          <w:sz w:val="32"/>
        </w:rPr>
      </w:pPr>
    </w:p>
    <w:p w14:paraId="2BF89A28" w14:textId="77777777" w:rsidR="002C42A6" w:rsidRDefault="002C42A6">
      <w:pPr>
        <w:pStyle w:val="BodyText"/>
        <w:rPr>
          <w:sz w:val="32"/>
        </w:rPr>
      </w:pPr>
    </w:p>
    <w:p w14:paraId="7B3EC74C" w14:textId="77777777" w:rsidR="00052EC4" w:rsidRDefault="002C42A6">
      <w:pPr>
        <w:pStyle w:val="BodyText"/>
      </w:pPr>
      <w:r>
        <w:rPr>
          <w:sz w:val="48"/>
        </w:rPr>
        <w:tab/>
      </w:r>
      <w:r>
        <w:tab/>
      </w:r>
    </w:p>
    <w:p w14:paraId="3270957D" w14:textId="77777777" w:rsidR="002C42A6" w:rsidRDefault="00052EC4">
      <w:pPr>
        <w:pStyle w:val="BodyText"/>
      </w:pPr>
      <w: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FE4BE9" w:rsidRPr="003B705C" w14:paraId="2998ABFF" w14:textId="77777777" w:rsidTr="00611D5E">
        <w:trPr>
          <w:cantSplit/>
          <w:trHeight w:val="530"/>
        </w:trPr>
        <w:tc>
          <w:tcPr>
            <w:tcW w:w="1620" w:type="dxa"/>
            <w:tcBorders>
              <w:top w:val="nil"/>
              <w:left w:val="nil"/>
              <w:bottom w:val="nil"/>
              <w:right w:val="nil"/>
            </w:tcBorders>
          </w:tcPr>
          <w:p w14:paraId="24239F06" w14:textId="77777777" w:rsidR="00FE4BE9" w:rsidRPr="003B705C" w:rsidRDefault="00FE4BE9" w:rsidP="00611D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05986F04" w14:textId="77777777" w:rsidR="00FE4BE9" w:rsidRPr="003B705C" w:rsidRDefault="00FE4BE9" w:rsidP="00611D5E">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43E7AB05" w14:textId="77777777" w:rsidR="00FE4BE9" w:rsidRPr="003B705C" w:rsidRDefault="00FE4BE9" w:rsidP="00611D5E">
            <w:pPr>
              <w:keepNext/>
              <w:widowControl w:val="0"/>
              <w:tabs>
                <w:tab w:val="left" w:pos="6858"/>
              </w:tabs>
              <w:outlineLvl w:val="0"/>
              <w:rPr>
                <w:b/>
                <w:bCs/>
                <w:sz w:val="32"/>
              </w:rPr>
            </w:pPr>
            <w:r w:rsidRPr="003B705C">
              <w:rPr>
                <w:b/>
                <w:bCs/>
                <w:sz w:val="32"/>
              </w:rPr>
              <w:t>Summary of Changes</w:t>
            </w:r>
          </w:p>
        </w:tc>
      </w:tr>
      <w:tr w:rsidR="00FE4BE9" w:rsidRPr="003B705C" w14:paraId="16665363" w14:textId="77777777" w:rsidTr="00611D5E">
        <w:trPr>
          <w:cantSplit/>
          <w:trHeight w:val="504"/>
        </w:trPr>
        <w:tc>
          <w:tcPr>
            <w:tcW w:w="1620" w:type="dxa"/>
            <w:tcBorders>
              <w:top w:val="nil"/>
              <w:left w:val="nil"/>
              <w:bottom w:val="nil"/>
            </w:tcBorders>
          </w:tcPr>
          <w:p w14:paraId="610B0C8F" w14:textId="77777777" w:rsidR="00FE4BE9" w:rsidRPr="003B705C" w:rsidRDefault="00FE4BE9" w:rsidP="00611D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8F6550">
              <w:rPr>
                <w:sz w:val="18"/>
                <w:szCs w:val="18"/>
              </w:rPr>
              <w:t>30</w:t>
            </w:r>
            <w:r w:rsidRPr="003B705C">
              <w:rPr>
                <w:sz w:val="18"/>
                <w:szCs w:val="18"/>
              </w:rPr>
              <w:t>, 20</w:t>
            </w:r>
            <w:r>
              <w:rPr>
                <w:sz w:val="18"/>
                <w:szCs w:val="18"/>
              </w:rPr>
              <w:t>1</w:t>
            </w:r>
            <w:r w:rsidRPr="003B705C">
              <w:rPr>
                <w:sz w:val="18"/>
                <w:szCs w:val="18"/>
              </w:rPr>
              <w:t>0</w:t>
            </w:r>
          </w:p>
          <w:p w14:paraId="7FEDA941" w14:textId="77777777" w:rsidR="00FE4BE9" w:rsidRPr="003B705C" w:rsidRDefault="00FE4BE9" w:rsidP="00611D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5B83249D" w14:textId="77777777" w:rsidR="00FE4BE9" w:rsidRPr="003B705C" w:rsidRDefault="00FE4BE9" w:rsidP="00611D5E">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51207A91" w14:textId="77777777" w:rsidR="00FE4BE9" w:rsidRDefault="00E27341" w:rsidP="00611D5E">
            <w:pPr>
              <w:rPr>
                <w:sz w:val="18"/>
                <w:szCs w:val="18"/>
              </w:rPr>
            </w:pPr>
            <w:r w:rsidRPr="003B705C">
              <w:rPr>
                <w:sz w:val="18"/>
                <w:szCs w:val="18"/>
              </w:rPr>
              <w:t>Initial Release</w:t>
            </w:r>
          </w:p>
          <w:p w14:paraId="660AFD37" w14:textId="77777777" w:rsidR="00E27341" w:rsidRPr="003B705C" w:rsidRDefault="00E27341" w:rsidP="00611D5E">
            <w:pPr>
              <w:rPr>
                <w:sz w:val="18"/>
                <w:szCs w:val="18"/>
              </w:rPr>
            </w:pPr>
          </w:p>
          <w:p w14:paraId="4EA12070" w14:textId="77777777" w:rsidR="00FE4BE9" w:rsidRPr="003B705C" w:rsidRDefault="00FE4BE9" w:rsidP="00611D5E">
            <w:pPr>
              <w:rPr>
                <w:sz w:val="18"/>
                <w:szCs w:val="18"/>
              </w:rPr>
            </w:pPr>
          </w:p>
        </w:tc>
      </w:tr>
      <w:tr w:rsidR="004B5B96" w:rsidRPr="003B705C" w14:paraId="2763F5EB" w14:textId="77777777" w:rsidTr="00611D5E">
        <w:trPr>
          <w:cantSplit/>
          <w:trHeight w:val="504"/>
        </w:trPr>
        <w:tc>
          <w:tcPr>
            <w:tcW w:w="1620" w:type="dxa"/>
            <w:tcBorders>
              <w:top w:val="nil"/>
              <w:left w:val="nil"/>
              <w:bottom w:val="nil"/>
            </w:tcBorders>
          </w:tcPr>
          <w:p w14:paraId="6E99C99D" w14:textId="77777777" w:rsidR="004B5B96" w:rsidRDefault="00052EC4" w:rsidP="00611D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4B5B96">
              <w:rPr>
                <w:sz w:val="18"/>
                <w:szCs w:val="18"/>
              </w:rPr>
              <w:t>, 2012</w:t>
            </w:r>
          </w:p>
          <w:p w14:paraId="1CD88546" w14:textId="77777777" w:rsidR="004B5B96" w:rsidRDefault="004B5B96" w:rsidP="00611D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397D7E03" w14:textId="77777777" w:rsidR="004B5B96" w:rsidRPr="003B705C" w:rsidRDefault="004B5B96" w:rsidP="00611D5E">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1E57F9AE" w14:textId="77777777" w:rsidR="004B5B96" w:rsidRDefault="004B5B96" w:rsidP="00611D5E">
            <w:pPr>
              <w:rPr>
                <w:sz w:val="18"/>
                <w:szCs w:val="18"/>
              </w:rPr>
            </w:pPr>
            <w:r>
              <w:rPr>
                <w:sz w:val="18"/>
                <w:szCs w:val="18"/>
              </w:rPr>
              <w:t>Updated examples for TX SET 4.0</w:t>
            </w:r>
          </w:p>
          <w:p w14:paraId="301251B8" w14:textId="77777777" w:rsidR="00E27341" w:rsidRDefault="00E27341" w:rsidP="00611D5E">
            <w:pPr>
              <w:rPr>
                <w:sz w:val="18"/>
                <w:szCs w:val="18"/>
              </w:rPr>
            </w:pPr>
          </w:p>
          <w:p w14:paraId="49D5BA96" w14:textId="77777777" w:rsidR="00E27341" w:rsidRPr="003B705C" w:rsidRDefault="00E27341" w:rsidP="00611D5E">
            <w:pPr>
              <w:rPr>
                <w:sz w:val="18"/>
                <w:szCs w:val="18"/>
              </w:rPr>
            </w:pPr>
          </w:p>
        </w:tc>
      </w:tr>
      <w:tr w:rsidR="00E27341" w:rsidRPr="003B705C" w14:paraId="2D72CD63" w14:textId="77777777" w:rsidTr="00611D5E">
        <w:trPr>
          <w:cantSplit/>
          <w:trHeight w:val="504"/>
          <w:ins w:id="0" w:author="MCT" w:date="2023-02-14T08:45:00Z"/>
        </w:trPr>
        <w:tc>
          <w:tcPr>
            <w:tcW w:w="1620" w:type="dxa"/>
            <w:tcBorders>
              <w:top w:val="nil"/>
              <w:left w:val="nil"/>
              <w:bottom w:val="nil"/>
            </w:tcBorders>
          </w:tcPr>
          <w:p w14:paraId="40DE01A7" w14:textId="77777777" w:rsidR="00E27341" w:rsidRDefault="003A76A8" w:rsidP="00611D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MCT" w:date="2023-02-14T08:45:00Z"/>
                <w:sz w:val="18"/>
                <w:szCs w:val="18"/>
              </w:rPr>
            </w:pPr>
            <w:ins w:id="2" w:author="MCT" w:date="2023-05-03T13:23:00Z">
              <w:r>
                <w:rPr>
                  <w:sz w:val="18"/>
                  <w:szCs w:val="18"/>
                </w:rPr>
                <w:t>November 11, 2024</w:t>
              </w:r>
            </w:ins>
          </w:p>
          <w:p w14:paraId="1FF22FDF" w14:textId="77777777" w:rsidR="00E27341" w:rsidRDefault="00E27341" w:rsidP="00611D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MCT" w:date="2023-02-14T08:45:00Z"/>
                <w:sz w:val="18"/>
                <w:szCs w:val="18"/>
              </w:rPr>
            </w:pPr>
            <w:ins w:id="4" w:author="MCT" w:date="2023-02-14T08:45:00Z">
              <w:r>
                <w:rPr>
                  <w:sz w:val="18"/>
                  <w:szCs w:val="18"/>
                </w:rPr>
                <w:t>Version 5.0</w:t>
              </w:r>
            </w:ins>
          </w:p>
        </w:tc>
        <w:tc>
          <w:tcPr>
            <w:tcW w:w="180" w:type="dxa"/>
            <w:tcBorders>
              <w:top w:val="nil"/>
              <w:left w:val="nil"/>
              <w:bottom w:val="nil"/>
              <w:right w:val="nil"/>
            </w:tcBorders>
          </w:tcPr>
          <w:p w14:paraId="29234D70" w14:textId="77777777" w:rsidR="00E27341" w:rsidRPr="003B705C" w:rsidRDefault="00E27341" w:rsidP="00611D5E">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ins w:id="5" w:author="MCT" w:date="2023-02-14T08:45:00Z"/>
                <w:bCs/>
                <w:sz w:val="18"/>
                <w:szCs w:val="18"/>
              </w:rPr>
            </w:pPr>
          </w:p>
        </w:tc>
        <w:tc>
          <w:tcPr>
            <w:tcW w:w="8100" w:type="dxa"/>
            <w:tcBorders>
              <w:top w:val="nil"/>
              <w:left w:val="nil"/>
              <w:bottom w:val="nil"/>
              <w:right w:val="nil"/>
            </w:tcBorders>
          </w:tcPr>
          <w:p w14:paraId="4A5E89D8" w14:textId="77777777" w:rsidR="003A76A8" w:rsidRDefault="003A76A8" w:rsidP="003A76A8">
            <w:pPr>
              <w:rPr>
                <w:ins w:id="6" w:author="MCT" w:date="2023-05-03T13:23:00Z"/>
                <w:sz w:val="18"/>
                <w:szCs w:val="18"/>
              </w:rPr>
            </w:pPr>
            <w:ins w:id="7" w:author="MCT" w:date="2023-05-03T13:23:00Z">
              <w:r>
                <w:rPr>
                  <w:sz w:val="18"/>
                  <w:szCs w:val="18"/>
                </w:rPr>
                <w:t>No changes for Texas SET 5.0</w:t>
              </w:r>
            </w:ins>
          </w:p>
          <w:p w14:paraId="27DAFA3D" w14:textId="77777777" w:rsidR="00E27341" w:rsidRDefault="00E27341" w:rsidP="00611D5E">
            <w:pPr>
              <w:rPr>
                <w:ins w:id="8" w:author="MCT" w:date="2023-05-03T13:23:00Z"/>
                <w:sz w:val="18"/>
                <w:szCs w:val="18"/>
              </w:rPr>
            </w:pPr>
          </w:p>
          <w:p w14:paraId="16BEB6AD" w14:textId="77777777" w:rsidR="003A76A8" w:rsidRDefault="003A76A8" w:rsidP="00611D5E">
            <w:pPr>
              <w:rPr>
                <w:ins w:id="9" w:author="MCT" w:date="2023-02-14T08:45:00Z"/>
                <w:sz w:val="18"/>
                <w:szCs w:val="18"/>
              </w:rPr>
            </w:pPr>
          </w:p>
        </w:tc>
      </w:tr>
    </w:tbl>
    <w:p w14:paraId="283E0DD5" w14:textId="77777777" w:rsidR="002C42A6" w:rsidRDefault="002C42A6">
      <w:pPr>
        <w:widowControl w:val="0"/>
        <w:rPr>
          <w:rFonts w:ascii="Calibri" w:hAnsi="Calibri"/>
          <w:snapToGrid w:val="0"/>
          <w:sz w:val="22"/>
          <w:szCs w:val="22"/>
        </w:rPr>
      </w:pPr>
      <w:r>
        <w:rPr>
          <w:snapToGrid w:val="0"/>
        </w:rPr>
        <w:br w:type="page"/>
      </w:r>
      <w:r w:rsidR="00500E6E">
        <w:rPr>
          <w:rFonts w:ascii="Calibri" w:hAnsi="Calibri"/>
          <w:snapToGrid w:val="0"/>
          <w:sz w:val="22"/>
          <w:szCs w:val="22"/>
        </w:rPr>
        <w:lastRenderedPageBreak/>
        <w:t>867_02 Example #1 of 4</w:t>
      </w:r>
    </w:p>
    <w:p w14:paraId="6FA56710" w14:textId="77777777" w:rsidR="00500E6E" w:rsidRDefault="00500E6E">
      <w:pPr>
        <w:widowControl w:val="0"/>
        <w:rPr>
          <w:rFonts w:ascii="Calibri" w:hAnsi="Calibri"/>
          <w:sz w:val="22"/>
          <w:szCs w:val="22"/>
        </w:rPr>
      </w:pPr>
      <w:r w:rsidRPr="00500E6E">
        <w:rPr>
          <w:rFonts w:ascii="Calibri" w:hAnsi="Calibri"/>
          <w:sz w:val="22"/>
          <w:szCs w:val="22"/>
        </w:rPr>
        <w:t>Historical Usage NON-INTERVAL METERS</w:t>
      </w:r>
    </w:p>
    <w:tbl>
      <w:tblPr>
        <w:tblW w:w="9140" w:type="dxa"/>
        <w:tblInd w:w="93" w:type="dxa"/>
        <w:tblLayout w:type="fixed"/>
        <w:tblLook w:val="04A0" w:firstRow="1" w:lastRow="0" w:firstColumn="1" w:lastColumn="0" w:noHBand="0" w:noVBand="1"/>
      </w:tblPr>
      <w:tblGrid>
        <w:gridCol w:w="488"/>
        <w:gridCol w:w="488"/>
        <w:gridCol w:w="3539"/>
        <w:gridCol w:w="4625"/>
      </w:tblGrid>
      <w:tr w:rsidR="004B5B96" w:rsidRPr="004B5B96" w14:paraId="55BE2EB4" w14:textId="77777777" w:rsidTr="0071342C">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376FC3FA" w14:textId="77777777" w:rsidR="004B5B96" w:rsidRPr="004B5B96" w:rsidRDefault="004B5B96" w:rsidP="004B5B96">
            <w:pPr>
              <w:autoSpaceDE/>
              <w:autoSpaceDN/>
              <w:jc w:val="center"/>
              <w:rPr>
                <w:rFonts w:ascii="Calibri" w:hAnsi="Calibri" w:cs="Calibri"/>
                <w:color w:val="000000"/>
                <w:sz w:val="22"/>
                <w:szCs w:val="22"/>
              </w:rPr>
            </w:pPr>
            <w:r w:rsidRPr="004B5B96">
              <w:rPr>
                <w:rFonts w:ascii="Calibri" w:hAnsi="Calibri" w:cs="Calibri"/>
                <w:color w:val="000000"/>
                <w:sz w:val="22"/>
                <w:szCs w:val="22"/>
              </w:rPr>
              <w:t>ERCOT to CR</w:t>
            </w:r>
            <w:r w:rsidRPr="004B5B96">
              <w:rPr>
                <w:rFonts w:ascii="Calibri" w:hAnsi="Calibri" w:cs="Calibri"/>
                <w:color w:val="000000"/>
                <w:sz w:val="22"/>
                <w:szCs w:val="22"/>
              </w:rPr>
              <w:br/>
              <w:t>Summarized Historical Usage for Non-Interval Metered Services</w:t>
            </w:r>
          </w:p>
        </w:tc>
      </w:tr>
      <w:tr w:rsidR="004B5B96" w:rsidRPr="004B5B96" w14:paraId="64307D09" w14:textId="77777777" w:rsidTr="0071342C">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7C1283E8"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ST~867~000000001</w:t>
            </w:r>
          </w:p>
        </w:tc>
        <w:tc>
          <w:tcPr>
            <w:tcW w:w="4625" w:type="dxa"/>
            <w:tcBorders>
              <w:top w:val="nil"/>
              <w:left w:val="single" w:sz="4" w:space="0" w:color="auto"/>
              <w:bottom w:val="single" w:sz="4" w:space="0" w:color="auto"/>
              <w:right w:val="single" w:sz="4" w:space="0" w:color="auto"/>
            </w:tcBorders>
            <w:shd w:val="clear" w:color="auto" w:fill="auto"/>
            <w:hideMark/>
          </w:tcPr>
          <w:p w14:paraId="6D5B5749"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Transaction Type, Transaction Set Control Number</w:t>
            </w:r>
          </w:p>
        </w:tc>
      </w:tr>
      <w:tr w:rsidR="004B5B96" w:rsidRPr="004B5B96" w14:paraId="759C805C" w14:textId="77777777" w:rsidTr="0071342C">
        <w:trPr>
          <w:trHeight w:val="615"/>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339A34E"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BPT~52~200805101201001~20090306~DD~~~~~200805101956534</w:t>
            </w:r>
          </w:p>
        </w:tc>
        <w:tc>
          <w:tcPr>
            <w:tcW w:w="4625" w:type="dxa"/>
            <w:tcBorders>
              <w:top w:val="nil"/>
              <w:left w:val="single" w:sz="4" w:space="0" w:color="auto"/>
              <w:bottom w:val="single" w:sz="4" w:space="0" w:color="auto"/>
              <w:right w:val="single" w:sz="4" w:space="0" w:color="auto"/>
            </w:tcBorders>
            <w:shd w:val="clear" w:color="auto" w:fill="auto"/>
            <w:hideMark/>
          </w:tcPr>
          <w:p w14:paraId="453AA36E"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Original, Unique Reference Identification, Date, Report Type</w:t>
            </w:r>
          </w:p>
        </w:tc>
      </w:tr>
      <w:tr w:rsidR="004B5B96" w:rsidRPr="004B5B96" w14:paraId="75B721F1"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0FF53B9E"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REF~Q5~~12345678910111231</w:t>
            </w:r>
          </w:p>
        </w:tc>
        <w:tc>
          <w:tcPr>
            <w:tcW w:w="4625" w:type="dxa"/>
            <w:tcBorders>
              <w:top w:val="nil"/>
              <w:left w:val="single" w:sz="4" w:space="0" w:color="auto"/>
              <w:bottom w:val="single" w:sz="4" w:space="0" w:color="auto"/>
              <w:right w:val="single" w:sz="4" w:space="0" w:color="auto"/>
            </w:tcBorders>
            <w:shd w:val="clear" w:color="auto" w:fill="auto"/>
            <w:hideMark/>
          </w:tcPr>
          <w:p w14:paraId="4DFCC8FB"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ESI ID</w:t>
            </w:r>
          </w:p>
        </w:tc>
      </w:tr>
      <w:tr w:rsidR="004B5B96" w:rsidRPr="004B5B96" w14:paraId="0D929E80"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0D9E15D0"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N1~8S~TDSP NAME~1~009876543~~41</w:t>
            </w:r>
          </w:p>
        </w:tc>
        <w:tc>
          <w:tcPr>
            <w:tcW w:w="4625" w:type="dxa"/>
            <w:tcBorders>
              <w:top w:val="nil"/>
              <w:left w:val="single" w:sz="4" w:space="0" w:color="auto"/>
              <w:bottom w:val="single" w:sz="4" w:space="0" w:color="auto"/>
              <w:right w:val="single" w:sz="4" w:space="0" w:color="auto"/>
            </w:tcBorders>
            <w:shd w:val="clear" w:color="auto" w:fill="auto"/>
            <w:hideMark/>
          </w:tcPr>
          <w:p w14:paraId="04B77866"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TDSP Name, DUNS Number, Sender</w:t>
            </w:r>
          </w:p>
        </w:tc>
      </w:tr>
      <w:tr w:rsidR="004B5B96" w:rsidRPr="004B5B96" w14:paraId="20D20D3A"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CD745E1"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N1~AY~ERCOT~1~183529049~~40</w:t>
            </w:r>
          </w:p>
        </w:tc>
        <w:tc>
          <w:tcPr>
            <w:tcW w:w="4625" w:type="dxa"/>
            <w:tcBorders>
              <w:top w:val="nil"/>
              <w:left w:val="single" w:sz="4" w:space="0" w:color="auto"/>
              <w:bottom w:val="single" w:sz="4" w:space="0" w:color="auto"/>
              <w:right w:val="single" w:sz="4" w:space="0" w:color="auto"/>
            </w:tcBorders>
            <w:shd w:val="clear" w:color="auto" w:fill="auto"/>
            <w:hideMark/>
          </w:tcPr>
          <w:p w14:paraId="79A0971C"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ERCOT, DUNS Number, Receiver</w:t>
            </w:r>
          </w:p>
        </w:tc>
      </w:tr>
      <w:tr w:rsidR="004B5B96" w:rsidRPr="004B5B96" w14:paraId="028847F7"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5522DE2"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N1~SJ~CR NAME~1~987654321</w:t>
            </w:r>
          </w:p>
        </w:tc>
        <w:tc>
          <w:tcPr>
            <w:tcW w:w="4625" w:type="dxa"/>
            <w:tcBorders>
              <w:top w:val="nil"/>
              <w:left w:val="single" w:sz="4" w:space="0" w:color="auto"/>
              <w:bottom w:val="single" w:sz="4" w:space="0" w:color="auto"/>
              <w:right w:val="single" w:sz="4" w:space="0" w:color="auto"/>
            </w:tcBorders>
            <w:shd w:val="clear" w:color="auto" w:fill="auto"/>
            <w:hideMark/>
          </w:tcPr>
          <w:p w14:paraId="2CB6F95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CR Name, DUNS Number</w:t>
            </w:r>
          </w:p>
        </w:tc>
      </w:tr>
      <w:tr w:rsidR="004B5B96" w:rsidRPr="004B5B96" w14:paraId="50513038"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13D7B8A"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PTD~PL~~~MG~MTR8672009</w:t>
            </w:r>
          </w:p>
        </w:tc>
        <w:tc>
          <w:tcPr>
            <w:tcW w:w="4625" w:type="dxa"/>
            <w:tcBorders>
              <w:top w:val="nil"/>
              <w:left w:val="single" w:sz="4" w:space="0" w:color="auto"/>
              <w:bottom w:val="single" w:sz="4" w:space="0" w:color="auto"/>
              <w:right w:val="single" w:sz="4" w:space="0" w:color="auto"/>
            </w:tcBorders>
            <w:shd w:val="clear" w:color="auto" w:fill="auto"/>
            <w:hideMark/>
          </w:tcPr>
          <w:p w14:paraId="6EB92870"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Non-Interval Detail</w:t>
            </w:r>
          </w:p>
        </w:tc>
      </w:tr>
      <w:tr w:rsidR="004B5B96" w:rsidRPr="004B5B96" w14:paraId="1220983D" w14:textId="77777777" w:rsidTr="0071342C">
        <w:trPr>
          <w:trHeight w:val="300"/>
        </w:trPr>
        <w:tc>
          <w:tcPr>
            <w:tcW w:w="488" w:type="dxa"/>
            <w:tcBorders>
              <w:top w:val="nil"/>
              <w:left w:val="nil"/>
              <w:bottom w:val="nil"/>
              <w:right w:val="single" w:sz="4" w:space="0" w:color="auto"/>
            </w:tcBorders>
            <w:shd w:val="clear" w:color="auto" w:fill="auto"/>
            <w:hideMark/>
          </w:tcPr>
          <w:p w14:paraId="55B3C4F6"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27" w:type="dxa"/>
            <w:gridSpan w:val="2"/>
            <w:tcBorders>
              <w:top w:val="single" w:sz="4" w:space="0" w:color="auto"/>
              <w:left w:val="nil"/>
              <w:bottom w:val="single" w:sz="4" w:space="0" w:color="auto"/>
              <w:right w:val="single" w:sz="4" w:space="0" w:color="auto"/>
            </w:tcBorders>
            <w:shd w:val="clear" w:color="auto" w:fill="auto"/>
            <w:hideMark/>
          </w:tcPr>
          <w:p w14:paraId="6C97EB6E"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DTM~150~20080715</w:t>
            </w:r>
          </w:p>
        </w:tc>
        <w:tc>
          <w:tcPr>
            <w:tcW w:w="4625" w:type="dxa"/>
            <w:tcBorders>
              <w:top w:val="nil"/>
              <w:left w:val="single" w:sz="4" w:space="0" w:color="auto"/>
              <w:bottom w:val="single" w:sz="4" w:space="0" w:color="auto"/>
              <w:right w:val="single" w:sz="4" w:space="0" w:color="auto"/>
            </w:tcBorders>
            <w:shd w:val="clear" w:color="auto" w:fill="auto"/>
            <w:hideMark/>
          </w:tcPr>
          <w:p w14:paraId="1B2FC18A"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Start</w:t>
            </w:r>
          </w:p>
        </w:tc>
      </w:tr>
      <w:tr w:rsidR="004B5B96" w:rsidRPr="004B5B96" w14:paraId="1C2C2842" w14:textId="77777777" w:rsidTr="0071342C">
        <w:trPr>
          <w:trHeight w:val="300"/>
        </w:trPr>
        <w:tc>
          <w:tcPr>
            <w:tcW w:w="488" w:type="dxa"/>
            <w:tcBorders>
              <w:top w:val="nil"/>
              <w:left w:val="nil"/>
              <w:bottom w:val="nil"/>
              <w:right w:val="single" w:sz="4" w:space="0" w:color="auto"/>
            </w:tcBorders>
            <w:shd w:val="clear" w:color="auto" w:fill="auto"/>
            <w:hideMark/>
          </w:tcPr>
          <w:p w14:paraId="077D0C1E"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27" w:type="dxa"/>
            <w:gridSpan w:val="2"/>
            <w:tcBorders>
              <w:top w:val="single" w:sz="4" w:space="0" w:color="auto"/>
              <w:left w:val="nil"/>
              <w:bottom w:val="single" w:sz="4" w:space="0" w:color="auto"/>
              <w:right w:val="single" w:sz="4" w:space="0" w:color="auto"/>
            </w:tcBorders>
            <w:shd w:val="clear" w:color="auto" w:fill="auto"/>
            <w:hideMark/>
          </w:tcPr>
          <w:p w14:paraId="634697F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DTM~151~20080731</w:t>
            </w:r>
          </w:p>
        </w:tc>
        <w:tc>
          <w:tcPr>
            <w:tcW w:w="4625" w:type="dxa"/>
            <w:tcBorders>
              <w:top w:val="nil"/>
              <w:left w:val="single" w:sz="4" w:space="0" w:color="auto"/>
              <w:bottom w:val="single" w:sz="4" w:space="0" w:color="auto"/>
              <w:right w:val="single" w:sz="4" w:space="0" w:color="auto"/>
            </w:tcBorders>
            <w:shd w:val="clear" w:color="auto" w:fill="auto"/>
            <w:hideMark/>
          </w:tcPr>
          <w:p w14:paraId="2640B9FF"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End</w:t>
            </w:r>
          </w:p>
        </w:tc>
      </w:tr>
      <w:tr w:rsidR="004B5B96" w:rsidRPr="004B5B96" w14:paraId="33A50364" w14:textId="77777777" w:rsidTr="0071342C">
        <w:trPr>
          <w:trHeight w:val="300"/>
        </w:trPr>
        <w:tc>
          <w:tcPr>
            <w:tcW w:w="488" w:type="dxa"/>
            <w:tcBorders>
              <w:top w:val="nil"/>
              <w:left w:val="nil"/>
              <w:bottom w:val="nil"/>
              <w:right w:val="single" w:sz="4" w:space="0" w:color="auto"/>
            </w:tcBorders>
            <w:shd w:val="clear" w:color="auto" w:fill="auto"/>
            <w:hideMark/>
          </w:tcPr>
          <w:p w14:paraId="65111D6D"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27" w:type="dxa"/>
            <w:gridSpan w:val="2"/>
            <w:tcBorders>
              <w:top w:val="single" w:sz="4" w:space="0" w:color="auto"/>
              <w:left w:val="nil"/>
              <w:bottom w:val="single" w:sz="4" w:space="0" w:color="auto"/>
              <w:right w:val="single" w:sz="4" w:space="0" w:color="auto"/>
            </w:tcBorders>
            <w:shd w:val="clear" w:color="auto" w:fill="auto"/>
            <w:hideMark/>
          </w:tcPr>
          <w:p w14:paraId="5CA2DA4E"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REF~JH~A</w:t>
            </w:r>
          </w:p>
        </w:tc>
        <w:tc>
          <w:tcPr>
            <w:tcW w:w="4625" w:type="dxa"/>
            <w:tcBorders>
              <w:top w:val="nil"/>
              <w:left w:val="single" w:sz="4" w:space="0" w:color="auto"/>
              <w:bottom w:val="single" w:sz="4" w:space="0" w:color="auto"/>
              <w:right w:val="single" w:sz="4" w:space="0" w:color="auto"/>
            </w:tcBorders>
            <w:shd w:val="clear" w:color="auto" w:fill="auto"/>
            <w:hideMark/>
          </w:tcPr>
          <w:p w14:paraId="6E9DB7E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Role</w:t>
            </w:r>
          </w:p>
        </w:tc>
      </w:tr>
      <w:tr w:rsidR="004B5B96" w:rsidRPr="004B5B96" w14:paraId="53B1A133" w14:textId="77777777" w:rsidTr="0071342C">
        <w:trPr>
          <w:trHeight w:val="300"/>
        </w:trPr>
        <w:tc>
          <w:tcPr>
            <w:tcW w:w="488" w:type="dxa"/>
            <w:tcBorders>
              <w:top w:val="nil"/>
              <w:left w:val="nil"/>
              <w:bottom w:val="nil"/>
              <w:right w:val="single" w:sz="4" w:space="0" w:color="auto"/>
            </w:tcBorders>
            <w:shd w:val="clear" w:color="auto" w:fill="auto"/>
            <w:hideMark/>
          </w:tcPr>
          <w:p w14:paraId="5C7FF183"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27" w:type="dxa"/>
            <w:gridSpan w:val="2"/>
            <w:tcBorders>
              <w:top w:val="single" w:sz="4" w:space="0" w:color="auto"/>
              <w:left w:val="nil"/>
              <w:bottom w:val="single" w:sz="4" w:space="0" w:color="auto"/>
              <w:right w:val="single" w:sz="4" w:space="0" w:color="auto"/>
            </w:tcBorders>
            <w:shd w:val="clear" w:color="auto" w:fill="auto"/>
            <w:hideMark/>
          </w:tcPr>
          <w:p w14:paraId="336114CB"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REF~MT~KHMON</w:t>
            </w:r>
          </w:p>
        </w:tc>
        <w:tc>
          <w:tcPr>
            <w:tcW w:w="4625" w:type="dxa"/>
            <w:tcBorders>
              <w:top w:val="nil"/>
              <w:left w:val="single" w:sz="4" w:space="0" w:color="auto"/>
              <w:bottom w:val="single" w:sz="4" w:space="0" w:color="auto"/>
              <w:right w:val="single" w:sz="4" w:space="0" w:color="auto"/>
            </w:tcBorders>
            <w:shd w:val="clear" w:color="auto" w:fill="auto"/>
            <w:hideMark/>
          </w:tcPr>
          <w:p w14:paraId="2E67804C"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Type</w:t>
            </w:r>
          </w:p>
        </w:tc>
      </w:tr>
      <w:tr w:rsidR="004B5B96" w:rsidRPr="004B5B96" w14:paraId="64AC148C" w14:textId="77777777" w:rsidTr="0071342C">
        <w:trPr>
          <w:trHeight w:val="300"/>
        </w:trPr>
        <w:tc>
          <w:tcPr>
            <w:tcW w:w="488" w:type="dxa"/>
            <w:tcBorders>
              <w:top w:val="nil"/>
              <w:left w:val="nil"/>
              <w:bottom w:val="nil"/>
              <w:right w:val="single" w:sz="4" w:space="0" w:color="auto"/>
            </w:tcBorders>
            <w:shd w:val="clear" w:color="auto" w:fill="auto"/>
            <w:hideMark/>
          </w:tcPr>
          <w:p w14:paraId="60820734"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27" w:type="dxa"/>
            <w:gridSpan w:val="2"/>
            <w:tcBorders>
              <w:top w:val="single" w:sz="4" w:space="0" w:color="auto"/>
              <w:left w:val="nil"/>
              <w:bottom w:val="single" w:sz="4" w:space="0" w:color="auto"/>
              <w:right w:val="single" w:sz="4" w:space="0" w:color="auto"/>
            </w:tcBorders>
            <w:shd w:val="clear" w:color="auto" w:fill="auto"/>
            <w:hideMark/>
          </w:tcPr>
          <w:p w14:paraId="775B4262"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QTY~QD~574</w:t>
            </w:r>
          </w:p>
        </w:tc>
        <w:tc>
          <w:tcPr>
            <w:tcW w:w="4625" w:type="dxa"/>
            <w:tcBorders>
              <w:top w:val="nil"/>
              <w:left w:val="single" w:sz="4" w:space="0" w:color="auto"/>
              <w:bottom w:val="single" w:sz="4" w:space="0" w:color="auto"/>
              <w:right w:val="single" w:sz="4" w:space="0" w:color="auto"/>
            </w:tcBorders>
            <w:shd w:val="clear" w:color="auto" w:fill="auto"/>
            <w:hideMark/>
          </w:tcPr>
          <w:p w14:paraId="030EAA68"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w:t>
            </w:r>
          </w:p>
        </w:tc>
      </w:tr>
      <w:tr w:rsidR="004B5B96" w:rsidRPr="004B5B96" w14:paraId="57D24FA0" w14:textId="77777777" w:rsidTr="0071342C">
        <w:trPr>
          <w:trHeight w:val="300"/>
        </w:trPr>
        <w:tc>
          <w:tcPr>
            <w:tcW w:w="488" w:type="dxa"/>
            <w:tcBorders>
              <w:top w:val="nil"/>
              <w:left w:val="nil"/>
              <w:bottom w:val="nil"/>
              <w:right w:val="nil"/>
            </w:tcBorders>
            <w:shd w:val="clear" w:color="auto" w:fill="auto"/>
            <w:hideMark/>
          </w:tcPr>
          <w:p w14:paraId="389D249D" w14:textId="77777777" w:rsidR="004B5B96" w:rsidRPr="004B5B96" w:rsidRDefault="004B5B96" w:rsidP="004B5B96">
            <w:pPr>
              <w:autoSpaceDE/>
              <w:autoSpaceDN/>
              <w:rPr>
                <w:rFonts w:ascii="Calibri" w:hAnsi="Calibri" w:cs="Calibri"/>
                <w:color w:val="000000"/>
                <w:sz w:val="22"/>
                <w:szCs w:val="22"/>
              </w:rPr>
            </w:pPr>
          </w:p>
        </w:tc>
        <w:tc>
          <w:tcPr>
            <w:tcW w:w="488" w:type="dxa"/>
            <w:tcBorders>
              <w:top w:val="nil"/>
              <w:left w:val="nil"/>
              <w:bottom w:val="nil"/>
              <w:right w:val="single" w:sz="4" w:space="0" w:color="auto"/>
            </w:tcBorders>
            <w:shd w:val="clear" w:color="auto" w:fill="auto"/>
            <w:hideMark/>
          </w:tcPr>
          <w:p w14:paraId="7F927F23"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3539" w:type="dxa"/>
            <w:tcBorders>
              <w:top w:val="nil"/>
              <w:left w:val="nil"/>
              <w:bottom w:val="single" w:sz="4" w:space="0" w:color="auto"/>
              <w:right w:val="nil"/>
            </w:tcBorders>
            <w:shd w:val="clear" w:color="auto" w:fill="auto"/>
            <w:hideMark/>
          </w:tcPr>
          <w:p w14:paraId="32245555"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MEA~~PRQ~574~~~~51</w:t>
            </w:r>
          </w:p>
        </w:tc>
        <w:tc>
          <w:tcPr>
            <w:tcW w:w="4625" w:type="dxa"/>
            <w:tcBorders>
              <w:top w:val="nil"/>
              <w:left w:val="single" w:sz="4" w:space="0" w:color="auto"/>
              <w:bottom w:val="single" w:sz="4" w:space="0" w:color="auto"/>
              <w:right w:val="single" w:sz="4" w:space="0" w:color="auto"/>
            </w:tcBorders>
            <w:shd w:val="clear" w:color="auto" w:fill="auto"/>
            <w:hideMark/>
          </w:tcPr>
          <w:p w14:paraId="36EA5BD8"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Reads</w:t>
            </w:r>
          </w:p>
        </w:tc>
      </w:tr>
      <w:tr w:rsidR="004B5B96" w:rsidRPr="004B5B96" w14:paraId="026EFFC3" w14:textId="77777777" w:rsidTr="0071342C">
        <w:trPr>
          <w:trHeight w:val="300"/>
        </w:trPr>
        <w:tc>
          <w:tcPr>
            <w:tcW w:w="488" w:type="dxa"/>
            <w:tcBorders>
              <w:top w:val="nil"/>
              <w:left w:val="nil"/>
              <w:bottom w:val="single" w:sz="4" w:space="0" w:color="auto"/>
              <w:right w:val="nil"/>
            </w:tcBorders>
            <w:shd w:val="clear" w:color="auto" w:fill="auto"/>
            <w:hideMark/>
          </w:tcPr>
          <w:p w14:paraId="3A458504"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88" w:type="dxa"/>
            <w:tcBorders>
              <w:top w:val="nil"/>
              <w:left w:val="nil"/>
              <w:bottom w:val="single" w:sz="4" w:space="0" w:color="auto"/>
              <w:right w:val="single" w:sz="4" w:space="0" w:color="auto"/>
            </w:tcBorders>
            <w:shd w:val="clear" w:color="auto" w:fill="auto"/>
            <w:hideMark/>
          </w:tcPr>
          <w:p w14:paraId="180CC6C4"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3539" w:type="dxa"/>
            <w:tcBorders>
              <w:top w:val="nil"/>
              <w:left w:val="nil"/>
              <w:bottom w:val="single" w:sz="4" w:space="0" w:color="auto"/>
              <w:right w:val="nil"/>
            </w:tcBorders>
            <w:shd w:val="clear" w:color="auto" w:fill="auto"/>
            <w:hideMark/>
          </w:tcPr>
          <w:p w14:paraId="3D321EA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MEA~~MU~1</w:t>
            </w:r>
          </w:p>
        </w:tc>
        <w:tc>
          <w:tcPr>
            <w:tcW w:w="4625" w:type="dxa"/>
            <w:tcBorders>
              <w:top w:val="nil"/>
              <w:left w:val="single" w:sz="4" w:space="0" w:color="auto"/>
              <w:bottom w:val="single" w:sz="4" w:space="0" w:color="auto"/>
              <w:right w:val="single" w:sz="4" w:space="0" w:color="auto"/>
            </w:tcBorders>
            <w:shd w:val="clear" w:color="auto" w:fill="auto"/>
            <w:hideMark/>
          </w:tcPr>
          <w:p w14:paraId="46CEB12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Multiplier</w:t>
            </w:r>
          </w:p>
        </w:tc>
      </w:tr>
      <w:tr w:rsidR="004B5B96" w:rsidRPr="004B5B96" w14:paraId="0132FFAD"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7756801A"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PTD~PL~~~MG~MTR8672009</w:t>
            </w:r>
          </w:p>
        </w:tc>
        <w:tc>
          <w:tcPr>
            <w:tcW w:w="4625" w:type="dxa"/>
            <w:tcBorders>
              <w:top w:val="nil"/>
              <w:left w:val="single" w:sz="4" w:space="0" w:color="auto"/>
              <w:bottom w:val="single" w:sz="4" w:space="0" w:color="auto"/>
              <w:right w:val="single" w:sz="4" w:space="0" w:color="auto"/>
            </w:tcBorders>
            <w:shd w:val="clear" w:color="auto" w:fill="auto"/>
            <w:hideMark/>
          </w:tcPr>
          <w:p w14:paraId="4C7D625A"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Non-Interval Detail</w:t>
            </w:r>
          </w:p>
        </w:tc>
      </w:tr>
      <w:tr w:rsidR="004B5B96" w:rsidRPr="004B5B96" w14:paraId="03F4FA3C" w14:textId="77777777" w:rsidTr="0071342C">
        <w:trPr>
          <w:trHeight w:val="300"/>
        </w:trPr>
        <w:tc>
          <w:tcPr>
            <w:tcW w:w="488" w:type="dxa"/>
            <w:tcBorders>
              <w:top w:val="nil"/>
              <w:left w:val="nil"/>
              <w:bottom w:val="nil"/>
              <w:right w:val="single" w:sz="4" w:space="0" w:color="auto"/>
            </w:tcBorders>
            <w:shd w:val="clear" w:color="auto" w:fill="auto"/>
            <w:hideMark/>
          </w:tcPr>
          <w:p w14:paraId="1C872F52"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27" w:type="dxa"/>
            <w:gridSpan w:val="2"/>
            <w:tcBorders>
              <w:top w:val="single" w:sz="4" w:space="0" w:color="auto"/>
              <w:left w:val="nil"/>
              <w:bottom w:val="single" w:sz="4" w:space="0" w:color="auto"/>
              <w:right w:val="single" w:sz="4" w:space="0" w:color="auto"/>
            </w:tcBorders>
            <w:shd w:val="clear" w:color="auto" w:fill="auto"/>
            <w:hideMark/>
          </w:tcPr>
          <w:p w14:paraId="092F1B5C"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DTM~150~20080731</w:t>
            </w:r>
          </w:p>
        </w:tc>
        <w:tc>
          <w:tcPr>
            <w:tcW w:w="4625" w:type="dxa"/>
            <w:tcBorders>
              <w:top w:val="nil"/>
              <w:left w:val="single" w:sz="4" w:space="0" w:color="auto"/>
              <w:bottom w:val="single" w:sz="4" w:space="0" w:color="auto"/>
              <w:right w:val="single" w:sz="4" w:space="0" w:color="auto"/>
            </w:tcBorders>
            <w:shd w:val="clear" w:color="auto" w:fill="auto"/>
            <w:hideMark/>
          </w:tcPr>
          <w:p w14:paraId="6F394ABC"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Start</w:t>
            </w:r>
          </w:p>
        </w:tc>
      </w:tr>
      <w:tr w:rsidR="004B5B96" w:rsidRPr="004B5B96" w14:paraId="48398C30" w14:textId="77777777" w:rsidTr="0071342C">
        <w:trPr>
          <w:trHeight w:val="300"/>
        </w:trPr>
        <w:tc>
          <w:tcPr>
            <w:tcW w:w="488" w:type="dxa"/>
            <w:tcBorders>
              <w:top w:val="nil"/>
              <w:left w:val="nil"/>
              <w:bottom w:val="nil"/>
              <w:right w:val="single" w:sz="4" w:space="0" w:color="auto"/>
            </w:tcBorders>
            <w:shd w:val="clear" w:color="auto" w:fill="auto"/>
            <w:hideMark/>
          </w:tcPr>
          <w:p w14:paraId="68308944"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27" w:type="dxa"/>
            <w:gridSpan w:val="2"/>
            <w:tcBorders>
              <w:top w:val="single" w:sz="4" w:space="0" w:color="auto"/>
              <w:left w:val="nil"/>
              <w:bottom w:val="single" w:sz="4" w:space="0" w:color="auto"/>
              <w:right w:val="single" w:sz="4" w:space="0" w:color="auto"/>
            </w:tcBorders>
            <w:shd w:val="clear" w:color="auto" w:fill="auto"/>
            <w:hideMark/>
          </w:tcPr>
          <w:p w14:paraId="290EDBC2"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DTM~151~20080830</w:t>
            </w:r>
          </w:p>
        </w:tc>
        <w:tc>
          <w:tcPr>
            <w:tcW w:w="4625" w:type="dxa"/>
            <w:tcBorders>
              <w:top w:val="nil"/>
              <w:left w:val="single" w:sz="4" w:space="0" w:color="auto"/>
              <w:bottom w:val="single" w:sz="4" w:space="0" w:color="auto"/>
              <w:right w:val="single" w:sz="4" w:space="0" w:color="auto"/>
            </w:tcBorders>
            <w:shd w:val="clear" w:color="auto" w:fill="auto"/>
            <w:hideMark/>
          </w:tcPr>
          <w:p w14:paraId="3A116417"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End</w:t>
            </w:r>
          </w:p>
        </w:tc>
      </w:tr>
      <w:tr w:rsidR="004B5B96" w:rsidRPr="004B5B96" w14:paraId="2C5395FF" w14:textId="77777777" w:rsidTr="0071342C">
        <w:trPr>
          <w:trHeight w:val="300"/>
        </w:trPr>
        <w:tc>
          <w:tcPr>
            <w:tcW w:w="488" w:type="dxa"/>
            <w:tcBorders>
              <w:top w:val="nil"/>
              <w:left w:val="nil"/>
              <w:bottom w:val="nil"/>
              <w:right w:val="single" w:sz="4" w:space="0" w:color="auto"/>
            </w:tcBorders>
            <w:shd w:val="clear" w:color="auto" w:fill="auto"/>
            <w:hideMark/>
          </w:tcPr>
          <w:p w14:paraId="62C3F25D"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27" w:type="dxa"/>
            <w:gridSpan w:val="2"/>
            <w:tcBorders>
              <w:top w:val="single" w:sz="4" w:space="0" w:color="auto"/>
              <w:left w:val="nil"/>
              <w:bottom w:val="single" w:sz="4" w:space="0" w:color="auto"/>
              <w:right w:val="single" w:sz="4" w:space="0" w:color="auto"/>
            </w:tcBorders>
            <w:shd w:val="clear" w:color="auto" w:fill="auto"/>
            <w:hideMark/>
          </w:tcPr>
          <w:p w14:paraId="1235CD54"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REF~JH~A</w:t>
            </w:r>
          </w:p>
        </w:tc>
        <w:tc>
          <w:tcPr>
            <w:tcW w:w="4625" w:type="dxa"/>
            <w:tcBorders>
              <w:top w:val="nil"/>
              <w:left w:val="single" w:sz="4" w:space="0" w:color="auto"/>
              <w:bottom w:val="single" w:sz="4" w:space="0" w:color="auto"/>
              <w:right w:val="single" w:sz="4" w:space="0" w:color="auto"/>
            </w:tcBorders>
            <w:shd w:val="clear" w:color="auto" w:fill="auto"/>
            <w:hideMark/>
          </w:tcPr>
          <w:p w14:paraId="3512C670"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Role</w:t>
            </w:r>
          </w:p>
        </w:tc>
      </w:tr>
      <w:tr w:rsidR="004B5B96" w:rsidRPr="004B5B96" w14:paraId="4FF107D9" w14:textId="77777777" w:rsidTr="0071342C">
        <w:trPr>
          <w:trHeight w:val="300"/>
        </w:trPr>
        <w:tc>
          <w:tcPr>
            <w:tcW w:w="488" w:type="dxa"/>
            <w:tcBorders>
              <w:top w:val="nil"/>
              <w:left w:val="nil"/>
              <w:bottom w:val="nil"/>
              <w:right w:val="single" w:sz="4" w:space="0" w:color="auto"/>
            </w:tcBorders>
            <w:shd w:val="clear" w:color="auto" w:fill="auto"/>
            <w:hideMark/>
          </w:tcPr>
          <w:p w14:paraId="1DAE334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27" w:type="dxa"/>
            <w:gridSpan w:val="2"/>
            <w:tcBorders>
              <w:top w:val="single" w:sz="4" w:space="0" w:color="auto"/>
              <w:left w:val="nil"/>
              <w:bottom w:val="single" w:sz="4" w:space="0" w:color="auto"/>
              <w:right w:val="single" w:sz="4" w:space="0" w:color="auto"/>
            </w:tcBorders>
            <w:shd w:val="clear" w:color="auto" w:fill="auto"/>
            <w:hideMark/>
          </w:tcPr>
          <w:p w14:paraId="3EF1E3E4"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REF~MT~KHMON</w:t>
            </w:r>
          </w:p>
        </w:tc>
        <w:tc>
          <w:tcPr>
            <w:tcW w:w="4625" w:type="dxa"/>
            <w:tcBorders>
              <w:top w:val="nil"/>
              <w:left w:val="single" w:sz="4" w:space="0" w:color="auto"/>
              <w:bottom w:val="single" w:sz="4" w:space="0" w:color="auto"/>
              <w:right w:val="single" w:sz="4" w:space="0" w:color="auto"/>
            </w:tcBorders>
            <w:shd w:val="clear" w:color="auto" w:fill="auto"/>
            <w:hideMark/>
          </w:tcPr>
          <w:p w14:paraId="60C0650A"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Type</w:t>
            </w:r>
          </w:p>
        </w:tc>
      </w:tr>
      <w:tr w:rsidR="004B5B96" w:rsidRPr="004B5B96" w14:paraId="5AFCD84F" w14:textId="77777777" w:rsidTr="0071342C">
        <w:trPr>
          <w:trHeight w:val="300"/>
        </w:trPr>
        <w:tc>
          <w:tcPr>
            <w:tcW w:w="488" w:type="dxa"/>
            <w:tcBorders>
              <w:top w:val="nil"/>
              <w:left w:val="nil"/>
              <w:bottom w:val="nil"/>
              <w:right w:val="single" w:sz="4" w:space="0" w:color="auto"/>
            </w:tcBorders>
            <w:shd w:val="clear" w:color="auto" w:fill="auto"/>
            <w:hideMark/>
          </w:tcPr>
          <w:p w14:paraId="6CC6FA2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27" w:type="dxa"/>
            <w:gridSpan w:val="2"/>
            <w:tcBorders>
              <w:top w:val="single" w:sz="4" w:space="0" w:color="auto"/>
              <w:left w:val="nil"/>
              <w:bottom w:val="single" w:sz="4" w:space="0" w:color="auto"/>
              <w:right w:val="single" w:sz="4" w:space="0" w:color="auto"/>
            </w:tcBorders>
            <w:shd w:val="clear" w:color="auto" w:fill="auto"/>
            <w:hideMark/>
          </w:tcPr>
          <w:p w14:paraId="2877A0B5"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QTY~QD~1099</w:t>
            </w:r>
          </w:p>
        </w:tc>
        <w:tc>
          <w:tcPr>
            <w:tcW w:w="4625" w:type="dxa"/>
            <w:tcBorders>
              <w:top w:val="nil"/>
              <w:left w:val="single" w:sz="4" w:space="0" w:color="auto"/>
              <w:bottom w:val="single" w:sz="4" w:space="0" w:color="auto"/>
              <w:right w:val="single" w:sz="4" w:space="0" w:color="auto"/>
            </w:tcBorders>
            <w:shd w:val="clear" w:color="auto" w:fill="auto"/>
            <w:hideMark/>
          </w:tcPr>
          <w:p w14:paraId="105D0105"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2317D56E" w14:textId="77777777" w:rsidTr="0071342C">
        <w:trPr>
          <w:trHeight w:val="300"/>
        </w:trPr>
        <w:tc>
          <w:tcPr>
            <w:tcW w:w="488" w:type="dxa"/>
            <w:tcBorders>
              <w:top w:val="nil"/>
              <w:left w:val="nil"/>
              <w:bottom w:val="nil"/>
              <w:right w:val="nil"/>
            </w:tcBorders>
            <w:shd w:val="clear" w:color="auto" w:fill="auto"/>
            <w:hideMark/>
          </w:tcPr>
          <w:p w14:paraId="31033115" w14:textId="77777777" w:rsidR="004B5B96" w:rsidRPr="004B5B96" w:rsidRDefault="004B5B96" w:rsidP="004B5B96">
            <w:pPr>
              <w:autoSpaceDE/>
              <w:autoSpaceDN/>
              <w:rPr>
                <w:rFonts w:ascii="Calibri" w:hAnsi="Calibri" w:cs="Calibri"/>
                <w:color w:val="000000"/>
                <w:sz w:val="22"/>
                <w:szCs w:val="22"/>
              </w:rPr>
            </w:pPr>
          </w:p>
        </w:tc>
        <w:tc>
          <w:tcPr>
            <w:tcW w:w="488" w:type="dxa"/>
            <w:tcBorders>
              <w:top w:val="nil"/>
              <w:left w:val="nil"/>
              <w:bottom w:val="nil"/>
              <w:right w:val="single" w:sz="4" w:space="0" w:color="auto"/>
            </w:tcBorders>
            <w:shd w:val="clear" w:color="auto" w:fill="auto"/>
            <w:hideMark/>
          </w:tcPr>
          <w:p w14:paraId="627EB90F"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3539" w:type="dxa"/>
            <w:tcBorders>
              <w:top w:val="nil"/>
              <w:left w:val="nil"/>
              <w:bottom w:val="single" w:sz="4" w:space="0" w:color="auto"/>
              <w:right w:val="nil"/>
            </w:tcBorders>
            <w:shd w:val="clear" w:color="auto" w:fill="auto"/>
            <w:hideMark/>
          </w:tcPr>
          <w:p w14:paraId="328E6AC3"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MEA~~PRQ~1099~~~~51</w:t>
            </w:r>
          </w:p>
        </w:tc>
        <w:tc>
          <w:tcPr>
            <w:tcW w:w="4625" w:type="dxa"/>
            <w:tcBorders>
              <w:top w:val="nil"/>
              <w:left w:val="single" w:sz="4" w:space="0" w:color="auto"/>
              <w:bottom w:val="single" w:sz="4" w:space="0" w:color="auto"/>
              <w:right w:val="single" w:sz="4" w:space="0" w:color="auto"/>
            </w:tcBorders>
            <w:shd w:val="clear" w:color="auto" w:fill="auto"/>
            <w:hideMark/>
          </w:tcPr>
          <w:p w14:paraId="1CA28D6A"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Reads</w:t>
            </w:r>
          </w:p>
        </w:tc>
      </w:tr>
      <w:tr w:rsidR="004B5B96" w:rsidRPr="004B5B96" w14:paraId="540A1E41" w14:textId="77777777" w:rsidTr="0071342C">
        <w:trPr>
          <w:trHeight w:val="300"/>
        </w:trPr>
        <w:tc>
          <w:tcPr>
            <w:tcW w:w="488" w:type="dxa"/>
            <w:tcBorders>
              <w:top w:val="nil"/>
              <w:left w:val="nil"/>
              <w:bottom w:val="single" w:sz="4" w:space="0" w:color="auto"/>
              <w:right w:val="nil"/>
            </w:tcBorders>
            <w:shd w:val="clear" w:color="auto" w:fill="auto"/>
            <w:hideMark/>
          </w:tcPr>
          <w:p w14:paraId="6463A018"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88" w:type="dxa"/>
            <w:tcBorders>
              <w:top w:val="nil"/>
              <w:left w:val="nil"/>
              <w:bottom w:val="single" w:sz="4" w:space="0" w:color="auto"/>
              <w:right w:val="single" w:sz="4" w:space="0" w:color="auto"/>
            </w:tcBorders>
            <w:shd w:val="clear" w:color="auto" w:fill="auto"/>
            <w:hideMark/>
          </w:tcPr>
          <w:p w14:paraId="5D01AF54"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3539" w:type="dxa"/>
            <w:tcBorders>
              <w:top w:val="nil"/>
              <w:left w:val="nil"/>
              <w:bottom w:val="single" w:sz="4" w:space="0" w:color="auto"/>
              <w:right w:val="nil"/>
            </w:tcBorders>
            <w:shd w:val="clear" w:color="auto" w:fill="auto"/>
            <w:hideMark/>
          </w:tcPr>
          <w:p w14:paraId="24B017F6"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MEA~~MU~1</w:t>
            </w:r>
          </w:p>
        </w:tc>
        <w:tc>
          <w:tcPr>
            <w:tcW w:w="4625" w:type="dxa"/>
            <w:tcBorders>
              <w:top w:val="nil"/>
              <w:left w:val="single" w:sz="4" w:space="0" w:color="auto"/>
              <w:bottom w:val="single" w:sz="4" w:space="0" w:color="auto"/>
              <w:right w:val="single" w:sz="4" w:space="0" w:color="auto"/>
            </w:tcBorders>
            <w:shd w:val="clear" w:color="auto" w:fill="auto"/>
            <w:hideMark/>
          </w:tcPr>
          <w:p w14:paraId="1294082B"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Multiplier</w:t>
            </w:r>
          </w:p>
        </w:tc>
      </w:tr>
      <w:tr w:rsidR="004B5B96" w:rsidRPr="004B5B96" w14:paraId="3F79C386" w14:textId="77777777" w:rsidTr="0071342C">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3378C24"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SE~23~000000001</w:t>
            </w:r>
          </w:p>
        </w:tc>
        <w:tc>
          <w:tcPr>
            <w:tcW w:w="4625" w:type="dxa"/>
            <w:tcBorders>
              <w:top w:val="nil"/>
              <w:left w:val="single" w:sz="4" w:space="0" w:color="auto"/>
              <w:bottom w:val="single" w:sz="4" w:space="0" w:color="auto"/>
              <w:right w:val="single" w:sz="4" w:space="0" w:color="auto"/>
            </w:tcBorders>
            <w:shd w:val="clear" w:color="auto" w:fill="auto"/>
            <w:hideMark/>
          </w:tcPr>
          <w:p w14:paraId="2508037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Number of Segments, Transaction Set Control Number</w:t>
            </w:r>
          </w:p>
        </w:tc>
      </w:tr>
    </w:tbl>
    <w:p w14:paraId="3D4EB69C" w14:textId="77777777" w:rsidR="004B5B96" w:rsidRDefault="004B5B96">
      <w:pPr>
        <w:widowControl w:val="0"/>
        <w:rPr>
          <w:rFonts w:ascii="Calibri" w:hAnsi="Calibri"/>
          <w:sz w:val="22"/>
          <w:szCs w:val="22"/>
        </w:rPr>
      </w:pPr>
    </w:p>
    <w:p w14:paraId="0FC04ABA" w14:textId="77777777" w:rsidR="00500E6E" w:rsidRDefault="00500E6E">
      <w:pPr>
        <w:widowControl w:val="0"/>
        <w:rPr>
          <w:rFonts w:ascii="Calibri" w:hAnsi="Calibri"/>
          <w:sz w:val="22"/>
          <w:szCs w:val="22"/>
        </w:rPr>
      </w:pPr>
    </w:p>
    <w:p w14:paraId="5EFF830E" w14:textId="77777777" w:rsidR="00CB09E2" w:rsidRDefault="00CB09E2">
      <w:pPr>
        <w:widowControl w:val="0"/>
        <w:rPr>
          <w:rFonts w:ascii="Calibri" w:hAnsi="Calibri"/>
          <w:sz w:val="22"/>
          <w:szCs w:val="22"/>
        </w:rPr>
      </w:pPr>
    </w:p>
    <w:p w14:paraId="0B53A6DA" w14:textId="77777777" w:rsidR="008F6550" w:rsidRDefault="008F6550">
      <w:pPr>
        <w:widowControl w:val="0"/>
        <w:rPr>
          <w:rFonts w:ascii="Calibri" w:hAnsi="Calibri"/>
          <w:sz w:val="22"/>
          <w:szCs w:val="22"/>
        </w:rPr>
      </w:pPr>
    </w:p>
    <w:p w14:paraId="2334A8DA" w14:textId="77777777" w:rsidR="008F6550" w:rsidRDefault="008F6550">
      <w:pPr>
        <w:widowControl w:val="0"/>
        <w:rPr>
          <w:rFonts w:ascii="Calibri" w:hAnsi="Calibri"/>
          <w:sz w:val="22"/>
          <w:szCs w:val="22"/>
        </w:rPr>
      </w:pPr>
    </w:p>
    <w:p w14:paraId="363E7AC1" w14:textId="77777777" w:rsidR="008F6550" w:rsidRDefault="008F6550">
      <w:pPr>
        <w:widowControl w:val="0"/>
        <w:rPr>
          <w:rFonts w:ascii="Calibri" w:hAnsi="Calibri"/>
          <w:sz w:val="22"/>
          <w:szCs w:val="22"/>
        </w:rPr>
      </w:pPr>
    </w:p>
    <w:p w14:paraId="15F80380" w14:textId="77777777" w:rsidR="008F6550" w:rsidRDefault="008F6550">
      <w:pPr>
        <w:widowControl w:val="0"/>
        <w:rPr>
          <w:rFonts w:ascii="Calibri" w:hAnsi="Calibri"/>
          <w:sz w:val="22"/>
          <w:szCs w:val="22"/>
        </w:rPr>
      </w:pPr>
    </w:p>
    <w:p w14:paraId="66AB009E" w14:textId="77777777" w:rsidR="008F6550" w:rsidRDefault="008F6550">
      <w:pPr>
        <w:widowControl w:val="0"/>
        <w:rPr>
          <w:rFonts w:ascii="Calibri" w:hAnsi="Calibri"/>
          <w:sz w:val="22"/>
          <w:szCs w:val="22"/>
        </w:rPr>
      </w:pPr>
    </w:p>
    <w:p w14:paraId="4943934D" w14:textId="77777777" w:rsidR="008F6550" w:rsidRDefault="008F6550">
      <w:pPr>
        <w:widowControl w:val="0"/>
        <w:rPr>
          <w:rFonts w:ascii="Calibri" w:hAnsi="Calibri"/>
          <w:sz w:val="22"/>
          <w:szCs w:val="22"/>
        </w:rPr>
      </w:pPr>
    </w:p>
    <w:p w14:paraId="4076CC03" w14:textId="77777777" w:rsidR="008F6550" w:rsidRDefault="008F6550">
      <w:pPr>
        <w:widowControl w:val="0"/>
        <w:rPr>
          <w:rFonts w:ascii="Calibri" w:hAnsi="Calibri"/>
          <w:sz w:val="22"/>
          <w:szCs w:val="22"/>
        </w:rPr>
      </w:pPr>
    </w:p>
    <w:p w14:paraId="287D5D2B" w14:textId="77777777" w:rsidR="008F6550" w:rsidRDefault="008F6550">
      <w:pPr>
        <w:widowControl w:val="0"/>
        <w:rPr>
          <w:rFonts w:ascii="Calibri" w:hAnsi="Calibri"/>
          <w:sz w:val="22"/>
          <w:szCs w:val="22"/>
        </w:rPr>
      </w:pPr>
    </w:p>
    <w:p w14:paraId="6C6BF86F" w14:textId="77777777" w:rsidR="008F6550" w:rsidRDefault="008F6550">
      <w:pPr>
        <w:widowControl w:val="0"/>
        <w:rPr>
          <w:rFonts w:ascii="Calibri" w:hAnsi="Calibri"/>
          <w:sz w:val="22"/>
          <w:szCs w:val="22"/>
        </w:rPr>
      </w:pPr>
    </w:p>
    <w:p w14:paraId="0526B4E9" w14:textId="77777777" w:rsidR="008F6550" w:rsidRDefault="008F6550">
      <w:pPr>
        <w:widowControl w:val="0"/>
        <w:rPr>
          <w:rFonts w:ascii="Calibri" w:hAnsi="Calibri"/>
          <w:sz w:val="22"/>
          <w:szCs w:val="22"/>
        </w:rPr>
      </w:pPr>
    </w:p>
    <w:p w14:paraId="38F7086A" w14:textId="77777777" w:rsidR="008F6550" w:rsidRDefault="008F6550">
      <w:pPr>
        <w:widowControl w:val="0"/>
        <w:rPr>
          <w:rFonts w:ascii="Calibri" w:hAnsi="Calibri"/>
          <w:sz w:val="22"/>
          <w:szCs w:val="22"/>
        </w:rPr>
      </w:pPr>
    </w:p>
    <w:p w14:paraId="780AA611" w14:textId="77777777" w:rsidR="00CB09E2" w:rsidRDefault="00CB09E2" w:rsidP="00CB09E2">
      <w:pPr>
        <w:widowControl w:val="0"/>
        <w:rPr>
          <w:rFonts w:ascii="Calibri" w:hAnsi="Calibri"/>
          <w:snapToGrid w:val="0"/>
          <w:sz w:val="22"/>
          <w:szCs w:val="22"/>
        </w:rPr>
      </w:pPr>
      <w:r>
        <w:rPr>
          <w:rFonts w:ascii="Calibri" w:hAnsi="Calibri"/>
          <w:snapToGrid w:val="0"/>
          <w:sz w:val="22"/>
          <w:szCs w:val="22"/>
        </w:rPr>
        <w:lastRenderedPageBreak/>
        <w:t>867_02 Example #2 of 4</w:t>
      </w:r>
    </w:p>
    <w:p w14:paraId="4B91D907" w14:textId="77777777" w:rsidR="00CB09E2" w:rsidRDefault="00CB09E2" w:rsidP="00CB09E2">
      <w:pPr>
        <w:widowControl w:val="0"/>
        <w:rPr>
          <w:rFonts w:ascii="Calibri" w:hAnsi="Calibri"/>
          <w:sz w:val="22"/>
          <w:szCs w:val="22"/>
        </w:rPr>
      </w:pPr>
      <w:r w:rsidRPr="00CB09E2">
        <w:rPr>
          <w:rFonts w:ascii="Calibri" w:hAnsi="Calibri"/>
          <w:sz w:val="22"/>
          <w:szCs w:val="22"/>
        </w:rPr>
        <w:t>Historical Usage UNMETERED SERVICES</w:t>
      </w:r>
    </w:p>
    <w:tbl>
      <w:tblPr>
        <w:tblW w:w="9060" w:type="dxa"/>
        <w:tblInd w:w="93" w:type="dxa"/>
        <w:tblLayout w:type="fixed"/>
        <w:tblLook w:val="04A0" w:firstRow="1" w:lastRow="0" w:firstColumn="1" w:lastColumn="0" w:noHBand="0" w:noVBand="1"/>
      </w:tblPr>
      <w:tblGrid>
        <w:gridCol w:w="380"/>
        <w:gridCol w:w="4135"/>
        <w:gridCol w:w="4545"/>
      </w:tblGrid>
      <w:tr w:rsidR="004B5B96" w:rsidRPr="004B5B96" w14:paraId="6C010DDF" w14:textId="77777777" w:rsidTr="0071342C">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353FCF50" w14:textId="77777777" w:rsidR="004B5B96" w:rsidRPr="004B5B96" w:rsidRDefault="004B5B96" w:rsidP="004B5B96">
            <w:pPr>
              <w:autoSpaceDE/>
              <w:autoSpaceDN/>
              <w:jc w:val="center"/>
              <w:rPr>
                <w:rFonts w:ascii="Calibri" w:hAnsi="Calibri" w:cs="Calibri"/>
                <w:color w:val="000000"/>
                <w:sz w:val="22"/>
                <w:szCs w:val="22"/>
              </w:rPr>
            </w:pPr>
            <w:r w:rsidRPr="004B5B96">
              <w:rPr>
                <w:rFonts w:ascii="Calibri" w:hAnsi="Calibri" w:cs="Calibri"/>
                <w:color w:val="000000"/>
                <w:sz w:val="22"/>
                <w:szCs w:val="22"/>
              </w:rPr>
              <w:t>ERCOT to CR</w:t>
            </w:r>
            <w:r w:rsidRPr="004B5B96">
              <w:rPr>
                <w:rFonts w:ascii="Calibri" w:hAnsi="Calibri" w:cs="Calibri"/>
                <w:color w:val="000000"/>
                <w:sz w:val="22"/>
                <w:szCs w:val="22"/>
              </w:rPr>
              <w:br/>
              <w:t>Summarized Historical Usage for two Un-Metered Services</w:t>
            </w:r>
          </w:p>
        </w:tc>
      </w:tr>
      <w:tr w:rsidR="004B5B96" w:rsidRPr="004B5B96" w14:paraId="6E235FCD" w14:textId="77777777" w:rsidTr="0071342C">
        <w:trPr>
          <w:trHeight w:val="600"/>
        </w:trPr>
        <w:tc>
          <w:tcPr>
            <w:tcW w:w="4515" w:type="dxa"/>
            <w:gridSpan w:val="2"/>
            <w:tcBorders>
              <w:top w:val="nil"/>
              <w:left w:val="single" w:sz="4" w:space="0" w:color="auto"/>
              <w:bottom w:val="single" w:sz="4" w:space="0" w:color="auto"/>
              <w:right w:val="single" w:sz="4" w:space="0" w:color="auto"/>
            </w:tcBorders>
            <w:shd w:val="clear" w:color="auto" w:fill="auto"/>
            <w:hideMark/>
          </w:tcPr>
          <w:p w14:paraId="7F7E0DBB"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ST~867~000000001</w:t>
            </w:r>
          </w:p>
        </w:tc>
        <w:tc>
          <w:tcPr>
            <w:tcW w:w="4545" w:type="dxa"/>
            <w:tcBorders>
              <w:top w:val="nil"/>
              <w:left w:val="single" w:sz="4" w:space="0" w:color="auto"/>
              <w:bottom w:val="single" w:sz="4" w:space="0" w:color="auto"/>
              <w:right w:val="single" w:sz="4" w:space="0" w:color="auto"/>
            </w:tcBorders>
            <w:shd w:val="clear" w:color="auto" w:fill="auto"/>
            <w:hideMark/>
          </w:tcPr>
          <w:p w14:paraId="21E1CA8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Transaction Type, Transaction Set Control Number</w:t>
            </w:r>
          </w:p>
        </w:tc>
      </w:tr>
      <w:tr w:rsidR="004B5B96" w:rsidRPr="004B5B96" w14:paraId="4E3A5F4E" w14:textId="77777777" w:rsidTr="0071342C">
        <w:trPr>
          <w:trHeight w:val="585"/>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E1F359B"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BPT~52~200805101201001~20080510~DD~~~~~7044180</w:t>
            </w:r>
          </w:p>
        </w:tc>
        <w:tc>
          <w:tcPr>
            <w:tcW w:w="4545" w:type="dxa"/>
            <w:tcBorders>
              <w:top w:val="nil"/>
              <w:left w:val="single" w:sz="4" w:space="0" w:color="auto"/>
              <w:bottom w:val="single" w:sz="4" w:space="0" w:color="auto"/>
              <w:right w:val="single" w:sz="4" w:space="0" w:color="auto"/>
            </w:tcBorders>
            <w:shd w:val="clear" w:color="auto" w:fill="auto"/>
            <w:hideMark/>
          </w:tcPr>
          <w:p w14:paraId="6E585824"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Original, Unique Reference Identification, Date, Report Type</w:t>
            </w:r>
          </w:p>
        </w:tc>
      </w:tr>
      <w:tr w:rsidR="004B5B96" w:rsidRPr="004B5B96" w14:paraId="6E229743" w14:textId="77777777" w:rsidTr="0071342C">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067017D"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REF~Q5~~12345678910111231</w:t>
            </w:r>
          </w:p>
        </w:tc>
        <w:tc>
          <w:tcPr>
            <w:tcW w:w="4545" w:type="dxa"/>
            <w:tcBorders>
              <w:top w:val="nil"/>
              <w:left w:val="single" w:sz="4" w:space="0" w:color="auto"/>
              <w:bottom w:val="single" w:sz="4" w:space="0" w:color="auto"/>
              <w:right w:val="single" w:sz="4" w:space="0" w:color="auto"/>
            </w:tcBorders>
            <w:shd w:val="clear" w:color="auto" w:fill="auto"/>
            <w:hideMark/>
          </w:tcPr>
          <w:p w14:paraId="7AB0DD31"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ESI ID</w:t>
            </w:r>
          </w:p>
        </w:tc>
      </w:tr>
      <w:tr w:rsidR="004B5B96" w:rsidRPr="004B5B96" w14:paraId="0BFEB806" w14:textId="77777777" w:rsidTr="0071342C">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011C5EC"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N1~8S~TDSP NAME~1~009876543</w:t>
            </w:r>
          </w:p>
        </w:tc>
        <w:tc>
          <w:tcPr>
            <w:tcW w:w="4545" w:type="dxa"/>
            <w:tcBorders>
              <w:top w:val="nil"/>
              <w:left w:val="single" w:sz="4" w:space="0" w:color="auto"/>
              <w:bottom w:val="single" w:sz="4" w:space="0" w:color="auto"/>
              <w:right w:val="single" w:sz="4" w:space="0" w:color="auto"/>
            </w:tcBorders>
            <w:shd w:val="clear" w:color="auto" w:fill="auto"/>
            <w:hideMark/>
          </w:tcPr>
          <w:p w14:paraId="04E2CDD3"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TDSP Name, DUNS Number</w:t>
            </w:r>
          </w:p>
        </w:tc>
      </w:tr>
      <w:tr w:rsidR="004B5B96" w:rsidRPr="004B5B96" w14:paraId="5008178A" w14:textId="77777777" w:rsidTr="0071342C">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5E683A3"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N1~AY~ERCOT~1~183529049~~41</w:t>
            </w:r>
          </w:p>
        </w:tc>
        <w:tc>
          <w:tcPr>
            <w:tcW w:w="4545" w:type="dxa"/>
            <w:tcBorders>
              <w:top w:val="nil"/>
              <w:left w:val="single" w:sz="4" w:space="0" w:color="auto"/>
              <w:bottom w:val="single" w:sz="4" w:space="0" w:color="auto"/>
              <w:right w:val="single" w:sz="4" w:space="0" w:color="auto"/>
            </w:tcBorders>
            <w:shd w:val="clear" w:color="auto" w:fill="auto"/>
            <w:hideMark/>
          </w:tcPr>
          <w:p w14:paraId="3754ECAA" w14:textId="77777777" w:rsidR="004B5B96" w:rsidRPr="004B5B96" w:rsidRDefault="004B5B96" w:rsidP="004B5B96">
            <w:pPr>
              <w:autoSpaceDE/>
              <w:autoSpaceDN/>
              <w:rPr>
                <w:rFonts w:ascii="Calibri" w:hAnsi="Calibri" w:cs="Calibri"/>
                <w:color w:val="000000"/>
                <w:sz w:val="22"/>
                <w:szCs w:val="22"/>
              </w:rPr>
            </w:pPr>
            <w:del w:id="10" w:author="MCT" w:date="2023-02-14T08:45:00Z">
              <w:r w:rsidRPr="004B5B96" w:rsidDel="00E27341">
                <w:rPr>
                  <w:rFonts w:ascii="Calibri" w:hAnsi="Calibri" w:cs="Calibri"/>
                  <w:color w:val="000000"/>
                  <w:sz w:val="22"/>
                  <w:szCs w:val="22"/>
                </w:rPr>
                <w:delText>ERCOT ,</w:delText>
              </w:r>
            </w:del>
            <w:ins w:id="11" w:author="MCT" w:date="2023-02-14T08:45:00Z">
              <w:r w:rsidR="00E27341" w:rsidRPr="004B5B96">
                <w:rPr>
                  <w:rFonts w:ascii="Calibri" w:hAnsi="Calibri" w:cs="Calibri"/>
                  <w:color w:val="000000"/>
                  <w:sz w:val="22"/>
                  <w:szCs w:val="22"/>
                </w:rPr>
                <w:t>ERCOT,</w:t>
              </w:r>
            </w:ins>
            <w:r w:rsidRPr="004B5B96">
              <w:rPr>
                <w:rFonts w:ascii="Calibri" w:hAnsi="Calibri" w:cs="Calibri"/>
                <w:color w:val="000000"/>
                <w:sz w:val="22"/>
                <w:szCs w:val="22"/>
              </w:rPr>
              <w:t xml:space="preserve"> DUNS Number, Sender</w:t>
            </w:r>
          </w:p>
        </w:tc>
      </w:tr>
      <w:tr w:rsidR="004B5B96" w:rsidRPr="004B5B96" w14:paraId="17394716" w14:textId="77777777" w:rsidTr="0071342C">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17BE48B"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N1~SJ~CR NAME~1~98765432~~40</w:t>
            </w:r>
          </w:p>
        </w:tc>
        <w:tc>
          <w:tcPr>
            <w:tcW w:w="4545" w:type="dxa"/>
            <w:tcBorders>
              <w:top w:val="nil"/>
              <w:left w:val="single" w:sz="4" w:space="0" w:color="auto"/>
              <w:bottom w:val="single" w:sz="4" w:space="0" w:color="auto"/>
              <w:right w:val="single" w:sz="4" w:space="0" w:color="auto"/>
            </w:tcBorders>
            <w:shd w:val="clear" w:color="auto" w:fill="auto"/>
            <w:hideMark/>
          </w:tcPr>
          <w:p w14:paraId="68FB9969"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CR Name, DUNS Number, Receiver</w:t>
            </w:r>
          </w:p>
        </w:tc>
      </w:tr>
      <w:tr w:rsidR="004B5B96" w:rsidRPr="004B5B96" w14:paraId="065D6E90" w14:textId="77777777" w:rsidTr="0071342C">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B68C6BA"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PTD~BD</w:t>
            </w:r>
          </w:p>
        </w:tc>
        <w:tc>
          <w:tcPr>
            <w:tcW w:w="4545" w:type="dxa"/>
            <w:tcBorders>
              <w:top w:val="nil"/>
              <w:left w:val="single" w:sz="4" w:space="0" w:color="auto"/>
              <w:bottom w:val="single" w:sz="4" w:space="0" w:color="auto"/>
              <w:right w:val="single" w:sz="4" w:space="0" w:color="auto"/>
            </w:tcBorders>
            <w:shd w:val="clear" w:color="auto" w:fill="auto"/>
            <w:hideMark/>
          </w:tcPr>
          <w:p w14:paraId="4D9C75BB"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Unmetered Services</w:t>
            </w:r>
          </w:p>
        </w:tc>
      </w:tr>
      <w:tr w:rsidR="004B5B96" w:rsidRPr="004B5B96" w14:paraId="33DAC63E" w14:textId="77777777" w:rsidTr="0071342C">
        <w:trPr>
          <w:trHeight w:val="300"/>
        </w:trPr>
        <w:tc>
          <w:tcPr>
            <w:tcW w:w="380" w:type="dxa"/>
            <w:tcBorders>
              <w:top w:val="nil"/>
              <w:left w:val="nil"/>
              <w:bottom w:val="nil"/>
              <w:right w:val="nil"/>
            </w:tcBorders>
            <w:shd w:val="clear" w:color="auto" w:fill="auto"/>
            <w:hideMark/>
          </w:tcPr>
          <w:p w14:paraId="496745CE" w14:textId="77777777" w:rsidR="004B5B96" w:rsidRPr="004B5B96" w:rsidRDefault="004B5B96" w:rsidP="004B5B96">
            <w:pPr>
              <w:autoSpaceDE/>
              <w:autoSpaceDN/>
              <w:rPr>
                <w:rFonts w:ascii="Calibri" w:hAnsi="Calibri" w:cs="Calibri"/>
                <w:color w:val="000000"/>
                <w:sz w:val="22"/>
                <w:szCs w:val="22"/>
              </w:rPr>
            </w:pPr>
          </w:p>
        </w:tc>
        <w:tc>
          <w:tcPr>
            <w:tcW w:w="4135" w:type="dxa"/>
            <w:tcBorders>
              <w:top w:val="single" w:sz="4" w:space="0" w:color="auto"/>
              <w:left w:val="single" w:sz="4" w:space="0" w:color="auto"/>
              <w:bottom w:val="single" w:sz="4" w:space="0" w:color="auto"/>
              <w:right w:val="nil"/>
            </w:tcBorders>
            <w:shd w:val="clear" w:color="auto" w:fill="auto"/>
            <w:hideMark/>
          </w:tcPr>
          <w:p w14:paraId="19EDD238"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DTM~150~20080731</w:t>
            </w:r>
          </w:p>
        </w:tc>
        <w:tc>
          <w:tcPr>
            <w:tcW w:w="4545" w:type="dxa"/>
            <w:tcBorders>
              <w:top w:val="nil"/>
              <w:left w:val="single" w:sz="4" w:space="0" w:color="auto"/>
              <w:bottom w:val="single" w:sz="4" w:space="0" w:color="auto"/>
              <w:right w:val="single" w:sz="4" w:space="0" w:color="auto"/>
            </w:tcBorders>
            <w:shd w:val="clear" w:color="auto" w:fill="auto"/>
            <w:hideMark/>
          </w:tcPr>
          <w:p w14:paraId="53A674C7"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Start</w:t>
            </w:r>
          </w:p>
        </w:tc>
      </w:tr>
      <w:tr w:rsidR="004B5B96" w:rsidRPr="004B5B96" w14:paraId="5A09BB9E" w14:textId="77777777" w:rsidTr="0071342C">
        <w:trPr>
          <w:trHeight w:val="300"/>
        </w:trPr>
        <w:tc>
          <w:tcPr>
            <w:tcW w:w="380" w:type="dxa"/>
            <w:tcBorders>
              <w:top w:val="nil"/>
              <w:left w:val="nil"/>
              <w:bottom w:val="nil"/>
              <w:right w:val="nil"/>
            </w:tcBorders>
            <w:shd w:val="clear" w:color="auto" w:fill="auto"/>
            <w:hideMark/>
          </w:tcPr>
          <w:p w14:paraId="6AF40B18" w14:textId="77777777" w:rsidR="004B5B96" w:rsidRPr="004B5B96" w:rsidRDefault="004B5B96" w:rsidP="004B5B96">
            <w:pPr>
              <w:autoSpaceDE/>
              <w:autoSpaceDN/>
              <w:rPr>
                <w:rFonts w:ascii="Calibri" w:hAnsi="Calibri" w:cs="Calibri"/>
                <w:color w:val="000000"/>
                <w:sz w:val="22"/>
                <w:szCs w:val="22"/>
              </w:rPr>
            </w:pPr>
          </w:p>
        </w:tc>
        <w:tc>
          <w:tcPr>
            <w:tcW w:w="4135" w:type="dxa"/>
            <w:tcBorders>
              <w:top w:val="nil"/>
              <w:left w:val="single" w:sz="4" w:space="0" w:color="auto"/>
              <w:bottom w:val="single" w:sz="4" w:space="0" w:color="auto"/>
              <w:right w:val="nil"/>
            </w:tcBorders>
            <w:shd w:val="clear" w:color="auto" w:fill="auto"/>
            <w:hideMark/>
          </w:tcPr>
          <w:p w14:paraId="2F5A7801"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DTM~151~20080829</w:t>
            </w:r>
          </w:p>
        </w:tc>
        <w:tc>
          <w:tcPr>
            <w:tcW w:w="4545" w:type="dxa"/>
            <w:tcBorders>
              <w:top w:val="nil"/>
              <w:left w:val="single" w:sz="4" w:space="0" w:color="auto"/>
              <w:bottom w:val="single" w:sz="4" w:space="0" w:color="auto"/>
              <w:right w:val="single" w:sz="4" w:space="0" w:color="auto"/>
            </w:tcBorders>
            <w:shd w:val="clear" w:color="auto" w:fill="auto"/>
            <w:hideMark/>
          </w:tcPr>
          <w:p w14:paraId="3CBA8193"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End</w:t>
            </w:r>
          </w:p>
        </w:tc>
      </w:tr>
      <w:tr w:rsidR="004B5B96" w:rsidRPr="004B5B96" w14:paraId="5C961F66" w14:textId="77777777" w:rsidTr="0071342C">
        <w:trPr>
          <w:trHeight w:val="300"/>
        </w:trPr>
        <w:tc>
          <w:tcPr>
            <w:tcW w:w="380" w:type="dxa"/>
            <w:tcBorders>
              <w:top w:val="nil"/>
              <w:left w:val="nil"/>
              <w:bottom w:val="nil"/>
              <w:right w:val="nil"/>
            </w:tcBorders>
            <w:shd w:val="clear" w:color="auto" w:fill="auto"/>
            <w:hideMark/>
          </w:tcPr>
          <w:p w14:paraId="426F86B9" w14:textId="77777777" w:rsidR="004B5B96" w:rsidRPr="004B5B96" w:rsidRDefault="004B5B96" w:rsidP="004B5B96">
            <w:pPr>
              <w:autoSpaceDE/>
              <w:autoSpaceDN/>
              <w:rPr>
                <w:rFonts w:ascii="Calibri" w:hAnsi="Calibri" w:cs="Calibri"/>
                <w:color w:val="000000"/>
                <w:sz w:val="22"/>
                <w:szCs w:val="22"/>
              </w:rPr>
            </w:pPr>
          </w:p>
        </w:tc>
        <w:tc>
          <w:tcPr>
            <w:tcW w:w="4135" w:type="dxa"/>
            <w:tcBorders>
              <w:top w:val="nil"/>
              <w:left w:val="single" w:sz="4" w:space="0" w:color="auto"/>
              <w:bottom w:val="single" w:sz="4" w:space="0" w:color="auto"/>
              <w:right w:val="nil"/>
            </w:tcBorders>
            <w:shd w:val="clear" w:color="auto" w:fill="auto"/>
            <w:hideMark/>
          </w:tcPr>
          <w:p w14:paraId="4B903761"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REF~PRT~SD~028000</w:t>
            </w:r>
          </w:p>
        </w:tc>
        <w:tc>
          <w:tcPr>
            <w:tcW w:w="4545" w:type="dxa"/>
            <w:tcBorders>
              <w:top w:val="nil"/>
              <w:left w:val="single" w:sz="4" w:space="0" w:color="auto"/>
              <w:bottom w:val="single" w:sz="4" w:space="0" w:color="auto"/>
              <w:right w:val="single" w:sz="4" w:space="0" w:color="auto"/>
            </w:tcBorders>
            <w:shd w:val="clear" w:color="auto" w:fill="auto"/>
            <w:hideMark/>
          </w:tcPr>
          <w:p w14:paraId="76A96BB6"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Sodium</w:t>
            </w:r>
          </w:p>
        </w:tc>
      </w:tr>
      <w:tr w:rsidR="004B5B96" w:rsidRPr="004B5B96" w14:paraId="178A4E7F" w14:textId="77777777" w:rsidTr="0071342C">
        <w:trPr>
          <w:trHeight w:val="300"/>
        </w:trPr>
        <w:tc>
          <w:tcPr>
            <w:tcW w:w="380" w:type="dxa"/>
            <w:tcBorders>
              <w:top w:val="nil"/>
              <w:left w:val="nil"/>
              <w:bottom w:val="nil"/>
              <w:right w:val="nil"/>
            </w:tcBorders>
            <w:shd w:val="clear" w:color="auto" w:fill="auto"/>
            <w:hideMark/>
          </w:tcPr>
          <w:p w14:paraId="063F76AE" w14:textId="77777777" w:rsidR="004B5B96" w:rsidRPr="004B5B96" w:rsidRDefault="004B5B96" w:rsidP="004B5B96">
            <w:pPr>
              <w:autoSpaceDE/>
              <w:autoSpaceDN/>
              <w:rPr>
                <w:rFonts w:ascii="Calibri" w:hAnsi="Calibri" w:cs="Calibri"/>
                <w:color w:val="000000"/>
                <w:sz w:val="22"/>
                <w:szCs w:val="22"/>
              </w:rPr>
            </w:pPr>
          </w:p>
        </w:tc>
        <w:tc>
          <w:tcPr>
            <w:tcW w:w="4135" w:type="dxa"/>
            <w:tcBorders>
              <w:top w:val="nil"/>
              <w:left w:val="single" w:sz="4" w:space="0" w:color="auto"/>
              <w:bottom w:val="nil"/>
              <w:right w:val="nil"/>
            </w:tcBorders>
            <w:shd w:val="clear" w:color="auto" w:fill="auto"/>
            <w:hideMark/>
          </w:tcPr>
          <w:p w14:paraId="4BB8B6E5"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QTY~QD~210~EA&gt;&gt;2&gt;KH&gt;&gt;105</w:t>
            </w:r>
          </w:p>
        </w:tc>
        <w:tc>
          <w:tcPr>
            <w:tcW w:w="4545" w:type="dxa"/>
            <w:tcBorders>
              <w:top w:val="nil"/>
              <w:left w:val="single" w:sz="4" w:space="0" w:color="auto"/>
              <w:bottom w:val="single" w:sz="4" w:space="0" w:color="auto"/>
              <w:right w:val="single" w:sz="4" w:space="0" w:color="auto"/>
            </w:tcBorders>
            <w:shd w:val="clear" w:color="auto" w:fill="auto"/>
            <w:hideMark/>
          </w:tcPr>
          <w:p w14:paraId="084D4630"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68EF2E34" w14:textId="77777777" w:rsidTr="0071342C">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FF21450"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PTD~BD</w:t>
            </w:r>
          </w:p>
        </w:tc>
        <w:tc>
          <w:tcPr>
            <w:tcW w:w="4545" w:type="dxa"/>
            <w:tcBorders>
              <w:top w:val="nil"/>
              <w:left w:val="single" w:sz="4" w:space="0" w:color="auto"/>
              <w:bottom w:val="single" w:sz="4" w:space="0" w:color="auto"/>
              <w:right w:val="single" w:sz="4" w:space="0" w:color="auto"/>
            </w:tcBorders>
            <w:shd w:val="clear" w:color="auto" w:fill="auto"/>
            <w:hideMark/>
          </w:tcPr>
          <w:p w14:paraId="7502010C"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Unmetered Services</w:t>
            </w:r>
          </w:p>
        </w:tc>
      </w:tr>
      <w:tr w:rsidR="004B5B96" w:rsidRPr="004B5B96" w14:paraId="1D8EA658" w14:textId="77777777" w:rsidTr="0071342C">
        <w:trPr>
          <w:trHeight w:val="300"/>
        </w:trPr>
        <w:tc>
          <w:tcPr>
            <w:tcW w:w="380" w:type="dxa"/>
            <w:tcBorders>
              <w:top w:val="nil"/>
              <w:left w:val="nil"/>
              <w:bottom w:val="nil"/>
              <w:right w:val="nil"/>
            </w:tcBorders>
            <w:shd w:val="clear" w:color="auto" w:fill="auto"/>
            <w:hideMark/>
          </w:tcPr>
          <w:p w14:paraId="3ACC830B" w14:textId="77777777" w:rsidR="004B5B96" w:rsidRPr="004B5B96" w:rsidRDefault="004B5B96" w:rsidP="004B5B96">
            <w:pPr>
              <w:autoSpaceDE/>
              <w:autoSpaceDN/>
              <w:rPr>
                <w:rFonts w:ascii="Calibri" w:hAnsi="Calibri" w:cs="Calibri"/>
                <w:color w:val="000000"/>
                <w:sz w:val="22"/>
                <w:szCs w:val="22"/>
              </w:rPr>
            </w:pPr>
          </w:p>
        </w:tc>
        <w:tc>
          <w:tcPr>
            <w:tcW w:w="4135" w:type="dxa"/>
            <w:tcBorders>
              <w:top w:val="nil"/>
              <w:left w:val="single" w:sz="4" w:space="0" w:color="auto"/>
              <w:bottom w:val="single" w:sz="4" w:space="0" w:color="auto"/>
              <w:right w:val="nil"/>
            </w:tcBorders>
            <w:shd w:val="clear" w:color="auto" w:fill="auto"/>
            <w:hideMark/>
          </w:tcPr>
          <w:p w14:paraId="52CC040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DTM~150~20080701</w:t>
            </w:r>
          </w:p>
        </w:tc>
        <w:tc>
          <w:tcPr>
            <w:tcW w:w="4545" w:type="dxa"/>
            <w:tcBorders>
              <w:top w:val="nil"/>
              <w:left w:val="single" w:sz="4" w:space="0" w:color="auto"/>
              <w:bottom w:val="single" w:sz="4" w:space="0" w:color="auto"/>
              <w:right w:val="single" w:sz="4" w:space="0" w:color="auto"/>
            </w:tcBorders>
            <w:shd w:val="clear" w:color="auto" w:fill="auto"/>
            <w:hideMark/>
          </w:tcPr>
          <w:p w14:paraId="77C361DF"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Start</w:t>
            </w:r>
          </w:p>
        </w:tc>
      </w:tr>
      <w:tr w:rsidR="004B5B96" w:rsidRPr="004B5B96" w14:paraId="52BD5CC8" w14:textId="77777777" w:rsidTr="0071342C">
        <w:trPr>
          <w:trHeight w:val="300"/>
        </w:trPr>
        <w:tc>
          <w:tcPr>
            <w:tcW w:w="380" w:type="dxa"/>
            <w:tcBorders>
              <w:top w:val="nil"/>
              <w:left w:val="nil"/>
              <w:bottom w:val="nil"/>
              <w:right w:val="nil"/>
            </w:tcBorders>
            <w:shd w:val="clear" w:color="auto" w:fill="auto"/>
            <w:hideMark/>
          </w:tcPr>
          <w:p w14:paraId="04903B0A" w14:textId="77777777" w:rsidR="004B5B96" w:rsidRPr="004B5B96" w:rsidRDefault="004B5B96" w:rsidP="004B5B96">
            <w:pPr>
              <w:autoSpaceDE/>
              <w:autoSpaceDN/>
              <w:rPr>
                <w:rFonts w:ascii="Calibri" w:hAnsi="Calibri" w:cs="Calibri"/>
                <w:color w:val="000000"/>
                <w:sz w:val="22"/>
                <w:szCs w:val="22"/>
              </w:rPr>
            </w:pPr>
          </w:p>
        </w:tc>
        <w:tc>
          <w:tcPr>
            <w:tcW w:w="4135" w:type="dxa"/>
            <w:tcBorders>
              <w:top w:val="nil"/>
              <w:left w:val="single" w:sz="4" w:space="0" w:color="auto"/>
              <w:bottom w:val="single" w:sz="4" w:space="0" w:color="auto"/>
              <w:right w:val="nil"/>
            </w:tcBorders>
            <w:shd w:val="clear" w:color="auto" w:fill="auto"/>
            <w:hideMark/>
          </w:tcPr>
          <w:p w14:paraId="2C35A389"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DTM~151~20080731</w:t>
            </w:r>
          </w:p>
        </w:tc>
        <w:tc>
          <w:tcPr>
            <w:tcW w:w="4545" w:type="dxa"/>
            <w:tcBorders>
              <w:top w:val="nil"/>
              <w:left w:val="single" w:sz="4" w:space="0" w:color="auto"/>
              <w:bottom w:val="single" w:sz="4" w:space="0" w:color="auto"/>
              <w:right w:val="single" w:sz="4" w:space="0" w:color="auto"/>
            </w:tcBorders>
            <w:shd w:val="clear" w:color="auto" w:fill="auto"/>
            <w:hideMark/>
          </w:tcPr>
          <w:p w14:paraId="20CF7B64"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End</w:t>
            </w:r>
          </w:p>
        </w:tc>
      </w:tr>
      <w:tr w:rsidR="004B5B96" w:rsidRPr="004B5B96" w14:paraId="3BDCDFEA" w14:textId="77777777" w:rsidTr="0071342C">
        <w:trPr>
          <w:trHeight w:val="300"/>
        </w:trPr>
        <w:tc>
          <w:tcPr>
            <w:tcW w:w="380" w:type="dxa"/>
            <w:tcBorders>
              <w:top w:val="nil"/>
              <w:left w:val="nil"/>
              <w:bottom w:val="nil"/>
              <w:right w:val="nil"/>
            </w:tcBorders>
            <w:shd w:val="clear" w:color="auto" w:fill="auto"/>
            <w:hideMark/>
          </w:tcPr>
          <w:p w14:paraId="459D3A00" w14:textId="77777777" w:rsidR="004B5B96" w:rsidRPr="004B5B96" w:rsidRDefault="004B5B96" w:rsidP="004B5B96">
            <w:pPr>
              <w:autoSpaceDE/>
              <w:autoSpaceDN/>
              <w:rPr>
                <w:rFonts w:ascii="Calibri" w:hAnsi="Calibri" w:cs="Calibri"/>
                <w:color w:val="000000"/>
                <w:sz w:val="22"/>
                <w:szCs w:val="22"/>
              </w:rPr>
            </w:pPr>
          </w:p>
        </w:tc>
        <w:tc>
          <w:tcPr>
            <w:tcW w:w="4135" w:type="dxa"/>
            <w:tcBorders>
              <w:top w:val="nil"/>
              <w:left w:val="single" w:sz="4" w:space="0" w:color="auto"/>
              <w:bottom w:val="single" w:sz="4" w:space="0" w:color="auto"/>
              <w:right w:val="nil"/>
            </w:tcBorders>
            <w:shd w:val="clear" w:color="auto" w:fill="auto"/>
            <w:hideMark/>
          </w:tcPr>
          <w:p w14:paraId="3BC6E792"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REF~PRT~SD~028000</w:t>
            </w:r>
          </w:p>
        </w:tc>
        <w:tc>
          <w:tcPr>
            <w:tcW w:w="4545" w:type="dxa"/>
            <w:tcBorders>
              <w:top w:val="nil"/>
              <w:left w:val="single" w:sz="4" w:space="0" w:color="auto"/>
              <w:bottom w:val="single" w:sz="4" w:space="0" w:color="auto"/>
              <w:right w:val="single" w:sz="4" w:space="0" w:color="auto"/>
            </w:tcBorders>
            <w:shd w:val="clear" w:color="auto" w:fill="auto"/>
            <w:hideMark/>
          </w:tcPr>
          <w:p w14:paraId="58AE9026"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Sodium</w:t>
            </w:r>
          </w:p>
        </w:tc>
      </w:tr>
      <w:tr w:rsidR="004B5B96" w:rsidRPr="004B5B96" w14:paraId="14F2F771" w14:textId="77777777" w:rsidTr="0071342C">
        <w:trPr>
          <w:trHeight w:val="300"/>
        </w:trPr>
        <w:tc>
          <w:tcPr>
            <w:tcW w:w="380" w:type="dxa"/>
            <w:tcBorders>
              <w:top w:val="nil"/>
              <w:left w:val="nil"/>
              <w:bottom w:val="nil"/>
              <w:right w:val="nil"/>
            </w:tcBorders>
            <w:shd w:val="clear" w:color="auto" w:fill="auto"/>
            <w:hideMark/>
          </w:tcPr>
          <w:p w14:paraId="2386F33E" w14:textId="77777777" w:rsidR="004B5B96" w:rsidRPr="004B5B96" w:rsidRDefault="004B5B96" w:rsidP="004B5B96">
            <w:pPr>
              <w:autoSpaceDE/>
              <w:autoSpaceDN/>
              <w:rPr>
                <w:rFonts w:ascii="Calibri" w:hAnsi="Calibri" w:cs="Calibri"/>
                <w:color w:val="000000"/>
                <w:sz w:val="22"/>
                <w:szCs w:val="22"/>
              </w:rPr>
            </w:pPr>
          </w:p>
        </w:tc>
        <w:tc>
          <w:tcPr>
            <w:tcW w:w="4135" w:type="dxa"/>
            <w:tcBorders>
              <w:top w:val="nil"/>
              <w:left w:val="single" w:sz="4" w:space="0" w:color="auto"/>
              <w:bottom w:val="nil"/>
              <w:right w:val="nil"/>
            </w:tcBorders>
            <w:shd w:val="clear" w:color="auto" w:fill="auto"/>
            <w:hideMark/>
          </w:tcPr>
          <w:p w14:paraId="0B2E6632"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QTY~QD~210~EA&gt;&gt;2&gt;KH&gt;&gt;105</w:t>
            </w:r>
          </w:p>
        </w:tc>
        <w:tc>
          <w:tcPr>
            <w:tcW w:w="4545" w:type="dxa"/>
            <w:tcBorders>
              <w:top w:val="nil"/>
              <w:left w:val="single" w:sz="4" w:space="0" w:color="auto"/>
              <w:bottom w:val="single" w:sz="4" w:space="0" w:color="auto"/>
              <w:right w:val="single" w:sz="4" w:space="0" w:color="auto"/>
            </w:tcBorders>
            <w:shd w:val="clear" w:color="auto" w:fill="auto"/>
            <w:hideMark/>
          </w:tcPr>
          <w:p w14:paraId="0E134962"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60D39D8E" w14:textId="77777777" w:rsidTr="0071342C">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80B5E6D"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SE~17~000000001</w:t>
            </w:r>
          </w:p>
        </w:tc>
        <w:tc>
          <w:tcPr>
            <w:tcW w:w="4545" w:type="dxa"/>
            <w:tcBorders>
              <w:top w:val="nil"/>
              <w:left w:val="single" w:sz="4" w:space="0" w:color="auto"/>
              <w:bottom w:val="single" w:sz="4" w:space="0" w:color="auto"/>
              <w:right w:val="single" w:sz="4" w:space="0" w:color="auto"/>
            </w:tcBorders>
            <w:shd w:val="clear" w:color="auto" w:fill="auto"/>
            <w:hideMark/>
          </w:tcPr>
          <w:p w14:paraId="77325429"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Number of Segments, Transaction Set Control Number</w:t>
            </w:r>
          </w:p>
        </w:tc>
      </w:tr>
    </w:tbl>
    <w:p w14:paraId="315049BF" w14:textId="77777777" w:rsidR="004B5B96" w:rsidRDefault="004B5B96" w:rsidP="00CB09E2">
      <w:pPr>
        <w:widowControl w:val="0"/>
        <w:rPr>
          <w:rFonts w:ascii="Calibri" w:hAnsi="Calibri"/>
          <w:sz w:val="22"/>
          <w:szCs w:val="22"/>
        </w:rPr>
      </w:pPr>
    </w:p>
    <w:p w14:paraId="7029F335" w14:textId="77777777" w:rsidR="00CB09E2" w:rsidRDefault="00CB09E2" w:rsidP="00CB09E2">
      <w:pPr>
        <w:widowControl w:val="0"/>
        <w:rPr>
          <w:rFonts w:ascii="Calibri" w:hAnsi="Calibri"/>
          <w:sz w:val="22"/>
          <w:szCs w:val="22"/>
        </w:rPr>
      </w:pPr>
    </w:p>
    <w:p w14:paraId="14643BC2" w14:textId="77777777" w:rsidR="00C24482" w:rsidRDefault="00C24482" w:rsidP="00CB09E2">
      <w:pPr>
        <w:widowControl w:val="0"/>
        <w:rPr>
          <w:rFonts w:ascii="Calibri" w:hAnsi="Calibri"/>
          <w:sz w:val="22"/>
          <w:szCs w:val="22"/>
        </w:rPr>
      </w:pPr>
    </w:p>
    <w:p w14:paraId="64552C8F" w14:textId="77777777" w:rsidR="003E0FB3" w:rsidRDefault="004B5B96" w:rsidP="00CB09E2">
      <w:pPr>
        <w:widowControl w:val="0"/>
        <w:rPr>
          <w:rFonts w:ascii="Calibri" w:hAnsi="Calibri"/>
          <w:snapToGrid w:val="0"/>
          <w:sz w:val="22"/>
          <w:szCs w:val="22"/>
        </w:rPr>
      </w:pPr>
      <w:r>
        <w:rPr>
          <w:rFonts w:ascii="Calibri" w:hAnsi="Calibri"/>
          <w:snapToGrid w:val="0"/>
          <w:sz w:val="22"/>
          <w:szCs w:val="22"/>
        </w:rPr>
        <w:br w:type="page"/>
      </w:r>
      <w:r w:rsidR="003E0FB3">
        <w:rPr>
          <w:rFonts w:ascii="Calibri" w:hAnsi="Calibri"/>
          <w:snapToGrid w:val="0"/>
          <w:sz w:val="22"/>
          <w:szCs w:val="22"/>
        </w:rPr>
        <w:lastRenderedPageBreak/>
        <w:t>867_02 Example #3 of 4</w:t>
      </w:r>
    </w:p>
    <w:p w14:paraId="329B54CC" w14:textId="77777777" w:rsidR="003E0FB3" w:rsidRDefault="003E0FB3" w:rsidP="00CB09E2">
      <w:pPr>
        <w:widowControl w:val="0"/>
        <w:rPr>
          <w:rFonts w:ascii="Calibri" w:hAnsi="Calibri"/>
          <w:sz w:val="22"/>
          <w:szCs w:val="22"/>
        </w:rPr>
      </w:pPr>
      <w:r w:rsidRPr="003E0FB3">
        <w:rPr>
          <w:rFonts w:ascii="Calibri" w:hAnsi="Calibri"/>
          <w:sz w:val="22"/>
          <w:szCs w:val="22"/>
        </w:rPr>
        <w:t>Historical Usage INTERVAL METERS</w:t>
      </w:r>
    </w:p>
    <w:tbl>
      <w:tblPr>
        <w:tblW w:w="9140" w:type="dxa"/>
        <w:tblInd w:w="93" w:type="dxa"/>
        <w:tblLayout w:type="fixed"/>
        <w:tblLook w:val="04A0" w:firstRow="1" w:lastRow="0" w:firstColumn="1" w:lastColumn="0" w:noHBand="0" w:noVBand="1"/>
      </w:tblPr>
      <w:tblGrid>
        <w:gridCol w:w="467"/>
        <w:gridCol w:w="468"/>
        <w:gridCol w:w="3580"/>
        <w:gridCol w:w="4625"/>
      </w:tblGrid>
      <w:tr w:rsidR="004B5B96" w:rsidRPr="004B5B96" w14:paraId="00EECDA9" w14:textId="77777777" w:rsidTr="0071342C">
        <w:trPr>
          <w:trHeight w:val="900"/>
        </w:trPr>
        <w:tc>
          <w:tcPr>
            <w:tcW w:w="9140" w:type="dxa"/>
            <w:gridSpan w:val="4"/>
            <w:tcBorders>
              <w:top w:val="single" w:sz="4" w:space="0" w:color="auto"/>
              <w:left w:val="single" w:sz="4" w:space="0" w:color="auto"/>
              <w:bottom w:val="single" w:sz="4" w:space="0" w:color="auto"/>
              <w:right w:val="single" w:sz="4" w:space="0" w:color="auto"/>
            </w:tcBorders>
            <w:shd w:val="clear" w:color="000000" w:fill="BFBFBF"/>
            <w:vAlign w:val="center"/>
            <w:hideMark/>
          </w:tcPr>
          <w:p w14:paraId="0C10F0B4" w14:textId="77777777" w:rsidR="004B5B96" w:rsidRPr="004B5B96" w:rsidRDefault="004B5B96" w:rsidP="004B5B96">
            <w:pPr>
              <w:autoSpaceDE/>
              <w:autoSpaceDN/>
              <w:jc w:val="center"/>
              <w:rPr>
                <w:rFonts w:ascii="Calibri" w:hAnsi="Calibri" w:cs="Calibri"/>
                <w:color w:val="000000"/>
                <w:sz w:val="22"/>
                <w:szCs w:val="22"/>
              </w:rPr>
            </w:pPr>
            <w:r w:rsidRPr="004B5B96">
              <w:rPr>
                <w:rFonts w:ascii="Calibri" w:hAnsi="Calibri" w:cs="Calibri"/>
                <w:color w:val="000000"/>
                <w:sz w:val="22"/>
                <w:szCs w:val="22"/>
              </w:rPr>
              <w:t>ERCOT to CR</w:t>
            </w:r>
            <w:r w:rsidRPr="004B5B96">
              <w:rPr>
                <w:rFonts w:ascii="Calibri" w:hAnsi="Calibri" w:cs="Calibri"/>
                <w:color w:val="000000"/>
                <w:sz w:val="22"/>
                <w:szCs w:val="22"/>
              </w:rPr>
              <w:br/>
              <w:t>Detail Historical Usage for Interval Reporting for a Meter by Interval</w:t>
            </w:r>
          </w:p>
        </w:tc>
      </w:tr>
      <w:tr w:rsidR="004B5B96" w:rsidRPr="004B5B96" w14:paraId="4CDB6E3D" w14:textId="77777777" w:rsidTr="0071342C">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4547C92"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ST~867~000000001</w:t>
            </w:r>
          </w:p>
        </w:tc>
        <w:tc>
          <w:tcPr>
            <w:tcW w:w="4625" w:type="dxa"/>
            <w:tcBorders>
              <w:top w:val="nil"/>
              <w:left w:val="nil"/>
              <w:bottom w:val="single" w:sz="4" w:space="0" w:color="auto"/>
              <w:right w:val="single" w:sz="4" w:space="0" w:color="auto"/>
            </w:tcBorders>
            <w:shd w:val="clear" w:color="auto" w:fill="auto"/>
            <w:hideMark/>
          </w:tcPr>
          <w:p w14:paraId="183BE561"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Transaction Type, Transaction Set Control Number</w:t>
            </w:r>
          </w:p>
        </w:tc>
      </w:tr>
      <w:tr w:rsidR="004B5B96" w:rsidRPr="004B5B96" w14:paraId="5D188998" w14:textId="77777777" w:rsidTr="0071342C">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1920F640"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BPT~52~200805101201001~20080510~C1~~~~~200805101956534</w:t>
            </w:r>
          </w:p>
        </w:tc>
        <w:tc>
          <w:tcPr>
            <w:tcW w:w="4625" w:type="dxa"/>
            <w:tcBorders>
              <w:top w:val="nil"/>
              <w:left w:val="nil"/>
              <w:bottom w:val="single" w:sz="4" w:space="0" w:color="auto"/>
              <w:right w:val="single" w:sz="4" w:space="0" w:color="auto"/>
            </w:tcBorders>
            <w:shd w:val="clear" w:color="auto" w:fill="auto"/>
            <w:hideMark/>
          </w:tcPr>
          <w:p w14:paraId="2093B1CB"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Original, Unique Reference Identification, Date, Report Type</w:t>
            </w:r>
          </w:p>
        </w:tc>
      </w:tr>
      <w:tr w:rsidR="004B5B96" w:rsidRPr="004B5B96" w14:paraId="2809B033" w14:textId="77777777" w:rsidTr="0071342C">
        <w:trPr>
          <w:trHeight w:val="315"/>
        </w:trPr>
        <w:tc>
          <w:tcPr>
            <w:tcW w:w="451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16365B0"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REF~Q5~~12345678910111231</w:t>
            </w:r>
          </w:p>
        </w:tc>
        <w:tc>
          <w:tcPr>
            <w:tcW w:w="4625" w:type="dxa"/>
            <w:tcBorders>
              <w:top w:val="nil"/>
              <w:left w:val="nil"/>
              <w:bottom w:val="single" w:sz="4" w:space="0" w:color="auto"/>
              <w:right w:val="single" w:sz="4" w:space="0" w:color="auto"/>
            </w:tcBorders>
            <w:shd w:val="clear" w:color="auto" w:fill="auto"/>
            <w:hideMark/>
          </w:tcPr>
          <w:p w14:paraId="2D40BFC5"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ESI ID</w:t>
            </w:r>
          </w:p>
        </w:tc>
      </w:tr>
      <w:tr w:rsidR="004B5B96" w:rsidRPr="004B5B96" w14:paraId="3887265C"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16B960E2"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N1~8S~TDSP NAME~1~009876543~~41</w:t>
            </w:r>
          </w:p>
        </w:tc>
        <w:tc>
          <w:tcPr>
            <w:tcW w:w="4625" w:type="dxa"/>
            <w:tcBorders>
              <w:top w:val="nil"/>
              <w:left w:val="nil"/>
              <w:bottom w:val="single" w:sz="4" w:space="0" w:color="auto"/>
              <w:right w:val="single" w:sz="4" w:space="0" w:color="auto"/>
            </w:tcBorders>
            <w:shd w:val="clear" w:color="auto" w:fill="auto"/>
            <w:hideMark/>
          </w:tcPr>
          <w:p w14:paraId="60C67519"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TDSP Name, DUNS Number, Sender</w:t>
            </w:r>
          </w:p>
        </w:tc>
      </w:tr>
      <w:tr w:rsidR="004B5B96" w:rsidRPr="004B5B96" w14:paraId="0E111EDF"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3D76EF0"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N1~AY~ERCOT~1~183529049~~40</w:t>
            </w:r>
          </w:p>
        </w:tc>
        <w:tc>
          <w:tcPr>
            <w:tcW w:w="4625" w:type="dxa"/>
            <w:tcBorders>
              <w:top w:val="nil"/>
              <w:left w:val="nil"/>
              <w:bottom w:val="single" w:sz="4" w:space="0" w:color="auto"/>
              <w:right w:val="single" w:sz="4" w:space="0" w:color="auto"/>
            </w:tcBorders>
            <w:shd w:val="clear" w:color="auto" w:fill="auto"/>
            <w:hideMark/>
          </w:tcPr>
          <w:p w14:paraId="6AC7CD05"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ERCOT, DUNS Number, Receiver</w:t>
            </w:r>
          </w:p>
        </w:tc>
      </w:tr>
      <w:tr w:rsidR="004B5B96" w:rsidRPr="004B5B96" w14:paraId="29B1BDB7"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1DA13C6"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N1~SJ~CR NAME~1~987654321</w:t>
            </w:r>
          </w:p>
        </w:tc>
        <w:tc>
          <w:tcPr>
            <w:tcW w:w="4625" w:type="dxa"/>
            <w:tcBorders>
              <w:top w:val="nil"/>
              <w:left w:val="nil"/>
              <w:bottom w:val="single" w:sz="4" w:space="0" w:color="auto"/>
              <w:right w:val="single" w:sz="4" w:space="0" w:color="auto"/>
            </w:tcBorders>
            <w:shd w:val="clear" w:color="auto" w:fill="auto"/>
            <w:hideMark/>
          </w:tcPr>
          <w:p w14:paraId="663566B3"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CR Name, DUNS Number</w:t>
            </w:r>
          </w:p>
        </w:tc>
      </w:tr>
      <w:tr w:rsidR="004B5B96" w:rsidRPr="004B5B96" w14:paraId="6AF139A4"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2C7E368"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PTD~BO~~~MG~086329043LG</w:t>
            </w:r>
          </w:p>
        </w:tc>
        <w:tc>
          <w:tcPr>
            <w:tcW w:w="4625" w:type="dxa"/>
            <w:tcBorders>
              <w:top w:val="nil"/>
              <w:left w:val="nil"/>
              <w:bottom w:val="single" w:sz="4" w:space="0" w:color="auto"/>
              <w:right w:val="single" w:sz="4" w:space="0" w:color="auto"/>
            </w:tcBorders>
            <w:shd w:val="clear" w:color="auto" w:fill="auto"/>
            <w:hideMark/>
          </w:tcPr>
          <w:p w14:paraId="696BE306"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Summary</w:t>
            </w:r>
          </w:p>
        </w:tc>
      </w:tr>
      <w:tr w:rsidR="004B5B96" w:rsidRPr="004B5B96" w14:paraId="2DC91896" w14:textId="77777777" w:rsidTr="0071342C">
        <w:trPr>
          <w:trHeight w:val="300"/>
        </w:trPr>
        <w:tc>
          <w:tcPr>
            <w:tcW w:w="467" w:type="dxa"/>
            <w:tcBorders>
              <w:top w:val="nil"/>
              <w:left w:val="nil"/>
              <w:bottom w:val="nil"/>
              <w:right w:val="single" w:sz="4" w:space="0" w:color="auto"/>
            </w:tcBorders>
            <w:shd w:val="clear" w:color="auto" w:fill="auto"/>
            <w:hideMark/>
          </w:tcPr>
          <w:p w14:paraId="433D27F6"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1C32EB0D"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DTM~150~20080819</w:t>
            </w:r>
          </w:p>
        </w:tc>
        <w:tc>
          <w:tcPr>
            <w:tcW w:w="4625" w:type="dxa"/>
            <w:tcBorders>
              <w:top w:val="nil"/>
              <w:left w:val="nil"/>
              <w:bottom w:val="single" w:sz="4" w:space="0" w:color="auto"/>
              <w:right w:val="single" w:sz="4" w:space="0" w:color="auto"/>
            </w:tcBorders>
            <w:shd w:val="clear" w:color="auto" w:fill="auto"/>
            <w:hideMark/>
          </w:tcPr>
          <w:p w14:paraId="68700DAA"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Start</w:t>
            </w:r>
          </w:p>
        </w:tc>
      </w:tr>
      <w:tr w:rsidR="004B5B96" w:rsidRPr="004B5B96" w14:paraId="41AFC1A6" w14:textId="77777777" w:rsidTr="0071342C">
        <w:trPr>
          <w:trHeight w:val="300"/>
        </w:trPr>
        <w:tc>
          <w:tcPr>
            <w:tcW w:w="467" w:type="dxa"/>
            <w:tcBorders>
              <w:top w:val="nil"/>
              <w:left w:val="nil"/>
              <w:bottom w:val="nil"/>
              <w:right w:val="single" w:sz="4" w:space="0" w:color="auto"/>
            </w:tcBorders>
            <w:shd w:val="clear" w:color="auto" w:fill="auto"/>
            <w:hideMark/>
          </w:tcPr>
          <w:p w14:paraId="16C10691"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06259483"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DTM~151~20080917</w:t>
            </w:r>
          </w:p>
        </w:tc>
        <w:tc>
          <w:tcPr>
            <w:tcW w:w="4625" w:type="dxa"/>
            <w:tcBorders>
              <w:top w:val="nil"/>
              <w:left w:val="nil"/>
              <w:bottom w:val="single" w:sz="4" w:space="0" w:color="auto"/>
              <w:right w:val="single" w:sz="4" w:space="0" w:color="auto"/>
            </w:tcBorders>
            <w:shd w:val="clear" w:color="auto" w:fill="auto"/>
            <w:hideMark/>
          </w:tcPr>
          <w:p w14:paraId="6ABF2307"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End</w:t>
            </w:r>
          </w:p>
        </w:tc>
      </w:tr>
      <w:tr w:rsidR="004B5B96" w:rsidRPr="004B5B96" w14:paraId="7E5D684C" w14:textId="77777777" w:rsidTr="0071342C">
        <w:trPr>
          <w:trHeight w:val="300"/>
        </w:trPr>
        <w:tc>
          <w:tcPr>
            <w:tcW w:w="467" w:type="dxa"/>
            <w:tcBorders>
              <w:top w:val="nil"/>
              <w:left w:val="nil"/>
              <w:bottom w:val="nil"/>
              <w:right w:val="single" w:sz="4" w:space="0" w:color="auto"/>
            </w:tcBorders>
            <w:shd w:val="clear" w:color="auto" w:fill="auto"/>
            <w:hideMark/>
          </w:tcPr>
          <w:p w14:paraId="0EA4CBAF"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6326ABE6"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REF~JH~A</w:t>
            </w:r>
          </w:p>
        </w:tc>
        <w:tc>
          <w:tcPr>
            <w:tcW w:w="4625" w:type="dxa"/>
            <w:tcBorders>
              <w:top w:val="nil"/>
              <w:left w:val="nil"/>
              <w:bottom w:val="single" w:sz="4" w:space="0" w:color="auto"/>
              <w:right w:val="single" w:sz="4" w:space="0" w:color="auto"/>
            </w:tcBorders>
            <w:shd w:val="clear" w:color="auto" w:fill="auto"/>
            <w:hideMark/>
          </w:tcPr>
          <w:p w14:paraId="5D9D80A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Role</w:t>
            </w:r>
          </w:p>
        </w:tc>
      </w:tr>
      <w:tr w:rsidR="004B5B96" w:rsidRPr="004B5B96" w14:paraId="6B88B8FC" w14:textId="77777777" w:rsidTr="0071342C">
        <w:trPr>
          <w:trHeight w:val="300"/>
        </w:trPr>
        <w:tc>
          <w:tcPr>
            <w:tcW w:w="467" w:type="dxa"/>
            <w:tcBorders>
              <w:top w:val="nil"/>
              <w:left w:val="nil"/>
              <w:bottom w:val="nil"/>
              <w:right w:val="single" w:sz="4" w:space="0" w:color="auto"/>
            </w:tcBorders>
            <w:shd w:val="clear" w:color="auto" w:fill="auto"/>
            <w:hideMark/>
          </w:tcPr>
          <w:p w14:paraId="60771F72"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54FE51B9"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REF~MT~KH015</w:t>
            </w:r>
          </w:p>
        </w:tc>
        <w:tc>
          <w:tcPr>
            <w:tcW w:w="4625" w:type="dxa"/>
            <w:tcBorders>
              <w:top w:val="nil"/>
              <w:left w:val="nil"/>
              <w:bottom w:val="single" w:sz="4" w:space="0" w:color="auto"/>
              <w:right w:val="single" w:sz="4" w:space="0" w:color="auto"/>
            </w:tcBorders>
            <w:shd w:val="clear" w:color="auto" w:fill="auto"/>
            <w:hideMark/>
          </w:tcPr>
          <w:p w14:paraId="3B9202F8"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Type</w:t>
            </w:r>
          </w:p>
        </w:tc>
      </w:tr>
      <w:tr w:rsidR="004B5B96" w:rsidRPr="004B5B96" w14:paraId="574DE156" w14:textId="77777777" w:rsidTr="0071342C">
        <w:trPr>
          <w:trHeight w:val="300"/>
        </w:trPr>
        <w:tc>
          <w:tcPr>
            <w:tcW w:w="467" w:type="dxa"/>
            <w:tcBorders>
              <w:top w:val="nil"/>
              <w:left w:val="nil"/>
              <w:bottom w:val="single" w:sz="4" w:space="0" w:color="auto"/>
              <w:right w:val="single" w:sz="4" w:space="0" w:color="auto"/>
            </w:tcBorders>
            <w:shd w:val="clear" w:color="auto" w:fill="auto"/>
            <w:hideMark/>
          </w:tcPr>
          <w:p w14:paraId="772D940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2A94D3BE"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QTY~QD~256201.92</w:t>
            </w:r>
          </w:p>
        </w:tc>
        <w:tc>
          <w:tcPr>
            <w:tcW w:w="4625" w:type="dxa"/>
            <w:tcBorders>
              <w:top w:val="nil"/>
              <w:left w:val="nil"/>
              <w:bottom w:val="single" w:sz="4" w:space="0" w:color="auto"/>
              <w:right w:val="single" w:sz="4" w:space="0" w:color="auto"/>
            </w:tcBorders>
            <w:shd w:val="clear" w:color="auto" w:fill="auto"/>
            <w:hideMark/>
          </w:tcPr>
          <w:p w14:paraId="2A8BFBF6"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49DAC575"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1CA7955"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PTD~BO~~~MG~086329043LG</w:t>
            </w:r>
          </w:p>
        </w:tc>
        <w:tc>
          <w:tcPr>
            <w:tcW w:w="4625" w:type="dxa"/>
            <w:tcBorders>
              <w:top w:val="nil"/>
              <w:left w:val="nil"/>
              <w:bottom w:val="single" w:sz="4" w:space="0" w:color="auto"/>
              <w:right w:val="single" w:sz="4" w:space="0" w:color="auto"/>
            </w:tcBorders>
            <w:shd w:val="clear" w:color="auto" w:fill="auto"/>
            <w:hideMark/>
          </w:tcPr>
          <w:p w14:paraId="2F9D8A98"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Summary</w:t>
            </w:r>
          </w:p>
        </w:tc>
      </w:tr>
      <w:tr w:rsidR="004B5B96" w:rsidRPr="004B5B96" w14:paraId="15E382C1" w14:textId="77777777" w:rsidTr="0071342C">
        <w:trPr>
          <w:trHeight w:val="300"/>
        </w:trPr>
        <w:tc>
          <w:tcPr>
            <w:tcW w:w="467" w:type="dxa"/>
            <w:tcBorders>
              <w:top w:val="nil"/>
              <w:left w:val="nil"/>
              <w:bottom w:val="nil"/>
              <w:right w:val="single" w:sz="4" w:space="0" w:color="auto"/>
            </w:tcBorders>
            <w:shd w:val="clear" w:color="auto" w:fill="auto"/>
            <w:hideMark/>
          </w:tcPr>
          <w:p w14:paraId="68D5E3FB"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48" w:type="dxa"/>
            <w:gridSpan w:val="2"/>
            <w:tcBorders>
              <w:top w:val="single" w:sz="4" w:space="0" w:color="auto"/>
              <w:left w:val="nil"/>
              <w:bottom w:val="single" w:sz="4" w:space="0" w:color="auto"/>
              <w:right w:val="single" w:sz="4" w:space="0" w:color="000000"/>
            </w:tcBorders>
            <w:shd w:val="clear" w:color="auto" w:fill="auto"/>
            <w:hideMark/>
          </w:tcPr>
          <w:p w14:paraId="70980326"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DTM~150~20080918</w:t>
            </w:r>
          </w:p>
        </w:tc>
        <w:tc>
          <w:tcPr>
            <w:tcW w:w="4625" w:type="dxa"/>
            <w:tcBorders>
              <w:top w:val="nil"/>
              <w:left w:val="nil"/>
              <w:bottom w:val="single" w:sz="4" w:space="0" w:color="auto"/>
              <w:right w:val="single" w:sz="4" w:space="0" w:color="auto"/>
            </w:tcBorders>
            <w:shd w:val="clear" w:color="auto" w:fill="auto"/>
            <w:hideMark/>
          </w:tcPr>
          <w:p w14:paraId="12BDC962"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Start</w:t>
            </w:r>
          </w:p>
        </w:tc>
      </w:tr>
      <w:tr w:rsidR="004B5B96" w:rsidRPr="004B5B96" w14:paraId="2207D264" w14:textId="77777777" w:rsidTr="0071342C">
        <w:trPr>
          <w:trHeight w:val="300"/>
        </w:trPr>
        <w:tc>
          <w:tcPr>
            <w:tcW w:w="467" w:type="dxa"/>
            <w:tcBorders>
              <w:top w:val="nil"/>
              <w:left w:val="nil"/>
              <w:bottom w:val="nil"/>
              <w:right w:val="single" w:sz="4" w:space="0" w:color="auto"/>
            </w:tcBorders>
            <w:shd w:val="clear" w:color="auto" w:fill="auto"/>
            <w:hideMark/>
          </w:tcPr>
          <w:p w14:paraId="541BEAE6"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48" w:type="dxa"/>
            <w:gridSpan w:val="2"/>
            <w:tcBorders>
              <w:top w:val="single" w:sz="4" w:space="0" w:color="auto"/>
              <w:left w:val="nil"/>
              <w:bottom w:val="single" w:sz="4" w:space="0" w:color="auto"/>
              <w:right w:val="single" w:sz="4" w:space="0" w:color="000000"/>
            </w:tcBorders>
            <w:shd w:val="clear" w:color="auto" w:fill="auto"/>
            <w:hideMark/>
          </w:tcPr>
          <w:p w14:paraId="4E0F49A7"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DTM~151~20081016</w:t>
            </w:r>
          </w:p>
        </w:tc>
        <w:tc>
          <w:tcPr>
            <w:tcW w:w="4625" w:type="dxa"/>
            <w:tcBorders>
              <w:top w:val="nil"/>
              <w:left w:val="nil"/>
              <w:bottom w:val="single" w:sz="4" w:space="0" w:color="auto"/>
              <w:right w:val="single" w:sz="4" w:space="0" w:color="auto"/>
            </w:tcBorders>
            <w:shd w:val="clear" w:color="auto" w:fill="auto"/>
            <w:hideMark/>
          </w:tcPr>
          <w:p w14:paraId="3B896C2D"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End</w:t>
            </w:r>
          </w:p>
        </w:tc>
      </w:tr>
      <w:tr w:rsidR="004B5B96" w:rsidRPr="004B5B96" w14:paraId="0E03A908" w14:textId="77777777" w:rsidTr="0071342C">
        <w:trPr>
          <w:trHeight w:val="300"/>
        </w:trPr>
        <w:tc>
          <w:tcPr>
            <w:tcW w:w="467" w:type="dxa"/>
            <w:tcBorders>
              <w:top w:val="nil"/>
              <w:left w:val="nil"/>
              <w:bottom w:val="nil"/>
              <w:right w:val="single" w:sz="4" w:space="0" w:color="auto"/>
            </w:tcBorders>
            <w:shd w:val="clear" w:color="auto" w:fill="auto"/>
            <w:hideMark/>
          </w:tcPr>
          <w:p w14:paraId="211F0A3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48" w:type="dxa"/>
            <w:gridSpan w:val="2"/>
            <w:tcBorders>
              <w:top w:val="single" w:sz="4" w:space="0" w:color="auto"/>
              <w:left w:val="nil"/>
              <w:bottom w:val="single" w:sz="4" w:space="0" w:color="auto"/>
              <w:right w:val="single" w:sz="4" w:space="0" w:color="000000"/>
            </w:tcBorders>
            <w:shd w:val="clear" w:color="auto" w:fill="auto"/>
            <w:hideMark/>
          </w:tcPr>
          <w:p w14:paraId="3ED7A930"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REF~JH~A</w:t>
            </w:r>
          </w:p>
        </w:tc>
        <w:tc>
          <w:tcPr>
            <w:tcW w:w="4625" w:type="dxa"/>
            <w:tcBorders>
              <w:top w:val="nil"/>
              <w:left w:val="nil"/>
              <w:bottom w:val="single" w:sz="4" w:space="0" w:color="auto"/>
              <w:right w:val="single" w:sz="4" w:space="0" w:color="auto"/>
            </w:tcBorders>
            <w:shd w:val="clear" w:color="auto" w:fill="auto"/>
            <w:hideMark/>
          </w:tcPr>
          <w:p w14:paraId="72825BAB"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Role</w:t>
            </w:r>
          </w:p>
        </w:tc>
      </w:tr>
      <w:tr w:rsidR="004B5B96" w:rsidRPr="004B5B96" w14:paraId="3F467BAB" w14:textId="77777777" w:rsidTr="0071342C">
        <w:trPr>
          <w:trHeight w:val="300"/>
        </w:trPr>
        <w:tc>
          <w:tcPr>
            <w:tcW w:w="467" w:type="dxa"/>
            <w:tcBorders>
              <w:top w:val="nil"/>
              <w:left w:val="nil"/>
              <w:bottom w:val="nil"/>
              <w:right w:val="single" w:sz="4" w:space="0" w:color="auto"/>
            </w:tcBorders>
            <w:shd w:val="clear" w:color="auto" w:fill="auto"/>
            <w:hideMark/>
          </w:tcPr>
          <w:p w14:paraId="3D785FC3"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48" w:type="dxa"/>
            <w:gridSpan w:val="2"/>
            <w:tcBorders>
              <w:top w:val="single" w:sz="4" w:space="0" w:color="auto"/>
              <w:left w:val="nil"/>
              <w:bottom w:val="single" w:sz="4" w:space="0" w:color="auto"/>
              <w:right w:val="single" w:sz="4" w:space="0" w:color="000000"/>
            </w:tcBorders>
            <w:shd w:val="clear" w:color="auto" w:fill="auto"/>
            <w:hideMark/>
          </w:tcPr>
          <w:p w14:paraId="4DFE9D19"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REF~MT~KH015</w:t>
            </w:r>
          </w:p>
        </w:tc>
        <w:tc>
          <w:tcPr>
            <w:tcW w:w="4625" w:type="dxa"/>
            <w:tcBorders>
              <w:top w:val="nil"/>
              <w:left w:val="nil"/>
              <w:bottom w:val="single" w:sz="4" w:space="0" w:color="auto"/>
              <w:right w:val="single" w:sz="4" w:space="0" w:color="auto"/>
            </w:tcBorders>
            <w:shd w:val="clear" w:color="auto" w:fill="auto"/>
            <w:hideMark/>
          </w:tcPr>
          <w:p w14:paraId="3BDD9915"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Type</w:t>
            </w:r>
          </w:p>
        </w:tc>
      </w:tr>
      <w:tr w:rsidR="004B5B96" w:rsidRPr="004B5B96" w14:paraId="27B95588" w14:textId="77777777" w:rsidTr="0071342C">
        <w:trPr>
          <w:trHeight w:val="300"/>
        </w:trPr>
        <w:tc>
          <w:tcPr>
            <w:tcW w:w="467" w:type="dxa"/>
            <w:tcBorders>
              <w:top w:val="nil"/>
              <w:left w:val="nil"/>
              <w:bottom w:val="single" w:sz="4" w:space="0" w:color="auto"/>
              <w:right w:val="single" w:sz="4" w:space="0" w:color="auto"/>
            </w:tcBorders>
            <w:shd w:val="clear" w:color="auto" w:fill="auto"/>
            <w:hideMark/>
          </w:tcPr>
          <w:p w14:paraId="0E031C13"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48" w:type="dxa"/>
            <w:gridSpan w:val="2"/>
            <w:tcBorders>
              <w:top w:val="single" w:sz="4" w:space="0" w:color="auto"/>
              <w:left w:val="nil"/>
              <w:bottom w:val="single" w:sz="4" w:space="0" w:color="auto"/>
              <w:right w:val="single" w:sz="4" w:space="0" w:color="000000"/>
            </w:tcBorders>
            <w:shd w:val="clear" w:color="auto" w:fill="auto"/>
            <w:hideMark/>
          </w:tcPr>
          <w:p w14:paraId="2858CD49"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QTY~QD~260890.88</w:t>
            </w:r>
          </w:p>
        </w:tc>
        <w:tc>
          <w:tcPr>
            <w:tcW w:w="4625" w:type="dxa"/>
            <w:tcBorders>
              <w:top w:val="nil"/>
              <w:left w:val="nil"/>
              <w:bottom w:val="single" w:sz="4" w:space="0" w:color="auto"/>
              <w:right w:val="single" w:sz="4" w:space="0" w:color="auto"/>
            </w:tcBorders>
            <w:shd w:val="clear" w:color="auto" w:fill="auto"/>
            <w:hideMark/>
          </w:tcPr>
          <w:p w14:paraId="71C82ED3"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3946CDB4"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0C130612"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PTD~PM~~~MG~086329043LG</w:t>
            </w:r>
          </w:p>
        </w:tc>
        <w:tc>
          <w:tcPr>
            <w:tcW w:w="4625" w:type="dxa"/>
            <w:tcBorders>
              <w:top w:val="nil"/>
              <w:left w:val="nil"/>
              <w:bottom w:val="single" w:sz="4" w:space="0" w:color="auto"/>
              <w:right w:val="single" w:sz="4" w:space="0" w:color="auto"/>
            </w:tcBorders>
            <w:shd w:val="clear" w:color="auto" w:fill="auto"/>
            <w:hideMark/>
          </w:tcPr>
          <w:p w14:paraId="50DC94D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Detail</w:t>
            </w:r>
          </w:p>
        </w:tc>
      </w:tr>
      <w:tr w:rsidR="004B5B96" w:rsidRPr="004B5B96" w14:paraId="7163AC8C" w14:textId="77777777" w:rsidTr="0071342C">
        <w:trPr>
          <w:trHeight w:val="300"/>
        </w:trPr>
        <w:tc>
          <w:tcPr>
            <w:tcW w:w="467" w:type="dxa"/>
            <w:tcBorders>
              <w:top w:val="nil"/>
              <w:left w:val="nil"/>
              <w:bottom w:val="nil"/>
              <w:right w:val="single" w:sz="4" w:space="0" w:color="auto"/>
            </w:tcBorders>
            <w:shd w:val="clear" w:color="auto" w:fill="auto"/>
            <w:hideMark/>
          </w:tcPr>
          <w:p w14:paraId="6C4E44CF"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11B2B1E9"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DTM~150~20080819</w:t>
            </w:r>
          </w:p>
        </w:tc>
        <w:tc>
          <w:tcPr>
            <w:tcW w:w="4625" w:type="dxa"/>
            <w:tcBorders>
              <w:top w:val="nil"/>
              <w:left w:val="nil"/>
              <w:bottom w:val="single" w:sz="4" w:space="0" w:color="auto"/>
              <w:right w:val="single" w:sz="4" w:space="0" w:color="auto"/>
            </w:tcBorders>
            <w:shd w:val="clear" w:color="auto" w:fill="auto"/>
            <w:hideMark/>
          </w:tcPr>
          <w:p w14:paraId="0F60031A"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Start</w:t>
            </w:r>
          </w:p>
        </w:tc>
      </w:tr>
      <w:tr w:rsidR="004B5B96" w:rsidRPr="004B5B96" w14:paraId="25FF70A8" w14:textId="77777777" w:rsidTr="0071342C">
        <w:trPr>
          <w:trHeight w:val="300"/>
        </w:trPr>
        <w:tc>
          <w:tcPr>
            <w:tcW w:w="467" w:type="dxa"/>
            <w:tcBorders>
              <w:top w:val="nil"/>
              <w:left w:val="nil"/>
              <w:bottom w:val="nil"/>
              <w:right w:val="single" w:sz="4" w:space="0" w:color="auto"/>
            </w:tcBorders>
            <w:shd w:val="clear" w:color="auto" w:fill="auto"/>
            <w:hideMark/>
          </w:tcPr>
          <w:p w14:paraId="17DF683B"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70AE4C2A"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DTM~151~20080917</w:t>
            </w:r>
          </w:p>
        </w:tc>
        <w:tc>
          <w:tcPr>
            <w:tcW w:w="4625" w:type="dxa"/>
            <w:tcBorders>
              <w:top w:val="nil"/>
              <w:left w:val="nil"/>
              <w:bottom w:val="single" w:sz="4" w:space="0" w:color="auto"/>
              <w:right w:val="single" w:sz="4" w:space="0" w:color="auto"/>
            </w:tcBorders>
            <w:shd w:val="clear" w:color="auto" w:fill="auto"/>
            <w:hideMark/>
          </w:tcPr>
          <w:p w14:paraId="69ACD1F4"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End</w:t>
            </w:r>
          </w:p>
        </w:tc>
      </w:tr>
      <w:tr w:rsidR="004B5B96" w:rsidRPr="004B5B96" w14:paraId="49F7E319" w14:textId="77777777" w:rsidTr="0071342C">
        <w:trPr>
          <w:trHeight w:val="300"/>
        </w:trPr>
        <w:tc>
          <w:tcPr>
            <w:tcW w:w="467" w:type="dxa"/>
            <w:tcBorders>
              <w:top w:val="nil"/>
              <w:left w:val="nil"/>
              <w:bottom w:val="nil"/>
              <w:right w:val="single" w:sz="4" w:space="0" w:color="auto"/>
            </w:tcBorders>
            <w:shd w:val="clear" w:color="auto" w:fill="auto"/>
            <w:hideMark/>
          </w:tcPr>
          <w:p w14:paraId="5391AFE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171606B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REF~6W~1</w:t>
            </w:r>
          </w:p>
        </w:tc>
        <w:tc>
          <w:tcPr>
            <w:tcW w:w="4625" w:type="dxa"/>
            <w:tcBorders>
              <w:top w:val="nil"/>
              <w:left w:val="nil"/>
              <w:bottom w:val="single" w:sz="4" w:space="0" w:color="auto"/>
              <w:right w:val="single" w:sz="4" w:space="0" w:color="auto"/>
            </w:tcBorders>
            <w:shd w:val="clear" w:color="auto" w:fill="auto"/>
            <w:hideMark/>
          </w:tcPr>
          <w:p w14:paraId="430C4D22"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Channel Number</w:t>
            </w:r>
          </w:p>
        </w:tc>
      </w:tr>
      <w:tr w:rsidR="004B5B96" w:rsidRPr="004B5B96" w14:paraId="0E212CDB" w14:textId="77777777" w:rsidTr="0071342C">
        <w:trPr>
          <w:trHeight w:val="300"/>
        </w:trPr>
        <w:tc>
          <w:tcPr>
            <w:tcW w:w="467" w:type="dxa"/>
            <w:tcBorders>
              <w:top w:val="nil"/>
              <w:left w:val="nil"/>
              <w:bottom w:val="nil"/>
              <w:right w:val="single" w:sz="4" w:space="0" w:color="auto"/>
            </w:tcBorders>
            <w:shd w:val="clear" w:color="auto" w:fill="auto"/>
            <w:hideMark/>
          </w:tcPr>
          <w:p w14:paraId="45D01671"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5AF9B72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REF~MT~KH015</w:t>
            </w:r>
          </w:p>
        </w:tc>
        <w:tc>
          <w:tcPr>
            <w:tcW w:w="4625" w:type="dxa"/>
            <w:tcBorders>
              <w:top w:val="nil"/>
              <w:left w:val="nil"/>
              <w:bottom w:val="single" w:sz="4" w:space="0" w:color="auto"/>
              <w:right w:val="single" w:sz="4" w:space="0" w:color="auto"/>
            </w:tcBorders>
            <w:shd w:val="clear" w:color="auto" w:fill="auto"/>
            <w:hideMark/>
          </w:tcPr>
          <w:p w14:paraId="38F445A9"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Type</w:t>
            </w:r>
          </w:p>
        </w:tc>
      </w:tr>
      <w:tr w:rsidR="004B5B96" w:rsidRPr="004B5B96" w14:paraId="0D3F1414" w14:textId="77777777" w:rsidTr="0071342C">
        <w:trPr>
          <w:trHeight w:val="300"/>
        </w:trPr>
        <w:tc>
          <w:tcPr>
            <w:tcW w:w="467" w:type="dxa"/>
            <w:tcBorders>
              <w:top w:val="nil"/>
              <w:left w:val="nil"/>
              <w:bottom w:val="nil"/>
              <w:right w:val="single" w:sz="4" w:space="0" w:color="auto"/>
            </w:tcBorders>
            <w:shd w:val="clear" w:color="auto" w:fill="auto"/>
            <w:hideMark/>
          </w:tcPr>
          <w:p w14:paraId="29C27379"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23D4BF5A"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REF~JH~A</w:t>
            </w:r>
          </w:p>
        </w:tc>
        <w:tc>
          <w:tcPr>
            <w:tcW w:w="4625" w:type="dxa"/>
            <w:tcBorders>
              <w:top w:val="nil"/>
              <w:left w:val="nil"/>
              <w:bottom w:val="single" w:sz="4" w:space="0" w:color="auto"/>
              <w:right w:val="single" w:sz="4" w:space="0" w:color="auto"/>
            </w:tcBorders>
            <w:shd w:val="clear" w:color="auto" w:fill="auto"/>
            <w:hideMark/>
          </w:tcPr>
          <w:p w14:paraId="33BDA3BB"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Role</w:t>
            </w:r>
          </w:p>
        </w:tc>
      </w:tr>
      <w:tr w:rsidR="004B5B96" w:rsidRPr="004B5B96" w14:paraId="30214710" w14:textId="77777777" w:rsidTr="0071342C">
        <w:trPr>
          <w:trHeight w:val="300"/>
        </w:trPr>
        <w:tc>
          <w:tcPr>
            <w:tcW w:w="467" w:type="dxa"/>
            <w:tcBorders>
              <w:top w:val="nil"/>
              <w:left w:val="nil"/>
              <w:bottom w:val="nil"/>
              <w:right w:val="single" w:sz="4" w:space="0" w:color="auto"/>
            </w:tcBorders>
            <w:shd w:val="clear" w:color="auto" w:fill="auto"/>
            <w:hideMark/>
          </w:tcPr>
          <w:p w14:paraId="47F20042"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2A00B846"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QTY~QD~90.88</w:t>
            </w:r>
          </w:p>
        </w:tc>
        <w:tc>
          <w:tcPr>
            <w:tcW w:w="4625" w:type="dxa"/>
            <w:tcBorders>
              <w:top w:val="nil"/>
              <w:left w:val="nil"/>
              <w:bottom w:val="single" w:sz="4" w:space="0" w:color="auto"/>
              <w:right w:val="single" w:sz="4" w:space="0" w:color="auto"/>
            </w:tcBorders>
            <w:shd w:val="clear" w:color="auto" w:fill="auto"/>
            <w:hideMark/>
          </w:tcPr>
          <w:p w14:paraId="78AA162A"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3C2C199C" w14:textId="77777777" w:rsidTr="0071342C">
        <w:trPr>
          <w:trHeight w:val="300"/>
        </w:trPr>
        <w:tc>
          <w:tcPr>
            <w:tcW w:w="467" w:type="dxa"/>
            <w:tcBorders>
              <w:top w:val="nil"/>
              <w:left w:val="nil"/>
              <w:bottom w:val="nil"/>
              <w:right w:val="nil"/>
            </w:tcBorders>
            <w:shd w:val="clear" w:color="auto" w:fill="auto"/>
            <w:hideMark/>
          </w:tcPr>
          <w:p w14:paraId="07B009C2" w14:textId="77777777" w:rsidR="004B5B96" w:rsidRPr="004B5B96" w:rsidRDefault="004B5B96" w:rsidP="004B5B96">
            <w:pPr>
              <w:autoSpaceDE/>
              <w:autoSpaceDN/>
              <w:rPr>
                <w:rFonts w:ascii="Calibri" w:hAnsi="Calibri" w:cs="Calibri"/>
                <w:color w:val="000000"/>
                <w:sz w:val="22"/>
                <w:szCs w:val="22"/>
              </w:rPr>
            </w:pPr>
          </w:p>
        </w:tc>
        <w:tc>
          <w:tcPr>
            <w:tcW w:w="468" w:type="dxa"/>
            <w:tcBorders>
              <w:top w:val="nil"/>
              <w:left w:val="nil"/>
              <w:bottom w:val="single" w:sz="4" w:space="0" w:color="auto"/>
              <w:right w:val="single" w:sz="4" w:space="0" w:color="auto"/>
            </w:tcBorders>
            <w:shd w:val="clear" w:color="auto" w:fill="auto"/>
            <w:hideMark/>
          </w:tcPr>
          <w:p w14:paraId="0772FBE5" w14:textId="77777777" w:rsidR="004B5B96" w:rsidRPr="004B5B96" w:rsidRDefault="004B5B96" w:rsidP="004B5B96">
            <w:pPr>
              <w:autoSpaceDE/>
              <w:autoSpaceDN/>
              <w:rPr>
                <w:rFonts w:ascii="Calibri" w:hAnsi="Calibri" w:cs="Calibri"/>
                <w:color w:val="FF0000"/>
                <w:sz w:val="22"/>
                <w:szCs w:val="22"/>
              </w:rPr>
            </w:pPr>
            <w:r w:rsidRPr="004B5B96">
              <w:rPr>
                <w:rFonts w:ascii="Calibri" w:hAnsi="Calibri" w:cs="Calibri"/>
                <w:color w:val="FF0000"/>
                <w:sz w:val="22"/>
                <w:szCs w:val="22"/>
              </w:rPr>
              <w:t> </w:t>
            </w:r>
          </w:p>
        </w:tc>
        <w:tc>
          <w:tcPr>
            <w:tcW w:w="3580" w:type="dxa"/>
            <w:tcBorders>
              <w:top w:val="nil"/>
              <w:left w:val="nil"/>
              <w:bottom w:val="single" w:sz="4" w:space="0" w:color="auto"/>
              <w:right w:val="single" w:sz="4" w:space="0" w:color="auto"/>
            </w:tcBorders>
            <w:shd w:val="clear" w:color="auto" w:fill="auto"/>
            <w:hideMark/>
          </w:tcPr>
          <w:p w14:paraId="61363E4E"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DTM~194~20080819~0015</w:t>
            </w:r>
          </w:p>
        </w:tc>
        <w:tc>
          <w:tcPr>
            <w:tcW w:w="4625" w:type="dxa"/>
            <w:tcBorders>
              <w:top w:val="nil"/>
              <w:left w:val="nil"/>
              <w:bottom w:val="nil"/>
              <w:right w:val="single" w:sz="4" w:space="0" w:color="auto"/>
            </w:tcBorders>
            <w:shd w:val="clear" w:color="auto" w:fill="auto"/>
            <w:hideMark/>
          </w:tcPr>
          <w:p w14:paraId="7901266D"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18BF0116" w14:textId="77777777" w:rsidTr="0071342C">
        <w:trPr>
          <w:trHeight w:val="300"/>
        </w:trPr>
        <w:tc>
          <w:tcPr>
            <w:tcW w:w="467" w:type="dxa"/>
            <w:tcBorders>
              <w:top w:val="nil"/>
              <w:left w:val="nil"/>
              <w:bottom w:val="nil"/>
              <w:right w:val="single" w:sz="4" w:space="0" w:color="auto"/>
            </w:tcBorders>
            <w:shd w:val="clear" w:color="auto" w:fill="auto"/>
            <w:hideMark/>
          </w:tcPr>
          <w:p w14:paraId="02DF52D0"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4C78A092"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QTY~QD~90.56</w:t>
            </w:r>
          </w:p>
        </w:tc>
        <w:tc>
          <w:tcPr>
            <w:tcW w:w="4625" w:type="dxa"/>
            <w:tcBorders>
              <w:top w:val="single" w:sz="4" w:space="0" w:color="auto"/>
              <w:left w:val="nil"/>
              <w:bottom w:val="single" w:sz="4" w:space="0" w:color="auto"/>
              <w:right w:val="single" w:sz="4" w:space="0" w:color="auto"/>
            </w:tcBorders>
            <w:shd w:val="clear" w:color="auto" w:fill="auto"/>
            <w:hideMark/>
          </w:tcPr>
          <w:p w14:paraId="4AB4E4EC"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19FD8A17" w14:textId="77777777" w:rsidTr="0071342C">
        <w:trPr>
          <w:trHeight w:val="300"/>
        </w:trPr>
        <w:tc>
          <w:tcPr>
            <w:tcW w:w="467" w:type="dxa"/>
            <w:tcBorders>
              <w:top w:val="nil"/>
              <w:left w:val="nil"/>
              <w:bottom w:val="nil"/>
              <w:right w:val="nil"/>
            </w:tcBorders>
            <w:shd w:val="clear" w:color="auto" w:fill="auto"/>
            <w:hideMark/>
          </w:tcPr>
          <w:p w14:paraId="72996A2D" w14:textId="77777777" w:rsidR="004B5B96" w:rsidRPr="004B5B96" w:rsidRDefault="004B5B96" w:rsidP="004B5B96">
            <w:pPr>
              <w:autoSpaceDE/>
              <w:autoSpaceDN/>
              <w:rPr>
                <w:rFonts w:ascii="Calibri" w:hAnsi="Calibri" w:cs="Calibri"/>
                <w:color w:val="000000"/>
                <w:sz w:val="22"/>
                <w:szCs w:val="22"/>
              </w:rPr>
            </w:pPr>
          </w:p>
        </w:tc>
        <w:tc>
          <w:tcPr>
            <w:tcW w:w="468" w:type="dxa"/>
            <w:tcBorders>
              <w:top w:val="nil"/>
              <w:left w:val="nil"/>
              <w:bottom w:val="single" w:sz="4" w:space="0" w:color="auto"/>
              <w:right w:val="single" w:sz="4" w:space="0" w:color="auto"/>
            </w:tcBorders>
            <w:shd w:val="clear" w:color="auto" w:fill="auto"/>
            <w:hideMark/>
          </w:tcPr>
          <w:p w14:paraId="028B419A" w14:textId="77777777" w:rsidR="004B5B96" w:rsidRPr="004B5B96" w:rsidRDefault="004B5B96" w:rsidP="004B5B96">
            <w:pPr>
              <w:autoSpaceDE/>
              <w:autoSpaceDN/>
              <w:rPr>
                <w:rFonts w:ascii="Calibri" w:hAnsi="Calibri" w:cs="Calibri"/>
                <w:color w:val="FF0000"/>
                <w:sz w:val="22"/>
                <w:szCs w:val="22"/>
              </w:rPr>
            </w:pPr>
            <w:r w:rsidRPr="004B5B96">
              <w:rPr>
                <w:rFonts w:ascii="Calibri" w:hAnsi="Calibri" w:cs="Calibri"/>
                <w:color w:val="FF0000"/>
                <w:sz w:val="22"/>
                <w:szCs w:val="22"/>
              </w:rPr>
              <w:t> </w:t>
            </w:r>
          </w:p>
        </w:tc>
        <w:tc>
          <w:tcPr>
            <w:tcW w:w="3580" w:type="dxa"/>
            <w:tcBorders>
              <w:top w:val="nil"/>
              <w:left w:val="nil"/>
              <w:bottom w:val="single" w:sz="4" w:space="0" w:color="auto"/>
              <w:right w:val="single" w:sz="4" w:space="0" w:color="auto"/>
            </w:tcBorders>
            <w:shd w:val="clear" w:color="auto" w:fill="auto"/>
            <w:hideMark/>
          </w:tcPr>
          <w:p w14:paraId="33607129"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DTM~194~20080819~0030</w:t>
            </w:r>
          </w:p>
        </w:tc>
        <w:tc>
          <w:tcPr>
            <w:tcW w:w="4625" w:type="dxa"/>
            <w:tcBorders>
              <w:top w:val="nil"/>
              <w:left w:val="nil"/>
              <w:bottom w:val="nil"/>
              <w:right w:val="single" w:sz="4" w:space="0" w:color="auto"/>
            </w:tcBorders>
            <w:shd w:val="clear" w:color="auto" w:fill="auto"/>
            <w:hideMark/>
          </w:tcPr>
          <w:p w14:paraId="15E1FEED"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6C9A7754" w14:textId="77777777" w:rsidTr="0071342C">
        <w:trPr>
          <w:trHeight w:val="300"/>
        </w:trPr>
        <w:tc>
          <w:tcPr>
            <w:tcW w:w="467" w:type="dxa"/>
            <w:tcBorders>
              <w:top w:val="nil"/>
              <w:left w:val="nil"/>
              <w:bottom w:val="nil"/>
              <w:right w:val="single" w:sz="4" w:space="0" w:color="auto"/>
            </w:tcBorders>
            <w:shd w:val="clear" w:color="auto" w:fill="auto"/>
            <w:hideMark/>
          </w:tcPr>
          <w:p w14:paraId="2EA74C7A"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632DC008"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QTY~QD~90.88</w:t>
            </w:r>
          </w:p>
        </w:tc>
        <w:tc>
          <w:tcPr>
            <w:tcW w:w="4625" w:type="dxa"/>
            <w:tcBorders>
              <w:top w:val="single" w:sz="4" w:space="0" w:color="auto"/>
              <w:left w:val="nil"/>
              <w:bottom w:val="single" w:sz="4" w:space="0" w:color="auto"/>
              <w:right w:val="single" w:sz="4" w:space="0" w:color="auto"/>
            </w:tcBorders>
            <w:shd w:val="clear" w:color="auto" w:fill="auto"/>
            <w:hideMark/>
          </w:tcPr>
          <w:p w14:paraId="6D2CD955"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133BB9AE" w14:textId="77777777" w:rsidTr="0071342C">
        <w:trPr>
          <w:trHeight w:val="300"/>
        </w:trPr>
        <w:tc>
          <w:tcPr>
            <w:tcW w:w="467" w:type="dxa"/>
            <w:tcBorders>
              <w:top w:val="nil"/>
              <w:left w:val="nil"/>
              <w:bottom w:val="nil"/>
              <w:right w:val="nil"/>
            </w:tcBorders>
            <w:shd w:val="clear" w:color="auto" w:fill="auto"/>
            <w:hideMark/>
          </w:tcPr>
          <w:p w14:paraId="7CE0CF9E" w14:textId="77777777" w:rsidR="004B5B96" w:rsidRPr="004B5B96" w:rsidRDefault="004B5B96" w:rsidP="004B5B96">
            <w:pPr>
              <w:autoSpaceDE/>
              <w:autoSpaceDN/>
              <w:rPr>
                <w:rFonts w:ascii="Calibri" w:hAnsi="Calibri" w:cs="Calibri"/>
                <w:color w:val="000000"/>
                <w:sz w:val="22"/>
                <w:szCs w:val="22"/>
              </w:rPr>
            </w:pPr>
          </w:p>
        </w:tc>
        <w:tc>
          <w:tcPr>
            <w:tcW w:w="468" w:type="dxa"/>
            <w:tcBorders>
              <w:top w:val="nil"/>
              <w:left w:val="nil"/>
              <w:bottom w:val="single" w:sz="4" w:space="0" w:color="auto"/>
              <w:right w:val="single" w:sz="4" w:space="0" w:color="auto"/>
            </w:tcBorders>
            <w:shd w:val="clear" w:color="auto" w:fill="auto"/>
            <w:hideMark/>
          </w:tcPr>
          <w:p w14:paraId="5789D536" w14:textId="77777777" w:rsidR="004B5B96" w:rsidRPr="004B5B96" w:rsidRDefault="004B5B96" w:rsidP="004B5B96">
            <w:pPr>
              <w:autoSpaceDE/>
              <w:autoSpaceDN/>
              <w:rPr>
                <w:rFonts w:ascii="Calibri" w:hAnsi="Calibri" w:cs="Calibri"/>
                <w:color w:val="FF0000"/>
                <w:sz w:val="22"/>
                <w:szCs w:val="22"/>
              </w:rPr>
            </w:pPr>
            <w:r w:rsidRPr="004B5B96">
              <w:rPr>
                <w:rFonts w:ascii="Calibri" w:hAnsi="Calibri" w:cs="Calibri"/>
                <w:color w:val="FF0000"/>
                <w:sz w:val="22"/>
                <w:szCs w:val="22"/>
              </w:rPr>
              <w:t> </w:t>
            </w:r>
          </w:p>
        </w:tc>
        <w:tc>
          <w:tcPr>
            <w:tcW w:w="3580" w:type="dxa"/>
            <w:tcBorders>
              <w:top w:val="nil"/>
              <w:left w:val="nil"/>
              <w:bottom w:val="single" w:sz="4" w:space="0" w:color="auto"/>
              <w:right w:val="single" w:sz="4" w:space="0" w:color="auto"/>
            </w:tcBorders>
            <w:shd w:val="clear" w:color="auto" w:fill="auto"/>
            <w:hideMark/>
          </w:tcPr>
          <w:p w14:paraId="5DC55959"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DTM~194~20080819~0045</w:t>
            </w:r>
          </w:p>
        </w:tc>
        <w:tc>
          <w:tcPr>
            <w:tcW w:w="4625" w:type="dxa"/>
            <w:tcBorders>
              <w:top w:val="nil"/>
              <w:left w:val="nil"/>
              <w:bottom w:val="nil"/>
              <w:right w:val="single" w:sz="4" w:space="0" w:color="auto"/>
            </w:tcBorders>
            <w:shd w:val="clear" w:color="auto" w:fill="auto"/>
            <w:hideMark/>
          </w:tcPr>
          <w:p w14:paraId="77019846"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78A18428" w14:textId="77777777" w:rsidTr="0071342C">
        <w:trPr>
          <w:trHeight w:val="300"/>
        </w:trPr>
        <w:tc>
          <w:tcPr>
            <w:tcW w:w="467" w:type="dxa"/>
            <w:tcBorders>
              <w:top w:val="nil"/>
              <w:left w:val="nil"/>
              <w:bottom w:val="nil"/>
              <w:right w:val="single" w:sz="4" w:space="0" w:color="auto"/>
            </w:tcBorders>
            <w:shd w:val="clear" w:color="auto" w:fill="auto"/>
            <w:hideMark/>
          </w:tcPr>
          <w:p w14:paraId="754F129D"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7589F908"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QTY~QD~90.56</w:t>
            </w:r>
          </w:p>
        </w:tc>
        <w:tc>
          <w:tcPr>
            <w:tcW w:w="4625" w:type="dxa"/>
            <w:tcBorders>
              <w:top w:val="single" w:sz="4" w:space="0" w:color="auto"/>
              <w:left w:val="nil"/>
              <w:bottom w:val="single" w:sz="4" w:space="0" w:color="auto"/>
              <w:right w:val="single" w:sz="4" w:space="0" w:color="auto"/>
            </w:tcBorders>
            <w:shd w:val="clear" w:color="auto" w:fill="auto"/>
            <w:hideMark/>
          </w:tcPr>
          <w:p w14:paraId="4923AC9B"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174D1FA3" w14:textId="77777777" w:rsidTr="0071342C">
        <w:trPr>
          <w:trHeight w:val="300"/>
        </w:trPr>
        <w:tc>
          <w:tcPr>
            <w:tcW w:w="467" w:type="dxa"/>
            <w:tcBorders>
              <w:top w:val="nil"/>
              <w:left w:val="nil"/>
              <w:bottom w:val="nil"/>
              <w:right w:val="nil"/>
            </w:tcBorders>
            <w:shd w:val="clear" w:color="auto" w:fill="auto"/>
            <w:hideMark/>
          </w:tcPr>
          <w:p w14:paraId="6757E82B" w14:textId="77777777" w:rsidR="004B5B96" w:rsidRPr="004B5B96" w:rsidRDefault="004B5B96" w:rsidP="004B5B96">
            <w:pPr>
              <w:autoSpaceDE/>
              <w:autoSpaceDN/>
              <w:rPr>
                <w:rFonts w:ascii="Calibri" w:hAnsi="Calibri" w:cs="Calibri"/>
                <w:color w:val="000000"/>
                <w:sz w:val="22"/>
                <w:szCs w:val="22"/>
              </w:rPr>
            </w:pPr>
          </w:p>
        </w:tc>
        <w:tc>
          <w:tcPr>
            <w:tcW w:w="468" w:type="dxa"/>
            <w:tcBorders>
              <w:top w:val="nil"/>
              <w:left w:val="nil"/>
              <w:bottom w:val="single" w:sz="4" w:space="0" w:color="auto"/>
              <w:right w:val="single" w:sz="4" w:space="0" w:color="auto"/>
            </w:tcBorders>
            <w:shd w:val="clear" w:color="auto" w:fill="auto"/>
            <w:hideMark/>
          </w:tcPr>
          <w:p w14:paraId="32729A5B" w14:textId="77777777" w:rsidR="004B5B96" w:rsidRPr="004B5B96" w:rsidRDefault="004B5B96" w:rsidP="004B5B96">
            <w:pPr>
              <w:autoSpaceDE/>
              <w:autoSpaceDN/>
              <w:rPr>
                <w:rFonts w:ascii="Calibri" w:hAnsi="Calibri" w:cs="Calibri"/>
                <w:color w:val="FF0000"/>
                <w:sz w:val="22"/>
                <w:szCs w:val="22"/>
              </w:rPr>
            </w:pPr>
            <w:r w:rsidRPr="004B5B96">
              <w:rPr>
                <w:rFonts w:ascii="Calibri" w:hAnsi="Calibri" w:cs="Calibri"/>
                <w:color w:val="FF0000"/>
                <w:sz w:val="22"/>
                <w:szCs w:val="22"/>
              </w:rPr>
              <w:t> </w:t>
            </w:r>
          </w:p>
        </w:tc>
        <w:tc>
          <w:tcPr>
            <w:tcW w:w="3580" w:type="dxa"/>
            <w:tcBorders>
              <w:top w:val="nil"/>
              <w:left w:val="nil"/>
              <w:bottom w:val="single" w:sz="4" w:space="0" w:color="auto"/>
              <w:right w:val="single" w:sz="4" w:space="0" w:color="auto"/>
            </w:tcBorders>
            <w:shd w:val="clear" w:color="auto" w:fill="auto"/>
            <w:hideMark/>
          </w:tcPr>
          <w:p w14:paraId="71985BA3"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DTM~194~20080819~0100</w:t>
            </w:r>
          </w:p>
        </w:tc>
        <w:tc>
          <w:tcPr>
            <w:tcW w:w="4625" w:type="dxa"/>
            <w:tcBorders>
              <w:top w:val="nil"/>
              <w:left w:val="nil"/>
              <w:bottom w:val="nil"/>
              <w:right w:val="single" w:sz="4" w:space="0" w:color="auto"/>
            </w:tcBorders>
            <w:shd w:val="clear" w:color="auto" w:fill="auto"/>
            <w:hideMark/>
          </w:tcPr>
          <w:p w14:paraId="7D008076"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7D66FC94" w14:textId="77777777" w:rsidTr="0071342C">
        <w:trPr>
          <w:trHeight w:val="300"/>
        </w:trPr>
        <w:tc>
          <w:tcPr>
            <w:tcW w:w="467" w:type="dxa"/>
            <w:tcBorders>
              <w:top w:val="nil"/>
              <w:left w:val="nil"/>
              <w:bottom w:val="nil"/>
              <w:right w:val="single" w:sz="4" w:space="0" w:color="auto"/>
            </w:tcBorders>
            <w:shd w:val="clear" w:color="auto" w:fill="auto"/>
            <w:hideMark/>
          </w:tcPr>
          <w:p w14:paraId="04C371EE"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58F67666"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QTY~QD~90.88</w:t>
            </w:r>
          </w:p>
        </w:tc>
        <w:tc>
          <w:tcPr>
            <w:tcW w:w="4625" w:type="dxa"/>
            <w:tcBorders>
              <w:top w:val="single" w:sz="4" w:space="0" w:color="auto"/>
              <w:left w:val="nil"/>
              <w:bottom w:val="single" w:sz="4" w:space="0" w:color="auto"/>
              <w:right w:val="single" w:sz="4" w:space="0" w:color="auto"/>
            </w:tcBorders>
            <w:shd w:val="clear" w:color="auto" w:fill="auto"/>
            <w:hideMark/>
          </w:tcPr>
          <w:p w14:paraId="02291714"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584FF478" w14:textId="77777777" w:rsidTr="0071342C">
        <w:trPr>
          <w:trHeight w:val="300"/>
        </w:trPr>
        <w:tc>
          <w:tcPr>
            <w:tcW w:w="467" w:type="dxa"/>
            <w:tcBorders>
              <w:top w:val="nil"/>
              <w:left w:val="nil"/>
              <w:bottom w:val="nil"/>
              <w:right w:val="nil"/>
            </w:tcBorders>
            <w:shd w:val="clear" w:color="auto" w:fill="auto"/>
            <w:hideMark/>
          </w:tcPr>
          <w:p w14:paraId="72F4C14F" w14:textId="77777777" w:rsidR="004B5B96" w:rsidRPr="004B5B96" w:rsidRDefault="004B5B96" w:rsidP="004B5B96">
            <w:pPr>
              <w:autoSpaceDE/>
              <w:autoSpaceDN/>
              <w:rPr>
                <w:rFonts w:ascii="Calibri" w:hAnsi="Calibri" w:cs="Calibri"/>
                <w:color w:val="000000"/>
                <w:sz w:val="22"/>
                <w:szCs w:val="22"/>
              </w:rPr>
            </w:pPr>
          </w:p>
        </w:tc>
        <w:tc>
          <w:tcPr>
            <w:tcW w:w="468" w:type="dxa"/>
            <w:tcBorders>
              <w:top w:val="nil"/>
              <w:left w:val="nil"/>
              <w:bottom w:val="nil"/>
              <w:right w:val="single" w:sz="4" w:space="0" w:color="auto"/>
            </w:tcBorders>
            <w:shd w:val="clear" w:color="auto" w:fill="auto"/>
            <w:hideMark/>
          </w:tcPr>
          <w:p w14:paraId="32A8FB19" w14:textId="77777777" w:rsidR="004B5B96" w:rsidRPr="004B5B96" w:rsidRDefault="004B5B96" w:rsidP="004B5B96">
            <w:pPr>
              <w:autoSpaceDE/>
              <w:autoSpaceDN/>
              <w:rPr>
                <w:rFonts w:ascii="Calibri" w:hAnsi="Calibri" w:cs="Calibri"/>
                <w:color w:val="FF0000"/>
                <w:sz w:val="22"/>
                <w:szCs w:val="22"/>
              </w:rPr>
            </w:pPr>
            <w:r w:rsidRPr="004B5B96">
              <w:rPr>
                <w:rFonts w:ascii="Calibri" w:hAnsi="Calibri" w:cs="Calibri"/>
                <w:color w:val="FF0000"/>
                <w:sz w:val="22"/>
                <w:szCs w:val="22"/>
              </w:rPr>
              <w:t> </w:t>
            </w:r>
          </w:p>
        </w:tc>
        <w:tc>
          <w:tcPr>
            <w:tcW w:w="3580" w:type="dxa"/>
            <w:tcBorders>
              <w:top w:val="nil"/>
              <w:left w:val="nil"/>
              <w:bottom w:val="single" w:sz="4" w:space="0" w:color="auto"/>
              <w:right w:val="single" w:sz="4" w:space="0" w:color="auto"/>
            </w:tcBorders>
            <w:shd w:val="clear" w:color="auto" w:fill="auto"/>
            <w:hideMark/>
          </w:tcPr>
          <w:p w14:paraId="17B5AA41"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DTM~194~20080819~0115</w:t>
            </w:r>
          </w:p>
        </w:tc>
        <w:tc>
          <w:tcPr>
            <w:tcW w:w="4625" w:type="dxa"/>
            <w:tcBorders>
              <w:top w:val="nil"/>
              <w:left w:val="nil"/>
              <w:bottom w:val="nil"/>
              <w:right w:val="single" w:sz="4" w:space="0" w:color="auto"/>
            </w:tcBorders>
            <w:shd w:val="clear" w:color="auto" w:fill="auto"/>
            <w:hideMark/>
          </w:tcPr>
          <w:p w14:paraId="2F512D9F"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0A51A9F6" w14:textId="77777777" w:rsidTr="0071342C">
        <w:trPr>
          <w:trHeight w:val="900"/>
        </w:trPr>
        <w:tc>
          <w:tcPr>
            <w:tcW w:w="467" w:type="dxa"/>
            <w:tcBorders>
              <w:top w:val="nil"/>
              <w:left w:val="nil"/>
              <w:bottom w:val="nil"/>
              <w:right w:val="nil"/>
            </w:tcBorders>
            <w:shd w:val="clear" w:color="auto" w:fill="auto"/>
            <w:hideMark/>
          </w:tcPr>
          <w:p w14:paraId="0E6272EB" w14:textId="77777777" w:rsidR="004B5B96" w:rsidRPr="004B5B96" w:rsidRDefault="004B5B96" w:rsidP="004B5B96">
            <w:pPr>
              <w:autoSpaceDE/>
              <w:autoSpaceDN/>
              <w:rPr>
                <w:rFonts w:ascii="Calibri" w:hAnsi="Calibri" w:cs="Calibri"/>
                <w:color w:val="000000"/>
                <w:sz w:val="22"/>
                <w:szCs w:val="22"/>
              </w:rPr>
            </w:pPr>
          </w:p>
        </w:tc>
        <w:tc>
          <w:tcPr>
            <w:tcW w:w="468" w:type="dxa"/>
            <w:tcBorders>
              <w:top w:val="nil"/>
              <w:left w:val="nil"/>
              <w:bottom w:val="nil"/>
              <w:right w:val="nil"/>
            </w:tcBorders>
            <w:shd w:val="clear" w:color="auto" w:fill="auto"/>
            <w:hideMark/>
          </w:tcPr>
          <w:p w14:paraId="71DF543F" w14:textId="77777777" w:rsidR="004B5B96" w:rsidRPr="004B5B96" w:rsidRDefault="004B5B96" w:rsidP="004B5B96">
            <w:pPr>
              <w:autoSpaceDE/>
              <w:autoSpaceDN/>
              <w:rPr>
                <w:rFonts w:ascii="Calibri" w:hAnsi="Calibri" w:cs="Calibri"/>
                <w:color w:val="FF0000"/>
                <w:sz w:val="22"/>
                <w:szCs w:val="22"/>
              </w:rPr>
            </w:pPr>
          </w:p>
        </w:tc>
        <w:tc>
          <w:tcPr>
            <w:tcW w:w="3580" w:type="dxa"/>
            <w:tcBorders>
              <w:top w:val="nil"/>
              <w:left w:val="single" w:sz="4" w:space="0" w:color="auto"/>
              <w:bottom w:val="nil"/>
              <w:right w:val="single" w:sz="4" w:space="0" w:color="auto"/>
            </w:tcBorders>
            <w:shd w:val="clear" w:color="000000" w:fill="D9D9D9"/>
            <w:hideMark/>
          </w:tcPr>
          <w:p w14:paraId="1FAFDB8A"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625" w:type="dxa"/>
            <w:tcBorders>
              <w:top w:val="single" w:sz="4" w:space="0" w:color="auto"/>
              <w:left w:val="nil"/>
              <w:bottom w:val="single" w:sz="4" w:space="0" w:color="auto"/>
              <w:right w:val="single" w:sz="4" w:space="0" w:color="auto"/>
            </w:tcBorders>
            <w:shd w:val="clear" w:color="000000" w:fill="D9D9D9"/>
            <w:hideMark/>
          </w:tcPr>
          <w:p w14:paraId="3886114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…Interval-reads repeat at 15-minute increments until they reach 2359 which is the last reading of each day…</w:t>
            </w:r>
          </w:p>
        </w:tc>
      </w:tr>
      <w:tr w:rsidR="004B5B96" w:rsidRPr="004B5B96" w14:paraId="024038A4" w14:textId="77777777" w:rsidTr="0071342C">
        <w:trPr>
          <w:trHeight w:val="300"/>
        </w:trPr>
        <w:tc>
          <w:tcPr>
            <w:tcW w:w="467" w:type="dxa"/>
            <w:tcBorders>
              <w:top w:val="nil"/>
              <w:left w:val="nil"/>
              <w:bottom w:val="nil"/>
              <w:right w:val="nil"/>
            </w:tcBorders>
            <w:shd w:val="clear" w:color="auto" w:fill="auto"/>
            <w:hideMark/>
          </w:tcPr>
          <w:p w14:paraId="79F1FBAF" w14:textId="77777777" w:rsidR="004B5B96" w:rsidRPr="004B5B96" w:rsidRDefault="004B5B96" w:rsidP="004B5B96">
            <w:pPr>
              <w:autoSpaceDE/>
              <w:autoSpaceDN/>
              <w:rPr>
                <w:rFonts w:ascii="Calibri" w:hAnsi="Calibri" w:cs="Calibri"/>
                <w:color w:val="000000"/>
                <w:sz w:val="22"/>
                <w:szCs w:val="22"/>
              </w:rPr>
            </w:pPr>
          </w:p>
        </w:tc>
        <w:tc>
          <w:tcPr>
            <w:tcW w:w="4048" w:type="dxa"/>
            <w:gridSpan w:val="2"/>
            <w:tcBorders>
              <w:top w:val="single" w:sz="4" w:space="0" w:color="auto"/>
              <w:left w:val="single" w:sz="4" w:space="0" w:color="auto"/>
              <w:bottom w:val="single" w:sz="4" w:space="0" w:color="auto"/>
              <w:right w:val="single" w:sz="4" w:space="0" w:color="auto"/>
            </w:tcBorders>
            <w:shd w:val="clear" w:color="auto" w:fill="auto"/>
            <w:hideMark/>
          </w:tcPr>
          <w:p w14:paraId="5351670D"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QTY~QD~91.52</w:t>
            </w:r>
          </w:p>
        </w:tc>
        <w:tc>
          <w:tcPr>
            <w:tcW w:w="4625" w:type="dxa"/>
            <w:tcBorders>
              <w:top w:val="nil"/>
              <w:left w:val="nil"/>
              <w:bottom w:val="single" w:sz="4" w:space="0" w:color="auto"/>
              <w:right w:val="single" w:sz="4" w:space="0" w:color="auto"/>
            </w:tcBorders>
            <w:shd w:val="clear" w:color="auto" w:fill="auto"/>
            <w:hideMark/>
          </w:tcPr>
          <w:p w14:paraId="74EB4EF0"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0D069A6F" w14:textId="77777777" w:rsidTr="0071342C">
        <w:trPr>
          <w:trHeight w:val="300"/>
        </w:trPr>
        <w:tc>
          <w:tcPr>
            <w:tcW w:w="467" w:type="dxa"/>
            <w:tcBorders>
              <w:top w:val="nil"/>
              <w:left w:val="nil"/>
              <w:bottom w:val="nil"/>
              <w:right w:val="nil"/>
            </w:tcBorders>
            <w:shd w:val="clear" w:color="auto" w:fill="auto"/>
            <w:hideMark/>
          </w:tcPr>
          <w:p w14:paraId="74C98AF8" w14:textId="77777777" w:rsidR="004B5B96" w:rsidRPr="004B5B96" w:rsidRDefault="004B5B96" w:rsidP="004B5B96">
            <w:pPr>
              <w:autoSpaceDE/>
              <w:autoSpaceDN/>
              <w:rPr>
                <w:rFonts w:ascii="Calibri" w:hAnsi="Calibri" w:cs="Calibri"/>
                <w:color w:val="000000"/>
                <w:sz w:val="22"/>
                <w:szCs w:val="22"/>
              </w:rPr>
            </w:pPr>
          </w:p>
        </w:tc>
        <w:tc>
          <w:tcPr>
            <w:tcW w:w="468" w:type="dxa"/>
            <w:tcBorders>
              <w:top w:val="nil"/>
              <w:left w:val="nil"/>
              <w:bottom w:val="nil"/>
              <w:right w:val="nil"/>
            </w:tcBorders>
            <w:shd w:val="clear" w:color="auto" w:fill="auto"/>
            <w:hideMark/>
          </w:tcPr>
          <w:p w14:paraId="72E5506B" w14:textId="77777777" w:rsidR="004B5B96" w:rsidRPr="004B5B96" w:rsidRDefault="004B5B96" w:rsidP="004B5B96">
            <w:pPr>
              <w:autoSpaceDE/>
              <w:autoSpaceDN/>
              <w:rPr>
                <w:rFonts w:ascii="Calibri" w:hAnsi="Calibri" w:cs="Calibri"/>
                <w:color w:val="FF0000"/>
                <w:sz w:val="22"/>
                <w:szCs w:val="22"/>
              </w:rPr>
            </w:pPr>
          </w:p>
        </w:tc>
        <w:tc>
          <w:tcPr>
            <w:tcW w:w="3580" w:type="dxa"/>
            <w:tcBorders>
              <w:top w:val="nil"/>
              <w:left w:val="single" w:sz="4" w:space="0" w:color="auto"/>
              <w:bottom w:val="nil"/>
              <w:right w:val="single" w:sz="4" w:space="0" w:color="auto"/>
            </w:tcBorders>
            <w:shd w:val="clear" w:color="auto" w:fill="auto"/>
            <w:hideMark/>
          </w:tcPr>
          <w:p w14:paraId="624B013F"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DTM~194~20080917~2359</w:t>
            </w:r>
          </w:p>
        </w:tc>
        <w:tc>
          <w:tcPr>
            <w:tcW w:w="4625" w:type="dxa"/>
            <w:tcBorders>
              <w:top w:val="nil"/>
              <w:left w:val="nil"/>
              <w:bottom w:val="nil"/>
              <w:right w:val="single" w:sz="4" w:space="0" w:color="auto"/>
            </w:tcBorders>
            <w:shd w:val="clear" w:color="auto" w:fill="auto"/>
            <w:hideMark/>
          </w:tcPr>
          <w:p w14:paraId="727BA8C6"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78CFDAB6"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5F5A62"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PTD~PM~~~MG~086329043LG</w:t>
            </w:r>
          </w:p>
        </w:tc>
        <w:tc>
          <w:tcPr>
            <w:tcW w:w="4625" w:type="dxa"/>
            <w:tcBorders>
              <w:top w:val="single" w:sz="4" w:space="0" w:color="auto"/>
              <w:left w:val="nil"/>
              <w:bottom w:val="single" w:sz="4" w:space="0" w:color="auto"/>
              <w:right w:val="single" w:sz="4" w:space="0" w:color="auto"/>
            </w:tcBorders>
            <w:shd w:val="clear" w:color="auto" w:fill="auto"/>
            <w:hideMark/>
          </w:tcPr>
          <w:p w14:paraId="521B3512"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Detail</w:t>
            </w:r>
          </w:p>
        </w:tc>
      </w:tr>
      <w:tr w:rsidR="004B5B96" w:rsidRPr="004B5B96" w14:paraId="28B2CA97"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9067CE4"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DTM~150~20080918</w:t>
            </w:r>
          </w:p>
        </w:tc>
        <w:tc>
          <w:tcPr>
            <w:tcW w:w="4625" w:type="dxa"/>
            <w:tcBorders>
              <w:top w:val="nil"/>
              <w:left w:val="nil"/>
              <w:bottom w:val="single" w:sz="4" w:space="0" w:color="auto"/>
              <w:right w:val="single" w:sz="4" w:space="0" w:color="auto"/>
            </w:tcBorders>
            <w:shd w:val="clear" w:color="auto" w:fill="auto"/>
            <w:hideMark/>
          </w:tcPr>
          <w:p w14:paraId="68F20B92"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Start</w:t>
            </w:r>
          </w:p>
        </w:tc>
      </w:tr>
      <w:tr w:rsidR="004B5B96" w:rsidRPr="004B5B96" w14:paraId="62CF8236"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E12C191"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DTM~151~20081016</w:t>
            </w:r>
          </w:p>
        </w:tc>
        <w:tc>
          <w:tcPr>
            <w:tcW w:w="4625" w:type="dxa"/>
            <w:tcBorders>
              <w:top w:val="nil"/>
              <w:left w:val="nil"/>
              <w:bottom w:val="single" w:sz="4" w:space="0" w:color="auto"/>
              <w:right w:val="single" w:sz="4" w:space="0" w:color="auto"/>
            </w:tcBorders>
            <w:shd w:val="clear" w:color="auto" w:fill="auto"/>
            <w:hideMark/>
          </w:tcPr>
          <w:p w14:paraId="6098D926"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End</w:t>
            </w:r>
          </w:p>
        </w:tc>
      </w:tr>
      <w:tr w:rsidR="004B5B96" w:rsidRPr="004B5B96" w14:paraId="714661A9"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DC331AD"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REF~6W~1</w:t>
            </w:r>
          </w:p>
        </w:tc>
        <w:tc>
          <w:tcPr>
            <w:tcW w:w="4625" w:type="dxa"/>
            <w:tcBorders>
              <w:top w:val="nil"/>
              <w:left w:val="nil"/>
              <w:bottom w:val="single" w:sz="4" w:space="0" w:color="auto"/>
              <w:right w:val="single" w:sz="4" w:space="0" w:color="auto"/>
            </w:tcBorders>
            <w:shd w:val="clear" w:color="auto" w:fill="auto"/>
            <w:hideMark/>
          </w:tcPr>
          <w:p w14:paraId="54558E71"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Channel Number</w:t>
            </w:r>
          </w:p>
        </w:tc>
      </w:tr>
      <w:tr w:rsidR="004B5B96" w:rsidRPr="004B5B96" w14:paraId="66A5AD6D"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41D7DB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REF~MT~KH015</w:t>
            </w:r>
          </w:p>
        </w:tc>
        <w:tc>
          <w:tcPr>
            <w:tcW w:w="4625" w:type="dxa"/>
            <w:tcBorders>
              <w:top w:val="nil"/>
              <w:left w:val="single" w:sz="4" w:space="0" w:color="auto"/>
              <w:bottom w:val="single" w:sz="4" w:space="0" w:color="auto"/>
              <w:right w:val="single" w:sz="4" w:space="0" w:color="auto"/>
            </w:tcBorders>
            <w:shd w:val="clear" w:color="auto" w:fill="auto"/>
            <w:hideMark/>
          </w:tcPr>
          <w:p w14:paraId="6A6CAFEB"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Type</w:t>
            </w:r>
          </w:p>
        </w:tc>
      </w:tr>
      <w:tr w:rsidR="004B5B96" w:rsidRPr="004B5B96" w14:paraId="35E02999"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7CFB0D61"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REF~JH~A</w:t>
            </w:r>
          </w:p>
        </w:tc>
        <w:tc>
          <w:tcPr>
            <w:tcW w:w="4625" w:type="dxa"/>
            <w:tcBorders>
              <w:top w:val="nil"/>
              <w:left w:val="single" w:sz="4" w:space="0" w:color="auto"/>
              <w:bottom w:val="single" w:sz="4" w:space="0" w:color="auto"/>
              <w:right w:val="single" w:sz="4" w:space="0" w:color="auto"/>
            </w:tcBorders>
            <w:shd w:val="clear" w:color="auto" w:fill="auto"/>
            <w:hideMark/>
          </w:tcPr>
          <w:p w14:paraId="463D39D3"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Role</w:t>
            </w:r>
          </w:p>
        </w:tc>
      </w:tr>
      <w:tr w:rsidR="004B5B96" w:rsidRPr="004B5B96" w14:paraId="34BE4540" w14:textId="77777777" w:rsidTr="0071342C">
        <w:trPr>
          <w:trHeight w:val="300"/>
        </w:trPr>
        <w:tc>
          <w:tcPr>
            <w:tcW w:w="467" w:type="dxa"/>
            <w:tcBorders>
              <w:top w:val="nil"/>
              <w:left w:val="nil"/>
              <w:bottom w:val="nil"/>
              <w:right w:val="nil"/>
            </w:tcBorders>
            <w:shd w:val="clear" w:color="auto" w:fill="auto"/>
            <w:hideMark/>
          </w:tcPr>
          <w:p w14:paraId="73A8932B" w14:textId="77777777" w:rsidR="004B5B96" w:rsidRPr="004B5B96" w:rsidRDefault="004B5B96" w:rsidP="004B5B96">
            <w:pPr>
              <w:autoSpaceDE/>
              <w:autoSpaceDN/>
              <w:rPr>
                <w:rFonts w:ascii="Calibri" w:hAnsi="Calibri" w:cs="Calibri"/>
                <w:color w:val="000000"/>
                <w:sz w:val="22"/>
                <w:szCs w:val="22"/>
              </w:rPr>
            </w:pPr>
          </w:p>
        </w:tc>
        <w:tc>
          <w:tcPr>
            <w:tcW w:w="4048" w:type="dxa"/>
            <w:gridSpan w:val="2"/>
            <w:tcBorders>
              <w:top w:val="single" w:sz="4" w:space="0" w:color="auto"/>
              <w:left w:val="single" w:sz="4" w:space="0" w:color="auto"/>
              <w:bottom w:val="single" w:sz="4" w:space="0" w:color="auto"/>
              <w:right w:val="single" w:sz="4" w:space="0" w:color="auto"/>
            </w:tcBorders>
            <w:shd w:val="clear" w:color="auto" w:fill="auto"/>
            <w:hideMark/>
          </w:tcPr>
          <w:p w14:paraId="2522C87E"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QTY~QD~91.2</w:t>
            </w:r>
          </w:p>
        </w:tc>
        <w:tc>
          <w:tcPr>
            <w:tcW w:w="4625" w:type="dxa"/>
            <w:tcBorders>
              <w:top w:val="nil"/>
              <w:left w:val="single" w:sz="4" w:space="0" w:color="auto"/>
              <w:bottom w:val="single" w:sz="4" w:space="0" w:color="auto"/>
              <w:right w:val="single" w:sz="4" w:space="0" w:color="auto"/>
            </w:tcBorders>
            <w:shd w:val="clear" w:color="auto" w:fill="auto"/>
            <w:hideMark/>
          </w:tcPr>
          <w:p w14:paraId="42724498"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6E630AED" w14:textId="77777777" w:rsidTr="0071342C">
        <w:trPr>
          <w:trHeight w:val="300"/>
        </w:trPr>
        <w:tc>
          <w:tcPr>
            <w:tcW w:w="467" w:type="dxa"/>
            <w:tcBorders>
              <w:top w:val="nil"/>
              <w:left w:val="nil"/>
              <w:bottom w:val="nil"/>
              <w:right w:val="nil"/>
            </w:tcBorders>
            <w:shd w:val="clear" w:color="auto" w:fill="auto"/>
            <w:hideMark/>
          </w:tcPr>
          <w:p w14:paraId="02736D6A" w14:textId="77777777" w:rsidR="004B5B96" w:rsidRPr="004B5B96" w:rsidRDefault="004B5B96" w:rsidP="004B5B96">
            <w:pPr>
              <w:autoSpaceDE/>
              <w:autoSpaceDN/>
              <w:rPr>
                <w:rFonts w:ascii="Calibri" w:hAnsi="Calibri" w:cs="Calibri"/>
                <w:color w:val="000000"/>
                <w:sz w:val="22"/>
                <w:szCs w:val="22"/>
              </w:rPr>
            </w:pPr>
          </w:p>
        </w:tc>
        <w:tc>
          <w:tcPr>
            <w:tcW w:w="468" w:type="dxa"/>
            <w:tcBorders>
              <w:top w:val="nil"/>
              <w:left w:val="nil"/>
              <w:bottom w:val="nil"/>
              <w:right w:val="nil"/>
            </w:tcBorders>
            <w:shd w:val="clear" w:color="auto" w:fill="auto"/>
            <w:hideMark/>
          </w:tcPr>
          <w:p w14:paraId="213921B9" w14:textId="77777777" w:rsidR="004B5B96" w:rsidRPr="004B5B96" w:rsidRDefault="004B5B96" w:rsidP="004B5B96">
            <w:pPr>
              <w:autoSpaceDE/>
              <w:autoSpaceDN/>
              <w:rPr>
                <w:rFonts w:ascii="Calibri" w:hAnsi="Calibri" w:cs="Calibri"/>
                <w:color w:val="FF0000"/>
                <w:sz w:val="22"/>
                <w:szCs w:val="22"/>
              </w:rPr>
            </w:pPr>
          </w:p>
        </w:tc>
        <w:tc>
          <w:tcPr>
            <w:tcW w:w="3580" w:type="dxa"/>
            <w:tcBorders>
              <w:top w:val="nil"/>
              <w:left w:val="single" w:sz="4" w:space="0" w:color="auto"/>
              <w:bottom w:val="single" w:sz="4" w:space="0" w:color="auto"/>
              <w:right w:val="single" w:sz="4" w:space="0" w:color="auto"/>
            </w:tcBorders>
            <w:shd w:val="clear" w:color="auto" w:fill="auto"/>
            <w:hideMark/>
          </w:tcPr>
          <w:p w14:paraId="27CF821D"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DTM~194~20080918~0015</w:t>
            </w:r>
          </w:p>
        </w:tc>
        <w:tc>
          <w:tcPr>
            <w:tcW w:w="4625" w:type="dxa"/>
            <w:tcBorders>
              <w:top w:val="nil"/>
              <w:left w:val="nil"/>
              <w:bottom w:val="nil"/>
              <w:right w:val="single" w:sz="4" w:space="0" w:color="auto"/>
            </w:tcBorders>
            <w:shd w:val="clear" w:color="auto" w:fill="auto"/>
            <w:hideMark/>
          </w:tcPr>
          <w:p w14:paraId="5EBF5D16"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6E32E2DB" w14:textId="77777777" w:rsidTr="0071342C">
        <w:trPr>
          <w:trHeight w:val="300"/>
        </w:trPr>
        <w:tc>
          <w:tcPr>
            <w:tcW w:w="467" w:type="dxa"/>
            <w:tcBorders>
              <w:top w:val="nil"/>
              <w:left w:val="nil"/>
              <w:bottom w:val="nil"/>
              <w:right w:val="nil"/>
            </w:tcBorders>
            <w:shd w:val="clear" w:color="auto" w:fill="auto"/>
            <w:hideMark/>
          </w:tcPr>
          <w:p w14:paraId="68A7228D" w14:textId="77777777" w:rsidR="004B5B96" w:rsidRPr="004B5B96" w:rsidRDefault="004B5B96" w:rsidP="004B5B96">
            <w:pPr>
              <w:autoSpaceDE/>
              <w:autoSpaceDN/>
              <w:rPr>
                <w:rFonts w:ascii="Calibri" w:hAnsi="Calibri" w:cs="Calibri"/>
                <w:color w:val="000000"/>
                <w:sz w:val="22"/>
                <w:szCs w:val="22"/>
              </w:rPr>
            </w:pPr>
          </w:p>
        </w:tc>
        <w:tc>
          <w:tcPr>
            <w:tcW w:w="4048" w:type="dxa"/>
            <w:gridSpan w:val="2"/>
            <w:tcBorders>
              <w:top w:val="single" w:sz="4" w:space="0" w:color="auto"/>
              <w:left w:val="single" w:sz="4" w:space="0" w:color="auto"/>
              <w:bottom w:val="single" w:sz="4" w:space="0" w:color="auto"/>
              <w:right w:val="single" w:sz="4" w:space="0" w:color="auto"/>
            </w:tcBorders>
            <w:shd w:val="clear" w:color="auto" w:fill="auto"/>
            <w:hideMark/>
          </w:tcPr>
          <w:p w14:paraId="6EE5702F"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QTY~QD~91.52</w:t>
            </w:r>
          </w:p>
        </w:tc>
        <w:tc>
          <w:tcPr>
            <w:tcW w:w="4625" w:type="dxa"/>
            <w:tcBorders>
              <w:top w:val="single" w:sz="4" w:space="0" w:color="auto"/>
              <w:left w:val="nil"/>
              <w:bottom w:val="single" w:sz="4" w:space="0" w:color="auto"/>
              <w:right w:val="single" w:sz="4" w:space="0" w:color="auto"/>
            </w:tcBorders>
            <w:shd w:val="clear" w:color="auto" w:fill="auto"/>
            <w:hideMark/>
          </w:tcPr>
          <w:p w14:paraId="730DA9AA"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7E1D8531" w14:textId="77777777" w:rsidTr="0071342C">
        <w:trPr>
          <w:trHeight w:val="300"/>
        </w:trPr>
        <w:tc>
          <w:tcPr>
            <w:tcW w:w="467" w:type="dxa"/>
            <w:tcBorders>
              <w:top w:val="nil"/>
              <w:left w:val="nil"/>
              <w:bottom w:val="nil"/>
              <w:right w:val="nil"/>
            </w:tcBorders>
            <w:shd w:val="clear" w:color="auto" w:fill="auto"/>
            <w:hideMark/>
          </w:tcPr>
          <w:p w14:paraId="3135CE64" w14:textId="77777777" w:rsidR="004B5B96" w:rsidRPr="004B5B96" w:rsidRDefault="004B5B96" w:rsidP="004B5B96">
            <w:pPr>
              <w:autoSpaceDE/>
              <w:autoSpaceDN/>
              <w:rPr>
                <w:rFonts w:ascii="Calibri" w:hAnsi="Calibri" w:cs="Calibri"/>
                <w:color w:val="000000"/>
                <w:sz w:val="22"/>
                <w:szCs w:val="22"/>
              </w:rPr>
            </w:pPr>
          </w:p>
        </w:tc>
        <w:tc>
          <w:tcPr>
            <w:tcW w:w="468" w:type="dxa"/>
            <w:tcBorders>
              <w:top w:val="nil"/>
              <w:left w:val="nil"/>
              <w:bottom w:val="nil"/>
              <w:right w:val="nil"/>
            </w:tcBorders>
            <w:shd w:val="clear" w:color="auto" w:fill="auto"/>
            <w:hideMark/>
          </w:tcPr>
          <w:p w14:paraId="783B9C47" w14:textId="77777777" w:rsidR="004B5B96" w:rsidRPr="004B5B96" w:rsidRDefault="004B5B96" w:rsidP="004B5B96">
            <w:pPr>
              <w:autoSpaceDE/>
              <w:autoSpaceDN/>
              <w:rPr>
                <w:rFonts w:ascii="Calibri" w:hAnsi="Calibri" w:cs="Calibri"/>
                <w:color w:val="FF0000"/>
                <w:sz w:val="22"/>
                <w:szCs w:val="22"/>
              </w:rPr>
            </w:pPr>
          </w:p>
        </w:tc>
        <w:tc>
          <w:tcPr>
            <w:tcW w:w="3580" w:type="dxa"/>
            <w:tcBorders>
              <w:top w:val="nil"/>
              <w:left w:val="single" w:sz="4" w:space="0" w:color="auto"/>
              <w:bottom w:val="single" w:sz="4" w:space="0" w:color="auto"/>
              <w:right w:val="single" w:sz="4" w:space="0" w:color="auto"/>
            </w:tcBorders>
            <w:shd w:val="clear" w:color="auto" w:fill="auto"/>
            <w:hideMark/>
          </w:tcPr>
          <w:p w14:paraId="21E75AB6"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DTM~194~20080918~0030</w:t>
            </w:r>
          </w:p>
        </w:tc>
        <w:tc>
          <w:tcPr>
            <w:tcW w:w="4625" w:type="dxa"/>
            <w:tcBorders>
              <w:top w:val="nil"/>
              <w:left w:val="nil"/>
              <w:bottom w:val="nil"/>
              <w:right w:val="single" w:sz="4" w:space="0" w:color="auto"/>
            </w:tcBorders>
            <w:shd w:val="clear" w:color="auto" w:fill="auto"/>
            <w:hideMark/>
          </w:tcPr>
          <w:p w14:paraId="438FC8F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6F8E4DF0" w14:textId="77777777" w:rsidTr="0071342C">
        <w:trPr>
          <w:trHeight w:val="300"/>
        </w:trPr>
        <w:tc>
          <w:tcPr>
            <w:tcW w:w="467" w:type="dxa"/>
            <w:tcBorders>
              <w:top w:val="nil"/>
              <w:left w:val="nil"/>
              <w:bottom w:val="nil"/>
              <w:right w:val="nil"/>
            </w:tcBorders>
            <w:shd w:val="clear" w:color="auto" w:fill="auto"/>
            <w:hideMark/>
          </w:tcPr>
          <w:p w14:paraId="4D8BA45B" w14:textId="77777777" w:rsidR="004B5B96" w:rsidRPr="004B5B96" w:rsidRDefault="004B5B96" w:rsidP="004B5B96">
            <w:pPr>
              <w:autoSpaceDE/>
              <w:autoSpaceDN/>
              <w:rPr>
                <w:rFonts w:ascii="Calibri" w:hAnsi="Calibri" w:cs="Calibri"/>
                <w:color w:val="000000"/>
                <w:sz w:val="22"/>
                <w:szCs w:val="22"/>
              </w:rPr>
            </w:pPr>
          </w:p>
        </w:tc>
        <w:tc>
          <w:tcPr>
            <w:tcW w:w="4048" w:type="dxa"/>
            <w:gridSpan w:val="2"/>
            <w:tcBorders>
              <w:top w:val="single" w:sz="4" w:space="0" w:color="auto"/>
              <w:left w:val="single" w:sz="4" w:space="0" w:color="auto"/>
              <w:bottom w:val="single" w:sz="4" w:space="0" w:color="auto"/>
              <w:right w:val="single" w:sz="4" w:space="0" w:color="auto"/>
            </w:tcBorders>
            <w:shd w:val="clear" w:color="auto" w:fill="auto"/>
            <w:hideMark/>
          </w:tcPr>
          <w:p w14:paraId="012D2522"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QTY~QD~91.52</w:t>
            </w:r>
          </w:p>
        </w:tc>
        <w:tc>
          <w:tcPr>
            <w:tcW w:w="4625" w:type="dxa"/>
            <w:tcBorders>
              <w:top w:val="single" w:sz="4" w:space="0" w:color="auto"/>
              <w:left w:val="nil"/>
              <w:bottom w:val="single" w:sz="4" w:space="0" w:color="auto"/>
              <w:right w:val="single" w:sz="4" w:space="0" w:color="auto"/>
            </w:tcBorders>
            <w:shd w:val="clear" w:color="auto" w:fill="auto"/>
            <w:hideMark/>
          </w:tcPr>
          <w:p w14:paraId="3BF6364F"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47CEF32B" w14:textId="77777777" w:rsidTr="0071342C">
        <w:trPr>
          <w:trHeight w:val="300"/>
        </w:trPr>
        <w:tc>
          <w:tcPr>
            <w:tcW w:w="467" w:type="dxa"/>
            <w:tcBorders>
              <w:top w:val="nil"/>
              <w:left w:val="nil"/>
              <w:bottom w:val="nil"/>
              <w:right w:val="nil"/>
            </w:tcBorders>
            <w:shd w:val="clear" w:color="auto" w:fill="auto"/>
            <w:hideMark/>
          </w:tcPr>
          <w:p w14:paraId="4150E24E" w14:textId="77777777" w:rsidR="004B5B96" w:rsidRPr="004B5B96" w:rsidRDefault="004B5B96" w:rsidP="004B5B96">
            <w:pPr>
              <w:autoSpaceDE/>
              <w:autoSpaceDN/>
              <w:rPr>
                <w:rFonts w:ascii="Calibri" w:hAnsi="Calibri" w:cs="Calibri"/>
                <w:color w:val="000000"/>
                <w:sz w:val="22"/>
                <w:szCs w:val="22"/>
              </w:rPr>
            </w:pPr>
          </w:p>
        </w:tc>
        <w:tc>
          <w:tcPr>
            <w:tcW w:w="468" w:type="dxa"/>
            <w:tcBorders>
              <w:top w:val="nil"/>
              <w:left w:val="nil"/>
              <w:bottom w:val="nil"/>
              <w:right w:val="nil"/>
            </w:tcBorders>
            <w:shd w:val="clear" w:color="auto" w:fill="auto"/>
            <w:hideMark/>
          </w:tcPr>
          <w:p w14:paraId="57069663" w14:textId="77777777" w:rsidR="004B5B96" w:rsidRPr="004B5B96" w:rsidRDefault="004B5B96" w:rsidP="004B5B96">
            <w:pPr>
              <w:autoSpaceDE/>
              <w:autoSpaceDN/>
              <w:rPr>
                <w:rFonts w:ascii="Calibri" w:hAnsi="Calibri" w:cs="Calibri"/>
                <w:color w:val="FF0000"/>
                <w:sz w:val="22"/>
                <w:szCs w:val="22"/>
              </w:rPr>
            </w:pPr>
          </w:p>
        </w:tc>
        <w:tc>
          <w:tcPr>
            <w:tcW w:w="3580" w:type="dxa"/>
            <w:tcBorders>
              <w:top w:val="nil"/>
              <w:left w:val="single" w:sz="4" w:space="0" w:color="auto"/>
              <w:bottom w:val="single" w:sz="4" w:space="0" w:color="auto"/>
              <w:right w:val="single" w:sz="4" w:space="0" w:color="auto"/>
            </w:tcBorders>
            <w:shd w:val="clear" w:color="auto" w:fill="auto"/>
            <w:hideMark/>
          </w:tcPr>
          <w:p w14:paraId="32C43BD1"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DTM~194~20080918~0045</w:t>
            </w:r>
          </w:p>
        </w:tc>
        <w:tc>
          <w:tcPr>
            <w:tcW w:w="4625" w:type="dxa"/>
            <w:tcBorders>
              <w:top w:val="nil"/>
              <w:left w:val="nil"/>
              <w:bottom w:val="nil"/>
              <w:right w:val="single" w:sz="4" w:space="0" w:color="auto"/>
            </w:tcBorders>
            <w:shd w:val="clear" w:color="auto" w:fill="auto"/>
            <w:hideMark/>
          </w:tcPr>
          <w:p w14:paraId="2D379153"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62613E3F" w14:textId="77777777" w:rsidTr="0071342C">
        <w:trPr>
          <w:trHeight w:val="300"/>
        </w:trPr>
        <w:tc>
          <w:tcPr>
            <w:tcW w:w="467" w:type="dxa"/>
            <w:tcBorders>
              <w:top w:val="nil"/>
              <w:left w:val="nil"/>
              <w:bottom w:val="nil"/>
              <w:right w:val="nil"/>
            </w:tcBorders>
            <w:shd w:val="clear" w:color="auto" w:fill="auto"/>
            <w:hideMark/>
          </w:tcPr>
          <w:p w14:paraId="6953A68A" w14:textId="77777777" w:rsidR="004B5B96" w:rsidRPr="004B5B96" w:rsidRDefault="004B5B96" w:rsidP="004B5B96">
            <w:pPr>
              <w:autoSpaceDE/>
              <w:autoSpaceDN/>
              <w:rPr>
                <w:rFonts w:ascii="Calibri" w:hAnsi="Calibri" w:cs="Calibri"/>
                <w:color w:val="000000"/>
                <w:sz w:val="22"/>
                <w:szCs w:val="22"/>
              </w:rPr>
            </w:pPr>
          </w:p>
        </w:tc>
        <w:tc>
          <w:tcPr>
            <w:tcW w:w="4048" w:type="dxa"/>
            <w:gridSpan w:val="2"/>
            <w:tcBorders>
              <w:top w:val="single" w:sz="4" w:space="0" w:color="auto"/>
              <w:left w:val="single" w:sz="4" w:space="0" w:color="auto"/>
              <w:bottom w:val="single" w:sz="4" w:space="0" w:color="auto"/>
              <w:right w:val="single" w:sz="4" w:space="0" w:color="auto"/>
            </w:tcBorders>
            <w:shd w:val="clear" w:color="auto" w:fill="auto"/>
            <w:hideMark/>
          </w:tcPr>
          <w:p w14:paraId="4928E7E1"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QTY~QD~91.52</w:t>
            </w:r>
          </w:p>
        </w:tc>
        <w:tc>
          <w:tcPr>
            <w:tcW w:w="4625" w:type="dxa"/>
            <w:tcBorders>
              <w:top w:val="single" w:sz="4" w:space="0" w:color="auto"/>
              <w:left w:val="nil"/>
              <w:bottom w:val="single" w:sz="4" w:space="0" w:color="auto"/>
              <w:right w:val="single" w:sz="4" w:space="0" w:color="auto"/>
            </w:tcBorders>
            <w:shd w:val="clear" w:color="auto" w:fill="auto"/>
            <w:hideMark/>
          </w:tcPr>
          <w:p w14:paraId="41548438"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65740274" w14:textId="77777777" w:rsidTr="0071342C">
        <w:trPr>
          <w:trHeight w:val="300"/>
        </w:trPr>
        <w:tc>
          <w:tcPr>
            <w:tcW w:w="467" w:type="dxa"/>
            <w:tcBorders>
              <w:top w:val="nil"/>
              <w:left w:val="nil"/>
              <w:bottom w:val="nil"/>
              <w:right w:val="nil"/>
            </w:tcBorders>
            <w:shd w:val="clear" w:color="auto" w:fill="auto"/>
            <w:hideMark/>
          </w:tcPr>
          <w:p w14:paraId="479DD1ED" w14:textId="77777777" w:rsidR="004B5B96" w:rsidRPr="004B5B96" w:rsidRDefault="004B5B96" w:rsidP="004B5B96">
            <w:pPr>
              <w:autoSpaceDE/>
              <w:autoSpaceDN/>
              <w:rPr>
                <w:rFonts w:ascii="Calibri" w:hAnsi="Calibri" w:cs="Calibri"/>
                <w:color w:val="000000"/>
                <w:sz w:val="22"/>
                <w:szCs w:val="22"/>
              </w:rPr>
            </w:pPr>
          </w:p>
        </w:tc>
        <w:tc>
          <w:tcPr>
            <w:tcW w:w="468" w:type="dxa"/>
            <w:tcBorders>
              <w:top w:val="nil"/>
              <w:left w:val="nil"/>
              <w:bottom w:val="nil"/>
              <w:right w:val="nil"/>
            </w:tcBorders>
            <w:shd w:val="clear" w:color="auto" w:fill="auto"/>
            <w:hideMark/>
          </w:tcPr>
          <w:p w14:paraId="0C8B3F2D" w14:textId="77777777" w:rsidR="004B5B96" w:rsidRPr="004B5B96" w:rsidRDefault="004B5B96" w:rsidP="004B5B96">
            <w:pPr>
              <w:autoSpaceDE/>
              <w:autoSpaceDN/>
              <w:rPr>
                <w:rFonts w:ascii="Calibri" w:hAnsi="Calibri" w:cs="Calibri"/>
                <w:color w:val="FF0000"/>
                <w:sz w:val="22"/>
                <w:szCs w:val="22"/>
              </w:rPr>
            </w:pPr>
          </w:p>
        </w:tc>
        <w:tc>
          <w:tcPr>
            <w:tcW w:w="3580" w:type="dxa"/>
            <w:tcBorders>
              <w:top w:val="nil"/>
              <w:left w:val="single" w:sz="4" w:space="0" w:color="auto"/>
              <w:bottom w:val="single" w:sz="4" w:space="0" w:color="auto"/>
              <w:right w:val="single" w:sz="4" w:space="0" w:color="auto"/>
            </w:tcBorders>
            <w:shd w:val="clear" w:color="auto" w:fill="auto"/>
            <w:hideMark/>
          </w:tcPr>
          <w:p w14:paraId="55035F2A"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DTM~194~20080918~0100</w:t>
            </w:r>
          </w:p>
        </w:tc>
        <w:tc>
          <w:tcPr>
            <w:tcW w:w="4625" w:type="dxa"/>
            <w:tcBorders>
              <w:top w:val="nil"/>
              <w:left w:val="nil"/>
              <w:bottom w:val="nil"/>
              <w:right w:val="single" w:sz="4" w:space="0" w:color="auto"/>
            </w:tcBorders>
            <w:shd w:val="clear" w:color="auto" w:fill="auto"/>
            <w:hideMark/>
          </w:tcPr>
          <w:p w14:paraId="7D66A279"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402CA65F" w14:textId="77777777" w:rsidTr="0071342C">
        <w:trPr>
          <w:trHeight w:val="300"/>
        </w:trPr>
        <w:tc>
          <w:tcPr>
            <w:tcW w:w="467" w:type="dxa"/>
            <w:tcBorders>
              <w:top w:val="nil"/>
              <w:left w:val="nil"/>
              <w:bottom w:val="nil"/>
              <w:right w:val="nil"/>
            </w:tcBorders>
            <w:shd w:val="clear" w:color="auto" w:fill="auto"/>
            <w:hideMark/>
          </w:tcPr>
          <w:p w14:paraId="2E8EF7C8" w14:textId="77777777" w:rsidR="004B5B96" w:rsidRPr="004B5B96" w:rsidRDefault="004B5B96" w:rsidP="004B5B96">
            <w:pPr>
              <w:autoSpaceDE/>
              <w:autoSpaceDN/>
              <w:rPr>
                <w:rFonts w:ascii="Calibri" w:hAnsi="Calibri" w:cs="Calibri"/>
                <w:color w:val="000000"/>
                <w:sz w:val="22"/>
                <w:szCs w:val="22"/>
              </w:rPr>
            </w:pPr>
          </w:p>
        </w:tc>
        <w:tc>
          <w:tcPr>
            <w:tcW w:w="4048" w:type="dxa"/>
            <w:gridSpan w:val="2"/>
            <w:tcBorders>
              <w:top w:val="single" w:sz="4" w:space="0" w:color="auto"/>
              <w:left w:val="single" w:sz="4" w:space="0" w:color="auto"/>
              <w:bottom w:val="single" w:sz="4" w:space="0" w:color="auto"/>
              <w:right w:val="single" w:sz="4" w:space="0" w:color="auto"/>
            </w:tcBorders>
            <w:shd w:val="clear" w:color="auto" w:fill="auto"/>
            <w:hideMark/>
          </w:tcPr>
          <w:p w14:paraId="3DC46CC1"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QTY~QD~91.52</w:t>
            </w:r>
          </w:p>
        </w:tc>
        <w:tc>
          <w:tcPr>
            <w:tcW w:w="4625" w:type="dxa"/>
            <w:tcBorders>
              <w:top w:val="single" w:sz="4" w:space="0" w:color="auto"/>
              <w:left w:val="nil"/>
              <w:bottom w:val="single" w:sz="4" w:space="0" w:color="auto"/>
              <w:right w:val="single" w:sz="4" w:space="0" w:color="auto"/>
            </w:tcBorders>
            <w:shd w:val="clear" w:color="auto" w:fill="auto"/>
            <w:hideMark/>
          </w:tcPr>
          <w:p w14:paraId="338CEB53"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0777CA6E" w14:textId="77777777" w:rsidTr="0071342C">
        <w:trPr>
          <w:trHeight w:val="300"/>
        </w:trPr>
        <w:tc>
          <w:tcPr>
            <w:tcW w:w="467" w:type="dxa"/>
            <w:tcBorders>
              <w:top w:val="nil"/>
              <w:left w:val="nil"/>
              <w:bottom w:val="nil"/>
              <w:right w:val="nil"/>
            </w:tcBorders>
            <w:shd w:val="clear" w:color="auto" w:fill="auto"/>
            <w:hideMark/>
          </w:tcPr>
          <w:p w14:paraId="0BF74E7A" w14:textId="77777777" w:rsidR="004B5B96" w:rsidRPr="004B5B96" w:rsidRDefault="004B5B96" w:rsidP="004B5B96">
            <w:pPr>
              <w:autoSpaceDE/>
              <w:autoSpaceDN/>
              <w:rPr>
                <w:rFonts w:ascii="Calibri" w:hAnsi="Calibri" w:cs="Calibri"/>
                <w:color w:val="000000"/>
                <w:sz w:val="22"/>
                <w:szCs w:val="22"/>
              </w:rPr>
            </w:pPr>
          </w:p>
        </w:tc>
        <w:tc>
          <w:tcPr>
            <w:tcW w:w="468" w:type="dxa"/>
            <w:tcBorders>
              <w:top w:val="nil"/>
              <w:left w:val="nil"/>
              <w:bottom w:val="nil"/>
              <w:right w:val="nil"/>
            </w:tcBorders>
            <w:shd w:val="clear" w:color="auto" w:fill="auto"/>
            <w:hideMark/>
          </w:tcPr>
          <w:p w14:paraId="298A4822" w14:textId="77777777" w:rsidR="004B5B96" w:rsidRPr="004B5B96" w:rsidRDefault="004B5B96" w:rsidP="004B5B96">
            <w:pPr>
              <w:autoSpaceDE/>
              <w:autoSpaceDN/>
              <w:rPr>
                <w:rFonts w:ascii="Calibri" w:hAnsi="Calibri" w:cs="Calibri"/>
                <w:color w:val="FF0000"/>
                <w:sz w:val="22"/>
                <w:szCs w:val="22"/>
              </w:rPr>
            </w:pPr>
          </w:p>
        </w:tc>
        <w:tc>
          <w:tcPr>
            <w:tcW w:w="3580" w:type="dxa"/>
            <w:tcBorders>
              <w:top w:val="nil"/>
              <w:left w:val="single" w:sz="4" w:space="0" w:color="auto"/>
              <w:bottom w:val="single" w:sz="4" w:space="0" w:color="auto"/>
              <w:right w:val="single" w:sz="4" w:space="0" w:color="auto"/>
            </w:tcBorders>
            <w:shd w:val="clear" w:color="auto" w:fill="auto"/>
            <w:hideMark/>
          </w:tcPr>
          <w:p w14:paraId="38FE0177"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DTM~194~20080918~0115</w:t>
            </w:r>
          </w:p>
        </w:tc>
        <w:tc>
          <w:tcPr>
            <w:tcW w:w="4625" w:type="dxa"/>
            <w:tcBorders>
              <w:top w:val="nil"/>
              <w:left w:val="nil"/>
              <w:bottom w:val="nil"/>
              <w:right w:val="single" w:sz="4" w:space="0" w:color="auto"/>
            </w:tcBorders>
            <w:shd w:val="clear" w:color="auto" w:fill="auto"/>
            <w:hideMark/>
          </w:tcPr>
          <w:p w14:paraId="038B062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202889CE" w14:textId="77777777" w:rsidTr="0071342C">
        <w:trPr>
          <w:trHeight w:val="900"/>
        </w:trPr>
        <w:tc>
          <w:tcPr>
            <w:tcW w:w="467" w:type="dxa"/>
            <w:tcBorders>
              <w:top w:val="nil"/>
              <w:left w:val="nil"/>
              <w:bottom w:val="nil"/>
              <w:right w:val="nil"/>
            </w:tcBorders>
            <w:shd w:val="clear" w:color="auto" w:fill="auto"/>
            <w:hideMark/>
          </w:tcPr>
          <w:p w14:paraId="199DA3A6" w14:textId="77777777" w:rsidR="004B5B96" w:rsidRPr="004B5B96" w:rsidRDefault="004B5B96" w:rsidP="004B5B96">
            <w:pPr>
              <w:autoSpaceDE/>
              <w:autoSpaceDN/>
              <w:rPr>
                <w:rFonts w:ascii="Calibri" w:hAnsi="Calibri" w:cs="Calibri"/>
                <w:color w:val="000000"/>
                <w:sz w:val="22"/>
                <w:szCs w:val="22"/>
              </w:rPr>
            </w:pPr>
          </w:p>
        </w:tc>
        <w:tc>
          <w:tcPr>
            <w:tcW w:w="468" w:type="dxa"/>
            <w:tcBorders>
              <w:top w:val="nil"/>
              <w:left w:val="nil"/>
              <w:bottom w:val="nil"/>
              <w:right w:val="nil"/>
            </w:tcBorders>
            <w:shd w:val="clear" w:color="auto" w:fill="auto"/>
            <w:hideMark/>
          </w:tcPr>
          <w:p w14:paraId="4F9BC7EF" w14:textId="77777777" w:rsidR="004B5B96" w:rsidRPr="004B5B96" w:rsidRDefault="004B5B96" w:rsidP="004B5B96">
            <w:pPr>
              <w:autoSpaceDE/>
              <w:autoSpaceDN/>
              <w:rPr>
                <w:rFonts w:ascii="Calibri" w:hAnsi="Calibri" w:cs="Calibri"/>
                <w:color w:val="FF0000"/>
                <w:sz w:val="22"/>
                <w:szCs w:val="22"/>
              </w:rPr>
            </w:pPr>
          </w:p>
        </w:tc>
        <w:tc>
          <w:tcPr>
            <w:tcW w:w="3580" w:type="dxa"/>
            <w:tcBorders>
              <w:top w:val="nil"/>
              <w:left w:val="single" w:sz="4" w:space="0" w:color="auto"/>
              <w:bottom w:val="nil"/>
              <w:right w:val="nil"/>
            </w:tcBorders>
            <w:shd w:val="clear" w:color="000000" w:fill="D9D9D9"/>
            <w:hideMark/>
          </w:tcPr>
          <w:p w14:paraId="2651F13F"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625" w:type="dxa"/>
            <w:tcBorders>
              <w:top w:val="single" w:sz="4" w:space="0" w:color="auto"/>
              <w:left w:val="single" w:sz="4" w:space="0" w:color="auto"/>
              <w:bottom w:val="single" w:sz="4" w:space="0" w:color="auto"/>
              <w:right w:val="single" w:sz="4" w:space="0" w:color="auto"/>
            </w:tcBorders>
            <w:shd w:val="clear" w:color="000000" w:fill="D9D9D9"/>
            <w:hideMark/>
          </w:tcPr>
          <w:p w14:paraId="30A0B410"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…Interval-reads repeat at 15-minute increments until they reach 2359 which is the last reading of each day…</w:t>
            </w:r>
          </w:p>
        </w:tc>
      </w:tr>
      <w:tr w:rsidR="004B5B96" w:rsidRPr="004B5B96" w14:paraId="3CF7DCBC" w14:textId="77777777" w:rsidTr="0071342C">
        <w:trPr>
          <w:trHeight w:val="300"/>
        </w:trPr>
        <w:tc>
          <w:tcPr>
            <w:tcW w:w="467" w:type="dxa"/>
            <w:tcBorders>
              <w:top w:val="nil"/>
              <w:left w:val="nil"/>
              <w:bottom w:val="nil"/>
              <w:right w:val="nil"/>
            </w:tcBorders>
            <w:shd w:val="clear" w:color="auto" w:fill="auto"/>
            <w:hideMark/>
          </w:tcPr>
          <w:p w14:paraId="4E3B5BF5" w14:textId="77777777" w:rsidR="004B5B96" w:rsidRPr="004B5B96" w:rsidRDefault="004B5B96" w:rsidP="004B5B96">
            <w:pPr>
              <w:autoSpaceDE/>
              <w:autoSpaceDN/>
              <w:rPr>
                <w:rFonts w:ascii="Calibri" w:hAnsi="Calibri" w:cs="Calibri"/>
                <w:color w:val="000000"/>
                <w:sz w:val="22"/>
                <w:szCs w:val="22"/>
              </w:rPr>
            </w:pPr>
          </w:p>
        </w:tc>
        <w:tc>
          <w:tcPr>
            <w:tcW w:w="4048" w:type="dxa"/>
            <w:gridSpan w:val="2"/>
            <w:tcBorders>
              <w:top w:val="single" w:sz="4" w:space="0" w:color="auto"/>
              <w:left w:val="single" w:sz="4" w:space="0" w:color="auto"/>
              <w:bottom w:val="single" w:sz="4" w:space="0" w:color="auto"/>
              <w:right w:val="single" w:sz="4" w:space="0" w:color="auto"/>
            </w:tcBorders>
            <w:shd w:val="clear" w:color="auto" w:fill="auto"/>
            <w:hideMark/>
          </w:tcPr>
          <w:p w14:paraId="5643A1B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QTY~QD~54.08</w:t>
            </w:r>
          </w:p>
        </w:tc>
        <w:tc>
          <w:tcPr>
            <w:tcW w:w="4625" w:type="dxa"/>
            <w:tcBorders>
              <w:top w:val="nil"/>
              <w:left w:val="nil"/>
              <w:bottom w:val="single" w:sz="4" w:space="0" w:color="auto"/>
              <w:right w:val="single" w:sz="4" w:space="0" w:color="auto"/>
            </w:tcBorders>
            <w:shd w:val="clear" w:color="auto" w:fill="auto"/>
            <w:hideMark/>
          </w:tcPr>
          <w:p w14:paraId="7B9FCFE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319983F1" w14:textId="77777777" w:rsidTr="0071342C">
        <w:trPr>
          <w:trHeight w:val="300"/>
        </w:trPr>
        <w:tc>
          <w:tcPr>
            <w:tcW w:w="467" w:type="dxa"/>
            <w:tcBorders>
              <w:top w:val="nil"/>
              <w:left w:val="nil"/>
              <w:bottom w:val="nil"/>
              <w:right w:val="nil"/>
            </w:tcBorders>
            <w:shd w:val="clear" w:color="auto" w:fill="auto"/>
            <w:hideMark/>
          </w:tcPr>
          <w:p w14:paraId="0BDBF00B" w14:textId="77777777" w:rsidR="004B5B96" w:rsidRPr="004B5B96" w:rsidRDefault="004B5B96" w:rsidP="004B5B96">
            <w:pPr>
              <w:autoSpaceDE/>
              <w:autoSpaceDN/>
              <w:rPr>
                <w:rFonts w:ascii="Calibri" w:hAnsi="Calibri" w:cs="Calibri"/>
                <w:color w:val="000000"/>
                <w:sz w:val="22"/>
                <w:szCs w:val="22"/>
              </w:rPr>
            </w:pPr>
          </w:p>
        </w:tc>
        <w:tc>
          <w:tcPr>
            <w:tcW w:w="468" w:type="dxa"/>
            <w:tcBorders>
              <w:top w:val="nil"/>
              <w:left w:val="nil"/>
              <w:bottom w:val="nil"/>
              <w:right w:val="nil"/>
            </w:tcBorders>
            <w:shd w:val="clear" w:color="auto" w:fill="auto"/>
            <w:hideMark/>
          </w:tcPr>
          <w:p w14:paraId="0F947E03" w14:textId="77777777" w:rsidR="004B5B96" w:rsidRPr="004B5B96" w:rsidRDefault="004B5B96" w:rsidP="004B5B96">
            <w:pPr>
              <w:autoSpaceDE/>
              <w:autoSpaceDN/>
              <w:rPr>
                <w:rFonts w:ascii="Calibri" w:hAnsi="Calibri" w:cs="Calibri"/>
                <w:color w:val="FF0000"/>
                <w:sz w:val="22"/>
                <w:szCs w:val="22"/>
              </w:rPr>
            </w:pPr>
          </w:p>
        </w:tc>
        <w:tc>
          <w:tcPr>
            <w:tcW w:w="3580" w:type="dxa"/>
            <w:tcBorders>
              <w:top w:val="nil"/>
              <w:left w:val="single" w:sz="4" w:space="0" w:color="auto"/>
              <w:bottom w:val="single" w:sz="4" w:space="0" w:color="auto"/>
              <w:right w:val="single" w:sz="4" w:space="0" w:color="auto"/>
            </w:tcBorders>
            <w:shd w:val="clear" w:color="auto" w:fill="auto"/>
            <w:hideMark/>
          </w:tcPr>
          <w:p w14:paraId="4EB2EC6A"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DTM~194~20081016~2359</w:t>
            </w:r>
          </w:p>
        </w:tc>
        <w:tc>
          <w:tcPr>
            <w:tcW w:w="4625" w:type="dxa"/>
            <w:tcBorders>
              <w:top w:val="nil"/>
              <w:left w:val="nil"/>
              <w:bottom w:val="nil"/>
              <w:right w:val="single" w:sz="4" w:space="0" w:color="auto"/>
            </w:tcBorders>
            <w:shd w:val="clear" w:color="auto" w:fill="auto"/>
            <w:hideMark/>
          </w:tcPr>
          <w:p w14:paraId="4124889B"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297CED6F" w14:textId="77777777" w:rsidTr="0071342C">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9678206"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SE~8523~000000001</w:t>
            </w:r>
          </w:p>
        </w:tc>
        <w:tc>
          <w:tcPr>
            <w:tcW w:w="4625" w:type="dxa"/>
            <w:tcBorders>
              <w:top w:val="single" w:sz="4" w:space="0" w:color="auto"/>
              <w:left w:val="nil"/>
              <w:bottom w:val="single" w:sz="4" w:space="0" w:color="auto"/>
              <w:right w:val="single" w:sz="4" w:space="0" w:color="auto"/>
            </w:tcBorders>
            <w:shd w:val="clear" w:color="auto" w:fill="auto"/>
            <w:hideMark/>
          </w:tcPr>
          <w:p w14:paraId="42F4195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Number of Segments, Transaction Set Control Number</w:t>
            </w:r>
          </w:p>
        </w:tc>
      </w:tr>
    </w:tbl>
    <w:p w14:paraId="38AD7219" w14:textId="77777777" w:rsidR="004B5B96" w:rsidRDefault="004B5B96" w:rsidP="00CB09E2">
      <w:pPr>
        <w:widowControl w:val="0"/>
        <w:rPr>
          <w:rFonts w:ascii="Calibri" w:hAnsi="Calibri"/>
          <w:sz w:val="22"/>
          <w:szCs w:val="22"/>
        </w:rPr>
      </w:pPr>
    </w:p>
    <w:p w14:paraId="70FEFA74" w14:textId="77777777" w:rsidR="003E0FB3" w:rsidRDefault="003E0FB3" w:rsidP="00CB09E2">
      <w:pPr>
        <w:widowControl w:val="0"/>
        <w:rPr>
          <w:rFonts w:ascii="Calibri" w:hAnsi="Calibri"/>
          <w:sz w:val="22"/>
          <w:szCs w:val="22"/>
        </w:rPr>
      </w:pPr>
    </w:p>
    <w:p w14:paraId="00DB1806" w14:textId="77777777" w:rsidR="00A053B7" w:rsidRDefault="00A053B7" w:rsidP="00CB09E2">
      <w:pPr>
        <w:widowControl w:val="0"/>
        <w:rPr>
          <w:rFonts w:ascii="Calibri" w:hAnsi="Calibri"/>
          <w:sz w:val="22"/>
          <w:szCs w:val="22"/>
        </w:rPr>
      </w:pPr>
    </w:p>
    <w:p w14:paraId="70355699" w14:textId="77777777" w:rsidR="00A053B7" w:rsidRDefault="004B5B96" w:rsidP="00CB09E2">
      <w:pPr>
        <w:widowControl w:val="0"/>
        <w:rPr>
          <w:rFonts w:ascii="Calibri" w:hAnsi="Calibri"/>
          <w:snapToGrid w:val="0"/>
          <w:sz w:val="22"/>
          <w:szCs w:val="22"/>
        </w:rPr>
      </w:pPr>
      <w:r>
        <w:rPr>
          <w:rFonts w:ascii="Calibri" w:hAnsi="Calibri"/>
          <w:snapToGrid w:val="0"/>
          <w:sz w:val="22"/>
          <w:szCs w:val="22"/>
        </w:rPr>
        <w:br w:type="page"/>
      </w:r>
      <w:r w:rsidR="00A053B7">
        <w:rPr>
          <w:rFonts w:ascii="Calibri" w:hAnsi="Calibri"/>
          <w:snapToGrid w:val="0"/>
          <w:sz w:val="22"/>
          <w:szCs w:val="22"/>
        </w:rPr>
        <w:lastRenderedPageBreak/>
        <w:t>867_02 Example #4 of 4</w:t>
      </w:r>
    </w:p>
    <w:p w14:paraId="4948232B" w14:textId="77777777" w:rsidR="00A053B7" w:rsidRDefault="00A053B7" w:rsidP="00CB09E2">
      <w:pPr>
        <w:widowControl w:val="0"/>
        <w:rPr>
          <w:rFonts w:ascii="Calibri" w:hAnsi="Calibri"/>
          <w:sz w:val="22"/>
          <w:szCs w:val="22"/>
        </w:rPr>
      </w:pPr>
      <w:r w:rsidRPr="00A053B7">
        <w:rPr>
          <w:rFonts w:ascii="Calibri" w:hAnsi="Calibri"/>
          <w:sz w:val="22"/>
          <w:szCs w:val="22"/>
        </w:rPr>
        <w:t>Historical Usage INTERVAL METERS, MULTIPLE CHANNELS</w:t>
      </w:r>
    </w:p>
    <w:tbl>
      <w:tblPr>
        <w:tblW w:w="9140" w:type="dxa"/>
        <w:tblInd w:w="93" w:type="dxa"/>
        <w:tblLayout w:type="fixed"/>
        <w:tblLook w:val="04A0" w:firstRow="1" w:lastRow="0" w:firstColumn="1" w:lastColumn="0" w:noHBand="0" w:noVBand="1"/>
      </w:tblPr>
      <w:tblGrid>
        <w:gridCol w:w="467"/>
        <w:gridCol w:w="468"/>
        <w:gridCol w:w="3580"/>
        <w:gridCol w:w="4625"/>
      </w:tblGrid>
      <w:tr w:rsidR="004B5B96" w:rsidRPr="004B5B96" w14:paraId="37E26D59" w14:textId="77777777" w:rsidTr="0071342C">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6F7A0A1A" w14:textId="77777777" w:rsidR="004B5B96" w:rsidRPr="004B5B96" w:rsidRDefault="004B5B96" w:rsidP="004B5B96">
            <w:pPr>
              <w:autoSpaceDE/>
              <w:autoSpaceDN/>
              <w:jc w:val="center"/>
              <w:rPr>
                <w:rFonts w:ascii="Calibri" w:hAnsi="Calibri" w:cs="Calibri"/>
                <w:sz w:val="22"/>
                <w:szCs w:val="22"/>
              </w:rPr>
            </w:pPr>
            <w:r w:rsidRPr="004B5B96">
              <w:rPr>
                <w:rFonts w:ascii="Calibri" w:hAnsi="Calibri" w:cs="Calibri"/>
                <w:sz w:val="22"/>
                <w:szCs w:val="22"/>
              </w:rPr>
              <w:t>ERCOT to CR</w:t>
            </w:r>
            <w:r w:rsidRPr="004B5B96">
              <w:rPr>
                <w:rFonts w:ascii="Calibri" w:hAnsi="Calibri" w:cs="Calibri"/>
                <w:sz w:val="22"/>
                <w:szCs w:val="22"/>
              </w:rPr>
              <w:br/>
              <w:t xml:space="preserve">Detail Historical Usage for Interval Reporting for a Meter with Multiple </w:t>
            </w:r>
            <w:del w:id="12" w:author="MCT" w:date="2023-02-14T08:46:00Z">
              <w:r w:rsidRPr="004B5B96" w:rsidDel="00E27341">
                <w:rPr>
                  <w:rFonts w:ascii="Calibri" w:hAnsi="Calibri" w:cs="Calibri"/>
                  <w:sz w:val="22"/>
                  <w:szCs w:val="22"/>
                </w:rPr>
                <w:delText>Channels  by</w:delText>
              </w:r>
            </w:del>
            <w:ins w:id="13" w:author="MCT" w:date="2023-02-14T08:46:00Z">
              <w:r w:rsidR="00E27341" w:rsidRPr="004B5B96">
                <w:rPr>
                  <w:rFonts w:ascii="Calibri" w:hAnsi="Calibri" w:cs="Calibri"/>
                  <w:sz w:val="22"/>
                  <w:szCs w:val="22"/>
                </w:rPr>
                <w:t>Channels by</w:t>
              </w:r>
            </w:ins>
            <w:r w:rsidRPr="004B5B96">
              <w:rPr>
                <w:rFonts w:ascii="Calibri" w:hAnsi="Calibri" w:cs="Calibri"/>
                <w:sz w:val="22"/>
                <w:szCs w:val="22"/>
              </w:rPr>
              <w:t xml:space="preserve"> Interval</w:t>
            </w:r>
          </w:p>
        </w:tc>
      </w:tr>
      <w:tr w:rsidR="004B5B96" w:rsidRPr="004B5B96" w14:paraId="77C39AAB" w14:textId="77777777" w:rsidTr="0071342C">
        <w:trPr>
          <w:trHeight w:val="600"/>
        </w:trPr>
        <w:tc>
          <w:tcPr>
            <w:tcW w:w="451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489CA60"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ST~867~000000001</w:t>
            </w:r>
          </w:p>
        </w:tc>
        <w:tc>
          <w:tcPr>
            <w:tcW w:w="4625" w:type="dxa"/>
            <w:tcBorders>
              <w:top w:val="nil"/>
              <w:left w:val="nil"/>
              <w:bottom w:val="single" w:sz="4" w:space="0" w:color="auto"/>
              <w:right w:val="single" w:sz="4" w:space="0" w:color="auto"/>
            </w:tcBorders>
            <w:shd w:val="clear" w:color="auto" w:fill="auto"/>
            <w:hideMark/>
          </w:tcPr>
          <w:p w14:paraId="35256C9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Transaction Type, Transaction Set Control Number</w:t>
            </w:r>
          </w:p>
        </w:tc>
      </w:tr>
      <w:tr w:rsidR="004B5B96" w:rsidRPr="004B5B96" w14:paraId="2EF3B13E" w14:textId="77777777" w:rsidTr="0071342C">
        <w:trPr>
          <w:trHeight w:val="600"/>
        </w:trPr>
        <w:tc>
          <w:tcPr>
            <w:tcW w:w="451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6118CB5"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BPT~52~200805101201001~20081017~C1~~~~~200805101956534</w:t>
            </w:r>
          </w:p>
        </w:tc>
        <w:tc>
          <w:tcPr>
            <w:tcW w:w="4625" w:type="dxa"/>
            <w:tcBorders>
              <w:top w:val="nil"/>
              <w:left w:val="nil"/>
              <w:bottom w:val="single" w:sz="4" w:space="0" w:color="auto"/>
              <w:right w:val="single" w:sz="4" w:space="0" w:color="auto"/>
            </w:tcBorders>
            <w:shd w:val="clear" w:color="auto" w:fill="auto"/>
            <w:hideMark/>
          </w:tcPr>
          <w:p w14:paraId="0A4FB58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Original, Unique Reference Identification, Date, Report Type</w:t>
            </w:r>
          </w:p>
        </w:tc>
      </w:tr>
      <w:tr w:rsidR="004B5B96" w:rsidRPr="004B5B96" w14:paraId="5489C5DC"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5E37003"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REF~Q5~~12345678910111231</w:t>
            </w:r>
          </w:p>
        </w:tc>
        <w:tc>
          <w:tcPr>
            <w:tcW w:w="4625" w:type="dxa"/>
            <w:tcBorders>
              <w:top w:val="nil"/>
              <w:left w:val="nil"/>
              <w:bottom w:val="single" w:sz="4" w:space="0" w:color="auto"/>
              <w:right w:val="single" w:sz="4" w:space="0" w:color="auto"/>
            </w:tcBorders>
            <w:shd w:val="clear" w:color="auto" w:fill="auto"/>
            <w:hideMark/>
          </w:tcPr>
          <w:p w14:paraId="114D10CA"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ESI ID</w:t>
            </w:r>
          </w:p>
        </w:tc>
      </w:tr>
      <w:tr w:rsidR="004B5B96" w:rsidRPr="004B5B96" w14:paraId="7B317FC8"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47876C4"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N1~8S~TDSP NAME~1~009876543~~41</w:t>
            </w:r>
          </w:p>
        </w:tc>
        <w:tc>
          <w:tcPr>
            <w:tcW w:w="4625" w:type="dxa"/>
            <w:tcBorders>
              <w:top w:val="nil"/>
              <w:left w:val="nil"/>
              <w:bottom w:val="single" w:sz="4" w:space="0" w:color="auto"/>
              <w:right w:val="single" w:sz="4" w:space="0" w:color="auto"/>
            </w:tcBorders>
            <w:shd w:val="clear" w:color="auto" w:fill="auto"/>
            <w:hideMark/>
          </w:tcPr>
          <w:p w14:paraId="5C7121FB"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TDSP Name, DUNS Number, Sender</w:t>
            </w:r>
          </w:p>
        </w:tc>
      </w:tr>
      <w:tr w:rsidR="004B5B96" w:rsidRPr="004B5B96" w14:paraId="4F8B3F6C"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500278C"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N1~AY~ERCOT~1~183529049~~40</w:t>
            </w:r>
          </w:p>
        </w:tc>
        <w:tc>
          <w:tcPr>
            <w:tcW w:w="4625" w:type="dxa"/>
            <w:tcBorders>
              <w:top w:val="nil"/>
              <w:left w:val="nil"/>
              <w:bottom w:val="single" w:sz="4" w:space="0" w:color="auto"/>
              <w:right w:val="single" w:sz="4" w:space="0" w:color="auto"/>
            </w:tcBorders>
            <w:shd w:val="clear" w:color="auto" w:fill="auto"/>
            <w:hideMark/>
          </w:tcPr>
          <w:p w14:paraId="61FA047E"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ERCOT, DUNS Number, Receiver</w:t>
            </w:r>
          </w:p>
        </w:tc>
      </w:tr>
      <w:tr w:rsidR="004B5B96" w:rsidRPr="004B5B96" w14:paraId="7364EC73"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C0CF06C"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N1~SJ~CR NAME~1~987654321</w:t>
            </w:r>
          </w:p>
        </w:tc>
        <w:tc>
          <w:tcPr>
            <w:tcW w:w="4625" w:type="dxa"/>
            <w:tcBorders>
              <w:top w:val="nil"/>
              <w:left w:val="nil"/>
              <w:bottom w:val="single" w:sz="4" w:space="0" w:color="auto"/>
              <w:right w:val="single" w:sz="4" w:space="0" w:color="auto"/>
            </w:tcBorders>
            <w:shd w:val="clear" w:color="auto" w:fill="auto"/>
            <w:hideMark/>
          </w:tcPr>
          <w:p w14:paraId="07701F14"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CR Name, DUNS Number</w:t>
            </w:r>
          </w:p>
        </w:tc>
      </w:tr>
      <w:tr w:rsidR="004B5B96" w:rsidRPr="004B5B96" w14:paraId="51CB5EE9"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01CFDBBC"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PTD~BO~~~MG~012211</w:t>
            </w:r>
          </w:p>
        </w:tc>
        <w:tc>
          <w:tcPr>
            <w:tcW w:w="4625" w:type="dxa"/>
            <w:tcBorders>
              <w:top w:val="nil"/>
              <w:left w:val="nil"/>
              <w:bottom w:val="single" w:sz="4" w:space="0" w:color="auto"/>
              <w:right w:val="single" w:sz="4" w:space="0" w:color="auto"/>
            </w:tcBorders>
            <w:shd w:val="clear" w:color="auto" w:fill="auto"/>
            <w:hideMark/>
          </w:tcPr>
          <w:p w14:paraId="1E2D7AC3"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Summary</w:t>
            </w:r>
          </w:p>
        </w:tc>
      </w:tr>
      <w:tr w:rsidR="004B5B96" w:rsidRPr="004B5B96" w14:paraId="6FC70097" w14:textId="77777777" w:rsidTr="0071342C">
        <w:trPr>
          <w:trHeight w:val="300"/>
        </w:trPr>
        <w:tc>
          <w:tcPr>
            <w:tcW w:w="467" w:type="dxa"/>
            <w:tcBorders>
              <w:top w:val="nil"/>
              <w:left w:val="nil"/>
              <w:bottom w:val="nil"/>
              <w:right w:val="single" w:sz="4" w:space="0" w:color="auto"/>
            </w:tcBorders>
            <w:shd w:val="clear" w:color="auto" w:fill="auto"/>
            <w:hideMark/>
          </w:tcPr>
          <w:p w14:paraId="0204F9D9"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13F1AE36"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DTM~150~20080811</w:t>
            </w:r>
          </w:p>
        </w:tc>
        <w:tc>
          <w:tcPr>
            <w:tcW w:w="4625" w:type="dxa"/>
            <w:tcBorders>
              <w:top w:val="nil"/>
              <w:left w:val="nil"/>
              <w:bottom w:val="single" w:sz="4" w:space="0" w:color="auto"/>
              <w:right w:val="single" w:sz="4" w:space="0" w:color="auto"/>
            </w:tcBorders>
            <w:shd w:val="clear" w:color="auto" w:fill="auto"/>
            <w:hideMark/>
          </w:tcPr>
          <w:p w14:paraId="39B4FFD2"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Start</w:t>
            </w:r>
          </w:p>
        </w:tc>
      </w:tr>
      <w:tr w:rsidR="004B5B96" w:rsidRPr="004B5B96" w14:paraId="1F69D723" w14:textId="77777777" w:rsidTr="0071342C">
        <w:trPr>
          <w:trHeight w:val="300"/>
        </w:trPr>
        <w:tc>
          <w:tcPr>
            <w:tcW w:w="467" w:type="dxa"/>
            <w:tcBorders>
              <w:top w:val="nil"/>
              <w:left w:val="nil"/>
              <w:bottom w:val="nil"/>
              <w:right w:val="single" w:sz="4" w:space="0" w:color="auto"/>
            </w:tcBorders>
            <w:shd w:val="clear" w:color="auto" w:fill="auto"/>
            <w:hideMark/>
          </w:tcPr>
          <w:p w14:paraId="406E90E0"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6CB8AA21"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DTM~151~20080909</w:t>
            </w:r>
          </w:p>
        </w:tc>
        <w:tc>
          <w:tcPr>
            <w:tcW w:w="4625" w:type="dxa"/>
            <w:tcBorders>
              <w:top w:val="nil"/>
              <w:left w:val="nil"/>
              <w:bottom w:val="single" w:sz="4" w:space="0" w:color="auto"/>
              <w:right w:val="single" w:sz="4" w:space="0" w:color="auto"/>
            </w:tcBorders>
            <w:shd w:val="clear" w:color="auto" w:fill="auto"/>
            <w:hideMark/>
          </w:tcPr>
          <w:p w14:paraId="03639C25"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End</w:t>
            </w:r>
          </w:p>
        </w:tc>
      </w:tr>
      <w:tr w:rsidR="004B5B96" w:rsidRPr="004B5B96" w14:paraId="68538C23" w14:textId="77777777" w:rsidTr="0071342C">
        <w:trPr>
          <w:trHeight w:val="300"/>
        </w:trPr>
        <w:tc>
          <w:tcPr>
            <w:tcW w:w="467" w:type="dxa"/>
            <w:tcBorders>
              <w:top w:val="nil"/>
              <w:left w:val="nil"/>
              <w:bottom w:val="nil"/>
              <w:right w:val="single" w:sz="4" w:space="0" w:color="auto"/>
            </w:tcBorders>
            <w:shd w:val="clear" w:color="auto" w:fill="auto"/>
            <w:hideMark/>
          </w:tcPr>
          <w:p w14:paraId="3A6F2D30"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56254B40"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REF~JH~A</w:t>
            </w:r>
          </w:p>
        </w:tc>
        <w:tc>
          <w:tcPr>
            <w:tcW w:w="4625" w:type="dxa"/>
            <w:tcBorders>
              <w:top w:val="nil"/>
              <w:left w:val="nil"/>
              <w:bottom w:val="single" w:sz="4" w:space="0" w:color="auto"/>
              <w:right w:val="single" w:sz="4" w:space="0" w:color="auto"/>
            </w:tcBorders>
            <w:shd w:val="clear" w:color="auto" w:fill="auto"/>
            <w:hideMark/>
          </w:tcPr>
          <w:p w14:paraId="6FC4B4A8"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Role</w:t>
            </w:r>
          </w:p>
        </w:tc>
      </w:tr>
      <w:tr w:rsidR="004B5B96" w:rsidRPr="004B5B96" w14:paraId="12101FCC" w14:textId="77777777" w:rsidTr="0071342C">
        <w:trPr>
          <w:trHeight w:val="300"/>
        </w:trPr>
        <w:tc>
          <w:tcPr>
            <w:tcW w:w="467" w:type="dxa"/>
            <w:tcBorders>
              <w:top w:val="nil"/>
              <w:left w:val="nil"/>
              <w:bottom w:val="nil"/>
              <w:right w:val="single" w:sz="4" w:space="0" w:color="auto"/>
            </w:tcBorders>
            <w:shd w:val="clear" w:color="auto" w:fill="auto"/>
            <w:hideMark/>
          </w:tcPr>
          <w:p w14:paraId="68340556"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2EBDA04A"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REF~MT~KH015</w:t>
            </w:r>
          </w:p>
        </w:tc>
        <w:tc>
          <w:tcPr>
            <w:tcW w:w="4625" w:type="dxa"/>
            <w:tcBorders>
              <w:top w:val="nil"/>
              <w:left w:val="nil"/>
              <w:bottom w:val="single" w:sz="4" w:space="0" w:color="auto"/>
              <w:right w:val="single" w:sz="4" w:space="0" w:color="auto"/>
            </w:tcBorders>
            <w:shd w:val="clear" w:color="auto" w:fill="auto"/>
            <w:hideMark/>
          </w:tcPr>
          <w:p w14:paraId="3BBB0DE0"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Type</w:t>
            </w:r>
          </w:p>
        </w:tc>
      </w:tr>
      <w:tr w:rsidR="004B5B96" w:rsidRPr="004B5B96" w14:paraId="21625DD5" w14:textId="77777777" w:rsidTr="0071342C">
        <w:trPr>
          <w:trHeight w:val="300"/>
        </w:trPr>
        <w:tc>
          <w:tcPr>
            <w:tcW w:w="467" w:type="dxa"/>
            <w:tcBorders>
              <w:top w:val="nil"/>
              <w:left w:val="nil"/>
              <w:bottom w:val="nil"/>
              <w:right w:val="single" w:sz="4" w:space="0" w:color="auto"/>
            </w:tcBorders>
            <w:shd w:val="clear" w:color="auto" w:fill="auto"/>
            <w:hideMark/>
          </w:tcPr>
          <w:p w14:paraId="0FA08B49"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1D0C2F83"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QTY~QD~8864.75</w:t>
            </w:r>
          </w:p>
        </w:tc>
        <w:tc>
          <w:tcPr>
            <w:tcW w:w="4625" w:type="dxa"/>
            <w:tcBorders>
              <w:top w:val="nil"/>
              <w:left w:val="nil"/>
              <w:bottom w:val="single" w:sz="4" w:space="0" w:color="auto"/>
              <w:right w:val="single" w:sz="4" w:space="0" w:color="auto"/>
            </w:tcBorders>
            <w:shd w:val="clear" w:color="auto" w:fill="auto"/>
            <w:hideMark/>
          </w:tcPr>
          <w:p w14:paraId="77876CB5"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48758B7B" w14:textId="77777777" w:rsidTr="0071342C">
        <w:trPr>
          <w:trHeight w:val="300"/>
        </w:trPr>
        <w:tc>
          <w:tcPr>
            <w:tcW w:w="467" w:type="dxa"/>
            <w:tcBorders>
              <w:top w:val="nil"/>
              <w:left w:val="nil"/>
              <w:bottom w:val="single" w:sz="4" w:space="0" w:color="auto"/>
              <w:right w:val="nil"/>
            </w:tcBorders>
            <w:shd w:val="clear" w:color="auto" w:fill="auto"/>
            <w:hideMark/>
          </w:tcPr>
          <w:p w14:paraId="55B67471"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68" w:type="dxa"/>
            <w:tcBorders>
              <w:top w:val="nil"/>
              <w:left w:val="nil"/>
              <w:bottom w:val="single" w:sz="4" w:space="0" w:color="auto"/>
              <w:right w:val="single" w:sz="4" w:space="0" w:color="auto"/>
            </w:tcBorders>
            <w:shd w:val="clear" w:color="auto" w:fill="auto"/>
            <w:hideMark/>
          </w:tcPr>
          <w:p w14:paraId="539DF881"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3580" w:type="dxa"/>
            <w:tcBorders>
              <w:top w:val="nil"/>
              <w:left w:val="nil"/>
              <w:bottom w:val="single" w:sz="4" w:space="0" w:color="auto"/>
              <w:right w:val="single" w:sz="4" w:space="0" w:color="auto"/>
            </w:tcBorders>
            <w:shd w:val="clear" w:color="auto" w:fill="auto"/>
            <w:hideMark/>
          </w:tcPr>
          <w:p w14:paraId="6E534474"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MEA~~ZA~.7</w:t>
            </w:r>
          </w:p>
        </w:tc>
        <w:tc>
          <w:tcPr>
            <w:tcW w:w="4625" w:type="dxa"/>
            <w:tcBorders>
              <w:top w:val="nil"/>
              <w:left w:val="nil"/>
              <w:bottom w:val="single" w:sz="4" w:space="0" w:color="auto"/>
              <w:right w:val="single" w:sz="4" w:space="0" w:color="auto"/>
            </w:tcBorders>
            <w:shd w:val="clear" w:color="auto" w:fill="auto"/>
            <w:hideMark/>
          </w:tcPr>
          <w:p w14:paraId="0B75FCF2"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Power Factor</w:t>
            </w:r>
          </w:p>
        </w:tc>
      </w:tr>
      <w:tr w:rsidR="004B5B96" w:rsidRPr="004B5B96" w14:paraId="6EBCC273"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074D708"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PTD~BO~~~MG~012211</w:t>
            </w:r>
          </w:p>
        </w:tc>
        <w:tc>
          <w:tcPr>
            <w:tcW w:w="4625" w:type="dxa"/>
            <w:tcBorders>
              <w:top w:val="nil"/>
              <w:left w:val="nil"/>
              <w:bottom w:val="single" w:sz="4" w:space="0" w:color="auto"/>
              <w:right w:val="single" w:sz="4" w:space="0" w:color="auto"/>
            </w:tcBorders>
            <w:shd w:val="clear" w:color="auto" w:fill="auto"/>
            <w:hideMark/>
          </w:tcPr>
          <w:p w14:paraId="7D6A3694"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Summary</w:t>
            </w:r>
          </w:p>
        </w:tc>
      </w:tr>
      <w:tr w:rsidR="004B5B96" w:rsidRPr="004B5B96" w14:paraId="5E032E58" w14:textId="77777777" w:rsidTr="0071342C">
        <w:trPr>
          <w:trHeight w:val="300"/>
        </w:trPr>
        <w:tc>
          <w:tcPr>
            <w:tcW w:w="467" w:type="dxa"/>
            <w:tcBorders>
              <w:top w:val="nil"/>
              <w:left w:val="nil"/>
              <w:bottom w:val="nil"/>
              <w:right w:val="single" w:sz="4" w:space="0" w:color="auto"/>
            </w:tcBorders>
            <w:shd w:val="clear" w:color="auto" w:fill="auto"/>
            <w:hideMark/>
          </w:tcPr>
          <w:p w14:paraId="5A7CAB30"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7BC0428D"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DTM~150~20080710</w:t>
            </w:r>
          </w:p>
        </w:tc>
        <w:tc>
          <w:tcPr>
            <w:tcW w:w="4625" w:type="dxa"/>
            <w:tcBorders>
              <w:top w:val="nil"/>
              <w:left w:val="nil"/>
              <w:bottom w:val="single" w:sz="4" w:space="0" w:color="auto"/>
              <w:right w:val="single" w:sz="4" w:space="0" w:color="auto"/>
            </w:tcBorders>
            <w:shd w:val="clear" w:color="auto" w:fill="auto"/>
            <w:hideMark/>
          </w:tcPr>
          <w:p w14:paraId="19C60D91"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Start</w:t>
            </w:r>
          </w:p>
        </w:tc>
      </w:tr>
      <w:tr w:rsidR="004B5B96" w:rsidRPr="004B5B96" w14:paraId="4258B9F6" w14:textId="77777777" w:rsidTr="0071342C">
        <w:trPr>
          <w:trHeight w:val="300"/>
        </w:trPr>
        <w:tc>
          <w:tcPr>
            <w:tcW w:w="467" w:type="dxa"/>
            <w:tcBorders>
              <w:top w:val="nil"/>
              <w:left w:val="nil"/>
              <w:bottom w:val="nil"/>
              <w:right w:val="single" w:sz="4" w:space="0" w:color="auto"/>
            </w:tcBorders>
            <w:shd w:val="clear" w:color="auto" w:fill="auto"/>
            <w:hideMark/>
          </w:tcPr>
          <w:p w14:paraId="3B15C86D"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4DB6CB00"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DTM~151~20080810</w:t>
            </w:r>
          </w:p>
        </w:tc>
        <w:tc>
          <w:tcPr>
            <w:tcW w:w="4625" w:type="dxa"/>
            <w:tcBorders>
              <w:top w:val="nil"/>
              <w:left w:val="nil"/>
              <w:bottom w:val="single" w:sz="4" w:space="0" w:color="auto"/>
              <w:right w:val="single" w:sz="4" w:space="0" w:color="auto"/>
            </w:tcBorders>
            <w:shd w:val="clear" w:color="auto" w:fill="auto"/>
            <w:hideMark/>
          </w:tcPr>
          <w:p w14:paraId="78968AD3"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End</w:t>
            </w:r>
          </w:p>
        </w:tc>
      </w:tr>
      <w:tr w:rsidR="004B5B96" w:rsidRPr="004B5B96" w14:paraId="32C0C8D2" w14:textId="77777777" w:rsidTr="0071342C">
        <w:trPr>
          <w:trHeight w:val="300"/>
        </w:trPr>
        <w:tc>
          <w:tcPr>
            <w:tcW w:w="467" w:type="dxa"/>
            <w:tcBorders>
              <w:top w:val="nil"/>
              <w:left w:val="nil"/>
              <w:bottom w:val="nil"/>
              <w:right w:val="single" w:sz="4" w:space="0" w:color="auto"/>
            </w:tcBorders>
            <w:shd w:val="clear" w:color="auto" w:fill="auto"/>
            <w:hideMark/>
          </w:tcPr>
          <w:p w14:paraId="60E2EF34"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7CFF79C0"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REF~JH~A</w:t>
            </w:r>
          </w:p>
        </w:tc>
        <w:tc>
          <w:tcPr>
            <w:tcW w:w="4625" w:type="dxa"/>
            <w:tcBorders>
              <w:top w:val="nil"/>
              <w:left w:val="nil"/>
              <w:bottom w:val="single" w:sz="4" w:space="0" w:color="auto"/>
              <w:right w:val="single" w:sz="4" w:space="0" w:color="auto"/>
            </w:tcBorders>
            <w:shd w:val="clear" w:color="auto" w:fill="auto"/>
            <w:hideMark/>
          </w:tcPr>
          <w:p w14:paraId="6FEEAF1C"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Role</w:t>
            </w:r>
          </w:p>
        </w:tc>
      </w:tr>
      <w:tr w:rsidR="004B5B96" w:rsidRPr="004B5B96" w14:paraId="2F521553" w14:textId="77777777" w:rsidTr="0071342C">
        <w:trPr>
          <w:trHeight w:val="300"/>
        </w:trPr>
        <w:tc>
          <w:tcPr>
            <w:tcW w:w="467" w:type="dxa"/>
            <w:tcBorders>
              <w:top w:val="nil"/>
              <w:left w:val="nil"/>
              <w:bottom w:val="nil"/>
              <w:right w:val="single" w:sz="4" w:space="0" w:color="auto"/>
            </w:tcBorders>
            <w:shd w:val="clear" w:color="auto" w:fill="auto"/>
            <w:hideMark/>
          </w:tcPr>
          <w:p w14:paraId="28E4FFAD"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74314C16"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REF~MT~KH015</w:t>
            </w:r>
          </w:p>
        </w:tc>
        <w:tc>
          <w:tcPr>
            <w:tcW w:w="4625" w:type="dxa"/>
            <w:tcBorders>
              <w:top w:val="nil"/>
              <w:left w:val="nil"/>
              <w:bottom w:val="single" w:sz="4" w:space="0" w:color="auto"/>
              <w:right w:val="single" w:sz="4" w:space="0" w:color="auto"/>
            </w:tcBorders>
            <w:shd w:val="clear" w:color="auto" w:fill="auto"/>
            <w:hideMark/>
          </w:tcPr>
          <w:p w14:paraId="2240E9B2"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Type</w:t>
            </w:r>
          </w:p>
        </w:tc>
      </w:tr>
      <w:tr w:rsidR="004B5B96" w:rsidRPr="004B5B96" w14:paraId="709494A9" w14:textId="77777777" w:rsidTr="0071342C">
        <w:trPr>
          <w:trHeight w:val="300"/>
        </w:trPr>
        <w:tc>
          <w:tcPr>
            <w:tcW w:w="467" w:type="dxa"/>
            <w:tcBorders>
              <w:top w:val="nil"/>
              <w:left w:val="nil"/>
              <w:bottom w:val="nil"/>
              <w:right w:val="single" w:sz="4" w:space="0" w:color="auto"/>
            </w:tcBorders>
            <w:shd w:val="clear" w:color="auto" w:fill="auto"/>
            <w:hideMark/>
          </w:tcPr>
          <w:p w14:paraId="7B08EBD0"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204B8286"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QTY~QD~10091.5</w:t>
            </w:r>
          </w:p>
        </w:tc>
        <w:tc>
          <w:tcPr>
            <w:tcW w:w="4625" w:type="dxa"/>
            <w:tcBorders>
              <w:top w:val="nil"/>
              <w:left w:val="nil"/>
              <w:bottom w:val="single" w:sz="4" w:space="0" w:color="auto"/>
              <w:right w:val="single" w:sz="4" w:space="0" w:color="auto"/>
            </w:tcBorders>
            <w:shd w:val="clear" w:color="auto" w:fill="auto"/>
            <w:hideMark/>
          </w:tcPr>
          <w:p w14:paraId="0BDB212E"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5399CE4D" w14:textId="77777777" w:rsidTr="0071342C">
        <w:trPr>
          <w:trHeight w:val="300"/>
        </w:trPr>
        <w:tc>
          <w:tcPr>
            <w:tcW w:w="467" w:type="dxa"/>
            <w:tcBorders>
              <w:top w:val="nil"/>
              <w:left w:val="nil"/>
              <w:bottom w:val="single" w:sz="4" w:space="0" w:color="auto"/>
              <w:right w:val="nil"/>
            </w:tcBorders>
            <w:shd w:val="clear" w:color="auto" w:fill="auto"/>
            <w:hideMark/>
          </w:tcPr>
          <w:p w14:paraId="0F180505"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68" w:type="dxa"/>
            <w:tcBorders>
              <w:top w:val="nil"/>
              <w:left w:val="nil"/>
              <w:bottom w:val="single" w:sz="4" w:space="0" w:color="auto"/>
              <w:right w:val="single" w:sz="4" w:space="0" w:color="auto"/>
            </w:tcBorders>
            <w:shd w:val="clear" w:color="auto" w:fill="auto"/>
            <w:hideMark/>
          </w:tcPr>
          <w:p w14:paraId="27853A67"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3580" w:type="dxa"/>
            <w:tcBorders>
              <w:top w:val="nil"/>
              <w:left w:val="nil"/>
              <w:bottom w:val="single" w:sz="4" w:space="0" w:color="auto"/>
              <w:right w:val="single" w:sz="4" w:space="0" w:color="auto"/>
            </w:tcBorders>
            <w:shd w:val="clear" w:color="auto" w:fill="auto"/>
            <w:hideMark/>
          </w:tcPr>
          <w:p w14:paraId="3D1E53FD"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MEA~~ZA~.69</w:t>
            </w:r>
          </w:p>
        </w:tc>
        <w:tc>
          <w:tcPr>
            <w:tcW w:w="4625" w:type="dxa"/>
            <w:tcBorders>
              <w:top w:val="nil"/>
              <w:left w:val="nil"/>
              <w:bottom w:val="single" w:sz="4" w:space="0" w:color="auto"/>
              <w:right w:val="single" w:sz="4" w:space="0" w:color="auto"/>
            </w:tcBorders>
            <w:shd w:val="clear" w:color="auto" w:fill="auto"/>
            <w:hideMark/>
          </w:tcPr>
          <w:p w14:paraId="4F88F131"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Power Factor</w:t>
            </w:r>
          </w:p>
        </w:tc>
      </w:tr>
      <w:tr w:rsidR="004B5B96" w:rsidRPr="004B5B96" w14:paraId="17978F2F"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E8C3038"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PTD~PM~~~MG~012211</w:t>
            </w:r>
          </w:p>
        </w:tc>
        <w:tc>
          <w:tcPr>
            <w:tcW w:w="4625" w:type="dxa"/>
            <w:tcBorders>
              <w:top w:val="nil"/>
              <w:left w:val="nil"/>
              <w:bottom w:val="single" w:sz="4" w:space="0" w:color="auto"/>
              <w:right w:val="single" w:sz="4" w:space="0" w:color="auto"/>
            </w:tcBorders>
            <w:shd w:val="clear" w:color="auto" w:fill="auto"/>
            <w:hideMark/>
          </w:tcPr>
          <w:p w14:paraId="7322C2C9"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Detail</w:t>
            </w:r>
          </w:p>
        </w:tc>
      </w:tr>
      <w:tr w:rsidR="004B5B96" w:rsidRPr="004B5B96" w14:paraId="6627306E"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C5CC2C9"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DTM~150~20080811</w:t>
            </w:r>
          </w:p>
        </w:tc>
        <w:tc>
          <w:tcPr>
            <w:tcW w:w="4625" w:type="dxa"/>
            <w:tcBorders>
              <w:top w:val="nil"/>
              <w:left w:val="nil"/>
              <w:bottom w:val="single" w:sz="4" w:space="0" w:color="auto"/>
              <w:right w:val="single" w:sz="4" w:space="0" w:color="auto"/>
            </w:tcBorders>
            <w:shd w:val="clear" w:color="auto" w:fill="auto"/>
            <w:hideMark/>
          </w:tcPr>
          <w:p w14:paraId="7DA96225"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Start</w:t>
            </w:r>
          </w:p>
        </w:tc>
      </w:tr>
      <w:tr w:rsidR="004B5B96" w:rsidRPr="004B5B96" w14:paraId="768C66E9"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0879EA12"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DTM~151~20080909</w:t>
            </w:r>
          </w:p>
        </w:tc>
        <w:tc>
          <w:tcPr>
            <w:tcW w:w="4625" w:type="dxa"/>
            <w:tcBorders>
              <w:top w:val="nil"/>
              <w:left w:val="nil"/>
              <w:bottom w:val="single" w:sz="4" w:space="0" w:color="auto"/>
              <w:right w:val="single" w:sz="4" w:space="0" w:color="auto"/>
            </w:tcBorders>
            <w:shd w:val="clear" w:color="auto" w:fill="auto"/>
            <w:hideMark/>
          </w:tcPr>
          <w:p w14:paraId="48155C8D"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End</w:t>
            </w:r>
          </w:p>
        </w:tc>
      </w:tr>
      <w:tr w:rsidR="004B5B96" w:rsidRPr="004B5B96" w14:paraId="03071E83"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0354E2BF"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REF~6W~1</w:t>
            </w:r>
          </w:p>
        </w:tc>
        <w:tc>
          <w:tcPr>
            <w:tcW w:w="4625" w:type="dxa"/>
            <w:tcBorders>
              <w:top w:val="nil"/>
              <w:left w:val="nil"/>
              <w:bottom w:val="single" w:sz="4" w:space="0" w:color="auto"/>
              <w:right w:val="single" w:sz="4" w:space="0" w:color="auto"/>
            </w:tcBorders>
            <w:shd w:val="clear" w:color="auto" w:fill="auto"/>
            <w:hideMark/>
          </w:tcPr>
          <w:p w14:paraId="6A8B74A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Channel Number</w:t>
            </w:r>
          </w:p>
        </w:tc>
      </w:tr>
      <w:tr w:rsidR="004B5B96" w:rsidRPr="004B5B96" w14:paraId="66DDABEF"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32A4B07"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REF~MT~KH015</w:t>
            </w:r>
          </w:p>
        </w:tc>
        <w:tc>
          <w:tcPr>
            <w:tcW w:w="4625" w:type="dxa"/>
            <w:tcBorders>
              <w:top w:val="nil"/>
              <w:left w:val="nil"/>
              <w:bottom w:val="single" w:sz="4" w:space="0" w:color="auto"/>
              <w:right w:val="single" w:sz="4" w:space="0" w:color="auto"/>
            </w:tcBorders>
            <w:shd w:val="clear" w:color="auto" w:fill="auto"/>
            <w:hideMark/>
          </w:tcPr>
          <w:p w14:paraId="488D114E"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Type</w:t>
            </w:r>
          </w:p>
        </w:tc>
      </w:tr>
      <w:tr w:rsidR="004B5B96" w:rsidRPr="004B5B96" w14:paraId="36FCF911"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119DE6B"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REF~JH~A</w:t>
            </w:r>
          </w:p>
        </w:tc>
        <w:tc>
          <w:tcPr>
            <w:tcW w:w="4625" w:type="dxa"/>
            <w:tcBorders>
              <w:top w:val="nil"/>
              <w:left w:val="nil"/>
              <w:bottom w:val="single" w:sz="4" w:space="0" w:color="auto"/>
              <w:right w:val="single" w:sz="4" w:space="0" w:color="auto"/>
            </w:tcBorders>
            <w:shd w:val="clear" w:color="auto" w:fill="auto"/>
            <w:hideMark/>
          </w:tcPr>
          <w:p w14:paraId="38768C9B"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Role</w:t>
            </w:r>
          </w:p>
        </w:tc>
      </w:tr>
      <w:tr w:rsidR="004B5B96" w:rsidRPr="004B5B96" w14:paraId="05F7C4B6" w14:textId="77777777" w:rsidTr="0071342C">
        <w:trPr>
          <w:trHeight w:val="300"/>
        </w:trPr>
        <w:tc>
          <w:tcPr>
            <w:tcW w:w="467" w:type="dxa"/>
            <w:tcBorders>
              <w:top w:val="nil"/>
              <w:left w:val="nil"/>
              <w:bottom w:val="nil"/>
              <w:right w:val="single" w:sz="4" w:space="0" w:color="auto"/>
            </w:tcBorders>
            <w:shd w:val="clear" w:color="auto" w:fill="auto"/>
            <w:hideMark/>
          </w:tcPr>
          <w:p w14:paraId="21EBC417"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6CCE61B2"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QTY~QD~3.25</w:t>
            </w:r>
          </w:p>
        </w:tc>
        <w:tc>
          <w:tcPr>
            <w:tcW w:w="4625" w:type="dxa"/>
            <w:tcBorders>
              <w:top w:val="nil"/>
              <w:left w:val="nil"/>
              <w:bottom w:val="single" w:sz="4" w:space="0" w:color="auto"/>
              <w:right w:val="single" w:sz="4" w:space="0" w:color="auto"/>
            </w:tcBorders>
            <w:shd w:val="clear" w:color="auto" w:fill="auto"/>
            <w:hideMark/>
          </w:tcPr>
          <w:p w14:paraId="4486E479"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0DEA76CA" w14:textId="77777777" w:rsidTr="0071342C">
        <w:trPr>
          <w:trHeight w:val="300"/>
        </w:trPr>
        <w:tc>
          <w:tcPr>
            <w:tcW w:w="467" w:type="dxa"/>
            <w:tcBorders>
              <w:top w:val="nil"/>
              <w:left w:val="nil"/>
              <w:bottom w:val="nil"/>
              <w:right w:val="nil"/>
            </w:tcBorders>
            <w:shd w:val="clear" w:color="auto" w:fill="auto"/>
            <w:hideMark/>
          </w:tcPr>
          <w:p w14:paraId="0D4229ED" w14:textId="77777777" w:rsidR="004B5B96" w:rsidRPr="004B5B96" w:rsidRDefault="004B5B96" w:rsidP="004B5B96">
            <w:pPr>
              <w:autoSpaceDE/>
              <w:autoSpaceDN/>
              <w:rPr>
                <w:rFonts w:ascii="Calibri" w:hAnsi="Calibri" w:cs="Calibri"/>
                <w:sz w:val="22"/>
                <w:szCs w:val="22"/>
              </w:rPr>
            </w:pPr>
          </w:p>
        </w:tc>
        <w:tc>
          <w:tcPr>
            <w:tcW w:w="468" w:type="dxa"/>
            <w:tcBorders>
              <w:top w:val="nil"/>
              <w:left w:val="nil"/>
              <w:bottom w:val="single" w:sz="4" w:space="0" w:color="auto"/>
              <w:right w:val="single" w:sz="4" w:space="0" w:color="auto"/>
            </w:tcBorders>
            <w:shd w:val="clear" w:color="auto" w:fill="auto"/>
            <w:hideMark/>
          </w:tcPr>
          <w:p w14:paraId="3E4F183A"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3580" w:type="dxa"/>
            <w:tcBorders>
              <w:top w:val="nil"/>
              <w:left w:val="nil"/>
              <w:bottom w:val="single" w:sz="4" w:space="0" w:color="auto"/>
              <w:right w:val="single" w:sz="4" w:space="0" w:color="auto"/>
            </w:tcBorders>
            <w:shd w:val="clear" w:color="auto" w:fill="auto"/>
            <w:hideMark/>
          </w:tcPr>
          <w:p w14:paraId="7B614C92"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DTM~194~20080811~0015</w:t>
            </w:r>
          </w:p>
        </w:tc>
        <w:tc>
          <w:tcPr>
            <w:tcW w:w="4625" w:type="dxa"/>
            <w:tcBorders>
              <w:top w:val="nil"/>
              <w:left w:val="nil"/>
              <w:bottom w:val="nil"/>
              <w:right w:val="single" w:sz="4" w:space="0" w:color="auto"/>
            </w:tcBorders>
            <w:shd w:val="clear" w:color="auto" w:fill="auto"/>
            <w:hideMark/>
          </w:tcPr>
          <w:p w14:paraId="5EC385A2"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39D56C3D" w14:textId="77777777" w:rsidTr="0071342C">
        <w:trPr>
          <w:trHeight w:val="300"/>
        </w:trPr>
        <w:tc>
          <w:tcPr>
            <w:tcW w:w="467" w:type="dxa"/>
            <w:tcBorders>
              <w:top w:val="nil"/>
              <w:left w:val="nil"/>
              <w:bottom w:val="nil"/>
              <w:right w:val="single" w:sz="4" w:space="0" w:color="auto"/>
            </w:tcBorders>
            <w:shd w:val="clear" w:color="auto" w:fill="auto"/>
            <w:hideMark/>
          </w:tcPr>
          <w:p w14:paraId="76DBDC2D"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6B9A9E69"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QTY~QD~3.25</w:t>
            </w:r>
          </w:p>
        </w:tc>
        <w:tc>
          <w:tcPr>
            <w:tcW w:w="4625" w:type="dxa"/>
            <w:tcBorders>
              <w:top w:val="single" w:sz="4" w:space="0" w:color="auto"/>
              <w:left w:val="nil"/>
              <w:bottom w:val="single" w:sz="4" w:space="0" w:color="auto"/>
              <w:right w:val="single" w:sz="4" w:space="0" w:color="auto"/>
            </w:tcBorders>
            <w:shd w:val="clear" w:color="auto" w:fill="auto"/>
            <w:hideMark/>
          </w:tcPr>
          <w:p w14:paraId="25BC09EC"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0751437F" w14:textId="77777777" w:rsidTr="0071342C">
        <w:trPr>
          <w:trHeight w:val="300"/>
        </w:trPr>
        <w:tc>
          <w:tcPr>
            <w:tcW w:w="467" w:type="dxa"/>
            <w:tcBorders>
              <w:top w:val="nil"/>
              <w:left w:val="nil"/>
              <w:bottom w:val="nil"/>
              <w:right w:val="nil"/>
            </w:tcBorders>
            <w:shd w:val="clear" w:color="auto" w:fill="auto"/>
            <w:hideMark/>
          </w:tcPr>
          <w:p w14:paraId="4BA64144" w14:textId="77777777" w:rsidR="004B5B96" w:rsidRPr="004B5B96" w:rsidRDefault="004B5B96" w:rsidP="004B5B96">
            <w:pPr>
              <w:autoSpaceDE/>
              <w:autoSpaceDN/>
              <w:rPr>
                <w:rFonts w:ascii="Calibri" w:hAnsi="Calibri" w:cs="Calibri"/>
                <w:sz w:val="22"/>
                <w:szCs w:val="22"/>
              </w:rPr>
            </w:pPr>
          </w:p>
        </w:tc>
        <w:tc>
          <w:tcPr>
            <w:tcW w:w="468" w:type="dxa"/>
            <w:tcBorders>
              <w:top w:val="nil"/>
              <w:left w:val="nil"/>
              <w:bottom w:val="single" w:sz="4" w:space="0" w:color="auto"/>
              <w:right w:val="single" w:sz="4" w:space="0" w:color="auto"/>
            </w:tcBorders>
            <w:shd w:val="clear" w:color="auto" w:fill="auto"/>
            <w:hideMark/>
          </w:tcPr>
          <w:p w14:paraId="4422B721"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3580" w:type="dxa"/>
            <w:tcBorders>
              <w:top w:val="nil"/>
              <w:left w:val="nil"/>
              <w:bottom w:val="single" w:sz="4" w:space="0" w:color="auto"/>
              <w:right w:val="single" w:sz="4" w:space="0" w:color="auto"/>
            </w:tcBorders>
            <w:shd w:val="clear" w:color="auto" w:fill="auto"/>
            <w:hideMark/>
          </w:tcPr>
          <w:p w14:paraId="02D83646"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DTM~194~20080811~0030</w:t>
            </w:r>
          </w:p>
        </w:tc>
        <w:tc>
          <w:tcPr>
            <w:tcW w:w="4625" w:type="dxa"/>
            <w:tcBorders>
              <w:top w:val="nil"/>
              <w:left w:val="nil"/>
              <w:bottom w:val="nil"/>
              <w:right w:val="single" w:sz="4" w:space="0" w:color="auto"/>
            </w:tcBorders>
            <w:shd w:val="clear" w:color="auto" w:fill="auto"/>
            <w:hideMark/>
          </w:tcPr>
          <w:p w14:paraId="3BA6C145"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1C3C7F11" w14:textId="77777777" w:rsidTr="0071342C">
        <w:trPr>
          <w:trHeight w:val="300"/>
        </w:trPr>
        <w:tc>
          <w:tcPr>
            <w:tcW w:w="467" w:type="dxa"/>
            <w:tcBorders>
              <w:top w:val="nil"/>
              <w:left w:val="nil"/>
              <w:bottom w:val="nil"/>
              <w:right w:val="single" w:sz="4" w:space="0" w:color="auto"/>
            </w:tcBorders>
            <w:shd w:val="clear" w:color="auto" w:fill="auto"/>
            <w:hideMark/>
          </w:tcPr>
          <w:p w14:paraId="539717EE"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667DF986"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QTY~QD~3.25</w:t>
            </w:r>
          </w:p>
        </w:tc>
        <w:tc>
          <w:tcPr>
            <w:tcW w:w="4625" w:type="dxa"/>
            <w:tcBorders>
              <w:top w:val="single" w:sz="4" w:space="0" w:color="auto"/>
              <w:left w:val="nil"/>
              <w:bottom w:val="single" w:sz="4" w:space="0" w:color="auto"/>
              <w:right w:val="single" w:sz="4" w:space="0" w:color="auto"/>
            </w:tcBorders>
            <w:shd w:val="clear" w:color="auto" w:fill="auto"/>
            <w:hideMark/>
          </w:tcPr>
          <w:p w14:paraId="09DA7162"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351AACE2" w14:textId="77777777" w:rsidTr="0071342C">
        <w:trPr>
          <w:trHeight w:val="300"/>
        </w:trPr>
        <w:tc>
          <w:tcPr>
            <w:tcW w:w="467" w:type="dxa"/>
            <w:tcBorders>
              <w:top w:val="nil"/>
              <w:left w:val="nil"/>
              <w:bottom w:val="nil"/>
              <w:right w:val="nil"/>
            </w:tcBorders>
            <w:shd w:val="clear" w:color="auto" w:fill="auto"/>
            <w:hideMark/>
          </w:tcPr>
          <w:p w14:paraId="57E36712" w14:textId="77777777" w:rsidR="004B5B96" w:rsidRPr="004B5B96" w:rsidRDefault="004B5B96" w:rsidP="004B5B96">
            <w:pPr>
              <w:autoSpaceDE/>
              <w:autoSpaceDN/>
              <w:rPr>
                <w:rFonts w:ascii="Calibri" w:hAnsi="Calibri" w:cs="Calibri"/>
                <w:sz w:val="22"/>
                <w:szCs w:val="22"/>
              </w:rPr>
            </w:pPr>
          </w:p>
        </w:tc>
        <w:tc>
          <w:tcPr>
            <w:tcW w:w="468" w:type="dxa"/>
            <w:tcBorders>
              <w:top w:val="nil"/>
              <w:left w:val="nil"/>
              <w:bottom w:val="single" w:sz="4" w:space="0" w:color="auto"/>
              <w:right w:val="single" w:sz="4" w:space="0" w:color="auto"/>
            </w:tcBorders>
            <w:shd w:val="clear" w:color="auto" w:fill="auto"/>
            <w:hideMark/>
          </w:tcPr>
          <w:p w14:paraId="49F60AB6"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3580" w:type="dxa"/>
            <w:tcBorders>
              <w:top w:val="nil"/>
              <w:left w:val="nil"/>
              <w:bottom w:val="single" w:sz="4" w:space="0" w:color="auto"/>
              <w:right w:val="single" w:sz="4" w:space="0" w:color="auto"/>
            </w:tcBorders>
            <w:shd w:val="clear" w:color="auto" w:fill="auto"/>
            <w:hideMark/>
          </w:tcPr>
          <w:p w14:paraId="7F05B48A"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DTM~194~20080811~0045</w:t>
            </w:r>
          </w:p>
        </w:tc>
        <w:tc>
          <w:tcPr>
            <w:tcW w:w="4625" w:type="dxa"/>
            <w:tcBorders>
              <w:top w:val="nil"/>
              <w:left w:val="nil"/>
              <w:bottom w:val="nil"/>
              <w:right w:val="single" w:sz="4" w:space="0" w:color="auto"/>
            </w:tcBorders>
            <w:shd w:val="clear" w:color="auto" w:fill="auto"/>
            <w:hideMark/>
          </w:tcPr>
          <w:p w14:paraId="18EC1CD4"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386184E5" w14:textId="77777777" w:rsidTr="0071342C">
        <w:trPr>
          <w:trHeight w:val="300"/>
        </w:trPr>
        <w:tc>
          <w:tcPr>
            <w:tcW w:w="467" w:type="dxa"/>
            <w:tcBorders>
              <w:top w:val="nil"/>
              <w:left w:val="nil"/>
              <w:bottom w:val="nil"/>
              <w:right w:val="single" w:sz="4" w:space="0" w:color="auto"/>
            </w:tcBorders>
            <w:shd w:val="clear" w:color="auto" w:fill="auto"/>
            <w:hideMark/>
          </w:tcPr>
          <w:p w14:paraId="5B6738F6"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22010D8F"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QTY~QD~3.25</w:t>
            </w:r>
          </w:p>
        </w:tc>
        <w:tc>
          <w:tcPr>
            <w:tcW w:w="4625" w:type="dxa"/>
            <w:tcBorders>
              <w:top w:val="single" w:sz="4" w:space="0" w:color="auto"/>
              <w:left w:val="nil"/>
              <w:bottom w:val="single" w:sz="4" w:space="0" w:color="auto"/>
              <w:right w:val="single" w:sz="4" w:space="0" w:color="auto"/>
            </w:tcBorders>
            <w:shd w:val="clear" w:color="auto" w:fill="auto"/>
            <w:hideMark/>
          </w:tcPr>
          <w:p w14:paraId="1D71F8C6"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1BDEEB73" w14:textId="77777777" w:rsidTr="0071342C">
        <w:trPr>
          <w:trHeight w:val="300"/>
        </w:trPr>
        <w:tc>
          <w:tcPr>
            <w:tcW w:w="467" w:type="dxa"/>
            <w:tcBorders>
              <w:top w:val="nil"/>
              <w:left w:val="nil"/>
              <w:bottom w:val="nil"/>
              <w:right w:val="nil"/>
            </w:tcBorders>
            <w:shd w:val="clear" w:color="auto" w:fill="auto"/>
            <w:hideMark/>
          </w:tcPr>
          <w:p w14:paraId="10340B2D" w14:textId="77777777" w:rsidR="004B5B96" w:rsidRPr="004B5B96" w:rsidRDefault="004B5B96" w:rsidP="004B5B96">
            <w:pPr>
              <w:autoSpaceDE/>
              <w:autoSpaceDN/>
              <w:rPr>
                <w:rFonts w:ascii="Calibri" w:hAnsi="Calibri" w:cs="Calibri"/>
                <w:sz w:val="22"/>
                <w:szCs w:val="22"/>
              </w:rPr>
            </w:pPr>
          </w:p>
        </w:tc>
        <w:tc>
          <w:tcPr>
            <w:tcW w:w="468" w:type="dxa"/>
            <w:tcBorders>
              <w:top w:val="nil"/>
              <w:left w:val="nil"/>
              <w:bottom w:val="single" w:sz="4" w:space="0" w:color="auto"/>
              <w:right w:val="single" w:sz="4" w:space="0" w:color="auto"/>
            </w:tcBorders>
            <w:shd w:val="clear" w:color="auto" w:fill="auto"/>
            <w:hideMark/>
          </w:tcPr>
          <w:p w14:paraId="379D89DA"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3580" w:type="dxa"/>
            <w:tcBorders>
              <w:top w:val="nil"/>
              <w:left w:val="nil"/>
              <w:bottom w:val="single" w:sz="4" w:space="0" w:color="auto"/>
              <w:right w:val="single" w:sz="4" w:space="0" w:color="auto"/>
            </w:tcBorders>
            <w:shd w:val="clear" w:color="auto" w:fill="auto"/>
            <w:hideMark/>
          </w:tcPr>
          <w:p w14:paraId="31BE3521"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DTM~194~20080811~0100</w:t>
            </w:r>
          </w:p>
        </w:tc>
        <w:tc>
          <w:tcPr>
            <w:tcW w:w="4625" w:type="dxa"/>
            <w:tcBorders>
              <w:top w:val="nil"/>
              <w:left w:val="nil"/>
              <w:bottom w:val="nil"/>
              <w:right w:val="single" w:sz="4" w:space="0" w:color="auto"/>
            </w:tcBorders>
            <w:shd w:val="clear" w:color="auto" w:fill="auto"/>
            <w:hideMark/>
          </w:tcPr>
          <w:p w14:paraId="69091105"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229F2808" w14:textId="77777777" w:rsidTr="0071342C">
        <w:trPr>
          <w:trHeight w:val="300"/>
        </w:trPr>
        <w:tc>
          <w:tcPr>
            <w:tcW w:w="467" w:type="dxa"/>
            <w:tcBorders>
              <w:top w:val="nil"/>
              <w:left w:val="nil"/>
              <w:bottom w:val="nil"/>
              <w:right w:val="single" w:sz="4" w:space="0" w:color="auto"/>
            </w:tcBorders>
            <w:shd w:val="clear" w:color="auto" w:fill="auto"/>
            <w:hideMark/>
          </w:tcPr>
          <w:p w14:paraId="51FB4D34"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30CDA719"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QTY~QD~3.25</w:t>
            </w:r>
          </w:p>
        </w:tc>
        <w:tc>
          <w:tcPr>
            <w:tcW w:w="4625" w:type="dxa"/>
            <w:tcBorders>
              <w:top w:val="single" w:sz="4" w:space="0" w:color="auto"/>
              <w:left w:val="nil"/>
              <w:bottom w:val="single" w:sz="4" w:space="0" w:color="auto"/>
              <w:right w:val="single" w:sz="4" w:space="0" w:color="auto"/>
            </w:tcBorders>
            <w:shd w:val="clear" w:color="auto" w:fill="auto"/>
            <w:hideMark/>
          </w:tcPr>
          <w:p w14:paraId="5C903070"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45A24222" w14:textId="77777777" w:rsidTr="0071342C">
        <w:trPr>
          <w:trHeight w:val="300"/>
        </w:trPr>
        <w:tc>
          <w:tcPr>
            <w:tcW w:w="467" w:type="dxa"/>
            <w:tcBorders>
              <w:top w:val="nil"/>
              <w:left w:val="nil"/>
              <w:bottom w:val="nil"/>
              <w:right w:val="nil"/>
            </w:tcBorders>
            <w:shd w:val="clear" w:color="auto" w:fill="auto"/>
            <w:hideMark/>
          </w:tcPr>
          <w:p w14:paraId="4ECF9199" w14:textId="77777777" w:rsidR="004B5B96" w:rsidRPr="004B5B96" w:rsidRDefault="004B5B96" w:rsidP="004B5B96">
            <w:pPr>
              <w:autoSpaceDE/>
              <w:autoSpaceDN/>
              <w:rPr>
                <w:rFonts w:ascii="Calibri" w:hAnsi="Calibri" w:cs="Calibri"/>
                <w:sz w:val="22"/>
                <w:szCs w:val="22"/>
              </w:rPr>
            </w:pPr>
          </w:p>
        </w:tc>
        <w:tc>
          <w:tcPr>
            <w:tcW w:w="468" w:type="dxa"/>
            <w:tcBorders>
              <w:top w:val="nil"/>
              <w:left w:val="nil"/>
              <w:bottom w:val="nil"/>
              <w:right w:val="single" w:sz="4" w:space="0" w:color="auto"/>
            </w:tcBorders>
            <w:shd w:val="clear" w:color="auto" w:fill="auto"/>
            <w:hideMark/>
          </w:tcPr>
          <w:p w14:paraId="0C117A7E"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3580" w:type="dxa"/>
            <w:tcBorders>
              <w:top w:val="nil"/>
              <w:left w:val="nil"/>
              <w:bottom w:val="single" w:sz="4" w:space="0" w:color="auto"/>
              <w:right w:val="single" w:sz="4" w:space="0" w:color="auto"/>
            </w:tcBorders>
            <w:shd w:val="clear" w:color="auto" w:fill="auto"/>
            <w:hideMark/>
          </w:tcPr>
          <w:p w14:paraId="1594FA6F"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DTM~194~20080811~0115</w:t>
            </w:r>
          </w:p>
        </w:tc>
        <w:tc>
          <w:tcPr>
            <w:tcW w:w="4625" w:type="dxa"/>
            <w:tcBorders>
              <w:top w:val="nil"/>
              <w:left w:val="nil"/>
              <w:bottom w:val="nil"/>
              <w:right w:val="single" w:sz="4" w:space="0" w:color="auto"/>
            </w:tcBorders>
            <w:shd w:val="clear" w:color="auto" w:fill="auto"/>
            <w:hideMark/>
          </w:tcPr>
          <w:p w14:paraId="0F5832D1"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70773BDC" w14:textId="77777777" w:rsidTr="0071342C">
        <w:trPr>
          <w:trHeight w:val="900"/>
        </w:trPr>
        <w:tc>
          <w:tcPr>
            <w:tcW w:w="467" w:type="dxa"/>
            <w:tcBorders>
              <w:top w:val="nil"/>
              <w:left w:val="nil"/>
              <w:bottom w:val="nil"/>
              <w:right w:val="nil"/>
            </w:tcBorders>
            <w:shd w:val="clear" w:color="auto" w:fill="auto"/>
            <w:hideMark/>
          </w:tcPr>
          <w:p w14:paraId="7CCFF3C1" w14:textId="77777777" w:rsidR="004B5B96" w:rsidRPr="004B5B96" w:rsidRDefault="004B5B96" w:rsidP="004B5B96">
            <w:pPr>
              <w:autoSpaceDE/>
              <w:autoSpaceDN/>
              <w:rPr>
                <w:rFonts w:ascii="Calibri" w:hAnsi="Calibri" w:cs="Calibri"/>
                <w:sz w:val="22"/>
                <w:szCs w:val="22"/>
              </w:rPr>
            </w:pPr>
          </w:p>
        </w:tc>
        <w:tc>
          <w:tcPr>
            <w:tcW w:w="468" w:type="dxa"/>
            <w:tcBorders>
              <w:top w:val="nil"/>
              <w:left w:val="nil"/>
              <w:bottom w:val="single" w:sz="4" w:space="0" w:color="auto"/>
              <w:right w:val="single" w:sz="4" w:space="0" w:color="auto"/>
            </w:tcBorders>
            <w:shd w:val="clear" w:color="auto" w:fill="auto"/>
            <w:hideMark/>
          </w:tcPr>
          <w:p w14:paraId="50C73869"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3580" w:type="dxa"/>
            <w:tcBorders>
              <w:top w:val="nil"/>
              <w:left w:val="nil"/>
              <w:bottom w:val="single" w:sz="4" w:space="0" w:color="auto"/>
              <w:right w:val="single" w:sz="4" w:space="0" w:color="auto"/>
            </w:tcBorders>
            <w:shd w:val="clear" w:color="000000" w:fill="D9D9D9"/>
            <w:hideMark/>
          </w:tcPr>
          <w:p w14:paraId="05CBF362"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625" w:type="dxa"/>
            <w:tcBorders>
              <w:top w:val="single" w:sz="4" w:space="0" w:color="auto"/>
              <w:left w:val="nil"/>
              <w:bottom w:val="single" w:sz="4" w:space="0" w:color="auto"/>
              <w:right w:val="single" w:sz="4" w:space="0" w:color="auto"/>
            </w:tcBorders>
            <w:shd w:val="clear" w:color="000000" w:fill="D9D9D9"/>
            <w:hideMark/>
          </w:tcPr>
          <w:p w14:paraId="7C44A4E7"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…Interval-reads repeat at 15-minute increments until they reach 2359 which is the last reading of each day…</w:t>
            </w:r>
          </w:p>
        </w:tc>
      </w:tr>
      <w:tr w:rsidR="004B5B96" w:rsidRPr="004B5B96" w14:paraId="716ECB11" w14:textId="77777777" w:rsidTr="0071342C">
        <w:trPr>
          <w:trHeight w:val="300"/>
        </w:trPr>
        <w:tc>
          <w:tcPr>
            <w:tcW w:w="467" w:type="dxa"/>
            <w:tcBorders>
              <w:top w:val="nil"/>
              <w:left w:val="nil"/>
              <w:bottom w:val="nil"/>
              <w:right w:val="single" w:sz="4" w:space="0" w:color="auto"/>
            </w:tcBorders>
            <w:shd w:val="clear" w:color="auto" w:fill="auto"/>
            <w:hideMark/>
          </w:tcPr>
          <w:p w14:paraId="29405033"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23516FF3"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QTY~QD~3</w:t>
            </w:r>
          </w:p>
        </w:tc>
        <w:tc>
          <w:tcPr>
            <w:tcW w:w="4625" w:type="dxa"/>
            <w:tcBorders>
              <w:top w:val="nil"/>
              <w:left w:val="nil"/>
              <w:bottom w:val="single" w:sz="4" w:space="0" w:color="auto"/>
              <w:right w:val="single" w:sz="4" w:space="0" w:color="auto"/>
            </w:tcBorders>
            <w:shd w:val="clear" w:color="auto" w:fill="auto"/>
            <w:hideMark/>
          </w:tcPr>
          <w:p w14:paraId="06407255"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234C3EBF" w14:textId="77777777" w:rsidTr="0071342C">
        <w:trPr>
          <w:trHeight w:val="300"/>
        </w:trPr>
        <w:tc>
          <w:tcPr>
            <w:tcW w:w="467" w:type="dxa"/>
            <w:tcBorders>
              <w:top w:val="nil"/>
              <w:left w:val="nil"/>
              <w:bottom w:val="single" w:sz="4" w:space="0" w:color="auto"/>
              <w:right w:val="nil"/>
            </w:tcBorders>
            <w:shd w:val="clear" w:color="auto" w:fill="auto"/>
            <w:hideMark/>
          </w:tcPr>
          <w:p w14:paraId="4271411D"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68" w:type="dxa"/>
            <w:tcBorders>
              <w:top w:val="nil"/>
              <w:left w:val="nil"/>
              <w:bottom w:val="single" w:sz="4" w:space="0" w:color="auto"/>
              <w:right w:val="single" w:sz="4" w:space="0" w:color="auto"/>
            </w:tcBorders>
            <w:shd w:val="clear" w:color="auto" w:fill="auto"/>
            <w:hideMark/>
          </w:tcPr>
          <w:p w14:paraId="0DDBCBC8"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3580" w:type="dxa"/>
            <w:tcBorders>
              <w:top w:val="nil"/>
              <w:left w:val="nil"/>
              <w:bottom w:val="single" w:sz="4" w:space="0" w:color="auto"/>
              <w:right w:val="single" w:sz="4" w:space="0" w:color="auto"/>
            </w:tcBorders>
            <w:shd w:val="clear" w:color="auto" w:fill="auto"/>
            <w:hideMark/>
          </w:tcPr>
          <w:p w14:paraId="44256DC1"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DTM~194~20080909~2359</w:t>
            </w:r>
          </w:p>
        </w:tc>
        <w:tc>
          <w:tcPr>
            <w:tcW w:w="4625" w:type="dxa"/>
            <w:tcBorders>
              <w:top w:val="nil"/>
              <w:left w:val="nil"/>
              <w:bottom w:val="nil"/>
              <w:right w:val="single" w:sz="4" w:space="0" w:color="auto"/>
            </w:tcBorders>
            <w:shd w:val="clear" w:color="auto" w:fill="auto"/>
            <w:hideMark/>
          </w:tcPr>
          <w:p w14:paraId="6AF0647F"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47C44135"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0FDA5D"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PTD~PM~~~MG~012211</w:t>
            </w:r>
          </w:p>
        </w:tc>
        <w:tc>
          <w:tcPr>
            <w:tcW w:w="4625" w:type="dxa"/>
            <w:tcBorders>
              <w:top w:val="single" w:sz="4" w:space="0" w:color="auto"/>
              <w:left w:val="nil"/>
              <w:bottom w:val="single" w:sz="4" w:space="0" w:color="auto"/>
              <w:right w:val="single" w:sz="4" w:space="0" w:color="auto"/>
            </w:tcBorders>
            <w:shd w:val="clear" w:color="auto" w:fill="auto"/>
            <w:hideMark/>
          </w:tcPr>
          <w:p w14:paraId="5E38E55E"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Detail</w:t>
            </w:r>
          </w:p>
        </w:tc>
      </w:tr>
      <w:tr w:rsidR="004B5B96" w:rsidRPr="004B5B96" w14:paraId="0D7D3FBC"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F0663F9"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DTM~150~20080710</w:t>
            </w:r>
          </w:p>
        </w:tc>
        <w:tc>
          <w:tcPr>
            <w:tcW w:w="4625" w:type="dxa"/>
            <w:tcBorders>
              <w:top w:val="nil"/>
              <w:left w:val="nil"/>
              <w:bottom w:val="single" w:sz="4" w:space="0" w:color="auto"/>
              <w:right w:val="single" w:sz="4" w:space="0" w:color="auto"/>
            </w:tcBorders>
            <w:shd w:val="clear" w:color="auto" w:fill="auto"/>
            <w:hideMark/>
          </w:tcPr>
          <w:p w14:paraId="43361981"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Start</w:t>
            </w:r>
          </w:p>
        </w:tc>
      </w:tr>
      <w:tr w:rsidR="004B5B96" w:rsidRPr="004B5B96" w14:paraId="05139360"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1902C8EB"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DTM~151~20080810</w:t>
            </w:r>
          </w:p>
        </w:tc>
        <w:tc>
          <w:tcPr>
            <w:tcW w:w="4625" w:type="dxa"/>
            <w:tcBorders>
              <w:top w:val="nil"/>
              <w:left w:val="nil"/>
              <w:bottom w:val="single" w:sz="4" w:space="0" w:color="auto"/>
              <w:right w:val="single" w:sz="4" w:space="0" w:color="auto"/>
            </w:tcBorders>
            <w:shd w:val="clear" w:color="auto" w:fill="auto"/>
            <w:hideMark/>
          </w:tcPr>
          <w:p w14:paraId="1AE2AD00"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End</w:t>
            </w:r>
          </w:p>
        </w:tc>
      </w:tr>
      <w:tr w:rsidR="004B5B96" w:rsidRPr="004B5B96" w14:paraId="65491CA3"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B096A18"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REF~6W~4</w:t>
            </w:r>
          </w:p>
        </w:tc>
        <w:tc>
          <w:tcPr>
            <w:tcW w:w="4625" w:type="dxa"/>
            <w:tcBorders>
              <w:top w:val="nil"/>
              <w:left w:val="nil"/>
              <w:bottom w:val="single" w:sz="4" w:space="0" w:color="auto"/>
              <w:right w:val="single" w:sz="4" w:space="0" w:color="auto"/>
            </w:tcBorders>
            <w:shd w:val="clear" w:color="auto" w:fill="auto"/>
            <w:hideMark/>
          </w:tcPr>
          <w:p w14:paraId="1337F89B"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Channel Number</w:t>
            </w:r>
          </w:p>
        </w:tc>
      </w:tr>
      <w:tr w:rsidR="004B5B96" w:rsidRPr="004B5B96" w14:paraId="7BB5EE5E"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0DC7A3F"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REF~MT~KH015</w:t>
            </w:r>
          </w:p>
        </w:tc>
        <w:tc>
          <w:tcPr>
            <w:tcW w:w="4625" w:type="dxa"/>
            <w:tcBorders>
              <w:top w:val="nil"/>
              <w:left w:val="nil"/>
              <w:bottom w:val="single" w:sz="4" w:space="0" w:color="auto"/>
              <w:right w:val="single" w:sz="4" w:space="0" w:color="auto"/>
            </w:tcBorders>
            <w:shd w:val="clear" w:color="auto" w:fill="auto"/>
            <w:hideMark/>
          </w:tcPr>
          <w:p w14:paraId="654AA55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Type</w:t>
            </w:r>
          </w:p>
        </w:tc>
      </w:tr>
      <w:tr w:rsidR="004B5B96" w:rsidRPr="004B5B96" w14:paraId="35CDD7FC"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0D867E58"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REF~JH~A</w:t>
            </w:r>
          </w:p>
        </w:tc>
        <w:tc>
          <w:tcPr>
            <w:tcW w:w="4625" w:type="dxa"/>
            <w:tcBorders>
              <w:top w:val="nil"/>
              <w:left w:val="nil"/>
              <w:bottom w:val="single" w:sz="4" w:space="0" w:color="auto"/>
              <w:right w:val="single" w:sz="4" w:space="0" w:color="auto"/>
            </w:tcBorders>
            <w:shd w:val="clear" w:color="auto" w:fill="auto"/>
            <w:hideMark/>
          </w:tcPr>
          <w:p w14:paraId="7BA9A28C"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Role</w:t>
            </w:r>
          </w:p>
        </w:tc>
      </w:tr>
      <w:tr w:rsidR="004B5B96" w:rsidRPr="004B5B96" w14:paraId="1132208F" w14:textId="77777777" w:rsidTr="0071342C">
        <w:trPr>
          <w:trHeight w:val="300"/>
        </w:trPr>
        <w:tc>
          <w:tcPr>
            <w:tcW w:w="467" w:type="dxa"/>
            <w:tcBorders>
              <w:top w:val="nil"/>
              <w:left w:val="nil"/>
              <w:bottom w:val="nil"/>
              <w:right w:val="single" w:sz="4" w:space="0" w:color="auto"/>
            </w:tcBorders>
            <w:shd w:val="clear" w:color="auto" w:fill="auto"/>
            <w:hideMark/>
          </w:tcPr>
          <w:p w14:paraId="34E3B397"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1E6D87EA"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QTY~QD~3.25</w:t>
            </w:r>
          </w:p>
        </w:tc>
        <w:tc>
          <w:tcPr>
            <w:tcW w:w="4625" w:type="dxa"/>
            <w:tcBorders>
              <w:top w:val="nil"/>
              <w:left w:val="nil"/>
              <w:bottom w:val="single" w:sz="4" w:space="0" w:color="auto"/>
              <w:right w:val="single" w:sz="4" w:space="0" w:color="auto"/>
            </w:tcBorders>
            <w:shd w:val="clear" w:color="auto" w:fill="auto"/>
            <w:hideMark/>
          </w:tcPr>
          <w:p w14:paraId="6B03F099"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5509AF7F" w14:textId="77777777" w:rsidTr="0071342C">
        <w:trPr>
          <w:trHeight w:val="300"/>
        </w:trPr>
        <w:tc>
          <w:tcPr>
            <w:tcW w:w="467" w:type="dxa"/>
            <w:tcBorders>
              <w:top w:val="nil"/>
              <w:left w:val="nil"/>
              <w:bottom w:val="nil"/>
              <w:right w:val="nil"/>
            </w:tcBorders>
            <w:shd w:val="clear" w:color="auto" w:fill="auto"/>
            <w:hideMark/>
          </w:tcPr>
          <w:p w14:paraId="4B17D4E8" w14:textId="77777777" w:rsidR="004B5B96" w:rsidRPr="004B5B96" w:rsidRDefault="004B5B96" w:rsidP="004B5B96">
            <w:pPr>
              <w:autoSpaceDE/>
              <w:autoSpaceDN/>
              <w:rPr>
                <w:rFonts w:ascii="Calibri" w:hAnsi="Calibri" w:cs="Calibri"/>
                <w:sz w:val="22"/>
                <w:szCs w:val="22"/>
              </w:rPr>
            </w:pPr>
          </w:p>
        </w:tc>
        <w:tc>
          <w:tcPr>
            <w:tcW w:w="468" w:type="dxa"/>
            <w:tcBorders>
              <w:top w:val="nil"/>
              <w:left w:val="nil"/>
              <w:bottom w:val="single" w:sz="4" w:space="0" w:color="auto"/>
              <w:right w:val="single" w:sz="4" w:space="0" w:color="auto"/>
            </w:tcBorders>
            <w:shd w:val="clear" w:color="auto" w:fill="auto"/>
            <w:hideMark/>
          </w:tcPr>
          <w:p w14:paraId="6C4FA2A4"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3580" w:type="dxa"/>
            <w:tcBorders>
              <w:top w:val="nil"/>
              <w:left w:val="nil"/>
              <w:bottom w:val="single" w:sz="4" w:space="0" w:color="auto"/>
              <w:right w:val="single" w:sz="4" w:space="0" w:color="auto"/>
            </w:tcBorders>
            <w:shd w:val="clear" w:color="auto" w:fill="auto"/>
            <w:hideMark/>
          </w:tcPr>
          <w:p w14:paraId="461F7007"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DTM~194~20080710~0015</w:t>
            </w:r>
          </w:p>
        </w:tc>
        <w:tc>
          <w:tcPr>
            <w:tcW w:w="4625" w:type="dxa"/>
            <w:tcBorders>
              <w:top w:val="nil"/>
              <w:left w:val="nil"/>
              <w:bottom w:val="nil"/>
              <w:right w:val="single" w:sz="4" w:space="0" w:color="auto"/>
            </w:tcBorders>
            <w:shd w:val="clear" w:color="auto" w:fill="auto"/>
            <w:hideMark/>
          </w:tcPr>
          <w:p w14:paraId="3F199F86"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2BD9C80F" w14:textId="77777777" w:rsidTr="0071342C">
        <w:trPr>
          <w:trHeight w:val="300"/>
        </w:trPr>
        <w:tc>
          <w:tcPr>
            <w:tcW w:w="467" w:type="dxa"/>
            <w:tcBorders>
              <w:top w:val="nil"/>
              <w:left w:val="nil"/>
              <w:bottom w:val="nil"/>
              <w:right w:val="single" w:sz="4" w:space="0" w:color="auto"/>
            </w:tcBorders>
            <w:shd w:val="clear" w:color="auto" w:fill="auto"/>
            <w:hideMark/>
          </w:tcPr>
          <w:p w14:paraId="6F9E707A"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2C4DF441"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QTY~QD~3.25</w:t>
            </w:r>
          </w:p>
        </w:tc>
        <w:tc>
          <w:tcPr>
            <w:tcW w:w="4625" w:type="dxa"/>
            <w:tcBorders>
              <w:top w:val="single" w:sz="4" w:space="0" w:color="auto"/>
              <w:left w:val="nil"/>
              <w:bottom w:val="single" w:sz="4" w:space="0" w:color="auto"/>
              <w:right w:val="single" w:sz="4" w:space="0" w:color="auto"/>
            </w:tcBorders>
            <w:shd w:val="clear" w:color="auto" w:fill="auto"/>
            <w:hideMark/>
          </w:tcPr>
          <w:p w14:paraId="45A025DF"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04B2EA18" w14:textId="77777777" w:rsidTr="0071342C">
        <w:trPr>
          <w:trHeight w:val="300"/>
        </w:trPr>
        <w:tc>
          <w:tcPr>
            <w:tcW w:w="467" w:type="dxa"/>
            <w:tcBorders>
              <w:top w:val="nil"/>
              <w:left w:val="nil"/>
              <w:bottom w:val="nil"/>
              <w:right w:val="nil"/>
            </w:tcBorders>
            <w:shd w:val="clear" w:color="auto" w:fill="auto"/>
            <w:hideMark/>
          </w:tcPr>
          <w:p w14:paraId="5CDCBE71" w14:textId="77777777" w:rsidR="004B5B96" w:rsidRPr="004B5B96" w:rsidRDefault="004B5B96" w:rsidP="004B5B96">
            <w:pPr>
              <w:autoSpaceDE/>
              <w:autoSpaceDN/>
              <w:rPr>
                <w:rFonts w:ascii="Calibri" w:hAnsi="Calibri" w:cs="Calibri"/>
                <w:sz w:val="22"/>
                <w:szCs w:val="22"/>
              </w:rPr>
            </w:pPr>
          </w:p>
        </w:tc>
        <w:tc>
          <w:tcPr>
            <w:tcW w:w="468" w:type="dxa"/>
            <w:tcBorders>
              <w:top w:val="nil"/>
              <w:left w:val="nil"/>
              <w:bottom w:val="single" w:sz="4" w:space="0" w:color="auto"/>
              <w:right w:val="single" w:sz="4" w:space="0" w:color="auto"/>
            </w:tcBorders>
            <w:shd w:val="clear" w:color="auto" w:fill="auto"/>
            <w:hideMark/>
          </w:tcPr>
          <w:p w14:paraId="1B82CA79"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3580" w:type="dxa"/>
            <w:tcBorders>
              <w:top w:val="nil"/>
              <w:left w:val="nil"/>
              <w:bottom w:val="single" w:sz="4" w:space="0" w:color="auto"/>
              <w:right w:val="single" w:sz="4" w:space="0" w:color="auto"/>
            </w:tcBorders>
            <w:shd w:val="clear" w:color="auto" w:fill="auto"/>
            <w:hideMark/>
          </w:tcPr>
          <w:p w14:paraId="039E3A22"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DTM~194~20080710~0030</w:t>
            </w:r>
          </w:p>
        </w:tc>
        <w:tc>
          <w:tcPr>
            <w:tcW w:w="4625" w:type="dxa"/>
            <w:tcBorders>
              <w:top w:val="nil"/>
              <w:left w:val="nil"/>
              <w:bottom w:val="nil"/>
              <w:right w:val="single" w:sz="4" w:space="0" w:color="auto"/>
            </w:tcBorders>
            <w:shd w:val="clear" w:color="auto" w:fill="auto"/>
            <w:hideMark/>
          </w:tcPr>
          <w:p w14:paraId="6828EA5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22E6A7A6" w14:textId="77777777" w:rsidTr="0071342C">
        <w:trPr>
          <w:trHeight w:val="300"/>
        </w:trPr>
        <w:tc>
          <w:tcPr>
            <w:tcW w:w="467" w:type="dxa"/>
            <w:tcBorders>
              <w:top w:val="nil"/>
              <w:left w:val="nil"/>
              <w:bottom w:val="nil"/>
              <w:right w:val="single" w:sz="4" w:space="0" w:color="auto"/>
            </w:tcBorders>
            <w:shd w:val="clear" w:color="auto" w:fill="auto"/>
            <w:hideMark/>
          </w:tcPr>
          <w:p w14:paraId="5ECB5011"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38CB829B"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QTY~QD~3.5</w:t>
            </w:r>
          </w:p>
        </w:tc>
        <w:tc>
          <w:tcPr>
            <w:tcW w:w="4625" w:type="dxa"/>
            <w:tcBorders>
              <w:top w:val="single" w:sz="4" w:space="0" w:color="auto"/>
              <w:left w:val="nil"/>
              <w:bottom w:val="single" w:sz="4" w:space="0" w:color="auto"/>
              <w:right w:val="single" w:sz="4" w:space="0" w:color="auto"/>
            </w:tcBorders>
            <w:shd w:val="clear" w:color="auto" w:fill="auto"/>
            <w:hideMark/>
          </w:tcPr>
          <w:p w14:paraId="725E3365"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3AF66A2F" w14:textId="77777777" w:rsidTr="0071342C">
        <w:trPr>
          <w:trHeight w:val="300"/>
        </w:trPr>
        <w:tc>
          <w:tcPr>
            <w:tcW w:w="467" w:type="dxa"/>
            <w:tcBorders>
              <w:top w:val="nil"/>
              <w:left w:val="nil"/>
              <w:bottom w:val="nil"/>
              <w:right w:val="nil"/>
            </w:tcBorders>
            <w:shd w:val="clear" w:color="auto" w:fill="auto"/>
            <w:hideMark/>
          </w:tcPr>
          <w:p w14:paraId="05BA4BD2" w14:textId="77777777" w:rsidR="004B5B96" w:rsidRPr="004B5B96" w:rsidRDefault="004B5B96" w:rsidP="004B5B96">
            <w:pPr>
              <w:autoSpaceDE/>
              <w:autoSpaceDN/>
              <w:rPr>
                <w:rFonts w:ascii="Calibri" w:hAnsi="Calibri" w:cs="Calibri"/>
                <w:sz w:val="22"/>
                <w:szCs w:val="22"/>
              </w:rPr>
            </w:pPr>
          </w:p>
        </w:tc>
        <w:tc>
          <w:tcPr>
            <w:tcW w:w="468" w:type="dxa"/>
            <w:tcBorders>
              <w:top w:val="nil"/>
              <w:left w:val="nil"/>
              <w:bottom w:val="single" w:sz="4" w:space="0" w:color="auto"/>
              <w:right w:val="single" w:sz="4" w:space="0" w:color="auto"/>
            </w:tcBorders>
            <w:shd w:val="clear" w:color="auto" w:fill="auto"/>
            <w:hideMark/>
          </w:tcPr>
          <w:p w14:paraId="56FB79D3"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3580" w:type="dxa"/>
            <w:tcBorders>
              <w:top w:val="nil"/>
              <w:left w:val="nil"/>
              <w:bottom w:val="single" w:sz="4" w:space="0" w:color="auto"/>
              <w:right w:val="single" w:sz="4" w:space="0" w:color="auto"/>
            </w:tcBorders>
            <w:shd w:val="clear" w:color="auto" w:fill="auto"/>
            <w:hideMark/>
          </w:tcPr>
          <w:p w14:paraId="087D78E2"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DTM~194~20080710~0045</w:t>
            </w:r>
          </w:p>
        </w:tc>
        <w:tc>
          <w:tcPr>
            <w:tcW w:w="4625" w:type="dxa"/>
            <w:tcBorders>
              <w:top w:val="nil"/>
              <w:left w:val="nil"/>
              <w:bottom w:val="nil"/>
              <w:right w:val="single" w:sz="4" w:space="0" w:color="auto"/>
            </w:tcBorders>
            <w:shd w:val="clear" w:color="auto" w:fill="auto"/>
            <w:hideMark/>
          </w:tcPr>
          <w:p w14:paraId="509338C9"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47D13107" w14:textId="77777777" w:rsidTr="0071342C">
        <w:trPr>
          <w:trHeight w:val="300"/>
        </w:trPr>
        <w:tc>
          <w:tcPr>
            <w:tcW w:w="467" w:type="dxa"/>
            <w:tcBorders>
              <w:top w:val="nil"/>
              <w:left w:val="nil"/>
              <w:bottom w:val="nil"/>
              <w:right w:val="single" w:sz="4" w:space="0" w:color="auto"/>
            </w:tcBorders>
            <w:shd w:val="clear" w:color="auto" w:fill="auto"/>
            <w:hideMark/>
          </w:tcPr>
          <w:p w14:paraId="1A546DE2"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340844A7"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QTY~QD~3.5</w:t>
            </w:r>
          </w:p>
        </w:tc>
        <w:tc>
          <w:tcPr>
            <w:tcW w:w="4625" w:type="dxa"/>
            <w:tcBorders>
              <w:top w:val="single" w:sz="4" w:space="0" w:color="auto"/>
              <w:left w:val="nil"/>
              <w:bottom w:val="single" w:sz="4" w:space="0" w:color="auto"/>
              <w:right w:val="single" w:sz="4" w:space="0" w:color="auto"/>
            </w:tcBorders>
            <w:shd w:val="clear" w:color="auto" w:fill="auto"/>
            <w:hideMark/>
          </w:tcPr>
          <w:p w14:paraId="3C3E946F"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2B0E68DD" w14:textId="77777777" w:rsidTr="0071342C">
        <w:trPr>
          <w:trHeight w:val="300"/>
        </w:trPr>
        <w:tc>
          <w:tcPr>
            <w:tcW w:w="467" w:type="dxa"/>
            <w:tcBorders>
              <w:top w:val="nil"/>
              <w:left w:val="nil"/>
              <w:bottom w:val="nil"/>
              <w:right w:val="nil"/>
            </w:tcBorders>
            <w:shd w:val="clear" w:color="auto" w:fill="auto"/>
            <w:hideMark/>
          </w:tcPr>
          <w:p w14:paraId="3F52B70E" w14:textId="77777777" w:rsidR="004B5B96" w:rsidRPr="004B5B96" w:rsidRDefault="004B5B96" w:rsidP="004B5B96">
            <w:pPr>
              <w:autoSpaceDE/>
              <w:autoSpaceDN/>
              <w:rPr>
                <w:rFonts w:ascii="Calibri" w:hAnsi="Calibri" w:cs="Calibri"/>
                <w:sz w:val="22"/>
                <w:szCs w:val="22"/>
              </w:rPr>
            </w:pPr>
          </w:p>
        </w:tc>
        <w:tc>
          <w:tcPr>
            <w:tcW w:w="468" w:type="dxa"/>
            <w:tcBorders>
              <w:top w:val="nil"/>
              <w:left w:val="nil"/>
              <w:bottom w:val="single" w:sz="4" w:space="0" w:color="auto"/>
              <w:right w:val="single" w:sz="4" w:space="0" w:color="auto"/>
            </w:tcBorders>
            <w:shd w:val="clear" w:color="auto" w:fill="auto"/>
            <w:hideMark/>
          </w:tcPr>
          <w:p w14:paraId="634561EF"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3580" w:type="dxa"/>
            <w:tcBorders>
              <w:top w:val="nil"/>
              <w:left w:val="nil"/>
              <w:bottom w:val="single" w:sz="4" w:space="0" w:color="auto"/>
              <w:right w:val="single" w:sz="4" w:space="0" w:color="auto"/>
            </w:tcBorders>
            <w:shd w:val="clear" w:color="auto" w:fill="auto"/>
            <w:hideMark/>
          </w:tcPr>
          <w:p w14:paraId="77CB0375"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DTM~194~20080710~0100</w:t>
            </w:r>
          </w:p>
        </w:tc>
        <w:tc>
          <w:tcPr>
            <w:tcW w:w="4625" w:type="dxa"/>
            <w:tcBorders>
              <w:top w:val="nil"/>
              <w:left w:val="nil"/>
              <w:bottom w:val="nil"/>
              <w:right w:val="single" w:sz="4" w:space="0" w:color="auto"/>
            </w:tcBorders>
            <w:shd w:val="clear" w:color="auto" w:fill="auto"/>
            <w:hideMark/>
          </w:tcPr>
          <w:p w14:paraId="4250A673"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73E31884" w14:textId="77777777" w:rsidTr="0071342C">
        <w:trPr>
          <w:trHeight w:val="300"/>
        </w:trPr>
        <w:tc>
          <w:tcPr>
            <w:tcW w:w="467" w:type="dxa"/>
            <w:tcBorders>
              <w:top w:val="nil"/>
              <w:left w:val="nil"/>
              <w:bottom w:val="nil"/>
              <w:right w:val="single" w:sz="4" w:space="0" w:color="auto"/>
            </w:tcBorders>
            <w:shd w:val="clear" w:color="auto" w:fill="auto"/>
            <w:hideMark/>
          </w:tcPr>
          <w:p w14:paraId="62D9AD04"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53CF5E46"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QTY~QD~3.25</w:t>
            </w:r>
          </w:p>
        </w:tc>
        <w:tc>
          <w:tcPr>
            <w:tcW w:w="4625" w:type="dxa"/>
            <w:tcBorders>
              <w:top w:val="single" w:sz="4" w:space="0" w:color="auto"/>
              <w:left w:val="nil"/>
              <w:bottom w:val="single" w:sz="4" w:space="0" w:color="auto"/>
              <w:right w:val="single" w:sz="4" w:space="0" w:color="auto"/>
            </w:tcBorders>
            <w:shd w:val="clear" w:color="auto" w:fill="auto"/>
            <w:hideMark/>
          </w:tcPr>
          <w:p w14:paraId="55608BE1"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39AEB22E" w14:textId="77777777" w:rsidTr="0071342C">
        <w:trPr>
          <w:trHeight w:val="300"/>
        </w:trPr>
        <w:tc>
          <w:tcPr>
            <w:tcW w:w="467" w:type="dxa"/>
            <w:tcBorders>
              <w:top w:val="nil"/>
              <w:left w:val="nil"/>
              <w:bottom w:val="nil"/>
              <w:right w:val="nil"/>
            </w:tcBorders>
            <w:shd w:val="clear" w:color="auto" w:fill="auto"/>
            <w:hideMark/>
          </w:tcPr>
          <w:p w14:paraId="6A3081BA" w14:textId="77777777" w:rsidR="004B5B96" w:rsidRPr="004B5B96" w:rsidRDefault="004B5B96" w:rsidP="004B5B96">
            <w:pPr>
              <w:autoSpaceDE/>
              <w:autoSpaceDN/>
              <w:rPr>
                <w:rFonts w:ascii="Calibri" w:hAnsi="Calibri" w:cs="Calibri"/>
                <w:sz w:val="22"/>
                <w:szCs w:val="22"/>
              </w:rPr>
            </w:pPr>
          </w:p>
        </w:tc>
        <w:tc>
          <w:tcPr>
            <w:tcW w:w="468" w:type="dxa"/>
            <w:tcBorders>
              <w:top w:val="nil"/>
              <w:left w:val="nil"/>
              <w:bottom w:val="nil"/>
              <w:right w:val="single" w:sz="4" w:space="0" w:color="auto"/>
            </w:tcBorders>
            <w:shd w:val="clear" w:color="auto" w:fill="auto"/>
            <w:hideMark/>
          </w:tcPr>
          <w:p w14:paraId="61EDAD7C"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3580" w:type="dxa"/>
            <w:tcBorders>
              <w:top w:val="nil"/>
              <w:left w:val="nil"/>
              <w:bottom w:val="single" w:sz="4" w:space="0" w:color="auto"/>
              <w:right w:val="single" w:sz="4" w:space="0" w:color="auto"/>
            </w:tcBorders>
            <w:shd w:val="clear" w:color="auto" w:fill="auto"/>
            <w:hideMark/>
          </w:tcPr>
          <w:p w14:paraId="762563FB"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DTM~194~20080710~0115</w:t>
            </w:r>
          </w:p>
        </w:tc>
        <w:tc>
          <w:tcPr>
            <w:tcW w:w="4625" w:type="dxa"/>
            <w:tcBorders>
              <w:top w:val="nil"/>
              <w:left w:val="nil"/>
              <w:bottom w:val="nil"/>
              <w:right w:val="single" w:sz="4" w:space="0" w:color="auto"/>
            </w:tcBorders>
            <w:shd w:val="clear" w:color="auto" w:fill="auto"/>
            <w:hideMark/>
          </w:tcPr>
          <w:p w14:paraId="137990A4"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0353FADD" w14:textId="77777777" w:rsidTr="0071342C">
        <w:trPr>
          <w:trHeight w:val="900"/>
        </w:trPr>
        <w:tc>
          <w:tcPr>
            <w:tcW w:w="467" w:type="dxa"/>
            <w:tcBorders>
              <w:top w:val="nil"/>
              <w:left w:val="nil"/>
              <w:bottom w:val="nil"/>
              <w:right w:val="nil"/>
            </w:tcBorders>
            <w:shd w:val="clear" w:color="auto" w:fill="auto"/>
            <w:hideMark/>
          </w:tcPr>
          <w:p w14:paraId="7DF656F0" w14:textId="77777777" w:rsidR="004B5B96" w:rsidRPr="004B5B96" w:rsidRDefault="004B5B96" w:rsidP="004B5B96">
            <w:pPr>
              <w:autoSpaceDE/>
              <w:autoSpaceDN/>
              <w:rPr>
                <w:rFonts w:ascii="Calibri" w:hAnsi="Calibri" w:cs="Calibri"/>
                <w:sz w:val="22"/>
                <w:szCs w:val="22"/>
              </w:rPr>
            </w:pPr>
          </w:p>
        </w:tc>
        <w:tc>
          <w:tcPr>
            <w:tcW w:w="468" w:type="dxa"/>
            <w:tcBorders>
              <w:top w:val="nil"/>
              <w:left w:val="nil"/>
              <w:bottom w:val="single" w:sz="4" w:space="0" w:color="auto"/>
              <w:right w:val="single" w:sz="4" w:space="0" w:color="auto"/>
            </w:tcBorders>
            <w:shd w:val="clear" w:color="auto" w:fill="auto"/>
            <w:hideMark/>
          </w:tcPr>
          <w:p w14:paraId="6E723949"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3580" w:type="dxa"/>
            <w:tcBorders>
              <w:top w:val="nil"/>
              <w:left w:val="nil"/>
              <w:bottom w:val="single" w:sz="4" w:space="0" w:color="auto"/>
              <w:right w:val="single" w:sz="4" w:space="0" w:color="auto"/>
            </w:tcBorders>
            <w:shd w:val="clear" w:color="000000" w:fill="D9D9D9"/>
            <w:hideMark/>
          </w:tcPr>
          <w:p w14:paraId="2F0C885A"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625" w:type="dxa"/>
            <w:tcBorders>
              <w:top w:val="single" w:sz="4" w:space="0" w:color="auto"/>
              <w:left w:val="nil"/>
              <w:bottom w:val="single" w:sz="4" w:space="0" w:color="auto"/>
              <w:right w:val="single" w:sz="4" w:space="0" w:color="auto"/>
            </w:tcBorders>
            <w:shd w:val="clear" w:color="000000" w:fill="D9D9D9"/>
            <w:hideMark/>
          </w:tcPr>
          <w:p w14:paraId="0ED7AEA7"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…Interval-reads repeat at 15-minute increments until they reach 2359 which is the last reading of each day…</w:t>
            </w:r>
          </w:p>
        </w:tc>
      </w:tr>
      <w:tr w:rsidR="004B5B96" w:rsidRPr="004B5B96" w14:paraId="63E505F7" w14:textId="77777777" w:rsidTr="0071342C">
        <w:trPr>
          <w:trHeight w:val="300"/>
        </w:trPr>
        <w:tc>
          <w:tcPr>
            <w:tcW w:w="467" w:type="dxa"/>
            <w:tcBorders>
              <w:top w:val="nil"/>
              <w:left w:val="nil"/>
              <w:bottom w:val="nil"/>
              <w:right w:val="single" w:sz="4" w:space="0" w:color="auto"/>
            </w:tcBorders>
            <w:shd w:val="clear" w:color="auto" w:fill="auto"/>
            <w:hideMark/>
          </w:tcPr>
          <w:p w14:paraId="47CB9A9F"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68F7914A"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QTY~QD~3.25</w:t>
            </w:r>
          </w:p>
        </w:tc>
        <w:tc>
          <w:tcPr>
            <w:tcW w:w="4625" w:type="dxa"/>
            <w:tcBorders>
              <w:top w:val="nil"/>
              <w:left w:val="nil"/>
              <w:bottom w:val="single" w:sz="4" w:space="0" w:color="auto"/>
              <w:right w:val="single" w:sz="4" w:space="0" w:color="auto"/>
            </w:tcBorders>
            <w:shd w:val="clear" w:color="auto" w:fill="auto"/>
            <w:hideMark/>
          </w:tcPr>
          <w:p w14:paraId="7C8DB851"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77520D83" w14:textId="77777777" w:rsidTr="0071342C">
        <w:trPr>
          <w:trHeight w:val="300"/>
        </w:trPr>
        <w:tc>
          <w:tcPr>
            <w:tcW w:w="467" w:type="dxa"/>
            <w:tcBorders>
              <w:top w:val="nil"/>
              <w:left w:val="nil"/>
              <w:bottom w:val="single" w:sz="4" w:space="0" w:color="auto"/>
              <w:right w:val="nil"/>
            </w:tcBorders>
            <w:shd w:val="clear" w:color="auto" w:fill="auto"/>
            <w:hideMark/>
          </w:tcPr>
          <w:p w14:paraId="6422CF63"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68" w:type="dxa"/>
            <w:tcBorders>
              <w:top w:val="nil"/>
              <w:left w:val="nil"/>
              <w:bottom w:val="single" w:sz="4" w:space="0" w:color="auto"/>
              <w:right w:val="single" w:sz="4" w:space="0" w:color="auto"/>
            </w:tcBorders>
            <w:shd w:val="clear" w:color="auto" w:fill="auto"/>
            <w:hideMark/>
          </w:tcPr>
          <w:p w14:paraId="267AF011"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3580" w:type="dxa"/>
            <w:tcBorders>
              <w:top w:val="nil"/>
              <w:left w:val="nil"/>
              <w:bottom w:val="single" w:sz="4" w:space="0" w:color="auto"/>
              <w:right w:val="single" w:sz="4" w:space="0" w:color="auto"/>
            </w:tcBorders>
            <w:shd w:val="clear" w:color="auto" w:fill="auto"/>
            <w:hideMark/>
          </w:tcPr>
          <w:p w14:paraId="5558939E"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DTM~194~20080810~2359</w:t>
            </w:r>
          </w:p>
        </w:tc>
        <w:tc>
          <w:tcPr>
            <w:tcW w:w="4625" w:type="dxa"/>
            <w:tcBorders>
              <w:top w:val="nil"/>
              <w:left w:val="nil"/>
              <w:bottom w:val="nil"/>
              <w:right w:val="single" w:sz="4" w:space="0" w:color="auto"/>
            </w:tcBorders>
            <w:shd w:val="clear" w:color="auto" w:fill="auto"/>
            <w:hideMark/>
          </w:tcPr>
          <w:p w14:paraId="4223ED43"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5C7969B3" w14:textId="77777777" w:rsidTr="0071342C">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1DD4331"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SE~4479~000000001</w:t>
            </w:r>
          </w:p>
        </w:tc>
        <w:tc>
          <w:tcPr>
            <w:tcW w:w="4625" w:type="dxa"/>
            <w:tcBorders>
              <w:top w:val="single" w:sz="4" w:space="0" w:color="auto"/>
              <w:left w:val="nil"/>
              <w:bottom w:val="single" w:sz="4" w:space="0" w:color="auto"/>
              <w:right w:val="single" w:sz="4" w:space="0" w:color="auto"/>
            </w:tcBorders>
            <w:shd w:val="clear" w:color="auto" w:fill="auto"/>
            <w:hideMark/>
          </w:tcPr>
          <w:p w14:paraId="40677828"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Number of Segments, Transaction Set Control Number</w:t>
            </w:r>
          </w:p>
        </w:tc>
      </w:tr>
    </w:tbl>
    <w:p w14:paraId="38D8E9B2" w14:textId="77777777" w:rsidR="004B5B96" w:rsidRDefault="004B5B96" w:rsidP="00CB09E2">
      <w:pPr>
        <w:widowControl w:val="0"/>
        <w:rPr>
          <w:rFonts w:ascii="Calibri" w:hAnsi="Calibri"/>
          <w:sz w:val="22"/>
          <w:szCs w:val="22"/>
        </w:rPr>
      </w:pPr>
    </w:p>
    <w:p w14:paraId="748A1A31" w14:textId="77777777" w:rsidR="00A053B7" w:rsidRPr="00FE4BE9" w:rsidRDefault="00A053B7" w:rsidP="00CB09E2">
      <w:pPr>
        <w:widowControl w:val="0"/>
        <w:rPr>
          <w:rFonts w:ascii="Calibri" w:hAnsi="Calibri"/>
          <w:sz w:val="22"/>
          <w:szCs w:val="22"/>
        </w:rPr>
      </w:pPr>
    </w:p>
    <w:sectPr w:rsidR="00A053B7" w:rsidRPr="00FE4BE9">
      <w:headerReference w:type="even" r:id="rId7"/>
      <w:headerReference w:type="default" r:id="rId8"/>
      <w:footerReference w:type="even" r:id="rId9"/>
      <w:footerReference w:type="default" r:id="rId10"/>
      <w:headerReference w:type="first" r:id="rId11"/>
      <w:footerReference w:type="first" r:id="rId12"/>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2A1F1" w14:textId="77777777" w:rsidR="00380BED" w:rsidRDefault="00380BED">
      <w:r>
        <w:separator/>
      </w:r>
    </w:p>
  </w:endnote>
  <w:endnote w:type="continuationSeparator" w:id="0">
    <w:p w14:paraId="0D821002" w14:textId="77777777" w:rsidR="00380BED" w:rsidRDefault="00380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D1294" w14:textId="77777777" w:rsidR="0054747B" w:rsidRDefault="005474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0E05A" w14:textId="77777777" w:rsidR="003E0FB3" w:rsidRDefault="003E0FB3">
    <w:pPr>
      <w:pStyle w:val="Footer"/>
      <w:jc w:val="center"/>
      <w:rPr>
        <w:rFonts w:ascii="Times New Roman" w:hAnsi="Times New Roman"/>
        <w:noProof/>
      </w:rPr>
    </w:pPr>
    <w:r>
      <w:rPr>
        <w:rFonts w:ascii="Times New Roman" w:hAnsi="Times New Roman"/>
        <w:noProof/>
        <w:snapToGrid w:val="0"/>
      </w:rPr>
      <w:t xml:space="preserve">Page </w:t>
    </w:r>
    <w:r>
      <w:rPr>
        <w:rFonts w:ascii="Times New Roman" w:hAnsi="Times New Roman"/>
        <w:noProof/>
        <w:snapToGrid w:val="0"/>
      </w:rPr>
      <w:fldChar w:fldCharType="begin"/>
    </w:r>
    <w:r>
      <w:rPr>
        <w:rFonts w:ascii="Times New Roman" w:hAnsi="Times New Roman"/>
        <w:noProof/>
        <w:snapToGrid w:val="0"/>
      </w:rPr>
      <w:instrText xml:space="preserve"> PAGE </w:instrText>
    </w:r>
    <w:r>
      <w:rPr>
        <w:rFonts w:ascii="Times New Roman" w:hAnsi="Times New Roman"/>
        <w:noProof/>
        <w:snapToGrid w:val="0"/>
      </w:rPr>
      <w:fldChar w:fldCharType="separate"/>
    </w:r>
    <w:r w:rsidR="00052EC4">
      <w:rPr>
        <w:rFonts w:ascii="Times New Roman" w:hAnsi="Times New Roman"/>
        <w:noProof/>
        <w:snapToGrid w:val="0"/>
      </w:rPr>
      <w:t>3</w:t>
    </w:r>
    <w:r>
      <w:rPr>
        <w:rFonts w:ascii="Times New Roman" w:hAnsi="Times New Roman"/>
        <w:noProof/>
        <w:snapToGrid w:val="0"/>
      </w:rPr>
      <w:fldChar w:fldCharType="end"/>
    </w:r>
    <w:r>
      <w:rPr>
        <w:rFonts w:ascii="Times New Roman" w:hAnsi="Times New Roman"/>
        <w:noProof/>
        <w:snapToGrid w:val="0"/>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052EC4">
      <w:rPr>
        <w:rStyle w:val="PageNumber"/>
        <w:rFonts w:ascii="Times New Roman" w:hAnsi="Times New Roman"/>
        <w:noProof/>
      </w:rPr>
      <w:t>9</w:t>
    </w:r>
    <w:r>
      <w:rPr>
        <w:rStyle w:val="PageNumbe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E8FB4" w14:textId="77777777" w:rsidR="0054747B" w:rsidRDefault="005474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6BEEA" w14:textId="77777777" w:rsidR="00380BED" w:rsidRDefault="00380BED">
      <w:r>
        <w:separator/>
      </w:r>
    </w:p>
  </w:footnote>
  <w:footnote w:type="continuationSeparator" w:id="0">
    <w:p w14:paraId="5B9C1478" w14:textId="77777777" w:rsidR="00380BED" w:rsidRDefault="00380B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7F282" w14:textId="77777777" w:rsidR="0054747B" w:rsidRDefault="005474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B835D" w14:textId="77777777" w:rsidR="003E0FB3" w:rsidRDefault="004B5B96">
    <w:pPr>
      <w:pStyle w:val="Header"/>
      <w:widowControl/>
      <w:jc w:val="right"/>
      <w:rPr>
        <w:rFonts w:ascii="Times New Roman" w:hAnsi="Times New Roman"/>
        <w:b/>
        <w:sz w:val="24"/>
      </w:rPr>
    </w:pPr>
    <w:del w:id="14" w:author="MCT" w:date="2023-02-14T08:45:00Z">
      <w:r w:rsidDel="00E27341">
        <w:rPr>
          <w:rFonts w:ascii="Times New Roman" w:hAnsi="Times New Roman"/>
          <w:b/>
          <w:sz w:val="24"/>
        </w:rPr>
        <w:delText xml:space="preserve">June </w:delText>
      </w:r>
      <w:r w:rsidR="00052EC4" w:rsidDel="00E27341">
        <w:rPr>
          <w:rFonts w:ascii="Times New Roman" w:hAnsi="Times New Roman"/>
          <w:b/>
          <w:sz w:val="24"/>
        </w:rPr>
        <w:delText>11</w:delText>
      </w:r>
      <w:r w:rsidDel="00E27341">
        <w:rPr>
          <w:rFonts w:ascii="Times New Roman" w:hAnsi="Times New Roman"/>
          <w:b/>
          <w:sz w:val="24"/>
        </w:rPr>
        <w:delText>, 2012</w:delText>
      </w:r>
    </w:del>
    <w:ins w:id="15" w:author="MCT" w:date="2023-05-01T10:54:00Z">
      <w:r w:rsidR="0054747B" w:rsidRPr="0054747B">
        <w:rPr>
          <w:rFonts w:ascii="Times New Roman" w:hAnsi="Times New Roman"/>
          <w:b/>
          <w:sz w:val="24"/>
        </w:rPr>
        <w:t xml:space="preserve"> </w:t>
      </w:r>
      <w:r w:rsidR="0054747B">
        <w:rPr>
          <w:rFonts w:ascii="Times New Roman" w:hAnsi="Times New Roman"/>
          <w:b/>
          <w:sz w:val="24"/>
        </w:rPr>
        <w:t>November 11, 2024</w:t>
      </w:r>
    </w:ins>
  </w:p>
  <w:p w14:paraId="25CB620D" w14:textId="77777777" w:rsidR="003E0FB3" w:rsidRDefault="003E0FB3">
    <w:pPr>
      <w:pStyle w:val="Header"/>
      <w:widowControl/>
      <w:jc w:val="right"/>
      <w:rPr>
        <w:rFonts w:ascii="Times New Roman" w:hAnsi="Times New Roman"/>
      </w:rPr>
    </w:pPr>
    <w:r>
      <w:rPr>
        <w:rFonts w:ascii="Times New Roman" w:hAnsi="Times New Roman"/>
      </w:rPr>
      <w:t>T867_02: Historical Usage</w:t>
    </w:r>
  </w:p>
  <w:p w14:paraId="067D4958" w14:textId="77777777" w:rsidR="003E0FB3" w:rsidRDefault="003E0FB3">
    <w:pPr>
      <w:pStyle w:val="Header"/>
      <w:widowControl/>
      <w:jc w:val="right"/>
      <w:rPr>
        <w:rFonts w:ascii="Times New Roman" w:hAnsi="Times New Roman"/>
      </w:rPr>
    </w:pPr>
    <w:r>
      <w:rPr>
        <w:rFonts w:ascii="Times New Roman" w:hAnsi="Times New Roman"/>
      </w:rPr>
      <w:t xml:space="preserve">Version </w:t>
    </w:r>
    <w:del w:id="16" w:author="MCT" w:date="2023-02-14T08:45:00Z">
      <w:r w:rsidR="004B5B96" w:rsidDel="00E27341">
        <w:rPr>
          <w:rFonts w:ascii="Times New Roman" w:hAnsi="Times New Roman"/>
        </w:rPr>
        <w:delText>4.0</w:delText>
      </w:r>
    </w:del>
    <w:ins w:id="17" w:author="MCT" w:date="2023-02-14T08:45:00Z">
      <w:r w:rsidR="00E27341">
        <w:rPr>
          <w:rFonts w:ascii="Times New Roman" w:hAnsi="Times New Roman"/>
        </w:rPr>
        <w:t>5.0</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A5012" w14:textId="77777777" w:rsidR="0054747B" w:rsidRDefault="005474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968"/>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 w15:restartNumberingAfterBreak="0">
    <w:nsid w:val="1917346A"/>
    <w:multiLevelType w:val="hybridMultilevel"/>
    <w:tmpl w:val="FCDE6E56"/>
    <w:lvl w:ilvl="0">
      <w:start w:val="1"/>
      <w:numFmt w:val="bullet"/>
      <w:lvlText w:val=""/>
      <w:lvlJc w:val="left"/>
      <w:pPr>
        <w:tabs>
          <w:tab w:val="num" w:pos="720"/>
        </w:tabs>
        <w:ind w:left="720" w:hanging="360"/>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2" w15:restartNumberingAfterBreak="0">
    <w:nsid w:val="1A1E1D63"/>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 w15:restartNumberingAfterBreak="0">
    <w:nsid w:val="1AD46D66"/>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4" w15:restartNumberingAfterBreak="0">
    <w:nsid w:val="249F238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5" w15:restartNumberingAfterBreak="0">
    <w:nsid w:val="295A1B1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6" w15:restartNumberingAfterBreak="0">
    <w:nsid w:val="2A4844DC"/>
    <w:multiLevelType w:val="hybridMultilevel"/>
    <w:tmpl w:val="C570E2F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9D5EFE"/>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8" w15:restartNumberingAfterBreak="0">
    <w:nsid w:val="3A9F3355"/>
    <w:multiLevelType w:val="hybridMultilevel"/>
    <w:tmpl w:val="0FB88014"/>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472B74F0"/>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0" w15:restartNumberingAfterBreak="0">
    <w:nsid w:val="4E1365CA"/>
    <w:multiLevelType w:val="multilevel"/>
    <w:tmpl w:val="C570E2F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341254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50C4CEB"/>
    <w:multiLevelType w:val="hybridMultilevel"/>
    <w:tmpl w:val="4690611E"/>
    <w:lvl w:ilvl="0">
      <w:start w:val="1"/>
      <w:numFmt w:val="bullet"/>
      <w:lvlText w:val=""/>
      <w:lvlJc w:val="left"/>
      <w:pPr>
        <w:tabs>
          <w:tab w:val="num" w:pos="720"/>
        </w:tabs>
        <w:ind w:left="720" w:hanging="360"/>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6AED4D4C"/>
    <w:multiLevelType w:val="hybridMultilevel"/>
    <w:tmpl w:val="BC6CEA0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6E60323C"/>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5" w15:restartNumberingAfterBreak="0">
    <w:nsid w:val="78E12319"/>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6" w15:restartNumberingAfterBreak="0">
    <w:nsid w:val="7BE5606F"/>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num w:numId="1" w16cid:durableId="1807165869">
    <w:abstractNumId w:val="3"/>
  </w:num>
  <w:num w:numId="2" w16cid:durableId="2049836742">
    <w:abstractNumId w:val="7"/>
  </w:num>
  <w:num w:numId="3" w16cid:durableId="358119301">
    <w:abstractNumId w:val="16"/>
  </w:num>
  <w:num w:numId="4" w16cid:durableId="109129340">
    <w:abstractNumId w:val="9"/>
  </w:num>
  <w:num w:numId="5" w16cid:durableId="396168920">
    <w:abstractNumId w:val="2"/>
  </w:num>
  <w:num w:numId="6" w16cid:durableId="564265552">
    <w:abstractNumId w:val="4"/>
  </w:num>
  <w:num w:numId="7" w16cid:durableId="1830903697">
    <w:abstractNumId w:val="0"/>
  </w:num>
  <w:num w:numId="8" w16cid:durableId="2078046015">
    <w:abstractNumId w:val="15"/>
  </w:num>
  <w:num w:numId="9" w16cid:durableId="242296250">
    <w:abstractNumId w:val="14"/>
  </w:num>
  <w:num w:numId="10" w16cid:durableId="311762105">
    <w:abstractNumId w:val="1"/>
  </w:num>
  <w:num w:numId="11" w16cid:durableId="687373098">
    <w:abstractNumId w:val="12"/>
  </w:num>
  <w:num w:numId="12" w16cid:durableId="1061633926">
    <w:abstractNumId w:val="5"/>
  </w:num>
  <w:num w:numId="13" w16cid:durableId="835146110">
    <w:abstractNumId w:val="11"/>
  </w:num>
  <w:num w:numId="14" w16cid:durableId="583957554">
    <w:abstractNumId w:val="13"/>
  </w:num>
  <w:num w:numId="15" w16cid:durableId="1641497481">
    <w:abstractNumId w:val="6"/>
  </w:num>
  <w:num w:numId="16" w16cid:durableId="848444141">
    <w:abstractNumId w:val="10"/>
  </w:num>
  <w:num w:numId="17" w16cid:durableId="1172338139">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T">
    <w15:presenceInfo w15:providerId="None" w15:userId="MC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C42A6"/>
    <w:rsid w:val="00052EC4"/>
    <w:rsid w:val="00061397"/>
    <w:rsid w:val="00084B3B"/>
    <w:rsid w:val="000E7ACE"/>
    <w:rsid w:val="001118AD"/>
    <w:rsid w:val="00147200"/>
    <w:rsid w:val="00173311"/>
    <w:rsid w:val="001D6EE6"/>
    <w:rsid w:val="001E425E"/>
    <w:rsid w:val="002C42A6"/>
    <w:rsid w:val="00305268"/>
    <w:rsid w:val="00326C42"/>
    <w:rsid w:val="00380BED"/>
    <w:rsid w:val="003A76A8"/>
    <w:rsid w:val="003E0FB3"/>
    <w:rsid w:val="003F61E4"/>
    <w:rsid w:val="00413987"/>
    <w:rsid w:val="00432BC7"/>
    <w:rsid w:val="004B111B"/>
    <w:rsid w:val="004B5B96"/>
    <w:rsid w:val="004C0D05"/>
    <w:rsid w:val="004D6F42"/>
    <w:rsid w:val="00500E6E"/>
    <w:rsid w:val="00504EE0"/>
    <w:rsid w:val="0050636C"/>
    <w:rsid w:val="0054747B"/>
    <w:rsid w:val="005621F6"/>
    <w:rsid w:val="005A00E9"/>
    <w:rsid w:val="005C71C7"/>
    <w:rsid w:val="005F2CFB"/>
    <w:rsid w:val="00611D5E"/>
    <w:rsid w:val="006225AF"/>
    <w:rsid w:val="00654075"/>
    <w:rsid w:val="006652F2"/>
    <w:rsid w:val="00690B6C"/>
    <w:rsid w:val="00690FBD"/>
    <w:rsid w:val="006A172B"/>
    <w:rsid w:val="006C014F"/>
    <w:rsid w:val="006C473A"/>
    <w:rsid w:val="006F5124"/>
    <w:rsid w:val="006F7646"/>
    <w:rsid w:val="0071342C"/>
    <w:rsid w:val="00735054"/>
    <w:rsid w:val="00744951"/>
    <w:rsid w:val="00772BBF"/>
    <w:rsid w:val="0082652C"/>
    <w:rsid w:val="00892D2D"/>
    <w:rsid w:val="008D193E"/>
    <w:rsid w:val="008D5449"/>
    <w:rsid w:val="008E40B6"/>
    <w:rsid w:val="008E7E7A"/>
    <w:rsid w:val="008F25B8"/>
    <w:rsid w:val="008F6550"/>
    <w:rsid w:val="00903169"/>
    <w:rsid w:val="00906A3B"/>
    <w:rsid w:val="0098700C"/>
    <w:rsid w:val="009E4E37"/>
    <w:rsid w:val="00A053B7"/>
    <w:rsid w:val="00A56693"/>
    <w:rsid w:val="00A66892"/>
    <w:rsid w:val="00A908F7"/>
    <w:rsid w:val="00AB69DE"/>
    <w:rsid w:val="00B40C56"/>
    <w:rsid w:val="00B6143E"/>
    <w:rsid w:val="00B63653"/>
    <w:rsid w:val="00C24482"/>
    <w:rsid w:val="00C94F8E"/>
    <w:rsid w:val="00CB09E2"/>
    <w:rsid w:val="00CE1B30"/>
    <w:rsid w:val="00CE2EA4"/>
    <w:rsid w:val="00D159A2"/>
    <w:rsid w:val="00DB5384"/>
    <w:rsid w:val="00DE7AEE"/>
    <w:rsid w:val="00DF0A89"/>
    <w:rsid w:val="00DF1982"/>
    <w:rsid w:val="00DF7524"/>
    <w:rsid w:val="00E27341"/>
    <w:rsid w:val="00E773C1"/>
    <w:rsid w:val="00ED2E56"/>
    <w:rsid w:val="00EF1E7E"/>
    <w:rsid w:val="00F66040"/>
    <w:rsid w:val="00FE4B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1"/>
    </o:shapelayout>
  </w:shapeDefaults>
  <w:decimalSymbol w:val="."/>
  <w:listSeparator w:val=","/>
  <w14:docId w14:val="1DAE312B"/>
  <w15:chartTrackingRefBased/>
  <w15:docId w15:val="{392259FE-4621-4F32-9A69-E4DFD4171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908F7"/>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aliases w:val="h2"/>
    <w:basedOn w:val="Normal"/>
    <w:next w:val="Normal"/>
    <w:qFormat/>
    <w:pPr>
      <w:keepNext/>
      <w:jc w:val="center"/>
      <w:outlineLvl w:val="1"/>
    </w:pPr>
    <w:rPr>
      <w:b/>
      <w:bCs/>
      <w:sz w:val="96"/>
      <w:szCs w:val="96"/>
    </w:rPr>
  </w:style>
  <w:style w:type="paragraph" w:styleId="Heading3">
    <w:name w:val="heading 3"/>
    <w:aliases w:val="h3"/>
    <w:basedOn w:val="Normal"/>
    <w:next w:val="Normal"/>
    <w:qFormat/>
    <w:pPr>
      <w:keepNext/>
      <w:outlineLvl w:val="2"/>
    </w:pPr>
    <w:rPr>
      <w:b/>
      <w:bCs/>
      <w:sz w:val="32"/>
      <w:szCs w:val="32"/>
    </w:rPr>
  </w:style>
  <w:style w:type="paragraph" w:styleId="Heading4">
    <w:name w:val="heading 4"/>
    <w:aliases w:val="h4"/>
    <w:basedOn w:val="Normal"/>
    <w:next w:val="Normal"/>
    <w:qFormat/>
    <w:pPr>
      <w:keepNext/>
      <w:jc w:val="center"/>
      <w:outlineLvl w:val="3"/>
    </w:pPr>
    <w:rPr>
      <w:b/>
      <w:bCs/>
      <w:sz w:val="56"/>
      <w:szCs w:val="56"/>
    </w:rPr>
  </w:style>
  <w:style w:type="paragraph" w:styleId="Heading5">
    <w:name w:val="heading 5"/>
    <w:aliases w:val="h5"/>
    <w:basedOn w:val="Normal"/>
    <w:next w:val="Normal"/>
    <w:qFormat/>
    <w:pPr>
      <w:keepNext/>
      <w:jc w:val="center"/>
      <w:outlineLvl w:val="4"/>
    </w:pPr>
    <w:rPr>
      <w:sz w:val="56"/>
      <w:szCs w:val="56"/>
    </w:rPr>
  </w:style>
  <w:style w:type="paragraph" w:styleId="Heading6">
    <w:name w:val="heading 6"/>
    <w:aliases w:val="h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pPr>
      <w:ind w:right="144"/>
    </w:pPr>
    <w:rPr>
      <w:sz w:val="28"/>
      <w:szCs w:val="28"/>
    </w:r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Title">
    <w:name w:val="Title"/>
    <w:basedOn w:val="Normal"/>
    <w:qFormat/>
    <w:pPr>
      <w:ind w:left="-1170"/>
      <w:jc w:val="center"/>
    </w:pPr>
    <w:rPr>
      <w:b/>
      <w:bCs/>
    </w:rPr>
  </w:style>
  <w:style w:type="paragraph" w:styleId="BodyTextIndent">
    <w:name w:val="Body Text Indent"/>
    <w:basedOn w:val="Normal"/>
    <w:pPr>
      <w:autoSpaceDE/>
      <w:autoSpaceDN/>
    </w:pPr>
    <w:rPr>
      <w:sz w:val="22"/>
      <w:szCs w:val="22"/>
    </w:rPr>
  </w:style>
  <w:style w:type="paragraph" w:customStyle="1" w:styleId="Element">
    <w:name w:val="Element"/>
    <w:basedOn w:val="Normal"/>
    <w:pPr>
      <w:autoSpaceDE/>
      <w:autoSpaceDN/>
      <w:spacing w:before="60"/>
      <w:ind w:right="144"/>
    </w:pPr>
    <w:rPr>
      <w:rFonts w:ascii="Arial" w:hAnsi="Arial" w:cs="Arial"/>
    </w:rPr>
  </w:style>
  <w:style w:type="paragraph" w:customStyle="1" w:styleId="H1">
    <w:name w:val="H1"/>
    <w:basedOn w:val="Normal"/>
    <w:next w:val="Normal"/>
    <w:pPr>
      <w:keepNext/>
      <w:autoSpaceDE/>
      <w:autoSpaceDN/>
      <w:spacing w:before="100" w:after="100"/>
      <w:outlineLvl w:val="1"/>
    </w:pPr>
    <w:rPr>
      <w:b/>
      <w:snapToGrid w:val="0"/>
      <w:kern w:val="36"/>
      <w:sz w:val="48"/>
    </w:rPr>
  </w:style>
  <w:style w:type="paragraph" w:customStyle="1" w:styleId="H2">
    <w:name w:val="H2"/>
    <w:basedOn w:val="Normal"/>
    <w:next w:val="Normal"/>
    <w:pPr>
      <w:keepNext/>
      <w:autoSpaceDE/>
      <w:autoSpaceDN/>
      <w:spacing w:before="100" w:after="100"/>
      <w:outlineLvl w:val="2"/>
    </w:pPr>
    <w:rPr>
      <w:b/>
      <w:snapToGrid w:val="0"/>
      <w:sz w:val="36"/>
    </w:rPr>
  </w:style>
  <w:style w:type="paragraph" w:customStyle="1" w:styleId="H3">
    <w:name w:val="H3"/>
    <w:basedOn w:val="Normal"/>
    <w:next w:val="Normal"/>
    <w:pPr>
      <w:keepNext/>
      <w:autoSpaceDE/>
      <w:autoSpaceDN/>
      <w:spacing w:before="100" w:after="100"/>
      <w:outlineLvl w:val="3"/>
    </w:pPr>
    <w:rPr>
      <w:b/>
      <w:snapToGrid w:val="0"/>
      <w:sz w:val="28"/>
    </w:rPr>
  </w:style>
  <w:style w:type="paragraph" w:styleId="BalloonText">
    <w:name w:val="Balloon Text"/>
    <w:basedOn w:val="Normal"/>
    <w:semiHidden/>
    <w:rsid w:val="00CE1B30"/>
    <w:rPr>
      <w:rFonts w:ascii="Tahoma" w:hAnsi="Tahoma" w:cs="Tahoma"/>
      <w:sz w:val="16"/>
      <w:szCs w:val="16"/>
    </w:rPr>
  </w:style>
  <w:style w:type="paragraph" w:styleId="Revision">
    <w:name w:val="Revision"/>
    <w:hidden/>
    <w:uiPriority w:val="99"/>
    <w:semiHidden/>
    <w:rsid w:val="00E273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19988">
      <w:bodyDiv w:val="1"/>
      <w:marLeft w:val="0"/>
      <w:marRight w:val="0"/>
      <w:marTop w:val="0"/>
      <w:marBottom w:val="0"/>
      <w:divBdr>
        <w:top w:val="none" w:sz="0" w:space="0" w:color="auto"/>
        <w:left w:val="none" w:sz="0" w:space="0" w:color="auto"/>
        <w:bottom w:val="none" w:sz="0" w:space="0" w:color="auto"/>
        <w:right w:val="none" w:sz="0" w:space="0" w:color="auto"/>
      </w:divBdr>
    </w:div>
    <w:div w:id="483619648">
      <w:bodyDiv w:val="1"/>
      <w:marLeft w:val="0"/>
      <w:marRight w:val="0"/>
      <w:marTop w:val="0"/>
      <w:marBottom w:val="0"/>
      <w:divBdr>
        <w:top w:val="none" w:sz="0" w:space="0" w:color="auto"/>
        <w:left w:val="none" w:sz="0" w:space="0" w:color="auto"/>
        <w:bottom w:val="none" w:sz="0" w:space="0" w:color="auto"/>
        <w:right w:val="none" w:sz="0" w:space="0" w:color="auto"/>
      </w:divBdr>
    </w:div>
    <w:div w:id="933517711">
      <w:bodyDiv w:val="1"/>
      <w:marLeft w:val="0"/>
      <w:marRight w:val="0"/>
      <w:marTop w:val="0"/>
      <w:marBottom w:val="0"/>
      <w:divBdr>
        <w:top w:val="none" w:sz="0" w:space="0" w:color="auto"/>
        <w:left w:val="none" w:sz="0" w:space="0" w:color="auto"/>
        <w:bottom w:val="none" w:sz="0" w:space="0" w:color="auto"/>
        <w:right w:val="none" w:sz="0" w:space="0" w:color="auto"/>
      </w:divBdr>
    </w:div>
    <w:div w:id="1643458927">
      <w:bodyDiv w:val="1"/>
      <w:marLeft w:val="0"/>
      <w:marRight w:val="0"/>
      <w:marTop w:val="0"/>
      <w:marBottom w:val="0"/>
      <w:divBdr>
        <w:top w:val="none" w:sz="0" w:space="0" w:color="auto"/>
        <w:left w:val="none" w:sz="0" w:space="0" w:color="auto"/>
        <w:bottom w:val="none" w:sz="0" w:space="0" w:color="auto"/>
        <w:right w:val="none" w:sz="0" w:space="0" w:color="auto"/>
      </w:divBdr>
    </w:div>
    <w:div w:id="175874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1252</Words>
  <Characters>7138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8374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MCT</cp:lastModifiedBy>
  <cp:revision>2</cp:revision>
  <cp:lastPrinted>2001-07-26T20:09:00Z</cp:lastPrinted>
  <dcterms:created xsi:type="dcterms:W3CDTF">2024-09-30T18:12:00Z</dcterms:created>
  <dcterms:modified xsi:type="dcterms:W3CDTF">2024-09-30T18:12:00Z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2024-09-30T18:12:33Z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3e5dc78c-2599-4a68-bdb8-fb329be6c558</vt:lpwstr>
  </property>
  <property fmtid="{D5CDD505-2E9C-101B-9397-08002B2CF9AE}" pid="8" name="MSIP_Label_7084cbda-52b8-46fb-a7b7-cb5bd465ed85_ContentBits">
    <vt:lpwstr>0</vt:lpwstr>
  </property>
</Properties>
</file>