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49E23" w14:textId="77777777" w:rsidR="00414ACF" w:rsidRDefault="00414ACF">
      <w:pPr>
        <w:pStyle w:val="Footer"/>
        <w:widowControl/>
        <w:tabs>
          <w:tab w:val="clear" w:pos="4320"/>
          <w:tab w:val="clear" w:pos="8640"/>
        </w:tabs>
        <w:rPr>
          <w:rFonts w:ascii="Times New Roman" w:hAnsi="Times New Roman" w:cs="Times New Roman"/>
        </w:rPr>
      </w:pPr>
    </w:p>
    <w:p w14:paraId="63937B1B" w14:textId="77777777" w:rsidR="00414ACF" w:rsidRDefault="00414ACF"/>
    <w:p w14:paraId="2BE6A535" w14:textId="77777777" w:rsidR="00414ACF" w:rsidRDefault="00414ACF"/>
    <w:p w14:paraId="4A5CB965" w14:textId="77777777" w:rsidR="00414ACF" w:rsidRDefault="00414ACF"/>
    <w:p w14:paraId="62413B0B" w14:textId="77777777" w:rsidR="00414ACF" w:rsidRDefault="00414ACF"/>
    <w:p w14:paraId="7B830FA7" w14:textId="77777777" w:rsidR="00414ACF" w:rsidRDefault="00414ACF">
      <w:pPr>
        <w:rPr>
          <w:sz w:val="72"/>
          <w:szCs w:val="72"/>
        </w:rPr>
      </w:pPr>
    </w:p>
    <w:p w14:paraId="6DFC60C4" w14:textId="77777777" w:rsidR="00414ACF" w:rsidRDefault="00414ACF">
      <w:pPr>
        <w:jc w:val="center"/>
        <w:rPr>
          <w:b/>
          <w:bCs/>
          <w:sz w:val="96"/>
          <w:szCs w:val="96"/>
        </w:rPr>
      </w:pPr>
      <w:r>
        <w:rPr>
          <w:b/>
          <w:bCs/>
          <w:sz w:val="96"/>
          <w:szCs w:val="96"/>
        </w:rPr>
        <w:t>Texas</w:t>
      </w:r>
    </w:p>
    <w:p w14:paraId="06193D03" w14:textId="77777777" w:rsidR="00414ACF" w:rsidRDefault="00414ACF">
      <w:pPr>
        <w:jc w:val="center"/>
        <w:rPr>
          <w:b/>
          <w:bCs/>
          <w:sz w:val="96"/>
          <w:szCs w:val="96"/>
        </w:rPr>
      </w:pPr>
    </w:p>
    <w:p w14:paraId="11464EAB" w14:textId="77777777" w:rsidR="00414ACF" w:rsidRDefault="00414ACF">
      <w:pPr>
        <w:jc w:val="center"/>
        <w:rPr>
          <w:b/>
          <w:bCs/>
          <w:sz w:val="96"/>
          <w:szCs w:val="96"/>
        </w:rPr>
      </w:pPr>
      <w:r>
        <w:rPr>
          <w:b/>
          <w:bCs/>
          <w:sz w:val="96"/>
          <w:szCs w:val="96"/>
          <w:u w:val="single"/>
        </w:rPr>
        <w:t>S</w:t>
      </w:r>
      <w:r>
        <w:rPr>
          <w:b/>
          <w:bCs/>
          <w:sz w:val="96"/>
          <w:szCs w:val="96"/>
        </w:rPr>
        <w:t>tandard</w:t>
      </w:r>
    </w:p>
    <w:p w14:paraId="5144C0E6" w14:textId="77777777" w:rsidR="00414ACF" w:rsidRDefault="00414ACF">
      <w:pPr>
        <w:jc w:val="center"/>
        <w:rPr>
          <w:b/>
          <w:bCs/>
          <w:sz w:val="96"/>
          <w:szCs w:val="96"/>
        </w:rPr>
      </w:pPr>
      <w:r>
        <w:rPr>
          <w:b/>
          <w:bCs/>
          <w:sz w:val="96"/>
          <w:szCs w:val="96"/>
          <w:u w:val="single"/>
        </w:rPr>
        <w:t>E</w:t>
      </w:r>
      <w:r>
        <w:rPr>
          <w:b/>
          <w:bCs/>
          <w:sz w:val="96"/>
          <w:szCs w:val="96"/>
        </w:rPr>
        <w:t>lectronic</w:t>
      </w:r>
    </w:p>
    <w:p w14:paraId="55A91C08" w14:textId="77777777" w:rsidR="00414ACF" w:rsidRDefault="00414ACF">
      <w:pPr>
        <w:jc w:val="center"/>
        <w:rPr>
          <w:b/>
          <w:bCs/>
          <w:sz w:val="96"/>
          <w:szCs w:val="96"/>
        </w:rPr>
      </w:pPr>
      <w:r>
        <w:rPr>
          <w:b/>
          <w:bCs/>
          <w:sz w:val="96"/>
          <w:szCs w:val="96"/>
          <w:u w:val="single"/>
        </w:rPr>
        <w:t>T</w:t>
      </w:r>
      <w:r>
        <w:rPr>
          <w:b/>
          <w:bCs/>
          <w:sz w:val="96"/>
          <w:szCs w:val="96"/>
        </w:rPr>
        <w:t>ransaction</w:t>
      </w:r>
    </w:p>
    <w:p w14:paraId="53A54F00" w14:textId="77777777" w:rsidR="00414ACF" w:rsidRDefault="00414ACF">
      <w:pPr>
        <w:jc w:val="center"/>
        <w:rPr>
          <w:sz w:val="72"/>
          <w:szCs w:val="72"/>
        </w:rPr>
      </w:pPr>
    </w:p>
    <w:p w14:paraId="07D482A7" w14:textId="77777777" w:rsidR="00414ACF" w:rsidRDefault="00414ACF">
      <w:pPr>
        <w:jc w:val="center"/>
        <w:rPr>
          <w:b/>
          <w:bCs/>
          <w:sz w:val="72"/>
          <w:szCs w:val="72"/>
        </w:rPr>
      </w:pPr>
      <w:r>
        <w:rPr>
          <w:b/>
          <w:bCs/>
          <w:sz w:val="72"/>
          <w:szCs w:val="72"/>
        </w:rPr>
        <w:t>814_PD:</w:t>
      </w:r>
    </w:p>
    <w:p w14:paraId="7EA4F75D" w14:textId="77777777" w:rsidR="00414ACF" w:rsidRDefault="00414ACF">
      <w:pPr>
        <w:pStyle w:val="Heading5"/>
      </w:pPr>
      <w:r>
        <w:t>Maintain Customer Information Response</w:t>
      </w:r>
    </w:p>
    <w:p w14:paraId="19B29B8E" w14:textId="77777777" w:rsidR="00414ACF" w:rsidRDefault="00414ACF">
      <w:pPr>
        <w:jc w:val="center"/>
        <w:rPr>
          <w:sz w:val="72"/>
          <w:szCs w:val="72"/>
          <w:u w:val="single"/>
        </w:rPr>
      </w:pPr>
    </w:p>
    <w:p w14:paraId="7406584C" w14:textId="77777777" w:rsidR="00414ACF" w:rsidRDefault="00414ACF">
      <w:pPr>
        <w:rPr>
          <w:sz w:val="32"/>
          <w:szCs w:val="32"/>
          <w:u w:val="single"/>
        </w:rPr>
      </w:pPr>
    </w:p>
    <w:p w14:paraId="327640EA" w14:textId="77777777" w:rsidR="00414ACF" w:rsidRDefault="00414AC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DA51AA9" w14:textId="77777777" w:rsidR="00414ACF" w:rsidRPr="002D6BCA" w:rsidRDefault="00414ACF">
      <w:pPr>
        <w:rPr>
          <w:sz w:val="32"/>
          <w:szCs w:val="32"/>
          <w:lang w:val="fr-FR"/>
        </w:rPr>
      </w:pPr>
      <w:r w:rsidRPr="002D6BCA">
        <w:rPr>
          <w:sz w:val="32"/>
          <w:szCs w:val="32"/>
          <w:lang w:val="fr-FR"/>
        </w:rPr>
        <w:t>ANSI ASC X12 Ver/Rel 004010</w:t>
      </w:r>
    </w:p>
    <w:p w14:paraId="41FCB470" w14:textId="77777777" w:rsidR="00414ACF" w:rsidRDefault="00414ACF">
      <w:pPr>
        <w:rPr>
          <w:sz w:val="32"/>
          <w:szCs w:val="32"/>
        </w:rPr>
      </w:pPr>
      <w:r>
        <w:rPr>
          <w:sz w:val="32"/>
          <w:szCs w:val="32"/>
        </w:rPr>
        <w:t>Transaction Set 814</w:t>
      </w:r>
    </w:p>
    <w:p w14:paraId="16A30E06" w14:textId="77777777" w:rsidR="00414ACF" w:rsidRDefault="00414ACF">
      <w:pPr>
        <w:ind w:right="144"/>
        <w:jc w:val="center"/>
        <w:rPr>
          <w:b/>
          <w:bCs/>
          <w:snapToGrid w:val="0"/>
          <w:sz w:val="40"/>
          <w:szCs w:val="40"/>
        </w:rPr>
      </w:pPr>
      <w:r>
        <w:rPr>
          <w:sz w:val="48"/>
          <w:szCs w:val="48"/>
        </w:rPr>
        <w:br w:type="page"/>
      </w:r>
      <w:r>
        <w:rPr>
          <w:b/>
          <w:bCs/>
          <w:snapToGrid w:val="0"/>
          <w:sz w:val="40"/>
          <w:szCs w:val="40"/>
        </w:rPr>
        <w:lastRenderedPageBreak/>
        <w:t>Texas 814_PD:</w:t>
      </w:r>
    </w:p>
    <w:p w14:paraId="085DADC9" w14:textId="77777777" w:rsidR="00414ACF" w:rsidRDefault="00AC4C76">
      <w:pPr>
        <w:pStyle w:val="Heading7"/>
        <w:jc w:val="center"/>
      </w:pPr>
      <w:r>
        <w:t>Maintain Customer Information Response</w:t>
      </w:r>
    </w:p>
    <w:p w14:paraId="0CE0B4F1" w14:textId="77777777" w:rsidR="00414ACF" w:rsidRDefault="00414ACF">
      <w:pPr>
        <w:ind w:right="144"/>
        <w:rPr>
          <w:snapToGrid w:val="0"/>
          <w:sz w:val="36"/>
          <w:szCs w:val="36"/>
        </w:rPr>
      </w:pPr>
    </w:p>
    <w:p w14:paraId="238A2884" w14:textId="77777777" w:rsidR="00414ACF" w:rsidRDefault="00414ACF">
      <w:pPr>
        <w:ind w:right="144"/>
        <w:rPr>
          <w:snapToGrid w:val="0"/>
          <w:sz w:val="36"/>
          <w:szCs w:val="36"/>
        </w:rPr>
      </w:pPr>
    </w:p>
    <w:p w14:paraId="064114D1" w14:textId="77777777" w:rsidR="00D176F6" w:rsidRPr="001A5121" w:rsidRDefault="00D176F6" w:rsidP="00D176F6">
      <w:pPr>
        <w:ind w:right="144"/>
        <w:rPr>
          <w:color w:val="000000"/>
          <w:sz w:val="32"/>
        </w:rPr>
      </w:pPr>
      <w:r w:rsidRPr="001A5121">
        <w:rPr>
          <w:color w:val="000000"/>
          <w:sz w:val="32"/>
        </w:rPr>
        <w:t xml:space="preserve">This transaction set, from the TDSP to the CR, or from the CR to MCTDSP, is used to acknowledge receipt of the 814_PC Maintain Customer Information Request. </w:t>
      </w:r>
    </w:p>
    <w:p w14:paraId="09C846A2" w14:textId="77777777" w:rsidR="00D176F6" w:rsidRPr="001A5121" w:rsidRDefault="00D176F6" w:rsidP="00D176F6">
      <w:pPr>
        <w:ind w:right="144"/>
        <w:rPr>
          <w:snapToGrid w:val="0"/>
          <w:color w:val="000000"/>
          <w:sz w:val="28"/>
        </w:rPr>
      </w:pPr>
    </w:p>
    <w:p w14:paraId="634A6ADF" w14:textId="77777777" w:rsidR="00D176F6" w:rsidRPr="001A5121" w:rsidRDefault="00D176F6" w:rsidP="00D176F6">
      <w:pPr>
        <w:ind w:right="144"/>
        <w:rPr>
          <w:snapToGrid w:val="0"/>
          <w:color w:val="000000"/>
          <w:sz w:val="32"/>
        </w:rPr>
      </w:pPr>
      <w:r w:rsidRPr="001A5121">
        <w:rPr>
          <w:snapToGrid w:val="0"/>
          <w:color w:val="000000"/>
          <w:sz w:val="32"/>
        </w:rPr>
        <w:t xml:space="preserve">Document Flow: </w:t>
      </w:r>
    </w:p>
    <w:p w14:paraId="38F2EBCB" w14:textId="77777777" w:rsidR="00D176F6" w:rsidRDefault="00D176F6" w:rsidP="00D176F6">
      <w:pPr>
        <w:numPr>
          <w:ilvl w:val="0"/>
          <w:numId w:val="10"/>
        </w:numPr>
        <w:ind w:right="144"/>
        <w:rPr>
          <w:snapToGrid w:val="0"/>
          <w:color w:val="000000"/>
          <w:sz w:val="32"/>
        </w:rPr>
      </w:pPr>
      <w:r w:rsidRPr="001A5121">
        <w:rPr>
          <w:snapToGrid w:val="0"/>
          <w:color w:val="000000"/>
          <w:sz w:val="32"/>
        </w:rPr>
        <w:t>TDSP to CR</w:t>
      </w:r>
    </w:p>
    <w:p w14:paraId="5A4C8B1C" w14:textId="77777777" w:rsidR="00D176F6" w:rsidRPr="001A5121" w:rsidRDefault="00D176F6" w:rsidP="00D176F6">
      <w:pPr>
        <w:numPr>
          <w:ilvl w:val="0"/>
          <w:numId w:val="10"/>
        </w:numPr>
        <w:ind w:right="144"/>
        <w:rPr>
          <w:snapToGrid w:val="0"/>
          <w:color w:val="000000"/>
          <w:sz w:val="32"/>
        </w:rPr>
      </w:pPr>
      <w:r>
        <w:rPr>
          <w:snapToGrid w:val="0"/>
          <w:color w:val="000000"/>
          <w:sz w:val="32"/>
        </w:rPr>
        <w:t>MCTDSP to CR</w:t>
      </w:r>
    </w:p>
    <w:p w14:paraId="45818C23" w14:textId="77777777" w:rsidR="00D176F6" w:rsidRDefault="00D176F6" w:rsidP="00D176F6">
      <w:pPr>
        <w:numPr>
          <w:ilvl w:val="0"/>
          <w:numId w:val="10"/>
        </w:numPr>
        <w:ind w:right="144"/>
        <w:rPr>
          <w:snapToGrid w:val="0"/>
          <w:sz w:val="32"/>
        </w:rPr>
      </w:pPr>
      <w:r>
        <w:rPr>
          <w:snapToGrid w:val="0"/>
          <w:sz w:val="32"/>
        </w:rPr>
        <w:t xml:space="preserve">CR to MCTDSP  </w:t>
      </w:r>
    </w:p>
    <w:p w14:paraId="15E9E1D3" w14:textId="77777777" w:rsidR="00DE6E05" w:rsidRDefault="00DE6E05" w:rsidP="00DE6E05">
      <w:pPr>
        <w:ind w:right="144"/>
        <w:rPr>
          <w:snapToGrid w:val="0"/>
          <w:sz w:val="32"/>
          <w:szCs w:val="32"/>
        </w:rPr>
      </w:pPr>
    </w:p>
    <w:p w14:paraId="48891D97" w14:textId="77777777" w:rsidR="00DE6E05" w:rsidRPr="00DE6E05" w:rsidRDefault="00DE6E05" w:rsidP="00DE6E05">
      <w:pPr>
        <w:ind w:right="144"/>
        <w:rPr>
          <w:snapToGrid w:val="0"/>
          <w:sz w:val="32"/>
          <w:szCs w:val="32"/>
        </w:rPr>
      </w:pPr>
      <w:r w:rsidRPr="00DE6E05">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F40FDB3" w14:textId="77777777" w:rsidR="00414ACF" w:rsidRDefault="00414ACF">
      <w:pPr>
        <w:ind w:right="144"/>
        <w:rPr>
          <w:snapToGrid w:val="0"/>
          <w:sz w:val="32"/>
          <w:szCs w:val="32"/>
        </w:rPr>
      </w:pPr>
    </w:p>
    <w:p w14:paraId="0B519FAF" w14:textId="77777777" w:rsidR="008C6BCE" w:rsidRDefault="00414ACF">
      <w:r>
        <w:rPr>
          <w:sz w:val="32"/>
          <w:szCs w:val="32"/>
        </w:rPr>
        <w:br w:type="page"/>
      </w:r>
      <w:r>
        <w:rPr>
          <w:sz w:val="48"/>
          <w:szCs w:val="48"/>
        </w:rPr>
        <w:lastRenderedPageBreak/>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8C6BCE" w:rsidRPr="003B705C" w14:paraId="104A3048" w14:textId="77777777" w:rsidTr="00E108B5">
        <w:trPr>
          <w:cantSplit/>
          <w:trHeight w:val="530"/>
        </w:trPr>
        <w:tc>
          <w:tcPr>
            <w:tcW w:w="1620" w:type="dxa"/>
            <w:tcBorders>
              <w:top w:val="nil"/>
              <w:left w:val="nil"/>
              <w:bottom w:val="nil"/>
              <w:right w:val="nil"/>
            </w:tcBorders>
          </w:tcPr>
          <w:p w14:paraId="5567C661" w14:textId="77777777" w:rsidR="008C6BCE" w:rsidRPr="003B705C" w:rsidRDefault="008C6BCE"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09324DDC" w14:textId="77777777" w:rsidR="008C6BCE" w:rsidRPr="003B705C" w:rsidRDefault="008C6BCE" w:rsidP="00E108B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69E1A37F" w14:textId="77777777" w:rsidR="008C6BCE" w:rsidRPr="003B705C" w:rsidRDefault="008C6BCE" w:rsidP="00E108B5">
            <w:pPr>
              <w:keepNext/>
              <w:widowControl w:val="0"/>
              <w:tabs>
                <w:tab w:val="left" w:pos="6858"/>
              </w:tabs>
              <w:outlineLvl w:val="0"/>
              <w:rPr>
                <w:b/>
                <w:bCs/>
                <w:sz w:val="32"/>
              </w:rPr>
            </w:pPr>
            <w:r w:rsidRPr="003B705C">
              <w:rPr>
                <w:b/>
                <w:bCs/>
                <w:sz w:val="32"/>
              </w:rPr>
              <w:t>Summary of Changes</w:t>
            </w:r>
          </w:p>
        </w:tc>
      </w:tr>
      <w:tr w:rsidR="008C6BCE" w:rsidRPr="003B705C" w14:paraId="44C47300" w14:textId="77777777" w:rsidTr="00E108B5">
        <w:trPr>
          <w:cantSplit/>
          <w:trHeight w:val="504"/>
        </w:trPr>
        <w:tc>
          <w:tcPr>
            <w:tcW w:w="1620" w:type="dxa"/>
            <w:tcBorders>
              <w:top w:val="nil"/>
              <w:left w:val="nil"/>
              <w:bottom w:val="nil"/>
            </w:tcBorders>
          </w:tcPr>
          <w:p w14:paraId="092AF847" w14:textId="77777777" w:rsidR="008C6BCE" w:rsidRPr="003B705C" w:rsidRDefault="008C6BCE"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25175F">
              <w:rPr>
                <w:sz w:val="18"/>
                <w:szCs w:val="18"/>
              </w:rPr>
              <w:t>30</w:t>
            </w:r>
            <w:r w:rsidRPr="003B705C">
              <w:rPr>
                <w:sz w:val="18"/>
                <w:szCs w:val="18"/>
              </w:rPr>
              <w:t>, 20</w:t>
            </w:r>
            <w:r>
              <w:rPr>
                <w:sz w:val="18"/>
                <w:szCs w:val="18"/>
              </w:rPr>
              <w:t>1</w:t>
            </w:r>
            <w:r w:rsidRPr="003B705C">
              <w:rPr>
                <w:sz w:val="18"/>
                <w:szCs w:val="18"/>
              </w:rPr>
              <w:t>0</w:t>
            </w:r>
          </w:p>
          <w:p w14:paraId="50835F29" w14:textId="77777777" w:rsidR="008C6BCE" w:rsidRPr="003B705C" w:rsidRDefault="008C6BCE"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5AE6778B" w14:textId="77777777" w:rsidR="008C6BCE" w:rsidRPr="003B705C" w:rsidRDefault="008C6BCE" w:rsidP="00E108B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684EC8E" w14:textId="77777777" w:rsidR="008C6BCE" w:rsidRDefault="008C6BCE" w:rsidP="00E108B5">
            <w:pPr>
              <w:rPr>
                <w:sz w:val="18"/>
                <w:szCs w:val="18"/>
              </w:rPr>
            </w:pPr>
            <w:r w:rsidRPr="003B705C">
              <w:rPr>
                <w:sz w:val="18"/>
                <w:szCs w:val="18"/>
              </w:rPr>
              <w:t>Initial Release</w:t>
            </w:r>
          </w:p>
          <w:p w14:paraId="4473F45A" w14:textId="77777777" w:rsidR="00770809" w:rsidRDefault="00770809" w:rsidP="00E108B5">
            <w:pPr>
              <w:rPr>
                <w:sz w:val="18"/>
                <w:szCs w:val="18"/>
              </w:rPr>
            </w:pPr>
          </w:p>
          <w:p w14:paraId="2F7208B2" w14:textId="77777777" w:rsidR="00770809" w:rsidRPr="003B705C" w:rsidRDefault="00770809" w:rsidP="00E108B5">
            <w:pPr>
              <w:rPr>
                <w:sz w:val="18"/>
                <w:szCs w:val="18"/>
              </w:rPr>
            </w:pPr>
          </w:p>
        </w:tc>
      </w:tr>
      <w:tr w:rsidR="000D68E8" w:rsidRPr="003B705C" w14:paraId="1D539460" w14:textId="77777777" w:rsidTr="00E108B5">
        <w:trPr>
          <w:cantSplit/>
          <w:trHeight w:val="504"/>
        </w:trPr>
        <w:tc>
          <w:tcPr>
            <w:tcW w:w="1620" w:type="dxa"/>
            <w:tcBorders>
              <w:top w:val="nil"/>
              <w:left w:val="nil"/>
              <w:bottom w:val="nil"/>
            </w:tcBorders>
          </w:tcPr>
          <w:p w14:paraId="3F7C94C7" w14:textId="77777777" w:rsidR="000D68E8" w:rsidRDefault="000D68E8"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8B0BD8">
              <w:rPr>
                <w:sz w:val="18"/>
                <w:szCs w:val="18"/>
              </w:rPr>
              <w:t>11</w:t>
            </w:r>
            <w:r>
              <w:rPr>
                <w:sz w:val="18"/>
                <w:szCs w:val="18"/>
              </w:rPr>
              <w:t>, 2012</w:t>
            </w:r>
          </w:p>
          <w:p w14:paraId="29645E9A" w14:textId="77777777" w:rsidR="000D68E8" w:rsidRDefault="000D68E8"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A8DF84A" w14:textId="77777777" w:rsidR="000D68E8" w:rsidRPr="003B705C" w:rsidRDefault="000D68E8" w:rsidP="00E108B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37AE728" w14:textId="77777777" w:rsidR="000D68E8" w:rsidRDefault="000D68E8" w:rsidP="00E108B5">
            <w:pPr>
              <w:rPr>
                <w:sz w:val="18"/>
                <w:szCs w:val="18"/>
              </w:rPr>
            </w:pPr>
            <w:r>
              <w:rPr>
                <w:sz w:val="18"/>
                <w:szCs w:val="18"/>
              </w:rPr>
              <w:t>Updated examples for TX SET 4.0</w:t>
            </w:r>
          </w:p>
          <w:p w14:paraId="1D02ACD2" w14:textId="77777777" w:rsidR="00770809" w:rsidRDefault="00770809" w:rsidP="00E108B5">
            <w:pPr>
              <w:rPr>
                <w:sz w:val="18"/>
                <w:szCs w:val="18"/>
              </w:rPr>
            </w:pPr>
          </w:p>
          <w:p w14:paraId="0AACAC1D" w14:textId="77777777" w:rsidR="00770809" w:rsidRPr="003B705C" w:rsidRDefault="00770809" w:rsidP="00E108B5">
            <w:pPr>
              <w:rPr>
                <w:sz w:val="18"/>
                <w:szCs w:val="18"/>
              </w:rPr>
            </w:pPr>
          </w:p>
        </w:tc>
      </w:tr>
      <w:tr w:rsidR="00770809" w:rsidRPr="003B705C" w14:paraId="665DB6F6" w14:textId="77777777" w:rsidTr="00E108B5">
        <w:trPr>
          <w:cantSplit/>
          <w:trHeight w:val="504"/>
          <w:ins w:id="0" w:author="MCT" w:date="2023-02-13T15:47:00Z"/>
        </w:trPr>
        <w:tc>
          <w:tcPr>
            <w:tcW w:w="1620" w:type="dxa"/>
            <w:tcBorders>
              <w:top w:val="nil"/>
              <w:left w:val="nil"/>
              <w:bottom w:val="nil"/>
            </w:tcBorders>
          </w:tcPr>
          <w:p w14:paraId="2A6FF76D" w14:textId="77777777" w:rsidR="00770809" w:rsidRDefault="007B6581"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15:47:00Z"/>
                <w:sz w:val="18"/>
                <w:szCs w:val="18"/>
              </w:rPr>
            </w:pPr>
            <w:ins w:id="2" w:author="MCT" w:date="2023-05-02T15:44:00Z">
              <w:r>
                <w:rPr>
                  <w:sz w:val="18"/>
                  <w:szCs w:val="18"/>
                </w:rPr>
                <w:t>November 11, 2024</w:t>
              </w:r>
            </w:ins>
          </w:p>
          <w:p w14:paraId="2473CE31" w14:textId="77777777" w:rsidR="00770809" w:rsidRDefault="00770809"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5:47:00Z"/>
                <w:sz w:val="18"/>
                <w:szCs w:val="18"/>
              </w:rPr>
            </w:pPr>
            <w:ins w:id="4" w:author="MCT" w:date="2023-02-13T15:47:00Z">
              <w:r>
                <w:rPr>
                  <w:sz w:val="18"/>
                  <w:szCs w:val="18"/>
                </w:rPr>
                <w:t>Version 5.0</w:t>
              </w:r>
            </w:ins>
          </w:p>
        </w:tc>
        <w:tc>
          <w:tcPr>
            <w:tcW w:w="180" w:type="dxa"/>
            <w:tcBorders>
              <w:top w:val="nil"/>
              <w:left w:val="nil"/>
              <w:bottom w:val="nil"/>
              <w:right w:val="nil"/>
            </w:tcBorders>
          </w:tcPr>
          <w:p w14:paraId="09B9ED1E" w14:textId="77777777" w:rsidR="00770809" w:rsidRPr="003B705C" w:rsidRDefault="00770809" w:rsidP="00E108B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5:47:00Z"/>
                <w:bCs/>
                <w:sz w:val="18"/>
                <w:szCs w:val="18"/>
              </w:rPr>
            </w:pPr>
          </w:p>
        </w:tc>
        <w:tc>
          <w:tcPr>
            <w:tcW w:w="8100" w:type="dxa"/>
            <w:tcBorders>
              <w:top w:val="nil"/>
              <w:left w:val="nil"/>
              <w:bottom w:val="nil"/>
              <w:right w:val="nil"/>
            </w:tcBorders>
          </w:tcPr>
          <w:p w14:paraId="3CCA5E08" w14:textId="77777777" w:rsidR="00770809" w:rsidRDefault="007B6581" w:rsidP="00E108B5">
            <w:pPr>
              <w:rPr>
                <w:ins w:id="6" w:author="MCT" w:date="2023-05-02T15:44:00Z"/>
                <w:sz w:val="18"/>
                <w:szCs w:val="18"/>
              </w:rPr>
            </w:pPr>
            <w:ins w:id="7" w:author="MCT" w:date="2023-05-02T15:44:00Z">
              <w:r>
                <w:rPr>
                  <w:sz w:val="18"/>
                  <w:szCs w:val="18"/>
                </w:rPr>
                <w:t>No changes for Texas SET 5.0</w:t>
              </w:r>
            </w:ins>
          </w:p>
          <w:p w14:paraId="3A863358" w14:textId="77777777" w:rsidR="007B6581" w:rsidRDefault="007B6581" w:rsidP="00E108B5">
            <w:pPr>
              <w:rPr>
                <w:ins w:id="8" w:author="MCT" w:date="2023-05-02T15:44:00Z"/>
                <w:sz w:val="18"/>
                <w:szCs w:val="18"/>
              </w:rPr>
            </w:pPr>
          </w:p>
          <w:p w14:paraId="496C9A06" w14:textId="77777777" w:rsidR="007B6581" w:rsidRDefault="007B6581" w:rsidP="00E108B5">
            <w:pPr>
              <w:rPr>
                <w:ins w:id="9" w:author="MCT" w:date="2023-02-13T15:47:00Z"/>
                <w:sz w:val="18"/>
                <w:szCs w:val="18"/>
              </w:rPr>
            </w:pPr>
          </w:p>
        </w:tc>
      </w:tr>
    </w:tbl>
    <w:p w14:paraId="3440F2F4" w14:textId="77777777" w:rsidR="00414ACF" w:rsidRDefault="00414ACF">
      <w:r>
        <w:tab/>
      </w:r>
    </w:p>
    <w:p w14:paraId="3AB55096" w14:textId="77777777" w:rsidR="00414ACF" w:rsidRDefault="00414ACF">
      <w:r>
        <w:rPr>
          <w:sz w:val="48"/>
          <w:szCs w:val="48"/>
        </w:rPr>
        <w:tab/>
      </w:r>
      <w:r>
        <w:tab/>
      </w:r>
    </w:p>
    <w:p w14:paraId="58E14B14" w14:textId="77777777" w:rsidR="00414ACF" w:rsidRPr="001F6BC5" w:rsidRDefault="00414ACF" w:rsidP="008C6BCE">
      <w:pPr>
        <w:tabs>
          <w:tab w:val="right" w:pos="1800"/>
          <w:tab w:val="left" w:pos="2160"/>
        </w:tabs>
        <w:rPr>
          <w:rFonts w:ascii="Calibri" w:hAnsi="Calibri"/>
          <w:sz w:val="22"/>
          <w:szCs w:val="22"/>
        </w:rPr>
      </w:pPr>
      <w:r>
        <w:br w:type="page"/>
      </w:r>
      <w:r w:rsidR="008C6BCE" w:rsidRPr="001F6BC5">
        <w:rPr>
          <w:rFonts w:ascii="Calibri" w:hAnsi="Calibri"/>
        </w:rPr>
        <w:lastRenderedPageBreak/>
        <w:t xml:space="preserve"> </w:t>
      </w:r>
      <w:r w:rsidR="001F6BC5" w:rsidRPr="001F6BC5">
        <w:rPr>
          <w:rFonts w:ascii="Calibri" w:hAnsi="Calibri"/>
          <w:sz w:val="22"/>
          <w:szCs w:val="22"/>
        </w:rPr>
        <w:t>814_PD Example #1 of 1</w:t>
      </w:r>
    </w:p>
    <w:p w14:paraId="560A2E22" w14:textId="77777777" w:rsidR="001F6BC5" w:rsidRPr="001F6BC5" w:rsidRDefault="001F6BC5" w:rsidP="001F6BC5">
      <w:pPr>
        <w:autoSpaceDE/>
        <w:autoSpaceDN/>
        <w:rPr>
          <w:rFonts w:ascii="Calibri" w:hAnsi="Calibri"/>
          <w:color w:val="000000"/>
          <w:sz w:val="22"/>
          <w:szCs w:val="22"/>
        </w:rPr>
      </w:pPr>
      <w:r w:rsidRPr="001F6BC5">
        <w:rPr>
          <w:rFonts w:ascii="Calibri" w:hAnsi="Calibri"/>
          <w:color w:val="000000"/>
          <w:sz w:val="22"/>
          <w:szCs w:val="22"/>
        </w:rPr>
        <w:t xml:space="preserve">Maintain Customer Information Accept Response – TDSP to CR </w:t>
      </w:r>
    </w:p>
    <w:tbl>
      <w:tblPr>
        <w:tblW w:w="9120" w:type="dxa"/>
        <w:tblInd w:w="78" w:type="dxa"/>
        <w:tblLayout w:type="fixed"/>
        <w:tblLook w:val="0000" w:firstRow="0" w:lastRow="0" w:firstColumn="0" w:lastColumn="0" w:noHBand="0" w:noVBand="0"/>
      </w:tblPr>
      <w:tblGrid>
        <w:gridCol w:w="236"/>
        <w:gridCol w:w="4294"/>
        <w:gridCol w:w="4590"/>
      </w:tblGrid>
      <w:tr w:rsidR="001F6BC5" w:rsidRPr="001F6BC5" w14:paraId="7F9004ED" w14:textId="77777777" w:rsidTr="001F6BC5">
        <w:tblPrEx>
          <w:tblCellMar>
            <w:top w:w="0" w:type="dxa"/>
            <w:bottom w:w="0" w:type="dxa"/>
          </w:tblCellMar>
        </w:tblPrEx>
        <w:trPr>
          <w:trHeight w:val="871"/>
        </w:trPr>
        <w:tc>
          <w:tcPr>
            <w:tcW w:w="9120" w:type="dxa"/>
            <w:gridSpan w:val="3"/>
            <w:tcBorders>
              <w:top w:val="single" w:sz="6" w:space="0" w:color="auto"/>
              <w:left w:val="single" w:sz="6" w:space="0" w:color="auto"/>
              <w:bottom w:val="single" w:sz="6" w:space="0" w:color="auto"/>
              <w:right w:val="single" w:sz="6" w:space="0" w:color="auto"/>
            </w:tcBorders>
            <w:shd w:val="clear" w:color="auto" w:fill="BFBFBF"/>
            <w:vAlign w:val="center"/>
          </w:tcPr>
          <w:p w14:paraId="5F98AF75" w14:textId="77777777" w:rsidR="001F6BC5" w:rsidRPr="001F6BC5" w:rsidRDefault="001F6BC5" w:rsidP="001F6BC5">
            <w:pPr>
              <w:adjustRightInd w:val="0"/>
              <w:jc w:val="center"/>
              <w:rPr>
                <w:rFonts w:ascii="Calibri" w:hAnsi="Calibri" w:cs="Calibri"/>
                <w:color w:val="000000"/>
                <w:sz w:val="22"/>
                <w:szCs w:val="22"/>
              </w:rPr>
            </w:pPr>
            <w:r w:rsidRPr="001F6BC5">
              <w:rPr>
                <w:rFonts w:ascii="Calibri" w:hAnsi="Calibri" w:cs="Calibri"/>
                <w:color w:val="000000"/>
                <w:sz w:val="22"/>
                <w:szCs w:val="22"/>
              </w:rPr>
              <w:t>TDSP Accept Response</w:t>
            </w:r>
          </w:p>
        </w:tc>
      </w:tr>
      <w:tr w:rsidR="001F6BC5" w:rsidRPr="001F6BC5" w14:paraId="5138B03C" w14:textId="77777777" w:rsidTr="0025175F">
        <w:tblPrEx>
          <w:tblCellMar>
            <w:top w:w="0" w:type="dxa"/>
            <w:bottom w:w="0" w:type="dxa"/>
          </w:tblCellMar>
        </w:tblPrEx>
        <w:trPr>
          <w:trHeight w:val="290"/>
        </w:trPr>
        <w:tc>
          <w:tcPr>
            <w:tcW w:w="4530" w:type="dxa"/>
            <w:gridSpan w:val="2"/>
            <w:tcBorders>
              <w:top w:val="single" w:sz="6" w:space="0" w:color="auto"/>
              <w:left w:val="single" w:sz="6" w:space="0" w:color="auto"/>
              <w:bottom w:val="single" w:sz="6" w:space="0" w:color="auto"/>
              <w:right w:val="single" w:sz="6" w:space="0" w:color="auto"/>
            </w:tcBorders>
          </w:tcPr>
          <w:p w14:paraId="5319E7BD"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ST~814~000000001</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23DC3061"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Transaction Type, Transaction Set Control Number</w:t>
            </w:r>
          </w:p>
        </w:tc>
      </w:tr>
      <w:tr w:rsidR="001F6BC5" w:rsidRPr="001F6BC5" w14:paraId="3D0F4CB4" w14:textId="77777777" w:rsidTr="0025175F">
        <w:tblPrEx>
          <w:tblCellMar>
            <w:top w:w="0" w:type="dxa"/>
            <w:bottom w:w="0" w:type="dxa"/>
          </w:tblCellMar>
        </w:tblPrEx>
        <w:trPr>
          <w:trHeight w:val="581"/>
        </w:trPr>
        <w:tc>
          <w:tcPr>
            <w:tcW w:w="4530" w:type="dxa"/>
            <w:gridSpan w:val="2"/>
            <w:tcBorders>
              <w:top w:val="single" w:sz="6" w:space="0" w:color="auto"/>
              <w:left w:val="single" w:sz="6" w:space="0" w:color="auto"/>
              <w:bottom w:val="single" w:sz="6" w:space="0" w:color="auto"/>
              <w:right w:val="single" w:sz="6" w:space="0" w:color="auto"/>
            </w:tcBorders>
          </w:tcPr>
          <w:p w14:paraId="06CDD414"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BGN~11~200805101201001~20080626~~~200805101956534~~PD</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214DB46C"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 xml:space="preserve">Request, Unique Transaction Number, Transaction Date, Original Transaction ID, SET Transaction Number </w:t>
            </w:r>
          </w:p>
        </w:tc>
      </w:tr>
      <w:tr w:rsidR="001F6BC5" w:rsidRPr="001F6BC5" w14:paraId="4E92DD60" w14:textId="77777777" w:rsidTr="0025175F">
        <w:tblPrEx>
          <w:tblCellMar>
            <w:top w:w="0" w:type="dxa"/>
            <w:bottom w:w="0" w:type="dxa"/>
          </w:tblCellMar>
        </w:tblPrEx>
        <w:trPr>
          <w:trHeight w:val="290"/>
        </w:trPr>
        <w:tc>
          <w:tcPr>
            <w:tcW w:w="4530" w:type="dxa"/>
            <w:gridSpan w:val="2"/>
            <w:tcBorders>
              <w:top w:val="single" w:sz="6" w:space="0" w:color="auto"/>
              <w:left w:val="single" w:sz="6" w:space="0" w:color="auto"/>
              <w:bottom w:val="single" w:sz="6" w:space="0" w:color="auto"/>
              <w:right w:val="single" w:sz="6" w:space="0" w:color="auto"/>
            </w:tcBorders>
          </w:tcPr>
          <w:p w14:paraId="0EFE7B72"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N1~8S~TDSP NAME~1~009876543~~41</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53D28706"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TDSP Name and DUNS Number, Sender</w:t>
            </w:r>
          </w:p>
        </w:tc>
      </w:tr>
      <w:tr w:rsidR="001F6BC5" w:rsidRPr="001F6BC5" w14:paraId="46CEDC86" w14:textId="77777777" w:rsidTr="0025175F">
        <w:tblPrEx>
          <w:tblCellMar>
            <w:top w:w="0" w:type="dxa"/>
            <w:bottom w:w="0" w:type="dxa"/>
          </w:tblCellMar>
        </w:tblPrEx>
        <w:trPr>
          <w:trHeight w:val="290"/>
        </w:trPr>
        <w:tc>
          <w:tcPr>
            <w:tcW w:w="4530" w:type="dxa"/>
            <w:gridSpan w:val="2"/>
            <w:tcBorders>
              <w:top w:val="single" w:sz="6" w:space="0" w:color="auto"/>
              <w:left w:val="single" w:sz="6" w:space="0" w:color="auto"/>
              <w:bottom w:val="single" w:sz="6" w:space="0" w:color="auto"/>
              <w:right w:val="single" w:sz="6" w:space="0" w:color="auto"/>
            </w:tcBorders>
          </w:tcPr>
          <w:p w14:paraId="734390CD"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N1~SJ~CR NAME~1~987654321~~40</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0216FC04"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CR Name and DUNS Number, Receiver</w:t>
            </w:r>
          </w:p>
        </w:tc>
      </w:tr>
      <w:tr w:rsidR="001F6BC5" w:rsidRPr="001F6BC5" w14:paraId="679CEA47" w14:textId="77777777" w:rsidTr="0025175F">
        <w:tblPrEx>
          <w:tblCellMar>
            <w:top w:w="0" w:type="dxa"/>
            <w:bottom w:w="0" w:type="dxa"/>
          </w:tblCellMar>
        </w:tblPrEx>
        <w:trPr>
          <w:trHeight w:val="290"/>
        </w:trPr>
        <w:tc>
          <w:tcPr>
            <w:tcW w:w="4530" w:type="dxa"/>
            <w:gridSpan w:val="2"/>
            <w:tcBorders>
              <w:top w:val="single" w:sz="6" w:space="0" w:color="auto"/>
              <w:left w:val="single" w:sz="6" w:space="0" w:color="auto"/>
              <w:bottom w:val="single" w:sz="6" w:space="0" w:color="auto"/>
              <w:right w:val="single" w:sz="6" w:space="0" w:color="auto"/>
            </w:tcBorders>
          </w:tcPr>
          <w:p w14:paraId="08EEEDEE"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LIN~1~SH~EL~SH~MCI</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512A877F"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Maintain Customer Information</w:t>
            </w:r>
          </w:p>
        </w:tc>
      </w:tr>
      <w:tr w:rsidR="001F6BC5" w:rsidRPr="001F6BC5" w14:paraId="786C1383" w14:textId="77777777" w:rsidTr="0025175F">
        <w:tblPrEx>
          <w:tblCellMar>
            <w:top w:w="0" w:type="dxa"/>
            <w:bottom w:w="0" w:type="dxa"/>
          </w:tblCellMar>
        </w:tblPrEx>
        <w:trPr>
          <w:trHeight w:val="290"/>
        </w:trPr>
        <w:tc>
          <w:tcPr>
            <w:tcW w:w="236" w:type="dxa"/>
            <w:vMerge w:val="restart"/>
            <w:tcBorders>
              <w:top w:val="single" w:sz="6" w:space="0" w:color="auto"/>
              <w:right w:val="single" w:sz="6" w:space="0" w:color="auto"/>
            </w:tcBorders>
          </w:tcPr>
          <w:p w14:paraId="09D48927" w14:textId="77777777" w:rsidR="001F6BC5" w:rsidRPr="001F6BC5" w:rsidRDefault="001F6BC5" w:rsidP="001F6BC5">
            <w:pPr>
              <w:adjustRightInd w:val="0"/>
              <w:jc w:val="right"/>
              <w:rPr>
                <w:rFonts w:ascii="Calibri" w:hAnsi="Calibri" w:cs="Calibri"/>
                <w:color w:val="000000"/>
                <w:sz w:val="22"/>
                <w:szCs w:val="22"/>
              </w:rPr>
            </w:pPr>
          </w:p>
        </w:tc>
        <w:tc>
          <w:tcPr>
            <w:tcW w:w="4294" w:type="dxa"/>
            <w:tcBorders>
              <w:top w:val="single" w:sz="6" w:space="0" w:color="auto"/>
              <w:left w:val="single" w:sz="6" w:space="0" w:color="auto"/>
              <w:bottom w:val="single" w:sz="6" w:space="0" w:color="auto"/>
              <w:right w:val="single" w:sz="6" w:space="0" w:color="auto"/>
            </w:tcBorders>
          </w:tcPr>
          <w:p w14:paraId="399E4B1A"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ASI~WQ~001</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08B3E530"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Accept Change</w:t>
            </w:r>
          </w:p>
        </w:tc>
      </w:tr>
      <w:tr w:rsidR="001F6BC5" w:rsidRPr="001F6BC5" w14:paraId="181540B7" w14:textId="77777777" w:rsidTr="0025175F">
        <w:tblPrEx>
          <w:tblCellMar>
            <w:top w:w="0" w:type="dxa"/>
            <w:bottom w:w="0" w:type="dxa"/>
          </w:tblCellMar>
        </w:tblPrEx>
        <w:trPr>
          <w:trHeight w:val="290"/>
        </w:trPr>
        <w:tc>
          <w:tcPr>
            <w:tcW w:w="236" w:type="dxa"/>
            <w:vMerge/>
            <w:tcBorders>
              <w:bottom w:val="single" w:sz="6" w:space="0" w:color="auto"/>
              <w:right w:val="single" w:sz="6" w:space="0" w:color="auto"/>
            </w:tcBorders>
          </w:tcPr>
          <w:p w14:paraId="653587D1" w14:textId="77777777" w:rsidR="001F6BC5" w:rsidRPr="001F6BC5" w:rsidRDefault="001F6BC5" w:rsidP="001F6BC5">
            <w:pPr>
              <w:adjustRightInd w:val="0"/>
              <w:jc w:val="right"/>
              <w:rPr>
                <w:rFonts w:ascii="Calibri" w:hAnsi="Calibri" w:cs="Calibri"/>
                <w:color w:val="000000"/>
                <w:sz w:val="22"/>
                <w:szCs w:val="22"/>
              </w:rPr>
            </w:pPr>
          </w:p>
        </w:tc>
        <w:tc>
          <w:tcPr>
            <w:tcW w:w="4294" w:type="dxa"/>
            <w:tcBorders>
              <w:top w:val="single" w:sz="6" w:space="0" w:color="auto"/>
              <w:left w:val="single" w:sz="6" w:space="0" w:color="auto"/>
              <w:bottom w:val="single" w:sz="6" w:space="0" w:color="auto"/>
              <w:right w:val="single" w:sz="6" w:space="0" w:color="auto"/>
            </w:tcBorders>
          </w:tcPr>
          <w:p w14:paraId="51A84740"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REF~Q5~~12345678910111231</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3FC2326C" w14:textId="77777777" w:rsidR="001F6BC5" w:rsidRPr="001F6BC5" w:rsidRDefault="001F6BC5" w:rsidP="000D68E8">
            <w:pPr>
              <w:adjustRightInd w:val="0"/>
              <w:rPr>
                <w:rFonts w:ascii="Calibri" w:hAnsi="Calibri" w:cs="Calibri"/>
                <w:color w:val="000000"/>
                <w:sz w:val="22"/>
                <w:szCs w:val="22"/>
              </w:rPr>
            </w:pPr>
            <w:r w:rsidRPr="00FA13C3">
              <w:rPr>
                <w:rFonts w:ascii="Calibri" w:hAnsi="Calibri"/>
                <w:color w:val="000000"/>
                <w:sz w:val="22"/>
                <w:szCs w:val="22"/>
              </w:rPr>
              <w:t>ESI ID</w:t>
            </w:r>
          </w:p>
        </w:tc>
      </w:tr>
      <w:tr w:rsidR="001F6BC5" w:rsidRPr="001F6BC5" w14:paraId="336817E1" w14:textId="77777777" w:rsidTr="0025175F">
        <w:tblPrEx>
          <w:tblCellMar>
            <w:top w:w="0" w:type="dxa"/>
            <w:bottom w:w="0" w:type="dxa"/>
          </w:tblCellMar>
        </w:tblPrEx>
        <w:trPr>
          <w:trHeight w:val="290"/>
        </w:trPr>
        <w:tc>
          <w:tcPr>
            <w:tcW w:w="4530" w:type="dxa"/>
            <w:gridSpan w:val="2"/>
            <w:tcBorders>
              <w:top w:val="single" w:sz="6" w:space="0" w:color="auto"/>
              <w:left w:val="single" w:sz="6" w:space="0" w:color="auto"/>
              <w:bottom w:val="single" w:sz="6" w:space="0" w:color="auto"/>
              <w:right w:val="single" w:sz="6" w:space="0" w:color="auto"/>
            </w:tcBorders>
          </w:tcPr>
          <w:p w14:paraId="02605A0A"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SE~8~000000001</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456AF5E4" w14:textId="77777777" w:rsidR="001F6BC5" w:rsidRPr="001F6BC5" w:rsidRDefault="001F6BC5" w:rsidP="001F6BC5">
            <w:pPr>
              <w:adjustRightInd w:val="0"/>
              <w:rPr>
                <w:rFonts w:ascii="Calibri" w:hAnsi="Calibri" w:cs="Calibri"/>
                <w:color w:val="000000"/>
                <w:sz w:val="22"/>
                <w:szCs w:val="22"/>
              </w:rPr>
            </w:pPr>
            <w:r w:rsidRPr="00FA13C3">
              <w:rPr>
                <w:rFonts w:ascii="Calibri" w:hAnsi="Calibri"/>
                <w:color w:val="000000"/>
                <w:sz w:val="22"/>
                <w:szCs w:val="22"/>
              </w:rPr>
              <w:t>Number of Segments, Transaction Set Control Number</w:t>
            </w:r>
          </w:p>
        </w:tc>
      </w:tr>
    </w:tbl>
    <w:p w14:paraId="3B68DA5F" w14:textId="77777777" w:rsidR="001F6BC5" w:rsidRDefault="001F6BC5" w:rsidP="008C6BCE">
      <w:pPr>
        <w:tabs>
          <w:tab w:val="right" w:pos="1800"/>
          <w:tab w:val="left" w:pos="2160"/>
        </w:tabs>
        <w:rPr>
          <w:rFonts w:ascii="Calibri" w:hAnsi="Calibri"/>
          <w:sz w:val="22"/>
          <w:szCs w:val="22"/>
        </w:rPr>
      </w:pPr>
    </w:p>
    <w:p w14:paraId="408E3ADD" w14:textId="77777777" w:rsidR="001F6BC5" w:rsidRPr="001F6BC5" w:rsidRDefault="001F6BC5" w:rsidP="008C6BCE">
      <w:pPr>
        <w:tabs>
          <w:tab w:val="right" w:pos="1800"/>
          <w:tab w:val="left" w:pos="2160"/>
        </w:tabs>
        <w:rPr>
          <w:rFonts w:ascii="Calibri" w:hAnsi="Calibri"/>
          <w:sz w:val="22"/>
          <w:szCs w:val="22"/>
        </w:rPr>
      </w:pPr>
    </w:p>
    <w:sectPr w:rsidR="001F6BC5" w:rsidRPr="001F6BC5">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1ECA8" w14:textId="77777777" w:rsidR="009E0D79" w:rsidRDefault="009E0D79" w:rsidP="00812581">
      <w:r>
        <w:separator/>
      </w:r>
    </w:p>
  </w:endnote>
  <w:endnote w:type="continuationSeparator" w:id="0">
    <w:p w14:paraId="5AE90B94" w14:textId="77777777" w:rsidR="009E0D79" w:rsidRDefault="009E0D79" w:rsidP="00812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014FE" w14:textId="77777777" w:rsidR="00B66EC0" w:rsidRDefault="00B66E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CC005" w14:textId="77777777" w:rsidR="00414ACF" w:rsidRDefault="00414ACF">
    <w:pPr>
      <w:pStyle w:val="Footer"/>
      <w:jc w:val="center"/>
      <w:rPr>
        <w:rFonts w:ascii="Times New Roman" w:hAnsi="Times New Roman" w:cs="Times New Roman"/>
        <w:noProof/>
      </w:rPr>
    </w:pPr>
    <w:r>
      <w:rPr>
        <w:rFonts w:ascii="Times New Roman" w:hAnsi="Times New Roman" w:cs="Times New Roman"/>
        <w:noProof/>
        <w:snapToGrid w:val="0"/>
      </w:rPr>
      <w:t xml:space="preserve">Page </w:t>
    </w:r>
    <w:r>
      <w:rPr>
        <w:rFonts w:ascii="Times New Roman" w:hAnsi="Times New Roman" w:cs="Times New Roman"/>
        <w:noProof/>
        <w:snapToGrid w:val="0"/>
      </w:rPr>
      <w:fldChar w:fldCharType="begin"/>
    </w:r>
    <w:r>
      <w:rPr>
        <w:rFonts w:ascii="Times New Roman" w:hAnsi="Times New Roman" w:cs="Times New Roman"/>
        <w:noProof/>
        <w:snapToGrid w:val="0"/>
      </w:rPr>
      <w:instrText xml:space="preserve"> PAGE </w:instrText>
    </w:r>
    <w:r>
      <w:rPr>
        <w:rFonts w:ascii="Times New Roman" w:hAnsi="Times New Roman" w:cs="Times New Roman"/>
        <w:noProof/>
        <w:snapToGrid w:val="0"/>
      </w:rPr>
      <w:fldChar w:fldCharType="separate"/>
    </w:r>
    <w:r w:rsidR="008B0BD8">
      <w:rPr>
        <w:rFonts w:ascii="Times New Roman" w:hAnsi="Times New Roman" w:cs="Times New Roman"/>
        <w:noProof/>
        <w:snapToGrid w:val="0"/>
      </w:rPr>
      <w:t>3</w:t>
    </w:r>
    <w:r>
      <w:rPr>
        <w:rFonts w:ascii="Times New Roman" w:hAnsi="Times New Roman" w:cs="Times New Roman"/>
        <w:noProof/>
        <w:snapToGrid w:val="0"/>
      </w:rPr>
      <w:fldChar w:fldCharType="end"/>
    </w:r>
    <w:r>
      <w:rPr>
        <w:rFonts w:ascii="Times New Roman" w:hAnsi="Times New Roman" w:cs="Times New Roman"/>
        <w:noProof/>
        <w:snapToGrid w:val="0"/>
      </w:rPr>
      <w:t xml:space="preserve"> of </w:t>
    </w:r>
    <w:r>
      <w:rPr>
        <w:rFonts w:ascii="Times New Roman" w:hAnsi="Times New Roman" w:cs="Times New Roman"/>
        <w:noProof/>
        <w:snapToGrid w:val="0"/>
      </w:rPr>
      <w:fldChar w:fldCharType="begin"/>
    </w:r>
    <w:r>
      <w:rPr>
        <w:rFonts w:ascii="Times New Roman" w:hAnsi="Times New Roman" w:cs="Times New Roman"/>
        <w:noProof/>
        <w:snapToGrid w:val="0"/>
      </w:rPr>
      <w:instrText xml:space="preserve"> NUMPAGES </w:instrText>
    </w:r>
    <w:r>
      <w:rPr>
        <w:rFonts w:ascii="Times New Roman" w:hAnsi="Times New Roman" w:cs="Times New Roman"/>
        <w:noProof/>
        <w:snapToGrid w:val="0"/>
      </w:rPr>
      <w:fldChar w:fldCharType="separate"/>
    </w:r>
    <w:r w:rsidR="008B0BD8">
      <w:rPr>
        <w:rFonts w:ascii="Times New Roman" w:hAnsi="Times New Roman" w:cs="Times New Roman"/>
        <w:noProof/>
        <w:snapToGrid w:val="0"/>
      </w:rPr>
      <w:t>4</w:t>
    </w:r>
    <w:r>
      <w:rPr>
        <w:rFonts w:ascii="Times New Roman" w:hAnsi="Times New Roman" w:cs="Times New Roman"/>
        <w:noProof/>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FA6DD" w14:textId="77777777" w:rsidR="00B66EC0" w:rsidRDefault="00B66E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34D60" w14:textId="77777777" w:rsidR="009E0D79" w:rsidRDefault="009E0D79" w:rsidP="00812581">
      <w:r>
        <w:separator/>
      </w:r>
    </w:p>
  </w:footnote>
  <w:footnote w:type="continuationSeparator" w:id="0">
    <w:p w14:paraId="3F284A38" w14:textId="77777777" w:rsidR="009E0D79" w:rsidRDefault="009E0D79" w:rsidP="00812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01F06" w14:textId="77777777" w:rsidR="00B66EC0" w:rsidRDefault="00B66E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D3CB9" w14:textId="77777777" w:rsidR="00414ACF" w:rsidRDefault="000D68E8">
    <w:pPr>
      <w:pStyle w:val="Header"/>
      <w:widowControl/>
      <w:jc w:val="right"/>
      <w:rPr>
        <w:rFonts w:ascii="Times New Roman" w:hAnsi="Times New Roman" w:cs="Times New Roman"/>
        <w:b/>
        <w:bCs/>
        <w:sz w:val="24"/>
        <w:szCs w:val="24"/>
      </w:rPr>
    </w:pPr>
    <w:del w:id="10" w:author="MCT" w:date="2023-02-13T15:47:00Z">
      <w:r w:rsidDel="00770809">
        <w:rPr>
          <w:rFonts w:ascii="Times New Roman" w:hAnsi="Times New Roman" w:cs="Times New Roman"/>
          <w:b/>
          <w:bCs/>
          <w:sz w:val="24"/>
          <w:szCs w:val="24"/>
        </w:rPr>
        <w:delText xml:space="preserve">June </w:delText>
      </w:r>
      <w:r w:rsidR="008B0BD8" w:rsidDel="00770809">
        <w:rPr>
          <w:rFonts w:ascii="Times New Roman" w:hAnsi="Times New Roman" w:cs="Times New Roman"/>
          <w:b/>
          <w:bCs/>
          <w:sz w:val="24"/>
          <w:szCs w:val="24"/>
        </w:rPr>
        <w:delText>11</w:delText>
      </w:r>
      <w:r w:rsidDel="00770809">
        <w:rPr>
          <w:rFonts w:ascii="Times New Roman" w:hAnsi="Times New Roman" w:cs="Times New Roman"/>
          <w:b/>
          <w:bCs/>
          <w:sz w:val="24"/>
          <w:szCs w:val="24"/>
        </w:rPr>
        <w:delText>, 2012</w:delText>
      </w:r>
    </w:del>
    <w:ins w:id="11" w:author="MCT" w:date="2023-05-01T10:52:00Z">
      <w:r w:rsidR="00B66EC0" w:rsidRPr="00B66EC0">
        <w:rPr>
          <w:rFonts w:ascii="Times New Roman" w:hAnsi="Times New Roman"/>
          <w:b/>
          <w:sz w:val="24"/>
        </w:rPr>
        <w:t xml:space="preserve"> </w:t>
      </w:r>
      <w:r w:rsidR="00B66EC0">
        <w:rPr>
          <w:rFonts w:ascii="Times New Roman" w:hAnsi="Times New Roman"/>
          <w:b/>
          <w:sz w:val="24"/>
        </w:rPr>
        <w:t>November 11, 2024</w:t>
      </w:r>
    </w:ins>
  </w:p>
  <w:p w14:paraId="6E2F40D9" w14:textId="77777777" w:rsidR="00414ACF" w:rsidRDefault="00414ACF">
    <w:pPr>
      <w:pStyle w:val="Header"/>
      <w:widowControl/>
      <w:jc w:val="right"/>
      <w:rPr>
        <w:rFonts w:ascii="Times New Roman" w:hAnsi="Times New Roman" w:cs="Times New Roman"/>
      </w:rPr>
    </w:pPr>
    <w:r>
      <w:rPr>
        <w:rFonts w:ascii="Times New Roman" w:hAnsi="Times New Roman" w:cs="Times New Roman"/>
      </w:rPr>
      <w:t>T814_PD: Maintain Customer Information Response</w:t>
    </w:r>
  </w:p>
  <w:p w14:paraId="25D7B527" w14:textId="77777777" w:rsidR="00414ACF" w:rsidRDefault="00B84BFE">
    <w:pPr>
      <w:pStyle w:val="Header"/>
      <w:widowControl/>
      <w:jc w:val="right"/>
      <w:rPr>
        <w:rFonts w:ascii="Times New Roman" w:hAnsi="Times New Roman" w:cs="Times New Roman"/>
      </w:rPr>
    </w:pPr>
    <w:r>
      <w:rPr>
        <w:rFonts w:ascii="Times New Roman" w:hAnsi="Times New Roman" w:cs="Times New Roman"/>
      </w:rPr>
      <w:t xml:space="preserve"> Version </w:t>
    </w:r>
    <w:del w:id="12" w:author="MCT" w:date="2023-02-13T15:47:00Z">
      <w:r w:rsidR="000D68E8" w:rsidDel="00770809">
        <w:rPr>
          <w:rFonts w:ascii="Times New Roman" w:hAnsi="Times New Roman" w:cs="Times New Roman"/>
        </w:rPr>
        <w:delText>4.0</w:delText>
      </w:r>
    </w:del>
    <w:ins w:id="13" w:author="MCT" w:date="2023-02-13T15:47:00Z">
      <w:r w:rsidR="00770809">
        <w:rPr>
          <w:rFonts w:ascii="Times New Roman" w:hAnsi="Times New Roman" w:cs="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0B84A" w14:textId="77777777" w:rsidR="00B66EC0" w:rsidRDefault="00B66E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3E62"/>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 w15:restartNumberingAfterBreak="0">
    <w:nsid w:val="0BC3747C"/>
    <w:multiLevelType w:val="hybridMultilevel"/>
    <w:tmpl w:val="F87C42C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1AD46D66"/>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5"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3A3C4558"/>
    <w:multiLevelType w:val="singleLevel"/>
    <w:tmpl w:val="EB20F36E"/>
    <w:lvl w:ilvl="0">
      <w:start w:val="3"/>
      <w:numFmt w:val="decimal"/>
      <w:lvlText w:val="%1"/>
      <w:lvlJc w:val="left"/>
      <w:pPr>
        <w:tabs>
          <w:tab w:val="num" w:pos="2520"/>
        </w:tabs>
        <w:ind w:left="2520" w:hanging="360"/>
      </w:pPr>
      <w:rPr>
        <w:rFonts w:hint="default"/>
        <w:b/>
        <w:bCs/>
      </w:rPr>
    </w:lvl>
  </w:abstractNum>
  <w:abstractNum w:abstractNumId="13"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60E755D3"/>
    <w:multiLevelType w:val="multilevel"/>
    <w:tmpl w:val="A3BA977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6AED4D4C"/>
    <w:multiLevelType w:val="hybridMultilevel"/>
    <w:tmpl w:val="B3509AF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0"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6F4575A7"/>
    <w:multiLevelType w:val="singleLevel"/>
    <w:tmpl w:val="92487EB4"/>
    <w:lvl w:ilvl="0">
      <w:start w:val="2"/>
      <w:numFmt w:val="decimal"/>
      <w:lvlText w:val="%1"/>
      <w:lvlJc w:val="left"/>
      <w:pPr>
        <w:tabs>
          <w:tab w:val="num" w:pos="2520"/>
        </w:tabs>
        <w:ind w:left="2520" w:hanging="360"/>
      </w:pPr>
      <w:rPr>
        <w:rFonts w:hint="default"/>
        <w:b/>
        <w:bCs/>
      </w:rPr>
    </w:lvl>
  </w:abstractNum>
  <w:abstractNum w:abstractNumId="22"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915476111">
    <w:abstractNumId w:val="25"/>
  </w:num>
  <w:num w:numId="2" w16cid:durableId="836116799">
    <w:abstractNumId w:val="24"/>
  </w:num>
  <w:num w:numId="3" w16cid:durableId="367722724">
    <w:abstractNumId w:val="8"/>
  </w:num>
  <w:num w:numId="4" w16cid:durableId="1509829262">
    <w:abstractNumId w:val="11"/>
  </w:num>
  <w:num w:numId="5" w16cid:durableId="1459566401">
    <w:abstractNumId w:val="3"/>
  </w:num>
  <w:num w:numId="6" w16cid:durableId="1838689959">
    <w:abstractNumId w:val="2"/>
  </w:num>
  <w:num w:numId="7" w16cid:durableId="140931020">
    <w:abstractNumId w:val="23"/>
  </w:num>
  <w:num w:numId="8" w16cid:durableId="905802227">
    <w:abstractNumId w:val="16"/>
  </w:num>
  <w:num w:numId="9" w16cid:durableId="898631465">
    <w:abstractNumId w:val="18"/>
  </w:num>
  <w:num w:numId="10" w16cid:durableId="1730373800">
    <w:abstractNumId w:val="4"/>
  </w:num>
  <w:num w:numId="11" w16cid:durableId="1309044591">
    <w:abstractNumId w:val="10"/>
  </w:num>
  <w:num w:numId="12" w16cid:durableId="1105615482">
    <w:abstractNumId w:val="14"/>
  </w:num>
  <w:num w:numId="13" w16cid:durableId="1092748290">
    <w:abstractNumId w:val="5"/>
  </w:num>
  <w:num w:numId="14" w16cid:durableId="1597983652">
    <w:abstractNumId w:val="6"/>
  </w:num>
  <w:num w:numId="15" w16cid:durableId="382218283">
    <w:abstractNumId w:val="7"/>
  </w:num>
  <w:num w:numId="16" w16cid:durableId="270279681">
    <w:abstractNumId w:val="17"/>
  </w:num>
  <w:num w:numId="17" w16cid:durableId="12733837">
    <w:abstractNumId w:val="21"/>
  </w:num>
  <w:num w:numId="18" w16cid:durableId="1314021940">
    <w:abstractNumId w:val="22"/>
  </w:num>
  <w:num w:numId="19" w16cid:durableId="1079905631">
    <w:abstractNumId w:val="13"/>
  </w:num>
  <w:num w:numId="20" w16cid:durableId="602610731">
    <w:abstractNumId w:val="9"/>
  </w:num>
  <w:num w:numId="21" w16cid:durableId="1731146108">
    <w:abstractNumId w:val="20"/>
  </w:num>
  <w:num w:numId="22" w16cid:durableId="743332189">
    <w:abstractNumId w:val="15"/>
  </w:num>
  <w:num w:numId="23" w16cid:durableId="361714151">
    <w:abstractNumId w:val="12"/>
  </w:num>
  <w:num w:numId="24" w16cid:durableId="1411808188">
    <w:abstractNumId w:val="0"/>
  </w:num>
  <w:num w:numId="25" w16cid:durableId="942998016">
    <w:abstractNumId w:val="1"/>
  </w:num>
  <w:num w:numId="26" w16cid:durableId="174610808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14ACF"/>
    <w:rsid w:val="000067EB"/>
    <w:rsid w:val="000569D1"/>
    <w:rsid w:val="000D68E8"/>
    <w:rsid w:val="001068CE"/>
    <w:rsid w:val="001E13AA"/>
    <w:rsid w:val="001E1979"/>
    <w:rsid w:val="001E222A"/>
    <w:rsid w:val="001F6BC5"/>
    <w:rsid w:val="00230772"/>
    <w:rsid w:val="0025175F"/>
    <w:rsid w:val="002533C7"/>
    <w:rsid w:val="00276A19"/>
    <w:rsid w:val="002B1CF8"/>
    <w:rsid w:val="002D6B62"/>
    <w:rsid w:val="002D6BCA"/>
    <w:rsid w:val="003D59F2"/>
    <w:rsid w:val="003F3774"/>
    <w:rsid w:val="00401764"/>
    <w:rsid w:val="00414ACF"/>
    <w:rsid w:val="00442EC4"/>
    <w:rsid w:val="004B0F9C"/>
    <w:rsid w:val="004F2093"/>
    <w:rsid w:val="00521191"/>
    <w:rsid w:val="005710FC"/>
    <w:rsid w:val="0059053E"/>
    <w:rsid w:val="00590CEA"/>
    <w:rsid w:val="00614F6F"/>
    <w:rsid w:val="0063747A"/>
    <w:rsid w:val="006A5DDD"/>
    <w:rsid w:val="00770809"/>
    <w:rsid w:val="007B6581"/>
    <w:rsid w:val="007E364E"/>
    <w:rsid w:val="00812581"/>
    <w:rsid w:val="00842F8C"/>
    <w:rsid w:val="008B0BD8"/>
    <w:rsid w:val="008C6BCE"/>
    <w:rsid w:val="009947C2"/>
    <w:rsid w:val="009E0D79"/>
    <w:rsid w:val="00AC4C76"/>
    <w:rsid w:val="00B66EC0"/>
    <w:rsid w:val="00B83235"/>
    <w:rsid w:val="00B84BFE"/>
    <w:rsid w:val="00B875D1"/>
    <w:rsid w:val="00C117BA"/>
    <w:rsid w:val="00C273EE"/>
    <w:rsid w:val="00D129A2"/>
    <w:rsid w:val="00D176F6"/>
    <w:rsid w:val="00DE1783"/>
    <w:rsid w:val="00DE6E05"/>
    <w:rsid w:val="00DE7AEE"/>
    <w:rsid w:val="00E06715"/>
    <w:rsid w:val="00E108B5"/>
    <w:rsid w:val="00E71CD6"/>
    <w:rsid w:val="00EB3BE4"/>
    <w:rsid w:val="00F27C8B"/>
    <w:rsid w:val="00F64331"/>
    <w:rsid w:val="00F65DE0"/>
    <w:rsid w:val="00FB7DC2"/>
    <w:rsid w:val="00FD7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6131DDA5"/>
  <w15:chartTrackingRefBased/>
  <w15:docId w15:val="{1D48E3F3-7AE6-45C9-8F71-11A81EEF9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747A"/>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adjustRightInd w:val="0"/>
      <w:ind w:right="144"/>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BalloonText">
    <w:name w:val="Balloon Text"/>
    <w:basedOn w:val="Normal"/>
    <w:link w:val="BalloonTextChar"/>
    <w:rsid w:val="008C6BCE"/>
    <w:rPr>
      <w:rFonts w:ascii="Tahoma" w:hAnsi="Tahoma" w:cs="Tahoma"/>
      <w:sz w:val="16"/>
      <w:szCs w:val="16"/>
    </w:rPr>
  </w:style>
  <w:style w:type="character" w:customStyle="1" w:styleId="BalloonTextChar">
    <w:name w:val="Balloon Text Char"/>
    <w:link w:val="BalloonText"/>
    <w:rsid w:val="008C6BCE"/>
    <w:rPr>
      <w:rFonts w:ascii="Tahoma" w:hAnsi="Tahoma" w:cs="Tahoma"/>
      <w:sz w:val="16"/>
      <w:szCs w:val="16"/>
    </w:rPr>
  </w:style>
  <w:style w:type="character" w:styleId="Hyperlink">
    <w:name w:val="Hyperlink"/>
    <w:rsid w:val="001F6BC5"/>
    <w:rPr>
      <w:color w:val="0000FF"/>
      <w:u w:val="single"/>
    </w:rPr>
  </w:style>
  <w:style w:type="paragraph" w:styleId="Revision">
    <w:name w:val="Revision"/>
    <w:hidden/>
    <w:uiPriority w:val="99"/>
    <w:semiHidden/>
    <w:rsid w:val="00770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942989">
      <w:bodyDiv w:val="1"/>
      <w:marLeft w:val="0"/>
      <w:marRight w:val="0"/>
      <w:marTop w:val="0"/>
      <w:marBottom w:val="0"/>
      <w:divBdr>
        <w:top w:val="none" w:sz="0" w:space="0" w:color="auto"/>
        <w:left w:val="none" w:sz="0" w:space="0" w:color="auto"/>
        <w:bottom w:val="none" w:sz="0" w:space="0" w:color="auto"/>
        <w:right w:val="none" w:sz="0" w:space="0" w:color="auto"/>
      </w:divBdr>
    </w:div>
    <w:div w:id="1064911692">
      <w:bodyDiv w:val="1"/>
      <w:marLeft w:val="0"/>
      <w:marRight w:val="0"/>
      <w:marTop w:val="0"/>
      <w:marBottom w:val="0"/>
      <w:divBdr>
        <w:top w:val="none" w:sz="0" w:space="0" w:color="auto"/>
        <w:left w:val="none" w:sz="0" w:space="0" w:color="auto"/>
        <w:bottom w:val="none" w:sz="0" w:space="0" w:color="auto"/>
        <w:right w:val="none" w:sz="0" w:space="0" w:color="auto"/>
      </w:divBdr>
    </w:div>
    <w:div w:id="191504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2000-07-04T02:10:00Z</cp:lastPrinted>
  <dcterms:created xsi:type="dcterms:W3CDTF">2024-09-30T18:09:00Z</dcterms:created>
  <dcterms:modified xsi:type="dcterms:W3CDTF">2024-09-30T18:09:00Z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2024-09-30T18:09:59Z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6ad94f66-0669-4974-8dff-c2a31ef24d4f</vt:lpwstr>
  </property>
  <property fmtid="{D5CDD505-2E9C-101B-9397-08002B2CF9AE}" pid="8" name="MSIP_Label_7084cbda-52b8-46fb-a7b7-cb5bd465ed85_ContentBits">
    <vt:lpwstr>0</vt:lpwstr>
  </property>
</Properties>
</file>