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0B47" w14:textId="77777777" w:rsidR="002F3FF9" w:rsidRDefault="002F3FF9">
      <w:pPr>
        <w:pStyle w:val="Footer"/>
        <w:widowControl/>
        <w:tabs>
          <w:tab w:val="clear" w:pos="4320"/>
          <w:tab w:val="clear" w:pos="8640"/>
        </w:tabs>
        <w:rPr>
          <w:rFonts w:ascii="Times New Roman" w:hAnsi="Times New Roman" w:cs="Times New Roman"/>
        </w:rPr>
      </w:pPr>
    </w:p>
    <w:p w14:paraId="234C6AE0" w14:textId="77777777" w:rsidR="002F3FF9" w:rsidRDefault="002F3FF9"/>
    <w:p w14:paraId="45ACE32C" w14:textId="77777777" w:rsidR="002F3FF9" w:rsidRDefault="002F3FF9"/>
    <w:p w14:paraId="1493F9FC" w14:textId="77777777" w:rsidR="002F3FF9" w:rsidRDefault="002F3FF9"/>
    <w:p w14:paraId="0BE9FAB6" w14:textId="77777777" w:rsidR="002F3FF9" w:rsidRDefault="002F3FF9"/>
    <w:p w14:paraId="2A43DA81" w14:textId="77777777" w:rsidR="002F3FF9" w:rsidRDefault="002F3FF9">
      <w:pPr>
        <w:rPr>
          <w:sz w:val="72"/>
          <w:szCs w:val="72"/>
        </w:rPr>
      </w:pPr>
    </w:p>
    <w:p w14:paraId="08225E29" w14:textId="77777777" w:rsidR="002F3FF9" w:rsidRDefault="002F3FF9">
      <w:pPr>
        <w:jc w:val="center"/>
        <w:rPr>
          <w:b/>
          <w:bCs/>
          <w:sz w:val="96"/>
          <w:szCs w:val="96"/>
        </w:rPr>
      </w:pPr>
      <w:r>
        <w:rPr>
          <w:b/>
          <w:bCs/>
          <w:sz w:val="96"/>
          <w:szCs w:val="96"/>
        </w:rPr>
        <w:t>Texas</w:t>
      </w:r>
    </w:p>
    <w:p w14:paraId="2982EF76" w14:textId="77777777" w:rsidR="002F3FF9" w:rsidRDefault="002F3FF9">
      <w:pPr>
        <w:jc w:val="center"/>
        <w:rPr>
          <w:b/>
          <w:bCs/>
          <w:sz w:val="96"/>
          <w:szCs w:val="96"/>
        </w:rPr>
      </w:pPr>
    </w:p>
    <w:p w14:paraId="1F294DEC" w14:textId="77777777" w:rsidR="002F3FF9" w:rsidRDefault="002F3FF9">
      <w:pPr>
        <w:jc w:val="center"/>
        <w:rPr>
          <w:b/>
          <w:bCs/>
          <w:sz w:val="96"/>
          <w:szCs w:val="96"/>
        </w:rPr>
      </w:pPr>
      <w:r>
        <w:rPr>
          <w:b/>
          <w:bCs/>
          <w:sz w:val="96"/>
          <w:szCs w:val="96"/>
          <w:u w:val="single"/>
        </w:rPr>
        <w:t>S</w:t>
      </w:r>
      <w:r>
        <w:rPr>
          <w:b/>
          <w:bCs/>
          <w:sz w:val="96"/>
          <w:szCs w:val="96"/>
        </w:rPr>
        <w:t>tandard</w:t>
      </w:r>
    </w:p>
    <w:p w14:paraId="0E9F183A" w14:textId="77777777" w:rsidR="002F3FF9" w:rsidRDefault="002F3FF9">
      <w:pPr>
        <w:jc w:val="center"/>
        <w:rPr>
          <w:b/>
          <w:bCs/>
          <w:sz w:val="96"/>
          <w:szCs w:val="96"/>
        </w:rPr>
      </w:pPr>
      <w:r>
        <w:rPr>
          <w:b/>
          <w:bCs/>
          <w:sz w:val="96"/>
          <w:szCs w:val="96"/>
          <w:u w:val="single"/>
        </w:rPr>
        <w:t>E</w:t>
      </w:r>
      <w:r>
        <w:rPr>
          <w:b/>
          <w:bCs/>
          <w:sz w:val="96"/>
          <w:szCs w:val="96"/>
        </w:rPr>
        <w:t>lectronic</w:t>
      </w:r>
    </w:p>
    <w:p w14:paraId="0871131C" w14:textId="77777777" w:rsidR="002F3FF9" w:rsidRDefault="002F3FF9">
      <w:pPr>
        <w:jc w:val="center"/>
        <w:rPr>
          <w:b/>
          <w:bCs/>
          <w:sz w:val="96"/>
          <w:szCs w:val="96"/>
        </w:rPr>
      </w:pPr>
      <w:r>
        <w:rPr>
          <w:b/>
          <w:bCs/>
          <w:sz w:val="96"/>
          <w:szCs w:val="96"/>
          <w:u w:val="single"/>
        </w:rPr>
        <w:t>T</w:t>
      </w:r>
      <w:r>
        <w:rPr>
          <w:b/>
          <w:bCs/>
          <w:sz w:val="96"/>
          <w:szCs w:val="96"/>
        </w:rPr>
        <w:t>ransaction</w:t>
      </w:r>
    </w:p>
    <w:p w14:paraId="74F6C8D3" w14:textId="77777777" w:rsidR="002F3FF9" w:rsidRDefault="002F3FF9">
      <w:pPr>
        <w:jc w:val="center"/>
        <w:rPr>
          <w:sz w:val="72"/>
          <w:szCs w:val="72"/>
        </w:rPr>
      </w:pPr>
    </w:p>
    <w:p w14:paraId="3A833493" w14:textId="77777777" w:rsidR="002F3FF9" w:rsidRDefault="002F3FF9">
      <w:pPr>
        <w:jc w:val="center"/>
        <w:rPr>
          <w:b/>
          <w:bCs/>
          <w:sz w:val="72"/>
          <w:szCs w:val="72"/>
        </w:rPr>
      </w:pPr>
      <w:r>
        <w:rPr>
          <w:b/>
          <w:bCs/>
          <w:sz w:val="72"/>
          <w:szCs w:val="72"/>
        </w:rPr>
        <w:t>814_26:</w:t>
      </w:r>
    </w:p>
    <w:p w14:paraId="5684B0DC" w14:textId="77777777" w:rsidR="002F3FF9" w:rsidRDefault="002F3FF9">
      <w:pPr>
        <w:pStyle w:val="Heading5"/>
      </w:pPr>
      <w:r>
        <w:t>Historical Usage Request</w:t>
      </w:r>
    </w:p>
    <w:p w14:paraId="3B81D05F" w14:textId="77777777" w:rsidR="002F3FF9" w:rsidRDefault="002F3FF9">
      <w:pPr>
        <w:jc w:val="center"/>
        <w:rPr>
          <w:sz w:val="72"/>
          <w:szCs w:val="72"/>
        </w:rPr>
      </w:pPr>
    </w:p>
    <w:p w14:paraId="7E23AE4A" w14:textId="77777777" w:rsidR="002F3FF9" w:rsidRDefault="002F3FF9">
      <w:pPr>
        <w:rPr>
          <w:sz w:val="32"/>
          <w:szCs w:val="32"/>
          <w:u w:val="single"/>
        </w:rPr>
      </w:pPr>
    </w:p>
    <w:p w14:paraId="39E24EA9" w14:textId="77777777" w:rsidR="002F3FF9" w:rsidRDefault="002F3FF9">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9F073F3" w14:textId="77777777" w:rsidR="002F3FF9" w:rsidRPr="00CE0202" w:rsidRDefault="002F3FF9">
      <w:pPr>
        <w:rPr>
          <w:sz w:val="32"/>
          <w:szCs w:val="32"/>
          <w:lang w:val="fr-FR"/>
        </w:rPr>
      </w:pPr>
      <w:r w:rsidRPr="00CE0202">
        <w:rPr>
          <w:sz w:val="32"/>
          <w:szCs w:val="32"/>
          <w:lang w:val="fr-FR"/>
        </w:rPr>
        <w:t>ANSI ASC X12 Ver/Rel 004010</w:t>
      </w:r>
    </w:p>
    <w:p w14:paraId="589D00DA" w14:textId="77777777" w:rsidR="002F3FF9" w:rsidRDefault="002F3FF9">
      <w:pPr>
        <w:rPr>
          <w:sz w:val="32"/>
          <w:szCs w:val="32"/>
        </w:rPr>
      </w:pPr>
      <w:r>
        <w:rPr>
          <w:sz w:val="32"/>
          <w:szCs w:val="32"/>
        </w:rPr>
        <w:t>Transaction Set 814</w:t>
      </w:r>
    </w:p>
    <w:p w14:paraId="1A36814A" w14:textId="77777777" w:rsidR="002F3FF9" w:rsidRDefault="002F3FF9">
      <w:pPr>
        <w:ind w:right="144"/>
        <w:jc w:val="center"/>
        <w:rPr>
          <w:b/>
          <w:bCs/>
          <w:snapToGrid w:val="0"/>
          <w:sz w:val="40"/>
          <w:szCs w:val="40"/>
        </w:rPr>
      </w:pPr>
      <w:r>
        <w:rPr>
          <w:sz w:val="48"/>
          <w:szCs w:val="48"/>
        </w:rPr>
        <w:br w:type="page"/>
      </w:r>
      <w:r>
        <w:rPr>
          <w:b/>
          <w:bCs/>
          <w:snapToGrid w:val="0"/>
          <w:sz w:val="40"/>
          <w:szCs w:val="40"/>
        </w:rPr>
        <w:lastRenderedPageBreak/>
        <w:t>Texas 814_26:</w:t>
      </w:r>
    </w:p>
    <w:p w14:paraId="380AC269" w14:textId="77777777" w:rsidR="002F3FF9" w:rsidRDefault="0038534C">
      <w:pPr>
        <w:pStyle w:val="Heading7"/>
        <w:jc w:val="center"/>
      </w:pPr>
      <w:r>
        <w:t>Historical Usage Request</w:t>
      </w:r>
    </w:p>
    <w:p w14:paraId="0FD0F769" w14:textId="77777777" w:rsidR="002F3FF9" w:rsidRDefault="002F3FF9">
      <w:pPr>
        <w:ind w:right="144"/>
        <w:rPr>
          <w:snapToGrid w:val="0"/>
          <w:sz w:val="36"/>
          <w:szCs w:val="36"/>
        </w:rPr>
      </w:pPr>
    </w:p>
    <w:p w14:paraId="5EB032A3" w14:textId="77777777" w:rsidR="002F3FF9" w:rsidRDefault="002F3FF9">
      <w:pPr>
        <w:ind w:right="144"/>
        <w:rPr>
          <w:snapToGrid w:val="0"/>
          <w:sz w:val="36"/>
          <w:szCs w:val="36"/>
        </w:rPr>
      </w:pPr>
    </w:p>
    <w:p w14:paraId="28937999" w14:textId="77777777" w:rsidR="002F3FF9" w:rsidRDefault="002F3FF9">
      <w:pPr>
        <w:ind w:right="144"/>
        <w:rPr>
          <w:snapToGrid w:val="0"/>
          <w:sz w:val="32"/>
          <w:szCs w:val="32"/>
        </w:rPr>
      </w:pPr>
      <w:r>
        <w:rPr>
          <w:snapToGrid w:val="0"/>
          <w:sz w:val="32"/>
          <w:szCs w:val="32"/>
        </w:rPr>
        <w:t>This transaction set...</w:t>
      </w:r>
    </w:p>
    <w:p w14:paraId="3CACA904" w14:textId="77777777" w:rsidR="002F3FF9" w:rsidRDefault="002F3FF9">
      <w:pPr>
        <w:ind w:right="144"/>
        <w:rPr>
          <w:snapToGrid w:val="0"/>
          <w:sz w:val="32"/>
          <w:szCs w:val="32"/>
        </w:rPr>
      </w:pPr>
    </w:p>
    <w:p w14:paraId="46DCCE67" w14:textId="77777777" w:rsidR="002F3FF9" w:rsidRDefault="002F3FF9">
      <w:pPr>
        <w:pStyle w:val="BodyText"/>
        <w:rPr>
          <w:sz w:val="32"/>
          <w:szCs w:val="32"/>
        </w:rPr>
      </w:pPr>
      <w:r>
        <w:rPr>
          <w:sz w:val="32"/>
          <w:szCs w:val="32"/>
        </w:rPr>
        <w:t>... from the CR to ERCOT, is used to request the historical usage for an ESI ID.</w:t>
      </w:r>
    </w:p>
    <w:p w14:paraId="1FE717FE" w14:textId="77777777" w:rsidR="002F3FF9" w:rsidRDefault="002F3FF9">
      <w:pPr>
        <w:pStyle w:val="BodyText"/>
        <w:rPr>
          <w:sz w:val="32"/>
          <w:szCs w:val="32"/>
        </w:rPr>
      </w:pPr>
      <w:r>
        <w:rPr>
          <w:sz w:val="32"/>
          <w:szCs w:val="32"/>
        </w:rPr>
        <w:t xml:space="preserve">...  from ERCOT to the TDSP, it is a pass through of the CR’s 814_26 Ad-hoc Historical Usage Request. </w:t>
      </w:r>
    </w:p>
    <w:p w14:paraId="7F902531" w14:textId="77777777" w:rsidR="002F3FF9" w:rsidRDefault="002F3FF9">
      <w:pPr>
        <w:ind w:right="144"/>
        <w:rPr>
          <w:snapToGrid w:val="0"/>
          <w:sz w:val="32"/>
          <w:szCs w:val="32"/>
        </w:rPr>
      </w:pPr>
    </w:p>
    <w:p w14:paraId="57EFB24C" w14:textId="77777777" w:rsidR="002F3FF9" w:rsidRDefault="002F3FF9">
      <w:pPr>
        <w:ind w:right="144"/>
        <w:rPr>
          <w:snapToGrid w:val="0"/>
          <w:sz w:val="32"/>
          <w:szCs w:val="32"/>
        </w:rPr>
      </w:pPr>
      <w:r>
        <w:rPr>
          <w:snapToGrid w:val="0"/>
          <w:sz w:val="32"/>
          <w:szCs w:val="32"/>
        </w:rPr>
        <w:t>Document Flow:</w:t>
      </w:r>
    </w:p>
    <w:p w14:paraId="21980439" w14:textId="77777777" w:rsidR="002F3FF9" w:rsidRDefault="002F3FF9">
      <w:pPr>
        <w:numPr>
          <w:ilvl w:val="0"/>
          <w:numId w:val="19"/>
        </w:numPr>
        <w:ind w:right="144"/>
        <w:rPr>
          <w:snapToGrid w:val="0"/>
          <w:sz w:val="32"/>
          <w:szCs w:val="32"/>
        </w:rPr>
      </w:pPr>
      <w:r>
        <w:rPr>
          <w:snapToGrid w:val="0"/>
          <w:sz w:val="32"/>
          <w:szCs w:val="32"/>
        </w:rPr>
        <w:t xml:space="preserve">CR to ERCOT    </w:t>
      </w:r>
    </w:p>
    <w:p w14:paraId="5FE6C6C9" w14:textId="77777777" w:rsidR="002F3FF9" w:rsidRDefault="002F3FF9">
      <w:pPr>
        <w:numPr>
          <w:ilvl w:val="0"/>
          <w:numId w:val="19"/>
        </w:numPr>
        <w:ind w:right="144"/>
        <w:rPr>
          <w:snapToGrid w:val="0"/>
          <w:sz w:val="32"/>
          <w:szCs w:val="32"/>
        </w:rPr>
      </w:pPr>
      <w:r>
        <w:rPr>
          <w:snapToGrid w:val="0"/>
          <w:sz w:val="32"/>
          <w:szCs w:val="32"/>
        </w:rPr>
        <w:t>ERCOT to TDSP</w:t>
      </w:r>
    </w:p>
    <w:p w14:paraId="3365032F" w14:textId="77777777" w:rsidR="007C6AD6" w:rsidRDefault="007C6AD6" w:rsidP="007C6AD6">
      <w:pPr>
        <w:ind w:right="144"/>
        <w:rPr>
          <w:snapToGrid w:val="0"/>
          <w:sz w:val="32"/>
          <w:szCs w:val="32"/>
        </w:rPr>
      </w:pPr>
    </w:p>
    <w:p w14:paraId="4537E6B5" w14:textId="77777777" w:rsidR="007C6AD6" w:rsidRPr="007C6AD6" w:rsidRDefault="007C6AD6" w:rsidP="007C6AD6">
      <w:pPr>
        <w:ind w:right="144"/>
        <w:rPr>
          <w:snapToGrid w:val="0"/>
          <w:sz w:val="32"/>
          <w:szCs w:val="32"/>
        </w:rPr>
      </w:pPr>
      <w:r w:rsidRPr="007C6AD6">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C9A9648" w14:textId="77777777" w:rsidR="002F3FF9" w:rsidRDefault="002F3FF9">
      <w:pPr>
        <w:ind w:right="144"/>
        <w:rPr>
          <w:snapToGrid w:val="0"/>
          <w:sz w:val="32"/>
          <w:szCs w:val="32"/>
        </w:rPr>
      </w:pPr>
    </w:p>
    <w:p w14:paraId="21840A8B" w14:textId="77777777" w:rsidR="002F3FF9" w:rsidRDefault="002F3FF9">
      <w:pPr>
        <w:ind w:firstLine="300"/>
        <w:rPr>
          <w:snapToGrid w:val="0"/>
          <w:sz w:val="32"/>
          <w:szCs w:val="32"/>
        </w:rPr>
      </w:pPr>
    </w:p>
    <w:p w14:paraId="61954DC9" w14:textId="77777777" w:rsidR="002F3FF9" w:rsidRDefault="002F3FF9">
      <w:pPr>
        <w:rPr>
          <w:snapToGrid w:val="0"/>
          <w:sz w:val="32"/>
          <w:szCs w:val="32"/>
        </w:rPr>
      </w:pPr>
    </w:p>
    <w:p w14:paraId="37D60950" w14:textId="77777777" w:rsidR="002F3FF9" w:rsidRDefault="002F3FF9">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7639F6" w:rsidRPr="003B705C" w14:paraId="2E7599CE" w14:textId="77777777" w:rsidTr="0097448B">
        <w:trPr>
          <w:cantSplit/>
          <w:trHeight w:val="530"/>
        </w:trPr>
        <w:tc>
          <w:tcPr>
            <w:tcW w:w="1620" w:type="dxa"/>
            <w:tcBorders>
              <w:top w:val="nil"/>
              <w:left w:val="nil"/>
              <w:bottom w:val="nil"/>
              <w:right w:val="nil"/>
            </w:tcBorders>
          </w:tcPr>
          <w:p w14:paraId="29300E1E" w14:textId="77777777" w:rsidR="007639F6" w:rsidRPr="003B705C" w:rsidRDefault="007639F6"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339A5663" w14:textId="77777777" w:rsidR="007639F6" w:rsidRPr="003B705C" w:rsidRDefault="007639F6" w:rsidP="0097448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2F0E45D" w14:textId="77777777" w:rsidR="007639F6" w:rsidRPr="003B705C" w:rsidRDefault="007639F6" w:rsidP="0097448B">
            <w:pPr>
              <w:keepNext/>
              <w:widowControl w:val="0"/>
              <w:tabs>
                <w:tab w:val="left" w:pos="6858"/>
              </w:tabs>
              <w:outlineLvl w:val="0"/>
              <w:rPr>
                <w:b/>
                <w:bCs/>
                <w:sz w:val="32"/>
              </w:rPr>
            </w:pPr>
            <w:r w:rsidRPr="003B705C">
              <w:rPr>
                <w:b/>
                <w:bCs/>
                <w:sz w:val="32"/>
              </w:rPr>
              <w:t>Summary of Changes</w:t>
            </w:r>
          </w:p>
        </w:tc>
      </w:tr>
      <w:tr w:rsidR="007639F6" w:rsidRPr="003B705C" w14:paraId="7E5CB730" w14:textId="77777777" w:rsidTr="0097448B">
        <w:trPr>
          <w:cantSplit/>
          <w:trHeight w:val="504"/>
        </w:trPr>
        <w:tc>
          <w:tcPr>
            <w:tcW w:w="1620" w:type="dxa"/>
            <w:tcBorders>
              <w:top w:val="nil"/>
              <w:left w:val="nil"/>
              <w:bottom w:val="nil"/>
            </w:tcBorders>
          </w:tcPr>
          <w:p w14:paraId="709A3B64" w14:textId="77777777" w:rsidR="007639F6" w:rsidRPr="003B705C" w:rsidRDefault="007639F6"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941843">
              <w:rPr>
                <w:sz w:val="18"/>
                <w:szCs w:val="18"/>
              </w:rPr>
              <w:t>30,</w:t>
            </w:r>
            <w:r w:rsidRPr="003B705C">
              <w:rPr>
                <w:sz w:val="18"/>
                <w:szCs w:val="18"/>
              </w:rPr>
              <w:t xml:space="preserve"> 20</w:t>
            </w:r>
            <w:r>
              <w:rPr>
                <w:sz w:val="18"/>
                <w:szCs w:val="18"/>
              </w:rPr>
              <w:t>1</w:t>
            </w:r>
            <w:r w:rsidRPr="003B705C">
              <w:rPr>
                <w:sz w:val="18"/>
                <w:szCs w:val="18"/>
              </w:rPr>
              <w:t>0</w:t>
            </w:r>
          </w:p>
          <w:p w14:paraId="67E55713" w14:textId="77777777" w:rsidR="007639F6" w:rsidRPr="003B705C" w:rsidRDefault="007639F6"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44A5588" w14:textId="77777777" w:rsidR="007639F6" w:rsidRPr="003B705C" w:rsidRDefault="007639F6" w:rsidP="0097448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2C03640" w14:textId="77777777" w:rsidR="00220273" w:rsidRDefault="00220273" w:rsidP="00220273">
            <w:pPr>
              <w:rPr>
                <w:sz w:val="18"/>
                <w:szCs w:val="18"/>
              </w:rPr>
            </w:pPr>
            <w:r w:rsidRPr="003B705C">
              <w:rPr>
                <w:sz w:val="18"/>
                <w:szCs w:val="18"/>
              </w:rPr>
              <w:t>Initial Release</w:t>
            </w:r>
          </w:p>
          <w:p w14:paraId="72EDE1AE" w14:textId="77777777" w:rsidR="007639F6" w:rsidRPr="003B705C" w:rsidRDefault="007639F6" w:rsidP="0097448B">
            <w:pPr>
              <w:rPr>
                <w:sz w:val="18"/>
                <w:szCs w:val="18"/>
              </w:rPr>
            </w:pPr>
          </w:p>
          <w:p w14:paraId="2AF7C567" w14:textId="77777777" w:rsidR="002D6405" w:rsidRPr="003B705C" w:rsidRDefault="002D6405" w:rsidP="00220273">
            <w:pPr>
              <w:rPr>
                <w:sz w:val="18"/>
                <w:szCs w:val="18"/>
              </w:rPr>
            </w:pPr>
          </w:p>
        </w:tc>
      </w:tr>
      <w:tr w:rsidR="00D12022" w:rsidRPr="003B705C" w14:paraId="6A0CD89E" w14:textId="77777777" w:rsidTr="0097448B">
        <w:trPr>
          <w:cantSplit/>
          <w:trHeight w:val="504"/>
        </w:trPr>
        <w:tc>
          <w:tcPr>
            <w:tcW w:w="1620" w:type="dxa"/>
            <w:tcBorders>
              <w:top w:val="nil"/>
              <w:left w:val="nil"/>
              <w:bottom w:val="nil"/>
            </w:tcBorders>
          </w:tcPr>
          <w:p w14:paraId="45ECA42C" w14:textId="77777777" w:rsidR="00D12022" w:rsidRDefault="00D12022"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F0631F">
              <w:rPr>
                <w:sz w:val="18"/>
                <w:szCs w:val="18"/>
              </w:rPr>
              <w:t>11</w:t>
            </w:r>
            <w:r>
              <w:rPr>
                <w:sz w:val="18"/>
                <w:szCs w:val="18"/>
              </w:rPr>
              <w:t>, 2012</w:t>
            </w:r>
          </w:p>
          <w:p w14:paraId="22631004" w14:textId="77777777" w:rsidR="00D12022" w:rsidRDefault="00D12022"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D6A2FBC" w14:textId="77777777" w:rsidR="00D12022" w:rsidRPr="003B705C" w:rsidRDefault="00D12022" w:rsidP="0097448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DB627AB" w14:textId="77777777" w:rsidR="00D12022" w:rsidRDefault="00D12022" w:rsidP="0097448B">
            <w:pPr>
              <w:rPr>
                <w:sz w:val="18"/>
                <w:szCs w:val="18"/>
              </w:rPr>
            </w:pPr>
            <w:r>
              <w:rPr>
                <w:sz w:val="18"/>
                <w:szCs w:val="18"/>
              </w:rPr>
              <w:t>Updated examples for TX SET 4.0</w:t>
            </w:r>
          </w:p>
          <w:p w14:paraId="501CCC4C" w14:textId="77777777" w:rsidR="002D6405" w:rsidRDefault="002D6405" w:rsidP="0097448B">
            <w:pPr>
              <w:rPr>
                <w:sz w:val="18"/>
                <w:szCs w:val="18"/>
              </w:rPr>
            </w:pPr>
          </w:p>
          <w:p w14:paraId="7BD65F24" w14:textId="77777777" w:rsidR="002D6405" w:rsidRPr="003B705C" w:rsidRDefault="002D6405" w:rsidP="0097448B">
            <w:pPr>
              <w:rPr>
                <w:sz w:val="18"/>
                <w:szCs w:val="18"/>
              </w:rPr>
            </w:pPr>
          </w:p>
        </w:tc>
      </w:tr>
      <w:tr w:rsidR="002D6405" w:rsidRPr="003B705C" w14:paraId="630DA690" w14:textId="77777777" w:rsidTr="0097448B">
        <w:trPr>
          <w:cantSplit/>
          <w:trHeight w:val="504"/>
          <w:ins w:id="0" w:author="MCT" w:date="2023-02-13T14:30:00Z"/>
        </w:trPr>
        <w:tc>
          <w:tcPr>
            <w:tcW w:w="1620" w:type="dxa"/>
            <w:tcBorders>
              <w:top w:val="nil"/>
              <w:left w:val="nil"/>
              <w:bottom w:val="nil"/>
            </w:tcBorders>
          </w:tcPr>
          <w:p w14:paraId="09DF1F03" w14:textId="77777777" w:rsidR="002D6405" w:rsidRDefault="00596FAF"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4:30:00Z"/>
                <w:sz w:val="18"/>
                <w:szCs w:val="18"/>
              </w:rPr>
            </w:pPr>
            <w:ins w:id="2" w:author="MCT" w:date="2023-05-02T15:36:00Z">
              <w:r>
                <w:rPr>
                  <w:sz w:val="18"/>
                  <w:szCs w:val="18"/>
                </w:rPr>
                <w:t>November 11, 2024</w:t>
              </w:r>
            </w:ins>
          </w:p>
          <w:p w14:paraId="4FB561FF" w14:textId="77777777" w:rsidR="002D6405" w:rsidRDefault="002D6405"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4:30:00Z"/>
                <w:sz w:val="18"/>
                <w:szCs w:val="18"/>
              </w:rPr>
            </w:pPr>
            <w:ins w:id="4" w:author="MCT" w:date="2023-02-13T14:30:00Z">
              <w:r>
                <w:rPr>
                  <w:sz w:val="18"/>
                  <w:szCs w:val="18"/>
                </w:rPr>
                <w:t>Version 5.0</w:t>
              </w:r>
            </w:ins>
          </w:p>
        </w:tc>
        <w:tc>
          <w:tcPr>
            <w:tcW w:w="180" w:type="dxa"/>
            <w:tcBorders>
              <w:top w:val="nil"/>
              <w:left w:val="nil"/>
              <w:bottom w:val="nil"/>
              <w:right w:val="nil"/>
            </w:tcBorders>
          </w:tcPr>
          <w:p w14:paraId="7C7D5E68" w14:textId="77777777" w:rsidR="002D6405" w:rsidRPr="003B705C" w:rsidRDefault="002D6405" w:rsidP="0097448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4:30:00Z"/>
                <w:bCs/>
                <w:sz w:val="18"/>
                <w:szCs w:val="18"/>
              </w:rPr>
            </w:pPr>
          </w:p>
        </w:tc>
        <w:tc>
          <w:tcPr>
            <w:tcW w:w="8100" w:type="dxa"/>
            <w:tcBorders>
              <w:top w:val="nil"/>
              <w:left w:val="nil"/>
              <w:bottom w:val="nil"/>
              <w:right w:val="nil"/>
            </w:tcBorders>
          </w:tcPr>
          <w:p w14:paraId="709BB5C3" w14:textId="77777777" w:rsidR="002D6405" w:rsidRDefault="00596FAF" w:rsidP="0097448B">
            <w:pPr>
              <w:rPr>
                <w:ins w:id="6" w:author="MCT" w:date="2023-05-02T15:37:00Z"/>
                <w:sz w:val="18"/>
                <w:szCs w:val="18"/>
              </w:rPr>
            </w:pPr>
            <w:ins w:id="7" w:author="MCT" w:date="2023-05-02T15:37:00Z">
              <w:r>
                <w:rPr>
                  <w:sz w:val="18"/>
                  <w:szCs w:val="18"/>
                </w:rPr>
                <w:t>No changes for Texas SET 5.0</w:t>
              </w:r>
            </w:ins>
          </w:p>
          <w:p w14:paraId="2098EEF4" w14:textId="77777777" w:rsidR="00596FAF" w:rsidRDefault="00596FAF" w:rsidP="0097448B">
            <w:pPr>
              <w:rPr>
                <w:ins w:id="8" w:author="MCT" w:date="2023-05-02T15:37:00Z"/>
                <w:sz w:val="18"/>
                <w:szCs w:val="18"/>
              </w:rPr>
            </w:pPr>
          </w:p>
          <w:p w14:paraId="2613DCE3" w14:textId="77777777" w:rsidR="00596FAF" w:rsidRDefault="00596FAF" w:rsidP="0097448B">
            <w:pPr>
              <w:rPr>
                <w:ins w:id="9" w:author="MCT" w:date="2023-02-13T14:30:00Z"/>
                <w:sz w:val="18"/>
                <w:szCs w:val="18"/>
              </w:rPr>
            </w:pPr>
          </w:p>
        </w:tc>
      </w:tr>
    </w:tbl>
    <w:p w14:paraId="1DBBC1B3" w14:textId="77777777" w:rsidR="002F3FF9" w:rsidRPr="003F4A08" w:rsidRDefault="002F3FF9" w:rsidP="007639F6">
      <w:pPr>
        <w:tabs>
          <w:tab w:val="right" w:pos="1800"/>
          <w:tab w:val="left" w:pos="2160"/>
        </w:tabs>
        <w:rPr>
          <w:rFonts w:ascii="Calibri" w:hAnsi="Calibri"/>
          <w:snapToGrid w:val="0"/>
          <w:sz w:val="22"/>
          <w:szCs w:val="22"/>
        </w:rPr>
      </w:pPr>
      <w:r>
        <w:rPr>
          <w:b/>
          <w:bCs/>
          <w:snapToGrid w:val="0"/>
          <w:sz w:val="40"/>
          <w:szCs w:val="40"/>
        </w:rPr>
        <w:br w:type="page"/>
      </w:r>
      <w:r w:rsidR="007639F6">
        <w:rPr>
          <w:snapToGrid w:val="0"/>
        </w:rPr>
        <w:lastRenderedPageBreak/>
        <w:t xml:space="preserve"> </w:t>
      </w:r>
    </w:p>
    <w:p w14:paraId="4702AC45" w14:textId="77777777" w:rsidR="002F3FF9" w:rsidRDefault="003F4A08">
      <w:pPr>
        <w:rPr>
          <w:rFonts w:ascii="Calibri" w:hAnsi="Calibri"/>
          <w:snapToGrid w:val="0"/>
          <w:sz w:val="22"/>
          <w:szCs w:val="22"/>
        </w:rPr>
      </w:pPr>
      <w:r w:rsidRPr="003F4A08">
        <w:rPr>
          <w:rFonts w:ascii="Calibri" w:hAnsi="Calibri"/>
          <w:snapToGrid w:val="0"/>
          <w:sz w:val="22"/>
          <w:szCs w:val="22"/>
        </w:rPr>
        <w:t>814_26 Example #1 of 2</w:t>
      </w:r>
    </w:p>
    <w:p w14:paraId="4C97AE67" w14:textId="77777777" w:rsidR="003F4A08" w:rsidRDefault="003F4A08">
      <w:pPr>
        <w:rPr>
          <w:rFonts w:ascii="Calibri" w:hAnsi="Calibri"/>
          <w:snapToGrid w:val="0"/>
          <w:sz w:val="22"/>
          <w:szCs w:val="22"/>
        </w:rPr>
      </w:pPr>
      <w:r w:rsidRPr="003F4A08">
        <w:rPr>
          <w:rFonts w:ascii="Calibri" w:hAnsi="Calibri"/>
          <w:snapToGrid w:val="0"/>
          <w:sz w:val="22"/>
          <w:szCs w:val="22"/>
        </w:rPr>
        <w:t>Historical Usage Request – CR to ERCOT</w:t>
      </w:r>
    </w:p>
    <w:tbl>
      <w:tblPr>
        <w:tblW w:w="9060" w:type="dxa"/>
        <w:tblInd w:w="93" w:type="dxa"/>
        <w:tblLook w:val="04A0" w:firstRow="1" w:lastRow="0" w:firstColumn="1" w:lastColumn="0" w:noHBand="0" w:noVBand="1"/>
      </w:tblPr>
      <w:tblGrid>
        <w:gridCol w:w="400"/>
        <w:gridCol w:w="4180"/>
        <w:gridCol w:w="4480"/>
      </w:tblGrid>
      <w:tr w:rsidR="00D12022" w:rsidRPr="00D12022" w14:paraId="1A2ADCD9" w14:textId="77777777" w:rsidTr="00D12022">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20A8F5D" w14:textId="77777777" w:rsidR="00D12022" w:rsidRPr="00D12022" w:rsidRDefault="00D12022" w:rsidP="00D12022">
            <w:pPr>
              <w:autoSpaceDE/>
              <w:autoSpaceDN/>
              <w:jc w:val="center"/>
              <w:rPr>
                <w:rFonts w:ascii="Calibri" w:hAnsi="Calibri" w:cs="Calibri"/>
                <w:color w:val="000000"/>
                <w:sz w:val="22"/>
                <w:szCs w:val="22"/>
              </w:rPr>
            </w:pPr>
            <w:r w:rsidRPr="00D12022">
              <w:rPr>
                <w:rFonts w:ascii="Calibri" w:hAnsi="Calibri" w:cs="Calibri"/>
                <w:color w:val="000000"/>
                <w:sz w:val="22"/>
                <w:szCs w:val="22"/>
              </w:rPr>
              <w:t>CR submits request for 12-monhts of Historical Usage to ERCOT</w:t>
            </w:r>
            <w:r w:rsidRPr="00D12022">
              <w:rPr>
                <w:rFonts w:ascii="Calibri" w:hAnsi="Calibri" w:cs="Calibri"/>
                <w:color w:val="000000"/>
                <w:sz w:val="22"/>
                <w:szCs w:val="22"/>
              </w:rPr>
              <w:br/>
              <w:t>Used to request Historical Summarized Usage (HU) on an ESI ID</w:t>
            </w:r>
            <w:r w:rsidRPr="00D12022">
              <w:rPr>
                <w:rFonts w:ascii="Calibri" w:hAnsi="Calibri" w:cs="Calibri"/>
                <w:color w:val="000000"/>
                <w:sz w:val="22"/>
                <w:szCs w:val="22"/>
              </w:rPr>
              <w:br/>
              <w:t>(interval summary or unmetered services or non-interval detail)</w:t>
            </w:r>
          </w:p>
        </w:tc>
      </w:tr>
      <w:tr w:rsidR="00D12022" w:rsidRPr="00D12022" w14:paraId="2CB50BCF" w14:textId="77777777" w:rsidTr="00D12022">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67204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044D835C"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Transaction Type, Transaction Set Control Number</w:t>
            </w:r>
          </w:p>
        </w:tc>
      </w:tr>
      <w:tr w:rsidR="00D12022" w:rsidRPr="00D12022" w14:paraId="77A27931" w14:textId="77777777" w:rsidTr="00D12022">
        <w:trPr>
          <w:trHeight w:val="9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92BE3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BGN~13~200805101201001~20080510~~~~~26</w:t>
            </w:r>
          </w:p>
        </w:tc>
        <w:tc>
          <w:tcPr>
            <w:tcW w:w="4480" w:type="dxa"/>
            <w:tcBorders>
              <w:top w:val="nil"/>
              <w:left w:val="nil"/>
              <w:bottom w:val="single" w:sz="4" w:space="0" w:color="auto"/>
              <w:right w:val="single" w:sz="4" w:space="0" w:color="auto"/>
            </w:tcBorders>
            <w:shd w:val="clear" w:color="auto" w:fill="auto"/>
            <w:hideMark/>
          </w:tcPr>
          <w:p w14:paraId="70974E44"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xml:space="preserve">Request, Unique Transaction Number, Transaction Date, Original Transaction ID, SET Transaction Number </w:t>
            </w:r>
          </w:p>
        </w:tc>
      </w:tr>
      <w:tr w:rsidR="00D12022" w:rsidRPr="00D12022" w14:paraId="5B6CA8E5" w14:textId="77777777" w:rsidTr="00D1202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103B9F"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N1~SJ~CR NAME~1~98765432~~41</w:t>
            </w:r>
          </w:p>
        </w:tc>
        <w:tc>
          <w:tcPr>
            <w:tcW w:w="4480" w:type="dxa"/>
            <w:tcBorders>
              <w:top w:val="nil"/>
              <w:left w:val="nil"/>
              <w:bottom w:val="single" w:sz="4" w:space="0" w:color="auto"/>
              <w:right w:val="single" w:sz="4" w:space="0" w:color="auto"/>
            </w:tcBorders>
            <w:shd w:val="clear" w:color="auto" w:fill="auto"/>
            <w:hideMark/>
          </w:tcPr>
          <w:p w14:paraId="1CCC0F1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CR Name and DUNS Number, Sender</w:t>
            </w:r>
          </w:p>
        </w:tc>
      </w:tr>
      <w:tr w:rsidR="00D12022" w:rsidRPr="00D12022" w14:paraId="69A23001" w14:textId="77777777" w:rsidTr="00D1202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2983F7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55C7B61C"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Customer Name</w:t>
            </w:r>
          </w:p>
        </w:tc>
      </w:tr>
      <w:tr w:rsidR="00D12022" w:rsidRPr="00D12022" w14:paraId="38C31DAB" w14:textId="77777777" w:rsidTr="00D12022">
        <w:trPr>
          <w:trHeight w:val="300"/>
        </w:trPr>
        <w:tc>
          <w:tcPr>
            <w:tcW w:w="400" w:type="dxa"/>
            <w:tcBorders>
              <w:top w:val="nil"/>
              <w:left w:val="nil"/>
              <w:bottom w:val="single" w:sz="4" w:space="0" w:color="auto"/>
              <w:right w:val="single" w:sz="4" w:space="0" w:color="auto"/>
            </w:tcBorders>
            <w:shd w:val="clear" w:color="auto" w:fill="auto"/>
            <w:hideMark/>
          </w:tcPr>
          <w:p w14:paraId="0E187C6B"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5C69D77B"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N4~~~77777</w:t>
            </w:r>
          </w:p>
        </w:tc>
        <w:tc>
          <w:tcPr>
            <w:tcW w:w="4480" w:type="dxa"/>
            <w:tcBorders>
              <w:top w:val="nil"/>
              <w:left w:val="nil"/>
              <w:bottom w:val="single" w:sz="4" w:space="0" w:color="auto"/>
              <w:right w:val="single" w:sz="4" w:space="0" w:color="auto"/>
            </w:tcBorders>
            <w:shd w:val="clear" w:color="auto" w:fill="auto"/>
            <w:hideMark/>
          </w:tcPr>
          <w:p w14:paraId="637C75E1"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Zip Code</w:t>
            </w:r>
          </w:p>
        </w:tc>
      </w:tr>
      <w:tr w:rsidR="00D12022" w:rsidRPr="00D12022" w14:paraId="009A9681" w14:textId="77777777" w:rsidTr="00D1202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55F64C"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6CD69EE5"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ERCOT Name and DUNS Number, Receiver</w:t>
            </w:r>
          </w:p>
        </w:tc>
      </w:tr>
      <w:tr w:rsidR="00D12022" w:rsidRPr="00D12022" w14:paraId="74DB3B05" w14:textId="77777777" w:rsidTr="00D1202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8C8823"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LIN~1~SH~EL~SH~HU</w:t>
            </w:r>
          </w:p>
        </w:tc>
        <w:tc>
          <w:tcPr>
            <w:tcW w:w="4480" w:type="dxa"/>
            <w:tcBorders>
              <w:top w:val="nil"/>
              <w:left w:val="nil"/>
              <w:bottom w:val="single" w:sz="4" w:space="0" w:color="auto"/>
              <w:right w:val="single" w:sz="4" w:space="0" w:color="auto"/>
            </w:tcBorders>
            <w:shd w:val="clear" w:color="auto" w:fill="auto"/>
            <w:hideMark/>
          </w:tcPr>
          <w:p w14:paraId="3B4F862D"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Historical Summarized Usage Request</w:t>
            </w:r>
          </w:p>
        </w:tc>
      </w:tr>
      <w:tr w:rsidR="00D12022" w:rsidRPr="00D12022" w14:paraId="313EFBCC" w14:textId="77777777" w:rsidTr="00D12022">
        <w:trPr>
          <w:trHeight w:val="600"/>
        </w:trPr>
        <w:tc>
          <w:tcPr>
            <w:tcW w:w="400" w:type="dxa"/>
            <w:tcBorders>
              <w:top w:val="nil"/>
              <w:left w:val="nil"/>
              <w:bottom w:val="nil"/>
              <w:right w:val="single" w:sz="4" w:space="0" w:color="auto"/>
            </w:tcBorders>
            <w:shd w:val="clear" w:color="auto" w:fill="auto"/>
            <w:hideMark/>
          </w:tcPr>
          <w:p w14:paraId="1974246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17A476E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ASI~7~029</w:t>
            </w:r>
          </w:p>
        </w:tc>
        <w:tc>
          <w:tcPr>
            <w:tcW w:w="4480" w:type="dxa"/>
            <w:tcBorders>
              <w:top w:val="nil"/>
              <w:left w:val="nil"/>
              <w:bottom w:val="single" w:sz="4" w:space="0" w:color="auto"/>
              <w:right w:val="single" w:sz="4" w:space="0" w:color="auto"/>
            </w:tcBorders>
            <w:shd w:val="clear" w:color="auto" w:fill="auto"/>
            <w:hideMark/>
          </w:tcPr>
          <w:p w14:paraId="1B734C33"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xml:space="preserve">Request </w:t>
            </w:r>
            <w:del w:id="10" w:author="MCT" w:date="2023-02-13T14:30:00Z">
              <w:r w:rsidRPr="00D12022" w:rsidDel="002D6405">
                <w:rPr>
                  <w:rFonts w:ascii="Calibri" w:hAnsi="Calibri" w:cs="Calibri"/>
                  <w:color w:val="000000"/>
                  <w:sz w:val="22"/>
                  <w:szCs w:val="22"/>
                </w:rPr>
                <w:delText>for  Inquiry</w:delText>
              </w:r>
            </w:del>
            <w:ins w:id="11" w:author="MCT" w:date="2023-02-13T14:30:00Z">
              <w:r w:rsidR="002D6405" w:rsidRPr="00D12022">
                <w:rPr>
                  <w:rFonts w:ascii="Calibri" w:hAnsi="Calibri" w:cs="Calibri"/>
                  <w:color w:val="000000"/>
                  <w:sz w:val="22"/>
                  <w:szCs w:val="22"/>
                </w:rPr>
                <w:t>for Inquiry</w:t>
              </w:r>
            </w:ins>
            <w:r w:rsidRPr="00D12022">
              <w:rPr>
                <w:rFonts w:ascii="Calibri" w:hAnsi="Calibri" w:cs="Calibri"/>
                <w:color w:val="000000"/>
                <w:sz w:val="22"/>
                <w:szCs w:val="22"/>
              </w:rPr>
              <w:t xml:space="preserve"> – Historical Summarized Usage</w:t>
            </w:r>
          </w:p>
        </w:tc>
      </w:tr>
      <w:tr w:rsidR="00D12022" w:rsidRPr="00D12022" w14:paraId="72DD68E3" w14:textId="77777777" w:rsidTr="00D12022">
        <w:trPr>
          <w:trHeight w:val="300"/>
        </w:trPr>
        <w:tc>
          <w:tcPr>
            <w:tcW w:w="400" w:type="dxa"/>
            <w:tcBorders>
              <w:top w:val="nil"/>
              <w:left w:val="nil"/>
              <w:bottom w:val="single" w:sz="4" w:space="0" w:color="auto"/>
              <w:right w:val="single" w:sz="4" w:space="0" w:color="auto"/>
            </w:tcBorders>
            <w:shd w:val="clear" w:color="auto" w:fill="auto"/>
            <w:hideMark/>
          </w:tcPr>
          <w:p w14:paraId="584E8E96"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58C0E349"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7ADC5CB4"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ESI ID</w:t>
            </w:r>
          </w:p>
        </w:tc>
      </w:tr>
      <w:tr w:rsidR="00D12022" w:rsidRPr="00D12022" w14:paraId="678E0A40" w14:textId="77777777" w:rsidTr="00D12022">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0DC44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shd w:val="clear" w:color="auto" w:fill="auto"/>
            <w:hideMark/>
          </w:tcPr>
          <w:p w14:paraId="322F9C5B"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Number of Segments, Transaction Set Control Number</w:t>
            </w:r>
          </w:p>
        </w:tc>
      </w:tr>
    </w:tbl>
    <w:p w14:paraId="4F2C261F" w14:textId="77777777" w:rsidR="00D12022" w:rsidRDefault="00D12022">
      <w:pPr>
        <w:rPr>
          <w:rFonts w:ascii="Calibri" w:hAnsi="Calibri"/>
          <w:snapToGrid w:val="0"/>
          <w:sz w:val="22"/>
          <w:szCs w:val="22"/>
        </w:rPr>
      </w:pPr>
    </w:p>
    <w:p w14:paraId="6BBF4A2D" w14:textId="77777777" w:rsidR="003F4A08" w:rsidRDefault="003F4A08">
      <w:pPr>
        <w:rPr>
          <w:rFonts w:ascii="Calibri" w:hAnsi="Calibri"/>
          <w:snapToGrid w:val="0"/>
          <w:sz w:val="22"/>
          <w:szCs w:val="22"/>
        </w:rPr>
      </w:pPr>
    </w:p>
    <w:p w14:paraId="248D952A" w14:textId="77777777" w:rsidR="003F4A08" w:rsidRPr="003F4A08" w:rsidRDefault="003F4A08">
      <w:pPr>
        <w:rPr>
          <w:rFonts w:ascii="Calibri" w:hAnsi="Calibri"/>
          <w:snapToGrid w:val="0"/>
          <w:sz w:val="22"/>
          <w:szCs w:val="22"/>
        </w:rPr>
      </w:pPr>
    </w:p>
    <w:p w14:paraId="66A026A0" w14:textId="77777777" w:rsidR="003F4A08" w:rsidRDefault="00D12022" w:rsidP="003F4A08">
      <w:pPr>
        <w:rPr>
          <w:rFonts w:ascii="Calibri" w:hAnsi="Calibri"/>
          <w:snapToGrid w:val="0"/>
          <w:sz w:val="22"/>
          <w:szCs w:val="22"/>
        </w:rPr>
      </w:pPr>
      <w:r>
        <w:rPr>
          <w:rFonts w:ascii="Calibri" w:hAnsi="Calibri"/>
          <w:snapToGrid w:val="0"/>
          <w:sz w:val="22"/>
          <w:szCs w:val="22"/>
        </w:rPr>
        <w:br w:type="page"/>
      </w:r>
      <w:r w:rsidR="003F4A08" w:rsidRPr="003F4A08">
        <w:rPr>
          <w:rFonts w:ascii="Calibri" w:hAnsi="Calibri"/>
          <w:snapToGrid w:val="0"/>
          <w:sz w:val="22"/>
          <w:szCs w:val="22"/>
        </w:rPr>
        <w:lastRenderedPageBreak/>
        <w:t>814_26 Example #2 of 2</w:t>
      </w:r>
    </w:p>
    <w:p w14:paraId="28F6B513" w14:textId="77777777" w:rsidR="003F4A08" w:rsidRDefault="003F4A08" w:rsidP="003F4A08">
      <w:pPr>
        <w:rPr>
          <w:rFonts w:ascii="Calibri" w:hAnsi="Calibri"/>
          <w:snapToGrid w:val="0"/>
          <w:sz w:val="22"/>
          <w:szCs w:val="22"/>
        </w:rPr>
      </w:pPr>
      <w:r w:rsidRPr="003F4A08">
        <w:rPr>
          <w:rFonts w:ascii="Calibri" w:hAnsi="Calibri"/>
          <w:snapToGrid w:val="0"/>
          <w:sz w:val="22"/>
          <w:szCs w:val="22"/>
        </w:rPr>
        <w:t>Historical Usage Request – ERCOT to TDSP</w:t>
      </w:r>
    </w:p>
    <w:tbl>
      <w:tblPr>
        <w:tblW w:w="9060" w:type="dxa"/>
        <w:tblInd w:w="93" w:type="dxa"/>
        <w:tblLayout w:type="fixed"/>
        <w:tblLook w:val="04A0" w:firstRow="1" w:lastRow="0" w:firstColumn="1" w:lastColumn="0" w:noHBand="0" w:noVBand="1"/>
      </w:tblPr>
      <w:tblGrid>
        <w:gridCol w:w="548"/>
        <w:gridCol w:w="3967"/>
        <w:gridCol w:w="4545"/>
      </w:tblGrid>
      <w:tr w:rsidR="00D12022" w:rsidRPr="00D12022" w14:paraId="17798CEE" w14:textId="77777777" w:rsidTr="00494C98">
        <w:trPr>
          <w:trHeight w:val="1242"/>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B8D516D" w14:textId="77777777" w:rsidR="00D12022" w:rsidRPr="00D12022" w:rsidRDefault="00D12022" w:rsidP="00D12022">
            <w:pPr>
              <w:autoSpaceDE/>
              <w:autoSpaceDN/>
              <w:jc w:val="center"/>
              <w:rPr>
                <w:rFonts w:ascii="Calibri" w:hAnsi="Calibri" w:cs="Calibri"/>
                <w:color w:val="000000"/>
                <w:sz w:val="22"/>
                <w:szCs w:val="22"/>
              </w:rPr>
            </w:pPr>
            <w:r w:rsidRPr="00D12022">
              <w:rPr>
                <w:rFonts w:ascii="Calibri" w:hAnsi="Calibri" w:cs="Calibri"/>
                <w:color w:val="000000"/>
                <w:sz w:val="22"/>
                <w:szCs w:val="22"/>
              </w:rPr>
              <w:t>ERCOT forwards request for 12-monhts of Historical Usage to TDSP</w:t>
            </w:r>
            <w:r w:rsidRPr="00D12022">
              <w:rPr>
                <w:rFonts w:ascii="Calibri" w:hAnsi="Calibri" w:cs="Calibri"/>
                <w:color w:val="000000"/>
                <w:sz w:val="22"/>
                <w:szCs w:val="22"/>
              </w:rPr>
              <w:br/>
              <w:t xml:space="preserve">Essentially a pass through from ERCOT of the CR’s Request </w:t>
            </w:r>
            <w:r w:rsidRPr="00D12022">
              <w:rPr>
                <w:rFonts w:ascii="Calibri" w:hAnsi="Calibri" w:cs="Calibri"/>
                <w:color w:val="000000"/>
                <w:sz w:val="22"/>
                <w:szCs w:val="22"/>
              </w:rPr>
              <w:br/>
              <w:t>Used to request Historical Summarized Usage (HU) on an ESI ID</w:t>
            </w:r>
            <w:r w:rsidRPr="00D12022">
              <w:rPr>
                <w:rFonts w:ascii="Calibri" w:hAnsi="Calibri" w:cs="Calibri"/>
                <w:color w:val="000000"/>
                <w:sz w:val="22"/>
                <w:szCs w:val="22"/>
              </w:rPr>
              <w:br/>
              <w:t>(interval summary or unmetered services or non-interval detail)</w:t>
            </w:r>
          </w:p>
        </w:tc>
      </w:tr>
      <w:tr w:rsidR="00D12022" w:rsidRPr="00D12022" w14:paraId="535FEFD0" w14:textId="77777777" w:rsidTr="00494C9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20412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496F717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Transaction Type, Transaction Set Control Number</w:t>
            </w:r>
          </w:p>
        </w:tc>
      </w:tr>
      <w:tr w:rsidR="00D12022" w:rsidRPr="00D12022" w14:paraId="4636EF36" w14:textId="77777777" w:rsidTr="00494C98">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7FF0C1"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BGN~13~200805101201001~20080510~~~20080510195653~~26</w:t>
            </w:r>
          </w:p>
        </w:tc>
        <w:tc>
          <w:tcPr>
            <w:tcW w:w="4545" w:type="dxa"/>
            <w:tcBorders>
              <w:top w:val="nil"/>
              <w:left w:val="nil"/>
              <w:bottom w:val="single" w:sz="4" w:space="0" w:color="auto"/>
              <w:right w:val="single" w:sz="4" w:space="0" w:color="auto"/>
            </w:tcBorders>
            <w:shd w:val="clear" w:color="auto" w:fill="auto"/>
            <w:hideMark/>
          </w:tcPr>
          <w:p w14:paraId="2143EF10"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xml:space="preserve">Request, Unique Transaction Number, Transaction Date, Original Transaction ID, SET Transaction Number </w:t>
            </w:r>
          </w:p>
        </w:tc>
      </w:tr>
      <w:tr w:rsidR="00D12022" w:rsidRPr="00D12022" w14:paraId="5777E0F4"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83BF83"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N1~8S~TDSP NAME~1~009876543~~40</w:t>
            </w:r>
          </w:p>
        </w:tc>
        <w:tc>
          <w:tcPr>
            <w:tcW w:w="4545" w:type="dxa"/>
            <w:tcBorders>
              <w:top w:val="nil"/>
              <w:left w:val="nil"/>
              <w:bottom w:val="single" w:sz="4" w:space="0" w:color="auto"/>
              <w:right w:val="single" w:sz="4" w:space="0" w:color="auto"/>
            </w:tcBorders>
            <w:shd w:val="clear" w:color="auto" w:fill="auto"/>
            <w:hideMark/>
          </w:tcPr>
          <w:p w14:paraId="0D56D6B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TDSP Name and DUNS Number, Receiver</w:t>
            </w:r>
          </w:p>
        </w:tc>
      </w:tr>
      <w:tr w:rsidR="00D12022" w:rsidRPr="00D12022" w14:paraId="21C78180"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FDCC81"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1F9B3ED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ERCOT Name and DUNS Number, Sender</w:t>
            </w:r>
          </w:p>
        </w:tc>
      </w:tr>
      <w:tr w:rsidR="00D12022" w:rsidRPr="00D12022" w14:paraId="6265CB7F"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DBFBD79"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3FD4D114"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CR Name and DUNS Number</w:t>
            </w:r>
          </w:p>
        </w:tc>
      </w:tr>
      <w:tr w:rsidR="00D12022" w:rsidRPr="00D12022" w14:paraId="3EA6C0CD"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3CC22A"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13F1CF34"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Customer Name</w:t>
            </w:r>
          </w:p>
        </w:tc>
      </w:tr>
      <w:tr w:rsidR="00D12022" w:rsidRPr="00D12022" w14:paraId="57F53C9A" w14:textId="77777777" w:rsidTr="00494C98">
        <w:trPr>
          <w:trHeight w:val="300"/>
        </w:trPr>
        <w:tc>
          <w:tcPr>
            <w:tcW w:w="548" w:type="dxa"/>
            <w:tcBorders>
              <w:top w:val="nil"/>
              <w:left w:val="nil"/>
              <w:bottom w:val="single" w:sz="4" w:space="0" w:color="auto"/>
              <w:right w:val="single" w:sz="4" w:space="0" w:color="auto"/>
            </w:tcBorders>
            <w:shd w:val="clear" w:color="auto" w:fill="auto"/>
            <w:hideMark/>
          </w:tcPr>
          <w:p w14:paraId="1E3F5A2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3967" w:type="dxa"/>
            <w:tcBorders>
              <w:top w:val="nil"/>
              <w:left w:val="nil"/>
              <w:bottom w:val="single" w:sz="4" w:space="0" w:color="auto"/>
              <w:right w:val="single" w:sz="4" w:space="0" w:color="auto"/>
            </w:tcBorders>
            <w:shd w:val="clear" w:color="auto" w:fill="auto"/>
            <w:hideMark/>
          </w:tcPr>
          <w:p w14:paraId="7F736B2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N4~~~77777</w:t>
            </w:r>
          </w:p>
        </w:tc>
        <w:tc>
          <w:tcPr>
            <w:tcW w:w="4545" w:type="dxa"/>
            <w:tcBorders>
              <w:top w:val="nil"/>
              <w:left w:val="nil"/>
              <w:bottom w:val="single" w:sz="4" w:space="0" w:color="auto"/>
              <w:right w:val="single" w:sz="4" w:space="0" w:color="auto"/>
            </w:tcBorders>
            <w:shd w:val="clear" w:color="auto" w:fill="auto"/>
            <w:hideMark/>
          </w:tcPr>
          <w:p w14:paraId="09E2AC36"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Zip Code</w:t>
            </w:r>
          </w:p>
        </w:tc>
      </w:tr>
      <w:tr w:rsidR="00D12022" w:rsidRPr="00D12022" w14:paraId="188E82C2"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22C77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LIN~1~SH~EL~SH~HU</w:t>
            </w:r>
          </w:p>
        </w:tc>
        <w:tc>
          <w:tcPr>
            <w:tcW w:w="4545" w:type="dxa"/>
            <w:tcBorders>
              <w:top w:val="nil"/>
              <w:left w:val="nil"/>
              <w:bottom w:val="single" w:sz="4" w:space="0" w:color="auto"/>
              <w:right w:val="single" w:sz="4" w:space="0" w:color="auto"/>
            </w:tcBorders>
            <w:shd w:val="clear" w:color="auto" w:fill="auto"/>
            <w:hideMark/>
          </w:tcPr>
          <w:p w14:paraId="2F4C2E0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Historical Summarized Usage Request</w:t>
            </w:r>
          </w:p>
        </w:tc>
      </w:tr>
      <w:tr w:rsidR="00D12022" w:rsidRPr="00D12022" w14:paraId="200DB083" w14:textId="77777777" w:rsidTr="00494C98">
        <w:trPr>
          <w:trHeight w:val="600"/>
        </w:trPr>
        <w:tc>
          <w:tcPr>
            <w:tcW w:w="548" w:type="dxa"/>
            <w:tcBorders>
              <w:top w:val="nil"/>
              <w:left w:val="nil"/>
              <w:bottom w:val="nil"/>
              <w:right w:val="single" w:sz="4" w:space="0" w:color="auto"/>
            </w:tcBorders>
            <w:shd w:val="clear" w:color="auto" w:fill="auto"/>
            <w:hideMark/>
          </w:tcPr>
          <w:p w14:paraId="2E3B1981"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3967" w:type="dxa"/>
            <w:tcBorders>
              <w:top w:val="nil"/>
              <w:left w:val="nil"/>
              <w:bottom w:val="single" w:sz="4" w:space="0" w:color="auto"/>
              <w:right w:val="single" w:sz="4" w:space="0" w:color="auto"/>
            </w:tcBorders>
            <w:shd w:val="clear" w:color="auto" w:fill="auto"/>
            <w:hideMark/>
          </w:tcPr>
          <w:p w14:paraId="2C4E393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ASI~7~029</w:t>
            </w:r>
          </w:p>
        </w:tc>
        <w:tc>
          <w:tcPr>
            <w:tcW w:w="4545" w:type="dxa"/>
            <w:tcBorders>
              <w:top w:val="nil"/>
              <w:left w:val="nil"/>
              <w:bottom w:val="single" w:sz="4" w:space="0" w:color="auto"/>
              <w:right w:val="single" w:sz="4" w:space="0" w:color="auto"/>
            </w:tcBorders>
            <w:shd w:val="clear" w:color="auto" w:fill="auto"/>
            <w:hideMark/>
          </w:tcPr>
          <w:p w14:paraId="4FF5B42B"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xml:space="preserve">Request </w:t>
            </w:r>
            <w:del w:id="12" w:author="MCT" w:date="2023-02-13T14:30:00Z">
              <w:r w:rsidRPr="00D12022" w:rsidDel="002D6405">
                <w:rPr>
                  <w:rFonts w:ascii="Calibri" w:hAnsi="Calibri" w:cs="Calibri"/>
                  <w:color w:val="000000"/>
                  <w:sz w:val="22"/>
                  <w:szCs w:val="22"/>
                </w:rPr>
                <w:delText>for  Inquiry</w:delText>
              </w:r>
            </w:del>
            <w:ins w:id="13" w:author="MCT" w:date="2023-02-13T14:30:00Z">
              <w:r w:rsidR="002D6405" w:rsidRPr="00D12022">
                <w:rPr>
                  <w:rFonts w:ascii="Calibri" w:hAnsi="Calibri" w:cs="Calibri"/>
                  <w:color w:val="000000"/>
                  <w:sz w:val="22"/>
                  <w:szCs w:val="22"/>
                </w:rPr>
                <w:t>for Inquiry</w:t>
              </w:r>
            </w:ins>
            <w:r w:rsidRPr="00D12022">
              <w:rPr>
                <w:rFonts w:ascii="Calibri" w:hAnsi="Calibri" w:cs="Calibri"/>
                <w:color w:val="000000"/>
                <w:sz w:val="22"/>
                <w:szCs w:val="22"/>
              </w:rPr>
              <w:t xml:space="preserve"> – Historical Summarized Usage</w:t>
            </w:r>
          </w:p>
        </w:tc>
      </w:tr>
      <w:tr w:rsidR="00D12022" w:rsidRPr="00D12022" w14:paraId="63A4CF33" w14:textId="77777777" w:rsidTr="00494C98">
        <w:trPr>
          <w:trHeight w:val="300"/>
        </w:trPr>
        <w:tc>
          <w:tcPr>
            <w:tcW w:w="548" w:type="dxa"/>
            <w:tcBorders>
              <w:top w:val="nil"/>
              <w:left w:val="nil"/>
              <w:bottom w:val="single" w:sz="4" w:space="0" w:color="auto"/>
              <w:right w:val="single" w:sz="4" w:space="0" w:color="auto"/>
            </w:tcBorders>
            <w:shd w:val="clear" w:color="auto" w:fill="auto"/>
            <w:hideMark/>
          </w:tcPr>
          <w:p w14:paraId="483951BA"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3967" w:type="dxa"/>
            <w:tcBorders>
              <w:top w:val="nil"/>
              <w:left w:val="nil"/>
              <w:bottom w:val="single" w:sz="4" w:space="0" w:color="auto"/>
              <w:right w:val="single" w:sz="4" w:space="0" w:color="auto"/>
            </w:tcBorders>
            <w:shd w:val="clear" w:color="auto" w:fill="auto"/>
            <w:hideMark/>
          </w:tcPr>
          <w:p w14:paraId="5A0138F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REF~Q5~~ 1234567891011123</w:t>
            </w:r>
          </w:p>
        </w:tc>
        <w:tc>
          <w:tcPr>
            <w:tcW w:w="4545" w:type="dxa"/>
            <w:tcBorders>
              <w:top w:val="nil"/>
              <w:left w:val="nil"/>
              <w:bottom w:val="single" w:sz="4" w:space="0" w:color="auto"/>
              <w:right w:val="single" w:sz="4" w:space="0" w:color="auto"/>
            </w:tcBorders>
            <w:shd w:val="clear" w:color="auto" w:fill="auto"/>
            <w:hideMark/>
          </w:tcPr>
          <w:p w14:paraId="7BF43BBD"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ESI ID</w:t>
            </w:r>
          </w:p>
        </w:tc>
      </w:tr>
      <w:tr w:rsidR="00D12022" w:rsidRPr="00D12022" w14:paraId="5E56DAE6" w14:textId="77777777" w:rsidTr="00494C9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ADB603"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SE~11~000000001</w:t>
            </w:r>
          </w:p>
        </w:tc>
        <w:tc>
          <w:tcPr>
            <w:tcW w:w="4545" w:type="dxa"/>
            <w:tcBorders>
              <w:top w:val="nil"/>
              <w:left w:val="nil"/>
              <w:bottom w:val="single" w:sz="4" w:space="0" w:color="auto"/>
              <w:right w:val="single" w:sz="4" w:space="0" w:color="auto"/>
            </w:tcBorders>
            <w:shd w:val="clear" w:color="auto" w:fill="auto"/>
            <w:hideMark/>
          </w:tcPr>
          <w:p w14:paraId="572C6CCD"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Number of Segments, Transaction Set Control Number</w:t>
            </w:r>
          </w:p>
        </w:tc>
      </w:tr>
    </w:tbl>
    <w:p w14:paraId="45188F02" w14:textId="77777777" w:rsidR="00D12022" w:rsidRDefault="00D12022" w:rsidP="003F4A08">
      <w:pPr>
        <w:rPr>
          <w:rFonts w:ascii="Calibri" w:hAnsi="Calibri"/>
          <w:snapToGrid w:val="0"/>
          <w:sz w:val="22"/>
          <w:szCs w:val="22"/>
        </w:rPr>
      </w:pPr>
    </w:p>
    <w:p w14:paraId="5A331751" w14:textId="77777777" w:rsidR="003F4A08" w:rsidRDefault="003F4A08">
      <w:pPr>
        <w:rPr>
          <w:snapToGrid w:val="0"/>
        </w:rPr>
      </w:pPr>
    </w:p>
    <w:sectPr w:rsidR="003F4A08">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FE769" w14:textId="77777777" w:rsidR="008F7751" w:rsidRDefault="008F7751">
      <w:r>
        <w:separator/>
      </w:r>
    </w:p>
  </w:endnote>
  <w:endnote w:type="continuationSeparator" w:id="0">
    <w:p w14:paraId="14F67281" w14:textId="77777777" w:rsidR="008F7751" w:rsidRDefault="008F7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7B5B5" w14:textId="77777777" w:rsidR="00BE6B75" w:rsidRDefault="00BE6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5770" w14:textId="77777777" w:rsidR="003F4A08" w:rsidRDefault="003F4A08">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F0631F">
      <w:rPr>
        <w:noProof/>
        <w:snapToGrid w:val="0"/>
      </w:rPr>
      <w:t>5</w:t>
    </w:r>
    <w:r>
      <w:rPr>
        <w:noProof/>
        <w:snapToGrid w:val="0"/>
      </w:rPr>
      <w:fldChar w:fldCharType="end"/>
    </w:r>
    <w:r>
      <w:rPr>
        <w:noProof/>
        <w:snapToGrid w:val="0"/>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F0631F">
      <w:rPr>
        <w:rStyle w:val="PageNumber"/>
        <w:rFonts w:ascii="Arial" w:hAnsi="Arial" w:cs="Arial"/>
        <w:noProof/>
      </w:rPr>
      <w:t>5</w:t>
    </w:r>
    <w:r>
      <w:rPr>
        <w:rStyle w:val="PageNumbe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F9CC" w14:textId="77777777" w:rsidR="00BE6B75" w:rsidRDefault="00BE6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42681" w14:textId="77777777" w:rsidR="008F7751" w:rsidRDefault="008F7751">
      <w:r>
        <w:separator/>
      </w:r>
    </w:p>
  </w:footnote>
  <w:footnote w:type="continuationSeparator" w:id="0">
    <w:p w14:paraId="31DF580B" w14:textId="77777777" w:rsidR="008F7751" w:rsidRDefault="008F7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34C8" w14:textId="77777777" w:rsidR="00BE6B75" w:rsidRDefault="00BE6B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EB57" w14:textId="77777777" w:rsidR="003F4A08" w:rsidRDefault="00D12022">
    <w:pPr>
      <w:pStyle w:val="Header"/>
      <w:widowControl/>
      <w:jc w:val="right"/>
      <w:rPr>
        <w:rFonts w:ascii="Times New Roman" w:hAnsi="Times New Roman" w:cs="Times New Roman"/>
        <w:b/>
        <w:bCs/>
        <w:sz w:val="24"/>
        <w:szCs w:val="24"/>
      </w:rPr>
    </w:pPr>
    <w:del w:id="14" w:author="MCT" w:date="2023-02-13T14:30:00Z">
      <w:r w:rsidDel="002D6405">
        <w:rPr>
          <w:rFonts w:ascii="Times New Roman" w:hAnsi="Times New Roman" w:cs="Times New Roman"/>
          <w:b/>
          <w:bCs/>
          <w:sz w:val="24"/>
          <w:szCs w:val="24"/>
        </w:rPr>
        <w:delText xml:space="preserve">June </w:delText>
      </w:r>
      <w:r w:rsidR="00F0631F" w:rsidDel="002D6405">
        <w:rPr>
          <w:rFonts w:ascii="Times New Roman" w:hAnsi="Times New Roman" w:cs="Times New Roman"/>
          <w:b/>
          <w:bCs/>
          <w:sz w:val="24"/>
          <w:szCs w:val="24"/>
        </w:rPr>
        <w:delText>11</w:delText>
      </w:r>
      <w:r w:rsidDel="002D6405">
        <w:rPr>
          <w:rFonts w:ascii="Times New Roman" w:hAnsi="Times New Roman" w:cs="Times New Roman"/>
          <w:b/>
          <w:bCs/>
          <w:sz w:val="24"/>
          <w:szCs w:val="24"/>
        </w:rPr>
        <w:delText>, 2012</w:delText>
      </w:r>
    </w:del>
    <w:ins w:id="15" w:author="MCT" w:date="2023-05-01T10:51:00Z">
      <w:r w:rsidR="00BE6B75" w:rsidRPr="00BE6B75">
        <w:rPr>
          <w:rFonts w:ascii="Times New Roman" w:hAnsi="Times New Roman"/>
          <w:b/>
          <w:sz w:val="24"/>
        </w:rPr>
        <w:t xml:space="preserve"> </w:t>
      </w:r>
      <w:r w:rsidR="00BE6B75">
        <w:rPr>
          <w:rFonts w:ascii="Times New Roman" w:hAnsi="Times New Roman"/>
          <w:b/>
          <w:sz w:val="24"/>
        </w:rPr>
        <w:t>November 11, 2024</w:t>
      </w:r>
    </w:ins>
  </w:p>
  <w:p w14:paraId="1CB1241A" w14:textId="77777777" w:rsidR="003F4A08" w:rsidRDefault="003F4A08">
    <w:pPr>
      <w:pStyle w:val="Header"/>
      <w:widowControl/>
      <w:jc w:val="right"/>
      <w:rPr>
        <w:rFonts w:ascii="Times New Roman" w:hAnsi="Times New Roman" w:cs="Times New Roman"/>
      </w:rPr>
    </w:pPr>
    <w:r>
      <w:rPr>
        <w:rFonts w:ascii="Times New Roman" w:hAnsi="Times New Roman" w:cs="Times New Roman"/>
      </w:rPr>
      <w:t>T814_26: Historical Usage Request</w:t>
    </w:r>
  </w:p>
  <w:p w14:paraId="52C2B576" w14:textId="77777777" w:rsidR="003F4A08" w:rsidRDefault="003F4A08">
    <w:pPr>
      <w:pStyle w:val="Header"/>
      <w:widowControl/>
      <w:jc w:val="right"/>
      <w:rPr>
        <w:rFonts w:ascii="Times New Roman" w:hAnsi="Times New Roman" w:cs="Times New Roman"/>
      </w:rPr>
    </w:pPr>
    <w:r>
      <w:rPr>
        <w:rFonts w:ascii="Times New Roman" w:hAnsi="Times New Roman" w:cs="Times New Roman"/>
      </w:rPr>
      <w:t xml:space="preserve">Version </w:t>
    </w:r>
    <w:del w:id="16" w:author="MCT" w:date="2023-02-13T14:30:00Z">
      <w:r w:rsidR="00D12022" w:rsidDel="002D6405">
        <w:rPr>
          <w:rFonts w:ascii="Times New Roman" w:hAnsi="Times New Roman" w:cs="Times New Roman"/>
        </w:rPr>
        <w:delText>4.0</w:delText>
      </w:r>
    </w:del>
    <w:ins w:id="17" w:author="MCT" w:date="2023-02-13T14:30:00Z">
      <w:r w:rsidR="002D6405">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F3CE7" w14:textId="77777777" w:rsidR="00BE6B75" w:rsidRDefault="00BE6B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CC4609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6E0179B"/>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9"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292B04B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17" w15:restartNumberingAfterBreak="0">
    <w:nsid w:val="3D954EB5"/>
    <w:multiLevelType w:val="hybridMultilevel"/>
    <w:tmpl w:val="53788B8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41F057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45C8570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4DC256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8" w15:restartNumberingAfterBreak="0">
    <w:nsid w:val="56AC49C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9"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652F08E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3"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AED4D4C"/>
    <w:multiLevelType w:val="hybridMultilevel"/>
    <w:tmpl w:val="66927A00"/>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6"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7" w15:restartNumberingAfterBreak="0">
    <w:nsid w:val="6CA82E78"/>
    <w:multiLevelType w:val="hybridMultilevel"/>
    <w:tmpl w:val="9D66D3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8" w15:restartNumberingAfterBreak="0">
    <w:nsid w:val="6D31507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0"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41"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3"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4"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812451351">
    <w:abstractNumId w:val="44"/>
  </w:num>
  <w:num w:numId="2" w16cid:durableId="1437098817">
    <w:abstractNumId w:val="43"/>
  </w:num>
  <w:num w:numId="3" w16cid:durableId="271519874">
    <w:abstractNumId w:val="11"/>
  </w:num>
  <w:num w:numId="4" w16cid:durableId="1900088292">
    <w:abstractNumId w:val="15"/>
  </w:num>
  <w:num w:numId="5" w16cid:durableId="1619674891">
    <w:abstractNumId w:val="7"/>
  </w:num>
  <w:num w:numId="6" w16cid:durableId="843470344">
    <w:abstractNumId w:val="4"/>
  </w:num>
  <w:num w:numId="7" w16cid:durableId="1097025199">
    <w:abstractNumId w:val="42"/>
  </w:num>
  <w:num w:numId="8" w16cid:durableId="1696467732">
    <w:abstractNumId w:val="29"/>
  </w:num>
  <w:num w:numId="9" w16cid:durableId="1028987871">
    <w:abstractNumId w:val="33"/>
  </w:num>
  <w:num w:numId="10" w16cid:durableId="1571188971">
    <w:abstractNumId w:val="13"/>
  </w:num>
  <w:num w:numId="11" w16cid:durableId="761561016">
    <w:abstractNumId w:val="1"/>
  </w:num>
  <w:num w:numId="12" w16cid:durableId="480314170">
    <w:abstractNumId w:val="31"/>
  </w:num>
  <w:num w:numId="13" w16cid:durableId="91821609">
    <w:abstractNumId w:val="2"/>
  </w:num>
  <w:num w:numId="14" w16cid:durableId="1340548407">
    <w:abstractNumId w:val="25"/>
  </w:num>
  <w:num w:numId="15" w16cid:durableId="2064060545">
    <w:abstractNumId w:val="36"/>
  </w:num>
  <w:num w:numId="16" w16cid:durableId="1215890820">
    <w:abstractNumId w:val="26"/>
  </w:num>
  <w:num w:numId="17" w16cid:durableId="1190752893">
    <w:abstractNumId w:val="41"/>
  </w:num>
  <w:num w:numId="18" w16cid:durableId="96021070">
    <w:abstractNumId w:val="34"/>
  </w:num>
  <w:num w:numId="19" w16cid:durableId="1037395697">
    <w:abstractNumId w:val="19"/>
  </w:num>
  <w:num w:numId="20" w16cid:durableId="1793479263">
    <w:abstractNumId w:val="32"/>
  </w:num>
  <w:num w:numId="21" w16cid:durableId="1374160352">
    <w:abstractNumId w:val="9"/>
  </w:num>
  <w:num w:numId="22" w16cid:durableId="24986495">
    <w:abstractNumId w:val="12"/>
  </w:num>
  <w:num w:numId="23" w16cid:durableId="292639522">
    <w:abstractNumId w:val="40"/>
  </w:num>
  <w:num w:numId="24" w16cid:durableId="42599850">
    <w:abstractNumId w:val="30"/>
  </w:num>
  <w:num w:numId="25" w16cid:durableId="2045476628">
    <w:abstractNumId w:val="20"/>
  </w:num>
  <w:num w:numId="26" w16cid:durableId="1768577224">
    <w:abstractNumId w:val="0"/>
  </w:num>
  <w:num w:numId="27" w16cid:durableId="783614944">
    <w:abstractNumId w:val="23"/>
  </w:num>
  <w:num w:numId="28" w16cid:durableId="1428384505">
    <w:abstractNumId w:val="39"/>
  </w:num>
  <w:num w:numId="29" w16cid:durableId="433789180">
    <w:abstractNumId w:val="14"/>
  </w:num>
  <w:num w:numId="30" w16cid:durableId="676419611">
    <w:abstractNumId w:val="28"/>
  </w:num>
  <w:num w:numId="31" w16cid:durableId="1373572103">
    <w:abstractNumId w:val="16"/>
  </w:num>
  <w:num w:numId="32" w16cid:durableId="762914065">
    <w:abstractNumId w:val="10"/>
  </w:num>
  <w:num w:numId="33" w16cid:durableId="834108171">
    <w:abstractNumId w:val="38"/>
  </w:num>
  <w:num w:numId="34" w16cid:durableId="784932400">
    <w:abstractNumId w:val="24"/>
  </w:num>
  <w:num w:numId="35" w16cid:durableId="1460149614">
    <w:abstractNumId w:val="5"/>
  </w:num>
  <w:num w:numId="36" w16cid:durableId="981622026">
    <w:abstractNumId w:val="8"/>
  </w:num>
  <w:num w:numId="37" w16cid:durableId="611088492">
    <w:abstractNumId w:val="22"/>
  </w:num>
  <w:num w:numId="38" w16cid:durableId="236060844">
    <w:abstractNumId w:val="18"/>
  </w:num>
  <w:num w:numId="39" w16cid:durableId="131096384">
    <w:abstractNumId w:val="3"/>
  </w:num>
  <w:num w:numId="40" w16cid:durableId="1599605276">
    <w:abstractNumId w:val="6"/>
  </w:num>
  <w:num w:numId="41" w16cid:durableId="2000503488">
    <w:abstractNumId w:val="21"/>
  </w:num>
  <w:num w:numId="42" w16cid:durableId="249049741">
    <w:abstractNumId w:val="27"/>
  </w:num>
  <w:num w:numId="43" w16cid:durableId="276959467">
    <w:abstractNumId w:val="35"/>
  </w:num>
  <w:num w:numId="44" w16cid:durableId="888341445">
    <w:abstractNumId w:val="37"/>
  </w:num>
  <w:num w:numId="45" w16cid:durableId="159424162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3FF9"/>
    <w:rsid w:val="000427FB"/>
    <w:rsid w:val="00092D9E"/>
    <w:rsid w:val="00106990"/>
    <w:rsid w:val="001434AE"/>
    <w:rsid w:val="001C7170"/>
    <w:rsid w:val="001E1AB9"/>
    <w:rsid w:val="00220273"/>
    <w:rsid w:val="00266413"/>
    <w:rsid w:val="00275AF2"/>
    <w:rsid w:val="002B5E74"/>
    <w:rsid w:val="002D6405"/>
    <w:rsid w:val="002F3FF9"/>
    <w:rsid w:val="00367067"/>
    <w:rsid w:val="0038534C"/>
    <w:rsid w:val="003D59F2"/>
    <w:rsid w:val="003E35FE"/>
    <w:rsid w:val="003F4A08"/>
    <w:rsid w:val="003F6BB2"/>
    <w:rsid w:val="004334D1"/>
    <w:rsid w:val="00444F05"/>
    <w:rsid w:val="00494C98"/>
    <w:rsid w:val="004B3ABB"/>
    <w:rsid w:val="004B7AF3"/>
    <w:rsid w:val="00521191"/>
    <w:rsid w:val="0055663C"/>
    <w:rsid w:val="00596FAF"/>
    <w:rsid w:val="005D2725"/>
    <w:rsid w:val="00620084"/>
    <w:rsid w:val="00685EF2"/>
    <w:rsid w:val="006C235E"/>
    <w:rsid w:val="007639F6"/>
    <w:rsid w:val="00771DE5"/>
    <w:rsid w:val="00786EB4"/>
    <w:rsid w:val="007C6AD6"/>
    <w:rsid w:val="008B2EB1"/>
    <w:rsid w:val="008F7751"/>
    <w:rsid w:val="00911011"/>
    <w:rsid w:val="00941843"/>
    <w:rsid w:val="0097448B"/>
    <w:rsid w:val="009B2E87"/>
    <w:rsid w:val="009B3C59"/>
    <w:rsid w:val="00BC744D"/>
    <w:rsid w:val="00BE6B75"/>
    <w:rsid w:val="00C150CE"/>
    <w:rsid w:val="00CE0202"/>
    <w:rsid w:val="00D12022"/>
    <w:rsid w:val="00D35DDA"/>
    <w:rsid w:val="00DB33CD"/>
    <w:rsid w:val="00DE7AEE"/>
    <w:rsid w:val="00E06726"/>
    <w:rsid w:val="00E17A05"/>
    <w:rsid w:val="00EF7310"/>
    <w:rsid w:val="00F0631F"/>
    <w:rsid w:val="00F17F85"/>
    <w:rsid w:val="00F329B2"/>
    <w:rsid w:val="00F5028A"/>
    <w:rsid w:val="00F925E9"/>
    <w:rsid w:val="00FE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01CD36EF"/>
  <w15:chartTrackingRefBased/>
  <w15:docId w15:val="{19F60AEB-2FC5-428F-891A-DF890D585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35FE"/>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alloonText">
    <w:name w:val="Balloon Text"/>
    <w:basedOn w:val="Normal"/>
    <w:link w:val="BalloonTextChar"/>
    <w:rsid w:val="00494C98"/>
    <w:rPr>
      <w:rFonts w:ascii="Tahoma" w:hAnsi="Tahoma" w:cs="Tahoma"/>
      <w:sz w:val="16"/>
      <w:szCs w:val="16"/>
    </w:rPr>
  </w:style>
  <w:style w:type="character" w:customStyle="1" w:styleId="BalloonTextChar">
    <w:name w:val="Balloon Text Char"/>
    <w:link w:val="BalloonText"/>
    <w:rsid w:val="00494C98"/>
    <w:rPr>
      <w:rFonts w:ascii="Tahoma" w:hAnsi="Tahoma" w:cs="Tahoma"/>
      <w:sz w:val="16"/>
      <w:szCs w:val="16"/>
    </w:rPr>
  </w:style>
  <w:style w:type="paragraph" w:styleId="Revision">
    <w:name w:val="Revision"/>
    <w:hidden/>
    <w:uiPriority w:val="99"/>
    <w:semiHidden/>
    <w:rsid w:val="002D6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890">
      <w:bodyDiv w:val="1"/>
      <w:marLeft w:val="0"/>
      <w:marRight w:val="0"/>
      <w:marTop w:val="0"/>
      <w:marBottom w:val="0"/>
      <w:divBdr>
        <w:top w:val="none" w:sz="0" w:space="0" w:color="auto"/>
        <w:left w:val="none" w:sz="0" w:space="0" w:color="auto"/>
        <w:bottom w:val="none" w:sz="0" w:space="0" w:color="auto"/>
        <w:right w:val="none" w:sz="0" w:space="0" w:color="auto"/>
      </w:divBdr>
    </w:div>
    <w:div w:id="370881236">
      <w:bodyDiv w:val="1"/>
      <w:marLeft w:val="0"/>
      <w:marRight w:val="0"/>
      <w:marTop w:val="0"/>
      <w:marBottom w:val="0"/>
      <w:divBdr>
        <w:top w:val="none" w:sz="0" w:space="0" w:color="auto"/>
        <w:left w:val="none" w:sz="0" w:space="0" w:color="auto"/>
        <w:bottom w:val="none" w:sz="0" w:space="0" w:color="auto"/>
        <w:right w:val="none" w:sz="0" w:space="0" w:color="auto"/>
      </w:divBdr>
    </w:div>
    <w:div w:id="1216160175">
      <w:bodyDiv w:val="1"/>
      <w:marLeft w:val="0"/>
      <w:marRight w:val="0"/>
      <w:marTop w:val="0"/>
      <w:marBottom w:val="0"/>
      <w:divBdr>
        <w:top w:val="none" w:sz="0" w:space="0" w:color="auto"/>
        <w:left w:val="none" w:sz="0" w:space="0" w:color="auto"/>
        <w:bottom w:val="none" w:sz="0" w:space="0" w:color="auto"/>
        <w:right w:val="none" w:sz="0" w:space="0" w:color="auto"/>
      </w:divBdr>
    </w:div>
    <w:div w:id="2108845577">
      <w:bodyDiv w:val="1"/>
      <w:marLeft w:val="0"/>
      <w:marRight w:val="0"/>
      <w:marTop w:val="0"/>
      <w:marBottom w:val="0"/>
      <w:divBdr>
        <w:top w:val="none" w:sz="0" w:space="0" w:color="auto"/>
        <w:left w:val="none" w:sz="0" w:space="0" w:color="auto"/>
        <w:bottom w:val="none" w:sz="0" w:space="0" w:color="auto"/>
        <w:right w:val="none" w:sz="0" w:space="0" w:color="auto"/>
      </w:divBdr>
    </w:div>
    <w:div w:id="212422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2000-07-03T23:48:00Z</cp:lastPrinted>
  <dcterms:created xsi:type="dcterms:W3CDTF">2024-09-30T18:05:00Z</dcterms:created>
  <dcterms:modified xsi:type="dcterms:W3CDTF">2024-09-30T18:05:00Z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2024-09-30T18:05:07Z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60637f1a-0771-4b4c-9958-0849bdc1b987</vt:lpwstr>
  </property>
  <property fmtid="{D5CDD505-2E9C-101B-9397-08002B2CF9AE}" pid="8" name="MSIP_Label_7084cbda-52b8-46fb-a7b7-cb5bd465ed85_ContentBits">
    <vt:lpwstr>0</vt:lpwstr>
  </property>
</Properties>
</file>