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89494" w14:textId="77777777" w:rsidR="000309E7" w:rsidRDefault="000309E7">
      <w:pPr>
        <w:pStyle w:val="Footer"/>
        <w:widowControl/>
        <w:tabs>
          <w:tab w:val="clear" w:pos="4320"/>
          <w:tab w:val="clear" w:pos="8640"/>
        </w:tabs>
        <w:rPr>
          <w:rFonts w:ascii="Times New Roman" w:hAnsi="Times New Roman"/>
        </w:rPr>
      </w:pPr>
    </w:p>
    <w:p w14:paraId="13A8BA4D" w14:textId="77777777" w:rsidR="000309E7" w:rsidRDefault="000309E7"/>
    <w:p w14:paraId="4AFFC8DB" w14:textId="77777777" w:rsidR="000309E7" w:rsidRDefault="000309E7"/>
    <w:p w14:paraId="51C94BD4" w14:textId="77777777" w:rsidR="000309E7" w:rsidRDefault="000309E7"/>
    <w:p w14:paraId="326EEECA" w14:textId="77777777" w:rsidR="000309E7" w:rsidRDefault="000309E7"/>
    <w:p w14:paraId="64CB8F00" w14:textId="77777777" w:rsidR="000309E7" w:rsidRDefault="000309E7">
      <w:pPr>
        <w:rPr>
          <w:sz w:val="72"/>
        </w:rPr>
      </w:pPr>
    </w:p>
    <w:p w14:paraId="7039E81C" w14:textId="77777777" w:rsidR="000309E7" w:rsidRDefault="000309E7">
      <w:pPr>
        <w:jc w:val="center"/>
        <w:rPr>
          <w:b/>
          <w:sz w:val="96"/>
        </w:rPr>
      </w:pPr>
      <w:smartTag w:uri="urn:schemas-microsoft-com:office:smarttags" w:element="State">
        <w:smartTag w:uri="urn:schemas-microsoft-com:office:smarttags" w:element="place">
          <w:r>
            <w:rPr>
              <w:b/>
              <w:sz w:val="96"/>
            </w:rPr>
            <w:t>Texas</w:t>
          </w:r>
        </w:smartTag>
      </w:smartTag>
    </w:p>
    <w:p w14:paraId="788A76B3" w14:textId="77777777" w:rsidR="000309E7" w:rsidRDefault="000309E7">
      <w:pPr>
        <w:jc w:val="center"/>
        <w:rPr>
          <w:b/>
          <w:sz w:val="96"/>
        </w:rPr>
      </w:pPr>
    </w:p>
    <w:p w14:paraId="72F8AD08" w14:textId="77777777" w:rsidR="000309E7" w:rsidRDefault="000309E7">
      <w:pPr>
        <w:jc w:val="center"/>
        <w:rPr>
          <w:b/>
          <w:sz w:val="96"/>
        </w:rPr>
      </w:pPr>
      <w:r>
        <w:rPr>
          <w:b/>
          <w:sz w:val="96"/>
          <w:u w:val="single"/>
        </w:rPr>
        <w:t>S</w:t>
      </w:r>
      <w:r>
        <w:rPr>
          <w:b/>
          <w:sz w:val="96"/>
        </w:rPr>
        <w:t>tandard</w:t>
      </w:r>
    </w:p>
    <w:p w14:paraId="4912FD6C" w14:textId="77777777" w:rsidR="000309E7" w:rsidRDefault="000309E7">
      <w:pPr>
        <w:jc w:val="center"/>
        <w:rPr>
          <w:b/>
          <w:sz w:val="96"/>
        </w:rPr>
      </w:pPr>
      <w:r>
        <w:rPr>
          <w:b/>
          <w:sz w:val="96"/>
          <w:u w:val="single"/>
        </w:rPr>
        <w:t>E</w:t>
      </w:r>
      <w:r>
        <w:rPr>
          <w:b/>
          <w:sz w:val="96"/>
        </w:rPr>
        <w:t>lectronic</w:t>
      </w:r>
    </w:p>
    <w:p w14:paraId="7890F943" w14:textId="77777777" w:rsidR="000309E7" w:rsidRDefault="000309E7">
      <w:pPr>
        <w:jc w:val="center"/>
        <w:rPr>
          <w:b/>
          <w:sz w:val="96"/>
        </w:rPr>
      </w:pPr>
      <w:r>
        <w:rPr>
          <w:b/>
          <w:sz w:val="96"/>
          <w:u w:val="single"/>
        </w:rPr>
        <w:t>T</w:t>
      </w:r>
      <w:r>
        <w:rPr>
          <w:b/>
          <w:sz w:val="96"/>
        </w:rPr>
        <w:t>ransaction</w:t>
      </w:r>
    </w:p>
    <w:p w14:paraId="6CB78828" w14:textId="77777777" w:rsidR="000309E7" w:rsidRDefault="000309E7">
      <w:pPr>
        <w:jc w:val="center"/>
        <w:rPr>
          <w:sz w:val="72"/>
        </w:rPr>
      </w:pPr>
    </w:p>
    <w:p w14:paraId="57EF5A72" w14:textId="77777777" w:rsidR="000309E7" w:rsidRDefault="000309E7">
      <w:pPr>
        <w:jc w:val="center"/>
        <w:rPr>
          <w:b/>
          <w:sz w:val="72"/>
        </w:rPr>
      </w:pPr>
      <w:r>
        <w:rPr>
          <w:b/>
          <w:sz w:val="72"/>
        </w:rPr>
        <w:t>814_16:</w:t>
      </w:r>
    </w:p>
    <w:p w14:paraId="146DA142" w14:textId="77777777" w:rsidR="000309E7" w:rsidRDefault="000309E7">
      <w:pPr>
        <w:pStyle w:val="Heading5"/>
      </w:pPr>
      <w:r>
        <w:t>Move In Request</w:t>
      </w:r>
    </w:p>
    <w:p w14:paraId="4CD00C49" w14:textId="77777777" w:rsidR="000309E7" w:rsidRDefault="000309E7">
      <w:pPr>
        <w:jc w:val="center"/>
        <w:rPr>
          <w:sz w:val="72"/>
        </w:rPr>
      </w:pPr>
    </w:p>
    <w:p w14:paraId="647425E8" w14:textId="77777777" w:rsidR="000309E7" w:rsidRDefault="000309E7">
      <w:pPr>
        <w:jc w:val="center"/>
        <w:rPr>
          <w:sz w:val="72"/>
          <w:u w:val="single"/>
        </w:rPr>
      </w:pPr>
    </w:p>
    <w:p w14:paraId="56DF29DE" w14:textId="77777777" w:rsidR="000309E7" w:rsidRDefault="000309E7">
      <w:pPr>
        <w:rPr>
          <w:sz w:val="32"/>
          <w:u w:val="single"/>
        </w:rPr>
      </w:pPr>
    </w:p>
    <w:p w14:paraId="4A561BC4" w14:textId="77777777" w:rsidR="000309E7" w:rsidRDefault="000309E7">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6473FA2E" w14:textId="77777777" w:rsidR="000309E7" w:rsidRPr="0001218F" w:rsidRDefault="000309E7">
      <w:pPr>
        <w:rPr>
          <w:sz w:val="32"/>
          <w:lang w:val="fr-FR"/>
        </w:rPr>
      </w:pPr>
      <w:r w:rsidRPr="0001218F">
        <w:rPr>
          <w:sz w:val="32"/>
          <w:lang w:val="fr-FR"/>
        </w:rPr>
        <w:t>ANSI ASC X12 Ver/Rel 004010</w:t>
      </w:r>
    </w:p>
    <w:p w14:paraId="50519798" w14:textId="77777777" w:rsidR="000309E7" w:rsidRDefault="000309E7">
      <w:pPr>
        <w:rPr>
          <w:sz w:val="32"/>
        </w:rPr>
      </w:pPr>
      <w:r>
        <w:rPr>
          <w:sz w:val="32"/>
        </w:rPr>
        <w:t>Transaction Set 814</w:t>
      </w:r>
    </w:p>
    <w:p w14:paraId="653176BC" w14:textId="77777777" w:rsidR="000309E7" w:rsidRDefault="000309E7">
      <w:pPr>
        <w:ind w:right="144"/>
        <w:jc w:val="center"/>
        <w:rPr>
          <w:b/>
          <w:snapToGrid w:val="0"/>
          <w:sz w:val="40"/>
        </w:rPr>
      </w:pPr>
      <w:r>
        <w:rPr>
          <w:sz w:val="48"/>
        </w:rPr>
        <w:br w:type="page"/>
      </w:r>
      <w:r>
        <w:rPr>
          <w:b/>
          <w:snapToGrid w:val="0"/>
          <w:sz w:val="40"/>
        </w:rPr>
        <w:lastRenderedPageBreak/>
        <w:t>Texas 814_16:</w:t>
      </w:r>
    </w:p>
    <w:p w14:paraId="35A5064E" w14:textId="77777777" w:rsidR="000309E7" w:rsidRDefault="00EF774E">
      <w:pPr>
        <w:pStyle w:val="Heading7"/>
        <w:jc w:val="center"/>
      </w:pPr>
      <w:r>
        <w:t>Move In Request</w:t>
      </w:r>
    </w:p>
    <w:p w14:paraId="16EFA96B" w14:textId="77777777" w:rsidR="000309E7" w:rsidRDefault="000309E7">
      <w:pPr>
        <w:ind w:right="144"/>
        <w:rPr>
          <w:snapToGrid w:val="0"/>
          <w:sz w:val="36"/>
        </w:rPr>
      </w:pPr>
    </w:p>
    <w:p w14:paraId="03432180" w14:textId="77777777" w:rsidR="000309E7" w:rsidRDefault="000309E7">
      <w:pPr>
        <w:ind w:right="144"/>
        <w:rPr>
          <w:snapToGrid w:val="0"/>
          <w:sz w:val="36"/>
        </w:rPr>
      </w:pPr>
    </w:p>
    <w:p w14:paraId="4168E4BF" w14:textId="77777777" w:rsidR="000309E7" w:rsidRDefault="000309E7">
      <w:pPr>
        <w:ind w:right="144"/>
        <w:rPr>
          <w:snapToGrid w:val="0"/>
          <w:sz w:val="32"/>
        </w:rPr>
      </w:pPr>
      <w:r>
        <w:rPr>
          <w:snapToGrid w:val="0"/>
          <w:sz w:val="32"/>
        </w:rPr>
        <w:t>This transaction set, from the New CR to ERCOT, is used to begin the Customer enrollment process for a Move-In.</w:t>
      </w:r>
    </w:p>
    <w:p w14:paraId="701C4489" w14:textId="77777777" w:rsidR="000309E7" w:rsidRDefault="000309E7">
      <w:pPr>
        <w:ind w:right="144"/>
        <w:rPr>
          <w:snapToGrid w:val="0"/>
          <w:sz w:val="32"/>
        </w:rPr>
      </w:pPr>
    </w:p>
    <w:p w14:paraId="077E21C0" w14:textId="77777777" w:rsidR="000309E7" w:rsidRDefault="000309E7">
      <w:pPr>
        <w:ind w:right="144"/>
        <w:rPr>
          <w:snapToGrid w:val="0"/>
          <w:sz w:val="32"/>
        </w:rPr>
      </w:pPr>
      <w:r>
        <w:rPr>
          <w:snapToGrid w:val="0"/>
          <w:sz w:val="32"/>
        </w:rPr>
        <w:t>Document Flow:</w:t>
      </w:r>
    </w:p>
    <w:p w14:paraId="0CE17E79" w14:textId="77777777" w:rsidR="000309E7" w:rsidRDefault="000309E7">
      <w:pPr>
        <w:numPr>
          <w:ilvl w:val="0"/>
          <w:numId w:val="1"/>
        </w:numPr>
        <w:ind w:right="144"/>
        <w:rPr>
          <w:snapToGrid w:val="0"/>
          <w:sz w:val="32"/>
        </w:rPr>
      </w:pPr>
      <w:r>
        <w:rPr>
          <w:snapToGrid w:val="0"/>
          <w:sz w:val="32"/>
        </w:rPr>
        <w:t>New CR to ERCOT</w:t>
      </w:r>
    </w:p>
    <w:p w14:paraId="41BD9284" w14:textId="77777777" w:rsidR="00D10144" w:rsidRDefault="00D10144" w:rsidP="00D10144">
      <w:pPr>
        <w:ind w:right="144"/>
        <w:rPr>
          <w:snapToGrid w:val="0"/>
          <w:sz w:val="32"/>
        </w:rPr>
      </w:pPr>
    </w:p>
    <w:p w14:paraId="20AAB263" w14:textId="77777777" w:rsidR="00D10144" w:rsidRPr="00D10144" w:rsidRDefault="00D10144" w:rsidP="00D10144">
      <w:pPr>
        <w:ind w:right="144"/>
        <w:rPr>
          <w:snapToGrid w:val="0"/>
          <w:sz w:val="32"/>
        </w:rPr>
      </w:pPr>
      <w:r w:rsidRPr="00D1014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F8A5109" w14:textId="77777777" w:rsidR="000309E7" w:rsidRDefault="000309E7">
      <w:pPr>
        <w:ind w:right="144"/>
        <w:rPr>
          <w:snapToGrid w:val="0"/>
          <w:sz w:val="32"/>
        </w:rPr>
      </w:pPr>
    </w:p>
    <w:p w14:paraId="0853B4A5" w14:textId="77777777" w:rsidR="000309E7" w:rsidRDefault="000309E7">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95AE0" w:rsidRPr="003B705C" w14:paraId="5BABCCA9" w14:textId="77777777" w:rsidTr="0003257C">
        <w:trPr>
          <w:cantSplit/>
          <w:trHeight w:val="530"/>
        </w:trPr>
        <w:tc>
          <w:tcPr>
            <w:tcW w:w="1620" w:type="dxa"/>
            <w:tcBorders>
              <w:top w:val="nil"/>
              <w:left w:val="nil"/>
              <w:bottom w:val="nil"/>
              <w:right w:val="nil"/>
            </w:tcBorders>
          </w:tcPr>
          <w:p w14:paraId="0E45C069" w14:textId="77777777" w:rsidR="00B95AE0" w:rsidRPr="003B705C" w:rsidRDefault="00B95AE0"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24F344E7" w14:textId="77777777" w:rsidR="00B95AE0" w:rsidRPr="003B705C" w:rsidRDefault="00B95AE0" w:rsidP="0003257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23A713B5" w14:textId="77777777" w:rsidR="00B95AE0" w:rsidRPr="003B705C" w:rsidRDefault="00B95AE0" w:rsidP="0003257C">
            <w:pPr>
              <w:keepNext/>
              <w:widowControl w:val="0"/>
              <w:tabs>
                <w:tab w:val="left" w:pos="6858"/>
              </w:tabs>
              <w:outlineLvl w:val="0"/>
              <w:rPr>
                <w:b/>
                <w:bCs/>
                <w:sz w:val="32"/>
              </w:rPr>
            </w:pPr>
            <w:r w:rsidRPr="003B705C">
              <w:rPr>
                <w:b/>
                <w:bCs/>
                <w:sz w:val="32"/>
              </w:rPr>
              <w:t>Summary of Changes</w:t>
            </w:r>
          </w:p>
        </w:tc>
      </w:tr>
      <w:tr w:rsidR="00B95AE0" w:rsidRPr="003B705C" w14:paraId="0F0ED468" w14:textId="77777777" w:rsidTr="0003257C">
        <w:trPr>
          <w:cantSplit/>
          <w:trHeight w:val="504"/>
        </w:trPr>
        <w:tc>
          <w:tcPr>
            <w:tcW w:w="1620" w:type="dxa"/>
            <w:tcBorders>
              <w:top w:val="nil"/>
              <w:left w:val="nil"/>
              <w:bottom w:val="nil"/>
            </w:tcBorders>
          </w:tcPr>
          <w:p w14:paraId="68D75B4A" w14:textId="77777777" w:rsidR="00B95AE0" w:rsidRPr="003B705C" w:rsidRDefault="00B95AE0"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E552AF">
              <w:rPr>
                <w:sz w:val="18"/>
                <w:szCs w:val="18"/>
              </w:rPr>
              <w:t>30,</w:t>
            </w:r>
            <w:r w:rsidRPr="003B705C">
              <w:rPr>
                <w:sz w:val="18"/>
                <w:szCs w:val="18"/>
              </w:rPr>
              <w:t xml:space="preserve"> 20</w:t>
            </w:r>
            <w:r>
              <w:rPr>
                <w:sz w:val="18"/>
                <w:szCs w:val="18"/>
              </w:rPr>
              <w:t>1</w:t>
            </w:r>
            <w:r w:rsidRPr="003B705C">
              <w:rPr>
                <w:sz w:val="18"/>
                <w:szCs w:val="18"/>
              </w:rPr>
              <w:t>0</w:t>
            </w:r>
          </w:p>
          <w:p w14:paraId="28D6154E" w14:textId="77777777" w:rsidR="00B95AE0" w:rsidRPr="003B705C" w:rsidRDefault="00B95AE0" w:rsidP="00D413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37FC08A2" w14:textId="77777777" w:rsidR="00B95AE0" w:rsidRPr="003B705C" w:rsidRDefault="00B95AE0" w:rsidP="0003257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AE40AA3" w14:textId="77777777" w:rsidR="009803EF" w:rsidRDefault="009803EF" w:rsidP="009803EF">
            <w:pPr>
              <w:rPr>
                <w:sz w:val="18"/>
                <w:szCs w:val="18"/>
              </w:rPr>
            </w:pPr>
            <w:r w:rsidRPr="003B705C">
              <w:rPr>
                <w:sz w:val="18"/>
                <w:szCs w:val="18"/>
              </w:rPr>
              <w:t>Initial Release</w:t>
            </w:r>
          </w:p>
          <w:p w14:paraId="7978FC9B" w14:textId="77777777" w:rsidR="00B95AE0" w:rsidRPr="003B705C" w:rsidRDefault="00B95AE0" w:rsidP="0003257C">
            <w:pPr>
              <w:rPr>
                <w:sz w:val="18"/>
                <w:szCs w:val="18"/>
              </w:rPr>
            </w:pPr>
          </w:p>
          <w:p w14:paraId="317FCE01" w14:textId="77777777" w:rsidR="00BD1EE8" w:rsidRPr="003B705C" w:rsidRDefault="00BD1EE8" w:rsidP="009803EF">
            <w:pPr>
              <w:rPr>
                <w:sz w:val="18"/>
                <w:szCs w:val="18"/>
              </w:rPr>
            </w:pPr>
          </w:p>
        </w:tc>
      </w:tr>
      <w:tr w:rsidR="001B46B6" w:rsidRPr="003B705C" w14:paraId="0EC99585" w14:textId="77777777" w:rsidTr="0003257C">
        <w:trPr>
          <w:cantSplit/>
          <w:trHeight w:val="504"/>
        </w:trPr>
        <w:tc>
          <w:tcPr>
            <w:tcW w:w="1620" w:type="dxa"/>
            <w:tcBorders>
              <w:top w:val="nil"/>
              <w:left w:val="nil"/>
              <w:bottom w:val="nil"/>
            </w:tcBorders>
          </w:tcPr>
          <w:p w14:paraId="46F75DAB" w14:textId="77777777" w:rsidR="001B46B6" w:rsidRDefault="001B46B6"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37B4A">
              <w:rPr>
                <w:sz w:val="18"/>
                <w:szCs w:val="18"/>
              </w:rPr>
              <w:t>11</w:t>
            </w:r>
            <w:r>
              <w:rPr>
                <w:sz w:val="18"/>
                <w:szCs w:val="18"/>
              </w:rPr>
              <w:t>, 2012</w:t>
            </w:r>
          </w:p>
          <w:p w14:paraId="1AD13254" w14:textId="77777777" w:rsidR="001B46B6" w:rsidRDefault="001B46B6"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68485BF" w14:textId="77777777" w:rsidR="001B46B6" w:rsidRPr="003B705C" w:rsidRDefault="001B46B6" w:rsidP="0003257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50BEA4D" w14:textId="77777777" w:rsidR="001B46B6" w:rsidRDefault="001B46B6" w:rsidP="0003257C">
            <w:pPr>
              <w:rPr>
                <w:sz w:val="18"/>
                <w:szCs w:val="18"/>
              </w:rPr>
            </w:pPr>
            <w:r>
              <w:rPr>
                <w:sz w:val="18"/>
                <w:szCs w:val="18"/>
              </w:rPr>
              <w:t>Updated examples for TX SET 4.0</w:t>
            </w:r>
          </w:p>
          <w:p w14:paraId="35282D64" w14:textId="77777777" w:rsidR="00BD1EE8" w:rsidRDefault="00BD1EE8" w:rsidP="0003257C">
            <w:pPr>
              <w:rPr>
                <w:sz w:val="18"/>
                <w:szCs w:val="18"/>
              </w:rPr>
            </w:pPr>
          </w:p>
          <w:p w14:paraId="61622F9D" w14:textId="77777777" w:rsidR="00BD1EE8" w:rsidRPr="003B705C" w:rsidRDefault="00BD1EE8" w:rsidP="0003257C">
            <w:pPr>
              <w:rPr>
                <w:sz w:val="18"/>
                <w:szCs w:val="18"/>
              </w:rPr>
            </w:pPr>
          </w:p>
        </w:tc>
      </w:tr>
      <w:tr w:rsidR="00BD1EE8" w:rsidRPr="003B705C" w14:paraId="5E6A5E78" w14:textId="77777777" w:rsidTr="0003257C">
        <w:trPr>
          <w:cantSplit/>
          <w:trHeight w:val="504"/>
          <w:ins w:id="0" w:author="MCT" w:date="2023-02-13T10:33:00Z"/>
        </w:trPr>
        <w:tc>
          <w:tcPr>
            <w:tcW w:w="1620" w:type="dxa"/>
            <w:tcBorders>
              <w:top w:val="nil"/>
              <w:left w:val="nil"/>
              <w:bottom w:val="nil"/>
            </w:tcBorders>
          </w:tcPr>
          <w:p w14:paraId="6679CFFA" w14:textId="77777777" w:rsidR="00BD1EE8" w:rsidRDefault="00C50BBD"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0:33:00Z"/>
                <w:sz w:val="18"/>
                <w:szCs w:val="18"/>
              </w:rPr>
            </w:pPr>
            <w:ins w:id="2" w:author="MCT" w:date="2023-05-02T10:48:00Z">
              <w:r>
                <w:rPr>
                  <w:sz w:val="18"/>
                  <w:szCs w:val="18"/>
                </w:rPr>
                <w:t>November 11, 2024</w:t>
              </w:r>
            </w:ins>
          </w:p>
          <w:p w14:paraId="6A2CA0A8" w14:textId="77777777" w:rsidR="00BD1EE8" w:rsidRDefault="00BD1EE8"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0:33:00Z"/>
                <w:sz w:val="18"/>
                <w:szCs w:val="18"/>
              </w:rPr>
            </w:pPr>
            <w:ins w:id="4" w:author="MCT" w:date="2023-02-13T10:33:00Z">
              <w:r>
                <w:rPr>
                  <w:sz w:val="18"/>
                  <w:szCs w:val="18"/>
                </w:rPr>
                <w:t>Version 5.0</w:t>
              </w:r>
            </w:ins>
          </w:p>
        </w:tc>
        <w:tc>
          <w:tcPr>
            <w:tcW w:w="180" w:type="dxa"/>
            <w:tcBorders>
              <w:top w:val="nil"/>
              <w:left w:val="nil"/>
              <w:bottom w:val="nil"/>
              <w:right w:val="nil"/>
            </w:tcBorders>
          </w:tcPr>
          <w:p w14:paraId="4D1C2A04" w14:textId="77777777" w:rsidR="00BD1EE8" w:rsidRPr="003B705C" w:rsidRDefault="00BD1EE8" w:rsidP="0003257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0:33:00Z"/>
                <w:bCs/>
                <w:sz w:val="18"/>
                <w:szCs w:val="18"/>
              </w:rPr>
            </w:pPr>
          </w:p>
        </w:tc>
        <w:tc>
          <w:tcPr>
            <w:tcW w:w="8100" w:type="dxa"/>
            <w:tcBorders>
              <w:top w:val="nil"/>
              <w:left w:val="nil"/>
              <w:bottom w:val="nil"/>
              <w:right w:val="nil"/>
            </w:tcBorders>
          </w:tcPr>
          <w:p w14:paraId="4C84C540" w14:textId="084F8C32" w:rsidR="00BD1EE8" w:rsidRDefault="00455DF8" w:rsidP="0003257C">
            <w:pPr>
              <w:rPr>
                <w:ins w:id="6" w:author="MCT" w:date="2023-03-22T12:55:00Z"/>
                <w:sz w:val="18"/>
                <w:szCs w:val="18"/>
              </w:rPr>
            </w:pPr>
            <w:ins w:id="7" w:author="MCT" w:date="2023-03-22T12:55:00Z">
              <w:r>
                <w:rPr>
                  <w:sz w:val="18"/>
                  <w:szCs w:val="18"/>
                </w:rPr>
                <w:t xml:space="preserve">Added new example for </w:t>
              </w:r>
            </w:ins>
            <w:ins w:id="8" w:author="MCT" w:date="2023-05-02T10:48:00Z">
              <w:r w:rsidR="00C50BBD">
                <w:rPr>
                  <w:sz w:val="18"/>
                  <w:szCs w:val="18"/>
                </w:rPr>
                <w:t>Inadvertent Gain</w:t>
              </w:r>
            </w:ins>
            <w:ins w:id="9" w:author="MCT" w:date="2024-10-21T10:48:00Z">
              <w:r w:rsidR="008A723D">
                <w:rPr>
                  <w:sz w:val="18"/>
                  <w:szCs w:val="18"/>
                </w:rPr>
                <w:t xml:space="preserve"> and Power Outage Contact </w:t>
              </w:r>
            </w:ins>
          </w:p>
          <w:p w14:paraId="1C901460" w14:textId="77777777" w:rsidR="00455DF8" w:rsidRPr="00455DF8" w:rsidRDefault="00455DF8" w:rsidP="00C50BBD">
            <w:pPr>
              <w:rPr>
                <w:ins w:id="10" w:author="MCT" w:date="2023-02-13T10:33:00Z"/>
                <w:sz w:val="18"/>
                <w:szCs w:val="18"/>
              </w:rPr>
            </w:pPr>
          </w:p>
        </w:tc>
      </w:tr>
    </w:tbl>
    <w:p w14:paraId="31B71941" w14:textId="77777777" w:rsidR="000309E7" w:rsidRDefault="000309E7">
      <w:pPr>
        <w:tabs>
          <w:tab w:val="right" w:pos="1800"/>
          <w:tab w:val="left" w:pos="2160"/>
        </w:tabs>
        <w:rPr>
          <w:b/>
          <w:snapToGrid w:val="0"/>
          <w:sz w:val="48"/>
        </w:rPr>
      </w:pPr>
    </w:p>
    <w:p w14:paraId="5850AF86" w14:textId="77777777" w:rsidR="000309E7" w:rsidRDefault="000309E7" w:rsidP="00B95AE0">
      <w:pPr>
        <w:tabs>
          <w:tab w:val="right" w:pos="1800"/>
          <w:tab w:val="left" w:pos="2160"/>
        </w:tabs>
      </w:pPr>
      <w:r>
        <w:rPr>
          <w:b/>
          <w:snapToGrid w:val="0"/>
          <w:sz w:val="48"/>
        </w:rPr>
        <w:br w:type="page"/>
      </w:r>
      <w:r w:rsidR="00B95AE0">
        <w:lastRenderedPageBreak/>
        <w:t xml:space="preserve"> </w:t>
      </w:r>
    </w:p>
    <w:p w14:paraId="2A6A8A83" w14:textId="7DEDA58D" w:rsidR="003B5515" w:rsidRDefault="003B5515" w:rsidP="003B5515">
      <w:pPr>
        <w:pStyle w:val="NoSpacing"/>
        <w:rPr>
          <w:snapToGrid w:val="0"/>
        </w:rPr>
      </w:pPr>
      <w:r>
        <w:rPr>
          <w:snapToGrid w:val="0"/>
        </w:rPr>
        <w:t xml:space="preserve">814_16 Example #1 of </w:t>
      </w:r>
      <w:ins w:id="11" w:author="MCT" w:date="2024-10-21T10:48:00Z">
        <w:r w:rsidR="008A723D">
          <w:rPr>
            <w:snapToGrid w:val="0"/>
          </w:rPr>
          <w:t>4</w:t>
        </w:r>
      </w:ins>
      <w:del w:id="12" w:author="MCT" w:date="2023-02-13T10:34:00Z">
        <w:r w:rsidR="007C710F" w:rsidDel="00BD1EE8">
          <w:rPr>
            <w:snapToGrid w:val="0"/>
          </w:rPr>
          <w:delText>2</w:delText>
        </w:r>
      </w:del>
    </w:p>
    <w:p w14:paraId="54508D78" w14:textId="77777777" w:rsidR="003B5515" w:rsidRDefault="0034722A" w:rsidP="003B5515">
      <w:pPr>
        <w:pStyle w:val="NoSpacing"/>
        <w:rPr>
          <w:snapToGrid w:val="0"/>
        </w:rPr>
      </w:pPr>
      <w:r w:rsidRPr="0034722A">
        <w:rPr>
          <w:snapToGrid w:val="0"/>
        </w:rPr>
        <w:t>Move-in (With Request for Historical Detail Interval Usage) Request – New CR to ERCOT</w:t>
      </w:r>
    </w:p>
    <w:tbl>
      <w:tblPr>
        <w:tblW w:w="9060" w:type="dxa"/>
        <w:tblInd w:w="93" w:type="dxa"/>
        <w:tblLook w:val="04A0" w:firstRow="1" w:lastRow="0" w:firstColumn="1" w:lastColumn="0" w:noHBand="0" w:noVBand="1"/>
      </w:tblPr>
      <w:tblGrid>
        <w:gridCol w:w="266"/>
        <w:gridCol w:w="4333"/>
        <w:gridCol w:w="4461"/>
      </w:tblGrid>
      <w:tr w:rsidR="007C710F" w:rsidRPr="007C710F" w14:paraId="67D64387" w14:textId="77777777" w:rsidTr="007C710F">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150122E" w14:textId="77777777" w:rsidR="007C710F" w:rsidRPr="007C710F" w:rsidRDefault="007C710F" w:rsidP="007C710F">
            <w:pPr>
              <w:autoSpaceDE/>
              <w:autoSpaceDN/>
              <w:jc w:val="center"/>
              <w:rPr>
                <w:rFonts w:ascii="Calibri" w:hAnsi="Calibri" w:cs="Calibri"/>
                <w:color w:val="000000"/>
                <w:sz w:val="22"/>
                <w:szCs w:val="22"/>
              </w:rPr>
            </w:pPr>
            <w:r w:rsidRPr="007C710F">
              <w:rPr>
                <w:rFonts w:ascii="Calibri" w:hAnsi="Calibri" w:cs="Calibri"/>
                <w:color w:val="000000"/>
                <w:sz w:val="22"/>
                <w:szCs w:val="22"/>
              </w:rPr>
              <w:t>CR Submits Move In Request</w:t>
            </w:r>
            <w:r w:rsidRPr="007C710F">
              <w:rPr>
                <w:rFonts w:ascii="Calibri" w:hAnsi="Calibri" w:cs="Calibri"/>
                <w:color w:val="000000"/>
                <w:sz w:val="22"/>
                <w:szCs w:val="22"/>
              </w:rPr>
              <w:br/>
              <w:t>Historical Interval Usage Requested and Meter Access Information Provided</w:t>
            </w:r>
          </w:p>
        </w:tc>
      </w:tr>
      <w:tr w:rsidR="007C710F" w:rsidRPr="007C710F" w14:paraId="5148D0C5"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1E9839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ST~814~000000001</w:t>
            </w:r>
          </w:p>
        </w:tc>
        <w:tc>
          <w:tcPr>
            <w:tcW w:w="4644" w:type="dxa"/>
            <w:tcBorders>
              <w:top w:val="nil"/>
              <w:left w:val="nil"/>
              <w:bottom w:val="single" w:sz="4" w:space="0" w:color="auto"/>
              <w:right w:val="single" w:sz="4" w:space="0" w:color="auto"/>
            </w:tcBorders>
            <w:shd w:val="clear" w:color="auto" w:fill="auto"/>
            <w:hideMark/>
          </w:tcPr>
          <w:p w14:paraId="1668E5E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Transaction Type, Transaction Set Control Number</w:t>
            </w:r>
          </w:p>
        </w:tc>
      </w:tr>
      <w:tr w:rsidR="007C710F" w:rsidRPr="007C710F" w14:paraId="418563BE" w14:textId="77777777" w:rsidTr="007C710F">
        <w:trPr>
          <w:trHeight w:val="9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17DE71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BGN~13~200805101956534~20090501~~~~~16</w:t>
            </w:r>
          </w:p>
        </w:tc>
        <w:tc>
          <w:tcPr>
            <w:tcW w:w="4644" w:type="dxa"/>
            <w:tcBorders>
              <w:top w:val="nil"/>
              <w:left w:val="nil"/>
              <w:bottom w:val="single" w:sz="4" w:space="0" w:color="auto"/>
              <w:right w:val="single" w:sz="4" w:space="0" w:color="auto"/>
            </w:tcBorders>
            <w:shd w:val="clear" w:color="auto" w:fill="auto"/>
            <w:hideMark/>
          </w:tcPr>
          <w:p w14:paraId="061728D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xml:space="preserve">Request, Unique Transaction Number, Transaction Date, Original Transaction ID, SET Transaction Number </w:t>
            </w:r>
          </w:p>
        </w:tc>
      </w:tr>
      <w:tr w:rsidR="007C710F" w:rsidRPr="007C710F" w14:paraId="2A6845E0"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55041F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N1~8R~CUSTOMER NAME</w:t>
            </w:r>
          </w:p>
        </w:tc>
        <w:tc>
          <w:tcPr>
            <w:tcW w:w="4644" w:type="dxa"/>
            <w:tcBorders>
              <w:top w:val="nil"/>
              <w:left w:val="nil"/>
              <w:bottom w:val="single" w:sz="4" w:space="0" w:color="auto"/>
              <w:right w:val="single" w:sz="4" w:space="0" w:color="auto"/>
            </w:tcBorders>
            <w:shd w:val="clear" w:color="auto" w:fill="auto"/>
            <w:hideMark/>
          </w:tcPr>
          <w:p w14:paraId="6300A28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Name</w:t>
            </w:r>
          </w:p>
        </w:tc>
      </w:tr>
      <w:tr w:rsidR="007C710F" w:rsidRPr="007C710F" w14:paraId="1D01BE5A" w14:textId="77777777" w:rsidTr="007C710F">
        <w:trPr>
          <w:trHeight w:val="300"/>
        </w:trPr>
        <w:tc>
          <w:tcPr>
            <w:tcW w:w="83" w:type="dxa"/>
            <w:tcBorders>
              <w:top w:val="nil"/>
              <w:left w:val="nil"/>
              <w:bottom w:val="nil"/>
              <w:right w:val="single" w:sz="4" w:space="0" w:color="auto"/>
            </w:tcBorders>
            <w:shd w:val="clear" w:color="auto" w:fill="auto"/>
            <w:noWrap/>
            <w:hideMark/>
          </w:tcPr>
          <w:p w14:paraId="7D4D6F9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1EC0316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N4~~~77777</w:t>
            </w:r>
          </w:p>
        </w:tc>
        <w:tc>
          <w:tcPr>
            <w:tcW w:w="4644" w:type="dxa"/>
            <w:tcBorders>
              <w:top w:val="nil"/>
              <w:left w:val="nil"/>
              <w:bottom w:val="single" w:sz="4" w:space="0" w:color="auto"/>
              <w:right w:val="single" w:sz="4" w:space="0" w:color="auto"/>
            </w:tcBorders>
            <w:shd w:val="clear" w:color="auto" w:fill="auto"/>
            <w:hideMark/>
          </w:tcPr>
          <w:p w14:paraId="4E33319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Zip Code</w:t>
            </w:r>
          </w:p>
        </w:tc>
      </w:tr>
      <w:tr w:rsidR="007C710F" w:rsidRPr="007C710F" w14:paraId="43A361A6" w14:textId="77777777" w:rsidTr="007C710F">
        <w:trPr>
          <w:trHeight w:val="600"/>
        </w:trPr>
        <w:tc>
          <w:tcPr>
            <w:tcW w:w="83" w:type="dxa"/>
            <w:tcBorders>
              <w:top w:val="nil"/>
              <w:left w:val="nil"/>
              <w:bottom w:val="single" w:sz="4" w:space="0" w:color="auto"/>
              <w:right w:val="single" w:sz="4" w:space="0" w:color="auto"/>
            </w:tcBorders>
            <w:shd w:val="clear" w:color="auto" w:fill="auto"/>
            <w:noWrap/>
            <w:hideMark/>
          </w:tcPr>
          <w:p w14:paraId="66F0566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hideMark/>
          </w:tcPr>
          <w:p w14:paraId="2D2F100C"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PER~IC~CUSTOMERLAST, CUSTOMERFIRST~TE~1112223456</w:t>
            </w:r>
          </w:p>
        </w:tc>
        <w:tc>
          <w:tcPr>
            <w:tcW w:w="4644" w:type="dxa"/>
            <w:tcBorders>
              <w:top w:val="nil"/>
              <w:left w:val="nil"/>
              <w:bottom w:val="single" w:sz="4" w:space="0" w:color="auto"/>
              <w:right w:val="single" w:sz="4" w:space="0" w:color="auto"/>
            </w:tcBorders>
            <w:shd w:val="clear" w:color="auto" w:fill="auto"/>
            <w:hideMark/>
          </w:tcPr>
          <w:p w14:paraId="01876E6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Contact Name, Telephone Number</w:t>
            </w:r>
          </w:p>
        </w:tc>
      </w:tr>
      <w:tr w:rsidR="007C710F" w:rsidRPr="007C710F" w14:paraId="58BAA13F"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DE5FD4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N1~SJ~CR NAME~1~987654321~~41</w:t>
            </w:r>
          </w:p>
        </w:tc>
        <w:tc>
          <w:tcPr>
            <w:tcW w:w="4644" w:type="dxa"/>
            <w:tcBorders>
              <w:top w:val="nil"/>
              <w:left w:val="nil"/>
              <w:bottom w:val="single" w:sz="4" w:space="0" w:color="auto"/>
              <w:right w:val="single" w:sz="4" w:space="0" w:color="auto"/>
            </w:tcBorders>
            <w:shd w:val="clear" w:color="auto" w:fill="auto"/>
            <w:hideMark/>
          </w:tcPr>
          <w:p w14:paraId="2B32D8F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CR Name and DUNS Number, Sender</w:t>
            </w:r>
          </w:p>
        </w:tc>
      </w:tr>
      <w:tr w:rsidR="007C710F" w:rsidRPr="007C710F" w14:paraId="07156440"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AC8D118"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N1~AY~ERCOT~1~183529049~~40</w:t>
            </w:r>
          </w:p>
        </w:tc>
        <w:tc>
          <w:tcPr>
            <w:tcW w:w="4644" w:type="dxa"/>
            <w:tcBorders>
              <w:top w:val="nil"/>
              <w:left w:val="nil"/>
              <w:bottom w:val="single" w:sz="4" w:space="0" w:color="auto"/>
              <w:right w:val="single" w:sz="4" w:space="0" w:color="auto"/>
            </w:tcBorders>
            <w:shd w:val="clear" w:color="auto" w:fill="auto"/>
            <w:hideMark/>
          </w:tcPr>
          <w:p w14:paraId="550A4C1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ERCOT Name and DUNS Number, Receiver</w:t>
            </w:r>
          </w:p>
        </w:tc>
      </w:tr>
      <w:tr w:rsidR="007C710F" w:rsidRPr="007C710F" w14:paraId="20441F82"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AB39B9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N1~N1~CUSTOMER NOTIFICATION NAME</w:t>
            </w:r>
          </w:p>
        </w:tc>
        <w:tc>
          <w:tcPr>
            <w:tcW w:w="4644" w:type="dxa"/>
            <w:tcBorders>
              <w:top w:val="nil"/>
              <w:left w:val="nil"/>
              <w:bottom w:val="single" w:sz="4" w:space="0" w:color="auto"/>
              <w:right w:val="single" w:sz="4" w:space="0" w:color="auto"/>
            </w:tcBorders>
            <w:shd w:val="clear" w:color="auto" w:fill="auto"/>
            <w:hideMark/>
          </w:tcPr>
          <w:p w14:paraId="37645CA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Name</w:t>
            </w:r>
          </w:p>
        </w:tc>
      </w:tr>
      <w:tr w:rsidR="007C710F" w:rsidRPr="007C710F" w14:paraId="759201DD" w14:textId="77777777" w:rsidTr="007C710F">
        <w:trPr>
          <w:trHeight w:val="300"/>
        </w:trPr>
        <w:tc>
          <w:tcPr>
            <w:tcW w:w="83" w:type="dxa"/>
            <w:tcBorders>
              <w:top w:val="nil"/>
              <w:left w:val="nil"/>
              <w:bottom w:val="nil"/>
              <w:right w:val="single" w:sz="4" w:space="0" w:color="auto"/>
            </w:tcBorders>
            <w:shd w:val="clear" w:color="auto" w:fill="auto"/>
            <w:noWrap/>
            <w:hideMark/>
          </w:tcPr>
          <w:p w14:paraId="70797CB7"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FB2650C"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N3~123 MAIN AVE</w:t>
            </w:r>
          </w:p>
        </w:tc>
        <w:tc>
          <w:tcPr>
            <w:tcW w:w="4644" w:type="dxa"/>
            <w:tcBorders>
              <w:top w:val="nil"/>
              <w:left w:val="nil"/>
              <w:bottom w:val="single" w:sz="4" w:space="0" w:color="auto"/>
              <w:right w:val="single" w:sz="4" w:space="0" w:color="auto"/>
            </w:tcBorders>
            <w:shd w:val="clear" w:color="auto" w:fill="auto"/>
            <w:hideMark/>
          </w:tcPr>
          <w:p w14:paraId="79DB853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Address</w:t>
            </w:r>
          </w:p>
        </w:tc>
      </w:tr>
      <w:tr w:rsidR="007C710F" w:rsidRPr="007C710F" w14:paraId="169A0D1C" w14:textId="77777777" w:rsidTr="007C710F">
        <w:trPr>
          <w:trHeight w:val="300"/>
        </w:trPr>
        <w:tc>
          <w:tcPr>
            <w:tcW w:w="83" w:type="dxa"/>
            <w:tcBorders>
              <w:top w:val="nil"/>
              <w:left w:val="nil"/>
              <w:bottom w:val="single" w:sz="4" w:space="0" w:color="auto"/>
              <w:right w:val="single" w:sz="4" w:space="0" w:color="auto"/>
            </w:tcBorders>
            <w:shd w:val="clear" w:color="auto" w:fill="auto"/>
            <w:noWrap/>
            <w:hideMark/>
          </w:tcPr>
          <w:p w14:paraId="7D5E83B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DF06DE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N4~ANYTOWN~TX~77777</w:t>
            </w:r>
          </w:p>
        </w:tc>
        <w:tc>
          <w:tcPr>
            <w:tcW w:w="4644" w:type="dxa"/>
            <w:tcBorders>
              <w:top w:val="nil"/>
              <w:left w:val="nil"/>
              <w:bottom w:val="single" w:sz="4" w:space="0" w:color="auto"/>
              <w:right w:val="single" w:sz="4" w:space="0" w:color="auto"/>
            </w:tcBorders>
            <w:shd w:val="clear" w:color="auto" w:fill="auto"/>
            <w:hideMark/>
          </w:tcPr>
          <w:p w14:paraId="7BB62AE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City, State, Zip</w:t>
            </w:r>
          </w:p>
        </w:tc>
      </w:tr>
      <w:tr w:rsidR="007C710F" w:rsidRPr="007C710F" w14:paraId="244552B8"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EF5AF6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LIN~1~SH~EL~SH~CE~SH~MVI~SH~HI</w:t>
            </w:r>
          </w:p>
        </w:tc>
        <w:tc>
          <w:tcPr>
            <w:tcW w:w="4644" w:type="dxa"/>
            <w:tcBorders>
              <w:top w:val="nil"/>
              <w:left w:val="nil"/>
              <w:bottom w:val="single" w:sz="4" w:space="0" w:color="auto"/>
              <w:right w:val="single" w:sz="4" w:space="0" w:color="auto"/>
            </w:tcBorders>
            <w:shd w:val="clear" w:color="auto" w:fill="auto"/>
            <w:hideMark/>
          </w:tcPr>
          <w:p w14:paraId="2257FB0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Move In with Detail Historical Interval Usage Request</w:t>
            </w:r>
          </w:p>
        </w:tc>
      </w:tr>
      <w:tr w:rsidR="007C710F" w:rsidRPr="007C710F" w14:paraId="391C890E" w14:textId="77777777" w:rsidTr="007C710F">
        <w:trPr>
          <w:trHeight w:val="300"/>
        </w:trPr>
        <w:tc>
          <w:tcPr>
            <w:tcW w:w="83" w:type="dxa"/>
            <w:tcBorders>
              <w:top w:val="nil"/>
              <w:left w:val="nil"/>
              <w:bottom w:val="nil"/>
              <w:right w:val="single" w:sz="4" w:space="0" w:color="auto"/>
            </w:tcBorders>
            <w:shd w:val="clear" w:color="auto" w:fill="auto"/>
            <w:noWrap/>
            <w:hideMark/>
          </w:tcPr>
          <w:p w14:paraId="1283324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4E2C10E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ASI~7~021</w:t>
            </w:r>
          </w:p>
        </w:tc>
        <w:tc>
          <w:tcPr>
            <w:tcW w:w="4644" w:type="dxa"/>
            <w:tcBorders>
              <w:top w:val="nil"/>
              <w:left w:val="nil"/>
              <w:bottom w:val="single" w:sz="4" w:space="0" w:color="auto"/>
              <w:right w:val="single" w:sz="4" w:space="0" w:color="auto"/>
            </w:tcBorders>
            <w:shd w:val="clear" w:color="auto" w:fill="auto"/>
            <w:hideMark/>
          </w:tcPr>
          <w:p w14:paraId="0B9047B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Request Addition</w:t>
            </w:r>
          </w:p>
        </w:tc>
      </w:tr>
      <w:tr w:rsidR="007C710F" w:rsidRPr="007C710F" w14:paraId="6E76D04C" w14:textId="77777777" w:rsidTr="007C710F">
        <w:trPr>
          <w:trHeight w:val="300"/>
        </w:trPr>
        <w:tc>
          <w:tcPr>
            <w:tcW w:w="83" w:type="dxa"/>
            <w:tcBorders>
              <w:top w:val="nil"/>
              <w:left w:val="nil"/>
              <w:bottom w:val="nil"/>
              <w:right w:val="single" w:sz="4" w:space="0" w:color="auto"/>
            </w:tcBorders>
            <w:shd w:val="clear" w:color="auto" w:fill="auto"/>
            <w:noWrap/>
            <w:hideMark/>
          </w:tcPr>
          <w:p w14:paraId="16C2B9C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475EAD8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REF~BLT~ESP</w:t>
            </w:r>
          </w:p>
        </w:tc>
        <w:tc>
          <w:tcPr>
            <w:tcW w:w="4644" w:type="dxa"/>
            <w:tcBorders>
              <w:top w:val="nil"/>
              <w:left w:val="nil"/>
              <w:bottom w:val="single" w:sz="4" w:space="0" w:color="auto"/>
              <w:right w:val="single" w:sz="4" w:space="0" w:color="auto"/>
            </w:tcBorders>
            <w:shd w:val="clear" w:color="auto" w:fill="auto"/>
            <w:hideMark/>
          </w:tcPr>
          <w:p w14:paraId="1634463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Billing Type</w:t>
            </w:r>
          </w:p>
        </w:tc>
      </w:tr>
      <w:tr w:rsidR="007C710F" w:rsidRPr="007C710F" w14:paraId="0EB349EE" w14:textId="77777777" w:rsidTr="007C710F">
        <w:trPr>
          <w:trHeight w:val="300"/>
        </w:trPr>
        <w:tc>
          <w:tcPr>
            <w:tcW w:w="83" w:type="dxa"/>
            <w:tcBorders>
              <w:top w:val="nil"/>
              <w:left w:val="nil"/>
              <w:bottom w:val="nil"/>
              <w:right w:val="single" w:sz="4" w:space="0" w:color="auto"/>
            </w:tcBorders>
            <w:shd w:val="clear" w:color="auto" w:fill="auto"/>
            <w:noWrap/>
            <w:hideMark/>
          </w:tcPr>
          <w:p w14:paraId="5F21DA6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30C4D01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REF~PC~DUAL</w:t>
            </w:r>
          </w:p>
        </w:tc>
        <w:tc>
          <w:tcPr>
            <w:tcW w:w="4644" w:type="dxa"/>
            <w:tcBorders>
              <w:top w:val="nil"/>
              <w:left w:val="nil"/>
              <w:bottom w:val="single" w:sz="4" w:space="0" w:color="auto"/>
              <w:right w:val="single" w:sz="4" w:space="0" w:color="auto"/>
            </w:tcBorders>
            <w:shd w:val="clear" w:color="auto" w:fill="auto"/>
            <w:hideMark/>
          </w:tcPr>
          <w:p w14:paraId="096F5241"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Bill Calculator</w:t>
            </w:r>
          </w:p>
        </w:tc>
      </w:tr>
      <w:tr w:rsidR="007C710F" w:rsidRPr="007C710F" w14:paraId="74346089" w14:textId="77777777" w:rsidTr="007C710F">
        <w:trPr>
          <w:trHeight w:val="300"/>
        </w:trPr>
        <w:tc>
          <w:tcPr>
            <w:tcW w:w="83" w:type="dxa"/>
            <w:tcBorders>
              <w:top w:val="nil"/>
              <w:left w:val="nil"/>
              <w:bottom w:val="nil"/>
              <w:right w:val="single" w:sz="4" w:space="0" w:color="auto"/>
            </w:tcBorders>
            <w:shd w:val="clear" w:color="auto" w:fill="auto"/>
            <w:noWrap/>
            <w:hideMark/>
          </w:tcPr>
          <w:p w14:paraId="0F27D96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06CCD34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REF~Q5~~12345678910111231</w:t>
            </w:r>
          </w:p>
        </w:tc>
        <w:tc>
          <w:tcPr>
            <w:tcW w:w="4644" w:type="dxa"/>
            <w:tcBorders>
              <w:top w:val="nil"/>
              <w:left w:val="nil"/>
              <w:bottom w:val="single" w:sz="4" w:space="0" w:color="auto"/>
              <w:right w:val="single" w:sz="4" w:space="0" w:color="auto"/>
            </w:tcBorders>
            <w:shd w:val="clear" w:color="auto" w:fill="auto"/>
            <w:hideMark/>
          </w:tcPr>
          <w:p w14:paraId="7AD2633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ESI ID</w:t>
            </w:r>
          </w:p>
        </w:tc>
      </w:tr>
      <w:tr w:rsidR="007C710F" w:rsidRPr="007C710F" w14:paraId="0409CBF5" w14:textId="77777777" w:rsidTr="007C710F">
        <w:trPr>
          <w:trHeight w:val="300"/>
        </w:trPr>
        <w:tc>
          <w:tcPr>
            <w:tcW w:w="83" w:type="dxa"/>
            <w:tcBorders>
              <w:top w:val="nil"/>
              <w:left w:val="nil"/>
              <w:bottom w:val="nil"/>
              <w:right w:val="single" w:sz="4" w:space="0" w:color="auto"/>
            </w:tcBorders>
            <w:shd w:val="clear" w:color="auto" w:fill="auto"/>
            <w:noWrap/>
            <w:hideMark/>
          </w:tcPr>
          <w:p w14:paraId="18684CD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458FC0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REF~SU~N</w:t>
            </w:r>
          </w:p>
        </w:tc>
        <w:tc>
          <w:tcPr>
            <w:tcW w:w="4644" w:type="dxa"/>
            <w:tcBorders>
              <w:top w:val="nil"/>
              <w:left w:val="nil"/>
              <w:bottom w:val="single" w:sz="4" w:space="0" w:color="auto"/>
              <w:right w:val="single" w:sz="4" w:space="0" w:color="auto"/>
            </w:tcBorders>
            <w:shd w:val="clear" w:color="auto" w:fill="auto"/>
            <w:hideMark/>
          </w:tcPr>
          <w:p w14:paraId="14C927D5"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Special Needs Indicator</w:t>
            </w:r>
          </w:p>
        </w:tc>
      </w:tr>
      <w:tr w:rsidR="007C710F" w:rsidRPr="007C710F" w14:paraId="4700C5D3" w14:textId="77777777" w:rsidTr="007C710F">
        <w:trPr>
          <w:trHeight w:val="300"/>
        </w:trPr>
        <w:tc>
          <w:tcPr>
            <w:tcW w:w="83" w:type="dxa"/>
            <w:tcBorders>
              <w:top w:val="nil"/>
              <w:left w:val="nil"/>
              <w:bottom w:val="single" w:sz="4" w:space="0" w:color="auto"/>
              <w:right w:val="single" w:sz="4" w:space="0" w:color="auto"/>
            </w:tcBorders>
            <w:shd w:val="clear" w:color="auto" w:fill="auto"/>
            <w:noWrap/>
            <w:hideMark/>
          </w:tcPr>
          <w:p w14:paraId="06E2249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CA34DC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DTM~375~20090429</w:t>
            </w:r>
          </w:p>
        </w:tc>
        <w:tc>
          <w:tcPr>
            <w:tcW w:w="4644" w:type="dxa"/>
            <w:tcBorders>
              <w:top w:val="nil"/>
              <w:left w:val="nil"/>
              <w:bottom w:val="single" w:sz="4" w:space="0" w:color="auto"/>
              <w:right w:val="single" w:sz="4" w:space="0" w:color="auto"/>
            </w:tcBorders>
            <w:shd w:val="clear" w:color="auto" w:fill="auto"/>
            <w:hideMark/>
          </w:tcPr>
          <w:p w14:paraId="0FEB0A8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Requested Move In Date</w:t>
            </w:r>
          </w:p>
        </w:tc>
      </w:tr>
      <w:tr w:rsidR="007C710F" w:rsidRPr="007C710F" w14:paraId="6A3F3B37"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3B1FA2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SE~18~000000001</w:t>
            </w:r>
          </w:p>
        </w:tc>
        <w:tc>
          <w:tcPr>
            <w:tcW w:w="4644" w:type="dxa"/>
            <w:tcBorders>
              <w:top w:val="nil"/>
              <w:left w:val="nil"/>
              <w:bottom w:val="single" w:sz="4" w:space="0" w:color="auto"/>
              <w:right w:val="single" w:sz="4" w:space="0" w:color="auto"/>
            </w:tcBorders>
            <w:shd w:val="clear" w:color="auto" w:fill="auto"/>
            <w:hideMark/>
          </w:tcPr>
          <w:p w14:paraId="5DD5B2F5"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Number of Segments, Transaction Set Control Number</w:t>
            </w:r>
          </w:p>
        </w:tc>
      </w:tr>
    </w:tbl>
    <w:p w14:paraId="16CFA17F" w14:textId="77777777" w:rsidR="007C710F" w:rsidRDefault="007C710F" w:rsidP="003B5515">
      <w:pPr>
        <w:pStyle w:val="NoSpacing"/>
        <w:rPr>
          <w:snapToGrid w:val="0"/>
        </w:rPr>
      </w:pPr>
    </w:p>
    <w:p w14:paraId="367349EC" w14:textId="77777777" w:rsidR="003B5515" w:rsidRDefault="003B5515" w:rsidP="003B5515">
      <w:pPr>
        <w:pStyle w:val="NoSpacing"/>
        <w:rPr>
          <w:snapToGrid w:val="0"/>
        </w:rPr>
      </w:pPr>
    </w:p>
    <w:p w14:paraId="7FE7B2D4" w14:textId="77777777" w:rsidR="003B5515" w:rsidRDefault="003B5515" w:rsidP="003B5515">
      <w:pPr>
        <w:pStyle w:val="NoSpacing"/>
        <w:rPr>
          <w:snapToGrid w:val="0"/>
        </w:rPr>
      </w:pPr>
    </w:p>
    <w:p w14:paraId="76C475E2" w14:textId="20204C17" w:rsidR="007C710F" w:rsidRDefault="007C710F" w:rsidP="007C710F">
      <w:pPr>
        <w:pStyle w:val="NoSpacing"/>
        <w:rPr>
          <w:snapToGrid w:val="0"/>
        </w:rPr>
      </w:pPr>
      <w:r>
        <w:rPr>
          <w:snapToGrid w:val="0"/>
        </w:rPr>
        <w:br w:type="page"/>
      </w:r>
      <w:r>
        <w:rPr>
          <w:snapToGrid w:val="0"/>
        </w:rPr>
        <w:lastRenderedPageBreak/>
        <w:t xml:space="preserve">814_16 Example #2 of </w:t>
      </w:r>
      <w:ins w:id="13" w:author="MCT" w:date="2024-10-21T10:48:00Z">
        <w:r w:rsidR="008A723D">
          <w:rPr>
            <w:snapToGrid w:val="0"/>
          </w:rPr>
          <w:t>4</w:t>
        </w:r>
      </w:ins>
      <w:del w:id="14" w:author="MCT" w:date="2023-02-13T10:34:00Z">
        <w:r w:rsidDel="00BD1EE8">
          <w:rPr>
            <w:snapToGrid w:val="0"/>
          </w:rPr>
          <w:delText>2</w:delText>
        </w:r>
      </w:del>
    </w:p>
    <w:p w14:paraId="69EB5D81" w14:textId="77777777" w:rsidR="007C710F" w:rsidRDefault="007C710F" w:rsidP="007C710F">
      <w:pPr>
        <w:pStyle w:val="NoSpacing"/>
        <w:rPr>
          <w:snapToGrid w:val="0"/>
        </w:rPr>
      </w:pPr>
      <w:r w:rsidRPr="0034722A">
        <w:rPr>
          <w:snapToGrid w:val="0"/>
        </w:rPr>
        <w:t>Move-in (With Request for Historical Detail Interval Usage</w:t>
      </w:r>
      <w:r>
        <w:rPr>
          <w:snapToGrid w:val="0"/>
        </w:rPr>
        <w:t xml:space="preserve"> </w:t>
      </w:r>
      <w:r w:rsidRPr="007C710F">
        <w:rPr>
          <w:snapToGrid w:val="0"/>
        </w:rPr>
        <w:t>and Meter Access Information Provided</w:t>
      </w:r>
      <w:r w:rsidRPr="0034722A">
        <w:rPr>
          <w:snapToGrid w:val="0"/>
        </w:rPr>
        <w:t>) Request – New CR to ERCOT</w:t>
      </w:r>
    </w:p>
    <w:tbl>
      <w:tblPr>
        <w:tblW w:w="9060" w:type="dxa"/>
        <w:tblInd w:w="93" w:type="dxa"/>
        <w:tblLook w:val="04A0" w:firstRow="1" w:lastRow="0" w:firstColumn="1" w:lastColumn="0" w:noHBand="0" w:noVBand="1"/>
      </w:tblPr>
      <w:tblGrid>
        <w:gridCol w:w="266"/>
        <w:gridCol w:w="4333"/>
        <w:gridCol w:w="4461"/>
      </w:tblGrid>
      <w:tr w:rsidR="007C710F" w:rsidRPr="007C710F" w14:paraId="0F99E99D" w14:textId="77777777" w:rsidTr="007C710F">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56F0831" w14:textId="77777777" w:rsidR="007C710F" w:rsidRPr="007C710F" w:rsidRDefault="007C710F" w:rsidP="007C710F">
            <w:pPr>
              <w:autoSpaceDE/>
              <w:autoSpaceDN/>
              <w:jc w:val="center"/>
              <w:rPr>
                <w:rFonts w:ascii="Calibri" w:hAnsi="Calibri" w:cs="Calibri"/>
                <w:color w:val="000000"/>
                <w:sz w:val="22"/>
                <w:szCs w:val="22"/>
              </w:rPr>
            </w:pPr>
            <w:r w:rsidRPr="007C710F">
              <w:rPr>
                <w:rFonts w:ascii="Calibri" w:hAnsi="Calibri" w:cs="Calibri"/>
                <w:color w:val="000000"/>
                <w:sz w:val="22"/>
                <w:szCs w:val="22"/>
              </w:rPr>
              <w:t>CR Submits Move In Request</w:t>
            </w:r>
            <w:r w:rsidRPr="007C710F">
              <w:rPr>
                <w:rFonts w:ascii="Calibri" w:hAnsi="Calibri" w:cs="Calibri"/>
                <w:color w:val="000000"/>
                <w:sz w:val="22"/>
                <w:szCs w:val="22"/>
              </w:rPr>
              <w:br/>
              <w:t>Historical Interval Usage Requested and Meter Access Information Provided</w:t>
            </w:r>
          </w:p>
        </w:tc>
      </w:tr>
      <w:tr w:rsidR="007C710F" w:rsidRPr="007C710F" w14:paraId="184F09D5"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EA3ED2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ST~814~000000001</w:t>
            </w:r>
          </w:p>
        </w:tc>
        <w:tc>
          <w:tcPr>
            <w:tcW w:w="4644" w:type="dxa"/>
            <w:tcBorders>
              <w:top w:val="nil"/>
              <w:left w:val="nil"/>
              <w:bottom w:val="single" w:sz="4" w:space="0" w:color="auto"/>
              <w:right w:val="single" w:sz="4" w:space="0" w:color="auto"/>
            </w:tcBorders>
            <w:shd w:val="clear" w:color="auto" w:fill="auto"/>
            <w:hideMark/>
          </w:tcPr>
          <w:p w14:paraId="11CD9EB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Transaction Type, Transaction Set Control Number</w:t>
            </w:r>
          </w:p>
        </w:tc>
      </w:tr>
      <w:tr w:rsidR="007C710F" w:rsidRPr="007C710F" w14:paraId="39F3A641" w14:textId="77777777" w:rsidTr="007C710F">
        <w:trPr>
          <w:trHeight w:val="9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B38F61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BGN~13~200805101956534~20090501~~~~~16</w:t>
            </w:r>
          </w:p>
        </w:tc>
        <w:tc>
          <w:tcPr>
            <w:tcW w:w="4644" w:type="dxa"/>
            <w:tcBorders>
              <w:top w:val="nil"/>
              <w:left w:val="nil"/>
              <w:bottom w:val="single" w:sz="4" w:space="0" w:color="auto"/>
              <w:right w:val="single" w:sz="4" w:space="0" w:color="auto"/>
            </w:tcBorders>
            <w:shd w:val="clear" w:color="auto" w:fill="auto"/>
            <w:hideMark/>
          </w:tcPr>
          <w:p w14:paraId="43449ACE"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xml:space="preserve">Request, Unique Transaction Number, Transaction Date, Original Transaction ID, SET Transaction Number </w:t>
            </w:r>
          </w:p>
        </w:tc>
      </w:tr>
      <w:tr w:rsidR="007C710F" w:rsidRPr="007C710F" w14:paraId="5B473D04"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33DE82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N1~8R~CUSTOMER NAME</w:t>
            </w:r>
          </w:p>
        </w:tc>
        <w:tc>
          <w:tcPr>
            <w:tcW w:w="4644" w:type="dxa"/>
            <w:tcBorders>
              <w:top w:val="nil"/>
              <w:left w:val="nil"/>
              <w:bottom w:val="single" w:sz="4" w:space="0" w:color="auto"/>
              <w:right w:val="single" w:sz="4" w:space="0" w:color="auto"/>
            </w:tcBorders>
            <w:shd w:val="clear" w:color="auto" w:fill="auto"/>
            <w:hideMark/>
          </w:tcPr>
          <w:p w14:paraId="08FFE02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Name</w:t>
            </w:r>
          </w:p>
        </w:tc>
      </w:tr>
      <w:tr w:rsidR="007C710F" w:rsidRPr="007C710F" w14:paraId="0B7BB623" w14:textId="77777777" w:rsidTr="007C710F">
        <w:trPr>
          <w:trHeight w:val="300"/>
        </w:trPr>
        <w:tc>
          <w:tcPr>
            <w:tcW w:w="83" w:type="dxa"/>
            <w:tcBorders>
              <w:top w:val="nil"/>
              <w:left w:val="nil"/>
              <w:bottom w:val="nil"/>
              <w:right w:val="single" w:sz="4" w:space="0" w:color="auto"/>
            </w:tcBorders>
            <w:shd w:val="clear" w:color="auto" w:fill="auto"/>
            <w:noWrap/>
            <w:hideMark/>
          </w:tcPr>
          <w:p w14:paraId="56FC9E2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344C97B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N4~~~77777</w:t>
            </w:r>
          </w:p>
        </w:tc>
        <w:tc>
          <w:tcPr>
            <w:tcW w:w="4644" w:type="dxa"/>
            <w:tcBorders>
              <w:top w:val="nil"/>
              <w:left w:val="nil"/>
              <w:bottom w:val="single" w:sz="4" w:space="0" w:color="auto"/>
              <w:right w:val="single" w:sz="4" w:space="0" w:color="auto"/>
            </w:tcBorders>
            <w:shd w:val="clear" w:color="auto" w:fill="auto"/>
            <w:hideMark/>
          </w:tcPr>
          <w:p w14:paraId="7963FA0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Zip Code</w:t>
            </w:r>
          </w:p>
        </w:tc>
      </w:tr>
      <w:tr w:rsidR="007C710F" w:rsidRPr="007C710F" w14:paraId="713857D6" w14:textId="77777777" w:rsidTr="007C710F">
        <w:trPr>
          <w:trHeight w:val="600"/>
        </w:trPr>
        <w:tc>
          <w:tcPr>
            <w:tcW w:w="83" w:type="dxa"/>
            <w:tcBorders>
              <w:top w:val="nil"/>
              <w:left w:val="nil"/>
              <w:bottom w:val="single" w:sz="4" w:space="0" w:color="auto"/>
              <w:right w:val="single" w:sz="4" w:space="0" w:color="auto"/>
            </w:tcBorders>
            <w:shd w:val="clear" w:color="auto" w:fill="auto"/>
            <w:noWrap/>
            <w:hideMark/>
          </w:tcPr>
          <w:p w14:paraId="24071D3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hideMark/>
          </w:tcPr>
          <w:p w14:paraId="3FF922F8"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PER~IC~CUSTOMERLAST, CUSTOMERFIRST~TE~1112223456</w:t>
            </w:r>
          </w:p>
        </w:tc>
        <w:tc>
          <w:tcPr>
            <w:tcW w:w="4644" w:type="dxa"/>
            <w:tcBorders>
              <w:top w:val="nil"/>
              <w:left w:val="nil"/>
              <w:bottom w:val="single" w:sz="4" w:space="0" w:color="auto"/>
              <w:right w:val="single" w:sz="4" w:space="0" w:color="auto"/>
            </w:tcBorders>
            <w:shd w:val="clear" w:color="auto" w:fill="auto"/>
            <w:hideMark/>
          </w:tcPr>
          <w:p w14:paraId="53BF695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Contact Name, Telephone Number</w:t>
            </w:r>
          </w:p>
        </w:tc>
      </w:tr>
      <w:tr w:rsidR="007C710F" w:rsidRPr="007C710F" w14:paraId="0B3DE7C8"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98E9FE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N1~SJ~CR NAME~1~987654321~~41</w:t>
            </w:r>
          </w:p>
        </w:tc>
        <w:tc>
          <w:tcPr>
            <w:tcW w:w="4644" w:type="dxa"/>
            <w:tcBorders>
              <w:top w:val="nil"/>
              <w:left w:val="nil"/>
              <w:bottom w:val="single" w:sz="4" w:space="0" w:color="auto"/>
              <w:right w:val="single" w:sz="4" w:space="0" w:color="auto"/>
            </w:tcBorders>
            <w:shd w:val="clear" w:color="auto" w:fill="auto"/>
            <w:hideMark/>
          </w:tcPr>
          <w:p w14:paraId="0F99682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CR Name and DUNS Number, Sender</w:t>
            </w:r>
          </w:p>
        </w:tc>
      </w:tr>
      <w:tr w:rsidR="007C710F" w:rsidRPr="007C710F" w14:paraId="1D0F26B2"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0F192E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N1~AY~ERCOT~1~183529049~~40</w:t>
            </w:r>
          </w:p>
        </w:tc>
        <w:tc>
          <w:tcPr>
            <w:tcW w:w="4644" w:type="dxa"/>
            <w:tcBorders>
              <w:top w:val="nil"/>
              <w:left w:val="nil"/>
              <w:bottom w:val="single" w:sz="4" w:space="0" w:color="auto"/>
              <w:right w:val="single" w:sz="4" w:space="0" w:color="auto"/>
            </w:tcBorders>
            <w:shd w:val="clear" w:color="auto" w:fill="auto"/>
            <w:hideMark/>
          </w:tcPr>
          <w:p w14:paraId="2E9ECC4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ERCOT Name and DUNS Number, Receiver</w:t>
            </w:r>
          </w:p>
        </w:tc>
      </w:tr>
      <w:tr w:rsidR="007C710F" w:rsidRPr="007C710F" w14:paraId="0CBF34B9"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94C33E8"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N1~N1~CUSTOMER NOTIFICATION NAME</w:t>
            </w:r>
          </w:p>
        </w:tc>
        <w:tc>
          <w:tcPr>
            <w:tcW w:w="4644" w:type="dxa"/>
            <w:tcBorders>
              <w:top w:val="nil"/>
              <w:left w:val="nil"/>
              <w:bottom w:val="single" w:sz="4" w:space="0" w:color="auto"/>
              <w:right w:val="single" w:sz="4" w:space="0" w:color="auto"/>
            </w:tcBorders>
            <w:shd w:val="clear" w:color="auto" w:fill="auto"/>
            <w:hideMark/>
          </w:tcPr>
          <w:p w14:paraId="2B7042C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Name</w:t>
            </w:r>
          </w:p>
        </w:tc>
      </w:tr>
      <w:tr w:rsidR="007C710F" w:rsidRPr="007C710F" w14:paraId="07B295BC" w14:textId="77777777" w:rsidTr="007C710F">
        <w:trPr>
          <w:trHeight w:val="300"/>
        </w:trPr>
        <w:tc>
          <w:tcPr>
            <w:tcW w:w="83" w:type="dxa"/>
            <w:tcBorders>
              <w:top w:val="nil"/>
              <w:left w:val="nil"/>
              <w:bottom w:val="nil"/>
              <w:right w:val="single" w:sz="4" w:space="0" w:color="auto"/>
            </w:tcBorders>
            <w:shd w:val="clear" w:color="auto" w:fill="auto"/>
            <w:noWrap/>
            <w:hideMark/>
          </w:tcPr>
          <w:p w14:paraId="1E5661E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2F73D8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N3~123 MAIN AVE</w:t>
            </w:r>
          </w:p>
        </w:tc>
        <w:tc>
          <w:tcPr>
            <w:tcW w:w="4644" w:type="dxa"/>
            <w:tcBorders>
              <w:top w:val="nil"/>
              <w:left w:val="nil"/>
              <w:bottom w:val="single" w:sz="4" w:space="0" w:color="auto"/>
              <w:right w:val="single" w:sz="4" w:space="0" w:color="auto"/>
            </w:tcBorders>
            <w:shd w:val="clear" w:color="auto" w:fill="auto"/>
            <w:hideMark/>
          </w:tcPr>
          <w:p w14:paraId="11FF3C2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Address</w:t>
            </w:r>
          </w:p>
        </w:tc>
      </w:tr>
      <w:tr w:rsidR="007C710F" w:rsidRPr="007C710F" w14:paraId="4F210072" w14:textId="77777777" w:rsidTr="007C710F">
        <w:trPr>
          <w:trHeight w:val="300"/>
        </w:trPr>
        <w:tc>
          <w:tcPr>
            <w:tcW w:w="83" w:type="dxa"/>
            <w:tcBorders>
              <w:top w:val="nil"/>
              <w:left w:val="nil"/>
              <w:bottom w:val="single" w:sz="4" w:space="0" w:color="auto"/>
              <w:right w:val="single" w:sz="4" w:space="0" w:color="auto"/>
            </w:tcBorders>
            <w:shd w:val="clear" w:color="auto" w:fill="auto"/>
            <w:noWrap/>
            <w:hideMark/>
          </w:tcPr>
          <w:p w14:paraId="6926F54E"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169DB16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N4~ANYTOWN~TX~77777</w:t>
            </w:r>
          </w:p>
        </w:tc>
        <w:tc>
          <w:tcPr>
            <w:tcW w:w="4644" w:type="dxa"/>
            <w:tcBorders>
              <w:top w:val="nil"/>
              <w:left w:val="nil"/>
              <w:bottom w:val="single" w:sz="4" w:space="0" w:color="auto"/>
              <w:right w:val="single" w:sz="4" w:space="0" w:color="auto"/>
            </w:tcBorders>
            <w:shd w:val="clear" w:color="auto" w:fill="auto"/>
            <w:hideMark/>
          </w:tcPr>
          <w:p w14:paraId="3AAB0D1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City, State, Zip</w:t>
            </w:r>
          </w:p>
        </w:tc>
      </w:tr>
      <w:tr w:rsidR="007C710F" w:rsidRPr="007C710F" w14:paraId="40BA23F3"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01AE2E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LIN~1~SH~EL~SH~CE~SH~MVI~SH~HI</w:t>
            </w:r>
          </w:p>
        </w:tc>
        <w:tc>
          <w:tcPr>
            <w:tcW w:w="4644" w:type="dxa"/>
            <w:tcBorders>
              <w:top w:val="nil"/>
              <w:left w:val="nil"/>
              <w:bottom w:val="single" w:sz="4" w:space="0" w:color="auto"/>
              <w:right w:val="single" w:sz="4" w:space="0" w:color="auto"/>
            </w:tcBorders>
            <w:shd w:val="clear" w:color="auto" w:fill="auto"/>
            <w:hideMark/>
          </w:tcPr>
          <w:p w14:paraId="627F179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Move In with Detail Historical Interval Usage Request</w:t>
            </w:r>
          </w:p>
        </w:tc>
      </w:tr>
      <w:tr w:rsidR="007C710F" w:rsidRPr="007C710F" w14:paraId="153E5C1C" w14:textId="77777777" w:rsidTr="007C710F">
        <w:trPr>
          <w:trHeight w:val="300"/>
        </w:trPr>
        <w:tc>
          <w:tcPr>
            <w:tcW w:w="83" w:type="dxa"/>
            <w:tcBorders>
              <w:top w:val="nil"/>
              <w:left w:val="nil"/>
              <w:bottom w:val="nil"/>
              <w:right w:val="single" w:sz="4" w:space="0" w:color="auto"/>
            </w:tcBorders>
            <w:shd w:val="clear" w:color="auto" w:fill="auto"/>
            <w:noWrap/>
            <w:hideMark/>
          </w:tcPr>
          <w:p w14:paraId="4001FE6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789F9E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ASI~7~021</w:t>
            </w:r>
          </w:p>
        </w:tc>
        <w:tc>
          <w:tcPr>
            <w:tcW w:w="4644" w:type="dxa"/>
            <w:tcBorders>
              <w:top w:val="nil"/>
              <w:left w:val="nil"/>
              <w:bottom w:val="single" w:sz="4" w:space="0" w:color="auto"/>
              <w:right w:val="single" w:sz="4" w:space="0" w:color="auto"/>
            </w:tcBorders>
            <w:shd w:val="clear" w:color="auto" w:fill="auto"/>
            <w:hideMark/>
          </w:tcPr>
          <w:p w14:paraId="7344109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Request Addition</w:t>
            </w:r>
          </w:p>
        </w:tc>
      </w:tr>
      <w:tr w:rsidR="007C710F" w:rsidRPr="007C710F" w14:paraId="7A49C17B" w14:textId="77777777" w:rsidTr="007C710F">
        <w:trPr>
          <w:trHeight w:val="300"/>
        </w:trPr>
        <w:tc>
          <w:tcPr>
            <w:tcW w:w="83" w:type="dxa"/>
            <w:tcBorders>
              <w:top w:val="nil"/>
              <w:left w:val="nil"/>
              <w:bottom w:val="nil"/>
              <w:right w:val="single" w:sz="4" w:space="0" w:color="auto"/>
            </w:tcBorders>
            <w:shd w:val="clear" w:color="auto" w:fill="auto"/>
            <w:noWrap/>
            <w:hideMark/>
          </w:tcPr>
          <w:p w14:paraId="1460686E"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5192F7A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REF~BLT~ESP</w:t>
            </w:r>
          </w:p>
        </w:tc>
        <w:tc>
          <w:tcPr>
            <w:tcW w:w="4644" w:type="dxa"/>
            <w:tcBorders>
              <w:top w:val="nil"/>
              <w:left w:val="nil"/>
              <w:bottom w:val="single" w:sz="4" w:space="0" w:color="auto"/>
              <w:right w:val="single" w:sz="4" w:space="0" w:color="auto"/>
            </w:tcBorders>
            <w:shd w:val="clear" w:color="auto" w:fill="auto"/>
            <w:hideMark/>
          </w:tcPr>
          <w:p w14:paraId="0E33F4F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Billing Type</w:t>
            </w:r>
          </w:p>
        </w:tc>
      </w:tr>
      <w:tr w:rsidR="007C710F" w:rsidRPr="007C710F" w14:paraId="38EFBC69" w14:textId="77777777" w:rsidTr="007C710F">
        <w:trPr>
          <w:trHeight w:val="300"/>
        </w:trPr>
        <w:tc>
          <w:tcPr>
            <w:tcW w:w="83" w:type="dxa"/>
            <w:tcBorders>
              <w:top w:val="nil"/>
              <w:left w:val="nil"/>
              <w:bottom w:val="nil"/>
              <w:right w:val="single" w:sz="4" w:space="0" w:color="auto"/>
            </w:tcBorders>
            <w:shd w:val="clear" w:color="auto" w:fill="auto"/>
            <w:noWrap/>
            <w:hideMark/>
          </w:tcPr>
          <w:p w14:paraId="7A908165"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14C0E75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REF~PC~DUAL</w:t>
            </w:r>
          </w:p>
        </w:tc>
        <w:tc>
          <w:tcPr>
            <w:tcW w:w="4644" w:type="dxa"/>
            <w:tcBorders>
              <w:top w:val="nil"/>
              <w:left w:val="nil"/>
              <w:bottom w:val="single" w:sz="4" w:space="0" w:color="auto"/>
              <w:right w:val="single" w:sz="4" w:space="0" w:color="auto"/>
            </w:tcBorders>
            <w:shd w:val="clear" w:color="auto" w:fill="auto"/>
            <w:hideMark/>
          </w:tcPr>
          <w:p w14:paraId="4776F05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Bill Calculator</w:t>
            </w:r>
          </w:p>
        </w:tc>
      </w:tr>
      <w:tr w:rsidR="007C710F" w:rsidRPr="007C710F" w14:paraId="065F25DB" w14:textId="77777777" w:rsidTr="007C710F">
        <w:trPr>
          <w:trHeight w:val="300"/>
        </w:trPr>
        <w:tc>
          <w:tcPr>
            <w:tcW w:w="83" w:type="dxa"/>
            <w:tcBorders>
              <w:top w:val="nil"/>
              <w:left w:val="nil"/>
              <w:bottom w:val="nil"/>
              <w:right w:val="single" w:sz="4" w:space="0" w:color="auto"/>
            </w:tcBorders>
            <w:shd w:val="clear" w:color="auto" w:fill="auto"/>
            <w:noWrap/>
            <w:hideMark/>
          </w:tcPr>
          <w:p w14:paraId="601BCA7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532BAD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REF~Q5~~12345678910111231</w:t>
            </w:r>
          </w:p>
        </w:tc>
        <w:tc>
          <w:tcPr>
            <w:tcW w:w="4644" w:type="dxa"/>
            <w:tcBorders>
              <w:top w:val="nil"/>
              <w:left w:val="nil"/>
              <w:bottom w:val="single" w:sz="4" w:space="0" w:color="auto"/>
              <w:right w:val="single" w:sz="4" w:space="0" w:color="auto"/>
            </w:tcBorders>
            <w:shd w:val="clear" w:color="auto" w:fill="auto"/>
            <w:hideMark/>
          </w:tcPr>
          <w:p w14:paraId="26362611"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ESI ID</w:t>
            </w:r>
          </w:p>
        </w:tc>
      </w:tr>
      <w:tr w:rsidR="007C710F" w:rsidRPr="007C710F" w14:paraId="1FBC613A" w14:textId="77777777" w:rsidTr="007C710F">
        <w:trPr>
          <w:trHeight w:val="300"/>
        </w:trPr>
        <w:tc>
          <w:tcPr>
            <w:tcW w:w="83" w:type="dxa"/>
            <w:tcBorders>
              <w:top w:val="nil"/>
              <w:left w:val="nil"/>
              <w:bottom w:val="nil"/>
              <w:right w:val="single" w:sz="4" w:space="0" w:color="auto"/>
            </w:tcBorders>
            <w:shd w:val="clear" w:color="auto" w:fill="auto"/>
            <w:noWrap/>
            <w:hideMark/>
          </w:tcPr>
          <w:p w14:paraId="0B3C079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18FB2AA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REF~RAA~~GATE COMBO 1953</w:t>
            </w:r>
          </w:p>
        </w:tc>
        <w:tc>
          <w:tcPr>
            <w:tcW w:w="4644" w:type="dxa"/>
            <w:tcBorders>
              <w:top w:val="nil"/>
              <w:left w:val="nil"/>
              <w:bottom w:val="single" w:sz="4" w:space="0" w:color="auto"/>
              <w:right w:val="single" w:sz="4" w:space="0" w:color="auto"/>
            </w:tcBorders>
            <w:shd w:val="clear" w:color="auto" w:fill="auto"/>
            <w:hideMark/>
          </w:tcPr>
          <w:p w14:paraId="76A1295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Instructions</w:t>
            </w:r>
          </w:p>
        </w:tc>
      </w:tr>
      <w:tr w:rsidR="007C710F" w:rsidRPr="007C710F" w14:paraId="5F34D3A1" w14:textId="77777777" w:rsidTr="007C710F">
        <w:trPr>
          <w:trHeight w:val="300"/>
        </w:trPr>
        <w:tc>
          <w:tcPr>
            <w:tcW w:w="83" w:type="dxa"/>
            <w:tcBorders>
              <w:top w:val="nil"/>
              <w:left w:val="nil"/>
              <w:bottom w:val="nil"/>
              <w:right w:val="single" w:sz="4" w:space="0" w:color="auto"/>
            </w:tcBorders>
            <w:shd w:val="clear" w:color="auto" w:fill="auto"/>
            <w:noWrap/>
            <w:hideMark/>
          </w:tcPr>
          <w:p w14:paraId="18EAA78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D2A3F2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REF~SU~N</w:t>
            </w:r>
          </w:p>
        </w:tc>
        <w:tc>
          <w:tcPr>
            <w:tcW w:w="4644" w:type="dxa"/>
            <w:tcBorders>
              <w:top w:val="nil"/>
              <w:left w:val="nil"/>
              <w:bottom w:val="single" w:sz="4" w:space="0" w:color="auto"/>
              <w:right w:val="single" w:sz="4" w:space="0" w:color="auto"/>
            </w:tcBorders>
            <w:shd w:val="clear" w:color="auto" w:fill="auto"/>
            <w:hideMark/>
          </w:tcPr>
          <w:p w14:paraId="58C6D70C"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Special Needs Indicator</w:t>
            </w:r>
          </w:p>
        </w:tc>
      </w:tr>
      <w:tr w:rsidR="007C710F" w:rsidRPr="007C710F" w14:paraId="7A90831B" w14:textId="77777777" w:rsidTr="007C710F">
        <w:trPr>
          <w:trHeight w:val="300"/>
        </w:trPr>
        <w:tc>
          <w:tcPr>
            <w:tcW w:w="83" w:type="dxa"/>
            <w:tcBorders>
              <w:top w:val="nil"/>
              <w:left w:val="nil"/>
              <w:bottom w:val="single" w:sz="4" w:space="0" w:color="auto"/>
              <w:right w:val="single" w:sz="4" w:space="0" w:color="auto"/>
            </w:tcBorders>
            <w:shd w:val="clear" w:color="auto" w:fill="auto"/>
            <w:noWrap/>
            <w:hideMark/>
          </w:tcPr>
          <w:p w14:paraId="08A7B36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499A60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DTM~375~20090429</w:t>
            </w:r>
          </w:p>
        </w:tc>
        <w:tc>
          <w:tcPr>
            <w:tcW w:w="4644" w:type="dxa"/>
            <w:tcBorders>
              <w:top w:val="nil"/>
              <w:left w:val="nil"/>
              <w:bottom w:val="single" w:sz="4" w:space="0" w:color="auto"/>
              <w:right w:val="single" w:sz="4" w:space="0" w:color="auto"/>
            </w:tcBorders>
            <w:shd w:val="clear" w:color="auto" w:fill="auto"/>
            <w:hideMark/>
          </w:tcPr>
          <w:p w14:paraId="3582EB7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Requested Move In Date</w:t>
            </w:r>
          </w:p>
        </w:tc>
      </w:tr>
      <w:tr w:rsidR="007C710F" w:rsidRPr="007C710F" w14:paraId="5672EEAC"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5029035"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SE~19~000000001</w:t>
            </w:r>
          </w:p>
        </w:tc>
        <w:tc>
          <w:tcPr>
            <w:tcW w:w="4644" w:type="dxa"/>
            <w:tcBorders>
              <w:top w:val="nil"/>
              <w:left w:val="nil"/>
              <w:bottom w:val="single" w:sz="4" w:space="0" w:color="auto"/>
              <w:right w:val="single" w:sz="4" w:space="0" w:color="auto"/>
            </w:tcBorders>
            <w:shd w:val="clear" w:color="auto" w:fill="auto"/>
            <w:hideMark/>
          </w:tcPr>
          <w:p w14:paraId="1E62FC3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Number of Segments, Transaction Set Control Number</w:t>
            </w:r>
          </w:p>
        </w:tc>
      </w:tr>
    </w:tbl>
    <w:p w14:paraId="123B1FC4" w14:textId="77777777" w:rsidR="000309E7" w:rsidRDefault="000309E7">
      <w:pPr>
        <w:rPr>
          <w:ins w:id="15" w:author="MCT" w:date="2023-02-13T10:34:00Z"/>
          <w:snapToGrid w:val="0"/>
        </w:rPr>
      </w:pPr>
    </w:p>
    <w:p w14:paraId="013E6F89" w14:textId="77777777" w:rsidR="00BD1EE8" w:rsidRDefault="00BD1EE8">
      <w:pPr>
        <w:rPr>
          <w:ins w:id="16" w:author="MCT" w:date="2023-02-13T10:35:00Z"/>
          <w:snapToGrid w:val="0"/>
        </w:rPr>
      </w:pPr>
    </w:p>
    <w:p w14:paraId="53497944" w14:textId="20E02289" w:rsidR="00CD3739" w:rsidRDefault="00BD1EE8" w:rsidP="00CD3739">
      <w:pPr>
        <w:pStyle w:val="NoSpacing"/>
        <w:rPr>
          <w:ins w:id="17" w:author="MCT" w:date="2023-02-13T11:14:00Z"/>
          <w:snapToGrid w:val="0"/>
        </w:rPr>
      </w:pPr>
      <w:ins w:id="18" w:author="MCT" w:date="2023-02-13T10:35:00Z">
        <w:r>
          <w:rPr>
            <w:snapToGrid w:val="0"/>
          </w:rPr>
          <w:br w:type="page"/>
        </w:r>
      </w:ins>
      <w:ins w:id="19" w:author="MCT" w:date="2023-02-13T11:14:00Z">
        <w:r w:rsidR="00CD3739">
          <w:rPr>
            <w:snapToGrid w:val="0"/>
          </w:rPr>
          <w:lastRenderedPageBreak/>
          <w:t xml:space="preserve">814_16 Example #3 of </w:t>
        </w:r>
      </w:ins>
      <w:ins w:id="20" w:author="MCT" w:date="2024-10-21T10:48:00Z">
        <w:r w:rsidR="008A723D">
          <w:rPr>
            <w:snapToGrid w:val="0"/>
          </w:rPr>
          <w:t>4</w:t>
        </w:r>
      </w:ins>
    </w:p>
    <w:p w14:paraId="44BDFCC5" w14:textId="77777777" w:rsidR="00CD3739" w:rsidRDefault="00CD3739" w:rsidP="00CD3739">
      <w:pPr>
        <w:pStyle w:val="NoSpacing"/>
        <w:rPr>
          <w:ins w:id="21" w:author="MCT" w:date="2023-02-13T11:14:00Z"/>
          <w:snapToGrid w:val="0"/>
        </w:rPr>
      </w:pPr>
      <w:ins w:id="22" w:author="MCT" w:date="2023-02-13T11:14:00Z">
        <w:r w:rsidRPr="0034722A">
          <w:rPr>
            <w:snapToGrid w:val="0"/>
          </w:rPr>
          <w:t>Move-in (</w:t>
        </w:r>
      </w:ins>
      <w:ins w:id="23" w:author="MCT" w:date="2023-02-13T11:33:00Z">
        <w:r w:rsidR="00174A61">
          <w:rPr>
            <w:snapToGrid w:val="0"/>
          </w:rPr>
          <w:t>to Reverse a Switch or Move-In due to an Inadvertent Gain</w:t>
        </w:r>
      </w:ins>
      <w:ins w:id="24" w:author="MCT" w:date="2023-02-13T11:14:00Z">
        <w:r w:rsidRPr="0034722A">
          <w:rPr>
            <w:snapToGrid w:val="0"/>
          </w:rPr>
          <w:t>) Request – New CR to ERCOT</w:t>
        </w:r>
      </w:ins>
    </w:p>
    <w:tbl>
      <w:tblPr>
        <w:tblW w:w="9060" w:type="dxa"/>
        <w:tblInd w:w="93" w:type="dxa"/>
        <w:tblLook w:val="04A0" w:firstRow="1" w:lastRow="0" w:firstColumn="1" w:lastColumn="0" w:noHBand="0" w:noVBand="1"/>
      </w:tblPr>
      <w:tblGrid>
        <w:gridCol w:w="271"/>
        <w:gridCol w:w="4416"/>
        <w:gridCol w:w="4373"/>
      </w:tblGrid>
      <w:tr w:rsidR="00CD3739" w:rsidRPr="007C710F" w14:paraId="05EB4E46" w14:textId="77777777" w:rsidTr="001D07EB">
        <w:trPr>
          <w:trHeight w:val="900"/>
          <w:ins w:id="25" w:author="MCT" w:date="2023-02-13T11:14:00Z"/>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796F96B" w14:textId="77777777" w:rsidR="00CD3739" w:rsidRPr="007C710F" w:rsidRDefault="00CD3739" w:rsidP="001D07EB">
            <w:pPr>
              <w:autoSpaceDE/>
              <w:autoSpaceDN/>
              <w:jc w:val="center"/>
              <w:rPr>
                <w:ins w:id="26" w:author="MCT" w:date="2023-02-13T11:14:00Z"/>
                <w:rFonts w:ascii="Calibri" w:hAnsi="Calibri" w:cs="Calibri"/>
                <w:color w:val="000000"/>
                <w:sz w:val="22"/>
                <w:szCs w:val="22"/>
              </w:rPr>
            </w:pPr>
            <w:ins w:id="27" w:author="MCT" w:date="2023-02-13T11:14:00Z">
              <w:r w:rsidRPr="007C710F">
                <w:rPr>
                  <w:rFonts w:ascii="Calibri" w:hAnsi="Calibri" w:cs="Calibri"/>
                  <w:color w:val="000000"/>
                  <w:sz w:val="22"/>
                  <w:szCs w:val="22"/>
                </w:rPr>
                <w:t>CR Submits Move</w:t>
              </w:r>
            </w:ins>
            <w:ins w:id="28" w:author="MCT" w:date="2023-02-13T11:33:00Z">
              <w:r w:rsidR="00174A61">
                <w:rPr>
                  <w:rFonts w:ascii="Calibri" w:hAnsi="Calibri" w:cs="Calibri"/>
                  <w:color w:val="000000"/>
                  <w:sz w:val="22"/>
                  <w:szCs w:val="22"/>
                </w:rPr>
                <w:t xml:space="preserve"> </w:t>
              </w:r>
            </w:ins>
            <w:ins w:id="29" w:author="MCT" w:date="2023-02-13T11:14:00Z">
              <w:r w:rsidRPr="007C710F">
                <w:rPr>
                  <w:rFonts w:ascii="Calibri" w:hAnsi="Calibri" w:cs="Calibri"/>
                  <w:color w:val="000000"/>
                  <w:sz w:val="22"/>
                  <w:szCs w:val="22"/>
                </w:rPr>
                <w:t>In Request</w:t>
              </w:r>
              <w:r w:rsidRPr="007C710F">
                <w:rPr>
                  <w:rFonts w:ascii="Calibri" w:hAnsi="Calibri" w:cs="Calibri"/>
                  <w:color w:val="000000"/>
                  <w:sz w:val="22"/>
                  <w:szCs w:val="22"/>
                </w:rPr>
                <w:br/>
              </w:r>
            </w:ins>
            <w:ins w:id="30" w:author="MCT" w:date="2023-02-13T11:32:00Z">
              <w:r w:rsidR="00174A61">
                <w:rPr>
                  <w:rFonts w:ascii="Calibri" w:hAnsi="Calibri" w:cs="Calibri"/>
                  <w:color w:val="000000"/>
                  <w:sz w:val="22"/>
                  <w:szCs w:val="22"/>
                </w:rPr>
                <w:t xml:space="preserve">To </w:t>
              </w:r>
            </w:ins>
            <w:ins w:id="31" w:author="MCT" w:date="2023-02-13T11:33:00Z">
              <w:r w:rsidR="00174A61">
                <w:rPr>
                  <w:rFonts w:ascii="Calibri" w:hAnsi="Calibri" w:cs="Calibri"/>
                  <w:color w:val="000000"/>
                  <w:sz w:val="22"/>
                  <w:szCs w:val="22"/>
                </w:rPr>
                <w:t>R</w:t>
              </w:r>
            </w:ins>
            <w:ins w:id="32" w:author="MCT" w:date="2023-02-13T11:32:00Z">
              <w:r w:rsidR="00174A61">
                <w:rPr>
                  <w:rFonts w:ascii="Calibri" w:hAnsi="Calibri" w:cs="Calibri"/>
                  <w:color w:val="000000"/>
                  <w:sz w:val="22"/>
                  <w:szCs w:val="22"/>
                </w:rPr>
                <w:t xml:space="preserve">everse a Switch or Move-In due to an Inadvertent Gain </w:t>
              </w:r>
            </w:ins>
          </w:p>
        </w:tc>
      </w:tr>
      <w:tr w:rsidR="00CD3739" w:rsidRPr="007C710F" w14:paraId="03BEA89C" w14:textId="77777777" w:rsidTr="001D07EB">
        <w:trPr>
          <w:trHeight w:val="600"/>
          <w:ins w:id="33" w:author="MCT" w:date="2023-02-13T11:14:00Z"/>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F268316" w14:textId="77777777" w:rsidR="00CD3739" w:rsidRPr="007C710F" w:rsidRDefault="00CD3739" w:rsidP="001D07EB">
            <w:pPr>
              <w:autoSpaceDE/>
              <w:autoSpaceDN/>
              <w:rPr>
                <w:ins w:id="34" w:author="MCT" w:date="2023-02-13T11:14:00Z"/>
                <w:rFonts w:ascii="Calibri" w:hAnsi="Calibri" w:cs="Calibri"/>
                <w:color w:val="000000"/>
                <w:sz w:val="22"/>
                <w:szCs w:val="22"/>
              </w:rPr>
            </w:pPr>
            <w:ins w:id="35" w:author="MCT" w:date="2023-02-13T11:14:00Z">
              <w:r w:rsidRPr="007C710F">
                <w:rPr>
                  <w:rFonts w:ascii="Calibri" w:hAnsi="Calibri" w:cs="Calibri"/>
                  <w:color w:val="000000"/>
                  <w:sz w:val="22"/>
                  <w:szCs w:val="22"/>
                </w:rPr>
                <w:t>ST~814~000000001</w:t>
              </w:r>
            </w:ins>
          </w:p>
        </w:tc>
        <w:tc>
          <w:tcPr>
            <w:tcW w:w="4644" w:type="dxa"/>
            <w:tcBorders>
              <w:top w:val="nil"/>
              <w:left w:val="nil"/>
              <w:bottom w:val="single" w:sz="4" w:space="0" w:color="auto"/>
              <w:right w:val="single" w:sz="4" w:space="0" w:color="auto"/>
            </w:tcBorders>
            <w:shd w:val="clear" w:color="auto" w:fill="auto"/>
            <w:hideMark/>
          </w:tcPr>
          <w:p w14:paraId="737FAA8C" w14:textId="77777777" w:rsidR="00CD3739" w:rsidRPr="007C710F" w:rsidRDefault="00CD3739" w:rsidP="001D07EB">
            <w:pPr>
              <w:autoSpaceDE/>
              <w:autoSpaceDN/>
              <w:rPr>
                <w:ins w:id="36" w:author="MCT" w:date="2023-02-13T11:14:00Z"/>
                <w:rFonts w:ascii="Calibri" w:hAnsi="Calibri" w:cs="Calibri"/>
                <w:color w:val="000000"/>
                <w:sz w:val="22"/>
                <w:szCs w:val="22"/>
              </w:rPr>
            </w:pPr>
            <w:ins w:id="37" w:author="MCT" w:date="2023-02-13T11:14:00Z">
              <w:r w:rsidRPr="007C710F">
                <w:rPr>
                  <w:rFonts w:ascii="Calibri" w:hAnsi="Calibri" w:cs="Calibri"/>
                  <w:color w:val="000000"/>
                  <w:sz w:val="22"/>
                  <w:szCs w:val="22"/>
                </w:rPr>
                <w:t>Transaction Type, Transaction Set Control Number</w:t>
              </w:r>
            </w:ins>
          </w:p>
        </w:tc>
      </w:tr>
      <w:tr w:rsidR="00CD3739" w:rsidRPr="007C710F" w14:paraId="58F6B956" w14:textId="77777777" w:rsidTr="001D07EB">
        <w:trPr>
          <w:trHeight w:val="900"/>
          <w:ins w:id="38" w:author="MCT" w:date="2023-02-13T11:14:00Z"/>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45723F1" w14:textId="77777777" w:rsidR="00CD3739" w:rsidRPr="007C710F" w:rsidRDefault="00CD3739" w:rsidP="001D07EB">
            <w:pPr>
              <w:autoSpaceDE/>
              <w:autoSpaceDN/>
              <w:rPr>
                <w:ins w:id="39" w:author="MCT" w:date="2023-02-13T11:14:00Z"/>
                <w:rFonts w:ascii="Calibri" w:hAnsi="Calibri" w:cs="Calibri"/>
                <w:color w:val="000000"/>
                <w:sz w:val="22"/>
                <w:szCs w:val="22"/>
              </w:rPr>
            </w:pPr>
            <w:ins w:id="40" w:author="MCT" w:date="2023-02-13T11:14:00Z">
              <w:r w:rsidRPr="007C710F">
                <w:rPr>
                  <w:rFonts w:ascii="Calibri" w:hAnsi="Calibri" w:cs="Calibri"/>
                  <w:color w:val="000000"/>
                  <w:sz w:val="22"/>
                  <w:szCs w:val="22"/>
                </w:rPr>
                <w:t>BGN~13~200805101956534~20</w:t>
              </w:r>
            </w:ins>
            <w:ins w:id="41" w:author="MCT" w:date="2023-05-11T11:40:00Z">
              <w:r w:rsidR="00A264F4">
                <w:rPr>
                  <w:rFonts w:ascii="Calibri" w:hAnsi="Calibri" w:cs="Calibri"/>
                  <w:color w:val="000000"/>
                  <w:sz w:val="22"/>
                  <w:szCs w:val="22"/>
                </w:rPr>
                <w:t>23</w:t>
              </w:r>
            </w:ins>
            <w:ins w:id="42" w:author="MCT" w:date="2023-02-13T11:14:00Z">
              <w:r w:rsidRPr="007C710F">
                <w:rPr>
                  <w:rFonts w:ascii="Calibri" w:hAnsi="Calibri" w:cs="Calibri"/>
                  <w:color w:val="000000"/>
                  <w:sz w:val="22"/>
                  <w:szCs w:val="22"/>
                </w:rPr>
                <w:t>0501~~~~</w:t>
              </w:r>
            </w:ins>
            <w:ins w:id="43" w:author="MCT" w:date="2023-02-13T11:24:00Z">
              <w:r w:rsidR="00174A61">
                <w:rPr>
                  <w:rFonts w:ascii="Calibri" w:hAnsi="Calibri" w:cs="Calibri"/>
                  <w:color w:val="000000"/>
                  <w:sz w:val="22"/>
                  <w:szCs w:val="22"/>
                </w:rPr>
                <w:t>IA</w:t>
              </w:r>
            </w:ins>
            <w:ins w:id="44" w:author="MCT" w:date="2023-02-13T11:14:00Z">
              <w:r w:rsidRPr="007C710F">
                <w:rPr>
                  <w:rFonts w:ascii="Calibri" w:hAnsi="Calibri" w:cs="Calibri"/>
                  <w:color w:val="000000"/>
                  <w:sz w:val="22"/>
                  <w:szCs w:val="22"/>
                </w:rPr>
                <w:t>~16</w:t>
              </w:r>
            </w:ins>
          </w:p>
        </w:tc>
        <w:tc>
          <w:tcPr>
            <w:tcW w:w="4644" w:type="dxa"/>
            <w:tcBorders>
              <w:top w:val="nil"/>
              <w:left w:val="nil"/>
              <w:bottom w:val="single" w:sz="4" w:space="0" w:color="auto"/>
              <w:right w:val="single" w:sz="4" w:space="0" w:color="auto"/>
            </w:tcBorders>
            <w:shd w:val="clear" w:color="auto" w:fill="auto"/>
            <w:hideMark/>
          </w:tcPr>
          <w:p w14:paraId="5E0AA206" w14:textId="77777777" w:rsidR="00CD3739" w:rsidRPr="007C710F" w:rsidRDefault="00CD3739" w:rsidP="001D07EB">
            <w:pPr>
              <w:autoSpaceDE/>
              <w:autoSpaceDN/>
              <w:rPr>
                <w:ins w:id="45" w:author="MCT" w:date="2023-02-13T11:14:00Z"/>
                <w:rFonts w:ascii="Calibri" w:hAnsi="Calibri" w:cs="Calibri"/>
                <w:color w:val="000000"/>
                <w:sz w:val="22"/>
                <w:szCs w:val="22"/>
              </w:rPr>
            </w:pPr>
            <w:ins w:id="46" w:author="MCT" w:date="2023-02-13T11:14:00Z">
              <w:r w:rsidRPr="007C710F">
                <w:rPr>
                  <w:rFonts w:ascii="Calibri" w:hAnsi="Calibri" w:cs="Calibri"/>
                  <w:color w:val="000000"/>
                  <w:sz w:val="22"/>
                  <w:szCs w:val="22"/>
                </w:rPr>
                <w:t>Request, Unique Transaction Number, Transaction Date, Original Transaction ID,</w:t>
              </w:r>
            </w:ins>
            <w:ins w:id="47" w:author="MCT" w:date="2023-02-13T11:24:00Z">
              <w:r w:rsidR="00174A61">
                <w:rPr>
                  <w:rFonts w:ascii="Calibri" w:hAnsi="Calibri" w:cs="Calibri"/>
                  <w:color w:val="000000"/>
                  <w:sz w:val="22"/>
                  <w:szCs w:val="22"/>
                </w:rPr>
                <w:t xml:space="preserve"> Inadvertent Gain, </w:t>
              </w:r>
            </w:ins>
            <w:ins w:id="48" w:author="MCT" w:date="2023-02-13T11:14:00Z">
              <w:r w:rsidRPr="007C710F">
                <w:rPr>
                  <w:rFonts w:ascii="Calibri" w:hAnsi="Calibri" w:cs="Calibri"/>
                  <w:color w:val="000000"/>
                  <w:sz w:val="22"/>
                  <w:szCs w:val="22"/>
                </w:rPr>
                <w:t xml:space="preserve">SET Transaction Number </w:t>
              </w:r>
            </w:ins>
          </w:p>
        </w:tc>
      </w:tr>
      <w:tr w:rsidR="00CD3739" w:rsidRPr="007C710F" w14:paraId="4C0C1A74" w14:textId="77777777" w:rsidTr="001D07EB">
        <w:trPr>
          <w:trHeight w:val="300"/>
          <w:ins w:id="49" w:author="MCT" w:date="2023-02-13T11:14:00Z"/>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C310D6F" w14:textId="77777777" w:rsidR="00CD3739" w:rsidRPr="007C710F" w:rsidRDefault="00CD3739" w:rsidP="001D07EB">
            <w:pPr>
              <w:autoSpaceDE/>
              <w:autoSpaceDN/>
              <w:rPr>
                <w:ins w:id="50" w:author="MCT" w:date="2023-02-13T11:14:00Z"/>
                <w:rFonts w:ascii="Calibri" w:hAnsi="Calibri" w:cs="Calibri"/>
                <w:color w:val="000000"/>
                <w:sz w:val="22"/>
                <w:szCs w:val="22"/>
              </w:rPr>
            </w:pPr>
            <w:ins w:id="51" w:author="MCT" w:date="2023-02-13T11:14:00Z">
              <w:r w:rsidRPr="007C710F">
                <w:rPr>
                  <w:rFonts w:ascii="Calibri" w:hAnsi="Calibri" w:cs="Calibri"/>
                  <w:color w:val="000000"/>
                  <w:sz w:val="22"/>
                  <w:szCs w:val="22"/>
                </w:rPr>
                <w:t>N1~8R~CUSTOMER NAME</w:t>
              </w:r>
            </w:ins>
          </w:p>
        </w:tc>
        <w:tc>
          <w:tcPr>
            <w:tcW w:w="4644" w:type="dxa"/>
            <w:tcBorders>
              <w:top w:val="nil"/>
              <w:left w:val="nil"/>
              <w:bottom w:val="single" w:sz="4" w:space="0" w:color="auto"/>
              <w:right w:val="single" w:sz="4" w:space="0" w:color="auto"/>
            </w:tcBorders>
            <w:shd w:val="clear" w:color="auto" w:fill="auto"/>
            <w:hideMark/>
          </w:tcPr>
          <w:p w14:paraId="50DD1219" w14:textId="77777777" w:rsidR="00CD3739" w:rsidRPr="007C710F" w:rsidRDefault="00CD3739" w:rsidP="001D07EB">
            <w:pPr>
              <w:autoSpaceDE/>
              <w:autoSpaceDN/>
              <w:rPr>
                <w:ins w:id="52" w:author="MCT" w:date="2023-02-13T11:14:00Z"/>
                <w:rFonts w:ascii="Calibri" w:hAnsi="Calibri" w:cs="Calibri"/>
                <w:color w:val="000000"/>
                <w:sz w:val="22"/>
                <w:szCs w:val="22"/>
              </w:rPr>
            </w:pPr>
            <w:ins w:id="53" w:author="MCT" w:date="2023-02-13T11:14:00Z">
              <w:r w:rsidRPr="007C710F">
                <w:rPr>
                  <w:rFonts w:ascii="Calibri" w:hAnsi="Calibri" w:cs="Calibri"/>
                  <w:color w:val="000000"/>
                  <w:sz w:val="22"/>
                  <w:szCs w:val="22"/>
                </w:rPr>
                <w:t>Customer Name</w:t>
              </w:r>
            </w:ins>
          </w:p>
        </w:tc>
      </w:tr>
      <w:tr w:rsidR="00CD3739" w:rsidRPr="007C710F" w14:paraId="1ECAB4C0" w14:textId="77777777" w:rsidTr="001D07EB">
        <w:trPr>
          <w:trHeight w:val="300"/>
          <w:ins w:id="54" w:author="MCT" w:date="2023-02-13T11:14:00Z"/>
        </w:trPr>
        <w:tc>
          <w:tcPr>
            <w:tcW w:w="83" w:type="dxa"/>
            <w:tcBorders>
              <w:top w:val="nil"/>
              <w:left w:val="nil"/>
              <w:bottom w:val="nil"/>
              <w:right w:val="single" w:sz="4" w:space="0" w:color="auto"/>
            </w:tcBorders>
            <w:shd w:val="clear" w:color="auto" w:fill="auto"/>
            <w:noWrap/>
            <w:hideMark/>
          </w:tcPr>
          <w:p w14:paraId="075FB806" w14:textId="77777777" w:rsidR="00CD3739" w:rsidRPr="007C710F" w:rsidRDefault="00CD3739" w:rsidP="001D07EB">
            <w:pPr>
              <w:autoSpaceDE/>
              <w:autoSpaceDN/>
              <w:rPr>
                <w:ins w:id="55" w:author="MCT" w:date="2023-02-13T11:14:00Z"/>
                <w:rFonts w:ascii="Calibri" w:hAnsi="Calibri" w:cs="Calibri"/>
                <w:color w:val="000000"/>
                <w:sz w:val="22"/>
                <w:szCs w:val="22"/>
              </w:rPr>
            </w:pPr>
            <w:ins w:id="56"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noWrap/>
            <w:hideMark/>
          </w:tcPr>
          <w:p w14:paraId="7E237686" w14:textId="77777777" w:rsidR="00CD3739" w:rsidRPr="007C710F" w:rsidRDefault="00CD3739" w:rsidP="001D07EB">
            <w:pPr>
              <w:autoSpaceDE/>
              <w:autoSpaceDN/>
              <w:rPr>
                <w:ins w:id="57" w:author="MCT" w:date="2023-02-13T11:14:00Z"/>
                <w:rFonts w:ascii="Calibri" w:hAnsi="Calibri" w:cs="Calibri"/>
                <w:color w:val="000000"/>
                <w:sz w:val="22"/>
                <w:szCs w:val="22"/>
              </w:rPr>
            </w:pPr>
            <w:ins w:id="58" w:author="MCT" w:date="2023-02-13T11:14:00Z">
              <w:r w:rsidRPr="007C710F">
                <w:rPr>
                  <w:rFonts w:ascii="Calibri" w:hAnsi="Calibri" w:cs="Calibri"/>
                  <w:color w:val="000000"/>
                  <w:sz w:val="22"/>
                  <w:szCs w:val="22"/>
                </w:rPr>
                <w:t>N4~~~77777</w:t>
              </w:r>
            </w:ins>
          </w:p>
        </w:tc>
        <w:tc>
          <w:tcPr>
            <w:tcW w:w="4644" w:type="dxa"/>
            <w:tcBorders>
              <w:top w:val="nil"/>
              <w:left w:val="nil"/>
              <w:bottom w:val="single" w:sz="4" w:space="0" w:color="auto"/>
              <w:right w:val="single" w:sz="4" w:space="0" w:color="auto"/>
            </w:tcBorders>
            <w:shd w:val="clear" w:color="auto" w:fill="auto"/>
            <w:hideMark/>
          </w:tcPr>
          <w:p w14:paraId="3186E34C" w14:textId="77777777" w:rsidR="00CD3739" w:rsidRPr="007C710F" w:rsidRDefault="00CD3739" w:rsidP="001D07EB">
            <w:pPr>
              <w:autoSpaceDE/>
              <w:autoSpaceDN/>
              <w:rPr>
                <w:ins w:id="59" w:author="MCT" w:date="2023-02-13T11:14:00Z"/>
                <w:rFonts w:ascii="Calibri" w:hAnsi="Calibri" w:cs="Calibri"/>
                <w:color w:val="000000"/>
                <w:sz w:val="22"/>
                <w:szCs w:val="22"/>
              </w:rPr>
            </w:pPr>
            <w:ins w:id="60" w:author="MCT" w:date="2023-02-13T11:14:00Z">
              <w:r w:rsidRPr="007C710F">
                <w:rPr>
                  <w:rFonts w:ascii="Calibri" w:hAnsi="Calibri" w:cs="Calibri"/>
                  <w:color w:val="000000"/>
                  <w:sz w:val="22"/>
                  <w:szCs w:val="22"/>
                </w:rPr>
                <w:t>Zip Code</w:t>
              </w:r>
            </w:ins>
          </w:p>
        </w:tc>
      </w:tr>
      <w:tr w:rsidR="00CD3739" w:rsidRPr="007C710F" w14:paraId="7CCF430F" w14:textId="77777777" w:rsidTr="001D07EB">
        <w:trPr>
          <w:trHeight w:val="600"/>
          <w:ins w:id="61" w:author="MCT" w:date="2023-02-13T11:14:00Z"/>
        </w:trPr>
        <w:tc>
          <w:tcPr>
            <w:tcW w:w="83" w:type="dxa"/>
            <w:tcBorders>
              <w:top w:val="nil"/>
              <w:left w:val="nil"/>
              <w:bottom w:val="single" w:sz="4" w:space="0" w:color="auto"/>
              <w:right w:val="single" w:sz="4" w:space="0" w:color="auto"/>
            </w:tcBorders>
            <w:shd w:val="clear" w:color="auto" w:fill="auto"/>
            <w:noWrap/>
            <w:hideMark/>
          </w:tcPr>
          <w:p w14:paraId="6184F0EE" w14:textId="77777777" w:rsidR="00CD3739" w:rsidRPr="007C710F" w:rsidRDefault="00CD3739" w:rsidP="001D07EB">
            <w:pPr>
              <w:autoSpaceDE/>
              <w:autoSpaceDN/>
              <w:rPr>
                <w:ins w:id="62" w:author="MCT" w:date="2023-02-13T11:14:00Z"/>
                <w:rFonts w:ascii="Calibri" w:hAnsi="Calibri" w:cs="Calibri"/>
                <w:color w:val="000000"/>
                <w:sz w:val="22"/>
                <w:szCs w:val="22"/>
              </w:rPr>
            </w:pPr>
            <w:ins w:id="63"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hideMark/>
          </w:tcPr>
          <w:p w14:paraId="441BC9BB" w14:textId="77777777" w:rsidR="00CD3739" w:rsidRPr="007C710F" w:rsidRDefault="00CD3739" w:rsidP="001D07EB">
            <w:pPr>
              <w:autoSpaceDE/>
              <w:autoSpaceDN/>
              <w:rPr>
                <w:ins w:id="64" w:author="MCT" w:date="2023-02-13T11:14:00Z"/>
                <w:rFonts w:ascii="Calibri" w:hAnsi="Calibri" w:cs="Calibri"/>
                <w:color w:val="000000"/>
                <w:sz w:val="22"/>
                <w:szCs w:val="22"/>
              </w:rPr>
            </w:pPr>
            <w:ins w:id="65" w:author="MCT" w:date="2023-02-13T11:14:00Z">
              <w:r w:rsidRPr="007C710F">
                <w:rPr>
                  <w:rFonts w:ascii="Calibri" w:hAnsi="Calibri" w:cs="Calibri"/>
                  <w:color w:val="000000"/>
                  <w:sz w:val="22"/>
                  <w:szCs w:val="22"/>
                </w:rPr>
                <w:t>PER~IC~CUSTOMERLAST, CUSTOMERFIRST~TE~1112223456</w:t>
              </w:r>
            </w:ins>
          </w:p>
        </w:tc>
        <w:tc>
          <w:tcPr>
            <w:tcW w:w="4644" w:type="dxa"/>
            <w:tcBorders>
              <w:top w:val="nil"/>
              <w:left w:val="nil"/>
              <w:bottom w:val="single" w:sz="4" w:space="0" w:color="auto"/>
              <w:right w:val="single" w:sz="4" w:space="0" w:color="auto"/>
            </w:tcBorders>
            <w:shd w:val="clear" w:color="auto" w:fill="auto"/>
            <w:hideMark/>
          </w:tcPr>
          <w:p w14:paraId="7916DAA7" w14:textId="77777777" w:rsidR="00CD3739" w:rsidRPr="007C710F" w:rsidRDefault="00CD3739" w:rsidP="001D07EB">
            <w:pPr>
              <w:autoSpaceDE/>
              <w:autoSpaceDN/>
              <w:rPr>
                <w:ins w:id="66" w:author="MCT" w:date="2023-02-13T11:14:00Z"/>
                <w:rFonts w:ascii="Calibri" w:hAnsi="Calibri" w:cs="Calibri"/>
                <w:color w:val="000000"/>
                <w:sz w:val="22"/>
                <w:szCs w:val="22"/>
              </w:rPr>
            </w:pPr>
            <w:ins w:id="67" w:author="MCT" w:date="2023-02-13T11:14:00Z">
              <w:r w:rsidRPr="007C710F">
                <w:rPr>
                  <w:rFonts w:ascii="Calibri" w:hAnsi="Calibri" w:cs="Calibri"/>
                  <w:color w:val="000000"/>
                  <w:sz w:val="22"/>
                  <w:szCs w:val="22"/>
                </w:rPr>
                <w:t>Contact Name, Telephone Number</w:t>
              </w:r>
            </w:ins>
          </w:p>
        </w:tc>
      </w:tr>
      <w:tr w:rsidR="00CD3739" w:rsidRPr="007C710F" w14:paraId="2D48754B" w14:textId="77777777" w:rsidTr="001D07EB">
        <w:trPr>
          <w:trHeight w:val="300"/>
          <w:ins w:id="68" w:author="MCT" w:date="2023-02-13T11:14:00Z"/>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64C832C" w14:textId="77777777" w:rsidR="00CD3739" w:rsidRPr="007C710F" w:rsidRDefault="00CD3739" w:rsidP="001D07EB">
            <w:pPr>
              <w:autoSpaceDE/>
              <w:autoSpaceDN/>
              <w:rPr>
                <w:ins w:id="69" w:author="MCT" w:date="2023-02-13T11:14:00Z"/>
                <w:rFonts w:ascii="Calibri" w:hAnsi="Calibri" w:cs="Calibri"/>
                <w:color w:val="000000"/>
                <w:sz w:val="22"/>
                <w:szCs w:val="22"/>
              </w:rPr>
            </w:pPr>
            <w:ins w:id="70" w:author="MCT" w:date="2023-02-13T11:14:00Z">
              <w:r w:rsidRPr="007C710F">
                <w:rPr>
                  <w:rFonts w:ascii="Calibri" w:hAnsi="Calibri" w:cs="Calibri"/>
                  <w:color w:val="000000"/>
                  <w:sz w:val="22"/>
                  <w:szCs w:val="22"/>
                </w:rPr>
                <w:t>N1~SJ~CR NAME~1~987654321~~41</w:t>
              </w:r>
            </w:ins>
          </w:p>
        </w:tc>
        <w:tc>
          <w:tcPr>
            <w:tcW w:w="4644" w:type="dxa"/>
            <w:tcBorders>
              <w:top w:val="nil"/>
              <w:left w:val="nil"/>
              <w:bottom w:val="single" w:sz="4" w:space="0" w:color="auto"/>
              <w:right w:val="single" w:sz="4" w:space="0" w:color="auto"/>
            </w:tcBorders>
            <w:shd w:val="clear" w:color="auto" w:fill="auto"/>
            <w:hideMark/>
          </w:tcPr>
          <w:p w14:paraId="3050F80A" w14:textId="77777777" w:rsidR="00CD3739" w:rsidRPr="007C710F" w:rsidRDefault="00CD3739" w:rsidP="001D07EB">
            <w:pPr>
              <w:autoSpaceDE/>
              <w:autoSpaceDN/>
              <w:rPr>
                <w:ins w:id="71" w:author="MCT" w:date="2023-02-13T11:14:00Z"/>
                <w:rFonts w:ascii="Calibri" w:hAnsi="Calibri" w:cs="Calibri"/>
                <w:color w:val="000000"/>
                <w:sz w:val="22"/>
                <w:szCs w:val="22"/>
              </w:rPr>
            </w:pPr>
            <w:ins w:id="72" w:author="MCT" w:date="2023-02-13T11:14:00Z">
              <w:r w:rsidRPr="007C710F">
                <w:rPr>
                  <w:rFonts w:ascii="Calibri" w:hAnsi="Calibri" w:cs="Calibri"/>
                  <w:color w:val="000000"/>
                  <w:sz w:val="22"/>
                  <w:szCs w:val="22"/>
                </w:rPr>
                <w:t>CR Name and DUNS Number, Sender</w:t>
              </w:r>
            </w:ins>
          </w:p>
        </w:tc>
      </w:tr>
      <w:tr w:rsidR="00CD3739" w:rsidRPr="007C710F" w14:paraId="2C2CF54E" w14:textId="77777777" w:rsidTr="001D07EB">
        <w:trPr>
          <w:trHeight w:val="300"/>
          <w:ins w:id="73" w:author="MCT" w:date="2023-02-13T11:14:00Z"/>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FC89A08" w14:textId="77777777" w:rsidR="00CD3739" w:rsidRPr="007C710F" w:rsidRDefault="00CD3739" w:rsidP="001D07EB">
            <w:pPr>
              <w:autoSpaceDE/>
              <w:autoSpaceDN/>
              <w:rPr>
                <w:ins w:id="74" w:author="MCT" w:date="2023-02-13T11:14:00Z"/>
                <w:rFonts w:ascii="Calibri" w:hAnsi="Calibri" w:cs="Calibri"/>
                <w:color w:val="000000"/>
                <w:sz w:val="22"/>
                <w:szCs w:val="22"/>
              </w:rPr>
            </w:pPr>
            <w:ins w:id="75" w:author="MCT" w:date="2023-02-13T11:14:00Z">
              <w:r w:rsidRPr="007C710F">
                <w:rPr>
                  <w:rFonts w:ascii="Calibri" w:hAnsi="Calibri" w:cs="Calibri"/>
                  <w:color w:val="000000"/>
                  <w:sz w:val="22"/>
                  <w:szCs w:val="22"/>
                </w:rPr>
                <w:t>N1~AY~ERCOT~1~183529049~~40</w:t>
              </w:r>
            </w:ins>
          </w:p>
        </w:tc>
        <w:tc>
          <w:tcPr>
            <w:tcW w:w="4644" w:type="dxa"/>
            <w:tcBorders>
              <w:top w:val="nil"/>
              <w:left w:val="nil"/>
              <w:bottom w:val="single" w:sz="4" w:space="0" w:color="auto"/>
              <w:right w:val="single" w:sz="4" w:space="0" w:color="auto"/>
            </w:tcBorders>
            <w:shd w:val="clear" w:color="auto" w:fill="auto"/>
            <w:hideMark/>
          </w:tcPr>
          <w:p w14:paraId="5DCA124D" w14:textId="77777777" w:rsidR="00CD3739" w:rsidRPr="007C710F" w:rsidRDefault="00CD3739" w:rsidP="001D07EB">
            <w:pPr>
              <w:autoSpaceDE/>
              <w:autoSpaceDN/>
              <w:rPr>
                <w:ins w:id="76" w:author="MCT" w:date="2023-02-13T11:14:00Z"/>
                <w:rFonts w:ascii="Calibri" w:hAnsi="Calibri" w:cs="Calibri"/>
                <w:color w:val="000000"/>
                <w:sz w:val="22"/>
                <w:szCs w:val="22"/>
              </w:rPr>
            </w:pPr>
            <w:ins w:id="77" w:author="MCT" w:date="2023-02-13T11:14:00Z">
              <w:r w:rsidRPr="007C710F">
                <w:rPr>
                  <w:rFonts w:ascii="Calibri" w:hAnsi="Calibri" w:cs="Calibri"/>
                  <w:color w:val="000000"/>
                  <w:sz w:val="22"/>
                  <w:szCs w:val="22"/>
                </w:rPr>
                <w:t>ERCOT Name and DUNS Number, Receiver</w:t>
              </w:r>
            </w:ins>
          </w:p>
        </w:tc>
      </w:tr>
      <w:tr w:rsidR="00CD3739" w:rsidRPr="007C710F" w14:paraId="5917B4F0" w14:textId="77777777" w:rsidTr="001D07EB">
        <w:trPr>
          <w:trHeight w:val="300"/>
          <w:ins w:id="78" w:author="MCT" w:date="2023-02-13T11:14:00Z"/>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3CB894D" w14:textId="77777777" w:rsidR="00CD3739" w:rsidRPr="007C710F" w:rsidRDefault="00CD3739" w:rsidP="001D07EB">
            <w:pPr>
              <w:autoSpaceDE/>
              <w:autoSpaceDN/>
              <w:rPr>
                <w:ins w:id="79" w:author="MCT" w:date="2023-02-13T11:14:00Z"/>
                <w:rFonts w:ascii="Calibri" w:hAnsi="Calibri" w:cs="Calibri"/>
                <w:color w:val="000000"/>
                <w:sz w:val="22"/>
                <w:szCs w:val="22"/>
              </w:rPr>
            </w:pPr>
            <w:ins w:id="80" w:author="MCT" w:date="2023-02-13T11:14:00Z">
              <w:r w:rsidRPr="007C710F">
                <w:rPr>
                  <w:rFonts w:ascii="Calibri" w:hAnsi="Calibri" w:cs="Calibri"/>
                  <w:color w:val="000000"/>
                  <w:sz w:val="22"/>
                  <w:szCs w:val="22"/>
                </w:rPr>
                <w:t>N1~N1~CUSTOMER NOTIFICATION NAME</w:t>
              </w:r>
            </w:ins>
          </w:p>
        </w:tc>
        <w:tc>
          <w:tcPr>
            <w:tcW w:w="4644" w:type="dxa"/>
            <w:tcBorders>
              <w:top w:val="nil"/>
              <w:left w:val="nil"/>
              <w:bottom w:val="single" w:sz="4" w:space="0" w:color="auto"/>
              <w:right w:val="single" w:sz="4" w:space="0" w:color="auto"/>
            </w:tcBorders>
            <w:shd w:val="clear" w:color="auto" w:fill="auto"/>
            <w:hideMark/>
          </w:tcPr>
          <w:p w14:paraId="425F3241" w14:textId="77777777" w:rsidR="00CD3739" w:rsidRPr="007C710F" w:rsidRDefault="00CD3739" w:rsidP="001D07EB">
            <w:pPr>
              <w:autoSpaceDE/>
              <w:autoSpaceDN/>
              <w:rPr>
                <w:ins w:id="81" w:author="MCT" w:date="2023-02-13T11:14:00Z"/>
                <w:rFonts w:ascii="Calibri" w:hAnsi="Calibri" w:cs="Calibri"/>
                <w:color w:val="000000"/>
                <w:sz w:val="22"/>
                <w:szCs w:val="22"/>
              </w:rPr>
            </w:pPr>
            <w:ins w:id="82" w:author="MCT" w:date="2023-02-13T11:14:00Z">
              <w:r w:rsidRPr="007C710F">
                <w:rPr>
                  <w:rFonts w:ascii="Calibri" w:hAnsi="Calibri" w:cs="Calibri"/>
                  <w:color w:val="000000"/>
                  <w:sz w:val="22"/>
                  <w:szCs w:val="22"/>
                </w:rPr>
                <w:t>Customer Notification Name</w:t>
              </w:r>
            </w:ins>
          </w:p>
        </w:tc>
      </w:tr>
      <w:tr w:rsidR="00CD3739" w:rsidRPr="007C710F" w14:paraId="61282B98" w14:textId="77777777" w:rsidTr="001D07EB">
        <w:trPr>
          <w:trHeight w:val="300"/>
          <w:ins w:id="83" w:author="MCT" w:date="2023-02-13T11:14:00Z"/>
        </w:trPr>
        <w:tc>
          <w:tcPr>
            <w:tcW w:w="83" w:type="dxa"/>
            <w:tcBorders>
              <w:top w:val="nil"/>
              <w:left w:val="nil"/>
              <w:bottom w:val="nil"/>
              <w:right w:val="single" w:sz="4" w:space="0" w:color="auto"/>
            </w:tcBorders>
            <w:shd w:val="clear" w:color="auto" w:fill="auto"/>
            <w:noWrap/>
            <w:hideMark/>
          </w:tcPr>
          <w:p w14:paraId="7D854668" w14:textId="77777777" w:rsidR="00CD3739" w:rsidRPr="007C710F" w:rsidRDefault="00CD3739" w:rsidP="001D07EB">
            <w:pPr>
              <w:autoSpaceDE/>
              <w:autoSpaceDN/>
              <w:rPr>
                <w:ins w:id="84" w:author="MCT" w:date="2023-02-13T11:14:00Z"/>
                <w:rFonts w:ascii="Calibri" w:hAnsi="Calibri" w:cs="Calibri"/>
                <w:color w:val="000000"/>
                <w:sz w:val="22"/>
                <w:szCs w:val="22"/>
              </w:rPr>
            </w:pPr>
            <w:ins w:id="85"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noWrap/>
            <w:hideMark/>
          </w:tcPr>
          <w:p w14:paraId="7CEB0135" w14:textId="77777777" w:rsidR="00CD3739" w:rsidRPr="007C710F" w:rsidRDefault="00CD3739" w:rsidP="001D07EB">
            <w:pPr>
              <w:autoSpaceDE/>
              <w:autoSpaceDN/>
              <w:rPr>
                <w:ins w:id="86" w:author="MCT" w:date="2023-02-13T11:14:00Z"/>
                <w:rFonts w:ascii="Calibri" w:hAnsi="Calibri" w:cs="Calibri"/>
                <w:color w:val="000000"/>
                <w:sz w:val="22"/>
                <w:szCs w:val="22"/>
              </w:rPr>
            </w:pPr>
            <w:ins w:id="87" w:author="MCT" w:date="2023-02-13T11:14:00Z">
              <w:r w:rsidRPr="007C710F">
                <w:rPr>
                  <w:rFonts w:ascii="Calibri" w:hAnsi="Calibri" w:cs="Calibri"/>
                  <w:color w:val="000000"/>
                  <w:sz w:val="22"/>
                  <w:szCs w:val="22"/>
                </w:rPr>
                <w:t>N3~123 MAIN AVE</w:t>
              </w:r>
            </w:ins>
          </w:p>
        </w:tc>
        <w:tc>
          <w:tcPr>
            <w:tcW w:w="4644" w:type="dxa"/>
            <w:tcBorders>
              <w:top w:val="nil"/>
              <w:left w:val="nil"/>
              <w:bottom w:val="single" w:sz="4" w:space="0" w:color="auto"/>
              <w:right w:val="single" w:sz="4" w:space="0" w:color="auto"/>
            </w:tcBorders>
            <w:shd w:val="clear" w:color="auto" w:fill="auto"/>
            <w:hideMark/>
          </w:tcPr>
          <w:p w14:paraId="5E9A5127" w14:textId="77777777" w:rsidR="00CD3739" w:rsidRPr="007C710F" w:rsidRDefault="00CD3739" w:rsidP="001D07EB">
            <w:pPr>
              <w:autoSpaceDE/>
              <w:autoSpaceDN/>
              <w:rPr>
                <w:ins w:id="88" w:author="MCT" w:date="2023-02-13T11:14:00Z"/>
                <w:rFonts w:ascii="Calibri" w:hAnsi="Calibri" w:cs="Calibri"/>
                <w:color w:val="000000"/>
                <w:sz w:val="22"/>
                <w:szCs w:val="22"/>
              </w:rPr>
            </w:pPr>
            <w:ins w:id="89" w:author="MCT" w:date="2023-02-13T11:14:00Z">
              <w:r w:rsidRPr="007C710F">
                <w:rPr>
                  <w:rFonts w:ascii="Calibri" w:hAnsi="Calibri" w:cs="Calibri"/>
                  <w:color w:val="000000"/>
                  <w:sz w:val="22"/>
                  <w:szCs w:val="22"/>
                </w:rPr>
                <w:t>Customer Notification Address</w:t>
              </w:r>
            </w:ins>
          </w:p>
        </w:tc>
      </w:tr>
      <w:tr w:rsidR="00CD3739" w:rsidRPr="007C710F" w14:paraId="015CC353" w14:textId="77777777" w:rsidTr="001D07EB">
        <w:trPr>
          <w:trHeight w:val="300"/>
          <w:ins w:id="90" w:author="MCT" w:date="2023-02-13T11:14:00Z"/>
        </w:trPr>
        <w:tc>
          <w:tcPr>
            <w:tcW w:w="83" w:type="dxa"/>
            <w:tcBorders>
              <w:top w:val="nil"/>
              <w:left w:val="nil"/>
              <w:bottom w:val="single" w:sz="4" w:space="0" w:color="auto"/>
              <w:right w:val="single" w:sz="4" w:space="0" w:color="auto"/>
            </w:tcBorders>
            <w:shd w:val="clear" w:color="auto" w:fill="auto"/>
            <w:noWrap/>
            <w:hideMark/>
          </w:tcPr>
          <w:p w14:paraId="5D1D4BAC" w14:textId="77777777" w:rsidR="00CD3739" w:rsidRPr="007C710F" w:rsidRDefault="00CD3739" w:rsidP="001D07EB">
            <w:pPr>
              <w:autoSpaceDE/>
              <w:autoSpaceDN/>
              <w:rPr>
                <w:ins w:id="91" w:author="MCT" w:date="2023-02-13T11:14:00Z"/>
                <w:rFonts w:ascii="Calibri" w:hAnsi="Calibri" w:cs="Calibri"/>
                <w:color w:val="000000"/>
                <w:sz w:val="22"/>
                <w:szCs w:val="22"/>
              </w:rPr>
            </w:pPr>
            <w:ins w:id="92"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noWrap/>
            <w:hideMark/>
          </w:tcPr>
          <w:p w14:paraId="47ECDD13" w14:textId="77777777" w:rsidR="00CD3739" w:rsidRPr="007C710F" w:rsidRDefault="00CD3739" w:rsidP="001D07EB">
            <w:pPr>
              <w:autoSpaceDE/>
              <w:autoSpaceDN/>
              <w:rPr>
                <w:ins w:id="93" w:author="MCT" w:date="2023-02-13T11:14:00Z"/>
                <w:rFonts w:ascii="Calibri" w:hAnsi="Calibri" w:cs="Calibri"/>
                <w:color w:val="000000"/>
                <w:sz w:val="22"/>
                <w:szCs w:val="22"/>
              </w:rPr>
            </w:pPr>
            <w:ins w:id="94" w:author="MCT" w:date="2023-02-13T11:14:00Z">
              <w:r w:rsidRPr="007C710F">
                <w:rPr>
                  <w:rFonts w:ascii="Calibri" w:hAnsi="Calibri" w:cs="Calibri"/>
                  <w:color w:val="000000"/>
                  <w:sz w:val="22"/>
                  <w:szCs w:val="22"/>
                </w:rPr>
                <w:t>N4~ANYTOWN~TX~77777</w:t>
              </w:r>
            </w:ins>
          </w:p>
        </w:tc>
        <w:tc>
          <w:tcPr>
            <w:tcW w:w="4644" w:type="dxa"/>
            <w:tcBorders>
              <w:top w:val="nil"/>
              <w:left w:val="nil"/>
              <w:bottom w:val="single" w:sz="4" w:space="0" w:color="auto"/>
              <w:right w:val="single" w:sz="4" w:space="0" w:color="auto"/>
            </w:tcBorders>
            <w:shd w:val="clear" w:color="auto" w:fill="auto"/>
            <w:hideMark/>
          </w:tcPr>
          <w:p w14:paraId="64EA08B4" w14:textId="77777777" w:rsidR="00CD3739" w:rsidRPr="007C710F" w:rsidRDefault="00CD3739" w:rsidP="001D07EB">
            <w:pPr>
              <w:autoSpaceDE/>
              <w:autoSpaceDN/>
              <w:rPr>
                <w:ins w:id="95" w:author="MCT" w:date="2023-02-13T11:14:00Z"/>
                <w:rFonts w:ascii="Calibri" w:hAnsi="Calibri" w:cs="Calibri"/>
                <w:color w:val="000000"/>
                <w:sz w:val="22"/>
                <w:szCs w:val="22"/>
              </w:rPr>
            </w:pPr>
            <w:ins w:id="96" w:author="MCT" w:date="2023-02-13T11:14:00Z">
              <w:r w:rsidRPr="007C710F">
                <w:rPr>
                  <w:rFonts w:ascii="Calibri" w:hAnsi="Calibri" w:cs="Calibri"/>
                  <w:color w:val="000000"/>
                  <w:sz w:val="22"/>
                  <w:szCs w:val="22"/>
                </w:rPr>
                <w:t>Customer Notification City, State, Zip</w:t>
              </w:r>
            </w:ins>
          </w:p>
        </w:tc>
      </w:tr>
      <w:tr w:rsidR="00CD3739" w:rsidRPr="007C710F" w14:paraId="4915DD1D" w14:textId="77777777" w:rsidTr="001D07EB">
        <w:trPr>
          <w:trHeight w:val="600"/>
          <w:ins w:id="97" w:author="MCT" w:date="2023-02-13T11:14:00Z"/>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EBE0A23" w14:textId="77777777" w:rsidR="00CD3739" w:rsidRPr="007C710F" w:rsidRDefault="00CD3739" w:rsidP="001D07EB">
            <w:pPr>
              <w:autoSpaceDE/>
              <w:autoSpaceDN/>
              <w:rPr>
                <w:ins w:id="98" w:author="MCT" w:date="2023-02-13T11:14:00Z"/>
                <w:rFonts w:ascii="Calibri" w:hAnsi="Calibri" w:cs="Calibri"/>
                <w:color w:val="000000"/>
                <w:sz w:val="22"/>
                <w:szCs w:val="22"/>
              </w:rPr>
            </w:pPr>
            <w:ins w:id="99" w:author="MCT" w:date="2023-02-13T11:14:00Z">
              <w:r w:rsidRPr="007C710F">
                <w:rPr>
                  <w:rFonts w:ascii="Calibri" w:hAnsi="Calibri" w:cs="Calibri"/>
                  <w:color w:val="000000"/>
                  <w:sz w:val="22"/>
                  <w:szCs w:val="22"/>
                </w:rPr>
                <w:t>LIN~1~SH~EL~SH~CE~SH~MVI~SH~HI</w:t>
              </w:r>
            </w:ins>
          </w:p>
        </w:tc>
        <w:tc>
          <w:tcPr>
            <w:tcW w:w="4644" w:type="dxa"/>
            <w:tcBorders>
              <w:top w:val="nil"/>
              <w:left w:val="nil"/>
              <w:bottom w:val="single" w:sz="4" w:space="0" w:color="auto"/>
              <w:right w:val="single" w:sz="4" w:space="0" w:color="auto"/>
            </w:tcBorders>
            <w:shd w:val="clear" w:color="auto" w:fill="auto"/>
            <w:hideMark/>
          </w:tcPr>
          <w:p w14:paraId="3B97C964" w14:textId="77777777" w:rsidR="00CD3739" w:rsidRPr="007C710F" w:rsidRDefault="00CD3739" w:rsidP="001D07EB">
            <w:pPr>
              <w:autoSpaceDE/>
              <w:autoSpaceDN/>
              <w:rPr>
                <w:ins w:id="100" w:author="MCT" w:date="2023-02-13T11:14:00Z"/>
                <w:rFonts w:ascii="Calibri" w:hAnsi="Calibri" w:cs="Calibri"/>
                <w:color w:val="000000"/>
                <w:sz w:val="22"/>
                <w:szCs w:val="22"/>
              </w:rPr>
            </w:pPr>
            <w:ins w:id="101" w:author="MCT" w:date="2023-02-13T11:14:00Z">
              <w:r w:rsidRPr="007C710F">
                <w:rPr>
                  <w:rFonts w:ascii="Calibri" w:hAnsi="Calibri" w:cs="Calibri"/>
                  <w:color w:val="000000"/>
                  <w:sz w:val="22"/>
                  <w:szCs w:val="22"/>
                </w:rPr>
                <w:t>Move In with Detail Historical Interval Usage Request</w:t>
              </w:r>
            </w:ins>
          </w:p>
        </w:tc>
      </w:tr>
      <w:tr w:rsidR="00CD3739" w:rsidRPr="007C710F" w14:paraId="45906966" w14:textId="77777777" w:rsidTr="001D07EB">
        <w:trPr>
          <w:trHeight w:val="300"/>
          <w:ins w:id="102" w:author="MCT" w:date="2023-02-13T11:14:00Z"/>
        </w:trPr>
        <w:tc>
          <w:tcPr>
            <w:tcW w:w="83" w:type="dxa"/>
            <w:tcBorders>
              <w:top w:val="nil"/>
              <w:left w:val="nil"/>
              <w:bottom w:val="nil"/>
              <w:right w:val="single" w:sz="4" w:space="0" w:color="auto"/>
            </w:tcBorders>
            <w:shd w:val="clear" w:color="auto" w:fill="auto"/>
            <w:noWrap/>
            <w:hideMark/>
          </w:tcPr>
          <w:p w14:paraId="66D08EEE" w14:textId="77777777" w:rsidR="00CD3739" w:rsidRPr="007C710F" w:rsidRDefault="00CD3739" w:rsidP="001D07EB">
            <w:pPr>
              <w:autoSpaceDE/>
              <w:autoSpaceDN/>
              <w:rPr>
                <w:ins w:id="103" w:author="MCT" w:date="2023-02-13T11:14:00Z"/>
                <w:rFonts w:ascii="Calibri" w:hAnsi="Calibri" w:cs="Calibri"/>
                <w:color w:val="000000"/>
                <w:sz w:val="22"/>
                <w:szCs w:val="22"/>
              </w:rPr>
            </w:pPr>
            <w:ins w:id="104"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noWrap/>
            <w:hideMark/>
          </w:tcPr>
          <w:p w14:paraId="6A0821CA" w14:textId="77777777" w:rsidR="00CD3739" w:rsidRPr="007C710F" w:rsidRDefault="00CD3739" w:rsidP="001D07EB">
            <w:pPr>
              <w:autoSpaceDE/>
              <w:autoSpaceDN/>
              <w:rPr>
                <w:ins w:id="105" w:author="MCT" w:date="2023-02-13T11:14:00Z"/>
                <w:rFonts w:ascii="Calibri" w:hAnsi="Calibri" w:cs="Calibri"/>
                <w:color w:val="000000"/>
                <w:sz w:val="22"/>
                <w:szCs w:val="22"/>
              </w:rPr>
            </w:pPr>
            <w:ins w:id="106" w:author="MCT" w:date="2023-02-13T11:14:00Z">
              <w:r w:rsidRPr="007C710F">
                <w:rPr>
                  <w:rFonts w:ascii="Calibri" w:hAnsi="Calibri" w:cs="Calibri"/>
                  <w:color w:val="000000"/>
                  <w:sz w:val="22"/>
                  <w:szCs w:val="22"/>
                </w:rPr>
                <w:t>ASI~7~021</w:t>
              </w:r>
            </w:ins>
          </w:p>
        </w:tc>
        <w:tc>
          <w:tcPr>
            <w:tcW w:w="4644" w:type="dxa"/>
            <w:tcBorders>
              <w:top w:val="nil"/>
              <w:left w:val="nil"/>
              <w:bottom w:val="single" w:sz="4" w:space="0" w:color="auto"/>
              <w:right w:val="single" w:sz="4" w:space="0" w:color="auto"/>
            </w:tcBorders>
            <w:shd w:val="clear" w:color="auto" w:fill="auto"/>
            <w:hideMark/>
          </w:tcPr>
          <w:p w14:paraId="550540B6" w14:textId="77777777" w:rsidR="00CD3739" w:rsidRPr="007C710F" w:rsidRDefault="00CD3739" w:rsidP="001D07EB">
            <w:pPr>
              <w:autoSpaceDE/>
              <w:autoSpaceDN/>
              <w:rPr>
                <w:ins w:id="107" w:author="MCT" w:date="2023-02-13T11:14:00Z"/>
                <w:rFonts w:ascii="Calibri" w:hAnsi="Calibri" w:cs="Calibri"/>
                <w:color w:val="000000"/>
                <w:sz w:val="22"/>
                <w:szCs w:val="22"/>
              </w:rPr>
            </w:pPr>
            <w:ins w:id="108" w:author="MCT" w:date="2023-02-13T11:14:00Z">
              <w:r w:rsidRPr="007C710F">
                <w:rPr>
                  <w:rFonts w:ascii="Calibri" w:hAnsi="Calibri" w:cs="Calibri"/>
                  <w:color w:val="000000"/>
                  <w:sz w:val="22"/>
                  <w:szCs w:val="22"/>
                </w:rPr>
                <w:t>Request Addition</w:t>
              </w:r>
            </w:ins>
          </w:p>
        </w:tc>
      </w:tr>
      <w:tr w:rsidR="00CD3739" w:rsidRPr="007C710F" w14:paraId="36183936" w14:textId="77777777" w:rsidTr="001D07EB">
        <w:trPr>
          <w:trHeight w:val="300"/>
          <w:ins w:id="109" w:author="MCT" w:date="2023-02-13T11:14:00Z"/>
        </w:trPr>
        <w:tc>
          <w:tcPr>
            <w:tcW w:w="83" w:type="dxa"/>
            <w:tcBorders>
              <w:top w:val="nil"/>
              <w:left w:val="nil"/>
              <w:bottom w:val="nil"/>
              <w:right w:val="single" w:sz="4" w:space="0" w:color="auto"/>
            </w:tcBorders>
            <w:shd w:val="clear" w:color="auto" w:fill="auto"/>
            <w:noWrap/>
            <w:hideMark/>
          </w:tcPr>
          <w:p w14:paraId="50283B61" w14:textId="77777777" w:rsidR="00CD3739" w:rsidRPr="007C710F" w:rsidRDefault="00CD3739" w:rsidP="001D07EB">
            <w:pPr>
              <w:autoSpaceDE/>
              <w:autoSpaceDN/>
              <w:rPr>
                <w:ins w:id="110" w:author="MCT" w:date="2023-02-13T11:14:00Z"/>
                <w:rFonts w:ascii="Calibri" w:hAnsi="Calibri" w:cs="Calibri"/>
                <w:color w:val="000000"/>
                <w:sz w:val="22"/>
                <w:szCs w:val="22"/>
              </w:rPr>
            </w:pPr>
            <w:ins w:id="111"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noWrap/>
            <w:hideMark/>
          </w:tcPr>
          <w:p w14:paraId="327AE376" w14:textId="77777777" w:rsidR="00CD3739" w:rsidRPr="007C710F" w:rsidRDefault="00CD3739" w:rsidP="001D07EB">
            <w:pPr>
              <w:autoSpaceDE/>
              <w:autoSpaceDN/>
              <w:rPr>
                <w:ins w:id="112" w:author="MCT" w:date="2023-02-13T11:14:00Z"/>
                <w:rFonts w:ascii="Calibri" w:hAnsi="Calibri" w:cs="Calibri"/>
                <w:color w:val="000000"/>
                <w:sz w:val="22"/>
                <w:szCs w:val="22"/>
              </w:rPr>
            </w:pPr>
            <w:ins w:id="113" w:author="MCT" w:date="2023-02-13T11:14:00Z">
              <w:r w:rsidRPr="007C710F">
                <w:rPr>
                  <w:rFonts w:ascii="Calibri" w:hAnsi="Calibri" w:cs="Calibri"/>
                  <w:color w:val="000000"/>
                  <w:sz w:val="22"/>
                  <w:szCs w:val="22"/>
                </w:rPr>
                <w:t>REF~BLT~ESP</w:t>
              </w:r>
            </w:ins>
          </w:p>
        </w:tc>
        <w:tc>
          <w:tcPr>
            <w:tcW w:w="4644" w:type="dxa"/>
            <w:tcBorders>
              <w:top w:val="nil"/>
              <w:left w:val="nil"/>
              <w:bottom w:val="single" w:sz="4" w:space="0" w:color="auto"/>
              <w:right w:val="single" w:sz="4" w:space="0" w:color="auto"/>
            </w:tcBorders>
            <w:shd w:val="clear" w:color="auto" w:fill="auto"/>
            <w:hideMark/>
          </w:tcPr>
          <w:p w14:paraId="2F74FCEF" w14:textId="77777777" w:rsidR="00CD3739" w:rsidRPr="007C710F" w:rsidRDefault="00CD3739" w:rsidP="001D07EB">
            <w:pPr>
              <w:autoSpaceDE/>
              <w:autoSpaceDN/>
              <w:rPr>
                <w:ins w:id="114" w:author="MCT" w:date="2023-02-13T11:14:00Z"/>
                <w:rFonts w:ascii="Calibri" w:hAnsi="Calibri" w:cs="Calibri"/>
                <w:color w:val="000000"/>
                <w:sz w:val="22"/>
                <w:szCs w:val="22"/>
              </w:rPr>
            </w:pPr>
            <w:ins w:id="115" w:author="MCT" w:date="2023-02-13T11:14:00Z">
              <w:r w:rsidRPr="007C710F">
                <w:rPr>
                  <w:rFonts w:ascii="Calibri" w:hAnsi="Calibri" w:cs="Calibri"/>
                  <w:color w:val="000000"/>
                  <w:sz w:val="22"/>
                  <w:szCs w:val="22"/>
                </w:rPr>
                <w:t>Billing Type</w:t>
              </w:r>
            </w:ins>
          </w:p>
        </w:tc>
      </w:tr>
      <w:tr w:rsidR="00CD3739" w:rsidRPr="007C710F" w14:paraId="03B3F030" w14:textId="77777777" w:rsidTr="001D07EB">
        <w:trPr>
          <w:trHeight w:val="300"/>
          <w:ins w:id="116" w:author="MCT" w:date="2023-02-13T11:14:00Z"/>
        </w:trPr>
        <w:tc>
          <w:tcPr>
            <w:tcW w:w="83" w:type="dxa"/>
            <w:tcBorders>
              <w:top w:val="nil"/>
              <w:left w:val="nil"/>
              <w:bottom w:val="nil"/>
              <w:right w:val="single" w:sz="4" w:space="0" w:color="auto"/>
            </w:tcBorders>
            <w:shd w:val="clear" w:color="auto" w:fill="auto"/>
            <w:noWrap/>
            <w:hideMark/>
          </w:tcPr>
          <w:p w14:paraId="5A57A508" w14:textId="77777777" w:rsidR="00CD3739" w:rsidRPr="007C710F" w:rsidRDefault="00CD3739" w:rsidP="001D07EB">
            <w:pPr>
              <w:autoSpaceDE/>
              <w:autoSpaceDN/>
              <w:rPr>
                <w:ins w:id="117" w:author="MCT" w:date="2023-02-13T11:14:00Z"/>
                <w:rFonts w:ascii="Calibri" w:hAnsi="Calibri" w:cs="Calibri"/>
                <w:color w:val="000000"/>
                <w:sz w:val="22"/>
                <w:szCs w:val="22"/>
              </w:rPr>
            </w:pPr>
            <w:ins w:id="118"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noWrap/>
            <w:hideMark/>
          </w:tcPr>
          <w:p w14:paraId="6F630AA1" w14:textId="77777777" w:rsidR="00CD3739" w:rsidRPr="007C710F" w:rsidRDefault="00CD3739" w:rsidP="001D07EB">
            <w:pPr>
              <w:autoSpaceDE/>
              <w:autoSpaceDN/>
              <w:rPr>
                <w:ins w:id="119" w:author="MCT" w:date="2023-02-13T11:14:00Z"/>
                <w:rFonts w:ascii="Calibri" w:hAnsi="Calibri" w:cs="Calibri"/>
                <w:color w:val="000000"/>
                <w:sz w:val="22"/>
                <w:szCs w:val="22"/>
              </w:rPr>
            </w:pPr>
            <w:ins w:id="120" w:author="MCT" w:date="2023-02-13T11:14:00Z">
              <w:r w:rsidRPr="007C710F">
                <w:rPr>
                  <w:rFonts w:ascii="Calibri" w:hAnsi="Calibri" w:cs="Calibri"/>
                  <w:color w:val="000000"/>
                  <w:sz w:val="22"/>
                  <w:szCs w:val="22"/>
                </w:rPr>
                <w:t>REF~PC~DUAL</w:t>
              </w:r>
            </w:ins>
          </w:p>
        </w:tc>
        <w:tc>
          <w:tcPr>
            <w:tcW w:w="4644" w:type="dxa"/>
            <w:tcBorders>
              <w:top w:val="nil"/>
              <w:left w:val="nil"/>
              <w:bottom w:val="single" w:sz="4" w:space="0" w:color="auto"/>
              <w:right w:val="single" w:sz="4" w:space="0" w:color="auto"/>
            </w:tcBorders>
            <w:shd w:val="clear" w:color="auto" w:fill="auto"/>
            <w:hideMark/>
          </w:tcPr>
          <w:p w14:paraId="459BC3D1" w14:textId="77777777" w:rsidR="00CD3739" w:rsidRPr="007C710F" w:rsidRDefault="00CD3739" w:rsidP="001D07EB">
            <w:pPr>
              <w:autoSpaceDE/>
              <w:autoSpaceDN/>
              <w:rPr>
                <w:ins w:id="121" w:author="MCT" w:date="2023-02-13T11:14:00Z"/>
                <w:rFonts w:ascii="Calibri" w:hAnsi="Calibri" w:cs="Calibri"/>
                <w:color w:val="000000"/>
                <w:sz w:val="22"/>
                <w:szCs w:val="22"/>
              </w:rPr>
            </w:pPr>
            <w:ins w:id="122" w:author="MCT" w:date="2023-02-13T11:14:00Z">
              <w:r w:rsidRPr="007C710F">
                <w:rPr>
                  <w:rFonts w:ascii="Calibri" w:hAnsi="Calibri" w:cs="Calibri"/>
                  <w:color w:val="000000"/>
                  <w:sz w:val="22"/>
                  <w:szCs w:val="22"/>
                </w:rPr>
                <w:t>Bill Calculator</w:t>
              </w:r>
            </w:ins>
          </w:p>
        </w:tc>
      </w:tr>
      <w:tr w:rsidR="00CD3739" w:rsidRPr="007C710F" w14:paraId="4216C934" w14:textId="77777777" w:rsidTr="001D07EB">
        <w:trPr>
          <w:trHeight w:val="300"/>
          <w:ins w:id="123" w:author="MCT" w:date="2023-02-13T11:14:00Z"/>
        </w:trPr>
        <w:tc>
          <w:tcPr>
            <w:tcW w:w="83" w:type="dxa"/>
            <w:tcBorders>
              <w:top w:val="nil"/>
              <w:left w:val="nil"/>
              <w:bottom w:val="nil"/>
              <w:right w:val="single" w:sz="4" w:space="0" w:color="auto"/>
            </w:tcBorders>
            <w:shd w:val="clear" w:color="auto" w:fill="auto"/>
            <w:noWrap/>
            <w:hideMark/>
          </w:tcPr>
          <w:p w14:paraId="29120AF3" w14:textId="77777777" w:rsidR="00CD3739" w:rsidRPr="007C710F" w:rsidRDefault="00CD3739" w:rsidP="001D07EB">
            <w:pPr>
              <w:autoSpaceDE/>
              <w:autoSpaceDN/>
              <w:rPr>
                <w:ins w:id="124" w:author="MCT" w:date="2023-02-13T11:14:00Z"/>
                <w:rFonts w:ascii="Calibri" w:hAnsi="Calibri" w:cs="Calibri"/>
                <w:color w:val="000000"/>
                <w:sz w:val="22"/>
                <w:szCs w:val="22"/>
              </w:rPr>
            </w:pPr>
            <w:ins w:id="125"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noWrap/>
            <w:hideMark/>
          </w:tcPr>
          <w:p w14:paraId="343AD7E2" w14:textId="77777777" w:rsidR="00CD3739" w:rsidRPr="007C710F" w:rsidRDefault="00CD3739" w:rsidP="001D07EB">
            <w:pPr>
              <w:autoSpaceDE/>
              <w:autoSpaceDN/>
              <w:rPr>
                <w:ins w:id="126" w:author="MCT" w:date="2023-02-13T11:14:00Z"/>
                <w:rFonts w:ascii="Calibri" w:hAnsi="Calibri" w:cs="Calibri"/>
                <w:color w:val="000000"/>
                <w:sz w:val="22"/>
                <w:szCs w:val="22"/>
              </w:rPr>
            </w:pPr>
            <w:ins w:id="127" w:author="MCT" w:date="2023-02-13T11:14:00Z">
              <w:r w:rsidRPr="007C710F">
                <w:rPr>
                  <w:rFonts w:ascii="Calibri" w:hAnsi="Calibri" w:cs="Calibri"/>
                  <w:color w:val="000000"/>
                  <w:sz w:val="22"/>
                  <w:szCs w:val="22"/>
                </w:rPr>
                <w:t>REF~Q5~~12345678910111231</w:t>
              </w:r>
            </w:ins>
          </w:p>
        </w:tc>
        <w:tc>
          <w:tcPr>
            <w:tcW w:w="4644" w:type="dxa"/>
            <w:tcBorders>
              <w:top w:val="nil"/>
              <w:left w:val="nil"/>
              <w:bottom w:val="single" w:sz="4" w:space="0" w:color="auto"/>
              <w:right w:val="single" w:sz="4" w:space="0" w:color="auto"/>
            </w:tcBorders>
            <w:shd w:val="clear" w:color="auto" w:fill="auto"/>
            <w:hideMark/>
          </w:tcPr>
          <w:p w14:paraId="5078B724" w14:textId="77777777" w:rsidR="00CD3739" w:rsidRPr="007C710F" w:rsidRDefault="00CD3739" w:rsidP="001D07EB">
            <w:pPr>
              <w:autoSpaceDE/>
              <w:autoSpaceDN/>
              <w:rPr>
                <w:ins w:id="128" w:author="MCT" w:date="2023-02-13T11:14:00Z"/>
                <w:rFonts w:ascii="Calibri" w:hAnsi="Calibri" w:cs="Calibri"/>
                <w:color w:val="000000"/>
                <w:sz w:val="22"/>
                <w:szCs w:val="22"/>
              </w:rPr>
            </w:pPr>
            <w:ins w:id="129" w:author="MCT" w:date="2023-02-13T11:14:00Z">
              <w:r w:rsidRPr="007C710F">
                <w:rPr>
                  <w:rFonts w:ascii="Calibri" w:hAnsi="Calibri" w:cs="Calibri"/>
                  <w:color w:val="000000"/>
                  <w:sz w:val="22"/>
                  <w:szCs w:val="22"/>
                </w:rPr>
                <w:t>ESI ID</w:t>
              </w:r>
            </w:ins>
          </w:p>
        </w:tc>
      </w:tr>
      <w:tr w:rsidR="00CD3739" w:rsidRPr="007C710F" w14:paraId="3CBE23B3" w14:textId="77777777" w:rsidTr="001D07EB">
        <w:trPr>
          <w:trHeight w:val="300"/>
          <w:ins w:id="130" w:author="MCT" w:date="2023-02-13T11:14:00Z"/>
        </w:trPr>
        <w:tc>
          <w:tcPr>
            <w:tcW w:w="83" w:type="dxa"/>
            <w:tcBorders>
              <w:top w:val="nil"/>
              <w:left w:val="nil"/>
              <w:bottom w:val="nil"/>
              <w:right w:val="single" w:sz="4" w:space="0" w:color="auto"/>
            </w:tcBorders>
            <w:shd w:val="clear" w:color="auto" w:fill="auto"/>
            <w:noWrap/>
            <w:hideMark/>
          </w:tcPr>
          <w:p w14:paraId="7F31A3A8" w14:textId="77777777" w:rsidR="00CD3739" w:rsidRPr="007C710F" w:rsidRDefault="00CD3739" w:rsidP="001D07EB">
            <w:pPr>
              <w:autoSpaceDE/>
              <w:autoSpaceDN/>
              <w:rPr>
                <w:ins w:id="131" w:author="MCT" w:date="2023-02-13T11:14:00Z"/>
                <w:rFonts w:ascii="Calibri" w:hAnsi="Calibri" w:cs="Calibri"/>
                <w:color w:val="000000"/>
                <w:sz w:val="22"/>
                <w:szCs w:val="22"/>
              </w:rPr>
            </w:pPr>
            <w:ins w:id="132"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noWrap/>
            <w:hideMark/>
          </w:tcPr>
          <w:p w14:paraId="2E606715" w14:textId="77777777" w:rsidR="00CD3739" w:rsidRPr="007C710F" w:rsidRDefault="00CD3739" w:rsidP="001D07EB">
            <w:pPr>
              <w:autoSpaceDE/>
              <w:autoSpaceDN/>
              <w:rPr>
                <w:ins w:id="133" w:author="MCT" w:date="2023-02-13T11:14:00Z"/>
                <w:rFonts w:ascii="Calibri" w:hAnsi="Calibri" w:cs="Calibri"/>
                <w:color w:val="000000"/>
                <w:sz w:val="22"/>
                <w:szCs w:val="22"/>
              </w:rPr>
            </w:pPr>
            <w:ins w:id="134" w:author="MCT" w:date="2023-02-13T11:14:00Z">
              <w:r w:rsidRPr="007C710F">
                <w:rPr>
                  <w:rFonts w:ascii="Calibri" w:hAnsi="Calibri" w:cs="Calibri"/>
                  <w:color w:val="000000"/>
                  <w:sz w:val="22"/>
                  <w:szCs w:val="22"/>
                </w:rPr>
                <w:t>REF~SU~N</w:t>
              </w:r>
            </w:ins>
          </w:p>
        </w:tc>
        <w:tc>
          <w:tcPr>
            <w:tcW w:w="4644" w:type="dxa"/>
            <w:tcBorders>
              <w:top w:val="nil"/>
              <w:left w:val="nil"/>
              <w:bottom w:val="single" w:sz="4" w:space="0" w:color="auto"/>
              <w:right w:val="single" w:sz="4" w:space="0" w:color="auto"/>
            </w:tcBorders>
            <w:shd w:val="clear" w:color="auto" w:fill="auto"/>
            <w:hideMark/>
          </w:tcPr>
          <w:p w14:paraId="435F5EA1" w14:textId="77777777" w:rsidR="00CD3739" w:rsidRPr="007C710F" w:rsidRDefault="00CD3739" w:rsidP="001D07EB">
            <w:pPr>
              <w:autoSpaceDE/>
              <w:autoSpaceDN/>
              <w:rPr>
                <w:ins w:id="135" w:author="MCT" w:date="2023-02-13T11:14:00Z"/>
                <w:rFonts w:ascii="Calibri" w:hAnsi="Calibri" w:cs="Calibri"/>
                <w:color w:val="000000"/>
                <w:sz w:val="22"/>
                <w:szCs w:val="22"/>
              </w:rPr>
            </w:pPr>
            <w:ins w:id="136" w:author="MCT" w:date="2023-02-13T11:14:00Z">
              <w:r w:rsidRPr="007C710F">
                <w:rPr>
                  <w:rFonts w:ascii="Calibri" w:hAnsi="Calibri" w:cs="Calibri"/>
                  <w:color w:val="000000"/>
                  <w:sz w:val="22"/>
                  <w:szCs w:val="22"/>
                </w:rPr>
                <w:t>Special Needs Indicator</w:t>
              </w:r>
            </w:ins>
          </w:p>
        </w:tc>
      </w:tr>
      <w:tr w:rsidR="00CD3739" w:rsidRPr="007C710F" w14:paraId="75545AE1" w14:textId="77777777" w:rsidTr="001D07EB">
        <w:trPr>
          <w:trHeight w:val="300"/>
          <w:ins w:id="137" w:author="MCT" w:date="2023-02-13T11:14:00Z"/>
        </w:trPr>
        <w:tc>
          <w:tcPr>
            <w:tcW w:w="83" w:type="dxa"/>
            <w:tcBorders>
              <w:top w:val="nil"/>
              <w:left w:val="nil"/>
              <w:bottom w:val="single" w:sz="4" w:space="0" w:color="auto"/>
              <w:right w:val="single" w:sz="4" w:space="0" w:color="auto"/>
            </w:tcBorders>
            <w:shd w:val="clear" w:color="auto" w:fill="auto"/>
            <w:noWrap/>
            <w:hideMark/>
          </w:tcPr>
          <w:p w14:paraId="656C625E" w14:textId="77777777" w:rsidR="00CD3739" w:rsidRPr="007C710F" w:rsidRDefault="00CD3739" w:rsidP="001D07EB">
            <w:pPr>
              <w:autoSpaceDE/>
              <w:autoSpaceDN/>
              <w:rPr>
                <w:ins w:id="138" w:author="MCT" w:date="2023-02-13T11:14:00Z"/>
                <w:rFonts w:ascii="Calibri" w:hAnsi="Calibri" w:cs="Calibri"/>
                <w:color w:val="000000"/>
                <w:sz w:val="22"/>
                <w:szCs w:val="22"/>
              </w:rPr>
            </w:pPr>
            <w:ins w:id="139" w:author="MCT" w:date="2023-02-13T11:14:00Z">
              <w:r w:rsidRPr="007C710F">
                <w:rPr>
                  <w:rFonts w:ascii="Calibri" w:hAnsi="Calibri" w:cs="Calibri"/>
                  <w:color w:val="000000"/>
                  <w:sz w:val="22"/>
                  <w:szCs w:val="22"/>
                </w:rPr>
                <w:t> </w:t>
              </w:r>
            </w:ins>
          </w:p>
        </w:tc>
        <w:tc>
          <w:tcPr>
            <w:tcW w:w="4333" w:type="dxa"/>
            <w:tcBorders>
              <w:top w:val="nil"/>
              <w:left w:val="nil"/>
              <w:bottom w:val="single" w:sz="4" w:space="0" w:color="auto"/>
              <w:right w:val="single" w:sz="4" w:space="0" w:color="auto"/>
            </w:tcBorders>
            <w:shd w:val="clear" w:color="auto" w:fill="auto"/>
            <w:noWrap/>
            <w:hideMark/>
          </w:tcPr>
          <w:p w14:paraId="0A068FE9" w14:textId="77777777" w:rsidR="00CD3739" w:rsidRPr="007C710F" w:rsidRDefault="00CD3739" w:rsidP="001D07EB">
            <w:pPr>
              <w:autoSpaceDE/>
              <w:autoSpaceDN/>
              <w:rPr>
                <w:ins w:id="140" w:author="MCT" w:date="2023-02-13T11:14:00Z"/>
                <w:rFonts w:ascii="Calibri" w:hAnsi="Calibri" w:cs="Calibri"/>
                <w:color w:val="000000"/>
                <w:sz w:val="22"/>
                <w:szCs w:val="22"/>
              </w:rPr>
            </w:pPr>
            <w:ins w:id="141" w:author="MCT" w:date="2023-02-13T11:14:00Z">
              <w:r w:rsidRPr="007C710F">
                <w:rPr>
                  <w:rFonts w:ascii="Calibri" w:hAnsi="Calibri" w:cs="Calibri"/>
                  <w:color w:val="000000"/>
                  <w:sz w:val="22"/>
                  <w:szCs w:val="22"/>
                </w:rPr>
                <w:t>DTM~375~</w:t>
              </w:r>
            </w:ins>
            <w:ins w:id="142" w:author="MCT" w:date="2023-05-11T11:41:00Z">
              <w:r w:rsidR="00A264F4">
                <w:rPr>
                  <w:rFonts w:ascii="Calibri" w:hAnsi="Calibri" w:cs="Calibri"/>
                  <w:color w:val="000000"/>
                  <w:sz w:val="22"/>
                  <w:szCs w:val="22"/>
                </w:rPr>
                <w:t>20230501</w:t>
              </w:r>
            </w:ins>
          </w:p>
        </w:tc>
        <w:tc>
          <w:tcPr>
            <w:tcW w:w="4644" w:type="dxa"/>
            <w:tcBorders>
              <w:top w:val="nil"/>
              <w:left w:val="nil"/>
              <w:bottom w:val="single" w:sz="4" w:space="0" w:color="auto"/>
              <w:right w:val="single" w:sz="4" w:space="0" w:color="auto"/>
            </w:tcBorders>
            <w:shd w:val="clear" w:color="auto" w:fill="auto"/>
            <w:hideMark/>
          </w:tcPr>
          <w:p w14:paraId="38CB965E" w14:textId="77777777" w:rsidR="00CD3739" w:rsidRPr="007C710F" w:rsidRDefault="00CD3739" w:rsidP="001D07EB">
            <w:pPr>
              <w:autoSpaceDE/>
              <w:autoSpaceDN/>
              <w:rPr>
                <w:ins w:id="143" w:author="MCT" w:date="2023-02-13T11:14:00Z"/>
                <w:rFonts w:ascii="Calibri" w:hAnsi="Calibri" w:cs="Calibri"/>
                <w:color w:val="000000"/>
                <w:sz w:val="22"/>
                <w:szCs w:val="22"/>
              </w:rPr>
            </w:pPr>
            <w:ins w:id="144" w:author="MCT" w:date="2023-02-13T11:14:00Z">
              <w:r w:rsidRPr="007C710F">
                <w:rPr>
                  <w:rFonts w:ascii="Calibri" w:hAnsi="Calibri" w:cs="Calibri"/>
                  <w:color w:val="000000"/>
                  <w:sz w:val="22"/>
                  <w:szCs w:val="22"/>
                </w:rPr>
                <w:t>Requested Move In Date</w:t>
              </w:r>
            </w:ins>
          </w:p>
        </w:tc>
      </w:tr>
      <w:tr w:rsidR="00CD3739" w:rsidRPr="007C710F" w14:paraId="514705B5" w14:textId="77777777" w:rsidTr="001D07EB">
        <w:trPr>
          <w:trHeight w:val="600"/>
          <w:ins w:id="145" w:author="MCT" w:date="2023-02-13T11:14:00Z"/>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02F558F" w14:textId="77777777" w:rsidR="00CD3739" w:rsidRPr="007C710F" w:rsidRDefault="00CD3739" w:rsidP="001D07EB">
            <w:pPr>
              <w:autoSpaceDE/>
              <w:autoSpaceDN/>
              <w:rPr>
                <w:ins w:id="146" w:author="MCT" w:date="2023-02-13T11:14:00Z"/>
                <w:rFonts w:ascii="Calibri" w:hAnsi="Calibri" w:cs="Calibri"/>
                <w:color w:val="000000"/>
                <w:sz w:val="22"/>
                <w:szCs w:val="22"/>
              </w:rPr>
            </w:pPr>
            <w:ins w:id="147" w:author="MCT" w:date="2023-02-13T11:14:00Z">
              <w:r w:rsidRPr="007C710F">
                <w:rPr>
                  <w:rFonts w:ascii="Calibri" w:hAnsi="Calibri" w:cs="Calibri"/>
                  <w:color w:val="000000"/>
                  <w:sz w:val="22"/>
                  <w:szCs w:val="22"/>
                </w:rPr>
                <w:t>SE~18~000000001</w:t>
              </w:r>
            </w:ins>
          </w:p>
        </w:tc>
        <w:tc>
          <w:tcPr>
            <w:tcW w:w="4644" w:type="dxa"/>
            <w:tcBorders>
              <w:top w:val="nil"/>
              <w:left w:val="nil"/>
              <w:bottom w:val="single" w:sz="4" w:space="0" w:color="auto"/>
              <w:right w:val="single" w:sz="4" w:space="0" w:color="auto"/>
            </w:tcBorders>
            <w:shd w:val="clear" w:color="auto" w:fill="auto"/>
            <w:hideMark/>
          </w:tcPr>
          <w:p w14:paraId="72F23779" w14:textId="77777777" w:rsidR="00CD3739" w:rsidRPr="007C710F" w:rsidRDefault="00CD3739" w:rsidP="001D07EB">
            <w:pPr>
              <w:autoSpaceDE/>
              <w:autoSpaceDN/>
              <w:rPr>
                <w:ins w:id="148" w:author="MCT" w:date="2023-02-13T11:14:00Z"/>
                <w:rFonts w:ascii="Calibri" w:hAnsi="Calibri" w:cs="Calibri"/>
                <w:color w:val="000000"/>
                <w:sz w:val="22"/>
                <w:szCs w:val="22"/>
              </w:rPr>
            </w:pPr>
            <w:ins w:id="149" w:author="MCT" w:date="2023-02-13T11:14:00Z">
              <w:r w:rsidRPr="007C710F">
                <w:rPr>
                  <w:rFonts w:ascii="Calibri" w:hAnsi="Calibri" w:cs="Calibri"/>
                  <w:color w:val="000000"/>
                  <w:sz w:val="22"/>
                  <w:szCs w:val="22"/>
                </w:rPr>
                <w:t>Number of Segments, Transaction Set Control Number</w:t>
              </w:r>
            </w:ins>
          </w:p>
        </w:tc>
      </w:tr>
    </w:tbl>
    <w:p w14:paraId="2CB2C832" w14:textId="77777777" w:rsidR="00CD3739" w:rsidRDefault="00CD3739" w:rsidP="00CD3739">
      <w:pPr>
        <w:pStyle w:val="NoSpacing"/>
        <w:rPr>
          <w:ins w:id="150" w:author="MCT" w:date="2023-02-13T11:14:00Z"/>
          <w:snapToGrid w:val="0"/>
        </w:rPr>
      </w:pPr>
    </w:p>
    <w:p w14:paraId="61B6FF07" w14:textId="77777777" w:rsidR="00CD3739" w:rsidRDefault="00CD3739" w:rsidP="00CD3739">
      <w:pPr>
        <w:pStyle w:val="NoSpacing"/>
        <w:rPr>
          <w:ins w:id="151" w:author="MCT" w:date="2023-02-13T11:14:00Z"/>
          <w:snapToGrid w:val="0"/>
        </w:rPr>
      </w:pPr>
    </w:p>
    <w:p w14:paraId="446299B7" w14:textId="77777777" w:rsidR="00BD1EE8" w:rsidRDefault="00BD1EE8">
      <w:pPr>
        <w:rPr>
          <w:ins w:id="152" w:author="MCT" w:date="2024-10-21T10:48:00Z"/>
          <w:snapToGrid w:val="0"/>
        </w:rPr>
      </w:pPr>
    </w:p>
    <w:p w14:paraId="46001B1E" w14:textId="41169612" w:rsidR="008A723D" w:rsidRDefault="008A723D" w:rsidP="008A723D">
      <w:pPr>
        <w:pStyle w:val="NoSpacing"/>
        <w:rPr>
          <w:ins w:id="153" w:author="MCT" w:date="2024-10-21T10:48:00Z"/>
          <w:snapToGrid w:val="0"/>
        </w:rPr>
      </w:pPr>
      <w:ins w:id="154" w:author="MCT" w:date="2024-10-21T10:48:00Z">
        <w:r>
          <w:rPr>
            <w:snapToGrid w:val="0"/>
          </w:rPr>
          <w:br w:type="page"/>
        </w:r>
        <w:r>
          <w:rPr>
            <w:snapToGrid w:val="0"/>
          </w:rPr>
          <w:lastRenderedPageBreak/>
          <w:t>814_16 Example #</w:t>
        </w:r>
      </w:ins>
      <w:ins w:id="155" w:author="MCT" w:date="2024-10-21T10:49:00Z">
        <w:r>
          <w:rPr>
            <w:snapToGrid w:val="0"/>
          </w:rPr>
          <w:t>4</w:t>
        </w:r>
      </w:ins>
      <w:ins w:id="156" w:author="MCT" w:date="2024-10-21T10:48:00Z">
        <w:r>
          <w:rPr>
            <w:snapToGrid w:val="0"/>
          </w:rPr>
          <w:t xml:space="preserve"> of 4</w:t>
        </w:r>
      </w:ins>
    </w:p>
    <w:p w14:paraId="0D1D31A2" w14:textId="68F6A0E6" w:rsidR="008A723D" w:rsidRDefault="008A723D" w:rsidP="008A723D">
      <w:pPr>
        <w:pStyle w:val="NoSpacing"/>
        <w:rPr>
          <w:ins w:id="157" w:author="MCT" w:date="2024-10-21T10:48:00Z"/>
          <w:snapToGrid w:val="0"/>
        </w:rPr>
      </w:pPr>
      <w:ins w:id="158" w:author="MCT" w:date="2024-10-21T10:48:00Z">
        <w:r w:rsidRPr="0034722A">
          <w:rPr>
            <w:snapToGrid w:val="0"/>
          </w:rPr>
          <w:t>Move-in (</w:t>
        </w:r>
      </w:ins>
      <w:ins w:id="159" w:author="MCT" w:date="2024-10-21T10:49:00Z">
        <w:r>
          <w:rPr>
            <w:snapToGrid w:val="0"/>
          </w:rPr>
          <w:t>Includes Power Outage Contact Information</w:t>
        </w:r>
      </w:ins>
      <w:ins w:id="160" w:author="MCT" w:date="2024-10-21T10:48:00Z">
        <w:r w:rsidRPr="0034722A">
          <w:rPr>
            <w:snapToGrid w:val="0"/>
          </w:rPr>
          <w:t>) Request – New CR to ERCOT</w:t>
        </w:r>
      </w:ins>
    </w:p>
    <w:tbl>
      <w:tblPr>
        <w:tblW w:w="9060" w:type="dxa"/>
        <w:tblInd w:w="93" w:type="dxa"/>
        <w:tblLook w:val="04A0" w:firstRow="1" w:lastRow="0" w:firstColumn="1" w:lastColumn="0" w:noHBand="0" w:noVBand="1"/>
      </w:tblPr>
      <w:tblGrid>
        <w:gridCol w:w="266"/>
        <w:gridCol w:w="4259"/>
        <w:gridCol w:w="4535"/>
        <w:tblGridChange w:id="161">
          <w:tblGrid>
            <w:gridCol w:w="266"/>
            <w:gridCol w:w="4259"/>
            <w:gridCol w:w="2706"/>
            <w:gridCol w:w="1829"/>
          </w:tblGrid>
        </w:tblGridChange>
      </w:tblGrid>
      <w:tr w:rsidR="008A723D" w:rsidRPr="007C710F" w14:paraId="5B60E2D6" w14:textId="77777777" w:rsidTr="00293026">
        <w:trPr>
          <w:trHeight w:val="900"/>
          <w:ins w:id="162" w:author="MCT" w:date="2024-10-21T10:48:00Z"/>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405BE43" w14:textId="357C33E4" w:rsidR="008A723D" w:rsidRPr="007C710F" w:rsidRDefault="008A723D" w:rsidP="00293026">
            <w:pPr>
              <w:autoSpaceDE/>
              <w:autoSpaceDN/>
              <w:jc w:val="center"/>
              <w:rPr>
                <w:ins w:id="163" w:author="MCT" w:date="2024-10-21T10:48:00Z"/>
                <w:rFonts w:ascii="Calibri" w:hAnsi="Calibri" w:cs="Calibri"/>
                <w:color w:val="000000"/>
                <w:sz w:val="22"/>
                <w:szCs w:val="22"/>
              </w:rPr>
            </w:pPr>
            <w:ins w:id="164" w:author="MCT" w:date="2024-10-21T10:48:00Z">
              <w:r w:rsidRPr="007C710F">
                <w:rPr>
                  <w:rFonts w:ascii="Calibri" w:hAnsi="Calibri" w:cs="Calibri"/>
                  <w:color w:val="000000"/>
                  <w:sz w:val="22"/>
                  <w:szCs w:val="22"/>
                </w:rPr>
                <w:t>CR Submits Move In Request</w:t>
              </w:r>
              <w:r w:rsidRPr="007C710F">
                <w:rPr>
                  <w:rFonts w:ascii="Calibri" w:hAnsi="Calibri" w:cs="Calibri"/>
                  <w:color w:val="000000"/>
                  <w:sz w:val="22"/>
                  <w:szCs w:val="22"/>
                </w:rPr>
                <w:br/>
              </w:r>
            </w:ins>
            <w:ins w:id="165" w:author="MCT" w:date="2024-10-21T10:50:00Z">
              <w:r>
                <w:rPr>
                  <w:rFonts w:ascii="Calibri" w:hAnsi="Calibri" w:cs="Calibri"/>
                  <w:color w:val="000000"/>
                  <w:sz w:val="22"/>
                  <w:szCs w:val="22"/>
                </w:rPr>
                <w:t>Power Outage Contact</w:t>
              </w:r>
            </w:ins>
            <w:ins w:id="166" w:author="MCT" w:date="2024-10-21T10:48:00Z">
              <w:r w:rsidRPr="007C710F">
                <w:rPr>
                  <w:rFonts w:ascii="Calibri" w:hAnsi="Calibri" w:cs="Calibri"/>
                  <w:color w:val="000000"/>
                  <w:sz w:val="22"/>
                  <w:szCs w:val="22"/>
                </w:rPr>
                <w:t xml:space="preserve"> Information Provided</w:t>
              </w:r>
            </w:ins>
          </w:p>
        </w:tc>
      </w:tr>
      <w:tr w:rsidR="008A723D" w:rsidRPr="007C710F" w14:paraId="3EB90AA1" w14:textId="77777777" w:rsidTr="008A723D">
        <w:tblPrEx>
          <w:tblW w:w="9060" w:type="dxa"/>
          <w:tblInd w:w="93" w:type="dxa"/>
          <w:tblPrExChange w:id="167" w:author="MCT" w:date="2024-10-21T10:54:00Z">
            <w:tblPrEx>
              <w:tblW w:w="9060" w:type="dxa"/>
              <w:tblInd w:w="93" w:type="dxa"/>
            </w:tblPrEx>
          </w:tblPrExChange>
        </w:tblPrEx>
        <w:trPr>
          <w:trHeight w:val="600"/>
          <w:ins w:id="168" w:author="MCT" w:date="2024-10-21T10:48:00Z"/>
          <w:trPrChange w:id="169" w:author="MCT" w:date="2024-10-21T10:54:00Z">
            <w:trPr>
              <w:trHeight w:val="600"/>
            </w:trPr>
          </w:trPrChange>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Change w:id="170" w:author="MCT" w:date="2024-10-21T10:54:00Z">
              <w:tcPr>
                <w:tcW w:w="4416"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14:paraId="2EEB050F" w14:textId="77777777" w:rsidR="008A723D" w:rsidRPr="007C710F" w:rsidRDefault="008A723D" w:rsidP="00293026">
            <w:pPr>
              <w:autoSpaceDE/>
              <w:autoSpaceDN/>
              <w:rPr>
                <w:ins w:id="171" w:author="MCT" w:date="2024-10-21T10:48:00Z"/>
                <w:rFonts w:ascii="Calibri" w:hAnsi="Calibri" w:cs="Calibri"/>
                <w:color w:val="000000"/>
                <w:sz w:val="22"/>
                <w:szCs w:val="22"/>
              </w:rPr>
            </w:pPr>
            <w:ins w:id="172" w:author="MCT" w:date="2024-10-21T10:48:00Z">
              <w:r w:rsidRPr="007C710F">
                <w:rPr>
                  <w:rFonts w:ascii="Calibri" w:hAnsi="Calibri" w:cs="Calibri"/>
                  <w:color w:val="000000"/>
                  <w:sz w:val="22"/>
                  <w:szCs w:val="22"/>
                </w:rPr>
                <w:t>ST~814~000000001</w:t>
              </w:r>
            </w:ins>
          </w:p>
        </w:tc>
        <w:tc>
          <w:tcPr>
            <w:tcW w:w="4535" w:type="dxa"/>
            <w:tcBorders>
              <w:top w:val="nil"/>
              <w:left w:val="nil"/>
              <w:bottom w:val="single" w:sz="4" w:space="0" w:color="auto"/>
              <w:right w:val="single" w:sz="4" w:space="0" w:color="auto"/>
            </w:tcBorders>
            <w:shd w:val="clear" w:color="auto" w:fill="auto"/>
            <w:hideMark/>
            <w:tcPrChange w:id="173" w:author="MCT" w:date="2024-10-21T10:54:00Z">
              <w:tcPr>
                <w:tcW w:w="4644" w:type="dxa"/>
                <w:tcBorders>
                  <w:top w:val="nil"/>
                  <w:left w:val="nil"/>
                  <w:bottom w:val="single" w:sz="4" w:space="0" w:color="auto"/>
                  <w:right w:val="single" w:sz="4" w:space="0" w:color="auto"/>
                </w:tcBorders>
                <w:shd w:val="clear" w:color="auto" w:fill="auto"/>
                <w:hideMark/>
              </w:tcPr>
            </w:tcPrChange>
          </w:tcPr>
          <w:p w14:paraId="092DD7B6" w14:textId="77777777" w:rsidR="008A723D" w:rsidRPr="007C710F" w:rsidRDefault="008A723D" w:rsidP="00293026">
            <w:pPr>
              <w:autoSpaceDE/>
              <w:autoSpaceDN/>
              <w:rPr>
                <w:ins w:id="174" w:author="MCT" w:date="2024-10-21T10:48:00Z"/>
                <w:rFonts w:ascii="Calibri" w:hAnsi="Calibri" w:cs="Calibri"/>
                <w:color w:val="000000"/>
                <w:sz w:val="22"/>
                <w:szCs w:val="22"/>
              </w:rPr>
            </w:pPr>
            <w:ins w:id="175" w:author="MCT" w:date="2024-10-21T10:48:00Z">
              <w:r w:rsidRPr="007C710F">
                <w:rPr>
                  <w:rFonts w:ascii="Calibri" w:hAnsi="Calibri" w:cs="Calibri"/>
                  <w:color w:val="000000"/>
                  <w:sz w:val="22"/>
                  <w:szCs w:val="22"/>
                </w:rPr>
                <w:t>Transaction Type, Transaction Set Control Number</w:t>
              </w:r>
            </w:ins>
          </w:p>
        </w:tc>
      </w:tr>
      <w:tr w:rsidR="008A723D" w:rsidRPr="007C710F" w14:paraId="0A83B79B" w14:textId="77777777" w:rsidTr="008A723D">
        <w:tblPrEx>
          <w:tblW w:w="9060" w:type="dxa"/>
          <w:tblInd w:w="93" w:type="dxa"/>
          <w:tblPrExChange w:id="176" w:author="MCT" w:date="2024-10-21T10:54:00Z">
            <w:tblPrEx>
              <w:tblW w:w="9060" w:type="dxa"/>
              <w:tblInd w:w="93" w:type="dxa"/>
            </w:tblPrEx>
          </w:tblPrExChange>
        </w:tblPrEx>
        <w:trPr>
          <w:trHeight w:val="900"/>
          <w:ins w:id="177" w:author="MCT" w:date="2024-10-21T10:48:00Z"/>
          <w:trPrChange w:id="178" w:author="MCT" w:date="2024-10-21T10:54:00Z">
            <w:trPr>
              <w:trHeight w:val="900"/>
            </w:trPr>
          </w:trPrChange>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Change w:id="179" w:author="MCT" w:date="2024-10-21T10:54:00Z">
              <w:tcPr>
                <w:tcW w:w="4416"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14:paraId="5BD98E17" w14:textId="77777777" w:rsidR="008A723D" w:rsidRPr="007C710F" w:rsidRDefault="008A723D" w:rsidP="00293026">
            <w:pPr>
              <w:autoSpaceDE/>
              <w:autoSpaceDN/>
              <w:rPr>
                <w:ins w:id="180" w:author="MCT" w:date="2024-10-21T10:48:00Z"/>
                <w:rFonts w:ascii="Calibri" w:hAnsi="Calibri" w:cs="Calibri"/>
                <w:color w:val="000000"/>
                <w:sz w:val="22"/>
                <w:szCs w:val="22"/>
              </w:rPr>
            </w:pPr>
            <w:ins w:id="181" w:author="MCT" w:date="2024-10-21T10:48:00Z">
              <w:r w:rsidRPr="007C710F">
                <w:rPr>
                  <w:rFonts w:ascii="Calibri" w:hAnsi="Calibri" w:cs="Calibri"/>
                  <w:color w:val="000000"/>
                  <w:sz w:val="22"/>
                  <w:szCs w:val="22"/>
                </w:rPr>
                <w:t>BGN~13~200805101956534~20090501~~~~~16</w:t>
              </w:r>
            </w:ins>
          </w:p>
        </w:tc>
        <w:tc>
          <w:tcPr>
            <w:tcW w:w="4535" w:type="dxa"/>
            <w:tcBorders>
              <w:top w:val="nil"/>
              <w:left w:val="nil"/>
              <w:bottom w:val="single" w:sz="4" w:space="0" w:color="auto"/>
              <w:right w:val="single" w:sz="4" w:space="0" w:color="auto"/>
            </w:tcBorders>
            <w:shd w:val="clear" w:color="auto" w:fill="auto"/>
            <w:hideMark/>
            <w:tcPrChange w:id="182" w:author="MCT" w:date="2024-10-21T10:54:00Z">
              <w:tcPr>
                <w:tcW w:w="4644" w:type="dxa"/>
                <w:tcBorders>
                  <w:top w:val="nil"/>
                  <w:left w:val="nil"/>
                  <w:bottom w:val="single" w:sz="4" w:space="0" w:color="auto"/>
                  <w:right w:val="single" w:sz="4" w:space="0" w:color="auto"/>
                </w:tcBorders>
                <w:shd w:val="clear" w:color="auto" w:fill="auto"/>
                <w:hideMark/>
              </w:tcPr>
            </w:tcPrChange>
          </w:tcPr>
          <w:p w14:paraId="442CECC2" w14:textId="77777777" w:rsidR="008A723D" w:rsidRPr="007C710F" w:rsidRDefault="008A723D" w:rsidP="00293026">
            <w:pPr>
              <w:autoSpaceDE/>
              <w:autoSpaceDN/>
              <w:rPr>
                <w:ins w:id="183" w:author="MCT" w:date="2024-10-21T10:48:00Z"/>
                <w:rFonts w:ascii="Calibri" w:hAnsi="Calibri" w:cs="Calibri"/>
                <w:color w:val="000000"/>
                <w:sz w:val="22"/>
                <w:szCs w:val="22"/>
              </w:rPr>
            </w:pPr>
            <w:ins w:id="184" w:author="MCT" w:date="2024-10-21T10:48:00Z">
              <w:r w:rsidRPr="007C710F">
                <w:rPr>
                  <w:rFonts w:ascii="Calibri" w:hAnsi="Calibri" w:cs="Calibri"/>
                  <w:color w:val="000000"/>
                  <w:sz w:val="22"/>
                  <w:szCs w:val="22"/>
                </w:rPr>
                <w:t xml:space="preserve">Request, Unique Transaction Number, Transaction Date, Original Transaction ID, SET Transaction Number </w:t>
              </w:r>
            </w:ins>
          </w:p>
        </w:tc>
      </w:tr>
      <w:tr w:rsidR="008A723D" w:rsidRPr="007C710F" w14:paraId="0DD1B6A0" w14:textId="77777777" w:rsidTr="008A723D">
        <w:tblPrEx>
          <w:tblW w:w="9060" w:type="dxa"/>
          <w:tblInd w:w="93" w:type="dxa"/>
          <w:tblPrExChange w:id="185" w:author="MCT" w:date="2024-10-21T10:54:00Z">
            <w:tblPrEx>
              <w:tblW w:w="9060" w:type="dxa"/>
              <w:tblInd w:w="93" w:type="dxa"/>
            </w:tblPrEx>
          </w:tblPrExChange>
        </w:tblPrEx>
        <w:trPr>
          <w:trHeight w:val="300"/>
          <w:ins w:id="186" w:author="MCT" w:date="2024-10-21T10:48:00Z"/>
          <w:trPrChange w:id="187" w:author="MCT" w:date="2024-10-21T10:54:00Z">
            <w:trPr>
              <w:trHeight w:val="300"/>
            </w:trPr>
          </w:trPrChange>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Change w:id="188" w:author="MCT" w:date="2024-10-21T10:54:00Z">
              <w:tcPr>
                <w:tcW w:w="4416"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14:paraId="7A2762B6" w14:textId="77777777" w:rsidR="008A723D" w:rsidRPr="007C710F" w:rsidRDefault="008A723D" w:rsidP="00293026">
            <w:pPr>
              <w:autoSpaceDE/>
              <w:autoSpaceDN/>
              <w:rPr>
                <w:ins w:id="189" w:author="MCT" w:date="2024-10-21T10:48:00Z"/>
                <w:rFonts w:ascii="Calibri" w:hAnsi="Calibri" w:cs="Calibri"/>
                <w:color w:val="000000"/>
                <w:sz w:val="22"/>
                <w:szCs w:val="22"/>
              </w:rPr>
            </w:pPr>
            <w:ins w:id="190" w:author="MCT" w:date="2024-10-21T10:48:00Z">
              <w:r w:rsidRPr="007C710F">
                <w:rPr>
                  <w:rFonts w:ascii="Calibri" w:hAnsi="Calibri" w:cs="Calibri"/>
                  <w:color w:val="000000"/>
                  <w:sz w:val="22"/>
                  <w:szCs w:val="22"/>
                </w:rPr>
                <w:t>N1~8R~CUSTOMER NAME</w:t>
              </w:r>
            </w:ins>
          </w:p>
        </w:tc>
        <w:tc>
          <w:tcPr>
            <w:tcW w:w="4535" w:type="dxa"/>
            <w:tcBorders>
              <w:top w:val="nil"/>
              <w:left w:val="nil"/>
              <w:bottom w:val="single" w:sz="4" w:space="0" w:color="auto"/>
              <w:right w:val="single" w:sz="4" w:space="0" w:color="auto"/>
            </w:tcBorders>
            <w:shd w:val="clear" w:color="auto" w:fill="auto"/>
            <w:hideMark/>
            <w:tcPrChange w:id="191" w:author="MCT" w:date="2024-10-21T10:54:00Z">
              <w:tcPr>
                <w:tcW w:w="4644" w:type="dxa"/>
                <w:tcBorders>
                  <w:top w:val="nil"/>
                  <w:left w:val="nil"/>
                  <w:bottom w:val="single" w:sz="4" w:space="0" w:color="auto"/>
                  <w:right w:val="single" w:sz="4" w:space="0" w:color="auto"/>
                </w:tcBorders>
                <w:shd w:val="clear" w:color="auto" w:fill="auto"/>
                <w:hideMark/>
              </w:tcPr>
            </w:tcPrChange>
          </w:tcPr>
          <w:p w14:paraId="5402E32A" w14:textId="77777777" w:rsidR="008A723D" w:rsidRPr="007C710F" w:rsidRDefault="008A723D" w:rsidP="00293026">
            <w:pPr>
              <w:autoSpaceDE/>
              <w:autoSpaceDN/>
              <w:rPr>
                <w:ins w:id="192" w:author="MCT" w:date="2024-10-21T10:48:00Z"/>
                <w:rFonts w:ascii="Calibri" w:hAnsi="Calibri" w:cs="Calibri"/>
                <w:color w:val="000000"/>
                <w:sz w:val="22"/>
                <w:szCs w:val="22"/>
              </w:rPr>
            </w:pPr>
            <w:ins w:id="193" w:author="MCT" w:date="2024-10-21T10:48:00Z">
              <w:r w:rsidRPr="007C710F">
                <w:rPr>
                  <w:rFonts w:ascii="Calibri" w:hAnsi="Calibri" w:cs="Calibri"/>
                  <w:color w:val="000000"/>
                  <w:sz w:val="22"/>
                  <w:szCs w:val="22"/>
                </w:rPr>
                <w:t>Customer Name</w:t>
              </w:r>
            </w:ins>
          </w:p>
        </w:tc>
      </w:tr>
      <w:tr w:rsidR="008A723D" w:rsidRPr="007C710F" w14:paraId="504C9EBB" w14:textId="77777777" w:rsidTr="008A723D">
        <w:tblPrEx>
          <w:tblW w:w="9060" w:type="dxa"/>
          <w:tblInd w:w="93" w:type="dxa"/>
          <w:tblPrExChange w:id="194" w:author="MCT" w:date="2024-10-21T10:54:00Z">
            <w:tblPrEx>
              <w:tblW w:w="9060" w:type="dxa"/>
              <w:tblInd w:w="93" w:type="dxa"/>
            </w:tblPrEx>
          </w:tblPrExChange>
        </w:tblPrEx>
        <w:trPr>
          <w:trHeight w:val="300"/>
          <w:ins w:id="195" w:author="MCT" w:date="2024-10-21T10:48:00Z"/>
          <w:trPrChange w:id="196" w:author="MCT" w:date="2024-10-21T10:54:00Z">
            <w:trPr>
              <w:trHeight w:val="300"/>
            </w:trPr>
          </w:trPrChange>
        </w:trPr>
        <w:tc>
          <w:tcPr>
            <w:tcW w:w="266" w:type="dxa"/>
            <w:tcBorders>
              <w:top w:val="nil"/>
              <w:left w:val="nil"/>
              <w:bottom w:val="nil"/>
              <w:right w:val="single" w:sz="4" w:space="0" w:color="auto"/>
            </w:tcBorders>
            <w:shd w:val="clear" w:color="auto" w:fill="auto"/>
            <w:noWrap/>
            <w:hideMark/>
            <w:tcPrChange w:id="197" w:author="MCT" w:date="2024-10-21T10:54:00Z">
              <w:tcPr>
                <w:tcW w:w="83" w:type="dxa"/>
                <w:tcBorders>
                  <w:top w:val="nil"/>
                  <w:left w:val="nil"/>
                  <w:bottom w:val="nil"/>
                  <w:right w:val="single" w:sz="4" w:space="0" w:color="auto"/>
                </w:tcBorders>
                <w:shd w:val="clear" w:color="auto" w:fill="auto"/>
                <w:noWrap/>
                <w:hideMark/>
              </w:tcPr>
            </w:tcPrChange>
          </w:tcPr>
          <w:p w14:paraId="4157CEF9" w14:textId="77777777" w:rsidR="008A723D" w:rsidRPr="007C710F" w:rsidRDefault="008A723D" w:rsidP="00293026">
            <w:pPr>
              <w:autoSpaceDE/>
              <w:autoSpaceDN/>
              <w:rPr>
                <w:ins w:id="198" w:author="MCT" w:date="2024-10-21T10:48:00Z"/>
                <w:rFonts w:ascii="Calibri" w:hAnsi="Calibri" w:cs="Calibri"/>
                <w:color w:val="000000"/>
                <w:sz w:val="22"/>
                <w:szCs w:val="22"/>
              </w:rPr>
            </w:pPr>
            <w:ins w:id="199"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noWrap/>
            <w:hideMark/>
            <w:tcPrChange w:id="200" w:author="MCT" w:date="2024-10-21T10:54:00Z">
              <w:tcPr>
                <w:tcW w:w="4333" w:type="dxa"/>
                <w:gridSpan w:val="2"/>
                <w:tcBorders>
                  <w:top w:val="nil"/>
                  <w:left w:val="nil"/>
                  <w:bottom w:val="single" w:sz="4" w:space="0" w:color="auto"/>
                  <w:right w:val="single" w:sz="4" w:space="0" w:color="auto"/>
                </w:tcBorders>
                <w:shd w:val="clear" w:color="auto" w:fill="auto"/>
                <w:noWrap/>
                <w:hideMark/>
              </w:tcPr>
            </w:tcPrChange>
          </w:tcPr>
          <w:p w14:paraId="60ABFECC" w14:textId="77777777" w:rsidR="008A723D" w:rsidRPr="007C710F" w:rsidRDefault="008A723D" w:rsidP="00293026">
            <w:pPr>
              <w:autoSpaceDE/>
              <w:autoSpaceDN/>
              <w:rPr>
                <w:ins w:id="201" w:author="MCT" w:date="2024-10-21T10:48:00Z"/>
                <w:rFonts w:ascii="Calibri" w:hAnsi="Calibri" w:cs="Calibri"/>
                <w:color w:val="000000"/>
                <w:sz w:val="22"/>
                <w:szCs w:val="22"/>
              </w:rPr>
            </w:pPr>
            <w:ins w:id="202" w:author="MCT" w:date="2024-10-21T10:48:00Z">
              <w:r w:rsidRPr="007C710F">
                <w:rPr>
                  <w:rFonts w:ascii="Calibri" w:hAnsi="Calibri" w:cs="Calibri"/>
                  <w:color w:val="000000"/>
                  <w:sz w:val="22"/>
                  <w:szCs w:val="22"/>
                </w:rPr>
                <w:t>N4~~~77777</w:t>
              </w:r>
            </w:ins>
          </w:p>
        </w:tc>
        <w:tc>
          <w:tcPr>
            <w:tcW w:w="4535" w:type="dxa"/>
            <w:tcBorders>
              <w:top w:val="nil"/>
              <w:left w:val="nil"/>
              <w:bottom w:val="single" w:sz="4" w:space="0" w:color="auto"/>
              <w:right w:val="single" w:sz="4" w:space="0" w:color="auto"/>
            </w:tcBorders>
            <w:shd w:val="clear" w:color="auto" w:fill="auto"/>
            <w:hideMark/>
            <w:tcPrChange w:id="203" w:author="MCT" w:date="2024-10-21T10:54:00Z">
              <w:tcPr>
                <w:tcW w:w="4644" w:type="dxa"/>
                <w:tcBorders>
                  <w:top w:val="nil"/>
                  <w:left w:val="nil"/>
                  <w:bottom w:val="single" w:sz="4" w:space="0" w:color="auto"/>
                  <w:right w:val="single" w:sz="4" w:space="0" w:color="auto"/>
                </w:tcBorders>
                <w:shd w:val="clear" w:color="auto" w:fill="auto"/>
                <w:hideMark/>
              </w:tcPr>
            </w:tcPrChange>
          </w:tcPr>
          <w:p w14:paraId="415AB7DE" w14:textId="77777777" w:rsidR="008A723D" w:rsidRPr="007C710F" w:rsidRDefault="008A723D" w:rsidP="00293026">
            <w:pPr>
              <w:autoSpaceDE/>
              <w:autoSpaceDN/>
              <w:rPr>
                <w:ins w:id="204" w:author="MCT" w:date="2024-10-21T10:48:00Z"/>
                <w:rFonts w:ascii="Calibri" w:hAnsi="Calibri" w:cs="Calibri"/>
                <w:color w:val="000000"/>
                <w:sz w:val="22"/>
                <w:szCs w:val="22"/>
              </w:rPr>
            </w:pPr>
            <w:ins w:id="205" w:author="MCT" w:date="2024-10-21T10:48:00Z">
              <w:r w:rsidRPr="007C710F">
                <w:rPr>
                  <w:rFonts w:ascii="Calibri" w:hAnsi="Calibri" w:cs="Calibri"/>
                  <w:color w:val="000000"/>
                  <w:sz w:val="22"/>
                  <w:szCs w:val="22"/>
                </w:rPr>
                <w:t>Zip Code</w:t>
              </w:r>
            </w:ins>
          </w:p>
        </w:tc>
      </w:tr>
      <w:tr w:rsidR="008A723D" w:rsidRPr="007C710F" w14:paraId="56F3909D" w14:textId="77777777" w:rsidTr="008A723D">
        <w:tblPrEx>
          <w:tblW w:w="9060" w:type="dxa"/>
          <w:tblInd w:w="93" w:type="dxa"/>
          <w:tblPrExChange w:id="206" w:author="MCT" w:date="2024-10-21T10:54:00Z">
            <w:tblPrEx>
              <w:tblW w:w="9060" w:type="dxa"/>
              <w:tblInd w:w="93" w:type="dxa"/>
            </w:tblPrEx>
          </w:tblPrExChange>
        </w:tblPrEx>
        <w:trPr>
          <w:trHeight w:val="300"/>
          <w:ins w:id="207" w:author="MCT" w:date="2024-10-21T10:53:00Z"/>
          <w:trPrChange w:id="208" w:author="MCT" w:date="2024-10-21T10:54:00Z">
            <w:trPr>
              <w:trHeight w:val="300"/>
            </w:trPr>
          </w:trPrChange>
        </w:trPr>
        <w:tc>
          <w:tcPr>
            <w:tcW w:w="266" w:type="dxa"/>
            <w:tcBorders>
              <w:top w:val="nil"/>
              <w:left w:val="nil"/>
              <w:bottom w:val="nil"/>
              <w:right w:val="single" w:sz="4" w:space="0" w:color="auto"/>
            </w:tcBorders>
            <w:shd w:val="clear" w:color="auto" w:fill="auto"/>
            <w:noWrap/>
            <w:tcPrChange w:id="209" w:author="MCT" w:date="2024-10-21T10:54:00Z">
              <w:tcPr>
                <w:tcW w:w="266" w:type="dxa"/>
                <w:tcBorders>
                  <w:top w:val="nil"/>
                  <w:left w:val="nil"/>
                  <w:bottom w:val="nil"/>
                  <w:right w:val="single" w:sz="4" w:space="0" w:color="auto"/>
                </w:tcBorders>
                <w:shd w:val="clear" w:color="auto" w:fill="auto"/>
                <w:noWrap/>
              </w:tcPr>
            </w:tcPrChange>
          </w:tcPr>
          <w:p w14:paraId="54FFD478" w14:textId="77777777" w:rsidR="008A723D" w:rsidRPr="007C710F" w:rsidRDefault="008A723D" w:rsidP="00293026">
            <w:pPr>
              <w:autoSpaceDE/>
              <w:autoSpaceDN/>
              <w:rPr>
                <w:ins w:id="210" w:author="MCT" w:date="2024-10-21T10:53:00Z"/>
                <w:rFonts w:ascii="Calibri" w:hAnsi="Calibri" w:cs="Calibri"/>
                <w:color w:val="000000"/>
                <w:sz w:val="22"/>
                <w:szCs w:val="22"/>
              </w:rPr>
            </w:pPr>
          </w:p>
        </w:tc>
        <w:tc>
          <w:tcPr>
            <w:tcW w:w="4259" w:type="dxa"/>
            <w:tcBorders>
              <w:top w:val="nil"/>
              <w:left w:val="nil"/>
              <w:bottom w:val="single" w:sz="4" w:space="0" w:color="auto"/>
              <w:right w:val="single" w:sz="4" w:space="0" w:color="auto"/>
            </w:tcBorders>
            <w:shd w:val="clear" w:color="auto" w:fill="auto"/>
            <w:noWrap/>
            <w:tcPrChange w:id="211" w:author="MCT" w:date="2024-10-21T10:54:00Z">
              <w:tcPr>
                <w:tcW w:w="2539" w:type="dxa"/>
                <w:tcBorders>
                  <w:top w:val="nil"/>
                  <w:left w:val="nil"/>
                  <w:bottom w:val="single" w:sz="4" w:space="0" w:color="auto"/>
                  <w:right w:val="single" w:sz="4" w:space="0" w:color="auto"/>
                </w:tcBorders>
                <w:shd w:val="clear" w:color="auto" w:fill="auto"/>
                <w:noWrap/>
              </w:tcPr>
            </w:tcPrChange>
          </w:tcPr>
          <w:p w14:paraId="7586D921" w14:textId="22720E17" w:rsidR="008A723D" w:rsidRPr="007C710F" w:rsidRDefault="008A723D" w:rsidP="00293026">
            <w:pPr>
              <w:autoSpaceDE/>
              <w:autoSpaceDN/>
              <w:rPr>
                <w:ins w:id="212" w:author="MCT" w:date="2024-10-21T10:53:00Z"/>
                <w:rFonts w:ascii="Calibri" w:hAnsi="Calibri" w:cs="Calibri"/>
                <w:color w:val="000000"/>
                <w:sz w:val="22"/>
                <w:szCs w:val="22"/>
              </w:rPr>
            </w:pPr>
            <w:ins w:id="213" w:author="MCT" w:date="2024-10-21T10:54:00Z">
              <w:r w:rsidRPr="007C710F">
                <w:rPr>
                  <w:rFonts w:ascii="Calibri" w:hAnsi="Calibri" w:cs="Calibri"/>
                  <w:color w:val="000000"/>
                  <w:sz w:val="22"/>
                  <w:szCs w:val="22"/>
                </w:rPr>
                <w:t>PER~IC~CUSTOMERLAST, CUSTOMERFIRST~TE~1112223456</w:t>
              </w:r>
            </w:ins>
          </w:p>
        </w:tc>
        <w:tc>
          <w:tcPr>
            <w:tcW w:w="4535" w:type="dxa"/>
            <w:tcBorders>
              <w:top w:val="nil"/>
              <w:left w:val="nil"/>
              <w:bottom w:val="single" w:sz="4" w:space="0" w:color="auto"/>
              <w:right w:val="single" w:sz="4" w:space="0" w:color="auto"/>
            </w:tcBorders>
            <w:shd w:val="clear" w:color="auto" w:fill="auto"/>
            <w:tcPrChange w:id="214" w:author="MCT" w:date="2024-10-21T10:54:00Z">
              <w:tcPr>
                <w:tcW w:w="6255" w:type="dxa"/>
                <w:gridSpan w:val="2"/>
                <w:tcBorders>
                  <w:top w:val="nil"/>
                  <w:left w:val="nil"/>
                  <w:bottom w:val="single" w:sz="4" w:space="0" w:color="auto"/>
                  <w:right w:val="single" w:sz="4" w:space="0" w:color="auto"/>
                </w:tcBorders>
                <w:shd w:val="clear" w:color="auto" w:fill="auto"/>
              </w:tcPr>
            </w:tcPrChange>
          </w:tcPr>
          <w:p w14:paraId="5144C983" w14:textId="5F5D9438" w:rsidR="008A723D" w:rsidRPr="007C710F" w:rsidRDefault="008A723D" w:rsidP="00293026">
            <w:pPr>
              <w:autoSpaceDE/>
              <w:autoSpaceDN/>
              <w:rPr>
                <w:ins w:id="215" w:author="MCT" w:date="2024-10-21T10:53:00Z"/>
                <w:rFonts w:ascii="Calibri" w:hAnsi="Calibri" w:cs="Calibri"/>
                <w:color w:val="000000"/>
                <w:sz w:val="22"/>
                <w:szCs w:val="22"/>
              </w:rPr>
            </w:pPr>
            <w:ins w:id="216" w:author="MCT" w:date="2024-10-21T10:54:00Z">
              <w:r w:rsidRPr="007C710F">
                <w:rPr>
                  <w:rFonts w:ascii="Calibri" w:hAnsi="Calibri" w:cs="Calibri"/>
                  <w:color w:val="000000"/>
                  <w:sz w:val="22"/>
                  <w:szCs w:val="22"/>
                </w:rPr>
                <w:t>Contact Name, Telephone Number</w:t>
              </w:r>
            </w:ins>
          </w:p>
        </w:tc>
      </w:tr>
      <w:tr w:rsidR="008A723D" w:rsidRPr="008A723D" w14:paraId="76B9CC93" w14:textId="77777777" w:rsidTr="008A723D">
        <w:tblPrEx>
          <w:tblW w:w="9060" w:type="dxa"/>
          <w:tblInd w:w="93" w:type="dxa"/>
          <w:tblPrExChange w:id="217" w:author="MCT" w:date="2024-10-21T10:54:00Z">
            <w:tblPrEx>
              <w:tblW w:w="9060" w:type="dxa"/>
              <w:tblInd w:w="93" w:type="dxa"/>
            </w:tblPrEx>
          </w:tblPrExChange>
        </w:tblPrEx>
        <w:trPr>
          <w:trHeight w:val="600"/>
          <w:ins w:id="218" w:author="MCT" w:date="2024-10-21T10:48:00Z"/>
          <w:trPrChange w:id="219" w:author="MCT" w:date="2024-10-21T10:54:00Z">
            <w:trPr>
              <w:trHeight w:val="600"/>
            </w:trPr>
          </w:trPrChange>
        </w:trPr>
        <w:tc>
          <w:tcPr>
            <w:tcW w:w="266" w:type="dxa"/>
            <w:tcBorders>
              <w:top w:val="nil"/>
              <w:left w:val="nil"/>
              <w:bottom w:val="single" w:sz="4" w:space="0" w:color="auto"/>
              <w:right w:val="single" w:sz="4" w:space="0" w:color="auto"/>
            </w:tcBorders>
            <w:shd w:val="clear" w:color="auto" w:fill="auto"/>
            <w:noWrap/>
            <w:hideMark/>
            <w:tcPrChange w:id="220" w:author="MCT" w:date="2024-10-21T10:54:00Z">
              <w:tcPr>
                <w:tcW w:w="83" w:type="dxa"/>
                <w:tcBorders>
                  <w:top w:val="nil"/>
                  <w:left w:val="nil"/>
                  <w:bottom w:val="single" w:sz="4" w:space="0" w:color="auto"/>
                  <w:right w:val="single" w:sz="4" w:space="0" w:color="auto"/>
                </w:tcBorders>
                <w:shd w:val="clear" w:color="auto" w:fill="auto"/>
                <w:noWrap/>
                <w:hideMark/>
              </w:tcPr>
            </w:tcPrChange>
          </w:tcPr>
          <w:p w14:paraId="26725908" w14:textId="77777777" w:rsidR="008A723D" w:rsidRPr="007C710F" w:rsidRDefault="008A723D" w:rsidP="00293026">
            <w:pPr>
              <w:autoSpaceDE/>
              <w:autoSpaceDN/>
              <w:rPr>
                <w:ins w:id="221" w:author="MCT" w:date="2024-10-21T10:48:00Z"/>
                <w:rFonts w:ascii="Calibri" w:hAnsi="Calibri" w:cs="Calibri"/>
                <w:color w:val="000000"/>
                <w:sz w:val="22"/>
                <w:szCs w:val="22"/>
              </w:rPr>
            </w:pPr>
            <w:ins w:id="222"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hideMark/>
            <w:tcPrChange w:id="223" w:author="MCT" w:date="2024-10-21T10:54:00Z">
              <w:tcPr>
                <w:tcW w:w="4333" w:type="dxa"/>
                <w:gridSpan w:val="2"/>
                <w:tcBorders>
                  <w:top w:val="nil"/>
                  <w:left w:val="nil"/>
                  <w:bottom w:val="single" w:sz="4" w:space="0" w:color="auto"/>
                  <w:right w:val="single" w:sz="4" w:space="0" w:color="auto"/>
                </w:tcBorders>
                <w:shd w:val="clear" w:color="auto" w:fill="auto"/>
                <w:hideMark/>
              </w:tcPr>
            </w:tcPrChange>
          </w:tcPr>
          <w:p w14:paraId="4CF7FD46" w14:textId="77777777" w:rsidR="008A723D" w:rsidRDefault="008A723D" w:rsidP="008A723D">
            <w:pPr>
              <w:autoSpaceDE/>
              <w:autoSpaceDN/>
              <w:rPr>
                <w:ins w:id="224" w:author="MCT" w:date="2024-10-21T10:54:00Z"/>
                <w:rFonts w:ascii="Calibri" w:hAnsi="Calibri" w:cs="Calibri"/>
                <w:color w:val="000000"/>
                <w:sz w:val="22"/>
                <w:szCs w:val="22"/>
              </w:rPr>
            </w:pPr>
            <w:ins w:id="225" w:author="MCT" w:date="2024-10-21T10:54:00Z">
              <w:r>
                <w:rPr>
                  <w:rFonts w:ascii="Calibri" w:hAnsi="Calibri" w:cs="Calibri"/>
                  <w:color w:val="000000"/>
                  <w:sz w:val="22"/>
                  <w:szCs w:val="22"/>
                </w:rPr>
                <w:t>PER~PO~~TE~4445557777~PC~7778889999~</w:t>
              </w:r>
            </w:ins>
          </w:p>
          <w:p w14:paraId="0BCE4D5E" w14:textId="60BC5027" w:rsidR="008A723D" w:rsidRPr="007C710F" w:rsidRDefault="008A723D" w:rsidP="008A723D">
            <w:pPr>
              <w:autoSpaceDE/>
              <w:autoSpaceDN/>
              <w:rPr>
                <w:ins w:id="226" w:author="MCT" w:date="2024-10-21T10:48:00Z"/>
                <w:rFonts w:ascii="Calibri" w:hAnsi="Calibri" w:cs="Calibri"/>
                <w:color w:val="000000"/>
                <w:sz w:val="22"/>
                <w:szCs w:val="22"/>
              </w:rPr>
            </w:pPr>
            <w:ins w:id="227" w:author="MCT" w:date="2024-10-21T10:54:00Z">
              <w:r>
                <w:rPr>
                  <w:rFonts w:ascii="Calibri" w:hAnsi="Calibri" w:cs="Calibri"/>
                  <w:color w:val="000000"/>
                  <w:sz w:val="22"/>
                  <w:szCs w:val="22"/>
                </w:rPr>
                <w:t>EM~CUSTOMER@EMAIL.COM</w:t>
              </w:r>
            </w:ins>
          </w:p>
        </w:tc>
        <w:tc>
          <w:tcPr>
            <w:tcW w:w="4535" w:type="dxa"/>
            <w:tcBorders>
              <w:top w:val="nil"/>
              <w:left w:val="nil"/>
              <w:bottom w:val="single" w:sz="4" w:space="0" w:color="auto"/>
              <w:right w:val="single" w:sz="4" w:space="0" w:color="auto"/>
            </w:tcBorders>
            <w:shd w:val="clear" w:color="auto" w:fill="auto"/>
            <w:hideMark/>
            <w:tcPrChange w:id="228" w:author="MCT" w:date="2024-10-21T10:54:00Z">
              <w:tcPr>
                <w:tcW w:w="4644" w:type="dxa"/>
                <w:tcBorders>
                  <w:top w:val="nil"/>
                  <w:left w:val="nil"/>
                  <w:bottom w:val="single" w:sz="4" w:space="0" w:color="auto"/>
                  <w:right w:val="single" w:sz="4" w:space="0" w:color="auto"/>
                </w:tcBorders>
                <w:shd w:val="clear" w:color="auto" w:fill="auto"/>
                <w:hideMark/>
              </w:tcPr>
            </w:tcPrChange>
          </w:tcPr>
          <w:p w14:paraId="047AD13D" w14:textId="6690B2C3" w:rsidR="008A723D" w:rsidRPr="007C710F" w:rsidRDefault="008A723D" w:rsidP="00293026">
            <w:pPr>
              <w:autoSpaceDE/>
              <w:autoSpaceDN/>
              <w:rPr>
                <w:ins w:id="229" w:author="MCT" w:date="2024-10-21T10:48:00Z"/>
                <w:rFonts w:ascii="Calibri" w:hAnsi="Calibri" w:cs="Calibri"/>
                <w:color w:val="000000"/>
                <w:sz w:val="22"/>
                <w:szCs w:val="22"/>
              </w:rPr>
            </w:pPr>
            <w:ins w:id="230" w:author="MCT" w:date="2024-10-21T10:54:00Z">
              <w:r w:rsidRPr="00293026">
                <w:rPr>
                  <w:rFonts w:ascii="Calibri" w:hAnsi="Calibri" w:cs="Calibri"/>
                  <w:color w:val="000000"/>
                  <w:sz w:val="22"/>
                  <w:szCs w:val="22"/>
                </w:rPr>
                <w:t>Power Outage Contact Phone Number, Cellular Number, Email Address</w:t>
              </w:r>
            </w:ins>
          </w:p>
        </w:tc>
      </w:tr>
      <w:tr w:rsidR="008A723D" w:rsidRPr="007C710F" w14:paraId="5D5FA047" w14:textId="77777777" w:rsidTr="008A723D">
        <w:tblPrEx>
          <w:tblW w:w="9060" w:type="dxa"/>
          <w:tblInd w:w="93" w:type="dxa"/>
          <w:tblPrExChange w:id="231" w:author="MCT" w:date="2024-10-21T10:54:00Z">
            <w:tblPrEx>
              <w:tblW w:w="9060" w:type="dxa"/>
              <w:tblInd w:w="93" w:type="dxa"/>
            </w:tblPrEx>
          </w:tblPrExChange>
        </w:tblPrEx>
        <w:trPr>
          <w:trHeight w:val="300"/>
          <w:ins w:id="232" w:author="MCT" w:date="2024-10-21T10:48:00Z"/>
          <w:trPrChange w:id="233" w:author="MCT" w:date="2024-10-21T10:54:00Z">
            <w:trPr>
              <w:trHeight w:val="300"/>
            </w:trPr>
          </w:trPrChange>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Change w:id="234" w:author="MCT" w:date="2024-10-21T10:54:00Z">
              <w:tcPr>
                <w:tcW w:w="4416"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14:paraId="50EA252D" w14:textId="77777777" w:rsidR="008A723D" w:rsidRPr="007C710F" w:rsidRDefault="008A723D" w:rsidP="00293026">
            <w:pPr>
              <w:autoSpaceDE/>
              <w:autoSpaceDN/>
              <w:rPr>
                <w:ins w:id="235" w:author="MCT" w:date="2024-10-21T10:48:00Z"/>
                <w:rFonts w:ascii="Calibri" w:hAnsi="Calibri" w:cs="Calibri"/>
                <w:color w:val="000000"/>
                <w:sz w:val="22"/>
                <w:szCs w:val="22"/>
              </w:rPr>
            </w:pPr>
            <w:ins w:id="236" w:author="MCT" w:date="2024-10-21T10:48:00Z">
              <w:r w:rsidRPr="007C710F">
                <w:rPr>
                  <w:rFonts w:ascii="Calibri" w:hAnsi="Calibri" w:cs="Calibri"/>
                  <w:color w:val="000000"/>
                  <w:sz w:val="22"/>
                  <w:szCs w:val="22"/>
                </w:rPr>
                <w:t>N1~SJ~CR NAME~1~987654321~~41</w:t>
              </w:r>
            </w:ins>
          </w:p>
        </w:tc>
        <w:tc>
          <w:tcPr>
            <w:tcW w:w="4535" w:type="dxa"/>
            <w:tcBorders>
              <w:top w:val="nil"/>
              <w:left w:val="nil"/>
              <w:bottom w:val="single" w:sz="4" w:space="0" w:color="auto"/>
              <w:right w:val="single" w:sz="4" w:space="0" w:color="auto"/>
            </w:tcBorders>
            <w:shd w:val="clear" w:color="auto" w:fill="auto"/>
            <w:hideMark/>
            <w:tcPrChange w:id="237" w:author="MCT" w:date="2024-10-21T10:54:00Z">
              <w:tcPr>
                <w:tcW w:w="4644" w:type="dxa"/>
                <w:tcBorders>
                  <w:top w:val="nil"/>
                  <w:left w:val="nil"/>
                  <w:bottom w:val="single" w:sz="4" w:space="0" w:color="auto"/>
                  <w:right w:val="single" w:sz="4" w:space="0" w:color="auto"/>
                </w:tcBorders>
                <w:shd w:val="clear" w:color="auto" w:fill="auto"/>
                <w:hideMark/>
              </w:tcPr>
            </w:tcPrChange>
          </w:tcPr>
          <w:p w14:paraId="41A12044" w14:textId="77777777" w:rsidR="008A723D" w:rsidRPr="007C710F" w:rsidRDefault="008A723D" w:rsidP="00293026">
            <w:pPr>
              <w:autoSpaceDE/>
              <w:autoSpaceDN/>
              <w:rPr>
                <w:ins w:id="238" w:author="MCT" w:date="2024-10-21T10:48:00Z"/>
                <w:rFonts w:ascii="Calibri" w:hAnsi="Calibri" w:cs="Calibri"/>
                <w:color w:val="000000"/>
                <w:sz w:val="22"/>
                <w:szCs w:val="22"/>
              </w:rPr>
            </w:pPr>
            <w:ins w:id="239" w:author="MCT" w:date="2024-10-21T10:48:00Z">
              <w:r w:rsidRPr="007C710F">
                <w:rPr>
                  <w:rFonts w:ascii="Calibri" w:hAnsi="Calibri" w:cs="Calibri"/>
                  <w:color w:val="000000"/>
                  <w:sz w:val="22"/>
                  <w:szCs w:val="22"/>
                </w:rPr>
                <w:t>CR Name and DUNS Number, Sender</w:t>
              </w:r>
            </w:ins>
          </w:p>
        </w:tc>
      </w:tr>
      <w:tr w:rsidR="008A723D" w:rsidRPr="007C710F" w14:paraId="37023C89" w14:textId="77777777" w:rsidTr="008A723D">
        <w:tblPrEx>
          <w:tblW w:w="9060" w:type="dxa"/>
          <w:tblInd w:w="93" w:type="dxa"/>
          <w:tblPrExChange w:id="240" w:author="MCT" w:date="2024-10-21T10:54:00Z">
            <w:tblPrEx>
              <w:tblW w:w="9060" w:type="dxa"/>
              <w:tblInd w:w="93" w:type="dxa"/>
            </w:tblPrEx>
          </w:tblPrExChange>
        </w:tblPrEx>
        <w:trPr>
          <w:trHeight w:val="300"/>
          <w:ins w:id="241" w:author="MCT" w:date="2024-10-21T10:48:00Z"/>
          <w:trPrChange w:id="242" w:author="MCT" w:date="2024-10-21T10:54:00Z">
            <w:trPr>
              <w:trHeight w:val="300"/>
            </w:trPr>
          </w:trPrChange>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Change w:id="243" w:author="MCT" w:date="2024-10-21T10:54:00Z">
              <w:tcPr>
                <w:tcW w:w="4416"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14:paraId="389499E3" w14:textId="77777777" w:rsidR="008A723D" w:rsidRPr="007C710F" w:rsidRDefault="008A723D" w:rsidP="00293026">
            <w:pPr>
              <w:autoSpaceDE/>
              <w:autoSpaceDN/>
              <w:rPr>
                <w:ins w:id="244" w:author="MCT" w:date="2024-10-21T10:48:00Z"/>
                <w:rFonts w:ascii="Calibri" w:hAnsi="Calibri" w:cs="Calibri"/>
                <w:color w:val="000000"/>
                <w:sz w:val="22"/>
                <w:szCs w:val="22"/>
              </w:rPr>
            </w:pPr>
            <w:ins w:id="245" w:author="MCT" w:date="2024-10-21T10:48:00Z">
              <w:r w:rsidRPr="007C710F">
                <w:rPr>
                  <w:rFonts w:ascii="Calibri" w:hAnsi="Calibri" w:cs="Calibri"/>
                  <w:color w:val="000000"/>
                  <w:sz w:val="22"/>
                  <w:szCs w:val="22"/>
                </w:rPr>
                <w:t>N1~AY~ERCOT~1~183529049~~40</w:t>
              </w:r>
            </w:ins>
          </w:p>
        </w:tc>
        <w:tc>
          <w:tcPr>
            <w:tcW w:w="4535" w:type="dxa"/>
            <w:tcBorders>
              <w:top w:val="nil"/>
              <w:left w:val="nil"/>
              <w:bottom w:val="single" w:sz="4" w:space="0" w:color="auto"/>
              <w:right w:val="single" w:sz="4" w:space="0" w:color="auto"/>
            </w:tcBorders>
            <w:shd w:val="clear" w:color="auto" w:fill="auto"/>
            <w:hideMark/>
            <w:tcPrChange w:id="246" w:author="MCT" w:date="2024-10-21T10:54:00Z">
              <w:tcPr>
                <w:tcW w:w="4644" w:type="dxa"/>
                <w:tcBorders>
                  <w:top w:val="nil"/>
                  <w:left w:val="nil"/>
                  <w:bottom w:val="single" w:sz="4" w:space="0" w:color="auto"/>
                  <w:right w:val="single" w:sz="4" w:space="0" w:color="auto"/>
                </w:tcBorders>
                <w:shd w:val="clear" w:color="auto" w:fill="auto"/>
                <w:hideMark/>
              </w:tcPr>
            </w:tcPrChange>
          </w:tcPr>
          <w:p w14:paraId="37E067FE" w14:textId="77777777" w:rsidR="008A723D" w:rsidRPr="007C710F" w:rsidRDefault="008A723D" w:rsidP="00293026">
            <w:pPr>
              <w:autoSpaceDE/>
              <w:autoSpaceDN/>
              <w:rPr>
                <w:ins w:id="247" w:author="MCT" w:date="2024-10-21T10:48:00Z"/>
                <w:rFonts w:ascii="Calibri" w:hAnsi="Calibri" w:cs="Calibri"/>
                <w:color w:val="000000"/>
                <w:sz w:val="22"/>
                <w:szCs w:val="22"/>
              </w:rPr>
            </w:pPr>
            <w:ins w:id="248" w:author="MCT" w:date="2024-10-21T10:48:00Z">
              <w:r w:rsidRPr="007C710F">
                <w:rPr>
                  <w:rFonts w:ascii="Calibri" w:hAnsi="Calibri" w:cs="Calibri"/>
                  <w:color w:val="000000"/>
                  <w:sz w:val="22"/>
                  <w:szCs w:val="22"/>
                </w:rPr>
                <w:t>ERCOT Name and DUNS Number, Receiver</w:t>
              </w:r>
            </w:ins>
          </w:p>
        </w:tc>
      </w:tr>
      <w:tr w:rsidR="008A723D" w:rsidRPr="007C710F" w14:paraId="04D7CABD" w14:textId="77777777" w:rsidTr="008A723D">
        <w:tblPrEx>
          <w:tblW w:w="9060" w:type="dxa"/>
          <w:tblInd w:w="93" w:type="dxa"/>
          <w:tblPrExChange w:id="249" w:author="MCT" w:date="2024-10-21T10:54:00Z">
            <w:tblPrEx>
              <w:tblW w:w="9060" w:type="dxa"/>
              <w:tblInd w:w="93" w:type="dxa"/>
            </w:tblPrEx>
          </w:tblPrExChange>
        </w:tblPrEx>
        <w:trPr>
          <w:trHeight w:val="300"/>
          <w:ins w:id="250" w:author="MCT" w:date="2024-10-21T10:48:00Z"/>
          <w:trPrChange w:id="251" w:author="MCT" w:date="2024-10-21T10:54:00Z">
            <w:trPr>
              <w:trHeight w:val="300"/>
            </w:trPr>
          </w:trPrChange>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Change w:id="252" w:author="MCT" w:date="2024-10-21T10:54:00Z">
              <w:tcPr>
                <w:tcW w:w="4416"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14:paraId="6BD935A0" w14:textId="77777777" w:rsidR="008A723D" w:rsidRPr="007C710F" w:rsidRDefault="008A723D" w:rsidP="00293026">
            <w:pPr>
              <w:autoSpaceDE/>
              <w:autoSpaceDN/>
              <w:rPr>
                <w:ins w:id="253" w:author="MCT" w:date="2024-10-21T10:48:00Z"/>
                <w:rFonts w:ascii="Calibri" w:hAnsi="Calibri" w:cs="Calibri"/>
                <w:color w:val="000000"/>
                <w:sz w:val="22"/>
                <w:szCs w:val="22"/>
              </w:rPr>
            </w:pPr>
            <w:ins w:id="254" w:author="MCT" w:date="2024-10-21T10:48:00Z">
              <w:r w:rsidRPr="007C710F">
                <w:rPr>
                  <w:rFonts w:ascii="Calibri" w:hAnsi="Calibri" w:cs="Calibri"/>
                  <w:color w:val="000000"/>
                  <w:sz w:val="22"/>
                  <w:szCs w:val="22"/>
                </w:rPr>
                <w:t>N1~N1~CUSTOMER NOTIFICATION NAME</w:t>
              </w:r>
            </w:ins>
          </w:p>
        </w:tc>
        <w:tc>
          <w:tcPr>
            <w:tcW w:w="4535" w:type="dxa"/>
            <w:tcBorders>
              <w:top w:val="nil"/>
              <w:left w:val="nil"/>
              <w:bottom w:val="single" w:sz="4" w:space="0" w:color="auto"/>
              <w:right w:val="single" w:sz="4" w:space="0" w:color="auto"/>
            </w:tcBorders>
            <w:shd w:val="clear" w:color="auto" w:fill="auto"/>
            <w:hideMark/>
            <w:tcPrChange w:id="255" w:author="MCT" w:date="2024-10-21T10:54:00Z">
              <w:tcPr>
                <w:tcW w:w="4644" w:type="dxa"/>
                <w:tcBorders>
                  <w:top w:val="nil"/>
                  <w:left w:val="nil"/>
                  <w:bottom w:val="single" w:sz="4" w:space="0" w:color="auto"/>
                  <w:right w:val="single" w:sz="4" w:space="0" w:color="auto"/>
                </w:tcBorders>
                <w:shd w:val="clear" w:color="auto" w:fill="auto"/>
                <w:hideMark/>
              </w:tcPr>
            </w:tcPrChange>
          </w:tcPr>
          <w:p w14:paraId="06EB1D82" w14:textId="77777777" w:rsidR="008A723D" w:rsidRPr="007C710F" w:rsidRDefault="008A723D" w:rsidP="00293026">
            <w:pPr>
              <w:autoSpaceDE/>
              <w:autoSpaceDN/>
              <w:rPr>
                <w:ins w:id="256" w:author="MCT" w:date="2024-10-21T10:48:00Z"/>
                <w:rFonts w:ascii="Calibri" w:hAnsi="Calibri" w:cs="Calibri"/>
                <w:color w:val="000000"/>
                <w:sz w:val="22"/>
                <w:szCs w:val="22"/>
              </w:rPr>
            </w:pPr>
            <w:ins w:id="257" w:author="MCT" w:date="2024-10-21T10:48:00Z">
              <w:r w:rsidRPr="007C710F">
                <w:rPr>
                  <w:rFonts w:ascii="Calibri" w:hAnsi="Calibri" w:cs="Calibri"/>
                  <w:color w:val="000000"/>
                  <w:sz w:val="22"/>
                  <w:szCs w:val="22"/>
                </w:rPr>
                <w:t>Customer Notification Name</w:t>
              </w:r>
            </w:ins>
          </w:p>
        </w:tc>
      </w:tr>
      <w:tr w:rsidR="008A723D" w:rsidRPr="007C710F" w14:paraId="23706461" w14:textId="77777777" w:rsidTr="008A723D">
        <w:tblPrEx>
          <w:tblW w:w="9060" w:type="dxa"/>
          <w:tblInd w:w="93" w:type="dxa"/>
          <w:tblPrExChange w:id="258" w:author="MCT" w:date="2024-10-21T10:54:00Z">
            <w:tblPrEx>
              <w:tblW w:w="9060" w:type="dxa"/>
              <w:tblInd w:w="93" w:type="dxa"/>
            </w:tblPrEx>
          </w:tblPrExChange>
        </w:tblPrEx>
        <w:trPr>
          <w:trHeight w:val="300"/>
          <w:ins w:id="259" w:author="MCT" w:date="2024-10-21T10:48:00Z"/>
          <w:trPrChange w:id="260" w:author="MCT" w:date="2024-10-21T10:54:00Z">
            <w:trPr>
              <w:trHeight w:val="300"/>
            </w:trPr>
          </w:trPrChange>
        </w:trPr>
        <w:tc>
          <w:tcPr>
            <w:tcW w:w="266" w:type="dxa"/>
            <w:tcBorders>
              <w:top w:val="nil"/>
              <w:left w:val="nil"/>
              <w:bottom w:val="nil"/>
              <w:right w:val="single" w:sz="4" w:space="0" w:color="auto"/>
            </w:tcBorders>
            <w:shd w:val="clear" w:color="auto" w:fill="auto"/>
            <w:noWrap/>
            <w:hideMark/>
            <w:tcPrChange w:id="261" w:author="MCT" w:date="2024-10-21T10:54:00Z">
              <w:tcPr>
                <w:tcW w:w="83" w:type="dxa"/>
                <w:tcBorders>
                  <w:top w:val="nil"/>
                  <w:left w:val="nil"/>
                  <w:bottom w:val="nil"/>
                  <w:right w:val="single" w:sz="4" w:space="0" w:color="auto"/>
                </w:tcBorders>
                <w:shd w:val="clear" w:color="auto" w:fill="auto"/>
                <w:noWrap/>
                <w:hideMark/>
              </w:tcPr>
            </w:tcPrChange>
          </w:tcPr>
          <w:p w14:paraId="65896536" w14:textId="77777777" w:rsidR="008A723D" w:rsidRPr="007C710F" w:rsidRDefault="008A723D" w:rsidP="00293026">
            <w:pPr>
              <w:autoSpaceDE/>
              <w:autoSpaceDN/>
              <w:rPr>
                <w:ins w:id="262" w:author="MCT" w:date="2024-10-21T10:48:00Z"/>
                <w:rFonts w:ascii="Calibri" w:hAnsi="Calibri" w:cs="Calibri"/>
                <w:color w:val="000000"/>
                <w:sz w:val="22"/>
                <w:szCs w:val="22"/>
              </w:rPr>
            </w:pPr>
            <w:ins w:id="263"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noWrap/>
            <w:hideMark/>
            <w:tcPrChange w:id="264" w:author="MCT" w:date="2024-10-21T10:54:00Z">
              <w:tcPr>
                <w:tcW w:w="4333" w:type="dxa"/>
                <w:gridSpan w:val="2"/>
                <w:tcBorders>
                  <w:top w:val="nil"/>
                  <w:left w:val="nil"/>
                  <w:bottom w:val="single" w:sz="4" w:space="0" w:color="auto"/>
                  <w:right w:val="single" w:sz="4" w:space="0" w:color="auto"/>
                </w:tcBorders>
                <w:shd w:val="clear" w:color="auto" w:fill="auto"/>
                <w:noWrap/>
                <w:hideMark/>
              </w:tcPr>
            </w:tcPrChange>
          </w:tcPr>
          <w:p w14:paraId="62FCBD6E" w14:textId="77777777" w:rsidR="008A723D" w:rsidRPr="007C710F" w:rsidRDefault="008A723D" w:rsidP="00293026">
            <w:pPr>
              <w:autoSpaceDE/>
              <w:autoSpaceDN/>
              <w:rPr>
                <w:ins w:id="265" w:author="MCT" w:date="2024-10-21T10:48:00Z"/>
                <w:rFonts w:ascii="Calibri" w:hAnsi="Calibri" w:cs="Calibri"/>
                <w:color w:val="000000"/>
                <w:sz w:val="22"/>
                <w:szCs w:val="22"/>
              </w:rPr>
            </w:pPr>
            <w:ins w:id="266" w:author="MCT" w:date="2024-10-21T10:48:00Z">
              <w:r w:rsidRPr="007C710F">
                <w:rPr>
                  <w:rFonts w:ascii="Calibri" w:hAnsi="Calibri" w:cs="Calibri"/>
                  <w:color w:val="000000"/>
                  <w:sz w:val="22"/>
                  <w:szCs w:val="22"/>
                </w:rPr>
                <w:t>N3~123 MAIN AVE</w:t>
              </w:r>
            </w:ins>
          </w:p>
        </w:tc>
        <w:tc>
          <w:tcPr>
            <w:tcW w:w="4535" w:type="dxa"/>
            <w:tcBorders>
              <w:top w:val="nil"/>
              <w:left w:val="nil"/>
              <w:bottom w:val="single" w:sz="4" w:space="0" w:color="auto"/>
              <w:right w:val="single" w:sz="4" w:space="0" w:color="auto"/>
            </w:tcBorders>
            <w:shd w:val="clear" w:color="auto" w:fill="auto"/>
            <w:hideMark/>
            <w:tcPrChange w:id="267" w:author="MCT" w:date="2024-10-21T10:54:00Z">
              <w:tcPr>
                <w:tcW w:w="4644" w:type="dxa"/>
                <w:tcBorders>
                  <w:top w:val="nil"/>
                  <w:left w:val="nil"/>
                  <w:bottom w:val="single" w:sz="4" w:space="0" w:color="auto"/>
                  <w:right w:val="single" w:sz="4" w:space="0" w:color="auto"/>
                </w:tcBorders>
                <w:shd w:val="clear" w:color="auto" w:fill="auto"/>
                <w:hideMark/>
              </w:tcPr>
            </w:tcPrChange>
          </w:tcPr>
          <w:p w14:paraId="14FC059F" w14:textId="77777777" w:rsidR="008A723D" w:rsidRPr="007C710F" w:rsidRDefault="008A723D" w:rsidP="00293026">
            <w:pPr>
              <w:autoSpaceDE/>
              <w:autoSpaceDN/>
              <w:rPr>
                <w:ins w:id="268" w:author="MCT" w:date="2024-10-21T10:48:00Z"/>
                <w:rFonts w:ascii="Calibri" w:hAnsi="Calibri" w:cs="Calibri"/>
                <w:color w:val="000000"/>
                <w:sz w:val="22"/>
                <w:szCs w:val="22"/>
              </w:rPr>
            </w:pPr>
            <w:ins w:id="269" w:author="MCT" w:date="2024-10-21T10:48:00Z">
              <w:r w:rsidRPr="007C710F">
                <w:rPr>
                  <w:rFonts w:ascii="Calibri" w:hAnsi="Calibri" w:cs="Calibri"/>
                  <w:color w:val="000000"/>
                  <w:sz w:val="22"/>
                  <w:szCs w:val="22"/>
                </w:rPr>
                <w:t>Customer Notification Address</w:t>
              </w:r>
            </w:ins>
          </w:p>
        </w:tc>
      </w:tr>
      <w:tr w:rsidR="008A723D" w:rsidRPr="007C710F" w14:paraId="52752D46" w14:textId="77777777" w:rsidTr="008A723D">
        <w:tblPrEx>
          <w:tblW w:w="9060" w:type="dxa"/>
          <w:tblInd w:w="93" w:type="dxa"/>
          <w:tblPrExChange w:id="270" w:author="MCT" w:date="2024-10-21T10:54:00Z">
            <w:tblPrEx>
              <w:tblW w:w="9060" w:type="dxa"/>
              <w:tblInd w:w="93" w:type="dxa"/>
            </w:tblPrEx>
          </w:tblPrExChange>
        </w:tblPrEx>
        <w:trPr>
          <w:trHeight w:val="300"/>
          <w:ins w:id="271" w:author="MCT" w:date="2024-10-21T10:48:00Z"/>
          <w:trPrChange w:id="272" w:author="MCT" w:date="2024-10-21T10:54:00Z">
            <w:trPr>
              <w:trHeight w:val="300"/>
            </w:trPr>
          </w:trPrChange>
        </w:trPr>
        <w:tc>
          <w:tcPr>
            <w:tcW w:w="266" w:type="dxa"/>
            <w:tcBorders>
              <w:top w:val="nil"/>
              <w:left w:val="nil"/>
              <w:bottom w:val="single" w:sz="4" w:space="0" w:color="auto"/>
              <w:right w:val="single" w:sz="4" w:space="0" w:color="auto"/>
            </w:tcBorders>
            <w:shd w:val="clear" w:color="auto" w:fill="auto"/>
            <w:noWrap/>
            <w:hideMark/>
            <w:tcPrChange w:id="273" w:author="MCT" w:date="2024-10-21T10:54:00Z">
              <w:tcPr>
                <w:tcW w:w="83" w:type="dxa"/>
                <w:tcBorders>
                  <w:top w:val="nil"/>
                  <w:left w:val="nil"/>
                  <w:bottom w:val="single" w:sz="4" w:space="0" w:color="auto"/>
                  <w:right w:val="single" w:sz="4" w:space="0" w:color="auto"/>
                </w:tcBorders>
                <w:shd w:val="clear" w:color="auto" w:fill="auto"/>
                <w:noWrap/>
                <w:hideMark/>
              </w:tcPr>
            </w:tcPrChange>
          </w:tcPr>
          <w:p w14:paraId="29C798E2" w14:textId="77777777" w:rsidR="008A723D" w:rsidRPr="007C710F" w:rsidRDefault="008A723D" w:rsidP="00293026">
            <w:pPr>
              <w:autoSpaceDE/>
              <w:autoSpaceDN/>
              <w:rPr>
                <w:ins w:id="274" w:author="MCT" w:date="2024-10-21T10:48:00Z"/>
                <w:rFonts w:ascii="Calibri" w:hAnsi="Calibri" w:cs="Calibri"/>
                <w:color w:val="000000"/>
                <w:sz w:val="22"/>
                <w:szCs w:val="22"/>
              </w:rPr>
            </w:pPr>
            <w:ins w:id="275"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noWrap/>
            <w:hideMark/>
            <w:tcPrChange w:id="276" w:author="MCT" w:date="2024-10-21T10:54:00Z">
              <w:tcPr>
                <w:tcW w:w="4333" w:type="dxa"/>
                <w:gridSpan w:val="2"/>
                <w:tcBorders>
                  <w:top w:val="nil"/>
                  <w:left w:val="nil"/>
                  <w:bottom w:val="single" w:sz="4" w:space="0" w:color="auto"/>
                  <w:right w:val="single" w:sz="4" w:space="0" w:color="auto"/>
                </w:tcBorders>
                <w:shd w:val="clear" w:color="auto" w:fill="auto"/>
                <w:noWrap/>
                <w:hideMark/>
              </w:tcPr>
            </w:tcPrChange>
          </w:tcPr>
          <w:p w14:paraId="6940E00E" w14:textId="77777777" w:rsidR="008A723D" w:rsidRPr="007C710F" w:rsidRDefault="008A723D" w:rsidP="00293026">
            <w:pPr>
              <w:autoSpaceDE/>
              <w:autoSpaceDN/>
              <w:rPr>
                <w:ins w:id="277" w:author="MCT" w:date="2024-10-21T10:48:00Z"/>
                <w:rFonts w:ascii="Calibri" w:hAnsi="Calibri" w:cs="Calibri"/>
                <w:color w:val="000000"/>
                <w:sz w:val="22"/>
                <w:szCs w:val="22"/>
              </w:rPr>
            </w:pPr>
            <w:ins w:id="278" w:author="MCT" w:date="2024-10-21T10:48:00Z">
              <w:r w:rsidRPr="007C710F">
                <w:rPr>
                  <w:rFonts w:ascii="Calibri" w:hAnsi="Calibri" w:cs="Calibri"/>
                  <w:color w:val="000000"/>
                  <w:sz w:val="22"/>
                  <w:szCs w:val="22"/>
                </w:rPr>
                <w:t>N4~ANYTOWN~TX~77777</w:t>
              </w:r>
            </w:ins>
          </w:p>
        </w:tc>
        <w:tc>
          <w:tcPr>
            <w:tcW w:w="4535" w:type="dxa"/>
            <w:tcBorders>
              <w:top w:val="nil"/>
              <w:left w:val="nil"/>
              <w:bottom w:val="single" w:sz="4" w:space="0" w:color="auto"/>
              <w:right w:val="single" w:sz="4" w:space="0" w:color="auto"/>
            </w:tcBorders>
            <w:shd w:val="clear" w:color="auto" w:fill="auto"/>
            <w:hideMark/>
            <w:tcPrChange w:id="279" w:author="MCT" w:date="2024-10-21T10:54:00Z">
              <w:tcPr>
                <w:tcW w:w="4644" w:type="dxa"/>
                <w:tcBorders>
                  <w:top w:val="nil"/>
                  <w:left w:val="nil"/>
                  <w:bottom w:val="single" w:sz="4" w:space="0" w:color="auto"/>
                  <w:right w:val="single" w:sz="4" w:space="0" w:color="auto"/>
                </w:tcBorders>
                <w:shd w:val="clear" w:color="auto" w:fill="auto"/>
                <w:hideMark/>
              </w:tcPr>
            </w:tcPrChange>
          </w:tcPr>
          <w:p w14:paraId="78E05DA3" w14:textId="77777777" w:rsidR="008A723D" w:rsidRPr="007C710F" w:rsidRDefault="008A723D" w:rsidP="00293026">
            <w:pPr>
              <w:autoSpaceDE/>
              <w:autoSpaceDN/>
              <w:rPr>
                <w:ins w:id="280" w:author="MCT" w:date="2024-10-21T10:48:00Z"/>
                <w:rFonts w:ascii="Calibri" w:hAnsi="Calibri" w:cs="Calibri"/>
                <w:color w:val="000000"/>
                <w:sz w:val="22"/>
                <w:szCs w:val="22"/>
              </w:rPr>
            </w:pPr>
            <w:ins w:id="281" w:author="MCT" w:date="2024-10-21T10:48:00Z">
              <w:r w:rsidRPr="007C710F">
                <w:rPr>
                  <w:rFonts w:ascii="Calibri" w:hAnsi="Calibri" w:cs="Calibri"/>
                  <w:color w:val="000000"/>
                  <w:sz w:val="22"/>
                  <w:szCs w:val="22"/>
                </w:rPr>
                <w:t>Customer Notification City, State, Zip</w:t>
              </w:r>
            </w:ins>
          </w:p>
        </w:tc>
      </w:tr>
      <w:tr w:rsidR="008A723D" w:rsidRPr="007C710F" w14:paraId="3F1414D8" w14:textId="77777777" w:rsidTr="008A723D">
        <w:tblPrEx>
          <w:tblW w:w="9060" w:type="dxa"/>
          <w:tblInd w:w="93" w:type="dxa"/>
          <w:tblPrExChange w:id="282" w:author="MCT" w:date="2024-10-21T10:54:00Z">
            <w:tblPrEx>
              <w:tblW w:w="9060" w:type="dxa"/>
              <w:tblInd w:w="93" w:type="dxa"/>
            </w:tblPrEx>
          </w:tblPrExChange>
        </w:tblPrEx>
        <w:trPr>
          <w:trHeight w:val="600"/>
          <w:ins w:id="283" w:author="MCT" w:date="2024-10-21T10:48:00Z"/>
          <w:trPrChange w:id="284" w:author="MCT" w:date="2024-10-21T10:54:00Z">
            <w:trPr>
              <w:trHeight w:val="600"/>
            </w:trPr>
          </w:trPrChange>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Change w:id="285" w:author="MCT" w:date="2024-10-21T10:54:00Z">
              <w:tcPr>
                <w:tcW w:w="4416"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14:paraId="7456C865" w14:textId="77777777" w:rsidR="008A723D" w:rsidRPr="007C710F" w:rsidRDefault="008A723D" w:rsidP="00293026">
            <w:pPr>
              <w:autoSpaceDE/>
              <w:autoSpaceDN/>
              <w:rPr>
                <w:ins w:id="286" w:author="MCT" w:date="2024-10-21T10:48:00Z"/>
                <w:rFonts w:ascii="Calibri" w:hAnsi="Calibri" w:cs="Calibri"/>
                <w:color w:val="000000"/>
                <w:sz w:val="22"/>
                <w:szCs w:val="22"/>
              </w:rPr>
            </w:pPr>
            <w:ins w:id="287" w:author="MCT" w:date="2024-10-21T10:48:00Z">
              <w:r w:rsidRPr="007C710F">
                <w:rPr>
                  <w:rFonts w:ascii="Calibri" w:hAnsi="Calibri" w:cs="Calibri"/>
                  <w:color w:val="000000"/>
                  <w:sz w:val="22"/>
                  <w:szCs w:val="22"/>
                </w:rPr>
                <w:t>LIN~1~SH~EL~SH~CE~SH~MVI~SH~HI</w:t>
              </w:r>
            </w:ins>
          </w:p>
        </w:tc>
        <w:tc>
          <w:tcPr>
            <w:tcW w:w="4535" w:type="dxa"/>
            <w:tcBorders>
              <w:top w:val="nil"/>
              <w:left w:val="nil"/>
              <w:bottom w:val="single" w:sz="4" w:space="0" w:color="auto"/>
              <w:right w:val="single" w:sz="4" w:space="0" w:color="auto"/>
            </w:tcBorders>
            <w:shd w:val="clear" w:color="auto" w:fill="auto"/>
            <w:hideMark/>
            <w:tcPrChange w:id="288" w:author="MCT" w:date="2024-10-21T10:54:00Z">
              <w:tcPr>
                <w:tcW w:w="4644" w:type="dxa"/>
                <w:tcBorders>
                  <w:top w:val="nil"/>
                  <w:left w:val="nil"/>
                  <w:bottom w:val="single" w:sz="4" w:space="0" w:color="auto"/>
                  <w:right w:val="single" w:sz="4" w:space="0" w:color="auto"/>
                </w:tcBorders>
                <w:shd w:val="clear" w:color="auto" w:fill="auto"/>
                <w:hideMark/>
              </w:tcPr>
            </w:tcPrChange>
          </w:tcPr>
          <w:p w14:paraId="4052AF18" w14:textId="77777777" w:rsidR="008A723D" w:rsidRPr="007C710F" w:rsidRDefault="008A723D" w:rsidP="00293026">
            <w:pPr>
              <w:autoSpaceDE/>
              <w:autoSpaceDN/>
              <w:rPr>
                <w:ins w:id="289" w:author="MCT" w:date="2024-10-21T10:48:00Z"/>
                <w:rFonts w:ascii="Calibri" w:hAnsi="Calibri" w:cs="Calibri"/>
                <w:color w:val="000000"/>
                <w:sz w:val="22"/>
                <w:szCs w:val="22"/>
              </w:rPr>
            </w:pPr>
            <w:ins w:id="290" w:author="MCT" w:date="2024-10-21T10:48:00Z">
              <w:r w:rsidRPr="007C710F">
                <w:rPr>
                  <w:rFonts w:ascii="Calibri" w:hAnsi="Calibri" w:cs="Calibri"/>
                  <w:color w:val="000000"/>
                  <w:sz w:val="22"/>
                  <w:szCs w:val="22"/>
                </w:rPr>
                <w:t>Move In with Detail Historical Interval Usage Request</w:t>
              </w:r>
            </w:ins>
          </w:p>
        </w:tc>
      </w:tr>
      <w:tr w:rsidR="008A723D" w:rsidRPr="007C710F" w14:paraId="57750C42" w14:textId="77777777" w:rsidTr="008A723D">
        <w:tblPrEx>
          <w:tblW w:w="9060" w:type="dxa"/>
          <w:tblInd w:w="93" w:type="dxa"/>
          <w:tblPrExChange w:id="291" w:author="MCT" w:date="2024-10-21T10:54:00Z">
            <w:tblPrEx>
              <w:tblW w:w="9060" w:type="dxa"/>
              <w:tblInd w:w="93" w:type="dxa"/>
            </w:tblPrEx>
          </w:tblPrExChange>
        </w:tblPrEx>
        <w:trPr>
          <w:trHeight w:val="300"/>
          <w:ins w:id="292" w:author="MCT" w:date="2024-10-21T10:48:00Z"/>
          <w:trPrChange w:id="293" w:author="MCT" w:date="2024-10-21T10:54:00Z">
            <w:trPr>
              <w:trHeight w:val="300"/>
            </w:trPr>
          </w:trPrChange>
        </w:trPr>
        <w:tc>
          <w:tcPr>
            <w:tcW w:w="266" w:type="dxa"/>
            <w:tcBorders>
              <w:top w:val="nil"/>
              <w:left w:val="nil"/>
              <w:bottom w:val="nil"/>
              <w:right w:val="single" w:sz="4" w:space="0" w:color="auto"/>
            </w:tcBorders>
            <w:shd w:val="clear" w:color="auto" w:fill="auto"/>
            <w:noWrap/>
            <w:hideMark/>
            <w:tcPrChange w:id="294" w:author="MCT" w:date="2024-10-21T10:54:00Z">
              <w:tcPr>
                <w:tcW w:w="83" w:type="dxa"/>
                <w:tcBorders>
                  <w:top w:val="nil"/>
                  <w:left w:val="nil"/>
                  <w:bottom w:val="nil"/>
                  <w:right w:val="single" w:sz="4" w:space="0" w:color="auto"/>
                </w:tcBorders>
                <w:shd w:val="clear" w:color="auto" w:fill="auto"/>
                <w:noWrap/>
                <w:hideMark/>
              </w:tcPr>
            </w:tcPrChange>
          </w:tcPr>
          <w:p w14:paraId="0070763E" w14:textId="77777777" w:rsidR="008A723D" w:rsidRPr="007C710F" w:rsidRDefault="008A723D" w:rsidP="00293026">
            <w:pPr>
              <w:autoSpaceDE/>
              <w:autoSpaceDN/>
              <w:rPr>
                <w:ins w:id="295" w:author="MCT" w:date="2024-10-21T10:48:00Z"/>
                <w:rFonts w:ascii="Calibri" w:hAnsi="Calibri" w:cs="Calibri"/>
                <w:color w:val="000000"/>
                <w:sz w:val="22"/>
                <w:szCs w:val="22"/>
              </w:rPr>
            </w:pPr>
            <w:ins w:id="296"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noWrap/>
            <w:hideMark/>
            <w:tcPrChange w:id="297" w:author="MCT" w:date="2024-10-21T10:54:00Z">
              <w:tcPr>
                <w:tcW w:w="4333" w:type="dxa"/>
                <w:gridSpan w:val="2"/>
                <w:tcBorders>
                  <w:top w:val="nil"/>
                  <w:left w:val="nil"/>
                  <w:bottom w:val="single" w:sz="4" w:space="0" w:color="auto"/>
                  <w:right w:val="single" w:sz="4" w:space="0" w:color="auto"/>
                </w:tcBorders>
                <w:shd w:val="clear" w:color="auto" w:fill="auto"/>
                <w:noWrap/>
                <w:hideMark/>
              </w:tcPr>
            </w:tcPrChange>
          </w:tcPr>
          <w:p w14:paraId="7574DED8" w14:textId="77777777" w:rsidR="008A723D" w:rsidRPr="007C710F" w:rsidRDefault="008A723D" w:rsidP="00293026">
            <w:pPr>
              <w:autoSpaceDE/>
              <w:autoSpaceDN/>
              <w:rPr>
                <w:ins w:id="298" w:author="MCT" w:date="2024-10-21T10:48:00Z"/>
                <w:rFonts w:ascii="Calibri" w:hAnsi="Calibri" w:cs="Calibri"/>
                <w:color w:val="000000"/>
                <w:sz w:val="22"/>
                <w:szCs w:val="22"/>
              </w:rPr>
            </w:pPr>
            <w:ins w:id="299" w:author="MCT" w:date="2024-10-21T10:48:00Z">
              <w:r w:rsidRPr="007C710F">
                <w:rPr>
                  <w:rFonts w:ascii="Calibri" w:hAnsi="Calibri" w:cs="Calibri"/>
                  <w:color w:val="000000"/>
                  <w:sz w:val="22"/>
                  <w:szCs w:val="22"/>
                </w:rPr>
                <w:t>ASI~7~021</w:t>
              </w:r>
            </w:ins>
          </w:p>
        </w:tc>
        <w:tc>
          <w:tcPr>
            <w:tcW w:w="4535" w:type="dxa"/>
            <w:tcBorders>
              <w:top w:val="nil"/>
              <w:left w:val="nil"/>
              <w:bottom w:val="single" w:sz="4" w:space="0" w:color="auto"/>
              <w:right w:val="single" w:sz="4" w:space="0" w:color="auto"/>
            </w:tcBorders>
            <w:shd w:val="clear" w:color="auto" w:fill="auto"/>
            <w:hideMark/>
            <w:tcPrChange w:id="300" w:author="MCT" w:date="2024-10-21T10:54:00Z">
              <w:tcPr>
                <w:tcW w:w="4644" w:type="dxa"/>
                <w:tcBorders>
                  <w:top w:val="nil"/>
                  <w:left w:val="nil"/>
                  <w:bottom w:val="single" w:sz="4" w:space="0" w:color="auto"/>
                  <w:right w:val="single" w:sz="4" w:space="0" w:color="auto"/>
                </w:tcBorders>
                <w:shd w:val="clear" w:color="auto" w:fill="auto"/>
                <w:hideMark/>
              </w:tcPr>
            </w:tcPrChange>
          </w:tcPr>
          <w:p w14:paraId="1F95F8C3" w14:textId="77777777" w:rsidR="008A723D" w:rsidRPr="007C710F" w:rsidRDefault="008A723D" w:rsidP="00293026">
            <w:pPr>
              <w:autoSpaceDE/>
              <w:autoSpaceDN/>
              <w:rPr>
                <w:ins w:id="301" w:author="MCT" w:date="2024-10-21T10:48:00Z"/>
                <w:rFonts w:ascii="Calibri" w:hAnsi="Calibri" w:cs="Calibri"/>
                <w:color w:val="000000"/>
                <w:sz w:val="22"/>
                <w:szCs w:val="22"/>
              </w:rPr>
            </w:pPr>
            <w:ins w:id="302" w:author="MCT" w:date="2024-10-21T10:48:00Z">
              <w:r w:rsidRPr="007C710F">
                <w:rPr>
                  <w:rFonts w:ascii="Calibri" w:hAnsi="Calibri" w:cs="Calibri"/>
                  <w:color w:val="000000"/>
                  <w:sz w:val="22"/>
                  <w:szCs w:val="22"/>
                </w:rPr>
                <w:t>Request Addition</w:t>
              </w:r>
            </w:ins>
          </w:p>
        </w:tc>
      </w:tr>
      <w:tr w:rsidR="008A723D" w:rsidRPr="007C710F" w14:paraId="24D298F1" w14:textId="77777777" w:rsidTr="008A723D">
        <w:tblPrEx>
          <w:tblW w:w="9060" w:type="dxa"/>
          <w:tblInd w:w="93" w:type="dxa"/>
          <w:tblPrExChange w:id="303" w:author="MCT" w:date="2024-10-21T10:54:00Z">
            <w:tblPrEx>
              <w:tblW w:w="9060" w:type="dxa"/>
              <w:tblInd w:w="93" w:type="dxa"/>
            </w:tblPrEx>
          </w:tblPrExChange>
        </w:tblPrEx>
        <w:trPr>
          <w:trHeight w:val="300"/>
          <w:ins w:id="304" w:author="MCT" w:date="2024-10-21T10:48:00Z"/>
          <w:trPrChange w:id="305" w:author="MCT" w:date="2024-10-21T10:54:00Z">
            <w:trPr>
              <w:trHeight w:val="300"/>
            </w:trPr>
          </w:trPrChange>
        </w:trPr>
        <w:tc>
          <w:tcPr>
            <w:tcW w:w="266" w:type="dxa"/>
            <w:tcBorders>
              <w:top w:val="nil"/>
              <w:left w:val="nil"/>
              <w:bottom w:val="nil"/>
              <w:right w:val="single" w:sz="4" w:space="0" w:color="auto"/>
            </w:tcBorders>
            <w:shd w:val="clear" w:color="auto" w:fill="auto"/>
            <w:noWrap/>
            <w:hideMark/>
            <w:tcPrChange w:id="306" w:author="MCT" w:date="2024-10-21T10:54:00Z">
              <w:tcPr>
                <w:tcW w:w="83" w:type="dxa"/>
                <w:tcBorders>
                  <w:top w:val="nil"/>
                  <w:left w:val="nil"/>
                  <w:bottom w:val="nil"/>
                  <w:right w:val="single" w:sz="4" w:space="0" w:color="auto"/>
                </w:tcBorders>
                <w:shd w:val="clear" w:color="auto" w:fill="auto"/>
                <w:noWrap/>
                <w:hideMark/>
              </w:tcPr>
            </w:tcPrChange>
          </w:tcPr>
          <w:p w14:paraId="40641B64" w14:textId="77777777" w:rsidR="008A723D" w:rsidRPr="007C710F" w:rsidRDefault="008A723D" w:rsidP="00293026">
            <w:pPr>
              <w:autoSpaceDE/>
              <w:autoSpaceDN/>
              <w:rPr>
                <w:ins w:id="307" w:author="MCT" w:date="2024-10-21T10:48:00Z"/>
                <w:rFonts w:ascii="Calibri" w:hAnsi="Calibri" w:cs="Calibri"/>
                <w:color w:val="000000"/>
                <w:sz w:val="22"/>
                <w:szCs w:val="22"/>
              </w:rPr>
            </w:pPr>
            <w:ins w:id="308"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noWrap/>
            <w:hideMark/>
            <w:tcPrChange w:id="309" w:author="MCT" w:date="2024-10-21T10:54:00Z">
              <w:tcPr>
                <w:tcW w:w="4333" w:type="dxa"/>
                <w:gridSpan w:val="2"/>
                <w:tcBorders>
                  <w:top w:val="nil"/>
                  <w:left w:val="nil"/>
                  <w:bottom w:val="single" w:sz="4" w:space="0" w:color="auto"/>
                  <w:right w:val="single" w:sz="4" w:space="0" w:color="auto"/>
                </w:tcBorders>
                <w:shd w:val="clear" w:color="auto" w:fill="auto"/>
                <w:noWrap/>
                <w:hideMark/>
              </w:tcPr>
            </w:tcPrChange>
          </w:tcPr>
          <w:p w14:paraId="5B7B95E1" w14:textId="77777777" w:rsidR="008A723D" w:rsidRPr="007C710F" w:rsidRDefault="008A723D" w:rsidP="00293026">
            <w:pPr>
              <w:autoSpaceDE/>
              <w:autoSpaceDN/>
              <w:rPr>
                <w:ins w:id="310" w:author="MCT" w:date="2024-10-21T10:48:00Z"/>
                <w:rFonts w:ascii="Calibri" w:hAnsi="Calibri" w:cs="Calibri"/>
                <w:color w:val="000000"/>
                <w:sz w:val="22"/>
                <w:szCs w:val="22"/>
              </w:rPr>
            </w:pPr>
            <w:ins w:id="311" w:author="MCT" w:date="2024-10-21T10:48:00Z">
              <w:r w:rsidRPr="007C710F">
                <w:rPr>
                  <w:rFonts w:ascii="Calibri" w:hAnsi="Calibri" w:cs="Calibri"/>
                  <w:color w:val="000000"/>
                  <w:sz w:val="22"/>
                  <w:szCs w:val="22"/>
                </w:rPr>
                <w:t>REF~BLT~ESP</w:t>
              </w:r>
            </w:ins>
          </w:p>
        </w:tc>
        <w:tc>
          <w:tcPr>
            <w:tcW w:w="4535" w:type="dxa"/>
            <w:tcBorders>
              <w:top w:val="nil"/>
              <w:left w:val="nil"/>
              <w:bottom w:val="single" w:sz="4" w:space="0" w:color="auto"/>
              <w:right w:val="single" w:sz="4" w:space="0" w:color="auto"/>
            </w:tcBorders>
            <w:shd w:val="clear" w:color="auto" w:fill="auto"/>
            <w:hideMark/>
            <w:tcPrChange w:id="312" w:author="MCT" w:date="2024-10-21T10:54:00Z">
              <w:tcPr>
                <w:tcW w:w="4644" w:type="dxa"/>
                <w:tcBorders>
                  <w:top w:val="nil"/>
                  <w:left w:val="nil"/>
                  <w:bottom w:val="single" w:sz="4" w:space="0" w:color="auto"/>
                  <w:right w:val="single" w:sz="4" w:space="0" w:color="auto"/>
                </w:tcBorders>
                <w:shd w:val="clear" w:color="auto" w:fill="auto"/>
                <w:hideMark/>
              </w:tcPr>
            </w:tcPrChange>
          </w:tcPr>
          <w:p w14:paraId="2F31CEAD" w14:textId="77777777" w:rsidR="008A723D" w:rsidRPr="007C710F" w:rsidRDefault="008A723D" w:rsidP="00293026">
            <w:pPr>
              <w:autoSpaceDE/>
              <w:autoSpaceDN/>
              <w:rPr>
                <w:ins w:id="313" w:author="MCT" w:date="2024-10-21T10:48:00Z"/>
                <w:rFonts w:ascii="Calibri" w:hAnsi="Calibri" w:cs="Calibri"/>
                <w:color w:val="000000"/>
                <w:sz w:val="22"/>
                <w:szCs w:val="22"/>
              </w:rPr>
            </w:pPr>
            <w:ins w:id="314" w:author="MCT" w:date="2024-10-21T10:48:00Z">
              <w:r w:rsidRPr="007C710F">
                <w:rPr>
                  <w:rFonts w:ascii="Calibri" w:hAnsi="Calibri" w:cs="Calibri"/>
                  <w:color w:val="000000"/>
                  <w:sz w:val="22"/>
                  <w:szCs w:val="22"/>
                </w:rPr>
                <w:t>Billing Type</w:t>
              </w:r>
            </w:ins>
          </w:p>
        </w:tc>
      </w:tr>
      <w:tr w:rsidR="008A723D" w:rsidRPr="007C710F" w14:paraId="0FE6F9F0" w14:textId="77777777" w:rsidTr="008A723D">
        <w:tblPrEx>
          <w:tblW w:w="9060" w:type="dxa"/>
          <w:tblInd w:w="93" w:type="dxa"/>
          <w:tblPrExChange w:id="315" w:author="MCT" w:date="2024-10-21T10:54:00Z">
            <w:tblPrEx>
              <w:tblW w:w="9060" w:type="dxa"/>
              <w:tblInd w:w="93" w:type="dxa"/>
            </w:tblPrEx>
          </w:tblPrExChange>
        </w:tblPrEx>
        <w:trPr>
          <w:trHeight w:val="300"/>
          <w:ins w:id="316" w:author="MCT" w:date="2024-10-21T10:48:00Z"/>
          <w:trPrChange w:id="317" w:author="MCT" w:date="2024-10-21T10:54:00Z">
            <w:trPr>
              <w:trHeight w:val="300"/>
            </w:trPr>
          </w:trPrChange>
        </w:trPr>
        <w:tc>
          <w:tcPr>
            <w:tcW w:w="266" w:type="dxa"/>
            <w:tcBorders>
              <w:top w:val="nil"/>
              <w:left w:val="nil"/>
              <w:bottom w:val="nil"/>
              <w:right w:val="single" w:sz="4" w:space="0" w:color="auto"/>
            </w:tcBorders>
            <w:shd w:val="clear" w:color="auto" w:fill="auto"/>
            <w:noWrap/>
            <w:hideMark/>
            <w:tcPrChange w:id="318" w:author="MCT" w:date="2024-10-21T10:54:00Z">
              <w:tcPr>
                <w:tcW w:w="83" w:type="dxa"/>
                <w:tcBorders>
                  <w:top w:val="nil"/>
                  <w:left w:val="nil"/>
                  <w:bottom w:val="nil"/>
                  <w:right w:val="single" w:sz="4" w:space="0" w:color="auto"/>
                </w:tcBorders>
                <w:shd w:val="clear" w:color="auto" w:fill="auto"/>
                <w:noWrap/>
                <w:hideMark/>
              </w:tcPr>
            </w:tcPrChange>
          </w:tcPr>
          <w:p w14:paraId="3E422413" w14:textId="77777777" w:rsidR="008A723D" w:rsidRPr="007C710F" w:rsidRDefault="008A723D" w:rsidP="00293026">
            <w:pPr>
              <w:autoSpaceDE/>
              <w:autoSpaceDN/>
              <w:rPr>
                <w:ins w:id="319" w:author="MCT" w:date="2024-10-21T10:48:00Z"/>
                <w:rFonts w:ascii="Calibri" w:hAnsi="Calibri" w:cs="Calibri"/>
                <w:color w:val="000000"/>
                <w:sz w:val="22"/>
                <w:szCs w:val="22"/>
              </w:rPr>
            </w:pPr>
            <w:ins w:id="320"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noWrap/>
            <w:hideMark/>
            <w:tcPrChange w:id="321" w:author="MCT" w:date="2024-10-21T10:54:00Z">
              <w:tcPr>
                <w:tcW w:w="4333" w:type="dxa"/>
                <w:gridSpan w:val="2"/>
                <w:tcBorders>
                  <w:top w:val="nil"/>
                  <w:left w:val="nil"/>
                  <w:bottom w:val="single" w:sz="4" w:space="0" w:color="auto"/>
                  <w:right w:val="single" w:sz="4" w:space="0" w:color="auto"/>
                </w:tcBorders>
                <w:shd w:val="clear" w:color="auto" w:fill="auto"/>
                <w:noWrap/>
                <w:hideMark/>
              </w:tcPr>
            </w:tcPrChange>
          </w:tcPr>
          <w:p w14:paraId="0A6ED488" w14:textId="77777777" w:rsidR="008A723D" w:rsidRPr="007C710F" w:rsidRDefault="008A723D" w:rsidP="00293026">
            <w:pPr>
              <w:autoSpaceDE/>
              <w:autoSpaceDN/>
              <w:rPr>
                <w:ins w:id="322" w:author="MCT" w:date="2024-10-21T10:48:00Z"/>
                <w:rFonts w:ascii="Calibri" w:hAnsi="Calibri" w:cs="Calibri"/>
                <w:color w:val="000000"/>
                <w:sz w:val="22"/>
                <w:szCs w:val="22"/>
              </w:rPr>
            </w:pPr>
            <w:ins w:id="323" w:author="MCT" w:date="2024-10-21T10:48:00Z">
              <w:r w:rsidRPr="007C710F">
                <w:rPr>
                  <w:rFonts w:ascii="Calibri" w:hAnsi="Calibri" w:cs="Calibri"/>
                  <w:color w:val="000000"/>
                  <w:sz w:val="22"/>
                  <w:szCs w:val="22"/>
                </w:rPr>
                <w:t>REF~PC~DUAL</w:t>
              </w:r>
            </w:ins>
          </w:p>
        </w:tc>
        <w:tc>
          <w:tcPr>
            <w:tcW w:w="4535" w:type="dxa"/>
            <w:tcBorders>
              <w:top w:val="nil"/>
              <w:left w:val="nil"/>
              <w:bottom w:val="single" w:sz="4" w:space="0" w:color="auto"/>
              <w:right w:val="single" w:sz="4" w:space="0" w:color="auto"/>
            </w:tcBorders>
            <w:shd w:val="clear" w:color="auto" w:fill="auto"/>
            <w:hideMark/>
            <w:tcPrChange w:id="324" w:author="MCT" w:date="2024-10-21T10:54:00Z">
              <w:tcPr>
                <w:tcW w:w="4644" w:type="dxa"/>
                <w:tcBorders>
                  <w:top w:val="nil"/>
                  <w:left w:val="nil"/>
                  <w:bottom w:val="single" w:sz="4" w:space="0" w:color="auto"/>
                  <w:right w:val="single" w:sz="4" w:space="0" w:color="auto"/>
                </w:tcBorders>
                <w:shd w:val="clear" w:color="auto" w:fill="auto"/>
                <w:hideMark/>
              </w:tcPr>
            </w:tcPrChange>
          </w:tcPr>
          <w:p w14:paraId="58DC20E6" w14:textId="77777777" w:rsidR="008A723D" w:rsidRPr="007C710F" w:rsidRDefault="008A723D" w:rsidP="00293026">
            <w:pPr>
              <w:autoSpaceDE/>
              <w:autoSpaceDN/>
              <w:rPr>
                <w:ins w:id="325" w:author="MCT" w:date="2024-10-21T10:48:00Z"/>
                <w:rFonts w:ascii="Calibri" w:hAnsi="Calibri" w:cs="Calibri"/>
                <w:color w:val="000000"/>
                <w:sz w:val="22"/>
                <w:szCs w:val="22"/>
              </w:rPr>
            </w:pPr>
            <w:ins w:id="326" w:author="MCT" w:date="2024-10-21T10:48:00Z">
              <w:r w:rsidRPr="007C710F">
                <w:rPr>
                  <w:rFonts w:ascii="Calibri" w:hAnsi="Calibri" w:cs="Calibri"/>
                  <w:color w:val="000000"/>
                  <w:sz w:val="22"/>
                  <w:szCs w:val="22"/>
                </w:rPr>
                <w:t>Bill Calculator</w:t>
              </w:r>
            </w:ins>
          </w:p>
        </w:tc>
      </w:tr>
      <w:tr w:rsidR="008A723D" w:rsidRPr="007C710F" w14:paraId="51BEED39" w14:textId="77777777" w:rsidTr="008A723D">
        <w:tblPrEx>
          <w:tblW w:w="9060" w:type="dxa"/>
          <w:tblInd w:w="93" w:type="dxa"/>
          <w:tblPrExChange w:id="327" w:author="MCT" w:date="2024-10-21T10:54:00Z">
            <w:tblPrEx>
              <w:tblW w:w="9060" w:type="dxa"/>
              <w:tblInd w:w="93" w:type="dxa"/>
            </w:tblPrEx>
          </w:tblPrExChange>
        </w:tblPrEx>
        <w:trPr>
          <w:trHeight w:val="300"/>
          <w:ins w:id="328" w:author="MCT" w:date="2024-10-21T10:48:00Z"/>
          <w:trPrChange w:id="329" w:author="MCT" w:date="2024-10-21T10:54:00Z">
            <w:trPr>
              <w:trHeight w:val="300"/>
            </w:trPr>
          </w:trPrChange>
        </w:trPr>
        <w:tc>
          <w:tcPr>
            <w:tcW w:w="266" w:type="dxa"/>
            <w:tcBorders>
              <w:top w:val="nil"/>
              <w:left w:val="nil"/>
              <w:bottom w:val="nil"/>
              <w:right w:val="single" w:sz="4" w:space="0" w:color="auto"/>
            </w:tcBorders>
            <w:shd w:val="clear" w:color="auto" w:fill="auto"/>
            <w:noWrap/>
            <w:hideMark/>
            <w:tcPrChange w:id="330" w:author="MCT" w:date="2024-10-21T10:54:00Z">
              <w:tcPr>
                <w:tcW w:w="83" w:type="dxa"/>
                <w:tcBorders>
                  <w:top w:val="nil"/>
                  <w:left w:val="nil"/>
                  <w:bottom w:val="nil"/>
                  <w:right w:val="single" w:sz="4" w:space="0" w:color="auto"/>
                </w:tcBorders>
                <w:shd w:val="clear" w:color="auto" w:fill="auto"/>
                <w:noWrap/>
                <w:hideMark/>
              </w:tcPr>
            </w:tcPrChange>
          </w:tcPr>
          <w:p w14:paraId="2B0F329F" w14:textId="77777777" w:rsidR="008A723D" w:rsidRPr="007C710F" w:rsidRDefault="008A723D" w:rsidP="00293026">
            <w:pPr>
              <w:autoSpaceDE/>
              <w:autoSpaceDN/>
              <w:rPr>
                <w:ins w:id="331" w:author="MCT" w:date="2024-10-21T10:48:00Z"/>
                <w:rFonts w:ascii="Calibri" w:hAnsi="Calibri" w:cs="Calibri"/>
                <w:color w:val="000000"/>
                <w:sz w:val="22"/>
                <w:szCs w:val="22"/>
              </w:rPr>
            </w:pPr>
            <w:ins w:id="332"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noWrap/>
            <w:hideMark/>
            <w:tcPrChange w:id="333" w:author="MCT" w:date="2024-10-21T10:54:00Z">
              <w:tcPr>
                <w:tcW w:w="4333" w:type="dxa"/>
                <w:gridSpan w:val="2"/>
                <w:tcBorders>
                  <w:top w:val="nil"/>
                  <w:left w:val="nil"/>
                  <w:bottom w:val="single" w:sz="4" w:space="0" w:color="auto"/>
                  <w:right w:val="single" w:sz="4" w:space="0" w:color="auto"/>
                </w:tcBorders>
                <w:shd w:val="clear" w:color="auto" w:fill="auto"/>
                <w:noWrap/>
                <w:hideMark/>
              </w:tcPr>
            </w:tcPrChange>
          </w:tcPr>
          <w:p w14:paraId="0115CDB7" w14:textId="77777777" w:rsidR="008A723D" w:rsidRPr="007C710F" w:rsidRDefault="008A723D" w:rsidP="00293026">
            <w:pPr>
              <w:autoSpaceDE/>
              <w:autoSpaceDN/>
              <w:rPr>
                <w:ins w:id="334" w:author="MCT" w:date="2024-10-21T10:48:00Z"/>
                <w:rFonts w:ascii="Calibri" w:hAnsi="Calibri" w:cs="Calibri"/>
                <w:color w:val="000000"/>
                <w:sz w:val="22"/>
                <w:szCs w:val="22"/>
              </w:rPr>
            </w:pPr>
            <w:ins w:id="335" w:author="MCT" w:date="2024-10-21T10:48:00Z">
              <w:r w:rsidRPr="007C710F">
                <w:rPr>
                  <w:rFonts w:ascii="Calibri" w:hAnsi="Calibri" w:cs="Calibri"/>
                  <w:color w:val="000000"/>
                  <w:sz w:val="22"/>
                  <w:szCs w:val="22"/>
                </w:rPr>
                <w:t>REF~Q5~~12345678910111231</w:t>
              </w:r>
            </w:ins>
          </w:p>
        </w:tc>
        <w:tc>
          <w:tcPr>
            <w:tcW w:w="4535" w:type="dxa"/>
            <w:tcBorders>
              <w:top w:val="nil"/>
              <w:left w:val="nil"/>
              <w:bottom w:val="single" w:sz="4" w:space="0" w:color="auto"/>
              <w:right w:val="single" w:sz="4" w:space="0" w:color="auto"/>
            </w:tcBorders>
            <w:shd w:val="clear" w:color="auto" w:fill="auto"/>
            <w:hideMark/>
            <w:tcPrChange w:id="336" w:author="MCT" w:date="2024-10-21T10:54:00Z">
              <w:tcPr>
                <w:tcW w:w="4644" w:type="dxa"/>
                <w:tcBorders>
                  <w:top w:val="nil"/>
                  <w:left w:val="nil"/>
                  <w:bottom w:val="single" w:sz="4" w:space="0" w:color="auto"/>
                  <w:right w:val="single" w:sz="4" w:space="0" w:color="auto"/>
                </w:tcBorders>
                <w:shd w:val="clear" w:color="auto" w:fill="auto"/>
                <w:hideMark/>
              </w:tcPr>
            </w:tcPrChange>
          </w:tcPr>
          <w:p w14:paraId="3C8191B0" w14:textId="77777777" w:rsidR="008A723D" w:rsidRPr="007C710F" w:rsidRDefault="008A723D" w:rsidP="00293026">
            <w:pPr>
              <w:autoSpaceDE/>
              <w:autoSpaceDN/>
              <w:rPr>
                <w:ins w:id="337" w:author="MCT" w:date="2024-10-21T10:48:00Z"/>
                <w:rFonts w:ascii="Calibri" w:hAnsi="Calibri" w:cs="Calibri"/>
                <w:color w:val="000000"/>
                <w:sz w:val="22"/>
                <w:szCs w:val="22"/>
              </w:rPr>
            </w:pPr>
            <w:ins w:id="338" w:author="MCT" w:date="2024-10-21T10:48:00Z">
              <w:r w:rsidRPr="007C710F">
                <w:rPr>
                  <w:rFonts w:ascii="Calibri" w:hAnsi="Calibri" w:cs="Calibri"/>
                  <w:color w:val="000000"/>
                  <w:sz w:val="22"/>
                  <w:szCs w:val="22"/>
                </w:rPr>
                <w:t>ESI ID</w:t>
              </w:r>
            </w:ins>
          </w:p>
        </w:tc>
      </w:tr>
      <w:tr w:rsidR="008A723D" w:rsidRPr="007C710F" w14:paraId="430D10EB" w14:textId="77777777" w:rsidTr="008A723D">
        <w:tblPrEx>
          <w:tblW w:w="9060" w:type="dxa"/>
          <w:tblInd w:w="93" w:type="dxa"/>
          <w:tblPrExChange w:id="339" w:author="MCT" w:date="2024-10-21T10:54:00Z">
            <w:tblPrEx>
              <w:tblW w:w="9060" w:type="dxa"/>
              <w:tblInd w:w="93" w:type="dxa"/>
            </w:tblPrEx>
          </w:tblPrExChange>
        </w:tblPrEx>
        <w:trPr>
          <w:trHeight w:val="300"/>
          <w:ins w:id="340" w:author="MCT" w:date="2024-10-21T10:48:00Z"/>
          <w:trPrChange w:id="341" w:author="MCT" w:date="2024-10-21T10:54:00Z">
            <w:trPr>
              <w:trHeight w:val="300"/>
            </w:trPr>
          </w:trPrChange>
        </w:trPr>
        <w:tc>
          <w:tcPr>
            <w:tcW w:w="266" w:type="dxa"/>
            <w:tcBorders>
              <w:top w:val="nil"/>
              <w:left w:val="nil"/>
              <w:bottom w:val="nil"/>
              <w:right w:val="single" w:sz="4" w:space="0" w:color="auto"/>
            </w:tcBorders>
            <w:shd w:val="clear" w:color="auto" w:fill="auto"/>
            <w:noWrap/>
            <w:hideMark/>
            <w:tcPrChange w:id="342" w:author="MCT" w:date="2024-10-21T10:54:00Z">
              <w:tcPr>
                <w:tcW w:w="83" w:type="dxa"/>
                <w:tcBorders>
                  <w:top w:val="nil"/>
                  <w:left w:val="nil"/>
                  <w:bottom w:val="nil"/>
                  <w:right w:val="single" w:sz="4" w:space="0" w:color="auto"/>
                </w:tcBorders>
                <w:shd w:val="clear" w:color="auto" w:fill="auto"/>
                <w:noWrap/>
                <w:hideMark/>
              </w:tcPr>
            </w:tcPrChange>
          </w:tcPr>
          <w:p w14:paraId="249F724F" w14:textId="77777777" w:rsidR="008A723D" w:rsidRPr="007C710F" w:rsidRDefault="008A723D" w:rsidP="00293026">
            <w:pPr>
              <w:autoSpaceDE/>
              <w:autoSpaceDN/>
              <w:rPr>
                <w:ins w:id="343" w:author="MCT" w:date="2024-10-21T10:48:00Z"/>
                <w:rFonts w:ascii="Calibri" w:hAnsi="Calibri" w:cs="Calibri"/>
                <w:color w:val="000000"/>
                <w:sz w:val="22"/>
                <w:szCs w:val="22"/>
              </w:rPr>
            </w:pPr>
            <w:ins w:id="344"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noWrap/>
            <w:hideMark/>
            <w:tcPrChange w:id="345" w:author="MCT" w:date="2024-10-21T10:54:00Z">
              <w:tcPr>
                <w:tcW w:w="4333" w:type="dxa"/>
                <w:gridSpan w:val="2"/>
                <w:tcBorders>
                  <w:top w:val="nil"/>
                  <w:left w:val="nil"/>
                  <w:bottom w:val="single" w:sz="4" w:space="0" w:color="auto"/>
                  <w:right w:val="single" w:sz="4" w:space="0" w:color="auto"/>
                </w:tcBorders>
                <w:shd w:val="clear" w:color="auto" w:fill="auto"/>
                <w:noWrap/>
                <w:hideMark/>
              </w:tcPr>
            </w:tcPrChange>
          </w:tcPr>
          <w:p w14:paraId="13F108EF" w14:textId="77777777" w:rsidR="008A723D" w:rsidRPr="007C710F" w:rsidRDefault="008A723D" w:rsidP="00293026">
            <w:pPr>
              <w:autoSpaceDE/>
              <w:autoSpaceDN/>
              <w:rPr>
                <w:ins w:id="346" w:author="MCT" w:date="2024-10-21T10:48:00Z"/>
                <w:rFonts w:ascii="Calibri" w:hAnsi="Calibri" w:cs="Calibri"/>
                <w:color w:val="000000"/>
                <w:sz w:val="22"/>
                <w:szCs w:val="22"/>
              </w:rPr>
            </w:pPr>
            <w:ins w:id="347" w:author="MCT" w:date="2024-10-21T10:48:00Z">
              <w:r w:rsidRPr="007C710F">
                <w:rPr>
                  <w:rFonts w:ascii="Calibri" w:hAnsi="Calibri" w:cs="Calibri"/>
                  <w:color w:val="000000"/>
                  <w:sz w:val="22"/>
                  <w:szCs w:val="22"/>
                </w:rPr>
                <w:t>REF~SU~N</w:t>
              </w:r>
            </w:ins>
          </w:p>
        </w:tc>
        <w:tc>
          <w:tcPr>
            <w:tcW w:w="4535" w:type="dxa"/>
            <w:tcBorders>
              <w:top w:val="nil"/>
              <w:left w:val="nil"/>
              <w:bottom w:val="single" w:sz="4" w:space="0" w:color="auto"/>
              <w:right w:val="single" w:sz="4" w:space="0" w:color="auto"/>
            </w:tcBorders>
            <w:shd w:val="clear" w:color="auto" w:fill="auto"/>
            <w:hideMark/>
            <w:tcPrChange w:id="348" w:author="MCT" w:date="2024-10-21T10:54:00Z">
              <w:tcPr>
                <w:tcW w:w="4644" w:type="dxa"/>
                <w:tcBorders>
                  <w:top w:val="nil"/>
                  <w:left w:val="nil"/>
                  <w:bottom w:val="single" w:sz="4" w:space="0" w:color="auto"/>
                  <w:right w:val="single" w:sz="4" w:space="0" w:color="auto"/>
                </w:tcBorders>
                <w:shd w:val="clear" w:color="auto" w:fill="auto"/>
                <w:hideMark/>
              </w:tcPr>
            </w:tcPrChange>
          </w:tcPr>
          <w:p w14:paraId="20F07033" w14:textId="77777777" w:rsidR="008A723D" w:rsidRPr="007C710F" w:rsidRDefault="008A723D" w:rsidP="00293026">
            <w:pPr>
              <w:autoSpaceDE/>
              <w:autoSpaceDN/>
              <w:rPr>
                <w:ins w:id="349" w:author="MCT" w:date="2024-10-21T10:48:00Z"/>
                <w:rFonts w:ascii="Calibri" w:hAnsi="Calibri" w:cs="Calibri"/>
                <w:color w:val="000000"/>
                <w:sz w:val="22"/>
                <w:szCs w:val="22"/>
              </w:rPr>
            </w:pPr>
            <w:ins w:id="350" w:author="MCT" w:date="2024-10-21T10:48:00Z">
              <w:r w:rsidRPr="007C710F">
                <w:rPr>
                  <w:rFonts w:ascii="Calibri" w:hAnsi="Calibri" w:cs="Calibri"/>
                  <w:color w:val="000000"/>
                  <w:sz w:val="22"/>
                  <w:szCs w:val="22"/>
                </w:rPr>
                <w:t>Special Needs Indicator</w:t>
              </w:r>
            </w:ins>
          </w:p>
        </w:tc>
      </w:tr>
      <w:tr w:rsidR="008A723D" w:rsidRPr="007C710F" w14:paraId="49945B6D" w14:textId="77777777" w:rsidTr="008A723D">
        <w:tblPrEx>
          <w:tblW w:w="9060" w:type="dxa"/>
          <w:tblInd w:w="93" w:type="dxa"/>
          <w:tblPrExChange w:id="351" w:author="MCT" w:date="2024-10-21T10:54:00Z">
            <w:tblPrEx>
              <w:tblW w:w="9060" w:type="dxa"/>
              <w:tblInd w:w="93" w:type="dxa"/>
            </w:tblPrEx>
          </w:tblPrExChange>
        </w:tblPrEx>
        <w:trPr>
          <w:trHeight w:val="300"/>
          <w:ins w:id="352" w:author="MCT" w:date="2024-10-21T10:48:00Z"/>
          <w:trPrChange w:id="353" w:author="MCT" w:date="2024-10-21T10:54:00Z">
            <w:trPr>
              <w:trHeight w:val="300"/>
            </w:trPr>
          </w:trPrChange>
        </w:trPr>
        <w:tc>
          <w:tcPr>
            <w:tcW w:w="266" w:type="dxa"/>
            <w:tcBorders>
              <w:top w:val="nil"/>
              <w:left w:val="nil"/>
              <w:bottom w:val="single" w:sz="4" w:space="0" w:color="auto"/>
              <w:right w:val="single" w:sz="4" w:space="0" w:color="auto"/>
            </w:tcBorders>
            <w:shd w:val="clear" w:color="auto" w:fill="auto"/>
            <w:noWrap/>
            <w:hideMark/>
            <w:tcPrChange w:id="354" w:author="MCT" w:date="2024-10-21T10:54:00Z">
              <w:tcPr>
                <w:tcW w:w="83" w:type="dxa"/>
                <w:tcBorders>
                  <w:top w:val="nil"/>
                  <w:left w:val="nil"/>
                  <w:bottom w:val="single" w:sz="4" w:space="0" w:color="auto"/>
                  <w:right w:val="single" w:sz="4" w:space="0" w:color="auto"/>
                </w:tcBorders>
                <w:shd w:val="clear" w:color="auto" w:fill="auto"/>
                <w:noWrap/>
                <w:hideMark/>
              </w:tcPr>
            </w:tcPrChange>
          </w:tcPr>
          <w:p w14:paraId="674EF0A5" w14:textId="77777777" w:rsidR="008A723D" w:rsidRPr="007C710F" w:rsidRDefault="008A723D" w:rsidP="00293026">
            <w:pPr>
              <w:autoSpaceDE/>
              <w:autoSpaceDN/>
              <w:rPr>
                <w:ins w:id="355" w:author="MCT" w:date="2024-10-21T10:48:00Z"/>
                <w:rFonts w:ascii="Calibri" w:hAnsi="Calibri" w:cs="Calibri"/>
                <w:color w:val="000000"/>
                <w:sz w:val="22"/>
                <w:szCs w:val="22"/>
              </w:rPr>
            </w:pPr>
            <w:ins w:id="356" w:author="MCT" w:date="2024-10-21T10:48:00Z">
              <w:r w:rsidRPr="007C710F">
                <w:rPr>
                  <w:rFonts w:ascii="Calibri" w:hAnsi="Calibri" w:cs="Calibri"/>
                  <w:color w:val="000000"/>
                  <w:sz w:val="22"/>
                  <w:szCs w:val="22"/>
                </w:rPr>
                <w:t> </w:t>
              </w:r>
            </w:ins>
          </w:p>
        </w:tc>
        <w:tc>
          <w:tcPr>
            <w:tcW w:w="4259" w:type="dxa"/>
            <w:tcBorders>
              <w:top w:val="nil"/>
              <w:left w:val="nil"/>
              <w:bottom w:val="single" w:sz="4" w:space="0" w:color="auto"/>
              <w:right w:val="single" w:sz="4" w:space="0" w:color="auto"/>
            </w:tcBorders>
            <w:shd w:val="clear" w:color="auto" w:fill="auto"/>
            <w:noWrap/>
            <w:hideMark/>
            <w:tcPrChange w:id="357" w:author="MCT" w:date="2024-10-21T10:54:00Z">
              <w:tcPr>
                <w:tcW w:w="4333" w:type="dxa"/>
                <w:gridSpan w:val="2"/>
                <w:tcBorders>
                  <w:top w:val="nil"/>
                  <w:left w:val="nil"/>
                  <w:bottom w:val="single" w:sz="4" w:space="0" w:color="auto"/>
                  <w:right w:val="single" w:sz="4" w:space="0" w:color="auto"/>
                </w:tcBorders>
                <w:shd w:val="clear" w:color="auto" w:fill="auto"/>
                <w:noWrap/>
                <w:hideMark/>
              </w:tcPr>
            </w:tcPrChange>
          </w:tcPr>
          <w:p w14:paraId="5A72CBA6" w14:textId="77777777" w:rsidR="008A723D" w:rsidRPr="007C710F" w:rsidRDefault="008A723D" w:rsidP="00293026">
            <w:pPr>
              <w:autoSpaceDE/>
              <w:autoSpaceDN/>
              <w:rPr>
                <w:ins w:id="358" w:author="MCT" w:date="2024-10-21T10:48:00Z"/>
                <w:rFonts w:ascii="Calibri" w:hAnsi="Calibri" w:cs="Calibri"/>
                <w:color w:val="000000"/>
                <w:sz w:val="22"/>
                <w:szCs w:val="22"/>
              </w:rPr>
            </w:pPr>
            <w:ins w:id="359" w:author="MCT" w:date="2024-10-21T10:48:00Z">
              <w:r w:rsidRPr="007C710F">
                <w:rPr>
                  <w:rFonts w:ascii="Calibri" w:hAnsi="Calibri" w:cs="Calibri"/>
                  <w:color w:val="000000"/>
                  <w:sz w:val="22"/>
                  <w:szCs w:val="22"/>
                </w:rPr>
                <w:t>DTM~375~20090429</w:t>
              </w:r>
            </w:ins>
          </w:p>
        </w:tc>
        <w:tc>
          <w:tcPr>
            <w:tcW w:w="4535" w:type="dxa"/>
            <w:tcBorders>
              <w:top w:val="nil"/>
              <w:left w:val="nil"/>
              <w:bottom w:val="single" w:sz="4" w:space="0" w:color="auto"/>
              <w:right w:val="single" w:sz="4" w:space="0" w:color="auto"/>
            </w:tcBorders>
            <w:shd w:val="clear" w:color="auto" w:fill="auto"/>
            <w:hideMark/>
            <w:tcPrChange w:id="360" w:author="MCT" w:date="2024-10-21T10:54:00Z">
              <w:tcPr>
                <w:tcW w:w="4644" w:type="dxa"/>
                <w:tcBorders>
                  <w:top w:val="nil"/>
                  <w:left w:val="nil"/>
                  <w:bottom w:val="single" w:sz="4" w:space="0" w:color="auto"/>
                  <w:right w:val="single" w:sz="4" w:space="0" w:color="auto"/>
                </w:tcBorders>
                <w:shd w:val="clear" w:color="auto" w:fill="auto"/>
                <w:hideMark/>
              </w:tcPr>
            </w:tcPrChange>
          </w:tcPr>
          <w:p w14:paraId="00FB73C1" w14:textId="77777777" w:rsidR="008A723D" w:rsidRPr="007C710F" w:rsidRDefault="008A723D" w:rsidP="00293026">
            <w:pPr>
              <w:autoSpaceDE/>
              <w:autoSpaceDN/>
              <w:rPr>
                <w:ins w:id="361" w:author="MCT" w:date="2024-10-21T10:48:00Z"/>
                <w:rFonts w:ascii="Calibri" w:hAnsi="Calibri" w:cs="Calibri"/>
                <w:color w:val="000000"/>
                <w:sz w:val="22"/>
                <w:szCs w:val="22"/>
              </w:rPr>
            </w:pPr>
            <w:ins w:id="362" w:author="MCT" w:date="2024-10-21T10:48:00Z">
              <w:r w:rsidRPr="007C710F">
                <w:rPr>
                  <w:rFonts w:ascii="Calibri" w:hAnsi="Calibri" w:cs="Calibri"/>
                  <w:color w:val="000000"/>
                  <w:sz w:val="22"/>
                  <w:szCs w:val="22"/>
                </w:rPr>
                <w:t>Requested Move In Date</w:t>
              </w:r>
            </w:ins>
          </w:p>
        </w:tc>
      </w:tr>
      <w:tr w:rsidR="008A723D" w:rsidRPr="007C710F" w14:paraId="6EFB528C" w14:textId="77777777" w:rsidTr="008A723D">
        <w:tblPrEx>
          <w:tblW w:w="9060" w:type="dxa"/>
          <w:tblInd w:w="93" w:type="dxa"/>
          <w:tblPrExChange w:id="363" w:author="MCT" w:date="2024-10-21T10:54:00Z">
            <w:tblPrEx>
              <w:tblW w:w="9060" w:type="dxa"/>
              <w:tblInd w:w="93" w:type="dxa"/>
            </w:tblPrEx>
          </w:tblPrExChange>
        </w:tblPrEx>
        <w:trPr>
          <w:trHeight w:val="600"/>
          <w:ins w:id="364" w:author="MCT" w:date="2024-10-21T10:48:00Z"/>
          <w:trPrChange w:id="365" w:author="MCT" w:date="2024-10-21T10:54:00Z">
            <w:trPr>
              <w:trHeight w:val="600"/>
            </w:trPr>
          </w:trPrChange>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Change w:id="366" w:author="MCT" w:date="2024-10-21T10:54:00Z">
              <w:tcPr>
                <w:tcW w:w="4416"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14:paraId="5B8433CC" w14:textId="77777777" w:rsidR="008A723D" w:rsidRPr="007C710F" w:rsidRDefault="008A723D" w:rsidP="00293026">
            <w:pPr>
              <w:autoSpaceDE/>
              <w:autoSpaceDN/>
              <w:rPr>
                <w:ins w:id="367" w:author="MCT" w:date="2024-10-21T10:48:00Z"/>
                <w:rFonts w:ascii="Calibri" w:hAnsi="Calibri" w:cs="Calibri"/>
                <w:color w:val="000000"/>
                <w:sz w:val="22"/>
                <w:szCs w:val="22"/>
              </w:rPr>
            </w:pPr>
            <w:ins w:id="368" w:author="MCT" w:date="2024-10-21T10:48:00Z">
              <w:r w:rsidRPr="007C710F">
                <w:rPr>
                  <w:rFonts w:ascii="Calibri" w:hAnsi="Calibri" w:cs="Calibri"/>
                  <w:color w:val="000000"/>
                  <w:sz w:val="22"/>
                  <w:szCs w:val="22"/>
                </w:rPr>
                <w:t>SE~18~000000001</w:t>
              </w:r>
            </w:ins>
          </w:p>
        </w:tc>
        <w:tc>
          <w:tcPr>
            <w:tcW w:w="4535" w:type="dxa"/>
            <w:tcBorders>
              <w:top w:val="nil"/>
              <w:left w:val="nil"/>
              <w:bottom w:val="single" w:sz="4" w:space="0" w:color="auto"/>
              <w:right w:val="single" w:sz="4" w:space="0" w:color="auto"/>
            </w:tcBorders>
            <w:shd w:val="clear" w:color="auto" w:fill="auto"/>
            <w:hideMark/>
            <w:tcPrChange w:id="369" w:author="MCT" w:date="2024-10-21T10:54:00Z">
              <w:tcPr>
                <w:tcW w:w="4644" w:type="dxa"/>
                <w:tcBorders>
                  <w:top w:val="nil"/>
                  <w:left w:val="nil"/>
                  <w:bottom w:val="single" w:sz="4" w:space="0" w:color="auto"/>
                  <w:right w:val="single" w:sz="4" w:space="0" w:color="auto"/>
                </w:tcBorders>
                <w:shd w:val="clear" w:color="auto" w:fill="auto"/>
                <w:hideMark/>
              </w:tcPr>
            </w:tcPrChange>
          </w:tcPr>
          <w:p w14:paraId="79C3FE2F" w14:textId="77777777" w:rsidR="008A723D" w:rsidRPr="007C710F" w:rsidRDefault="008A723D" w:rsidP="00293026">
            <w:pPr>
              <w:autoSpaceDE/>
              <w:autoSpaceDN/>
              <w:rPr>
                <w:ins w:id="370" w:author="MCT" w:date="2024-10-21T10:48:00Z"/>
                <w:rFonts w:ascii="Calibri" w:hAnsi="Calibri" w:cs="Calibri"/>
                <w:color w:val="000000"/>
                <w:sz w:val="22"/>
                <w:szCs w:val="22"/>
              </w:rPr>
            </w:pPr>
            <w:ins w:id="371" w:author="MCT" w:date="2024-10-21T10:48:00Z">
              <w:r w:rsidRPr="007C710F">
                <w:rPr>
                  <w:rFonts w:ascii="Calibri" w:hAnsi="Calibri" w:cs="Calibri"/>
                  <w:color w:val="000000"/>
                  <w:sz w:val="22"/>
                  <w:szCs w:val="22"/>
                </w:rPr>
                <w:t>Number of Segments, Transaction Set Control Number</w:t>
              </w:r>
            </w:ins>
          </w:p>
        </w:tc>
      </w:tr>
    </w:tbl>
    <w:p w14:paraId="3A9AC044" w14:textId="77777777" w:rsidR="008A723D" w:rsidRDefault="008A723D" w:rsidP="008A723D">
      <w:pPr>
        <w:pStyle w:val="NoSpacing"/>
        <w:rPr>
          <w:ins w:id="372" w:author="MCT" w:date="2024-10-21T10:48:00Z"/>
          <w:snapToGrid w:val="0"/>
        </w:rPr>
      </w:pPr>
    </w:p>
    <w:p w14:paraId="5DCED0D6" w14:textId="77777777" w:rsidR="008A723D" w:rsidRDefault="008A723D" w:rsidP="008A723D">
      <w:pPr>
        <w:pStyle w:val="NoSpacing"/>
        <w:rPr>
          <w:ins w:id="373" w:author="MCT" w:date="2024-10-21T10:48:00Z"/>
          <w:snapToGrid w:val="0"/>
        </w:rPr>
      </w:pPr>
    </w:p>
    <w:p w14:paraId="622E7D4E" w14:textId="77777777" w:rsidR="008A723D" w:rsidRDefault="008A723D" w:rsidP="008A723D">
      <w:pPr>
        <w:pStyle w:val="NoSpacing"/>
        <w:rPr>
          <w:ins w:id="374" w:author="MCT" w:date="2024-10-21T10:48:00Z"/>
          <w:snapToGrid w:val="0"/>
        </w:rPr>
      </w:pPr>
    </w:p>
    <w:p w14:paraId="7CD77A86" w14:textId="2C89F1D4" w:rsidR="008A723D" w:rsidRDefault="008A723D">
      <w:pPr>
        <w:rPr>
          <w:snapToGrid w:val="0"/>
        </w:rPr>
      </w:pPr>
    </w:p>
    <w:sectPr w:rsidR="008A723D">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26FBF" w14:textId="77777777" w:rsidR="00A577D8" w:rsidRDefault="00A577D8">
      <w:r>
        <w:separator/>
      </w:r>
    </w:p>
  </w:endnote>
  <w:endnote w:type="continuationSeparator" w:id="0">
    <w:p w14:paraId="4FDD0EB5" w14:textId="77777777" w:rsidR="00A577D8" w:rsidRDefault="00A57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3285A" w14:textId="77777777" w:rsidR="00E60811" w:rsidRDefault="00E608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8EEE4" w14:textId="77777777" w:rsidR="001B46B6" w:rsidRDefault="001B46B6">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937B4A">
      <w:rPr>
        <w:noProof/>
        <w:snapToGrid w:val="0"/>
      </w:rPr>
      <w:t>3</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37B4A">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09DD" w14:textId="77777777" w:rsidR="00E60811" w:rsidRDefault="00E608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1818F" w14:textId="77777777" w:rsidR="00A577D8" w:rsidRDefault="00A577D8">
      <w:r>
        <w:separator/>
      </w:r>
    </w:p>
  </w:footnote>
  <w:footnote w:type="continuationSeparator" w:id="0">
    <w:p w14:paraId="4AB3E056" w14:textId="77777777" w:rsidR="00A577D8" w:rsidRDefault="00A57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C61E0" w14:textId="77777777" w:rsidR="00E60811" w:rsidRDefault="00E608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071A" w14:textId="77777777" w:rsidR="001B46B6" w:rsidRDefault="001B46B6">
    <w:pPr>
      <w:pStyle w:val="Header"/>
      <w:widowControl/>
      <w:jc w:val="right"/>
      <w:rPr>
        <w:rFonts w:ascii="Times New Roman" w:hAnsi="Times New Roman"/>
        <w:b/>
        <w:sz w:val="24"/>
      </w:rPr>
    </w:pPr>
    <w:del w:id="375" w:author="MCT" w:date="2023-02-13T11:34:00Z">
      <w:r w:rsidDel="00BE4DB1">
        <w:rPr>
          <w:rFonts w:ascii="Times New Roman" w:hAnsi="Times New Roman"/>
          <w:b/>
          <w:sz w:val="24"/>
        </w:rPr>
        <w:delText>J</w:delText>
      </w:r>
      <w:r w:rsidR="00937B4A" w:rsidDel="00BE4DB1">
        <w:rPr>
          <w:rFonts w:ascii="Times New Roman" w:hAnsi="Times New Roman"/>
          <w:b/>
          <w:sz w:val="24"/>
        </w:rPr>
        <w:delText>une 11</w:delText>
      </w:r>
      <w:r w:rsidDel="00BE4DB1">
        <w:rPr>
          <w:rFonts w:ascii="Times New Roman" w:hAnsi="Times New Roman"/>
          <w:b/>
          <w:sz w:val="24"/>
        </w:rPr>
        <w:delText>, 2012</w:delText>
      </w:r>
    </w:del>
    <w:ins w:id="376" w:author="MCT" w:date="2023-05-01T10:49:00Z">
      <w:r w:rsidR="00E60811" w:rsidRPr="00E60811">
        <w:rPr>
          <w:rFonts w:ascii="Times New Roman" w:hAnsi="Times New Roman"/>
          <w:b/>
          <w:sz w:val="24"/>
        </w:rPr>
        <w:t xml:space="preserve"> </w:t>
      </w:r>
      <w:r w:rsidR="00E60811">
        <w:rPr>
          <w:rFonts w:ascii="Times New Roman" w:hAnsi="Times New Roman"/>
          <w:b/>
          <w:sz w:val="24"/>
        </w:rPr>
        <w:t>November 11, 2024</w:t>
      </w:r>
    </w:ins>
  </w:p>
  <w:p w14:paraId="03822D37" w14:textId="77777777" w:rsidR="001B46B6" w:rsidRDefault="001B46B6">
    <w:pPr>
      <w:pStyle w:val="Header"/>
      <w:widowControl/>
      <w:jc w:val="right"/>
      <w:rPr>
        <w:rFonts w:ascii="Times New Roman" w:hAnsi="Times New Roman"/>
      </w:rPr>
    </w:pPr>
    <w:r>
      <w:rPr>
        <w:rFonts w:ascii="Times New Roman" w:hAnsi="Times New Roman"/>
      </w:rPr>
      <w:t>T814_16: Move In Request</w:t>
    </w:r>
  </w:p>
  <w:p w14:paraId="340D565F" w14:textId="77777777" w:rsidR="001B46B6" w:rsidRDefault="001B46B6">
    <w:pPr>
      <w:pStyle w:val="Header"/>
      <w:widowControl/>
      <w:jc w:val="right"/>
    </w:pPr>
    <w:r>
      <w:rPr>
        <w:rFonts w:ascii="Times New Roman" w:hAnsi="Times New Roman"/>
      </w:rPr>
      <w:t xml:space="preserve">Version </w:t>
    </w:r>
    <w:del w:id="377" w:author="MCT" w:date="2023-02-13T11:34:00Z">
      <w:r w:rsidDel="00BE4DB1">
        <w:rPr>
          <w:rFonts w:ascii="Times New Roman" w:hAnsi="Times New Roman"/>
        </w:rPr>
        <w:delText>4.0</w:delText>
      </w:r>
    </w:del>
    <w:ins w:id="378" w:author="MCT" w:date="2023-02-13T11:34:00Z">
      <w:r w:rsidR="00BE4DB1">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AB63A" w14:textId="77777777" w:rsidR="00E60811" w:rsidRDefault="00E608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52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169C1E07"/>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B850059"/>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D711CB6"/>
    <w:multiLevelType w:val="hybridMultilevel"/>
    <w:tmpl w:val="3F5C058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08D6A6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4C55B5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8865BB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2AA009FF"/>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A369D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5FB73DC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57910D3"/>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699C4C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6B586C96"/>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D56D4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EC053B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491092814">
    <w:abstractNumId w:val="1"/>
  </w:num>
  <w:num w:numId="2" w16cid:durableId="2024550083">
    <w:abstractNumId w:val="14"/>
  </w:num>
  <w:num w:numId="3" w16cid:durableId="591353964">
    <w:abstractNumId w:val="2"/>
  </w:num>
  <w:num w:numId="4" w16cid:durableId="1891109618">
    <w:abstractNumId w:val="5"/>
  </w:num>
  <w:num w:numId="5" w16cid:durableId="292711064">
    <w:abstractNumId w:val="16"/>
  </w:num>
  <w:num w:numId="6" w16cid:durableId="530847705">
    <w:abstractNumId w:val="8"/>
  </w:num>
  <w:num w:numId="7" w16cid:durableId="390664110">
    <w:abstractNumId w:val="7"/>
  </w:num>
  <w:num w:numId="8" w16cid:durableId="1234584262">
    <w:abstractNumId w:val="9"/>
  </w:num>
  <w:num w:numId="9" w16cid:durableId="1800101860">
    <w:abstractNumId w:val="18"/>
  </w:num>
  <w:num w:numId="10" w16cid:durableId="2062560963">
    <w:abstractNumId w:val="6"/>
  </w:num>
  <w:num w:numId="11" w16cid:durableId="571352482">
    <w:abstractNumId w:val="21"/>
  </w:num>
  <w:num w:numId="12" w16cid:durableId="2065710739">
    <w:abstractNumId w:val="12"/>
  </w:num>
  <w:num w:numId="13" w16cid:durableId="1611156805">
    <w:abstractNumId w:val="11"/>
  </w:num>
  <w:num w:numId="14" w16cid:durableId="127626968">
    <w:abstractNumId w:val="17"/>
  </w:num>
  <w:num w:numId="15" w16cid:durableId="384640448">
    <w:abstractNumId w:val="0"/>
  </w:num>
  <w:num w:numId="16" w16cid:durableId="1942105060">
    <w:abstractNumId w:val="13"/>
  </w:num>
  <w:num w:numId="17" w16cid:durableId="2123380134">
    <w:abstractNumId w:val="15"/>
  </w:num>
  <w:num w:numId="18" w16cid:durableId="1367440589">
    <w:abstractNumId w:val="3"/>
  </w:num>
  <w:num w:numId="19" w16cid:durableId="510224312">
    <w:abstractNumId w:val="20"/>
  </w:num>
  <w:num w:numId="20" w16cid:durableId="1480339612">
    <w:abstractNumId w:val="10"/>
  </w:num>
  <w:num w:numId="21" w16cid:durableId="332148894">
    <w:abstractNumId w:val="19"/>
  </w:num>
  <w:num w:numId="22" w16cid:durableId="1572302748">
    <w:abstractNumId w:val="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09E7"/>
    <w:rsid w:val="00001598"/>
    <w:rsid w:val="00007BB9"/>
    <w:rsid w:val="0001218F"/>
    <w:rsid w:val="000309E7"/>
    <w:rsid w:val="0003257C"/>
    <w:rsid w:val="000A4BAE"/>
    <w:rsid w:val="00100FF2"/>
    <w:rsid w:val="00172D31"/>
    <w:rsid w:val="00174A61"/>
    <w:rsid w:val="001B46B6"/>
    <w:rsid w:val="001D07EB"/>
    <w:rsid w:val="001D25BC"/>
    <w:rsid w:val="00200BF2"/>
    <w:rsid w:val="002D4A81"/>
    <w:rsid w:val="002F5786"/>
    <w:rsid w:val="00342FC8"/>
    <w:rsid w:val="0034722A"/>
    <w:rsid w:val="00387CC4"/>
    <w:rsid w:val="003A18D4"/>
    <w:rsid w:val="003B5515"/>
    <w:rsid w:val="00406A70"/>
    <w:rsid w:val="00435A09"/>
    <w:rsid w:val="004455A7"/>
    <w:rsid w:val="0044776B"/>
    <w:rsid w:val="00455DF8"/>
    <w:rsid w:val="00461735"/>
    <w:rsid w:val="00561B15"/>
    <w:rsid w:val="005E281E"/>
    <w:rsid w:val="005F562E"/>
    <w:rsid w:val="00617894"/>
    <w:rsid w:val="006B7C18"/>
    <w:rsid w:val="006D2C3E"/>
    <w:rsid w:val="00767BAB"/>
    <w:rsid w:val="007C710F"/>
    <w:rsid w:val="007E024D"/>
    <w:rsid w:val="007E5D2B"/>
    <w:rsid w:val="00803F01"/>
    <w:rsid w:val="0088700E"/>
    <w:rsid w:val="008A3F41"/>
    <w:rsid w:val="008A723D"/>
    <w:rsid w:val="00937B4A"/>
    <w:rsid w:val="009803EF"/>
    <w:rsid w:val="00A12243"/>
    <w:rsid w:val="00A264F4"/>
    <w:rsid w:val="00A577D8"/>
    <w:rsid w:val="00A63EF2"/>
    <w:rsid w:val="00A72B1A"/>
    <w:rsid w:val="00A77E06"/>
    <w:rsid w:val="00A94213"/>
    <w:rsid w:val="00A97276"/>
    <w:rsid w:val="00AB2D34"/>
    <w:rsid w:val="00AD60DE"/>
    <w:rsid w:val="00B017A8"/>
    <w:rsid w:val="00B0378C"/>
    <w:rsid w:val="00B309C4"/>
    <w:rsid w:val="00B95AE0"/>
    <w:rsid w:val="00BB7B00"/>
    <w:rsid w:val="00BC0DDD"/>
    <w:rsid w:val="00BC5E66"/>
    <w:rsid w:val="00BD1EE8"/>
    <w:rsid w:val="00BE4DB1"/>
    <w:rsid w:val="00BF1CD8"/>
    <w:rsid w:val="00BF308C"/>
    <w:rsid w:val="00C42476"/>
    <w:rsid w:val="00C471DC"/>
    <w:rsid w:val="00C50BBD"/>
    <w:rsid w:val="00CA257B"/>
    <w:rsid w:val="00CD3739"/>
    <w:rsid w:val="00D05A21"/>
    <w:rsid w:val="00D10144"/>
    <w:rsid w:val="00D413A9"/>
    <w:rsid w:val="00DB711F"/>
    <w:rsid w:val="00DC46F5"/>
    <w:rsid w:val="00DF008C"/>
    <w:rsid w:val="00E03893"/>
    <w:rsid w:val="00E552AF"/>
    <w:rsid w:val="00E60811"/>
    <w:rsid w:val="00EF774E"/>
    <w:rsid w:val="00F3656C"/>
    <w:rsid w:val="00F90E62"/>
    <w:rsid w:val="00FA3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4D68926C"/>
  <w15:chartTrackingRefBased/>
  <w15:docId w15:val="{5F547B2A-F3FA-4F79-9320-B155635E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6A70"/>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Caption">
    <w:name w:val="caption"/>
    <w:basedOn w:val="Normal"/>
    <w:next w:val="Normal"/>
    <w:qFormat/>
    <w:pPr>
      <w:widowControl w:val="0"/>
    </w:pPr>
    <w:rPr>
      <w:b/>
      <w:bCs/>
      <w:sz w:val="40"/>
      <w:szCs w:val="40"/>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rPr>
      <w:b/>
      <w:bCs/>
    </w:rPr>
  </w:style>
  <w:style w:type="paragraph" w:styleId="NoSpacing">
    <w:name w:val="No Spacing"/>
    <w:uiPriority w:val="1"/>
    <w:qFormat/>
    <w:rsid w:val="003B5515"/>
    <w:rPr>
      <w:rFonts w:ascii="Calibri" w:eastAsia="Calibri" w:hAnsi="Calibri"/>
      <w:sz w:val="22"/>
      <w:szCs w:val="22"/>
    </w:rPr>
  </w:style>
  <w:style w:type="paragraph" w:styleId="BalloonText">
    <w:name w:val="Balloon Text"/>
    <w:basedOn w:val="Normal"/>
    <w:link w:val="BalloonTextChar"/>
    <w:rsid w:val="00D413A9"/>
    <w:rPr>
      <w:rFonts w:ascii="Tahoma" w:hAnsi="Tahoma" w:cs="Tahoma"/>
      <w:sz w:val="16"/>
      <w:szCs w:val="16"/>
    </w:rPr>
  </w:style>
  <w:style w:type="character" w:customStyle="1" w:styleId="BalloonTextChar">
    <w:name w:val="Balloon Text Char"/>
    <w:link w:val="BalloonText"/>
    <w:rsid w:val="00D413A9"/>
    <w:rPr>
      <w:rFonts w:ascii="Tahoma" w:hAnsi="Tahoma" w:cs="Tahoma"/>
      <w:sz w:val="16"/>
      <w:szCs w:val="16"/>
    </w:rPr>
  </w:style>
  <w:style w:type="paragraph" w:styleId="Revision">
    <w:name w:val="Revision"/>
    <w:hidden/>
    <w:uiPriority w:val="99"/>
    <w:semiHidden/>
    <w:rsid w:val="00BD1EE8"/>
  </w:style>
  <w:style w:type="character" w:styleId="UnresolvedMention">
    <w:name w:val="Unresolved Mention"/>
    <w:basedOn w:val="DefaultParagraphFont"/>
    <w:uiPriority w:val="99"/>
    <w:semiHidden/>
    <w:unhideWhenUsed/>
    <w:rsid w:val="008A72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31524">
      <w:bodyDiv w:val="1"/>
      <w:marLeft w:val="0"/>
      <w:marRight w:val="0"/>
      <w:marTop w:val="0"/>
      <w:marBottom w:val="0"/>
      <w:divBdr>
        <w:top w:val="none" w:sz="0" w:space="0" w:color="auto"/>
        <w:left w:val="none" w:sz="0" w:space="0" w:color="auto"/>
        <w:bottom w:val="none" w:sz="0" w:space="0" w:color="auto"/>
        <w:right w:val="none" w:sz="0" w:space="0" w:color="auto"/>
      </w:divBdr>
    </w:div>
    <w:div w:id="703215603">
      <w:bodyDiv w:val="1"/>
      <w:marLeft w:val="0"/>
      <w:marRight w:val="0"/>
      <w:marTop w:val="0"/>
      <w:marBottom w:val="0"/>
      <w:divBdr>
        <w:top w:val="none" w:sz="0" w:space="0" w:color="auto"/>
        <w:left w:val="none" w:sz="0" w:space="0" w:color="auto"/>
        <w:bottom w:val="none" w:sz="0" w:space="0" w:color="auto"/>
        <w:right w:val="none" w:sz="0" w:space="0" w:color="auto"/>
      </w:divBdr>
    </w:div>
    <w:div w:id="1267813967">
      <w:bodyDiv w:val="1"/>
      <w:marLeft w:val="0"/>
      <w:marRight w:val="0"/>
      <w:marTop w:val="0"/>
      <w:marBottom w:val="0"/>
      <w:divBdr>
        <w:top w:val="none" w:sz="0" w:space="0" w:color="auto"/>
        <w:left w:val="none" w:sz="0" w:space="0" w:color="auto"/>
        <w:bottom w:val="none" w:sz="0" w:space="0" w:color="auto"/>
        <w:right w:val="none" w:sz="0" w:space="0" w:color="auto"/>
      </w:divBdr>
    </w:div>
    <w:div w:id="1693146328">
      <w:bodyDiv w:val="1"/>
      <w:marLeft w:val="0"/>
      <w:marRight w:val="0"/>
      <w:marTop w:val="0"/>
      <w:marBottom w:val="0"/>
      <w:divBdr>
        <w:top w:val="none" w:sz="0" w:space="0" w:color="auto"/>
        <w:left w:val="none" w:sz="0" w:space="0" w:color="auto"/>
        <w:bottom w:val="none" w:sz="0" w:space="0" w:color="auto"/>
        <w:right w:val="none" w:sz="0" w:space="0" w:color="auto"/>
      </w:divBdr>
    </w:div>
    <w:div w:id="199021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3</cp:revision>
  <cp:lastPrinted>2000-07-03T22:01:00Z</cp:lastPrinted>
  <dcterms:created xsi:type="dcterms:W3CDTF">2024-09-30T18:03:00Z</dcterms:created>
  <dcterms:modified xsi:type="dcterms:W3CDTF">2024-10-21T15:54:00Z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83b23596-25e5-4ec4-86e2-d2da559e0332</vt:lpwstr>
  </property>
  <property fmtid="{D5CDD505-2E9C-101B-9397-08002B2CF9AE}" pid="8" name="MSIP_Label_7084cbda-52b8-46fb-a7b7-cb5bd465ed85_ContentBits">
    <vt:lpwstr>0</vt:lpwstr>
  </property>
</Properties>
</file>