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A20F3" w14:textId="77777777" w:rsidR="0024639B" w:rsidRDefault="0024639B">
      <w:pPr>
        <w:pStyle w:val="Footer"/>
        <w:widowControl/>
        <w:tabs>
          <w:tab w:val="clear" w:pos="4320"/>
          <w:tab w:val="clear" w:pos="8640"/>
        </w:tabs>
        <w:rPr>
          <w:rFonts w:ascii="Times New Roman" w:hAnsi="Times New Roman" w:cs="Times New Roman"/>
        </w:rPr>
      </w:pPr>
      <w:bookmarkStart w:id="0" w:name="book1"/>
      <w:bookmarkEnd w:id="0"/>
    </w:p>
    <w:p w14:paraId="61AEB369" w14:textId="77777777" w:rsidR="0024639B" w:rsidRDefault="0024639B"/>
    <w:p w14:paraId="0625B8A3" w14:textId="77777777" w:rsidR="0024639B" w:rsidRDefault="0024639B"/>
    <w:p w14:paraId="7028F17F" w14:textId="77777777" w:rsidR="0024639B" w:rsidRDefault="0024639B"/>
    <w:p w14:paraId="6DC57C63" w14:textId="77777777" w:rsidR="0024639B" w:rsidRDefault="0024639B"/>
    <w:p w14:paraId="4C41C77E" w14:textId="77777777" w:rsidR="0024639B" w:rsidRDefault="0024639B">
      <w:pPr>
        <w:jc w:val="center"/>
        <w:rPr>
          <w:b/>
          <w:bCs/>
          <w:sz w:val="96"/>
          <w:szCs w:val="96"/>
        </w:rPr>
      </w:pPr>
      <w:r>
        <w:rPr>
          <w:b/>
          <w:bCs/>
          <w:sz w:val="96"/>
          <w:szCs w:val="96"/>
        </w:rPr>
        <w:t>Texas</w:t>
      </w:r>
    </w:p>
    <w:p w14:paraId="128F0B69" w14:textId="77777777" w:rsidR="0024639B" w:rsidRDefault="0024639B">
      <w:pPr>
        <w:jc w:val="center"/>
        <w:rPr>
          <w:b/>
          <w:bCs/>
          <w:sz w:val="96"/>
          <w:szCs w:val="96"/>
        </w:rPr>
      </w:pPr>
    </w:p>
    <w:p w14:paraId="14B57E6F" w14:textId="77777777" w:rsidR="0024639B" w:rsidRDefault="0024639B">
      <w:pPr>
        <w:jc w:val="center"/>
        <w:rPr>
          <w:b/>
          <w:bCs/>
          <w:sz w:val="96"/>
          <w:szCs w:val="96"/>
        </w:rPr>
      </w:pPr>
      <w:r>
        <w:rPr>
          <w:b/>
          <w:bCs/>
          <w:sz w:val="96"/>
          <w:szCs w:val="96"/>
          <w:u w:val="single"/>
        </w:rPr>
        <w:t>S</w:t>
      </w:r>
      <w:r>
        <w:rPr>
          <w:b/>
          <w:bCs/>
          <w:sz w:val="96"/>
          <w:szCs w:val="96"/>
        </w:rPr>
        <w:t>tandard</w:t>
      </w:r>
    </w:p>
    <w:p w14:paraId="11C02026" w14:textId="77777777" w:rsidR="0024639B" w:rsidRDefault="0024639B">
      <w:pPr>
        <w:jc w:val="center"/>
        <w:rPr>
          <w:b/>
          <w:bCs/>
          <w:sz w:val="96"/>
          <w:szCs w:val="96"/>
        </w:rPr>
      </w:pPr>
      <w:r>
        <w:rPr>
          <w:b/>
          <w:bCs/>
          <w:sz w:val="96"/>
          <w:szCs w:val="96"/>
          <w:u w:val="single"/>
        </w:rPr>
        <w:t>E</w:t>
      </w:r>
      <w:r>
        <w:rPr>
          <w:b/>
          <w:bCs/>
          <w:sz w:val="96"/>
          <w:szCs w:val="96"/>
        </w:rPr>
        <w:t>lectronic</w:t>
      </w:r>
    </w:p>
    <w:p w14:paraId="129E11A6" w14:textId="77777777" w:rsidR="0024639B" w:rsidRDefault="0024639B">
      <w:pPr>
        <w:jc w:val="center"/>
        <w:rPr>
          <w:b/>
          <w:bCs/>
          <w:sz w:val="96"/>
          <w:szCs w:val="96"/>
        </w:rPr>
      </w:pPr>
      <w:r>
        <w:rPr>
          <w:b/>
          <w:bCs/>
          <w:sz w:val="96"/>
          <w:szCs w:val="96"/>
          <w:u w:val="single"/>
        </w:rPr>
        <w:t>T</w:t>
      </w:r>
      <w:r>
        <w:rPr>
          <w:b/>
          <w:bCs/>
          <w:sz w:val="96"/>
          <w:szCs w:val="96"/>
        </w:rPr>
        <w:t>ransaction</w:t>
      </w:r>
    </w:p>
    <w:p w14:paraId="5517B77D" w14:textId="77777777" w:rsidR="0024639B" w:rsidRDefault="0024639B">
      <w:pPr>
        <w:jc w:val="center"/>
        <w:rPr>
          <w:sz w:val="72"/>
          <w:szCs w:val="72"/>
        </w:rPr>
      </w:pPr>
    </w:p>
    <w:p w14:paraId="09E71A5E" w14:textId="77777777" w:rsidR="0024639B" w:rsidRDefault="0024639B">
      <w:pPr>
        <w:jc w:val="center"/>
        <w:rPr>
          <w:b/>
          <w:bCs/>
          <w:sz w:val="72"/>
          <w:szCs w:val="72"/>
        </w:rPr>
      </w:pPr>
      <w:r>
        <w:rPr>
          <w:b/>
          <w:bCs/>
          <w:sz w:val="72"/>
          <w:szCs w:val="72"/>
        </w:rPr>
        <w:t>814_14:</w:t>
      </w:r>
    </w:p>
    <w:p w14:paraId="01EB4778" w14:textId="77777777" w:rsidR="0024639B" w:rsidRDefault="0024639B">
      <w:pPr>
        <w:pStyle w:val="Heading5"/>
      </w:pPr>
    </w:p>
    <w:p w14:paraId="3A21665D" w14:textId="77777777" w:rsidR="0024639B" w:rsidRDefault="00233759">
      <w:pPr>
        <w:pStyle w:val="Heading5"/>
      </w:pPr>
      <w:r>
        <w:t>Drop</w:t>
      </w:r>
      <w:r w:rsidR="005054EF">
        <w:t xml:space="preserve"> </w:t>
      </w:r>
      <w:r w:rsidR="0024639B">
        <w:t>Enrollment Request</w:t>
      </w:r>
    </w:p>
    <w:p w14:paraId="2E60D83A" w14:textId="77777777" w:rsidR="0024639B" w:rsidRDefault="0024639B">
      <w:pPr>
        <w:jc w:val="center"/>
        <w:rPr>
          <w:sz w:val="72"/>
          <w:szCs w:val="72"/>
          <w:u w:val="single"/>
        </w:rPr>
      </w:pPr>
    </w:p>
    <w:p w14:paraId="5453FCC4" w14:textId="77777777" w:rsidR="0024639B" w:rsidRDefault="0024639B">
      <w:pPr>
        <w:rPr>
          <w:sz w:val="32"/>
          <w:szCs w:val="32"/>
          <w:u w:val="single"/>
        </w:rPr>
      </w:pPr>
    </w:p>
    <w:p w14:paraId="3514C0EC"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839EFC7" w14:textId="77777777" w:rsidR="0024639B" w:rsidRPr="009D76FC" w:rsidRDefault="0024639B">
      <w:pPr>
        <w:rPr>
          <w:sz w:val="32"/>
          <w:szCs w:val="32"/>
          <w:lang w:val="fr-FR"/>
        </w:rPr>
      </w:pPr>
      <w:r w:rsidRPr="009D76FC">
        <w:rPr>
          <w:sz w:val="32"/>
          <w:szCs w:val="32"/>
          <w:lang w:val="fr-FR"/>
        </w:rPr>
        <w:t>ANSI ASC X12 Ver/Rel 004010</w:t>
      </w:r>
    </w:p>
    <w:p w14:paraId="61B0A186" w14:textId="77777777" w:rsidR="0024639B" w:rsidRDefault="0024639B">
      <w:pPr>
        <w:rPr>
          <w:sz w:val="32"/>
          <w:szCs w:val="32"/>
        </w:rPr>
      </w:pPr>
      <w:r>
        <w:rPr>
          <w:sz w:val="32"/>
          <w:szCs w:val="32"/>
        </w:rPr>
        <w:t>Transaction Set 814</w:t>
      </w:r>
    </w:p>
    <w:p w14:paraId="503171D0" w14:textId="77777777" w:rsidR="0024639B" w:rsidRDefault="0024639B">
      <w:pPr>
        <w:ind w:right="144"/>
        <w:jc w:val="center"/>
        <w:rPr>
          <w:b/>
          <w:bCs/>
          <w:snapToGrid w:val="0"/>
          <w:sz w:val="40"/>
          <w:szCs w:val="40"/>
        </w:rPr>
      </w:pPr>
      <w:r>
        <w:rPr>
          <w:sz w:val="48"/>
          <w:szCs w:val="48"/>
        </w:rPr>
        <w:br w:type="page"/>
      </w:r>
      <w:r>
        <w:rPr>
          <w:b/>
          <w:bCs/>
          <w:snapToGrid w:val="0"/>
          <w:sz w:val="40"/>
          <w:szCs w:val="40"/>
        </w:rPr>
        <w:lastRenderedPageBreak/>
        <w:t>Texas 814_14:</w:t>
      </w:r>
    </w:p>
    <w:p w14:paraId="13E81421" w14:textId="77777777" w:rsidR="0024639B" w:rsidRDefault="00677262">
      <w:pPr>
        <w:pStyle w:val="Heading7"/>
        <w:jc w:val="center"/>
      </w:pPr>
      <w:r>
        <w:t>Drop Enrollment Request</w:t>
      </w:r>
    </w:p>
    <w:p w14:paraId="4958E81D" w14:textId="77777777" w:rsidR="0024639B" w:rsidRDefault="0024639B">
      <w:pPr>
        <w:ind w:right="144"/>
        <w:rPr>
          <w:snapToGrid w:val="0"/>
          <w:sz w:val="36"/>
          <w:szCs w:val="36"/>
        </w:rPr>
      </w:pPr>
    </w:p>
    <w:p w14:paraId="72CD8E3A" w14:textId="77777777" w:rsidR="0024639B" w:rsidRDefault="0024639B">
      <w:pPr>
        <w:ind w:right="144"/>
        <w:rPr>
          <w:snapToGrid w:val="0"/>
          <w:sz w:val="36"/>
          <w:szCs w:val="36"/>
        </w:rPr>
      </w:pPr>
    </w:p>
    <w:p w14:paraId="52D64446"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01061F5B" w14:textId="77777777" w:rsidR="00677262" w:rsidRDefault="00677262" w:rsidP="00677262">
      <w:pPr>
        <w:pStyle w:val="BodyText"/>
        <w:rPr>
          <w:sz w:val="32"/>
          <w:szCs w:val="32"/>
        </w:rPr>
      </w:pPr>
    </w:p>
    <w:p w14:paraId="62ED8514" w14:textId="77777777" w:rsidR="00677262" w:rsidRDefault="00677262" w:rsidP="00677262">
      <w:pPr>
        <w:pStyle w:val="BodyText"/>
        <w:rPr>
          <w:sz w:val="32"/>
          <w:szCs w:val="32"/>
        </w:rPr>
      </w:pPr>
      <w:r>
        <w:rPr>
          <w:sz w:val="32"/>
          <w:szCs w:val="32"/>
        </w:rPr>
        <w:t>This transaction set is from ERCOT to the Gaining CR in response to an Acquisition Transfer.</w:t>
      </w:r>
    </w:p>
    <w:p w14:paraId="4D1731BF" w14:textId="77777777" w:rsidR="00233759" w:rsidRDefault="00233759">
      <w:pPr>
        <w:ind w:right="144"/>
        <w:rPr>
          <w:snapToGrid w:val="0"/>
          <w:sz w:val="32"/>
          <w:szCs w:val="32"/>
        </w:rPr>
      </w:pPr>
    </w:p>
    <w:p w14:paraId="0DDC5DC2" w14:textId="77777777" w:rsidR="0024639B" w:rsidRDefault="0024639B">
      <w:pPr>
        <w:ind w:right="144"/>
        <w:rPr>
          <w:snapToGrid w:val="0"/>
          <w:sz w:val="32"/>
          <w:szCs w:val="32"/>
        </w:rPr>
      </w:pPr>
      <w:r>
        <w:rPr>
          <w:snapToGrid w:val="0"/>
          <w:sz w:val="32"/>
          <w:szCs w:val="32"/>
        </w:rPr>
        <w:t xml:space="preserve">Document Flow: </w:t>
      </w:r>
    </w:p>
    <w:p w14:paraId="5A058822" w14:textId="77777777" w:rsidR="00233759" w:rsidRDefault="00233759" w:rsidP="00233759">
      <w:pPr>
        <w:numPr>
          <w:ilvl w:val="0"/>
          <w:numId w:val="1"/>
        </w:numPr>
        <w:ind w:right="144"/>
        <w:rPr>
          <w:snapToGrid w:val="0"/>
          <w:sz w:val="32"/>
          <w:szCs w:val="32"/>
        </w:rPr>
      </w:pPr>
      <w:r>
        <w:rPr>
          <w:snapToGrid w:val="0"/>
          <w:sz w:val="32"/>
          <w:szCs w:val="32"/>
        </w:rPr>
        <w:t>ERCOT to POLR</w:t>
      </w:r>
    </w:p>
    <w:p w14:paraId="21446415" w14:textId="77777777" w:rsidR="00233759" w:rsidRDefault="00233759" w:rsidP="00233759">
      <w:pPr>
        <w:numPr>
          <w:ilvl w:val="0"/>
          <w:numId w:val="1"/>
        </w:numPr>
        <w:ind w:right="144"/>
        <w:rPr>
          <w:snapToGrid w:val="0"/>
          <w:sz w:val="32"/>
          <w:szCs w:val="32"/>
        </w:rPr>
      </w:pPr>
      <w:r>
        <w:rPr>
          <w:snapToGrid w:val="0"/>
          <w:sz w:val="32"/>
          <w:szCs w:val="32"/>
        </w:rPr>
        <w:t xml:space="preserve">ERCOT to designated </w:t>
      </w:r>
      <w:proofErr w:type="gramStart"/>
      <w:r>
        <w:rPr>
          <w:snapToGrid w:val="0"/>
          <w:sz w:val="32"/>
          <w:szCs w:val="32"/>
        </w:rPr>
        <w:t>CR</w:t>
      </w:r>
      <w:proofErr w:type="gramEnd"/>
    </w:p>
    <w:p w14:paraId="57C04A67" w14:textId="77777777" w:rsidR="00677262" w:rsidRDefault="00677262" w:rsidP="00233759">
      <w:pPr>
        <w:numPr>
          <w:ilvl w:val="0"/>
          <w:numId w:val="1"/>
        </w:numPr>
        <w:ind w:right="144"/>
        <w:rPr>
          <w:snapToGrid w:val="0"/>
          <w:sz w:val="32"/>
          <w:szCs w:val="32"/>
        </w:rPr>
      </w:pPr>
      <w:r>
        <w:rPr>
          <w:snapToGrid w:val="0"/>
          <w:sz w:val="32"/>
          <w:szCs w:val="32"/>
        </w:rPr>
        <w:t>ERCOT to Gaining CR</w:t>
      </w:r>
    </w:p>
    <w:p w14:paraId="06F323EB" w14:textId="77777777" w:rsidR="0024639B" w:rsidRDefault="0024639B">
      <w:pPr>
        <w:ind w:right="144"/>
        <w:rPr>
          <w:snapToGrid w:val="0"/>
          <w:sz w:val="32"/>
          <w:szCs w:val="32"/>
        </w:rPr>
      </w:pPr>
    </w:p>
    <w:p w14:paraId="38B5A153"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AFAB469"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6048F7" w:rsidRPr="003B705C" w14:paraId="6013326C" w14:textId="77777777" w:rsidTr="00B8558D">
        <w:trPr>
          <w:cantSplit/>
          <w:trHeight w:val="530"/>
        </w:trPr>
        <w:tc>
          <w:tcPr>
            <w:tcW w:w="1620" w:type="dxa"/>
            <w:tcBorders>
              <w:top w:val="nil"/>
              <w:left w:val="nil"/>
              <w:bottom w:val="nil"/>
              <w:right w:val="nil"/>
            </w:tcBorders>
          </w:tcPr>
          <w:p w14:paraId="6EE7F004"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2EFBB6B" w14:textId="77777777" w:rsidR="006048F7" w:rsidRPr="003B705C" w:rsidRDefault="006048F7"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1F5DC59" w14:textId="77777777" w:rsidR="006048F7" w:rsidRPr="003B705C" w:rsidRDefault="006048F7" w:rsidP="00B8558D">
            <w:pPr>
              <w:keepNext/>
              <w:widowControl w:val="0"/>
              <w:tabs>
                <w:tab w:val="left" w:pos="6858"/>
              </w:tabs>
              <w:outlineLvl w:val="0"/>
              <w:rPr>
                <w:b/>
                <w:bCs/>
                <w:sz w:val="32"/>
              </w:rPr>
            </w:pPr>
            <w:r w:rsidRPr="003B705C">
              <w:rPr>
                <w:b/>
                <w:bCs/>
                <w:sz w:val="32"/>
              </w:rPr>
              <w:t>Summary of Changes</w:t>
            </w:r>
          </w:p>
        </w:tc>
      </w:tr>
      <w:tr w:rsidR="006048F7" w:rsidRPr="003B705C" w14:paraId="5862AF2D" w14:textId="77777777" w:rsidTr="00B8558D">
        <w:trPr>
          <w:cantSplit/>
          <w:trHeight w:val="504"/>
        </w:trPr>
        <w:tc>
          <w:tcPr>
            <w:tcW w:w="1620" w:type="dxa"/>
            <w:tcBorders>
              <w:top w:val="nil"/>
              <w:left w:val="nil"/>
              <w:bottom w:val="nil"/>
            </w:tcBorders>
          </w:tcPr>
          <w:p w14:paraId="5B824F3F"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0017B">
              <w:rPr>
                <w:sz w:val="18"/>
                <w:szCs w:val="18"/>
              </w:rPr>
              <w:t>30,</w:t>
            </w:r>
            <w:r w:rsidRPr="003B705C">
              <w:rPr>
                <w:sz w:val="18"/>
                <w:szCs w:val="18"/>
              </w:rPr>
              <w:t xml:space="preserve"> 20</w:t>
            </w:r>
            <w:r>
              <w:rPr>
                <w:sz w:val="18"/>
                <w:szCs w:val="18"/>
              </w:rPr>
              <w:t>1</w:t>
            </w:r>
            <w:r w:rsidRPr="003B705C">
              <w:rPr>
                <w:sz w:val="18"/>
                <w:szCs w:val="18"/>
              </w:rPr>
              <w:t>0</w:t>
            </w:r>
          </w:p>
          <w:p w14:paraId="312700F3"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05C34AE" w14:textId="77777777" w:rsidR="006048F7" w:rsidRPr="003B705C" w:rsidRDefault="006048F7"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C5DDF37" w14:textId="77777777" w:rsidR="00B21BDD" w:rsidRDefault="00B21BDD" w:rsidP="00B21BDD">
            <w:pPr>
              <w:rPr>
                <w:sz w:val="18"/>
                <w:szCs w:val="18"/>
              </w:rPr>
            </w:pPr>
            <w:r w:rsidRPr="003B705C">
              <w:rPr>
                <w:sz w:val="18"/>
                <w:szCs w:val="18"/>
              </w:rPr>
              <w:t>Initial Release</w:t>
            </w:r>
          </w:p>
          <w:p w14:paraId="2848F8F4" w14:textId="77777777" w:rsidR="006048F7" w:rsidRPr="003B705C" w:rsidRDefault="006048F7" w:rsidP="00B8558D">
            <w:pPr>
              <w:rPr>
                <w:sz w:val="18"/>
                <w:szCs w:val="18"/>
              </w:rPr>
            </w:pPr>
          </w:p>
          <w:p w14:paraId="1283766B" w14:textId="77777777" w:rsidR="005D7CDB" w:rsidRPr="003B705C" w:rsidRDefault="005D7CDB" w:rsidP="00B21BDD">
            <w:pPr>
              <w:rPr>
                <w:sz w:val="18"/>
                <w:szCs w:val="18"/>
              </w:rPr>
            </w:pPr>
          </w:p>
        </w:tc>
      </w:tr>
      <w:tr w:rsidR="0058496C" w:rsidRPr="003B705C" w14:paraId="782E1654" w14:textId="77777777" w:rsidTr="00B8558D">
        <w:trPr>
          <w:cantSplit/>
          <w:trHeight w:val="504"/>
        </w:trPr>
        <w:tc>
          <w:tcPr>
            <w:tcW w:w="1620" w:type="dxa"/>
            <w:tcBorders>
              <w:top w:val="nil"/>
              <w:left w:val="nil"/>
              <w:bottom w:val="nil"/>
            </w:tcBorders>
          </w:tcPr>
          <w:p w14:paraId="5CE7360D" w14:textId="77777777" w:rsidR="0058496C" w:rsidRDefault="0058496C"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C1C48">
              <w:rPr>
                <w:sz w:val="18"/>
                <w:szCs w:val="18"/>
              </w:rPr>
              <w:t>11</w:t>
            </w:r>
            <w:r>
              <w:rPr>
                <w:sz w:val="18"/>
                <w:szCs w:val="18"/>
              </w:rPr>
              <w:t>, 2012</w:t>
            </w:r>
          </w:p>
          <w:p w14:paraId="2D116F5C" w14:textId="77777777" w:rsidR="0058496C" w:rsidRDefault="0058496C"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0E9DFB6" w14:textId="77777777" w:rsidR="0058496C" w:rsidRPr="003B705C" w:rsidRDefault="0058496C"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73800F0" w14:textId="77777777" w:rsidR="0058496C" w:rsidRDefault="0058496C" w:rsidP="00B8558D">
            <w:pPr>
              <w:rPr>
                <w:sz w:val="18"/>
                <w:szCs w:val="18"/>
              </w:rPr>
            </w:pPr>
            <w:r>
              <w:rPr>
                <w:sz w:val="18"/>
                <w:szCs w:val="18"/>
              </w:rPr>
              <w:t>Updated examples for TX SET 4.0</w:t>
            </w:r>
          </w:p>
          <w:p w14:paraId="3A88DD64" w14:textId="77777777" w:rsidR="005D7CDB" w:rsidRDefault="005D7CDB" w:rsidP="00B8558D">
            <w:pPr>
              <w:rPr>
                <w:sz w:val="18"/>
                <w:szCs w:val="18"/>
              </w:rPr>
            </w:pPr>
          </w:p>
          <w:p w14:paraId="2FA215E1" w14:textId="77777777" w:rsidR="005D7CDB" w:rsidRPr="003B705C" w:rsidRDefault="005D7CDB" w:rsidP="00B8558D">
            <w:pPr>
              <w:rPr>
                <w:sz w:val="18"/>
                <w:szCs w:val="18"/>
              </w:rPr>
            </w:pPr>
          </w:p>
        </w:tc>
      </w:tr>
      <w:tr w:rsidR="005D7CDB" w:rsidRPr="003B705C" w14:paraId="33AC5A2F" w14:textId="77777777" w:rsidTr="00B8558D">
        <w:trPr>
          <w:cantSplit/>
          <w:trHeight w:val="504"/>
          <w:ins w:id="1" w:author="MCT" w:date="2023-02-10T10:21:00Z"/>
        </w:trPr>
        <w:tc>
          <w:tcPr>
            <w:tcW w:w="1620" w:type="dxa"/>
            <w:tcBorders>
              <w:top w:val="nil"/>
              <w:left w:val="nil"/>
              <w:bottom w:val="nil"/>
            </w:tcBorders>
          </w:tcPr>
          <w:p w14:paraId="1B1B7A32" w14:textId="77777777" w:rsidR="00951886" w:rsidRDefault="00951886" w:rsidP="009518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MCT" w:date="2023-05-02T11:30:00Z"/>
                <w:sz w:val="18"/>
                <w:szCs w:val="18"/>
              </w:rPr>
            </w:pPr>
            <w:ins w:id="3" w:author="MCT" w:date="2023-05-02T11:30:00Z">
              <w:r>
                <w:rPr>
                  <w:sz w:val="18"/>
                  <w:szCs w:val="18"/>
                </w:rPr>
                <w:t>November 11, 2024</w:t>
              </w:r>
            </w:ins>
          </w:p>
          <w:p w14:paraId="082B9660" w14:textId="77777777" w:rsidR="005D7CDB" w:rsidRDefault="005D7CDB"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MCT" w:date="2023-02-10T10:21:00Z"/>
                <w:sz w:val="18"/>
                <w:szCs w:val="18"/>
              </w:rPr>
            </w:pPr>
            <w:ins w:id="5" w:author="MCT" w:date="2023-02-10T10:21:00Z">
              <w:r>
                <w:rPr>
                  <w:sz w:val="18"/>
                  <w:szCs w:val="18"/>
                </w:rPr>
                <w:t>Version 5.0</w:t>
              </w:r>
            </w:ins>
          </w:p>
        </w:tc>
        <w:tc>
          <w:tcPr>
            <w:tcW w:w="180" w:type="dxa"/>
            <w:tcBorders>
              <w:top w:val="nil"/>
              <w:left w:val="nil"/>
              <w:bottom w:val="nil"/>
              <w:right w:val="nil"/>
            </w:tcBorders>
          </w:tcPr>
          <w:p w14:paraId="0B349BEC" w14:textId="77777777" w:rsidR="005D7CDB" w:rsidRPr="003B705C" w:rsidRDefault="005D7CDB"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6" w:author="MCT" w:date="2023-02-10T10:21:00Z"/>
                <w:bCs/>
                <w:sz w:val="18"/>
                <w:szCs w:val="18"/>
              </w:rPr>
            </w:pPr>
          </w:p>
        </w:tc>
        <w:tc>
          <w:tcPr>
            <w:tcW w:w="8100" w:type="dxa"/>
            <w:tcBorders>
              <w:top w:val="nil"/>
              <w:left w:val="nil"/>
              <w:bottom w:val="nil"/>
              <w:right w:val="nil"/>
            </w:tcBorders>
          </w:tcPr>
          <w:p w14:paraId="7C4E654D" w14:textId="77777777" w:rsidR="00C20AFF" w:rsidRDefault="00C20AFF" w:rsidP="00C20AFF">
            <w:pPr>
              <w:rPr>
                <w:ins w:id="7" w:author="MCT" w:date="2023-05-02T16:01:00Z"/>
                <w:sz w:val="18"/>
                <w:szCs w:val="18"/>
              </w:rPr>
            </w:pPr>
            <w:ins w:id="8" w:author="MCT" w:date="2023-05-02T11:44:00Z">
              <w:r>
                <w:rPr>
                  <w:sz w:val="18"/>
                  <w:szCs w:val="18"/>
                </w:rPr>
                <w:t xml:space="preserve">Added County to N1*8R address </w:t>
              </w:r>
              <w:proofErr w:type="gramStart"/>
              <w:r>
                <w:rPr>
                  <w:sz w:val="18"/>
                  <w:szCs w:val="18"/>
                </w:rPr>
                <w:t>loop</w:t>
              </w:r>
            </w:ins>
            <w:proofErr w:type="gramEnd"/>
          </w:p>
          <w:p w14:paraId="6691407E" w14:textId="77777777" w:rsidR="00B93E87" w:rsidRDefault="00045558" w:rsidP="00B8558D">
            <w:pPr>
              <w:rPr>
                <w:ins w:id="9" w:author="MCT" w:date="2023-05-02T11:30:00Z"/>
                <w:sz w:val="18"/>
                <w:szCs w:val="18"/>
              </w:rPr>
            </w:pPr>
            <w:ins w:id="10" w:author="MCT" w:date="2023-05-02T16:01:00Z">
              <w:r>
                <w:rPr>
                  <w:sz w:val="18"/>
                  <w:szCs w:val="18"/>
                </w:rPr>
                <w:t>Added example for Metered Service Type</w:t>
              </w:r>
            </w:ins>
          </w:p>
          <w:p w14:paraId="6D6415FC" w14:textId="77777777" w:rsidR="00951886" w:rsidRDefault="00951886" w:rsidP="00B8558D">
            <w:pPr>
              <w:rPr>
                <w:ins w:id="11" w:author="MCT" w:date="2023-02-10T10:21:00Z"/>
                <w:sz w:val="18"/>
                <w:szCs w:val="18"/>
              </w:rPr>
            </w:pPr>
          </w:p>
        </w:tc>
      </w:tr>
    </w:tbl>
    <w:p w14:paraId="760C9DCE" w14:textId="77777777" w:rsidR="0024639B" w:rsidRDefault="0024639B">
      <w:pPr>
        <w:tabs>
          <w:tab w:val="right" w:pos="1800"/>
          <w:tab w:val="left" w:pos="2160"/>
        </w:tabs>
        <w:jc w:val="center"/>
        <w:rPr>
          <w:snapToGrid w:val="0"/>
        </w:rPr>
      </w:pPr>
    </w:p>
    <w:p w14:paraId="5D0ED4C8" w14:textId="77777777" w:rsidR="003B5716" w:rsidRDefault="0024639B" w:rsidP="003B5716">
      <w:pPr>
        <w:pStyle w:val="NoSpacing"/>
        <w:rPr>
          <w:snapToGrid w:val="0"/>
        </w:rPr>
      </w:pPr>
      <w:r>
        <w:rPr>
          <w:snapToGrid w:val="0"/>
        </w:rPr>
        <w:br w:type="page"/>
      </w:r>
      <w:r w:rsidR="00F73A32">
        <w:rPr>
          <w:snapToGrid w:val="0"/>
        </w:rPr>
        <w:lastRenderedPageBreak/>
        <w:t xml:space="preserve">814_14 Example #1 of </w:t>
      </w:r>
      <w:ins w:id="12" w:author="MCT" w:date="2023-05-02T16:02:00Z">
        <w:r w:rsidR="00045558">
          <w:rPr>
            <w:snapToGrid w:val="0"/>
          </w:rPr>
          <w:t>6</w:t>
        </w:r>
      </w:ins>
      <w:del w:id="13" w:author="MCT" w:date="2023-05-02T16:02:00Z">
        <w:r w:rsidR="0058496C" w:rsidDel="00045558">
          <w:rPr>
            <w:snapToGrid w:val="0"/>
          </w:rPr>
          <w:delText>5</w:delText>
        </w:r>
      </w:del>
    </w:p>
    <w:p w14:paraId="1D05DAB2" w14:textId="77777777" w:rsidR="003B5716" w:rsidRDefault="0058496C" w:rsidP="003B5716">
      <w:pPr>
        <w:pStyle w:val="NoSpacing"/>
        <w:rPr>
          <w:snapToGrid w:val="0"/>
        </w:rPr>
      </w:pPr>
      <w:r>
        <w:rPr>
          <w:snapToGrid w:val="0"/>
        </w:rPr>
        <w:t xml:space="preserve">Drop </w:t>
      </w:r>
      <w:r w:rsidR="003B5716">
        <w:rPr>
          <w:snapToGrid w:val="0"/>
        </w:rPr>
        <w:t>Enrollment Request –ERCOT</w:t>
      </w:r>
      <w:r>
        <w:rPr>
          <w:snapToGrid w:val="0"/>
        </w:rPr>
        <w:t xml:space="preserve"> to POLR or Designated CR</w:t>
      </w:r>
    </w:p>
    <w:tbl>
      <w:tblPr>
        <w:tblW w:w="9140" w:type="dxa"/>
        <w:tblInd w:w="93" w:type="dxa"/>
        <w:tblLayout w:type="fixed"/>
        <w:tblLook w:val="04A0" w:firstRow="1" w:lastRow="0" w:firstColumn="1" w:lastColumn="0" w:noHBand="0" w:noVBand="1"/>
      </w:tblPr>
      <w:tblGrid>
        <w:gridCol w:w="355"/>
        <w:gridCol w:w="355"/>
        <w:gridCol w:w="3805"/>
        <w:gridCol w:w="4625"/>
      </w:tblGrid>
      <w:tr w:rsidR="0058496C" w:rsidRPr="0058496C" w14:paraId="11EDE378" w14:textId="77777777" w:rsidTr="005E480D">
        <w:trPr>
          <w:trHeight w:val="147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4A39092"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64F96F6A"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3C2F6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15F4A20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6677672D" w14:textId="77777777" w:rsidTr="005E480D">
        <w:trPr>
          <w:trHeight w:val="12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34132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78D034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4CB0DAA1"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BE0AA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4EAC8D2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432E4B16"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7C01F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609159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5350965"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03676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37A1C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3E79D17"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B642A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6127EE2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3960E816" w14:textId="77777777" w:rsidTr="005E480D">
        <w:trPr>
          <w:trHeight w:val="300"/>
        </w:trPr>
        <w:tc>
          <w:tcPr>
            <w:tcW w:w="355" w:type="dxa"/>
            <w:tcBorders>
              <w:top w:val="nil"/>
              <w:left w:val="nil"/>
              <w:bottom w:val="nil"/>
              <w:right w:val="single" w:sz="4" w:space="0" w:color="auto"/>
            </w:tcBorders>
            <w:shd w:val="clear" w:color="auto" w:fill="auto"/>
            <w:hideMark/>
          </w:tcPr>
          <w:p w14:paraId="778256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E308F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07F0BBC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131DA36B" w14:textId="77777777" w:rsidTr="005E480D">
        <w:trPr>
          <w:trHeight w:val="300"/>
        </w:trPr>
        <w:tc>
          <w:tcPr>
            <w:tcW w:w="355" w:type="dxa"/>
            <w:tcBorders>
              <w:top w:val="nil"/>
              <w:left w:val="nil"/>
              <w:bottom w:val="single" w:sz="4" w:space="0" w:color="auto"/>
              <w:right w:val="single" w:sz="4" w:space="0" w:color="auto"/>
            </w:tcBorders>
            <w:shd w:val="clear" w:color="auto" w:fill="auto"/>
            <w:hideMark/>
          </w:tcPr>
          <w:p w14:paraId="55B4543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20F42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ins w:id="14" w:author="MCT" w:date="2023-02-10T10:21:00Z">
              <w:r w:rsidR="005D7CDB">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hideMark/>
          </w:tcPr>
          <w:p w14:paraId="1E6E93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ins w:id="15" w:author="MCT" w:date="2023-02-10T10:22:00Z">
              <w:r w:rsidR="005D7CDB">
                <w:rPr>
                  <w:rFonts w:ascii="Calibri" w:hAnsi="Calibri" w:cs="Calibri"/>
                  <w:color w:val="000000"/>
                  <w:sz w:val="22"/>
                  <w:szCs w:val="22"/>
                </w:rPr>
                <w:t>, County</w:t>
              </w:r>
            </w:ins>
          </w:p>
        </w:tc>
      </w:tr>
      <w:tr w:rsidR="0058496C" w:rsidRPr="0058496C" w14:paraId="401019BB"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3130B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3CA9257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0347E4E4" w14:textId="77777777" w:rsidTr="005E480D">
        <w:trPr>
          <w:trHeight w:val="300"/>
        </w:trPr>
        <w:tc>
          <w:tcPr>
            <w:tcW w:w="355" w:type="dxa"/>
            <w:tcBorders>
              <w:top w:val="nil"/>
              <w:left w:val="nil"/>
              <w:bottom w:val="nil"/>
              <w:right w:val="single" w:sz="4" w:space="0" w:color="auto"/>
            </w:tcBorders>
            <w:shd w:val="clear" w:color="auto" w:fill="auto"/>
            <w:hideMark/>
          </w:tcPr>
          <w:p w14:paraId="44B7F5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604A40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1BA0CF9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6B708E68" w14:textId="77777777" w:rsidTr="005E480D">
        <w:trPr>
          <w:trHeight w:val="300"/>
        </w:trPr>
        <w:tc>
          <w:tcPr>
            <w:tcW w:w="355" w:type="dxa"/>
            <w:tcBorders>
              <w:top w:val="nil"/>
              <w:left w:val="nil"/>
              <w:bottom w:val="single" w:sz="4" w:space="0" w:color="auto"/>
              <w:right w:val="single" w:sz="4" w:space="0" w:color="auto"/>
            </w:tcBorders>
            <w:shd w:val="clear" w:color="auto" w:fill="auto"/>
            <w:hideMark/>
          </w:tcPr>
          <w:p w14:paraId="7824B1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32CAC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291A27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0E4B373F"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81409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13CF2F0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55135061" w14:textId="77777777" w:rsidTr="005E480D">
        <w:trPr>
          <w:trHeight w:val="300"/>
        </w:trPr>
        <w:tc>
          <w:tcPr>
            <w:tcW w:w="355" w:type="dxa"/>
            <w:tcBorders>
              <w:top w:val="nil"/>
              <w:left w:val="nil"/>
              <w:bottom w:val="nil"/>
              <w:right w:val="single" w:sz="4" w:space="0" w:color="auto"/>
            </w:tcBorders>
            <w:shd w:val="clear" w:color="auto" w:fill="auto"/>
            <w:hideMark/>
          </w:tcPr>
          <w:p w14:paraId="769325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60CFA1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25" w:type="dxa"/>
            <w:tcBorders>
              <w:top w:val="nil"/>
              <w:left w:val="nil"/>
              <w:bottom w:val="single" w:sz="4" w:space="0" w:color="auto"/>
              <w:right w:val="single" w:sz="4" w:space="0" w:color="auto"/>
            </w:tcBorders>
            <w:shd w:val="clear" w:color="auto" w:fill="auto"/>
            <w:hideMark/>
          </w:tcPr>
          <w:p w14:paraId="3AE3ED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13E202B3" w14:textId="77777777" w:rsidTr="005E480D">
        <w:trPr>
          <w:trHeight w:val="300"/>
        </w:trPr>
        <w:tc>
          <w:tcPr>
            <w:tcW w:w="355" w:type="dxa"/>
            <w:tcBorders>
              <w:top w:val="nil"/>
              <w:left w:val="nil"/>
              <w:bottom w:val="nil"/>
              <w:right w:val="single" w:sz="4" w:space="0" w:color="auto"/>
            </w:tcBorders>
            <w:shd w:val="clear" w:color="auto" w:fill="auto"/>
            <w:hideMark/>
          </w:tcPr>
          <w:p w14:paraId="60FF75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35BD30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34BB63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05BB7521" w14:textId="77777777" w:rsidTr="005E480D">
        <w:trPr>
          <w:trHeight w:val="300"/>
        </w:trPr>
        <w:tc>
          <w:tcPr>
            <w:tcW w:w="355" w:type="dxa"/>
            <w:tcBorders>
              <w:top w:val="nil"/>
              <w:left w:val="nil"/>
              <w:bottom w:val="nil"/>
              <w:right w:val="single" w:sz="4" w:space="0" w:color="auto"/>
            </w:tcBorders>
            <w:shd w:val="clear" w:color="auto" w:fill="auto"/>
            <w:hideMark/>
          </w:tcPr>
          <w:p w14:paraId="608E460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D221C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0BE0B1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478B434C" w14:textId="77777777" w:rsidTr="005E480D">
        <w:trPr>
          <w:trHeight w:val="300"/>
        </w:trPr>
        <w:tc>
          <w:tcPr>
            <w:tcW w:w="355" w:type="dxa"/>
            <w:tcBorders>
              <w:top w:val="nil"/>
              <w:left w:val="nil"/>
              <w:bottom w:val="nil"/>
              <w:right w:val="single" w:sz="4" w:space="0" w:color="auto"/>
            </w:tcBorders>
            <w:shd w:val="clear" w:color="auto" w:fill="auto"/>
            <w:hideMark/>
          </w:tcPr>
          <w:p w14:paraId="038920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EA9BF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25" w:type="dxa"/>
            <w:tcBorders>
              <w:top w:val="nil"/>
              <w:left w:val="nil"/>
              <w:bottom w:val="single" w:sz="4" w:space="0" w:color="auto"/>
              <w:right w:val="single" w:sz="4" w:space="0" w:color="auto"/>
            </w:tcBorders>
            <w:shd w:val="clear" w:color="auto" w:fill="auto"/>
            <w:hideMark/>
          </w:tcPr>
          <w:p w14:paraId="1124B04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3689AA79" w14:textId="77777777" w:rsidTr="005E480D">
        <w:trPr>
          <w:trHeight w:val="300"/>
        </w:trPr>
        <w:tc>
          <w:tcPr>
            <w:tcW w:w="355" w:type="dxa"/>
            <w:tcBorders>
              <w:top w:val="nil"/>
              <w:left w:val="nil"/>
              <w:bottom w:val="nil"/>
              <w:right w:val="single" w:sz="4" w:space="0" w:color="auto"/>
            </w:tcBorders>
            <w:shd w:val="clear" w:color="auto" w:fill="auto"/>
            <w:hideMark/>
          </w:tcPr>
          <w:p w14:paraId="44A19A9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6B486D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25" w:type="dxa"/>
            <w:tcBorders>
              <w:top w:val="nil"/>
              <w:left w:val="nil"/>
              <w:bottom w:val="single" w:sz="4" w:space="0" w:color="auto"/>
              <w:right w:val="single" w:sz="4" w:space="0" w:color="auto"/>
            </w:tcBorders>
            <w:shd w:val="clear" w:color="auto" w:fill="auto"/>
            <w:hideMark/>
          </w:tcPr>
          <w:p w14:paraId="56A5ED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07863B8A" w14:textId="77777777" w:rsidTr="005E480D">
        <w:trPr>
          <w:trHeight w:val="300"/>
        </w:trPr>
        <w:tc>
          <w:tcPr>
            <w:tcW w:w="355" w:type="dxa"/>
            <w:tcBorders>
              <w:top w:val="nil"/>
              <w:left w:val="nil"/>
              <w:bottom w:val="nil"/>
              <w:right w:val="single" w:sz="4" w:space="0" w:color="auto"/>
            </w:tcBorders>
            <w:shd w:val="clear" w:color="auto" w:fill="auto"/>
            <w:hideMark/>
          </w:tcPr>
          <w:p w14:paraId="5A5DC1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9E245C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625" w:type="dxa"/>
            <w:tcBorders>
              <w:top w:val="nil"/>
              <w:left w:val="nil"/>
              <w:bottom w:val="single" w:sz="4" w:space="0" w:color="auto"/>
              <w:right w:val="single" w:sz="4" w:space="0" w:color="auto"/>
            </w:tcBorders>
            <w:shd w:val="clear" w:color="auto" w:fill="auto"/>
            <w:hideMark/>
          </w:tcPr>
          <w:p w14:paraId="589C842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18812D11" w14:textId="77777777" w:rsidTr="005E480D">
        <w:trPr>
          <w:trHeight w:val="300"/>
        </w:trPr>
        <w:tc>
          <w:tcPr>
            <w:tcW w:w="355" w:type="dxa"/>
            <w:tcBorders>
              <w:top w:val="nil"/>
              <w:left w:val="nil"/>
              <w:bottom w:val="nil"/>
              <w:right w:val="single" w:sz="4" w:space="0" w:color="auto"/>
            </w:tcBorders>
            <w:shd w:val="clear" w:color="auto" w:fill="auto"/>
            <w:hideMark/>
          </w:tcPr>
          <w:p w14:paraId="43A6C4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FC097C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4A8CD9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w:t>
            </w:r>
          </w:p>
        </w:tc>
      </w:tr>
      <w:tr w:rsidR="0058496C" w:rsidRPr="0058496C" w14:paraId="05762457" w14:textId="77777777" w:rsidTr="005E480D">
        <w:trPr>
          <w:trHeight w:val="300"/>
        </w:trPr>
        <w:tc>
          <w:tcPr>
            <w:tcW w:w="355" w:type="dxa"/>
            <w:tcBorders>
              <w:top w:val="nil"/>
              <w:left w:val="nil"/>
              <w:bottom w:val="nil"/>
              <w:right w:val="single" w:sz="4" w:space="0" w:color="auto"/>
            </w:tcBorders>
            <w:shd w:val="clear" w:color="auto" w:fill="auto"/>
            <w:hideMark/>
          </w:tcPr>
          <w:p w14:paraId="2EAA9AA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1FCACD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357FDE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50317907" w14:textId="77777777" w:rsidTr="005E480D">
        <w:trPr>
          <w:trHeight w:val="300"/>
        </w:trPr>
        <w:tc>
          <w:tcPr>
            <w:tcW w:w="355" w:type="dxa"/>
            <w:tcBorders>
              <w:top w:val="nil"/>
              <w:left w:val="nil"/>
              <w:bottom w:val="nil"/>
              <w:right w:val="single" w:sz="4" w:space="0" w:color="auto"/>
            </w:tcBorders>
            <w:shd w:val="clear" w:color="auto" w:fill="auto"/>
            <w:hideMark/>
          </w:tcPr>
          <w:p w14:paraId="205CD70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4B0FA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25" w:type="dxa"/>
            <w:tcBorders>
              <w:top w:val="nil"/>
              <w:left w:val="nil"/>
              <w:bottom w:val="single" w:sz="4" w:space="0" w:color="auto"/>
              <w:right w:val="single" w:sz="4" w:space="0" w:color="auto"/>
            </w:tcBorders>
            <w:shd w:val="clear" w:color="auto" w:fill="auto"/>
            <w:hideMark/>
          </w:tcPr>
          <w:p w14:paraId="3476E4B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37692C0E" w14:textId="77777777" w:rsidTr="005E480D">
        <w:trPr>
          <w:trHeight w:val="300"/>
        </w:trPr>
        <w:tc>
          <w:tcPr>
            <w:tcW w:w="355" w:type="dxa"/>
            <w:tcBorders>
              <w:top w:val="nil"/>
              <w:left w:val="nil"/>
              <w:bottom w:val="nil"/>
              <w:right w:val="single" w:sz="4" w:space="0" w:color="auto"/>
            </w:tcBorders>
            <w:shd w:val="clear" w:color="auto" w:fill="auto"/>
            <w:hideMark/>
          </w:tcPr>
          <w:p w14:paraId="14FCE9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5A997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25" w:type="dxa"/>
            <w:tcBorders>
              <w:top w:val="nil"/>
              <w:left w:val="nil"/>
              <w:bottom w:val="single" w:sz="4" w:space="0" w:color="auto"/>
              <w:right w:val="single" w:sz="4" w:space="0" w:color="auto"/>
            </w:tcBorders>
            <w:shd w:val="clear" w:color="auto" w:fill="auto"/>
            <w:hideMark/>
          </w:tcPr>
          <w:p w14:paraId="1614CF8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2A522274" w14:textId="77777777" w:rsidTr="005E480D">
        <w:trPr>
          <w:trHeight w:val="300"/>
        </w:trPr>
        <w:tc>
          <w:tcPr>
            <w:tcW w:w="355" w:type="dxa"/>
            <w:tcBorders>
              <w:top w:val="nil"/>
              <w:left w:val="nil"/>
              <w:bottom w:val="nil"/>
              <w:right w:val="single" w:sz="4" w:space="0" w:color="auto"/>
            </w:tcBorders>
            <w:shd w:val="clear" w:color="auto" w:fill="auto"/>
            <w:hideMark/>
          </w:tcPr>
          <w:p w14:paraId="58CBE4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10FFD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25" w:type="dxa"/>
            <w:tcBorders>
              <w:top w:val="nil"/>
              <w:left w:val="nil"/>
              <w:bottom w:val="single" w:sz="4" w:space="0" w:color="auto"/>
              <w:right w:val="single" w:sz="4" w:space="0" w:color="auto"/>
            </w:tcBorders>
            <w:shd w:val="clear" w:color="auto" w:fill="auto"/>
            <w:hideMark/>
          </w:tcPr>
          <w:p w14:paraId="7D7C72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54CEAF95" w14:textId="77777777" w:rsidTr="005E480D">
        <w:trPr>
          <w:trHeight w:val="300"/>
        </w:trPr>
        <w:tc>
          <w:tcPr>
            <w:tcW w:w="355" w:type="dxa"/>
            <w:tcBorders>
              <w:top w:val="nil"/>
              <w:left w:val="nil"/>
              <w:bottom w:val="nil"/>
              <w:right w:val="single" w:sz="4" w:space="0" w:color="auto"/>
            </w:tcBorders>
            <w:shd w:val="clear" w:color="auto" w:fill="auto"/>
            <w:hideMark/>
          </w:tcPr>
          <w:p w14:paraId="2C0077B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8FD441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25" w:type="dxa"/>
            <w:tcBorders>
              <w:top w:val="nil"/>
              <w:left w:val="nil"/>
              <w:bottom w:val="single" w:sz="4" w:space="0" w:color="auto"/>
              <w:right w:val="single" w:sz="4" w:space="0" w:color="auto"/>
            </w:tcBorders>
            <w:shd w:val="clear" w:color="auto" w:fill="auto"/>
            <w:hideMark/>
          </w:tcPr>
          <w:p w14:paraId="172A82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2FA018D4" w14:textId="77777777" w:rsidTr="005E480D">
        <w:trPr>
          <w:trHeight w:val="600"/>
        </w:trPr>
        <w:tc>
          <w:tcPr>
            <w:tcW w:w="355" w:type="dxa"/>
            <w:tcBorders>
              <w:top w:val="nil"/>
              <w:left w:val="nil"/>
              <w:bottom w:val="nil"/>
              <w:right w:val="nil"/>
            </w:tcBorders>
            <w:shd w:val="clear" w:color="auto" w:fill="auto"/>
            <w:hideMark/>
          </w:tcPr>
          <w:p w14:paraId="1832DC8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2438C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4655F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625" w:type="dxa"/>
            <w:tcBorders>
              <w:top w:val="nil"/>
              <w:left w:val="nil"/>
              <w:bottom w:val="single" w:sz="4" w:space="0" w:color="auto"/>
              <w:right w:val="single" w:sz="4" w:space="0" w:color="auto"/>
            </w:tcBorders>
            <w:shd w:val="clear" w:color="auto" w:fill="auto"/>
            <w:hideMark/>
          </w:tcPr>
          <w:p w14:paraId="60080B2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652C7CE0" w14:textId="77777777" w:rsidTr="005E480D">
        <w:trPr>
          <w:trHeight w:val="300"/>
        </w:trPr>
        <w:tc>
          <w:tcPr>
            <w:tcW w:w="355" w:type="dxa"/>
            <w:tcBorders>
              <w:top w:val="nil"/>
              <w:left w:val="nil"/>
              <w:bottom w:val="nil"/>
              <w:right w:val="nil"/>
            </w:tcBorders>
            <w:shd w:val="clear" w:color="auto" w:fill="auto"/>
            <w:hideMark/>
          </w:tcPr>
          <w:p w14:paraId="2BE55210"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789E9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0CFF4D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625" w:type="dxa"/>
            <w:tcBorders>
              <w:top w:val="nil"/>
              <w:left w:val="nil"/>
              <w:bottom w:val="single" w:sz="4" w:space="0" w:color="auto"/>
              <w:right w:val="single" w:sz="4" w:space="0" w:color="auto"/>
            </w:tcBorders>
            <w:shd w:val="clear" w:color="auto" w:fill="auto"/>
            <w:hideMark/>
          </w:tcPr>
          <w:p w14:paraId="64EFF8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62A81112" w14:textId="77777777" w:rsidTr="005E480D">
        <w:trPr>
          <w:trHeight w:val="300"/>
        </w:trPr>
        <w:tc>
          <w:tcPr>
            <w:tcW w:w="355" w:type="dxa"/>
            <w:tcBorders>
              <w:top w:val="nil"/>
              <w:left w:val="nil"/>
              <w:bottom w:val="nil"/>
              <w:right w:val="nil"/>
            </w:tcBorders>
            <w:shd w:val="clear" w:color="auto" w:fill="auto"/>
            <w:hideMark/>
          </w:tcPr>
          <w:p w14:paraId="76BF77BC"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A6169C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7622A75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2A7B98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661376DB" w14:textId="77777777" w:rsidTr="005E480D">
        <w:trPr>
          <w:trHeight w:val="300"/>
        </w:trPr>
        <w:tc>
          <w:tcPr>
            <w:tcW w:w="355" w:type="dxa"/>
            <w:tcBorders>
              <w:top w:val="nil"/>
              <w:left w:val="nil"/>
              <w:bottom w:val="nil"/>
              <w:right w:val="nil"/>
            </w:tcBorders>
            <w:shd w:val="clear" w:color="auto" w:fill="auto"/>
            <w:hideMark/>
          </w:tcPr>
          <w:p w14:paraId="64A3DB7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D2775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DC2EB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hideMark/>
          </w:tcPr>
          <w:p w14:paraId="69C92EC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251B2042" w14:textId="77777777" w:rsidTr="005E480D">
        <w:trPr>
          <w:trHeight w:val="300"/>
        </w:trPr>
        <w:tc>
          <w:tcPr>
            <w:tcW w:w="355" w:type="dxa"/>
            <w:tcBorders>
              <w:top w:val="nil"/>
              <w:left w:val="nil"/>
              <w:bottom w:val="nil"/>
              <w:right w:val="nil"/>
            </w:tcBorders>
            <w:shd w:val="clear" w:color="auto" w:fill="auto"/>
            <w:hideMark/>
          </w:tcPr>
          <w:p w14:paraId="13C39A1C"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1FBE2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73BF99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62E277C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5486197F" w14:textId="77777777" w:rsidTr="005E480D">
        <w:trPr>
          <w:trHeight w:val="300"/>
        </w:trPr>
        <w:tc>
          <w:tcPr>
            <w:tcW w:w="355" w:type="dxa"/>
            <w:tcBorders>
              <w:top w:val="nil"/>
              <w:left w:val="nil"/>
              <w:bottom w:val="nil"/>
              <w:right w:val="nil"/>
            </w:tcBorders>
            <w:shd w:val="clear" w:color="auto" w:fill="auto"/>
            <w:hideMark/>
          </w:tcPr>
          <w:p w14:paraId="1CB1589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A9FB5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C088EA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REF~4P~1.0~K1MON~TU&gt;51</w:t>
            </w:r>
          </w:p>
        </w:tc>
        <w:tc>
          <w:tcPr>
            <w:tcW w:w="4625" w:type="dxa"/>
            <w:tcBorders>
              <w:top w:val="nil"/>
              <w:left w:val="nil"/>
              <w:bottom w:val="single" w:sz="4" w:space="0" w:color="auto"/>
              <w:right w:val="single" w:sz="4" w:space="0" w:color="auto"/>
            </w:tcBorders>
            <w:shd w:val="clear" w:color="auto" w:fill="auto"/>
            <w:hideMark/>
          </w:tcPr>
          <w:p w14:paraId="2F546A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200E5273" w14:textId="77777777" w:rsidTr="005E480D">
        <w:trPr>
          <w:trHeight w:val="300"/>
        </w:trPr>
        <w:tc>
          <w:tcPr>
            <w:tcW w:w="355" w:type="dxa"/>
            <w:tcBorders>
              <w:top w:val="nil"/>
              <w:left w:val="nil"/>
              <w:bottom w:val="nil"/>
              <w:right w:val="nil"/>
            </w:tcBorders>
            <w:shd w:val="clear" w:color="auto" w:fill="auto"/>
            <w:hideMark/>
          </w:tcPr>
          <w:p w14:paraId="378D000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374776D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BA715E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25" w:type="dxa"/>
            <w:tcBorders>
              <w:top w:val="nil"/>
              <w:left w:val="nil"/>
              <w:bottom w:val="single" w:sz="4" w:space="0" w:color="auto"/>
              <w:right w:val="single" w:sz="4" w:space="0" w:color="auto"/>
            </w:tcBorders>
            <w:shd w:val="clear" w:color="auto" w:fill="auto"/>
            <w:hideMark/>
          </w:tcPr>
          <w:p w14:paraId="640147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75B90245" w14:textId="77777777" w:rsidTr="005E480D">
        <w:trPr>
          <w:trHeight w:val="300"/>
        </w:trPr>
        <w:tc>
          <w:tcPr>
            <w:tcW w:w="355" w:type="dxa"/>
            <w:tcBorders>
              <w:top w:val="nil"/>
              <w:left w:val="nil"/>
              <w:bottom w:val="nil"/>
              <w:right w:val="nil"/>
            </w:tcBorders>
            <w:shd w:val="clear" w:color="auto" w:fill="auto"/>
            <w:hideMark/>
          </w:tcPr>
          <w:p w14:paraId="607DD221"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5F319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A20519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REF~IX~5.00~K1MON~TU&gt;51</w:t>
            </w:r>
          </w:p>
        </w:tc>
        <w:tc>
          <w:tcPr>
            <w:tcW w:w="4625" w:type="dxa"/>
            <w:tcBorders>
              <w:top w:val="nil"/>
              <w:left w:val="nil"/>
              <w:bottom w:val="single" w:sz="4" w:space="0" w:color="auto"/>
              <w:right w:val="single" w:sz="4" w:space="0" w:color="auto"/>
            </w:tcBorders>
            <w:shd w:val="clear" w:color="auto" w:fill="auto"/>
            <w:hideMark/>
          </w:tcPr>
          <w:p w14:paraId="74E7A52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C05B6D2" w14:textId="77777777" w:rsidTr="005E480D">
        <w:trPr>
          <w:trHeight w:val="300"/>
        </w:trPr>
        <w:tc>
          <w:tcPr>
            <w:tcW w:w="355" w:type="dxa"/>
            <w:tcBorders>
              <w:top w:val="nil"/>
              <w:left w:val="nil"/>
              <w:bottom w:val="single" w:sz="4" w:space="0" w:color="auto"/>
              <w:right w:val="nil"/>
            </w:tcBorders>
            <w:shd w:val="clear" w:color="auto" w:fill="auto"/>
            <w:hideMark/>
          </w:tcPr>
          <w:p w14:paraId="5598F7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55" w:type="dxa"/>
            <w:tcBorders>
              <w:top w:val="nil"/>
              <w:left w:val="nil"/>
              <w:bottom w:val="single" w:sz="4" w:space="0" w:color="auto"/>
              <w:right w:val="single" w:sz="4" w:space="0" w:color="auto"/>
            </w:tcBorders>
            <w:shd w:val="clear" w:color="auto" w:fill="auto"/>
            <w:hideMark/>
          </w:tcPr>
          <w:p w14:paraId="685002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088FAF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25" w:type="dxa"/>
            <w:tcBorders>
              <w:top w:val="nil"/>
              <w:left w:val="nil"/>
              <w:bottom w:val="single" w:sz="4" w:space="0" w:color="auto"/>
              <w:right w:val="single" w:sz="4" w:space="0" w:color="auto"/>
            </w:tcBorders>
            <w:shd w:val="clear" w:color="auto" w:fill="auto"/>
            <w:hideMark/>
          </w:tcPr>
          <w:p w14:paraId="0210DD4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408B0A47"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4381D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hideMark/>
          </w:tcPr>
          <w:p w14:paraId="52D7EC2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Transaction SET Control Number</w:t>
            </w:r>
          </w:p>
        </w:tc>
      </w:tr>
    </w:tbl>
    <w:p w14:paraId="31162088" w14:textId="77777777" w:rsidR="0058496C" w:rsidRDefault="0058496C" w:rsidP="003B5716">
      <w:pPr>
        <w:pStyle w:val="NoSpacing"/>
        <w:rPr>
          <w:snapToGrid w:val="0"/>
        </w:rPr>
      </w:pPr>
    </w:p>
    <w:p w14:paraId="38EAD9F9" w14:textId="77777777" w:rsidR="003B5716" w:rsidRDefault="003B5716" w:rsidP="003B5716">
      <w:pPr>
        <w:pStyle w:val="NoSpacing"/>
        <w:rPr>
          <w:snapToGrid w:val="0"/>
        </w:rPr>
      </w:pPr>
    </w:p>
    <w:p w14:paraId="24B8F3C2" w14:textId="77777777" w:rsidR="003B5716" w:rsidRDefault="003B5716" w:rsidP="003B5716">
      <w:pPr>
        <w:pStyle w:val="NoSpacing"/>
        <w:rPr>
          <w:snapToGrid w:val="0"/>
        </w:rPr>
      </w:pPr>
    </w:p>
    <w:p w14:paraId="666C2C32" w14:textId="77777777" w:rsidR="003B5716" w:rsidRDefault="0045205A" w:rsidP="003B5716">
      <w:pPr>
        <w:pStyle w:val="NoSpacing"/>
        <w:rPr>
          <w:snapToGrid w:val="0"/>
        </w:rPr>
      </w:pPr>
      <w:r>
        <w:rPr>
          <w:snapToGrid w:val="0"/>
        </w:rPr>
        <w:br w:type="page"/>
      </w:r>
      <w:r w:rsidR="00F73A32">
        <w:rPr>
          <w:snapToGrid w:val="0"/>
        </w:rPr>
        <w:lastRenderedPageBreak/>
        <w:t xml:space="preserve">814_14 Example #2 of </w:t>
      </w:r>
      <w:del w:id="16" w:author="MCT" w:date="2023-05-02T16:02:00Z">
        <w:r w:rsidR="00F73A32" w:rsidDel="00045558">
          <w:rPr>
            <w:snapToGrid w:val="0"/>
          </w:rPr>
          <w:delText>2</w:delText>
        </w:r>
      </w:del>
      <w:ins w:id="17" w:author="MCT" w:date="2023-05-02T16:02:00Z">
        <w:r w:rsidR="00045558">
          <w:rPr>
            <w:snapToGrid w:val="0"/>
          </w:rPr>
          <w:t>6</w:t>
        </w:r>
      </w:ins>
    </w:p>
    <w:p w14:paraId="5EE86862" w14:textId="77777777" w:rsidR="003B5716" w:rsidRDefault="0058496C" w:rsidP="003B5716">
      <w:pPr>
        <w:pStyle w:val="NoSpacing"/>
        <w:rPr>
          <w:snapToGrid w:val="0"/>
        </w:rPr>
      </w:pPr>
      <w:r w:rsidRPr="0058496C">
        <w:rPr>
          <w:snapToGrid w:val="0"/>
        </w:rPr>
        <w:t>Drop Enrollment Request – ERCOT to POLR or Designated CR – USE IN ‘MUNI/CO-OP’ MARKET ONLY</w:t>
      </w:r>
    </w:p>
    <w:tbl>
      <w:tblPr>
        <w:tblW w:w="9140" w:type="dxa"/>
        <w:tblInd w:w="93" w:type="dxa"/>
        <w:tblLayout w:type="fixed"/>
        <w:tblLook w:val="04A0" w:firstRow="1" w:lastRow="0" w:firstColumn="1" w:lastColumn="0" w:noHBand="0" w:noVBand="1"/>
      </w:tblPr>
      <w:tblGrid>
        <w:gridCol w:w="363"/>
        <w:gridCol w:w="361"/>
        <w:gridCol w:w="3791"/>
        <w:gridCol w:w="4625"/>
      </w:tblGrid>
      <w:tr w:rsidR="0058496C" w:rsidRPr="0058496C" w14:paraId="3CD2C0EB" w14:textId="77777777" w:rsidTr="0045205A">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F958DD"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ESI ID is for MOU/EC Market therefore Membership ID is required.  </w:t>
            </w:r>
          </w:p>
        </w:tc>
      </w:tr>
      <w:tr w:rsidR="0058496C" w:rsidRPr="0058496C" w14:paraId="1E778C8F"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3FDEC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39521EE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5E61EA57" w14:textId="77777777" w:rsidTr="0045205A">
        <w:trPr>
          <w:trHeight w:val="945"/>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B58163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2D5985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68887139"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67E9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N1~8S~MCTDSP NAME~1~009876543</w:t>
            </w:r>
          </w:p>
        </w:tc>
        <w:tc>
          <w:tcPr>
            <w:tcW w:w="4625" w:type="dxa"/>
            <w:tcBorders>
              <w:top w:val="nil"/>
              <w:left w:val="nil"/>
              <w:bottom w:val="single" w:sz="4" w:space="0" w:color="auto"/>
              <w:right w:val="single" w:sz="4" w:space="0" w:color="auto"/>
            </w:tcBorders>
            <w:shd w:val="clear" w:color="auto" w:fill="auto"/>
            <w:hideMark/>
          </w:tcPr>
          <w:p w14:paraId="467DF0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7A984D69"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6C82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3ECDDCB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60630B9F"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DEB0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5D27F1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44551C1"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C1AB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6AD3A3F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5CD2E7B5" w14:textId="77777777" w:rsidTr="0045205A">
        <w:trPr>
          <w:trHeight w:val="300"/>
        </w:trPr>
        <w:tc>
          <w:tcPr>
            <w:tcW w:w="363" w:type="dxa"/>
            <w:tcBorders>
              <w:top w:val="nil"/>
              <w:left w:val="nil"/>
              <w:bottom w:val="nil"/>
              <w:right w:val="single" w:sz="4" w:space="0" w:color="auto"/>
            </w:tcBorders>
            <w:shd w:val="clear" w:color="auto" w:fill="auto"/>
            <w:hideMark/>
          </w:tcPr>
          <w:p w14:paraId="025E470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5D7E9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772B8D2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35FB454C"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221003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B56382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ins w:id="18" w:author="MCT" w:date="2023-02-10T10:22:00Z">
              <w:r w:rsidR="005D7CDB">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hideMark/>
          </w:tcPr>
          <w:p w14:paraId="15B4039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ins w:id="19" w:author="MCT" w:date="2023-02-10T10:22:00Z">
              <w:r w:rsidR="005D7CDB">
                <w:rPr>
                  <w:rFonts w:ascii="Calibri" w:hAnsi="Calibri" w:cs="Calibri"/>
                  <w:color w:val="000000"/>
                  <w:sz w:val="22"/>
                  <w:szCs w:val="22"/>
                </w:rPr>
                <w:t>, County</w:t>
              </w:r>
            </w:ins>
          </w:p>
        </w:tc>
      </w:tr>
      <w:tr w:rsidR="0058496C" w:rsidRPr="0058496C" w14:paraId="75261A1B"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9E55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6C3CD7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38CCE9C8" w14:textId="77777777" w:rsidTr="0045205A">
        <w:trPr>
          <w:trHeight w:val="300"/>
        </w:trPr>
        <w:tc>
          <w:tcPr>
            <w:tcW w:w="363" w:type="dxa"/>
            <w:tcBorders>
              <w:top w:val="nil"/>
              <w:left w:val="nil"/>
              <w:bottom w:val="nil"/>
              <w:right w:val="single" w:sz="4" w:space="0" w:color="auto"/>
            </w:tcBorders>
            <w:shd w:val="clear" w:color="auto" w:fill="auto"/>
            <w:hideMark/>
          </w:tcPr>
          <w:p w14:paraId="51C46E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7D2E5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70BA5E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46355ADA"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283166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0A32B2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55EED3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743EC06E"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EB26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632742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20079587" w14:textId="77777777" w:rsidTr="0045205A">
        <w:trPr>
          <w:trHeight w:val="300"/>
        </w:trPr>
        <w:tc>
          <w:tcPr>
            <w:tcW w:w="363" w:type="dxa"/>
            <w:tcBorders>
              <w:top w:val="nil"/>
              <w:left w:val="nil"/>
              <w:bottom w:val="nil"/>
              <w:right w:val="single" w:sz="4" w:space="0" w:color="auto"/>
            </w:tcBorders>
            <w:shd w:val="clear" w:color="auto" w:fill="auto"/>
            <w:hideMark/>
          </w:tcPr>
          <w:p w14:paraId="266929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2B64696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ASI~7~021</w:t>
            </w:r>
          </w:p>
        </w:tc>
        <w:tc>
          <w:tcPr>
            <w:tcW w:w="4625" w:type="dxa"/>
            <w:tcBorders>
              <w:top w:val="nil"/>
              <w:left w:val="nil"/>
              <w:bottom w:val="single" w:sz="4" w:space="0" w:color="auto"/>
              <w:right w:val="single" w:sz="4" w:space="0" w:color="auto"/>
            </w:tcBorders>
            <w:shd w:val="clear" w:color="auto" w:fill="auto"/>
            <w:hideMark/>
          </w:tcPr>
          <w:p w14:paraId="462BF94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Addition</w:t>
            </w:r>
          </w:p>
        </w:tc>
      </w:tr>
      <w:tr w:rsidR="0058496C" w:rsidRPr="0058496C" w14:paraId="30C48727" w14:textId="77777777" w:rsidTr="0045205A">
        <w:trPr>
          <w:trHeight w:val="300"/>
        </w:trPr>
        <w:tc>
          <w:tcPr>
            <w:tcW w:w="363" w:type="dxa"/>
            <w:tcBorders>
              <w:top w:val="nil"/>
              <w:left w:val="nil"/>
              <w:bottom w:val="nil"/>
              <w:right w:val="single" w:sz="4" w:space="0" w:color="auto"/>
            </w:tcBorders>
            <w:shd w:val="clear" w:color="auto" w:fill="auto"/>
            <w:hideMark/>
          </w:tcPr>
          <w:p w14:paraId="5E0029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73FE65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7975A1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4FA7D8FD" w14:textId="77777777" w:rsidTr="0045205A">
        <w:trPr>
          <w:trHeight w:val="300"/>
        </w:trPr>
        <w:tc>
          <w:tcPr>
            <w:tcW w:w="363" w:type="dxa"/>
            <w:tcBorders>
              <w:top w:val="nil"/>
              <w:left w:val="nil"/>
              <w:bottom w:val="nil"/>
              <w:right w:val="single" w:sz="4" w:space="0" w:color="auto"/>
            </w:tcBorders>
            <w:shd w:val="clear" w:color="auto" w:fill="auto"/>
            <w:hideMark/>
          </w:tcPr>
          <w:p w14:paraId="7E81BB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20909B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FC6FB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4FCE23F4" w14:textId="77777777" w:rsidTr="0045205A">
        <w:trPr>
          <w:trHeight w:val="300"/>
        </w:trPr>
        <w:tc>
          <w:tcPr>
            <w:tcW w:w="363" w:type="dxa"/>
            <w:tcBorders>
              <w:top w:val="nil"/>
              <w:left w:val="nil"/>
              <w:bottom w:val="nil"/>
              <w:right w:val="nil"/>
            </w:tcBorders>
            <w:shd w:val="clear" w:color="auto" w:fill="auto"/>
            <w:hideMark/>
          </w:tcPr>
          <w:p w14:paraId="753C46B0" w14:textId="77777777" w:rsidR="0058496C" w:rsidRPr="0058496C" w:rsidRDefault="0058496C" w:rsidP="0058496C">
            <w:pPr>
              <w:autoSpaceDE/>
              <w:autoSpaceDN/>
              <w:rPr>
                <w:rFonts w:ascii="Calibri" w:hAnsi="Calibri" w:cs="Calibri"/>
                <w:color w:val="000000"/>
                <w:sz w:val="22"/>
                <w:szCs w:val="22"/>
              </w:rPr>
            </w:pPr>
          </w:p>
        </w:tc>
        <w:tc>
          <w:tcPr>
            <w:tcW w:w="415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70B3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REF~BLT~LDC</w:t>
            </w:r>
          </w:p>
        </w:tc>
        <w:tc>
          <w:tcPr>
            <w:tcW w:w="4625" w:type="dxa"/>
            <w:tcBorders>
              <w:top w:val="nil"/>
              <w:left w:val="nil"/>
              <w:bottom w:val="single" w:sz="4" w:space="0" w:color="auto"/>
              <w:right w:val="single" w:sz="4" w:space="0" w:color="auto"/>
            </w:tcBorders>
            <w:shd w:val="clear" w:color="auto" w:fill="auto"/>
            <w:hideMark/>
          </w:tcPr>
          <w:p w14:paraId="12A49AA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7D41F2ED" w14:textId="77777777" w:rsidTr="0045205A">
        <w:trPr>
          <w:trHeight w:val="300"/>
        </w:trPr>
        <w:tc>
          <w:tcPr>
            <w:tcW w:w="363" w:type="dxa"/>
            <w:tcBorders>
              <w:top w:val="nil"/>
              <w:left w:val="nil"/>
              <w:bottom w:val="nil"/>
              <w:right w:val="single" w:sz="4" w:space="0" w:color="auto"/>
            </w:tcBorders>
            <w:shd w:val="clear" w:color="auto" w:fill="auto"/>
            <w:hideMark/>
          </w:tcPr>
          <w:p w14:paraId="32462A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8D26E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REF~1W~~123456789</w:t>
            </w:r>
          </w:p>
        </w:tc>
        <w:tc>
          <w:tcPr>
            <w:tcW w:w="4625" w:type="dxa"/>
            <w:tcBorders>
              <w:top w:val="nil"/>
              <w:left w:val="nil"/>
              <w:bottom w:val="single" w:sz="4" w:space="0" w:color="auto"/>
              <w:right w:val="single" w:sz="4" w:space="0" w:color="auto"/>
            </w:tcBorders>
            <w:shd w:val="clear" w:color="auto" w:fill="auto"/>
            <w:hideMark/>
          </w:tcPr>
          <w:p w14:paraId="4BD674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Membership ID</w:t>
            </w:r>
          </w:p>
        </w:tc>
      </w:tr>
      <w:tr w:rsidR="0058496C" w:rsidRPr="0058496C" w14:paraId="16060051" w14:textId="77777777" w:rsidTr="0045205A">
        <w:trPr>
          <w:trHeight w:val="300"/>
        </w:trPr>
        <w:tc>
          <w:tcPr>
            <w:tcW w:w="363" w:type="dxa"/>
            <w:tcBorders>
              <w:top w:val="nil"/>
              <w:left w:val="nil"/>
              <w:bottom w:val="nil"/>
              <w:right w:val="single" w:sz="4" w:space="0" w:color="auto"/>
            </w:tcBorders>
            <w:shd w:val="clear" w:color="auto" w:fill="auto"/>
            <w:hideMark/>
          </w:tcPr>
          <w:p w14:paraId="661166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49C1E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REF~ACD~2A</w:t>
            </w:r>
          </w:p>
        </w:tc>
        <w:tc>
          <w:tcPr>
            <w:tcW w:w="4625" w:type="dxa"/>
            <w:tcBorders>
              <w:top w:val="nil"/>
              <w:left w:val="nil"/>
              <w:bottom w:val="single" w:sz="4" w:space="0" w:color="auto"/>
              <w:right w:val="single" w:sz="4" w:space="0" w:color="auto"/>
            </w:tcBorders>
            <w:shd w:val="clear" w:color="auto" w:fill="auto"/>
            <w:hideMark/>
          </w:tcPr>
          <w:p w14:paraId="345AAF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28C0B698" w14:textId="77777777" w:rsidTr="0045205A">
        <w:trPr>
          <w:trHeight w:val="300"/>
        </w:trPr>
        <w:tc>
          <w:tcPr>
            <w:tcW w:w="363" w:type="dxa"/>
            <w:tcBorders>
              <w:top w:val="nil"/>
              <w:left w:val="nil"/>
              <w:bottom w:val="nil"/>
              <w:right w:val="single" w:sz="4" w:space="0" w:color="auto"/>
            </w:tcBorders>
            <w:shd w:val="clear" w:color="auto" w:fill="auto"/>
            <w:hideMark/>
          </w:tcPr>
          <w:p w14:paraId="7F46D7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BB7CD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REF~SH~N</w:t>
            </w:r>
          </w:p>
        </w:tc>
        <w:tc>
          <w:tcPr>
            <w:tcW w:w="4625" w:type="dxa"/>
            <w:tcBorders>
              <w:top w:val="nil"/>
              <w:left w:val="nil"/>
              <w:bottom w:val="single" w:sz="4" w:space="0" w:color="auto"/>
              <w:right w:val="single" w:sz="4" w:space="0" w:color="auto"/>
            </w:tcBorders>
            <w:shd w:val="clear" w:color="auto" w:fill="auto"/>
            <w:hideMark/>
          </w:tcPr>
          <w:p w14:paraId="354810F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43266108" w14:textId="77777777" w:rsidTr="0045205A">
        <w:trPr>
          <w:trHeight w:val="300"/>
        </w:trPr>
        <w:tc>
          <w:tcPr>
            <w:tcW w:w="363" w:type="dxa"/>
            <w:tcBorders>
              <w:top w:val="nil"/>
              <w:left w:val="nil"/>
              <w:bottom w:val="nil"/>
              <w:right w:val="single" w:sz="4" w:space="0" w:color="auto"/>
            </w:tcBorders>
            <w:shd w:val="clear" w:color="auto" w:fill="auto"/>
            <w:hideMark/>
          </w:tcPr>
          <w:p w14:paraId="0429A24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C43A5C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A3BCC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w:t>
            </w:r>
          </w:p>
        </w:tc>
      </w:tr>
      <w:tr w:rsidR="0058496C" w:rsidRPr="0058496C" w14:paraId="6A4F183D" w14:textId="77777777" w:rsidTr="0045205A">
        <w:trPr>
          <w:trHeight w:val="300"/>
        </w:trPr>
        <w:tc>
          <w:tcPr>
            <w:tcW w:w="363" w:type="dxa"/>
            <w:tcBorders>
              <w:top w:val="nil"/>
              <w:left w:val="nil"/>
              <w:bottom w:val="nil"/>
              <w:right w:val="single" w:sz="4" w:space="0" w:color="auto"/>
            </w:tcBorders>
            <w:shd w:val="clear" w:color="auto" w:fill="auto"/>
            <w:hideMark/>
          </w:tcPr>
          <w:p w14:paraId="326545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21E7D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16CDA56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23785B01" w14:textId="77777777" w:rsidTr="0045205A">
        <w:trPr>
          <w:trHeight w:val="300"/>
        </w:trPr>
        <w:tc>
          <w:tcPr>
            <w:tcW w:w="363" w:type="dxa"/>
            <w:tcBorders>
              <w:top w:val="nil"/>
              <w:left w:val="nil"/>
              <w:bottom w:val="nil"/>
              <w:right w:val="single" w:sz="4" w:space="0" w:color="auto"/>
            </w:tcBorders>
            <w:shd w:val="clear" w:color="auto" w:fill="auto"/>
            <w:hideMark/>
          </w:tcPr>
          <w:p w14:paraId="7761C2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C6A3A5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REF~SPL~~ST1</w:t>
            </w:r>
          </w:p>
        </w:tc>
        <w:tc>
          <w:tcPr>
            <w:tcW w:w="4625" w:type="dxa"/>
            <w:tcBorders>
              <w:top w:val="nil"/>
              <w:left w:val="nil"/>
              <w:bottom w:val="single" w:sz="4" w:space="0" w:color="auto"/>
              <w:right w:val="single" w:sz="4" w:space="0" w:color="auto"/>
            </w:tcBorders>
            <w:shd w:val="clear" w:color="auto" w:fill="auto"/>
            <w:hideMark/>
          </w:tcPr>
          <w:p w14:paraId="124CB2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7C3FA9FD" w14:textId="77777777" w:rsidTr="0045205A">
        <w:trPr>
          <w:trHeight w:val="300"/>
        </w:trPr>
        <w:tc>
          <w:tcPr>
            <w:tcW w:w="363" w:type="dxa"/>
            <w:tcBorders>
              <w:top w:val="nil"/>
              <w:left w:val="nil"/>
              <w:bottom w:val="nil"/>
              <w:right w:val="single" w:sz="4" w:space="0" w:color="auto"/>
            </w:tcBorders>
            <w:shd w:val="clear" w:color="auto" w:fill="auto"/>
            <w:hideMark/>
          </w:tcPr>
          <w:p w14:paraId="5B47FE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3F54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DTM~150~20080823</w:t>
            </w:r>
          </w:p>
        </w:tc>
        <w:tc>
          <w:tcPr>
            <w:tcW w:w="4625" w:type="dxa"/>
            <w:tcBorders>
              <w:top w:val="nil"/>
              <w:left w:val="nil"/>
              <w:bottom w:val="single" w:sz="4" w:space="0" w:color="auto"/>
              <w:right w:val="single" w:sz="4" w:space="0" w:color="auto"/>
            </w:tcBorders>
            <w:shd w:val="clear" w:color="auto" w:fill="auto"/>
            <w:hideMark/>
          </w:tcPr>
          <w:p w14:paraId="248ACF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655050C1" w14:textId="77777777" w:rsidTr="0045205A">
        <w:trPr>
          <w:trHeight w:val="300"/>
        </w:trPr>
        <w:tc>
          <w:tcPr>
            <w:tcW w:w="363" w:type="dxa"/>
            <w:tcBorders>
              <w:top w:val="nil"/>
              <w:left w:val="nil"/>
              <w:bottom w:val="nil"/>
              <w:right w:val="single" w:sz="4" w:space="0" w:color="auto"/>
            </w:tcBorders>
            <w:shd w:val="clear" w:color="auto" w:fill="auto"/>
            <w:hideMark/>
          </w:tcPr>
          <w:p w14:paraId="31695A2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1B36A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NM1~MQ~3~~~~~~32~TXSET15U1BA1</w:t>
            </w:r>
          </w:p>
        </w:tc>
        <w:tc>
          <w:tcPr>
            <w:tcW w:w="4625" w:type="dxa"/>
            <w:tcBorders>
              <w:top w:val="nil"/>
              <w:left w:val="nil"/>
              <w:bottom w:val="single" w:sz="4" w:space="0" w:color="auto"/>
              <w:right w:val="single" w:sz="4" w:space="0" w:color="auto"/>
            </w:tcBorders>
            <w:shd w:val="clear" w:color="auto" w:fill="auto"/>
            <w:hideMark/>
          </w:tcPr>
          <w:p w14:paraId="4B03A15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73924BCA" w14:textId="77777777" w:rsidTr="0045205A">
        <w:trPr>
          <w:trHeight w:val="600"/>
        </w:trPr>
        <w:tc>
          <w:tcPr>
            <w:tcW w:w="363" w:type="dxa"/>
            <w:tcBorders>
              <w:top w:val="nil"/>
              <w:left w:val="nil"/>
              <w:bottom w:val="nil"/>
              <w:right w:val="nil"/>
            </w:tcBorders>
            <w:shd w:val="clear" w:color="auto" w:fill="auto"/>
            <w:hideMark/>
          </w:tcPr>
          <w:p w14:paraId="5536DC05"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34A398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032B2E9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2AA769C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27704604" w14:textId="77777777" w:rsidTr="0045205A">
        <w:trPr>
          <w:trHeight w:val="300"/>
        </w:trPr>
        <w:tc>
          <w:tcPr>
            <w:tcW w:w="363" w:type="dxa"/>
            <w:tcBorders>
              <w:top w:val="nil"/>
              <w:left w:val="nil"/>
              <w:bottom w:val="nil"/>
              <w:right w:val="nil"/>
            </w:tcBorders>
            <w:shd w:val="clear" w:color="auto" w:fill="auto"/>
            <w:hideMark/>
          </w:tcPr>
          <w:p w14:paraId="4E727A52"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8CB72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4FE279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3E56EA8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03D06042" w14:textId="77777777" w:rsidTr="0045205A">
        <w:trPr>
          <w:trHeight w:val="300"/>
        </w:trPr>
        <w:tc>
          <w:tcPr>
            <w:tcW w:w="363" w:type="dxa"/>
            <w:tcBorders>
              <w:top w:val="nil"/>
              <w:left w:val="nil"/>
              <w:bottom w:val="nil"/>
              <w:right w:val="nil"/>
            </w:tcBorders>
            <w:shd w:val="clear" w:color="auto" w:fill="auto"/>
            <w:hideMark/>
          </w:tcPr>
          <w:p w14:paraId="193ABC6E"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D5B8B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3C054D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327D166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3C507855" w14:textId="77777777" w:rsidTr="0045205A">
        <w:trPr>
          <w:trHeight w:val="300"/>
        </w:trPr>
        <w:tc>
          <w:tcPr>
            <w:tcW w:w="363" w:type="dxa"/>
            <w:tcBorders>
              <w:top w:val="nil"/>
              <w:left w:val="nil"/>
              <w:bottom w:val="nil"/>
              <w:right w:val="nil"/>
            </w:tcBorders>
            <w:shd w:val="clear" w:color="auto" w:fill="auto"/>
            <w:hideMark/>
          </w:tcPr>
          <w:p w14:paraId="6C096F5C"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101FCC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044B4E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581F1AB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7E5208B5" w14:textId="77777777" w:rsidTr="0045205A">
        <w:trPr>
          <w:trHeight w:val="300"/>
        </w:trPr>
        <w:tc>
          <w:tcPr>
            <w:tcW w:w="363" w:type="dxa"/>
            <w:tcBorders>
              <w:top w:val="nil"/>
              <w:left w:val="nil"/>
              <w:bottom w:val="nil"/>
              <w:right w:val="nil"/>
            </w:tcBorders>
            <w:shd w:val="clear" w:color="auto" w:fill="auto"/>
            <w:hideMark/>
          </w:tcPr>
          <w:p w14:paraId="762521E7"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99290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56C3581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1F1832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4D297C39" w14:textId="77777777" w:rsidTr="0045205A">
        <w:trPr>
          <w:trHeight w:val="300"/>
        </w:trPr>
        <w:tc>
          <w:tcPr>
            <w:tcW w:w="363" w:type="dxa"/>
            <w:tcBorders>
              <w:top w:val="nil"/>
              <w:left w:val="nil"/>
              <w:bottom w:val="nil"/>
              <w:right w:val="nil"/>
            </w:tcBorders>
            <w:shd w:val="clear" w:color="auto" w:fill="auto"/>
            <w:hideMark/>
          </w:tcPr>
          <w:p w14:paraId="2C24F48D"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0C695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7D558B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REF~IX~4.0~KHMON~TU&gt;51</w:t>
            </w:r>
          </w:p>
        </w:tc>
        <w:tc>
          <w:tcPr>
            <w:tcW w:w="4625" w:type="dxa"/>
            <w:tcBorders>
              <w:top w:val="nil"/>
              <w:left w:val="nil"/>
              <w:bottom w:val="single" w:sz="4" w:space="0" w:color="auto"/>
              <w:right w:val="single" w:sz="4" w:space="0" w:color="auto"/>
            </w:tcBorders>
            <w:shd w:val="clear" w:color="auto" w:fill="auto"/>
            <w:hideMark/>
          </w:tcPr>
          <w:p w14:paraId="55D7A6D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163A1315" w14:textId="77777777" w:rsidTr="0045205A">
        <w:trPr>
          <w:trHeight w:val="300"/>
        </w:trPr>
        <w:tc>
          <w:tcPr>
            <w:tcW w:w="363" w:type="dxa"/>
            <w:tcBorders>
              <w:top w:val="nil"/>
              <w:left w:val="nil"/>
              <w:bottom w:val="single" w:sz="4" w:space="0" w:color="auto"/>
              <w:right w:val="nil"/>
            </w:tcBorders>
            <w:shd w:val="clear" w:color="auto" w:fill="auto"/>
            <w:hideMark/>
          </w:tcPr>
          <w:p w14:paraId="4B8F6D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5878E1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305ECCA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REF~TZ~21</w:t>
            </w:r>
          </w:p>
        </w:tc>
        <w:tc>
          <w:tcPr>
            <w:tcW w:w="4625" w:type="dxa"/>
            <w:tcBorders>
              <w:top w:val="nil"/>
              <w:left w:val="nil"/>
              <w:bottom w:val="single" w:sz="4" w:space="0" w:color="auto"/>
              <w:right w:val="single" w:sz="4" w:space="0" w:color="auto"/>
            </w:tcBorders>
            <w:shd w:val="clear" w:color="auto" w:fill="auto"/>
            <w:hideMark/>
          </w:tcPr>
          <w:p w14:paraId="3FDCD73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3F4AF895"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FAD0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SE~32~000000001</w:t>
            </w:r>
          </w:p>
        </w:tc>
        <w:tc>
          <w:tcPr>
            <w:tcW w:w="4625" w:type="dxa"/>
            <w:tcBorders>
              <w:top w:val="nil"/>
              <w:left w:val="nil"/>
              <w:bottom w:val="single" w:sz="4" w:space="0" w:color="auto"/>
              <w:right w:val="single" w:sz="4" w:space="0" w:color="auto"/>
            </w:tcBorders>
            <w:shd w:val="clear" w:color="auto" w:fill="auto"/>
            <w:hideMark/>
          </w:tcPr>
          <w:p w14:paraId="4D2C80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Transaction SET Control Number</w:t>
            </w:r>
          </w:p>
        </w:tc>
      </w:tr>
    </w:tbl>
    <w:p w14:paraId="3A2F418C" w14:textId="77777777" w:rsidR="0058496C" w:rsidRDefault="0058496C" w:rsidP="0058496C">
      <w:pPr>
        <w:pStyle w:val="NoSpacing"/>
        <w:rPr>
          <w:snapToGrid w:val="0"/>
        </w:rPr>
      </w:pPr>
      <w:r>
        <w:rPr>
          <w:snapToGrid w:val="0"/>
        </w:rPr>
        <w:lastRenderedPageBreak/>
        <w:t xml:space="preserve">814_14 Example #3 of </w:t>
      </w:r>
      <w:del w:id="20" w:author="MCT" w:date="2023-05-02T16:02:00Z">
        <w:r w:rsidDel="00045558">
          <w:rPr>
            <w:snapToGrid w:val="0"/>
          </w:rPr>
          <w:delText>5</w:delText>
        </w:r>
      </w:del>
      <w:ins w:id="21" w:author="MCT" w:date="2023-05-02T16:02:00Z">
        <w:r w:rsidR="00045558">
          <w:rPr>
            <w:snapToGrid w:val="0"/>
          </w:rPr>
          <w:t>6</w:t>
        </w:r>
      </w:ins>
    </w:p>
    <w:p w14:paraId="41F27465" w14:textId="77777777" w:rsidR="0024639B"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40" w:type="dxa"/>
        <w:tblInd w:w="93" w:type="dxa"/>
        <w:tblLayout w:type="fixed"/>
        <w:tblLook w:val="04A0" w:firstRow="1" w:lastRow="0" w:firstColumn="1" w:lastColumn="0" w:noHBand="0" w:noVBand="1"/>
      </w:tblPr>
      <w:tblGrid>
        <w:gridCol w:w="363"/>
        <w:gridCol w:w="362"/>
        <w:gridCol w:w="3790"/>
        <w:gridCol w:w="4625"/>
      </w:tblGrid>
      <w:tr w:rsidR="0058496C" w:rsidRPr="0058496C" w14:paraId="7094DD7A" w14:textId="77777777" w:rsidTr="0045205A">
        <w:trPr>
          <w:trHeight w:val="192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D682D0C"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with Premise Information Critical Care Premise Type, Secondary Contact Information and AMS Indicator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5F5A145A"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A01936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4980701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18BE9EB9" w14:textId="77777777" w:rsidTr="0045205A">
        <w:trPr>
          <w:trHeight w:val="945"/>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DCB984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269E0F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4E78CAA5"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3DBE2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05815A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6B389EA6"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B02EA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09FDDD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802BCB5"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2B2B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712949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42218E90"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E52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4C7F13A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68EE1D64" w14:textId="77777777" w:rsidTr="0045205A">
        <w:trPr>
          <w:trHeight w:val="300"/>
        </w:trPr>
        <w:tc>
          <w:tcPr>
            <w:tcW w:w="363" w:type="dxa"/>
            <w:tcBorders>
              <w:top w:val="nil"/>
              <w:left w:val="nil"/>
              <w:bottom w:val="nil"/>
              <w:right w:val="single" w:sz="4" w:space="0" w:color="auto"/>
            </w:tcBorders>
            <w:shd w:val="clear" w:color="auto" w:fill="auto"/>
            <w:hideMark/>
          </w:tcPr>
          <w:p w14:paraId="1C66FA3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98CF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24B97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4C06B6D5"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11EA7F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C28AE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ins w:id="22" w:author="MCT" w:date="2023-02-10T10:22:00Z">
              <w:r w:rsidR="005D7CDB">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hideMark/>
          </w:tcPr>
          <w:p w14:paraId="6FBD4B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ins w:id="23" w:author="MCT" w:date="2023-02-10T10:22:00Z">
              <w:r w:rsidR="005D7CDB">
                <w:rPr>
                  <w:rFonts w:ascii="Calibri" w:hAnsi="Calibri" w:cs="Calibri"/>
                  <w:color w:val="000000"/>
                  <w:sz w:val="22"/>
                  <w:szCs w:val="22"/>
                </w:rPr>
                <w:t>, County</w:t>
              </w:r>
            </w:ins>
          </w:p>
        </w:tc>
      </w:tr>
      <w:tr w:rsidR="0058496C" w:rsidRPr="0058496C" w14:paraId="34962FE8"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A0E5E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0FA1285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6729C9BD" w14:textId="77777777" w:rsidTr="0045205A">
        <w:trPr>
          <w:trHeight w:val="300"/>
        </w:trPr>
        <w:tc>
          <w:tcPr>
            <w:tcW w:w="363" w:type="dxa"/>
            <w:tcBorders>
              <w:top w:val="nil"/>
              <w:left w:val="nil"/>
              <w:bottom w:val="nil"/>
              <w:right w:val="single" w:sz="4" w:space="0" w:color="auto"/>
            </w:tcBorders>
            <w:shd w:val="clear" w:color="auto" w:fill="auto"/>
            <w:hideMark/>
          </w:tcPr>
          <w:p w14:paraId="00B8B2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000000"/>
            </w:tcBorders>
            <w:shd w:val="clear" w:color="auto" w:fill="auto"/>
            <w:hideMark/>
          </w:tcPr>
          <w:p w14:paraId="48B7A0B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79CD8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38E7E07C"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492D36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000000"/>
            </w:tcBorders>
            <w:shd w:val="clear" w:color="auto" w:fill="auto"/>
            <w:hideMark/>
          </w:tcPr>
          <w:p w14:paraId="668E84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0483372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7C4E67F0"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9BBE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1BEA085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21F2DE86" w14:textId="77777777" w:rsidTr="0045205A">
        <w:trPr>
          <w:trHeight w:val="300"/>
        </w:trPr>
        <w:tc>
          <w:tcPr>
            <w:tcW w:w="363" w:type="dxa"/>
            <w:tcBorders>
              <w:top w:val="nil"/>
              <w:left w:val="nil"/>
              <w:bottom w:val="nil"/>
              <w:right w:val="single" w:sz="4" w:space="0" w:color="auto"/>
            </w:tcBorders>
            <w:shd w:val="clear" w:color="auto" w:fill="auto"/>
            <w:hideMark/>
          </w:tcPr>
          <w:p w14:paraId="66F651D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12AE24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25" w:type="dxa"/>
            <w:tcBorders>
              <w:top w:val="nil"/>
              <w:left w:val="nil"/>
              <w:bottom w:val="single" w:sz="4" w:space="0" w:color="auto"/>
              <w:right w:val="single" w:sz="4" w:space="0" w:color="auto"/>
            </w:tcBorders>
            <w:shd w:val="clear" w:color="auto" w:fill="auto"/>
            <w:hideMark/>
          </w:tcPr>
          <w:p w14:paraId="3DC3F74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342733DC" w14:textId="77777777" w:rsidTr="0045205A">
        <w:trPr>
          <w:trHeight w:val="300"/>
        </w:trPr>
        <w:tc>
          <w:tcPr>
            <w:tcW w:w="363" w:type="dxa"/>
            <w:tcBorders>
              <w:top w:val="nil"/>
              <w:left w:val="nil"/>
              <w:bottom w:val="nil"/>
              <w:right w:val="single" w:sz="4" w:space="0" w:color="auto"/>
            </w:tcBorders>
            <w:shd w:val="clear" w:color="auto" w:fill="auto"/>
            <w:hideMark/>
          </w:tcPr>
          <w:p w14:paraId="7D4F92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0A867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REF~PTC~02</w:t>
            </w:r>
          </w:p>
        </w:tc>
        <w:tc>
          <w:tcPr>
            <w:tcW w:w="4625" w:type="dxa"/>
            <w:tcBorders>
              <w:top w:val="nil"/>
              <w:left w:val="nil"/>
              <w:bottom w:val="single" w:sz="4" w:space="0" w:color="auto"/>
              <w:right w:val="single" w:sz="4" w:space="0" w:color="auto"/>
            </w:tcBorders>
            <w:shd w:val="clear" w:color="auto" w:fill="auto"/>
            <w:hideMark/>
          </w:tcPr>
          <w:p w14:paraId="07AA87C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77ED90F9" w14:textId="77777777" w:rsidTr="0045205A">
        <w:trPr>
          <w:trHeight w:val="300"/>
        </w:trPr>
        <w:tc>
          <w:tcPr>
            <w:tcW w:w="363" w:type="dxa"/>
            <w:tcBorders>
              <w:top w:val="nil"/>
              <w:left w:val="nil"/>
              <w:bottom w:val="nil"/>
              <w:right w:val="single" w:sz="4" w:space="0" w:color="auto"/>
            </w:tcBorders>
            <w:shd w:val="clear" w:color="auto" w:fill="auto"/>
            <w:hideMark/>
          </w:tcPr>
          <w:p w14:paraId="5EFD479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B0C02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58C77C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2726A6BD" w14:textId="77777777" w:rsidTr="0045205A">
        <w:trPr>
          <w:trHeight w:val="300"/>
        </w:trPr>
        <w:tc>
          <w:tcPr>
            <w:tcW w:w="363" w:type="dxa"/>
            <w:tcBorders>
              <w:top w:val="nil"/>
              <w:left w:val="nil"/>
              <w:bottom w:val="nil"/>
              <w:right w:val="single" w:sz="4" w:space="0" w:color="auto"/>
            </w:tcBorders>
            <w:shd w:val="clear" w:color="auto" w:fill="auto"/>
            <w:hideMark/>
          </w:tcPr>
          <w:p w14:paraId="6FDF93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F267C1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25" w:type="dxa"/>
            <w:tcBorders>
              <w:top w:val="nil"/>
              <w:left w:val="nil"/>
              <w:bottom w:val="single" w:sz="4" w:space="0" w:color="auto"/>
              <w:right w:val="single" w:sz="4" w:space="0" w:color="auto"/>
            </w:tcBorders>
            <w:shd w:val="clear" w:color="auto" w:fill="auto"/>
            <w:hideMark/>
          </w:tcPr>
          <w:p w14:paraId="3273FF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4EB68D77" w14:textId="77777777" w:rsidTr="0045205A">
        <w:trPr>
          <w:trHeight w:val="300"/>
        </w:trPr>
        <w:tc>
          <w:tcPr>
            <w:tcW w:w="363" w:type="dxa"/>
            <w:tcBorders>
              <w:top w:val="nil"/>
              <w:left w:val="nil"/>
              <w:bottom w:val="nil"/>
              <w:right w:val="single" w:sz="4" w:space="0" w:color="auto"/>
            </w:tcBorders>
            <w:shd w:val="clear" w:color="auto" w:fill="auto"/>
            <w:hideMark/>
          </w:tcPr>
          <w:p w14:paraId="10D779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5DF3D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25" w:type="dxa"/>
            <w:tcBorders>
              <w:top w:val="nil"/>
              <w:left w:val="nil"/>
              <w:bottom w:val="single" w:sz="4" w:space="0" w:color="auto"/>
              <w:right w:val="single" w:sz="4" w:space="0" w:color="auto"/>
            </w:tcBorders>
            <w:shd w:val="clear" w:color="auto" w:fill="auto"/>
            <w:hideMark/>
          </w:tcPr>
          <w:p w14:paraId="7060DAC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2DEB421C" w14:textId="77777777" w:rsidTr="0045205A">
        <w:trPr>
          <w:trHeight w:val="300"/>
        </w:trPr>
        <w:tc>
          <w:tcPr>
            <w:tcW w:w="363" w:type="dxa"/>
            <w:tcBorders>
              <w:top w:val="nil"/>
              <w:left w:val="nil"/>
              <w:bottom w:val="nil"/>
              <w:right w:val="single" w:sz="4" w:space="0" w:color="auto"/>
            </w:tcBorders>
            <w:shd w:val="clear" w:color="auto" w:fill="auto"/>
            <w:hideMark/>
          </w:tcPr>
          <w:p w14:paraId="4C5DE1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89FD79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625" w:type="dxa"/>
            <w:tcBorders>
              <w:top w:val="nil"/>
              <w:left w:val="nil"/>
              <w:bottom w:val="single" w:sz="4" w:space="0" w:color="auto"/>
              <w:right w:val="single" w:sz="4" w:space="0" w:color="auto"/>
            </w:tcBorders>
            <w:shd w:val="clear" w:color="auto" w:fill="auto"/>
            <w:hideMark/>
          </w:tcPr>
          <w:p w14:paraId="371EA6A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35DE53BA" w14:textId="77777777" w:rsidTr="0045205A">
        <w:trPr>
          <w:trHeight w:val="600"/>
        </w:trPr>
        <w:tc>
          <w:tcPr>
            <w:tcW w:w="363" w:type="dxa"/>
            <w:tcBorders>
              <w:top w:val="nil"/>
              <w:left w:val="nil"/>
              <w:bottom w:val="nil"/>
              <w:right w:val="single" w:sz="4" w:space="0" w:color="auto"/>
            </w:tcBorders>
            <w:shd w:val="clear" w:color="auto" w:fill="auto"/>
            <w:hideMark/>
          </w:tcPr>
          <w:p w14:paraId="3553FA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1CE05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REF~SU~Y~CLP</w:t>
            </w:r>
          </w:p>
        </w:tc>
        <w:tc>
          <w:tcPr>
            <w:tcW w:w="4625" w:type="dxa"/>
            <w:tcBorders>
              <w:top w:val="nil"/>
              <w:left w:val="nil"/>
              <w:bottom w:val="single" w:sz="4" w:space="0" w:color="auto"/>
              <w:right w:val="single" w:sz="4" w:space="0" w:color="auto"/>
            </w:tcBorders>
            <w:shd w:val="clear" w:color="auto" w:fill="auto"/>
            <w:hideMark/>
          </w:tcPr>
          <w:p w14:paraId="07C544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45C07767" w14:textId="77777777" w:rsidTr="0045205A">
        <w:trPr>
          <w:trHeight w:val="300"/>
        </w:trPr>
        <w:tc>
          <w:tcPr>
            <w:tcW w:w="363" w:type="dxa"/>
            <w:tcBorders>
              <w:top w:val="nil"/>
              <w:left w:val="nil"/>
              <w:bottom w:val="nil"/>
              <w:right w:val="single" w:sz="4" w:space="0" w:color="auto"/>
            </w:tcBorders>
            <w:shd w:val="clear" w:color="auto" w:fill="auto"/>
            <w:hideMark/>
          </w:tcPr>
          <w:p w14:paraId="2D3EC9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CC1758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04C647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790C9DA0" w14:textId="77777777" w:rsidTr="0045205A">
        <w:trPr>
          <w:trHeight w:val="300"/>
        </w:trPr>
        <w:tc>
          <w:tcPr>
            <w:tcW w:w="363" w:type="dxa"/>
            <w:tcBorders>
              <w:top w:val="nil"/>
              <w:left w:val="nil"/>
              <w:bottom w:val="nil"/>
              <w:right w:val="single" w:sz="4" w:space="0" w:color="auto"/>
            </w:tcBorders>
            <w:shd w:val="clear" w:color="auto" w:fill="auto"/>
            <w:hideMark/>
          </w:tcPr>
          <w:p w14:paraId="03B17D2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B1A95E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25" w:type="dxa"/>
            <w:tcBorders>
              <w:top w:val="nil"/>
              <w:left w:val="nil"/>
              <w:bottom w:val="single" w:sz="4" w:space="0" w:color="auto"/>
              <w:right w:val="single" w:sz="4" w:space="0" w:color="auto"/>
            </w:tcBorders>
            <w:shd w:val="clear" w:color="auto" w:fill="auto"/>
            <w:hideMark/>
          </w:tcPr>
          <w:p w14:paraId="55F6D31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47821912" w14:textId="77777777" w:rsidTr="0045205A">
        <w:trPr>
          <w:trHeight w:val="300"/>
        </w:trPr>
        <w:tc>
          <w:tcPr>
            <w:tcW w:w="363" w:type="dxa"/>
            <w:tcBorders>
              <w:top w:val="nil"/>
              <w:left w:val="nil"/>
              <w:bottom w:val="nil"/>
              <w:right w:val="single" w:sz="4" w:space="0" w:color="auto"/>
            </w:tcBorders>
            <w:shd w:val="clear" w:color="auto" w:fill="auto"/>
            <w:hideMark/>
          </w:tcPr>
          <w:p w14:paraId="7407EA8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EBD09F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25" w:type="dxa"/>
            <w:tcBorders>
              <w:top w:val="nil"/>
              <w:left w:val="nil"/>
              <w:bottom w:val="single" w:sz="4" w:space="0" w:color="auto"/>
              <w:right w:val="single" w:sz="4" w:space="0" w:color="auto"/>
            </w:tcBorders>
            <w:shd w:val="clear" w:color="auto" w:fill="auto"/>
            <w:hideMark/>
          </w:tcPr>
          <w:p w14:paraId="6535441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3761E407" w14:textId="77777777" w:rsidTr="0045205A">
        <w:trPr>
          <w:trHeight w:val="300"/>
        </w:trPr>
        <w:tc>
          <w:tcPr>
            <w:tcW w:w="363" w:type="dxa"/>
            <w:tcBorders>
              <w:top w:val="nil"/>
              <w:left w:val="nil"/>
              <w:bottom w:val="nil"/>
              <w:right w:val="single" w:sz="4" w:space="0" w:color="auto"/>
            </w:tcBorders>
            <w:shd w:val="clear" w:color="auto" w:fill="auto"/>
            <w:hideMark/>
          </w:tcPr>
          <w:p w14:paraId="6508A4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17AAF1D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25" w:type="dxa"/>
            <w:tcBorders>
              <w:top w:val="nil"/>
              <w:left w:val="nil"/>
              <w:bottom w:val="single" w:sz="4" w:space="0" w:color="auto"/>
              <w:right w:val="single" w:sz="4" w:space="0" w:color="auto"/>
            </w:tcBorders>
            <w:shd w:val="clear" w:color="auto" w:fill="auto"/>
            <w:hideMark/>
          </w:tcPr>
          <w:p w14:paraId="140C4F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4ED318C0" w14:textId="77777777" w:rsidTr="0045205A">
        <w:trPr>
          <w:trHeight w:val="300"/>
        </w:trPr>
        <w:tc>
          <w:tcPr>
            <w:tcW w:w="363" w:type="dxa"/>
            <w:tcBorders>
              <w:top w:val="nil"/>
              <w:left w:val="nil"/>
              <w:bottom w:val="nil"/>
              <w:right w:val="single" w:sz="4" w:space="0" w:color="auto"/>
            </w:tcBorders>
            <w:shd w:val="clear" w:color="auto" w:fill="auto"/>
            <w:hideMark/>
          </w:tcPr>
          <w:p w14:paraId="4175A0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890E0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25" w:type="dxa"/>
            <w:tcBorders>
              <w:top w:val="nil"/>
              <w:left w:val="nil"/>
              <w:bottom w:val="single" w:sz="4" w:space="0" w:color="auto"/>
              <w:right w:val="single" w:sz="4" w:space="0" w:color="auto"/>
            </w:tcBorders>
            <w:shd w:val="clear" w:color="auto" w:fill="auto"/>
            <w:hideMark/>
          </w:tcPr>
          <w:p w14:paraId="48FDE1F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61C4649D" w14:textId="77777777" w:rsidTr="0045205A">
        <w:trPr>
          <w:trHeight w:val="600"/>
        </w:trPr>
        <w:tc>
          <w:tcPr>
            <w:tcW w:w="363" w:type="dxa"/>
            <w:tcBorders>
              <w:top w:val="nil"/>
              <w:left w:val="nil"/>
              <w:bottom w:val="nil"/>
              <w:right w:val="nil"/>
            </w:tcBorders>
            <w:shd w:val="clear" w:color="auto" w:fill="auto"/>
            <w:hideMark/>
          </w:tcPr>
          <w:p w14:paraId="13694AEE"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496C436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5961E5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1BBDF7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1C32C510" w14:textId="77777777" w:rsidTr="0045205A">
        <w:trPr>
          <w:trHeight w:val="300"/>
        </w:trPr>
        <w:tc>
          <w:tcPr>
            <w:tcW w:w="363" w:type="dxa"/>
            <w:tcBorders>
              <w:top w:val="nil"/>
              <w:left w:val="nil"/>
              <w:bottom w:val="nil"/>
              <w:right w:val="nil"/>
            </w:tcBorders>
            <w:shd w:val="clear" w:color="auto" w:fill="auto"/>
            <w:hideMark/>
          </w:tcPr>
          <w:p w14:paraId="4654C49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3D076BE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60C2CD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2C5D8E8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08CD61E4" w14:textId="77777777" w:rsidTr="0045205A">
        <w:trPr>
          <w:trHeight w:val="300"/>
        </w:trPr>
        <w:tc>
          <w:tcPr>
            <w:tcW w:w="363" w:type="dxa"/>
            <w:tcBorders>
              <w:top w:val="nil"/>
              <w:left w:val="nil"/>
              <w:bottom w:val="nil"/>
              <w:right w:val="nil"/>
            </w:tcBorders>
            <w:shd w:val="clear" w:color="auto" w:fill="auto"/>
            <w:hideMark/>
          </w:tcPr>
          <w:p w14:paraId="62BECABB"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4C7452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258FFD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200206D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43C644A9" w14:textId="77777777" w:rsidTr="0045205A">
        <w:trPr>
          <w:trHeight w:val="300"/>
        </w:trPr>
        <w:tc>
          <w:tcPr>
            <w:tcW w:w="363" w:type="dxa"/>
            <w:tcBorders>
              <w:top w:val="nil"/>
              <w:left w:val="nil"/>
              <w:bottom w:val="nil"/>
              <w:right w:val="nil"/>
            </w:tcBorders>
            <w:shd w:val="clear" w:color="auto" w:fill="auto"/>
            <w:hideMark/>
          </w:tcPr>
          <w:p w14:paraId="4A311E00"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5958CC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3EA4772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hideMark/>
          </w:tcPr>
          <w:p w14:paraId="467CFB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2011BAE1" w14:textId="77777777" w:rsidTr="0045205A">
        <w:trPr>
          <w:trHeight w:val="300"/>
        </w:trPr>
        <w:tc>
          <w:tcPr>
            <w:tcW w:w="363" w:type="dxa"/>
            <w:tcBorders>
              <w:top w:val="nil"/>
              <w:left w:val="nil"/>
              <w:bottom w:val="nil"/>
              <w:right w:val="nil"/>
            </w:tcBorders>
            <w:shd w:val="clear" w:color="auto" w:fill="auto"/>
            <w:hideMark/>
          </w:tcPr>
          <w:p w14:paraId="2844ECD9"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773F18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4A98CE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632511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6A279C88" w14:textId="77777777" w:rsidTr="0045205A">
        <w:trPr>
          <w:trHeight w:val="300"/>
        </w:trPr>
        <w:tc>
          <w:tcPr>
            <w:tcW w:w="363" w:type="dxa"/>
            <w:tcBorders>
              <w:top w:val="nil"/>
              <w:left w:val="nil"/>
              <w:bottom w:val="nil"/>
              <w:right w:val="nil"/>
            </w:tcBorders>
            <w:shd w:val="clear" w:color="auto" w:fill="auto"/>
            <w:hideMark/>
          </w:tcPr>
          <w:p w14:paraId="633B0C0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B4A1F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1595DE6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REF~4P~1.0~K1MON~TU&gt;51</w:t>
            </w:r>
          </w:p>
        </w:tc>
        <w:tc>
          <w:tcPr>
            <w:tcW w:w="4625" w:type="dxa"/>
            <w:tcBorders>
              <w:top w:val="nil"/>
              <w:left w:val="nil"/>
              <w:bottom w:val="single" w:sz="4" w:space="0" w:color="auto"/>
              <w:right w:val="single" w:sz="4" w:space="0" w:color="auto"/>
            </w:tcBorders>
            <w:shd w:val="clear" w:color="auto" w:fill="auto"/>
            <w:hideMark/>
          </w:tcPr>
          <w:p w14:paraId="31822D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68F686D1" w14:textId="77777777" w:rsidTr="0045205A">
        <w:trPr>
          <w:trHeight w:val="300"/>
        </w:trPr>
        <w:tc>
          <w:tcPr>
            <w:tcW w:w="363" w:type="dxa"/>
            <w:tcBorders>
              <w:top w:val="nil"/>
              <w:left w:val="nil"/>
              <w:bottom w:val="nil"/>
              <w:right w:val="nil"/>
            </w:tcBorders>
            <w:shd w:val="clear" w:color="auto" w:fill="auto"/>
            <w:hideMark/>
          </w:tcPr>
          <w:p w14:paraId="0CACEE4B"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13E616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312B82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25" w:type="dxa"/>
            <w:tcBorders>
              <w:top w:val="nil"/>
              <w:left w:val="nil"/>
              <w:bottom w:val="single" w:sz="4" w:space="0" w:color="auto"/>
              <w:right w:val="single" w:sz="4" w:space="0" w:color="auto"/>
            </w:tcBorders>
            <w:shd w:val="clear" w:color="auto" w:fill="auto"/>
            <w:hideMark/>
          </w:tcPr>
          <w:p w14:paraId="6D296A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1F267271" w14:textId="77777777" w:rsidTr="0045205A">
        <w:trPr>
          <w:trHeight w:val="300"/>
        </w:trPr>
        <w:tc>
          <w:tcPr>
            <w:tcW w:w="363" w:type="dxa"/>
            <w:tcBorders>
              <w:top w:val="nil"/>
              <w:left w:val="nil"/>
              <w:bottom w:val="nil"/>
              <w:right w:val="nil"/>
            </w:tcBorders>
            <w:shd w:val="clear" w:color="auto" w:fill="auto"/>
            <w:hideMark/>
          </w:tcPr>
          <w:p w14:paraId="549EDF9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DF53B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74037F3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REF~IX~5.00~K1MON~TU&gt;51</w:t>
            </w:r>
          </w:p>
        </w:tc>
        <w:tc>
          <w:tcPr>
            <w:tcW w:w="4625" w:type="dxa"/>
            <w:tcBorders>
              <w:top w:val="nil"/>
              <w:left w:val="nil"/>
              <w:bottom w:val="single" w:sz="4" w:space="0" w:color="auto"/>
              <w:right w:val="single" w:sz="4" w:space="0" w:color="auto"/>
            </w:tcBorders>
            <w:shd w:val="clear" w:color="auto" w:fill="auto"/>
            <w:hideMark/>
          </w:tcPr>
          <w:p w14:paraId="45350C5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3DA5999" w14:textId="77777777" w:rsidTr="0045205A">
        <w:trPr>
          <w:trHeight w:val="300"/>
        </w:trPr>
        <w:tc>
          <w:tcPr>
            <w:tcW w:w="363" w:type="dxa"/>
            <w:tcBorders>
              <w:top w:val="nil"/>
              <w:left w:val="nil"/>
              <w:bottom w:val="single" w:sz="4" w:space="0" w:color="auto"/>
              <w:right w:val="nil"/>
            </w:tcBorders>
            <w:shd w:val="clear" w:color="auto" w:fill="auto"/>
            <w:hideMark/>
          </w:tcPr>
          <w:p w14:paraId="21012B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62" w:type="dxa"/>
            <w:tcBorders>
              <w:top w:val="nil"/>
              <w:left w:val="nil"/>
              <w:bottom w:val="single" w:sz="4" w:space="0" w:color="auto"/>
              <w:right w:val="single" w:sz="4" w:space="0" w:color="auto"/>
            </w:tcBorders>
            <w:shd w:val="clear" w:color="auto" w:fill="auto"/>
            <w:hideMark/>
          </w:tcPr>
          <w:p w14:paraId="44FED2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7EDF5E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25" w:type="dxa"/>
            <w:tcBorders>
              <w:top w:val="nil"/>
              <w:left w:val="nil"/>
              <w:bottom w:val="single" w:sz="4" w:space="0" w:color="auto"/>
              <w:right w:val="single" w:sz="4" w:space="0" w:color="auto"/>
            </w:tcBorders>
            <w:shd w:val="clear" w:color="auto" w:fill="auto"/>
            <w:hideMark/>
          </w:tcPr>
          <w:p w14:paraId="5A2837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w:t>
            </w:r>
          </w:p>
        </w:tc>
      </w:tr>
      <w:tr w:rsidR="0058496C" w:rsidRPr="0058496C" w14:paraId="2258348A"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AC13A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hideMark/>
          </w:tcPr>
          <w:p w14:paraId="367ADC0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2CE461DC" w14:textId="77777777" w:rsidR="0058496C" w:rsidRDefault="0058496C" w:rsidP="0058496C">
      <w:pPr>
        <w:tabs>
          <w:tab w:val="right" w:pos="1800"/>
          <w:tab w:val="left" w:pos="2160"/>
        </w:tabs>
        <w:rPr>
          <w:rFonts w:ascii="Calibri" w:hAnsi="Calibri" w:cs="Calibri"/>
          <w:snapToGrid w:val="0"/>
          <w:sz w:val="22"/>
          <w:szCs w:val="22"/>
        </w:rPr>
      </w:pPr>
    </w:p>
    <w:p w14:paraId="508AF296" w14:textId="77777777" w:rsidR="0058496C" w:rsidRDefault="0058496C" w:rsidP="0058496C">
      <w:pPr>
        <w:tabs>
          <w:tab w:val="right" w:pos="1800"/>
          <w:tab w:val="left" w:pos="2160"/>
        </w:tabs>
        <w:rPr>
          <w:rFonts w:ascii="Calibri" w:hAnsi="Calibri" w:cs="Calibri"/>
          <w:snapToGrid w:val="0"/>
          <w:sz w:val="22"/>
          <w:szCs w:val="22"/>
        </w:rPr>
      </w:pPr>
    </w:p>
    <w:p w14:paraId="7D895123" w14:textId="77777777" w:rsidR="0058496C" w:rsidRDefault="0045205A" w:rsidP="0058496C">
      <w:pPr>
        <w:pStyle w:val="NoSpacing"/>
        <w:rPr>
          <w:snapToGrid w:val="0"/>
        </w:rPr>
      </w:pPr>
      <w:r>
        <w:rPr>
          <w:snapToGrid w:val="0"/>
        </w:rPr>
        <w:br w:type="page"/>
      </w:r>
      <w:r w:rsidR="0058496C">
        <w:rPr>
          <w:snapToGrid w:val="0"/>
        </w:rPr>
        <w:lastRenderedPageBreak/>
        <w:t xml:space="preserve">814_14 Example #4 of </w:t>
      </w:r>
      <w:del w:id="24" w:author="MCT" w:date="2023-05-02T16:02:00Z">
        <w:r w:rsidR="0058496C" w:rsidDel="00045558">
          <w:rPr>
            <w:snapToGrid w:val="0"/>
          </w:rPr>
          <w:delText>5</w:delText>
        </w:r>
      </w:del>
      <w:ins w:id="25" w:author="MCT" w:date="2023-05-02T16:02:00Z">
        <w:r w:rsidR="00045558">
          <w:rPr>
            <w:snapToGrid w:val="0"/>
          </w:rPr>
          <w:t>6</w:t>
        </w:r>
      </w:ins>
    </w:p>
    <w:p w14:paraId="17FA9418" w14:textId="77777777" w:rsidR="0058496C"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40" w:type="dxa"/>
        <w:tblInd w:w="93" w:type="dxa"/>
        <w:tblLayout w:type="fixed"/>
        <w:tblLook w:val="04A0" w:firstRow="1" w:lastRow="0" w:firstColumn="1" w:lastColumn="0" w:noHBand="0" w:noVBand="1"/>
      </w:tblPr>
      <w:tblGrid>
        <w:gridCol w:w="355"/>
        <w:gridCol w:w="355"/>
        <w:gridCol w:w="3895"/>
        <w:gridCol w:w="4535"/>
      </w:tblGrid>
      <w:tr w:rsidR="0058496C" w:rsidRPr="0058496C" w14:paraId="1A725E07" w14:textId="77777777" w:rsidTr="0045205A">
        <w:trPr>
          <w:trHeight w:val="192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bottom"/>
            <w:hideMark/>
          </w:tcPr>
          <w:p w14:paraId="0310113F"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with Premise Information Critical Care Premise Type, Emergency Contact Information and AMS Indicator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4673E4FB"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08DF89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518716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37FEAAB7" w14:textId="77777777" w:rsidTr="0045205A">
        <w:trPr>
          <w:trHeight w:val="96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72450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535" w:type="dxa"/>
            <w:tcBorders>
              <w:top w:val="nil"/>
              <w:left w:val="nil"/>
              <w:bottom w:val="single" w:sz="4" w:space="0" w:color="auto"/>
              <w:right w:val="single" w:sz="4" w:space="0" w:color="auto"/>
            </w:tcBorders>
            <w:shd w:val="clear" w:color="auto" w:fill="auto"/>
            <w:hideMark/>
          </w:tcPr>
          <w:p w14:paraId="772DED8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502B0CB7"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E7F16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40246B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5CC7E78C"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93972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1F1AA8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19748203"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AC8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535" w:type="dxa"/>
            <w:tcBorders>
              <w:top w:val="nil"/>
              <w:left w:val="nil"/>
              <w:bottom w:val="single" w:sz="4" w:space="0" w:color="auto"/>
              <w:right w:val="single" w:sz="4" w:space="0" w:color="auto"/>
            </w:tcBorders>
            <w:shd w:val="clear" w:color="auto" w:fill="auto"/>
            <w:hideMark/>
          </w:tcPr>
          <w:p w14:paraId="44CD77A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6EE1EA85"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5AC6A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6290FA5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6200E5A3" w14:textId="77777777" w:rsidTr="0045205A">
        <w:trPr>
          <w:trHeight w:val="300"/>
        </w:trPr>
        <w:tc>
          <w:tcPr>
            <w:tcW w:w="355" w:type="dxa"/>
            <w:tcBorders>
              <w:top w:val="nil"/>
              <w:left w:val="nil"/>
              <w:bottom w:val="nil"/>
              <w:right w:val="single" w:sz="4" w:space="0" w:color="auto"/>
            </w:tcBorders>
            <w:shd w:val="clear" w:color="auto" w:fill="auto"/>
            <w:hideMark/>
          </w:tcPr>
          <w:p w14:paraId="6BEEF29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48DE6C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17F30B3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7974E04C" w14:textId="77777777" w:rsidTr="0045205A">
        <w:trPr>
          <w:trHeight w:val="300"/>
        </w:trPr>
        <w:tc>
          <w:tcPr>
            <w:tcW w:w="355" w:type="dxa"/>
            <w:tcBorders>
              <w:top w:val="nil"/>
              <w:left w:val="nil"/>
              <w:bottom w:val="single" w:sz="4" w:space="0" w:color="auto"/>
              <w:right w:val="single" w:sz="4" w:space="0" w:color="auto"/>
            </w:tcBorders>
            <w:shd w:val="clear" w:color="auto" w:fill="auto"/>
            <w:hideMark/>
          </w:tcPr>
          <w:p w14:paraId="577676B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6B4C51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ins w:id="26" w:author="MCT" w:date="2023-02-10T10:22:00Z">
              <w:r w:rsidR="005D7CDB">
                <w:rPr>
                  <w:rFonts w:ascii="Calibri" w:hAnsi="Calibri" w:cs="Calibri"/>
                  <w:color w:val="000000"/>
                  <w:sz w:val="22"/>
                  <w:szCs w:val="22"/>
                </w:rPr>
                <w:t>~~CO~HARRIS</w:t>
              </w:r>
            </w:ins>
          </w:p>
        </w:tc>
        <w:tc>
          <w:tcPr>
            <w:tcW w:w="4535" w:type="dxa"/>
            <w:tcBorders>
              <w:top w:val="nil"/>
              <w:left w:val="nil"/>
              <w:bottom w:val="single" w:sz="4" w:space="0" w:color="auto"/>
              <w:right w:val="single" w:sz="4" w:space="0" w:color="auto"/>
            </w:tcBorders>
            <w:shd w:val="clear" w:color="auto" w:fill="auto"/>
            <w:hideMark/>
          </w:tcPr>
          <w:p w14:paraId="0FF9B3D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ins w:id="27" w:author="MCT" w:date="2023-02-10T10:22:00Z">
              <w:r w:rsidR="005D7CDB">
                <w:rPr>
                  <w:rFonts w:ascii="Calibri" w:hAnsi="Calibri" w:cs="Calibri"/>
                  <w:color w:val="000000"/>
                  <w:sz w:val="22"/>
                  <w:szCs w:val="22"/>
                </w:rPr>
                <w:t>, County</w:t>
              </w:r>
            </w:ins>
          </w:p>
        </w:tc>
      </w:tr>
      <w:tr w:rsidR="0058496C" w:rsidRPr="0058496C" w14:paraId="5B12AEC6"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CDAF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535" w:type="dxa"/>
            <w:tcBorders>
              <w:top w:val="nil"/>
              <w:left w:val="nil"/>
              <w:bottom w:val="single" w:sz="4" w:space="0" w:color="auto"/>
              <w:right w:val="single" w:sz="4" w:space="0" w:color="auto"/>
            </w:tcBorders>
            <w:shd w:val="clear" w:color="auto" w:fill="auto"/>
            <w:hideMark/>
          </w:tcPr>
          <w:p w14:paraId="54CD17B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14BFC348" w14:textId="77777777" w:rsidTr="0045205A">
        <w:trPr>
          <w:trHeight w:val="300"/>
        </w:trPr>
        <w:tc>
          <w:tcPr>
            <w:tcW w:w="355" w:type="dxa"/>
            <w:tcBorders>
              <w:top w:val="nil"/>
              <w:left w:val="nil"/>
              <w:bottom w:val="nil"/>
              <w:right w:val="single" w:sz="4" w:space="0" w:color="auto"/>
            </w:tcBorders>
            <w:shd w:val="clear" w:color="auto" w:fill="auto"/>
            <w:hideMark/>
          </w:tcPr>
          <w:p w14:paraId="76C7DB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6C2CD02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0E3B51D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40FD90CB" w14:textId="77777777" w:rsidTr="0045205A">
        <w:trPr>
          <w:trHeight w:val="300"/>
        </w:trPr>
        <w:tc>
          <w:tcPr>
            <w:tcW w:w="355" w:type="dxa"/>
            <w:tcBorders>
              <w:top w:val="nil"/>
              <w:left w:val="nil"/>
              <w:bottom w:val="single" w:sz="4" w:space="0" w:color="auto"/>
              <w:right w:val="single" w:sz="4" w:space="0" w:color="auto"/>
            </w:tcBorders>
            <w:shd w:val="clear" w:color="auto" w:fill="auto"/>
            <w:hideMark/>
          </w:tcPr>
          <w:p w14:paraId="1BB365A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C4F1F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535" w:type="dxa"/>
            <w:tcBorders>
              <w:top w:val="nil"/>
              <w:left w:val="nil"/>
              <w:bottom w:val="single" w:sz="4" w:space="0" w:color="auto"/>
              <w:right w:val="single" w:sz="4" w:space="0" w:color="auto"/>
            </w:tcBorders>
            <w:shd w:val="clear" w:color="auto" w:fill="auto"/>
            <w:hideMark/>
          </w:tcPr>
          <w:p w14:paraId="126B7F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48AA4F21"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A88D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535" w:type="dxa"/>
            <w:tcBorders>
              <w:top w:val="nil"/>
              <w:left w:val="nil"/>
              <w:bottom w:val="single" w:sz="4" w:space="0" w:color="auto"/>
              <w:right w:val="single" w:sz="4" w:space="0" w:color="auto"/>
            </w:tcBorders>
            <w:shd w:val="clear" w:color="auto" w:fill="auto"/>
            <w:hideMark/>
          </w:tcPr>
          <w:p w14:paraId="0F519AB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433EB3AD" w14:textId="77777777" w:rsidTr="0045205A">
        <w:trPr>
          <w:trHeight w:val="300"/>
        </w:trPr>
        <w:tc>
          <w:tcPr>
            <w:tcW w:w="355" w:type="dxa"/>
            <w:tcBorders>
              <w:top w:val="nil"/>
              <w:left w:val="nil"/>
              <w:bottom w:val="nil"/>
              <w:right w:val="single" w:sz="4" w:space="0" w:color="auto"/>
            </w:tcBorders>
            <w:shd w:val="clear" w:color="auto" w:fill="auto"/>
            <w:hideMark/>
          </w:tcPr>
          <w:p w14:paraId="48AA723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4DED72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535" w:type="dxa"/>
            <w:tcBorders>
              <w:top w:val="nil"/>
              <w:left w:val="nil"/>
              <w:bottom w:val="single" w:sz="4" w:space="0" w:color="auto"/>
              <w:right w:val="single" w:sz="4" w:space="0" w:color="auto"/>
            </w:tcBorders>
            <w:shd w:val="clear" w:color="auto" w:fill="auto"/>
            <w:hideMark/>
          </w:tcPr>
          <w:p w14:paraId="294B27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08C685B8" w14:textId="77777777" w:rsidTr="0045205A">
        <w:trPr>
          <w:trHeight w:val="300"/>
        </w:trPr>
        <w:tc>
          <w:tcPr>
            <w:tcW w:w="355" w:type="dxa"/>
            <w:tcBorders>
              <w:top w:val="nil"/>
              <w:left w:val="nil"/>
              <w:bottom w:val="nil"/>
              <w:right w:val="single" w:sz="4" w:space="0" w:color="auto"/>
            </w:tcBorders>
            <w:shd w:val="clear" w:color="auto" w:fill="auto"/>
            <w:hideMark/>
          </w:tcPr>
          <w:p w14:paraId="577FCF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D5326F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5A0B910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359C46B1" w14:textId="77777777" w:rsidTr="0045205A">
        <w:trPr>
          <w:trHeight w:val="300"/>
        </w:trPr>
        <w:tc>
          <w:tcPr>
            <w:tcW w:w="355" w:type="dxa"/>
            <w:tcBorders>
              <w:top w:val="nil"/>
              <w:left w:val="nil"/>
              <w:bottom w:val="nil"/>
              <w:right w:val="single" w:sz="4" w:space="0" w:color="auto"/>
            </w:tcBorders>
            <w:shd w:val="clear" w:color="auto" w:fill="auto"/>
            <w:hideMark/>
          </w:tcPr>
          <w:p w14:paraId="430499B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2289F2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212222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AMS Indicator</w:t>
            </w:r>
          </w:p>
        </w:tc>
      </w:tr>
      <w:tr w:rsidR="0058496C" w:rsidRPr="0058496C" w14:paraId="70F882AC" w14:textId="77777777" w:rsidTr="0045205A">
        <w:trPr>
          <w:trHeight w:val="300"/>
        </w:trPr>
        <w:tc>
          <w:tcPr>
            <w:tcW w:w="355" w:type="dxa"/>
            <w:tcBorders>
              <w:top w:val="nil"/>
              <w:left w:val="nil"/>
              <w:bottom w:val="nil"/>
              <w:right w:val="single" w:sz="4" w:space="0" w:color="auto"/>
            </w:tcBorders>
            <w:shd w:val="clear" w:color="auto" w:fill="auto"/>
            <w:hideMark/>
          </w:tcPr>
          <w:p w14:paraId="4750C27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0040A0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4A6A74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2323632E" w14:textId="77777777" w:rsidTr="0045205A">
        <w:trPr>
          <w:trHeight w:val="300"/>
        </w:trPr>
        <w:tc>
          <w:tcPr>
            <w:tcW w:w="355" w:type="dxa"/>
            <w:tcBorders>
              <w:top w:val="nil"/>
              <w:left w:val="nil"/>
              <w:bottom w:val="nil"/>
              <w:right w:val="single" w:sz="4" w:space="0" w:color="auto"/>
            </w:tcBorders>
            <w:shd w:val="clear" w:color="auto" w:fill="auto"/>
            <w:hideMark/>
          </w:tcPr>
          <w:p w14:paraId="08B9E6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EDC5E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535" w:type="dxa"/>
            <w:tcBorders>
              <w:top w:val="nil"/>
              <w:left w:val="nil"/>
              <w:bottom w:val="single" w:sz="4" w:space="0" w:color="auto"/>
              <w:right w:val="single" w:sz="4" w:space="0" w:color="auto"/>
            </w:tcBorders>
            <w:shd w:val="clear" w:color="auto" w:fill="auto"/>
            <w:hideMark/>
          </w:tcPr>
          <w:p w14:paraId="47159C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1D6CEE9A" w14:textId="77777777" w:rsidTr="0045205A">
        <w:trPr>
          <w:trHeight w:val="300"/>
        </w:trPr>
        <w:tc>
          <w:tcPr>
            <w:tcW w:w="355" w:type="dxa"/>
            <w:tcBorders>
              <w:top w:val="nil"/>
              <w:left w:val="nil"/>
              <w:bottom w:val="nil"/>
              <w:right w:val="single" w:sz="4" w:space="0" w:color="auto"/>
            </w:tcBorders>
            <w:shd w:val="clear" w:color="auto" w:fill="auto"/>
            <w:hideMark/>
          </w:tcPr>
          <w:p w14:paraId="1FA097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6EE6C77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535" w:type="dxa"/>
            <w:tcBorders>
              <w:top w:val="nil"/>
              <w:left w:val="nil"/>
              <w:bottom w:val="single" w:sz="4" w:space="0" w:color="auto"/>
              <w:right w:val="single" w:sz="4" w:space="0" w:color="auto"/>
            </w:tcBorders>
            <w:shd w:val="clear" w:color="auto" w:fill="auto"/>
            <w:hideMark/>
          </w:tcPr>
          <w:p w14:paraId="2680273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xml:space="preserve">POLR Customer Class </w:t>
            </w:r>
          </w:p>
        </w:tc>
      </w:tr>
      <w:tr w:rsidR="0058496C" w:rsidRPr="0058496C" w14:paraId="757B9F42" w14:textId="77777777" w:rsidTr="0045205A">
        <w:trPr>
          <w:trHeight w:val="300"/>
        </w:trPr>
        <w:tc>
          <w:tcPr>
            <w:tcW w:w="355" w:type="dxa"/>
            <w:tcBorders>
              <w:top w:val="nil"/>
              <w:left w:val="nil"/>
              <w:bottom w:val="nil"/>
              <w:right w:val="single" w:sz="4" w:space="0" w:color="auto"/>
            </w:tcBorders>
            <w:shd w:val="clear" w:color="auto" w:fill="auto"/>
            <w:hideMark/>
          </w:tcPr>
          <w:p w14:paraId="770A555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627820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535" w:type="dxa"/>
            <w:tcBorders>
              <w:top w:val="nil"/>
              <w:left w:val="nil"/>
              <w:bottom w:val="single" w:sz="4" w:space="0" w:color="auto"/>
              <w:right w:val="single" w:sz="4" w:space="0" w:color="auto"/>
            </w:tcBorders>
            <w:shd w:val="clear" w:color="auto" w:fill="auto"/>
            <w:hideMark/>
          </w:tcPr>
          <w:p w14:paraId="358975D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07F0B2B0" w14:textId="77777777" w:rsidTr="0045205A">
        <w:trPr>
          <w:trHeight w:val="600"/>
        </w:trPr>
        <w:tc>
          <w:tcPr>
            <w:tcW w:w="355" w:type="dxa"/>
            <w:tcBorders>
              <w:top w:val="nil"/>
              <w:left w:val="nil"/>
              <w:bottom w:val="nil"/>
              <w:right w:val="single" w:sz="4" w:space="0" w:color="auto"/>
            </w:tcBorders>
            <w:shd w:val="clear" w:color="auto" w:fill="auto"/>
            <w:hideMark/>
          </w:tcPr>
          <w:p w14:paraId="2299B0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D13D1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7C55F0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775C97BD" w14:textId="77777777" w:rsidTr="0045205A">
        <w:trPr>
          <w:trHeight w:val="300"/>
        </w:trPr>
        <w:tc>
          <w:tcPr>
            <w:tcW w:w="355" w:type="dxa"/>
            <w:tcBorders>
              <w:top w:val="nil"/>
              <w:left w:val="nil"/>
              <w:bottom w:val="nil"/>
              <w:right w:val="single" w:sz="4" w:space="0" w:color="auto"/>
            </w:tcBorders>
            <w:shd w:val="clear" w:color="auto" w:fill="auto"/>
            <w:hideMark/>
          </w:tcPr>
          <w:p w14:paraId="3803AF0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005E76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42E21C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64734CAF" w14:textId="77777777" w:rsidTr="0045205A">
        <w:trPr>
          <w:trHeight w:val="300"/>
        </w:trPr>
        <w:tc>
          <w:tcPr>
            <w:tcW w:w="355" w:type="dxa"/>
            <w:tcBorders>
              <w:top w:val="nil"/>
              <w:left w:val="nil"/>
              <w:bottom w:val="nil"/>
              <w:right w:val="single" w:sz="4" w:space="0" w:color="auto"/>
            </w:tcBorders>
            <w:shd w:val="clear" w:color="auto" w:fill="auto"/>
            <w:hideMark/>
          </w:tcPr>
          <w:p w14:paraId="36361FC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56DE1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736AD4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36E7366D" w14:textId="77777777" w:rsidTr="0045205A">
        <w:trPr>
          <w:trHeight w:val="300"/>
        </w:trPr>
        <w:tc>
          <w:tcPr>
            <w:tcW w:w="355" w:type="dxa"/>
            <w:tcBorders>
              <w:top w:val="nil"/>
              <w:left w:val="nil"/>
              <w:bottom w:val="nil"/>
              <w:right w:val="single" w:sz="4" w:space="0" w:color="auto"/>
            </w:tcBorders>
            <w:shd w:val="clear" w:color="auto" w:fill="auto"/>
            <w:hideMark/>
          </w:tcPr>
          <w:p w14:paraId="3651D20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BF34B6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DTM~036~20100622</w:t>
            </w:r>
          </w:p>
        </w:tc>
        <w:tc>
          <w:tcPr>
            <w:tcW w:w="4535" w:type="dxa"/>
            <w:tcBorders>
              <w:top w:val="nil"/>
              <w:left w:val="nil"/>
              <w:bottom w:val="single" w:sz="4" w:space="0" w:color="auto"/>
              <w:right w:val="single" w:sz="4" w:space="0" w:color="auto"/>
            </w:tcBorders>
            <w:shd w:val="clear" w:color="auto" w:fill="auto"/>
            <w:hideMark/>
          </w:tcPr>
          <w:p w14:paraId="3FA1A2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Expiration Date</w:t>
            </w:r>
          </w:p>
        </w:tc>
      </w:tr>
      <w:tr w:rsidR="0058496C" w:rsidRPr="0058496C" w14:paraId="2FB030F2" w14:textId="77777777" w:rsidTr="0045205A">
        <w:trPr>
          <w:trHeight w:val="300"/>
        </w:trPr>
        <w:tc>
          <w:tcPr>
            <w:tcW w:w="355" w:type="dxa"/>
            <w:tcBorders>
              <w:top w:val="nil"/>
              <w:left w:val="nil"/>
              <w:bottom w:val="nil"/>
              <w:right w:val="single" w:sz="4" w:space="0" w:color="auto"/>
            </w:tcBorders>
            <w:shd w:val="clear" w:color="auto" w:fill="auto"/>
            <w:hideMark/>
          </w:tcPr>
          <w:p w14:paraId="5F1FB69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EAC5AC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535" w:type="dxa"/>
            <w:tcBorders>
              <w:top w:val="nil"/>
              <w:left w:val="nil"/>
              <w:bottom w:val="single" w:sz="4" w:space="0" w:color="auto"/>
              <w:right w:val="single" w:sz="4" w:space="0" w:color="auto"/>
            </w:tcBorders>
            <w:shd w:val="clear" w:color="auto" w:fill="auto"/>
            <w:hideMark/>
          </w:tcPr>
          <w:p w14:paraId="1524612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3244920C" w14:textId="77777777" w:rsidTr="0045205A">
        <w:trPr>
          <w:trHeight w:val="300"/>
        </w:trPr>
        <w:tc>
          <w:tcPr>
            <w:tcW w:w="355" w:type="dxa"/>
            <w:tcBorders>
              <w:top w:val="nil"/>
              <w:left w:val="nil"/>
              <w:bottom w:val="nil"/>
              <w:right w:val="single" w:sz="4" w:space="0" w:color="auto"/>
            </w:tcBorders>
            <w:shd w:val="clear" w:color="auto" w:fill="auto"/>
            <w:hideMark/>
          </w:tcPr>
          <w:p w14:paraId="15527F9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18F5AF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535" w:type="dxa"/>
            <w:tcBorders>
              <w:top w:val="nil"/>
              <w:left w:val="nil"/>
              <w:bottom w:val="single" w:sz="4" w:space="0" w:color="auto"/>
              <w:right w:val="single" w:sz="4" w:space="0" w:color="auto"/>
            </w:tcBorders>
            <w:shd w:val="clear" w:color="auto" w:fill="auto"/>
            <w:hideMark/>
          </w:tcPr>
          <w:p w14:paraId="2450291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7261B2C5" w14:textId="77777777" w:rsidTr="0045205A">
        <w:trPr>
          <w:trHeight w:val="300"/>
        </w:trPr>
        <w:tc>
          <w:tcPr>
            <w:tcW w:w="355" w:type="dxa"/>
            <w:tcBorders>
              <w:top w:val="nil"/>
              <w:left w:val="nil"/>
              <w:bottom w:val="nil"/>
              <w:right w:val="single" w:sz="4" w:space="0" w:color="auto"/>
            </w:tcBorders>
            <w:shd w:val="clear" w:color="auto" w:fill="auto"/>
            <w:hideMark/>
          </w:tcPr>
          <w:p w14:paraId="0BA3AF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219187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535" w:type="dxa"/>
            <w:tcBorders>
              <w:top w:val="nil"/>
              <w:left w:val="nil"/>
              <w:bottom w:val="single" w:sz="4" w:space="0" w:color="auto"/>
              <w:right w:val="single" w:sz="4" w:space="0" w:color="auto"/>
            </w:tcBorders>
            <w:shd w:val="clear" w:color="auto" w:fill="auto"/>
            <w:hideMark/>
          </w:tcPr>
          <w:p w14:paraId="6702D2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76B728B8" w14:textId="77777777" w:rsidTr="0045205A">
        <w:trPr>
          <w:trHeight w:val="600"/>
        </w:trPr>
        <w:tc>
          <w:tcPr>
            <w:tcW w:w="355" w:type="dxa"/>
            <w:tcBorders>
              <w:top w:val="nil"/>
              <w:left w:val="nil"/>
              <w:bottom w:val="nil"/>
              <w:right w:val="nil"/>
            </w:tcBorders>
            <w:shd w:val="clear" w:color="auto" w:fill="auto"/>
            <w:hideMark/>
          </w:tcPr>
          <w:p w14:paraId="29141B0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35D2E3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28C2AB9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535" w:type="dxa"/>
            <w:tcBorders>
              <w:top w:val="nil"/>
              <w:left w:val="nil"/>
              <w:bottom w:val="single" w:sz="4" w:space="0" w:color="auto"/>
              <w:right w:val="single" w:sz="4" w:space="0" w:color="auto"/>
            </w:tcBorders>
            <w:shd w:val="clear" w:color="auto" w:fill="auto"/>
            <w:hideMark/>
          </w:tcPr>
          <w:p w14:paraId="4F3D1E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4D05E5DE" w14:textId="77777777" w:rsidTr="0045205A">
        <w:trPr>
          <w:trHeight w:val="300"/>
        </w:trPr>
        <w:tc>
          <w:tcPr>
            <w:tcW w:w="355" w:type="dxa"/>
            <w:tcBorders>
              <w:top w:val="nil"/>
              <w:left w:val="nil"/>
              <w:bottom w:val="nil"/>
              <w:right w:val="nil"/>
            </w:tcBorders>
            <w:shd w:val="clear" w:color="auto" w:fill="auto"/>
            <w:hideMark/>
          </w:tcPr>
          <w:p w14:paraId="6BA22409"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464D5D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210C282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535" w:type="dxa"/>
            <w:tcBorders>
              <w:top w:val="nil"/>
              <w:left w:val="nil"/>
              <w:bottom w:val="single" w:sz="4" w:space="0" w:color="auto"/>
              <w:right w:val="single" w:sz="4" w:space="0" w:color="auto"/>
            </w:tcBorders>
            <w:shd w:val="clear" w:color="auto" w:fill="auto"/>
            <w:hideMark/>
          </w:tcPr>
          <w:p w14:paraId="6A6C04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3B939633" w14:textId="77777777" w:rsidTr="0045205A">
        <w:trPr>
          <w:trHeight w:val="300"/>
        </w:trPr>
        <w:tc>
          <w:tcPr>
            <w:tcW w:w="355" w:type="dxa"/>
            <w:tcBorders>
              <w:top w:val="nil"/>
              <w:left w:val="nil"/>
              <w:bottom w:val="nil"/>
              <w:right w:val="nil"/>
            </w:tcBorders>
            <w:shd w:val="clear" w:color="auto" w:fill="auto"/>
            <w:hideMark/>
          </w:tcPr>
          <w:p w14:paraId="7650537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29E99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19692B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72AEEB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09D99B1D" w14:textId="77777777" w:rsidTr="0045205A">
        <w:trPr>
          <w:trHeight w:val="300"/>
        </w:trPr>
        <w:tc>
          <w:tcPr>
            <w:tcW w:w="355" w:type="dxa"/>
            <w:tcBorders>
              <w:top w:val="nil"/>
              <w:left w:val="nil"/>
              <w:bottom w:val="nil"/>
              <w:right w:val="nil"/>
            </w:tcBorders>
            <w:shd w:val="clear" w:color="auto" w:fill="auto"/>
            <w:hideMark/>
          </w:tcPr>
          <w:p w14:paraId="27F5FA4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28EF7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1B783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5845D3C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4DDB4B06" w14:textId="77777777" w:rsidTr="0045205A">
        <w:trPr>
          <w:trHeight w:val="300"/>
        </w:trPr>
        <w:tc>
          <w:tcPr>
            <w:tcW w:w="355" w:type="dxa"/>
            <w:tcBorders>
              <w:top w:val="nil"/>
              <w:left w:val="nil"/>
              <w:bottom w:val="nil"/>
              <w:right w:val="nil"/>
            </w:tcBorders>
            <w:shd w:val="clear" w:color="auto" w:fill="auto"/>
            <w:hideMark/>
          </w:tcPr>
          <w:p w14:paraId="7C204EA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E76091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1147F9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535" w:type="dxa"/>
            <w:tcBorders>
              <w:top w:val="nil"/>
              <w:left w:val="nil"/>
              <w:bottom w:val="single" w:sz="4" w:space="0" w:color="auto"/>
              <w:right w:val="single" w:sz="4" w:space="0" w:color="auto"/>
            </w:tcBorders>
            <w:shd w:val="clear" w:color="auto" w:fill="auto"/>
            <w:hideMark/>
          </w:tcPr>
          <w:p w14:paraId="113589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5C5EE380" w14:textId="77777777" w:rsidTr="0045205A">
        <w:trPr>
          <w:trHeight w:val="300"/>
        </w:trPr>
        <w:tc>
          <w:tcPr>
            <w:tcW w:w="355" w:type="dxa"/>
            <w:tcBorders>
              <w:top w:val="nil"/>
              <w:left w:val="nil"/>
              <w:bottom w:val="nil"/>
              <w:right w:val="nil"/>
            </w:tcBorders>
            <w:shd w:val="clear" w:color="auto" w:fill="auto"/>
            <w:hideMark/>
          </w:tcPr>
          <w:p w14:paraId="70DA054F"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70AA9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F1A37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535" w:type="dxa"/>
            <w:tcBorders>
              <w:top w:val="nil"/>
              <w:left w:val="nil"/>
              <w:bottom w:val="single" w:sz="4" w:space="0" w:color="auto"/>
              <w:right w:val="single" w:sz="4" w:space="0" w:color="auto"/>
            </w:tcBorders>
            <w:shd w:val="clear" w:color="auto" w:fill="auto"/>
            <w:hideMark/>
          </w:tcPr>
          <w:p w14:paraId="5BDA2F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2BAB4709" w14:textId="77777777" w:rsidTr="0045205A">
        <w:trPr>
          <w:trHeight w:val="300"/>
        </w:trPr>
        <w:tc>
          <w:tcPr>
            <w:tcW w:w="355" w:type="dxa"/>
            <w:tcBorders>
              <w:top w:val="nil"/>
              <w:left w:val="nil"/>
              <w:bottom w:val="nil"/>
              <w:right w:val="nil"/>
            </w:tcBorders>
            <w:shd w:val="clear" w:color="auto" w:fill="auto"/>
            <w:hideMark/>
          </w:tcPr>
          <w:p w14:paraId="3F4A96F1"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single" w:sz="4" w:space="0" w:color="auto"/>
              <w:right w:val="single" w:sz="4" w:space="0" w:color="auto"/>
            </w:tcBorders>
            <w:shd w:val="clear" w:color="auto" w:fill="auto"/>
            <w:hideMark/>
          </w:tcPr>
          <w:p w14:paraId="2B8D75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CE30E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535" w:type="dxa"/>
            <w:tcBorders>
              <w:top w:val="nil"/>
              <w:left w:val="nil"/>
              <w:bottom w:val="single" w:sz="4" w:space="0" w:color="auto"/>
              <w:right w:val="single" w:sz="4" w:space="0" w:color="auto"/>
            </w:tcBorders>
            <w:shd w:val="clear" w:color="auto" w:fill="auto"/>
            <w:hideMark/>
          </w:tcPr>
          <w:p w14:paraId="5DB9602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6684DBD2" w14:textId="77777777" w:rsidTr="0045205A">
        <w:trPr>
          <w:trHeight w:val="300"/>
        </w:trPr>
        <w:tc>
          <w:tcPr>
            <w:tcW w:w="355" w:type="dxa"/>
            <w:tcBorders>
              <w:top w:val="nil"/>
              <w:left w:val="nil"/>
              <w:bottom w:val="nil"/>
              <w:right w:val="single" w:sz="4" w:space="0" w:color="auto"/>
            </w:tcBorders>
            <w:shd w:val="clear" w:color="auto" w:fill="auto"/>
            <w:hideMark/>
          </w:tcPr>
          <w:p w14:paraId="64D0EFF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3E9202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026E8F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Name</w:t>
            </w:r>
          </w:p>
        </w:tc>
      </w:tr>
      <w:tr w:rsidR="0058496C" w:rsidRPr="0058496C" w14:paraId="5F8CBA7E" w14:textId="77777777" w:rsidTr="0045205A">
        <w:trPr>
          <w:trHeight w:val="600"/>
        </w:trPr>
        <w:tc>
          <w:tcPr>
            <w:tcW w:w="355" w:type="dxa"/>
            <w:tcBorders>
              <w:top w:val="nil"/>
              <w:left w:val="nil"/>
              <w:bottom w:val="nil"/>
              <w:right w:val="nil"/>
            </w:tcBorders>
            <w:shd w:val="clear" w:color="auto" w:fill="auto"/>
            <w:hideMark/>
          </w:tcPr>
          <w:p w14:paraId="11F206D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CFC769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4C5F34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N MAIN STREET~ANY ADDRESS</w:t>
            </w:r>
          </w:p>
        </w:tc>
        <w:tc>
          <w:tcPr>
            <w:tcW w:w="4535" w:type="dxa"/>
            <w:tcBorders>
              <w:top w:val="nil"/>
              <w:left w:val="nil"/>
              <w:bottom w:val="single" w:sz="4" w:space="0" w:color="auto"/>
              <w:right w:val="single" w:sz="4" w:space="0" w:color="auto"/>
            </w:tcBorders>
            <w:shd w:val="clear" w:color="auto" w:fill="auto"/>
            <w:hideMark/>
          </w:tcPr>
          <w:p w14:paraId="7B5DFB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1FF7083A" w14:textId="77777777" w:rsidTr="0045205A">
        <w:trPr>
          <w:trHeight w:val="600"/>
        </w:trPr>
        <w:tc>
          <w:tcPr>
            <w:tcW w:w="355" w:type="dxa"/>
            <w:tcBorders>
              <w:top w:val="nil"/>
              <w:left w:val="nil"/>
              <w:bottom w:val="nil"/>
              <w:right w:val="nil"/>
            </w:tcBorders>
            <w:shd w:val="clear" w:color="auto" w:fill="auto"/>
            <w:hideMark/>
          </w:tcPr>
          <w:p w14:paraId="34DB58DA"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DEC7E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54B671B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N4~ANYTOWN~TX~78111</w:t>
            </w:r>
          </w:p>
        </w:tc>
        <w:tc>
          <w:tcPr>
            <w:tcW w:w="4535" w:type="dxa"/>
            <w:tcBorders>
              <w:top w:val="nil"/>
              <w:left w:val="nil"/>
              <w:bottom w:val="single" w:sz="4" w:space="0" w:color="auto"/>
              <w:right w:val="single" w:sz="4" w:space="0" w:color="auto"/>
            </w:tcBorders>
            <w:shd w:val="clear" w:color="auto" w:fill="auto"/>
            <w:hideMark/>
          </w:tcPr>
          <w:p w14:paraId="7636661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3D321904" w14:textId="77777777" w:rsidTr="0045205A">
        <w:trPr>
          <w:trHeight w:val="600"/>
        </w:trPr>
        <w:tc>
          <w:tcPr>
            <w:tcW w:w="355" w:type="dxa"/>
            <w:tcBorders>
              <w:top w:val="nil"/>
              <w:left w:val="nil"/>
              <w:bottom w:val="nil"/>
              <w:right w:val="nil"/>
            </w:tcBorders>
            <w:shd w:val="clear" w:color="auto" w:fill="auto"/>
            <w:hideMark/>
          </w:tcPr>
          <w:p w14:paraId="63034F6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109A3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39D6BAA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7DC30209" w14:textId="77777777" w:rsidR="0058496C" w:rsidRPr="0058496C" w:rsidRDefault="0045205A" w:rsidP="0058496C">
            <w:pPr>
              <w:autoSpaceDE/>
              <w:autoSpaceDN/>
              <w:rPr>
                <w:rFonts w:ascii="Calibri" w:hAnsi="Calibri" w:cs="Calibri"/>
                <w:color w:val="000000"/>
                <w:sz w:val="22"/>
                <w:szCs w:val="22"/>
              </w:rPr>
            </w:pPr>
            <w:r w:rsidRPr="0058496C">
              <w:rPr>
                <w:rFonts w:ascii="Calibri" w:hAnsi="Calibri" w:cs="Calibri"/>
                <w:color w:val="000000"/>
                <w:sz w:val="22"/>
                <w:szCs w:val="22"/>
              </w:rPr>
              <w:t>Special</w:t>
            </w:r>
            <w:r w:rsidR="0058496C" w:rsidRPr="0058496C">
              <w:rPr>
                <w:rFonts w:ascii="Calibri" w:hAnsi="Calibri" w:cs="Calibri"/>
                <w:color w:val="000000"/>
                <w:sz w:val="22"/>
                <w:szCs w:val="22"/>
              </w:rPr>
              <w:t xml:space="preserve"> Needs Emergency Contact Telephone Numbers</w:t>
            </w:r>
          </w:p>
        </w:tc>
      </w:tr>
      <w:tr w:rsidR="0058496C" w:rsidRPr="0058496C" w14:paraId="426EBDDC"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F6912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SE~38~000000001</w:t>
            </w:r>
          </w:p>
        </w:tc>
        <w:tc>
          <w:tcPr>
            <w:tcW w:w="4535" w:type="dxa"/>
            <w:tcBorders>
              <w:top w:val="nil"/>
              <w:left w:val="nil"/>
              <w:bottom w:val="single" w:sz="4" w:space="0" w:color="auto"/>
              <w:right w:val="single" w:sz="4" w:space="0" w:color="auto"/>
            </w:tcBorders>
            <w:shd w:val="clear" w:color="auto" w:fill="auto"/>
            <w:hideMark/>
          </w:tcPr>
          <w:p w14:paraId="1F2AA7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2D7674FE" w14:textId="77777777" w:rsidR="0058496C" w:rsidRDefault="0058496C" w:rsidP="0058496C">
      <w:pPr>
        <w:tabs>
          <w:tab w:val="right" w:pos="1800"/>
          <w:tab w:val="left" w:pos="2160"/>
        </w:tabs>
        <w:rPr>
          <w:rFonts w:ascii="Calibri" w:hAnsi="Calibri" w:cs="Calibri"/>
          <w:snapToGrid w:val="0"/>
          <w:sz w:val="22"/>
          <w:szCs w:val="22"/>
        </w:rPr>
      </w:pPr>
    </w:p>
    <w:p w14:paraId="34730679" w14:textId="77777777" w:rsidR="0058496C" w:rsidRPr="00623A44" w:rsidRDefault="0058496C" w:rsidP="0058496C">
      <w:pPr>
        <w:tabs>
          <w:tab w:val="right" w:pos="1800"/>
          <w:tab w:val="left" w:pos="2160"/>
        </w:tabs>
        <w:rPr>
          <w:rFonts w:ascii="Calibri" w:hAnsi="Calibri" w:cs="Calibri"/>
          <w:sz w:val="22"/>
          <w:szCs w:val="22"/>
        </w:rPr>
      </w:pPr>
    </w:p>
    <w:p w14:paraId="3BCC0D66" w14:textId="77777777" w:rsidR="0058496C" w:rsidRDefault="0045205A" w:rsidP="0058496C">
      <w:pPr>
        <w:pStyle w:val="NoSpacing"/>
        <w:rPr>
          <w:snapToGrid w:val="0"/>
        </w:rPr>
      </w:pPr>
      <w:r>
        <w:rPr>
          <w:snapToGrid w:val="0"/>
        </w:rPr>
        <w:br w:type="page"/>
      </w:r>
      <w:r w:rsidR="0058496C">
        <w:rPr>
          <w:snapToGrid w:val="0"/>
        </w:rPr>
        <w:lastRenderedPageBreak/>
        <w:t xml:space="preserve">814_14 Example #5 of </w:t>
      </w:r>
      <w:del w:id="28" w:author="MCT" w:date="2023-05-02T16:02:00Z">
        <w:r w:rsidR="0058496C" w:rsidDel="00045558">
          <w:rPr>
            <w:snapToGrid w:val="0"/>
          </w:rPr>
          <w:delText>5</w:delText>
        </w:r>
      </w:del>
      <w:ins w:id="29" w:author="MCT" w:date="2023-05-02T16:02:00Z">
        <w:r w:rsidR="00045558">
          <w:rPr>
            <w:snapToGrid w:val="0"/>
          </w:rPr>
          <w:t>6</w:t>
        </w:r>
      </w:ins>
    </w:p>
    <w:p w14:paraId="1E2AD9CC" w14:textId="77777777" w:rsidR="0058496C"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95" w:type="dxa"/>
        <w:tblInd w:w="93" w:type="dxa"/>
        <w:tblLayout w:type="fixed"/>
        <w:tblLook w:val="04A0" w:firstRow="1" w:lastRow="0" w:firstColumn="1" w:lastColumn="0" w:noHBand="0" w:noVBand="1"/>
      </w:tblPr>
      <w:tblGrid>
        <w:gridCol w:w="355"/>
        <w:gridCol w:w="355"/>
        <w:gridCol w:w="3805"/>
        <w:gridCol w:w="4680"/>
      </w:tblGrid>
      <w:tr w:rsidR="0058496C" w:rsidRPr="0058496C" w14:paraId="22FAAFBD" w14:textId="77777777" w:rsidTr="0058496C">
        <w:trPr>
          <w:trHeight w:val="1950"/>
        </w:trPr>
        <w:tc>
          <w:tcPr>
            <w:tcW w:w="919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CF2357B"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ERCOT sends an 814_14 Notice of Pending Customer Enrollment Information with Premise Information Critical Care Premise Type, Emergency Contact Information and AMS Indicator</w:t>
            </w:r>
            <w:r>
              <w:rPr>
                <w:rFonts w:ascii="Calibri" w:hAnsi="Calibri" w:cs="Calibri"/>
                <w:color w:val="000000"/>
                <w:sz w:val="22"/>
                <w:szCs w:val="22"/>
              </w:rPr>
              <w:t xml:space="preserve"> </w:t>
            </w:r>
            <w:r w:rsidRPr="0058496C">
              <w:rPr>
                <w:rFonts w:ascii="Calibri" w:hAnsi="Calibri" w:cs="Calibri"/>
                <w:color w:val="000000"/>
                <w:sz w:val="22"/>
                <w:szCs w:val="22"/>
              </w:rPr>
              <w:t>to the Provider of Last Resort (or designated CR) as part of a</w:t>
            </w:r>
            <w:r>
              <w:rPr>
                <w:rFonts w:ascii="Calibri" w:hAnsi="Calibri" w:cs="Calibri"/>
                <w:color w:val="000000"/>
                <w:sz w:val="22"/>
                <w:szCs w:val="22"/>
              </w:rPr>
              <w:t>n</w:t>
            </w:r>
            <w:r w:rsidRPr="0058496C">
              <w:rPr>
                <w:rFonts w:ascii="Calibri" w:hAnsi="Calibri" w:cs="Calibri"/>
                <w:color w:val="000000"/>
                <w:sz w:val="22"/>
                <w:szCs w:val="22"/>
              </w:rPr>
              <w:t xml:space="preserve"> Acquisition Transfer event.  In this example, ERCOT has included the optional RL code and DTM 376 indicating that the new CR shall immediately submit a Move-Out for this ESI ID for the requested move-out date indicated in the DTM 376. </w:t>
            </w:r>
          </w:p>
        </w:tc>
      </w:tr>
      <w:tr w:rsidR="0058496C" w:rsidRPr="0058496C" w14:paraId="6242CC8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634A9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2D5649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5C626802" w14:textId="77777777" w:rsidTr="0058496C">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ACDD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BGN~13~200805101201001~20080510~~~200805101956534~AQ~14</w:t>
            </w:r>
          </w:p>
        </w:tc>
        <w:tc>
          <w:tcPr>
            <w:tcW w:w="4680" w:type="dxa"/>
            <w:tcBorders>
              <w:top w:val="nil"/>
              <w:left w:val="nil"/>
              <w:bottom w:val="single" w:sz="4" w:space="0" w:color="auto"/>
              <w:right w:val="single" w:sz="4" w:space="0" w:color="auto"/>
            </w:tcBorders>
            <w:shd w:val="clear" w:color="auto" w:fill="auto"/>
            <w:hideMark/>
          </w:tcPr>
          <w:p w14:paraId="7DB9CFB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Acquisition Transfer, SET Transaction Number</w:t>
            </w:r>
          </w:p>
        </w:tc>
      </w:tr>
      <w:tr w:rsidR="0058496C" w:rsidRPr="0058496C" w14:paraId="6F9B4B5C"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3D0E5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2F5BCB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03E41D9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A702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9141E8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CECBFE5"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4F65E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80" w:type="dxa"/>
            <w:tcBorders>
              <w:top w:val="nil"/>
              <w:left w:val="nil"/>
              <w:bottom w:val="single" w:sz="4" w:space="0" w:color="auto"/>
              <w:right w:val="single" w:sz="4" w:space="0" w:color="auto"/>
            </w:tcBorders>
            <w:shd w:val="clear" w:color="auto" w:fill="auto"/>
            <w:hideMark/>
          </w:tcPr>
          <w:p w14:paraId="3E04E5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2DFAFD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8A93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3C3831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Acquisition Customer</w:t>
            </w:r>
          </w:p>
        </w:tc>
      </w:tr>
      <w:tr w:rsidR="0058496C" w:rsidRPr="0058496C" w14:paraId="3EF3A066" w14:textId="77777777" w:rsidTr="0058496C">
        <w:trPr>
          <w:trHeight w:val="300"/>
        </w:trPr>
        <w:tc>
          <w:tcPr>
            <w:tcW w:w="355" w:type="dxa"/>
            <w:tcBorders>
              <w:top w:val="nil"/>
              <w:left w:val="nil"/>
              <w:bottom w:val="nil"/>
              <w:right w:val="single" w:sz="4" w:space="0" w:color="auto"/>
            </w:tcBorders>
            <w:shd w:val="clear" w:color="auto" w:fill="auto"/>
            <w:hideMark/>
          </w:tcPr>
          <w:p w14:paraId="6A694AC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467A5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80" w:type="dxa"/>
            <w:tcBorders>
              <w:top w:val="nil"/>
              <w:left w:val="nil"/>
              <w:bottom w:val="single" w:sz="4" w:space="0" w:color="auto"/>
              <w:right w:val="single" w:sz="4" w:space="0" w:color="auto"/>
            </w:tcBorders>
            <w:shd w:val="clear" w:color="auto" w:fill="auto"/>
            <w:hideMark/>
          </w:tcPr>
          <w:p w14:paraId="77381E6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322418F8" w14:textId="77777777" w:rsidTr="0058496C">
        <w:trPr>
          <w:trHeight w:val="300"/>
        </w:trPr>
        <w:tc>
          <w:tcPr>
            <w:tcW w:w="355" w:type="dxa"/>
            <w:tcBorders>
              <w:top w:val="nil"/>
              <w:left w:val="nil"/>
              <w:bottom w:val="single" w:sz="4" w:space="0" w:color="auto"/>
              <w:right w:val="single" w:sz="4" w:space="0" w:color="auto"/>
            </w:tcBorders>
            <w:shd w:val="clear" w:color="auto" w:fill="auto"/>
            <w:hideMark/>
          </w:tcPr>
          <w:p w14:paraId="235D45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3DD8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ins w:id="30" w:author="MCT" w:date="2023-02-10T10:22:00Z">
              <w:r w:rsidR="005D7CDB">
                <w:rPr>
                  <w:rFonts w:ascii="Calibri" w:hAnsi="Calibri" w:cs="Calibri"/>
                  <w:color w:val="000000"/>
                  <w:sz w:val="22"/>
                  <w:szCs w:val="22"/>
                </w:rPr>
                <w:t>~~CO~HARRIS</w:t>
              </w:r>
            </w:ins>
          </w:p>
        </w:tc>
        <w:tc>
          <w:tcPr>
            <w:tcW w:w="4680" w:type="dxa"/>
            <w:tcBorders>
              <w:top w:val="nil"/>
              <w:left w:val="nil"/>
              <w:bottom w:val="single" w:sz="4" w:space="0" w:color="auto"/>
              <w:right w:val="single" w:sz="4" w:space="0" w:color="auto"/>
            </w:tcBorders>
            <w:shd w:val="clear" w:color="auto" w:fill="auto"/>
            <w:hideMark/>
          </w:tcPr>
          <w:p w14:paraId="7BA633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ins w:id="31" w:author="MCT" w:date="2023-02-10T10:22:00Z">
              <w:r w:rsidR="005D7CDB">
                <w:rPr>
                  <w:rFonts w:ascii="Calibri" w:hAnsi="Calibri" w:cs="Calibri"/>
                  <w:color w:val="000000"/>
                  <w:sz w:val="22"/>
                  <w:szCs w:val="22"/>
                </w:rPr>
                <w:t>, County</w:t>
              </w:r>
            </w:ins>
          </w:p>
        </w:tc>
      </w:tr>
      <w:tr w:rsidR="0058496C" w:rsidRPr="0058496C" w14:paraId="588FF9A4"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DEA9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80" w:type="dxa"/>
            <w:tcBorders>
              <w:top w:val="nil"/>
              <w:left w:val="nil"/>
              <w:bottom w:val="single" w:sz="4" w:space="0" w:color="auto"/>
              <w:right w:val="single" w:sz="4" w:space="0" w:color="auto"/>
            </w:tcBorders>
            <w:shd w:val="clear" w:color="auto" w:fill="auto"/>
            <w:hideMark/>
          </w:tcPr>
          <w:p w14:paraId="5213B19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(Acquisition Customer)</w:t>
            </w:r>
          </w:p>
        </w:tc>
      </w:tr>
      <w:tr w:rsidR="0058496C" w:rsidRPr="0058496C" w14:paraId="7A566C47" w14:textId="77777777" w:rsidTr="0058496C">
        <w:trPr>
          <w:trHeight w:val="300"/>
        </w:trPr>
        <w:tc>
          <w:tcPr>
            <w:tcW w:w="355" w:type="dxa"/>
            <w:tcBorders>
              <w:top w:val="nil"/>
              <w:left w:val="nil"/>
              <w:bottom w:val="nil"/>
              <w:right w:val="single" w:sz="4" w:space="0" w:color="auto"/>
            </w:tcBorders>
            <w:shd w:val="clear" w:color="auto" w:fill="auto"/>
            <w:hideMark/>
          </w:tcPr>
          <w:p w14:paraId="2668EC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2258424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80" w:type="dxa"/>
            <w:tcBorders>
              <w:top w:val="nil"/>
              <w:left w:val="nil"/>
              <w:bottom w:val="single" w:sz="4" w:space="0" w:color="auto"/>
              <w:right w:val="single" w:sz="4" w:space="0" w:color="auto"/>
            </w:tcBorders>
            <w:shd w:val="clear" w:color="auto" w:fill="auto"/>
            <w:hideMark/>
          </w:tcPr>
          <w:p w14:paraId="2EF4A47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0E8C0358" w14:textId="77777777" w:rsidTr="0058496C">
        <w:trPr>
          <w:trHeight w:val="300"/>
        </w:trPr>
        <w:tc>
          <w:tcPr>
            <w:tcW w:w="355" w:type="dxa"/>
            <w:tcBorders>
              <w:top w:val="nil"/>
              <w:left w:val="nil"/>
              <w:bottom w:val="single" w:sz="4" w:space="0" w:color="auto"/>
              <w:right w:val="single" w:sz="4" w:space="0" w:color="auto"/>
            </w:tcBorders>
            <w:shd w:val="clear" w:color="auto" w:fill="auto"/>
            <w:hideMark/>
          </w:tcPr>
          <w:p w14:paraId="6084D41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62C8FFD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80" w:type="dxa"/>
            <w:tcBorders>
              <w:top w:val="nil"/>
              <w:left w:val="nil"/>
              <w:bottom w:val="single" w:sz="4" w:space="0" w:color="auto"/>
              <w:right w:val="single" w:sz="4" w:space="0" w:color="auto"/>
            </w:tcBorders>
            <w:shd w:val="clear" w:color="auto" w:fill="auto"/>
            <w:hideMark/>
          </w:tcPr>
          <w:p w14:paraId="540CEA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3063BF97"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69033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53AD09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0345EF74" w14:textId="77777777" w:rsidTr="0058496C">
        <w:trPr>
          <w:trHeight w:val="300"/>
        </w:trPr>
        <w:tc>
          <w:tcPr>
            <w:tcW w:w="355" w:type="dxa"/>
            <w:tcBorders>
              <w:top w:val="nil"/>
              <w:left w:val="nil"/>
              <w:bottom w:val="nil"/>
              <w:right w:val="single" w:sz="4" w:space="0" w:color="auto"/>
            </w:tcBorders>
            <w:shd w:val="clear" w:color="auto" w:fill="auto"/>
            <w:hideMark/>
          </w:tcPr>
          <w:p w14:paraId="7DB9D7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D8F11F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80" w:type="dxa"/>
            <w:tcBorders>
              <w:top w:val="nil"/>
              <w:left w:val="nil"/>
              <w:bottom w:val="single" w:sz="4" w:space="0" w:color="auto"/>
              <w:right w:val="single" w:sz="4" w:space="0" w:color="auto"/>
            </w:tcBorders>
            <w:shd w:val="clear" w:color="auto" w:fill="auto"/>
            <w:hideMark/>
          </w:tcPr>
          <w:p w14:paraId="54B01C9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59065FC2" w14:textId="77777777" w:rsidTr="0058496C">
        <w:trPr>
          <w:trHeight w:val="300"/>
        </w:trPr>
        <w:tc>
          <w:tcPr>
            <w:tcW w:w="355" w:type="dxa"/>
            <w:tcBorders>
              <w:top w:val="nil"/>
              <w:left w:val="nil"/>
              <w:bottom w:val="nil"/>
              <w:right w:val="single" w:sz="4" w:space="0" w:color="auto"/>
            </w:tcBorders>
            <w:shd w:val="clear" w:color="auto" w:fill="auto"/>
            <w:hideMark/>
          </w:tcPr>
          <w:p w14:paraId="2CFFEE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1777C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80" w:type="dxa"/>
            <w:tcBorders>
              <w:top w:val="nil"/>
              <w:left w:val="nil"/>
              <w:bottom w:val="single" w:sz="4" w:space="0" w:color="auto"/>
              <w:right w:val="single" w:sz="4" w:space="0" w:color="auto"/>
            </w:tcBorders>
            <w:shd w:val="clear" w:color="auto" w:fill="auto"/>
            <w:hideMark/>
          </w:tcPr>
          <w:p w14:paraId="0FEED8F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0BA05314" w14:textId="77777777" w:rsidTr="0058496C">
        <w:trPr>
          <w:trHeight w:val="300"/>
        </w:trPr>
        <w:tc>
          <w:tcPr>
            <w:tcW w:w="355" w:type="dxa"/>
            <w:tcBorders>
              <w:top w:val="nil"/>
              <w:left w:val="nil"/>
              <w:bottom w:val="nil"/>
              <w:right w:val="single" w:sz="4" w:space="0" w:color="auto"/>
            </w:tcBorders>
            <w:shd w:val="clear" w:color="auto" w:fill="auto"/>
            <w:hideMark/>
          </w:tcPr>
          <w:p w14:paraId="649482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050C7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REF~MR~AMSR</w:t>
            </w:r>
          </w:p>
        </w:tc>
        <w:tc>
          <w:tcPr>
            <w:tcW w:w="4680" w:type="dxa"/>
            <w:tcBorders>
              <w:top w:val="nil"/>
              <w:left w:val="nil"/>
              <w:bottom w:val="single" w:sz="4" w:space="0" w:color="auto"/>
              <w:right w:val="single" w:sz="4" w:space="0" w:color="auto"/>
            </w:tcBorders>
            <w:shd w:val="clear" w:color="auto" w:fill="auto"/>
            <w:hideMark/>
          </w:tcPr>
          <w:p w14:paraId="2607930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AMS Indicator</w:t>
            </w:r>
          </w:p>
        </w:tc>
      </w:tr>
      <w:tr w:rsidR="0058496C" w:rsidRPr="0058496C" w14:paraId="2255D9C0" w14:textId="77777777" w:rsidTr="0058496C">
        <w:trPr>
          <w:trHeight w:val="300"/>
        </w:trPr>
        <w:tc>
          <w:tcPr>
            <w:tcW w:w="355" w:type="dxa"/>
            <w:tcBorders>
              <w:top w:val="nil"/>
              <w:left w:val="nil"/>
              <w:bottom w:val="nil"/>
              <w:right w:val="single" w:sz="4" w:space="0" w:color="auto"/>
            </w:tcBorders>
            <w:shd w:val="clear" w:color="auto" w:fill="auto"/>
            <w:hideMark/>
          </w:tcPr>
          <w:p w14:paraId="209FF0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2D818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7311D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7FCC57B0" w14:textId="77777777" w:rsidTr="0058496C">
        <w:trPr>
          <w:trHeight w:val="300"/>
        </w:trPr>
        <w:tc>
          <w:tcPr>
            <w:tcW w:w="355" w:type="dxa"/>
            <w:tcBorders>
              <w:top w:val="nil"/>
              <w:left w:val="nil"/>
              <w:bottom w:val="nil"/>
              <w:right w:val="single" w:sz="4" w:space="0" w:color="auto"/>
            </w:tcBorders>
            <w:shd w:val="clear" w:color="auto" w:fill="auto"/>
            <w:hideMark/>
          </w:tcPr>
          <w:p w14:paraId="528F6D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36D42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719F1A9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0C103F31" w14:textId="77777777" w:rsidTr="0058496C">
        <w:trPr>
          <w:trHeight w:val="300"/>
        </w:trPr>
        <w:tc>
          <w:tcPr>
            <w:tcW w:w="355" w:type="dxa"/>
            <w:tcBorders>
              <w:top w:val="nil"/>
              <w:left w:val="nil"/>
              <w:bottom w:val="nil"/>
              <w:right w:val="single" w:sz="4" w:space="0" w:color="auto"/>
            </w:tcBorders>
            <w:shd w:val="clear" w:color="auto" w:fill="auto"/>
            <w:hideMark/>
          </w:tcPr>
          <w:p w14:paraId="5D4D01B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E485A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80" w:type="dxa"/>
            <w:tcBorders>
              <w:top w:val="nil"/>
              <w:left w:val="nil"/>
              <w:bottom w:val="single" w:sz="4" w:space="0" w:color="auto"/>
              <w:right w:val="single" w:sz="4" w:space="0" w:color="auto"/>
            </w:tcBorders>
            <w:shd w:val="clear" w:color="auto" w:fill="auto"/>
            <w:hideMark/>
          </w:tcPr>
          <w:p w14:paraId="68C2966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6E7AC37B" w14:textId="77777777" w:rsidTr="0058496C">
        <w:trPr>
          <w:trHeight w:val="600"/>
        </w:trPr>
        <w:tc>
          <w:tcPr>
            <w:tcW w:w="355" w:type="dxa"/>
            <w:tcBorders>
              <w:top w:val="nil"/>
              <w:left w:val="nil"/>
              <w:bottom w:val="nil"/>
              <w:right w:val="single" w:sz="4" w:space="0" w:color="auto"/>
            </w:tcBorders>
            <w:shd w:val="clear" w:color="auto" w:fill="auto"/>
            <w:hideMark/>
          </w:tcPr>
          <w:p w14:paraId="6654EB8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2DB90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REF~SU~Y~CCC</w:t>
            </w:r>
          </w:p>
        </w:tc>
        <w:tc>
          <w:tcPr>
            <w:tcW w:w="4680" w:type="dxa"/>
            <w:tcBorders>
              <w:top w:val="nil"/>
              <w:left w:val="nil"/>
              <w:bottom w:val="single" w:sz="4" w:space="0" w:color="auto"/>
              <w:right w:val="single" w:sz="4" w:space="0" w:color="auto"/>
            </w:tcBorders>
            <w:shd w:val="clear" w:color="auto" w:fill="auto"/>
            <w:hideMark/>
          </w:tcPr>
          <w:p w14:paraId="1C39BF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7A3B57CD" w14:textId="77777777" w:rsidTr="0058496C">
        <w:trPr>
          <w:trHeight w:val="300"/>
        </w:trPr>
        <w:tc>
          <w:tcPr>
            <w:tcW w:w="355" w:type="dxa"/>
            <w:tcBorders>
              <w:top w:val="nil"/>
              <w:left w:val="nil"/>
              <w:bottom w:val="nil"/>
              <w:right w:val="single" w:sz="4" w:space="0" w:color="auto"/>
            </w:tcBorders>
            <w:shd w:val="clear" w:color="auto" w:fill="auto"/>
            <w:hideMark/>
          </w:tcPr>
          <w:p w14:paraId="76AA470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D7305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80" w:type="dxa"/>
            <w:tcBorders>
              <w:top w:val="nil"/>
              <w:left w:val="nil"/>
              <w:bottom w:val="single" w:sz="4" w:space="0" w:color="auto"/>
              <w:right w:val="single" w:sz="4" w:space="0" w:color="auto"/>
            </w:tcBorders>
            <w:shd w:val="clear" w:color="auto" w:fill="auto"/>
            <w:hideMark/>
          </w:tcPr>
          <w:p w14:paraId="40A0F74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75A1863C" w14:textId="77777777" w:rsidTr="0058496C">
        <w:trPr>
          <w:trHeight w:val="300"/>
        </w:trPr>
        <w:tc>
          <w:tcPr>
            <w:tcW w:w="355" w:type="dxa"/>
            <w:tcBorders>
              <w:top w:val="nil"/>
              <w:left w:val="nil"/>
              <w:bottom w:val="nil"/>
              <w:right w:val="single" w:sz="4" w:space="0" w:color="auto"/>
            </w:tcBorders>
            <w:shd w:val="clear" w:color="auto" w:fill="auto"/>
            <w:hideMark/>
          </w:tcPr>
          <w:p w14:paraId="51A43AB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46DB0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80" w:type="dxa"/>
            <w:tcBorders>
              <w:top w:val="nil"/>
              <w:left w:val="nil"/>
              <w:bottom w:val="single" w:sz="4" w:space="0" w:color="auto"/>
              <w:right w:val="single" w:sz="4" w:space="0" w:color="auto"/>
            </w:tcBorders>
            <w:shd w:val="clear" w:color="auto" w:fill="auto"/>
            <w:hideMark/>
          </w:tcPr>
          <w:p w14:paraId="1F21FAD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2082FE84" w14:textId="77777777" w:rsidTr="0058496C">
        <w:trPr>
          <w:trHeight w:val="300"/>
        </w:trPr>
        <w:tc>
          <w:tcPr>
            <w:tcW w:w="355" w:type="dxa"/>
            <w:tcBorders>
              <w:top w:val="nil"/>
              <w:left w:val="nil"/>
              <w:bottom w:val="nil"/>
              <w:right w:val="single" w:sz="4" w:space="0" w:color="auto"/>
            </w:tcBorders>
            <w:shd w:val="clear" w:color="auto" w:fill="auto"/>
            <w:hideMark/>
          </w:tcPr>
          <w:p w14:paraId="50A7B4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C31F0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DTM~036~20100622</w:t>
            </w:r>
          </w:p>
        </w:tc>
        <w:tc>
          <w:tcPr>
            <w:tcW w:w="4680" w:type="dxa"/>
            <w:tcBorders>
              <w:top w:val="nil"/>
              <w:left w:val="nil"/>
              <w:bottom w:val="single" w:sz="4" w:space="0" w:color="auto"/>
              <w:right w:val="single" w:sz="4" w:space="0" w:color="auto"/>
            </w:tcBorders>
            <w:shd w:val="clear" w:color="auto" w:fill="auto"/>
            <w:hideMark/>
          </w:tcPr>
          <w:p w14:paraId="748B56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Expiration Date</w:t>
            </w:r>
          </w:p>
        </w:tc>
      </w:tr>
      <w:tr w:rsidR="0058496C" w:rsidRPr="0058496C" w14:paraId="5AFCEDEB" w14:textId="77777777" w:rsidTr="0058496C">
        <w:trPr>
          <w:trHeight w:val="300"/>
        </w:trPr>
        <w:tc>
          <w:tcPr>
            <w:tcW w:w="355" w:type="dxa"/>
            <w:tcBorders>
              <w:top w:val="nil"/>
              <w:left w:val="nil"/>
              <w:bottom w:val="nil"/>
              <w:right w:val="single" w:sz="4" w:space="0" w:color="auto"/>
            </w:tcBorders>
            <w:shd w:val="clear" w:color="auto" w:fill="auto"/>
            <w:hideMark/>
          </w:tcPr>
          <w:p w14:paraId="5C6ACB7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80C994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80" w:type="dxa"/>
            <w:tcBorders>
              <w:top w:val="nil"/>
              <w:left w:val="nil"/>
              <w:bottom w:val="single" w:sz="4" w:space="0" w:color="auto"/>
              <w:right w:val="single" w:sz="4" w:space="0" w:color="auto"/>
            </w:tcBorders>
            <w:shd w:val="clear" w:color="auto" w:fill="auto"/>
            <w:hideMark/>
          </w:tcPr>
          <w:p w14:paraId="66620F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7F97811F" w14:textId="77777777" w:rsidTr="0058496C">
        <w:trPr>
          <w:trHeight w:val="300"/>
        </w:trPr>
        <w:tc>
          <w:tcPr>
            <w:tcW w:w="355" w:type="dxa"/>
            <w:tcBorders>
              <w:top w:val="nil"/>
              <w:left w:val="nil"/>
              <w:bottom w:val="nil"/>
              <w:right w:val="single" w:sz="4" w:space="0" w:color="auto"/>
            </w:tcBorders>
            <w:shd w:val="clear" w:color="auto" w:fill="auto"/>
            <w:hideMark/>
          </w:tcPr>
          <w:p w14:paraId="344036F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1E88D5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80" w:type="dxa"/>
            <w:tcBorders>
              <w:top w:val="nil"/>
              <w:left w:val="nil"/>
              <w:bottom w:val="single" w:sz="4" w:space="0" w:color="auto"/>
              <w:right w:val="single" w:sz="4" w:space="0" w:color="auto"/>
            </w:tcBorders>
            <w:shd w:val="clear" w:color="auto" w:fill="auto"/>
            <w:hideMark/>
          </w:tcPr>
          <w:p w14:paraId="026BE0B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4816FF11" w14:textId="77777777" w:rsidTr="0058496C">
        <w:trPr>
          <w:trHeight w:val="300"/>
        </w:trPr>
        <w:tc>
          <w:tcPr>
            <w:tcW w:w="355" w:type="dxa"/>
            <w:tcBorders>
              <w:top w:val="nil"/>
              <w:left w:val="nil"/>
              <w:bottom w:val="nil"/>
              <w:right w:val="single" w:sz="4" w:space="0" w:color="auto"/>
            </w:tcBorders>
            <w:shd w:val="clear" w:color="auto" w:fill="auto"/>
            <w:hideMark/>
          </w:tcPr>
          <w:p w14:paraId="724183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65F36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80" w:type="dxa"/>
            <w:tcBorders>
              <w:top w:val="nil"/>
              <w:left w:val="nil"/>
              <w:bottom w:val="single" w:sz="4" w:space="0" w:color="auto"/>
              <w:right w:val="single" w:sz="4" w:space="0" w:color="auto"/>
            </w:tcBorders>
            <w:shd w:val="clear" w:color="auto" w:fill="auto"/>
            <w:hideMark/>
          </w:tcPr>
          <w:p w14:paraId="1DAB1A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27A6E9FC" w14:textId="77777777" w:rsidTr="0058496C">
        <w:trPr>
          <w:trHeight w:val="600"/>
        </w:trPr>
        <w:tc>
          <w:tcPr>
            <w:tcW w:w="355" w:type="dxa"/>
            <w:tcBorders>
              <w:top w:val="nil"/>
              <w:left w:val="nil"/>
              <w:bottom w:val="nil"/>
              <w:right w:val="nil"/>
            </w:tcBorders>
            <w:shd w:val="clear" w:color="auto" w:fill="auto"/>
            <w:hideMark/>
          </w:tcPr>
          <w:p w14:paraId="3544122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F7960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E720BA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680" w:type="dxa"/>
            <w:tcBorders>
              <w:top w:val="nil"/>
              <w:left w:val="nil"/>
              <w:bottom w:val="single" w:sz="4" w:space="0" w:color="auto"/>
              <w:right w:val="single" w:sz="4" w:space="0" w:color="auto"/>
            </w:tcBorders>
            <w:shd w:val="clear" w:color="auto" w:fill="auto"/>
            <w:hideMark/>
          </w:tcPr>
          <w:p w14:paraId="3836C1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369C8DA1" w14:textId="77777777" w:rsidTr="0058496C">
        <w:trPr>
          <w:trHeight w:val="300"/>
        </w:trPr>
        <w:tc>
          <w:tcPr>
            <w:tcW w:w="355" w:type="dxa"/>
            <w:tcBorders>
              <w:top w:val="nil"/>
              <w:left w:val="nil"/>
              <w:bottom w:val="nil"/>
              <w:right w:val="nil"/>
            </w:tcBorders>
            <w:shd w:val="clear" w:color="auto" w:fill="auto"/>
            <w:hideMark/>
          </w:tcPr>
          <w:p w14:paraId="496B204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DC2BC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2C58F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680" w:type="dxa"/>
            <w:tcBorders>
              <w:top w:val="nil"/>
              <w:left w:val="nil"/>
              <w:bottom w:val="single" w:sz="4" w:space="0" w:color="auto"/>
              <w:right w:val="single" w:sz="4" w:space="0" w:color="auto"/>
            </w:tcBorders>
            <w:shd w:val="clear" w:color="auto" w:fill="auto"/>
            <w:hideMark/>
          </w:tcPr>
          <w:p w14:paraId="1019534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2AC11AB5" w14:textId="77777777" w:rsidTr="0058496C">
        <w:trPr>
          <w:trHeight w:val="300"/>
        </w:trPr>
        <w:tc>
          <w:tcPr>
            <w:tcW w:w="355" w:type="dxa"/>
            <w:tcBorders>
              <w:top w:val="nil"/>
              <w:left w:val="nil"/>
              <w:bottom w:val="nil"/>
              <w:right w:val="nil"/>
            </w:tcBorders>
            <w:shd w:val="clear" w:color="auto" w:fill="auto"/>
            <w:hideMark/>
          </w:tcPr>
          <w:p w14:paraId="2EF2343A"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CCA6D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CDCD4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80" w:type="dxa"/>
            <w:tcBorders>
              <w:top w:val="nil"/>
              <w:left w:val="nil"/>
              <w:bottom w:val="single" w:sz="4" w:space="0" w:color="auto"/>
              <w:right w:val="single" w:sz="4" w:space="0" w:color="auto"/>
            </w:tcBorders>
            <w:shd w:val="clear" w:color="auto" w:fill="auto"/>
            <w:hideMark/>
          </w:tcPr>
          <w:p w14:paraId="5ED19EA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7EC4DA65" w14:textId="77777777" w:rsidTr="0058496C">
        <w:trPr>
          <w:trHeight w:val="300"/>
        </w:trPr>
        <w:tc>
          <w:tcPr>
            <w:tcW w:w="355" w:type="dxa"/>
            <w:tcBorders>
              <w:top w:val="nil"/>
              <w:left w:val="nil"/>
              <w:bottom w:val="nil"/>
              <w:right w:val="nil"/>
            </w:tcBorders>
            <w:shd w:val="clear" w:color="auto" w:fill="auto"/>
            <w:hideMark/>
          </w:tcPr>
          <w:p w14:paraId="4D2A4CA6"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ACB4D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4616A6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680" w:type="dxa"/>
            <w:tcBorders>
              <w:top w:val="nil"/>
              <w:left w:val="nil"/>
              <w:bottom w:val="single" w:sz="4" w:space="0" w:color="auto"/>
              <w:right w:val="single" w:sz="4" w:space="0" w:color="auto"/>
            </w:tcBorders>
            <w:shd w:val="clear" w:color="auto" w:fill="auto"/>
            <w:hideMark/>
          </w:tcPr>
          <w:p w14:paraId="783AB1D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6C343C7D" w14:textId="77777777" w:rsidTr="0058496C">
        <w:trPr>
          <w:trHeight w:val="300"/>
        </w:trPr>
        <w:tc>
          <w:tcPr>
            <w:tcW w:w="355" w:type="dxa"/>
            <w:tcBorders>
              <w:top w:val="nil"/>
              <w:left w:val="nil"/>
              <w:bottom w:val="nil"/>
              <w:right w:val="nil"/>
            </w:tcBorders>
            <w:shd w:val="clear" w:color="auto" w:fill="auto"/>
            <w:hideMark/>
          </w:tcPr>
          <w:p w14:paraId="60FB408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1E6CA1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DE4A3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80" w:type="dxa"/>
            <w:tcBorders>
              <w:top w:val="nil"/>
              <w:left w:val="nil"/>
              <w:bottom w:val="single" w:sz="4" w:space="0" w:color="auto"/>
              <w:right w:val="single" w:sz="4" w:space="0" w:color="auto"/>
            </w:tcBorders>
            <w:shd w:val="clear" w:color="auto" w:fill="auto"/>
            <w:hideMark/>
          </w:tcPr>
          <w:p w14:paraId="3758FED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13FB74ED" w14:textId="77777777" w:rsidTr="0058496C">
        <w:trPr>
          <w:trHeight w:val="300"/>
        </w:trPr>
        <w:tc>
          <w:tcPr>
            <w:tcW w:w="355" w:type="dxa"/>
            <w:tcBorders>
              <w:top w:val="nil"/>
              <w:left w:val="nil"/>
              <w:bottom w:val="nil"/>
              <w:right w:val="nil"/>
            </w:tcBorders>
            <w:shd w:val="clear" w:color="auto" w:fill="auto"/>
            <w:hideMark/>
          </w:tcPr>
          <w:p w14:paraId="2B0179D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2AB7B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7B0B42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80" w:type="dxa"/>
            <w:tcBorders>
              <w:top w:val="nil"/>
              <w:left w:val="nil"/>
              <w:bottom w:val="single" w:sz="4" w:space="0" w:color="auto"/>
              <w:right w:val="single" w:sz="4" w:space="0" w:color="auto"/>
            </w:tcBorders>
            <w:shd w:val="clear" w:color="auto" w:fill="auto"/>
            <w:hideMark/>
          </w:tcPr>
          <w:p w14:paraId="10FB4E6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D6D32F7" w14:textId="77777777" w:rsidTr="0058496C">
        <w:trPr>
          <w:trHeight w:val="300"/>
        </w:trPr>
        <w:tc>
          <w:tcPr>
            <w:tcW w:w="355" w:type="dxa"/>
            <w:tcBorders>
              <w:top w:val="nil"/>
              <w:left w:val="nil"/>
              <w:bottom w:val="nil"/>
              <w:right w:val="nil"/>
            </w:tcBorders>
            <w:shd w:val="clear" w:color="auto" w:fill="auto"/>
            <w:hideMark/>
          </w:tcPr>
          <w:p w14:paraId="30C161B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single" w:sz="4" w:space="0" w:color="auto"/>
              <w:right w:val="single" w:sz="4" w:space="0" w:color="auto"/>
            </w:tcBorders>
            <w:shd w:val="clear" w:color="auto" w:fill="auto"/>
            <w:hideMark/>
          </w:tcPr>
          <w:p w14:paraId="05CE9D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27BE5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80" w:type="dxa"/>
            <w:tcBorders>
              <w:top w:val="nil"/>
              <w:left w:val="nil"/>
              <w:bottom w:val="single" w:sz="4" w:space="0" w:color="auto"/>
              <w:right w:val="single" w:sz="4" w:space="0" w:color="auto"/>
            </w:tcBorders>
            <w:shd w:val="clear" w:color="auto" w:fill="auto"/>
            <w:hideMark/>
          </w:tcPr>
          <w:p w14:paraId="46198E1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2DC5FF4C" w14:textId="77777777" w:rsidTr="0058496C">
        <w:trPr>
          <w:trHeight w:val="300"/>
        </w:trPr>
        <w:tc>
          <w:tcPr>
            <w:tcW w:w="355" w:type="dxa"/>
            <w:tcBorders>
              <w:top w:val="nil"/>
              <w:left w:val="nil"/>
              <w:bottom w:val="nil"/>
              <w:right w:val="single" w:sz="4" w:space="0" w:color="auto"/>
            </w:tcBorders>
            <w:shd w:val="clear" w:color="auto" w:fill="auto"/>
            <w:hideMark/>
          </w:tcPr>
          <w:p w14:paraId="41491E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D20F64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NM1~SC~C~~~~~~EC~SNOW, JOE RAY JR</w:t>
            </w:r>
          </w:p>
        </w:tc>
        <w:tc>
          <w:tcPr>
            <w:tcW w:w="4680" w:type="dxa"/>
            <w:tcBorders>
              <w:top w:val="nil"/>
              <w:left w:val="nil"/>
              <w:bottom w:val="single" w:sz="4" w:space="0" w:color="auto"/>
              <w:right w:val="single" w:sz="4" w:space="0" w:color="auto"/>
            </w:tcBorders>
            <w:shd w:val="clear" w:color="auto" w:fill="auto"/>
            <w:hideMark/>
          </w:tcPr>
          <w:p w14:paraId="6494712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Name</w:t>
            </w:r>
          </w:p>
        </w:tc>
      </w:tr>
      <w:tr w:rsidR="0058496C" w:rsidRPr="0058496C" w14:paraId="71CB7F94" w14:textId="77777777" w:rsidTr="0058496C">
        <w:trPr>
          <w:trHeight w:val="600"/>
        </w:trPr>
        <w:tc>
          <w:tcPr>
            <w:tcW w:w="355" w:type="dxa"/>
            <w:tcBorders>
              <w:top w:val="nil"/>
              <w:left w:val="nil"/>
              <w:bottom w:val="nil"/>
              <w:right w:val="nil"/>
            </w:tcBorders>
            <w:shd w:val="clear" w:color="auto" w:fill="auto"/>
            <w:hideMark/>
          </w:tcPr>
          <w:p w14:paraId="1FDFD270"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898E5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CAE549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N MAIN STREET~ANY ADDRESS</w:t>
            </w:r>
          </w:p>
        </w:tc>
        <w:tc>
          <w:tcPr>
            <w:tcW w:w="4680" w:type="dxa"/>
            <w:tcBorders>
              <w:top w:val="nil"/>
              <w:left w:val="nil"/>
              <w:bottom w:val="single" w:sz="4" w:space="0" w:color="auto"/>
              <w:right w:val="single" w:sz="4" w:space="0" w:color="auto"/>
            </w:tcBorders>
            <w:shd w:val="clear" w:color="auto" w:fill="auto"/>
            <w:hideMark/>
          </w:tcPr>
          <w:p w14:paraId="56F0DF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13A22822" w14:textId="77777777" w:rsidTr="0058496C">
        <w:trPr>
          <w:trHeight w:val="600"/>
        </w:trPr>
        <w:tc>
          <w:tcPr>
            <w:tcW w:w="355" w:type="dxa"/>
            <w:tcBorders>
              <w:top w:val="nil"/>
              <w:left w:val="nil"/>
              <w:bottom w:val="nil"/>
              <w:right w:val="nil"/>
            </w:tcBorders>
            <w:shd w:val="clear" w:color="auto" w:fill="auto"/>
            <w:hideMark/>
          </w:tcPr>
          <w:p w14:paraId="26EA53F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6A406A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5DA0A31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N4~ANYTOWN~TX~78111</w:t>
            </w:r>
          </w:p>
        </w:tc>
        <w:tc>
          <w:tcPr>
            <w:tcW w:w="4680" w:type="dxa"/>
            <w:tcBorders>
              <w:top w:val="nil"/>
              <w:left w:val="nil"/>
              <w:bottom w:val="single" w:sz="4" w:space="0" w:color="auto"/>
              <w:right w:val="single" w:sz="4" w:space="0" w:color="auto"/>
            </w:tcBorders>
            <w:shd w:val="clear" w:color="auto" w:fill="auto"/>
            <w:hideMark/>
          </w:tcPr>
          <w:p w14:paraId="769D82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6DF7F695" w14:textId="77777777" w:rsidTr="0058496C">
        <w:trPr>
          <w:trHeight w:val="600"/>
        </w:trPr>
        <w:tc>
          <w:tcPr>
            <w:tcW w:w="355" w:type="dxa"/>
            <w:tcBorders>
              <w:top w:val="nil"/>
              <w:left w:val="nil"/>
              <w:bottom w:val="nil"/>
              <w:right w:val="nil"/>
            </w:tcBorders>
            <w:shd w:val="clear" w:color="auto" w:fill="auto"/>
            <w:hideMark/>
          </w:tcPr>
          <w:p w14:paraId="4EEA5639"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EFAB9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3AD1ED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PER~SP~~TE~8005551212~OT~8005551212</w:t>
            </w:r>
          </w:p>
        </w:tc>
        <w:tc>
          <w:tcPr>
            <w:tcW w:w="4680" w:type="dxa"/>
            <w:tcBorders>
              <w:top w:val="nil"/>
              <w:left w:val="nil"/>
              <w:bottom w:val="single" w:sz="4" w:space="0" w:color="auto"/>
              <w:right w:val="single" w:sz="4" w:space="0" w:color="auto"/>
            </w:tcBorders>
            <w:shd w:val="clear" w:color="auto" w:fill="auto"/>
            <w:hideMark/>
          </w:tcPr>
          <w:p w14:paraId="6384853A" w14:textId="77777777" w:rsidR="0058496C" w:rsidRPr="0058496C" w:rsidRDefault="0045205A" w:rsidP="0058496C">
            <w:pPr>
              <w:autoSpaceDE/>
              <w:autoSpaceDN/>
              <w:rPr>
                <w:rFonts w:ascii="Calibri" w:hAnsi="Calibri" w:cs="Calibri"/>
                <w:color w:val="000000"/>
                <w:sz w:val="22"/>
                <w:szCs w:val="22"/>
              </w:rPr>
            </w:pPr>
            <w:r w:rsidRPr="0058496C">
              <w:rPr>
                <w:rFonts w:ascii="Calibri" w:hAnsi="Calibri" w:cs="Calibri"/>
                <w:color w:val="000000"/>
                <w:sz w:val="22"/>
                <w:szCs w:val="22"/>
              </w:rPr>
              <w:t>Special</w:t>
            </w:r>
            <w:r w:rsidR="0058496C" w:rsidRPr="0058496C">
              <w:rPr>
                <w:rFonts w:ascii="Calibri" w:hAnsi="Calibri" w:cs="Calibri"/>
                <w:color w:val="000000"/>
                <w:sz w:val="22"/>
                <w:szCs w:val="22"/>
              </w:rPr>
              <w:t xml:space="preserve"> Needs Emergency Contact Telephone Numbers</w:t>
            </w:r>
          </w:p>
        </w:tc>
      </w:tr>
      <w:tr w:rsidR="0058496C" w:rsidRPr="0058496C" w14:paraId="6302D713"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BB9D4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SE~37~000000001</w:t>
            </w:r>
          </w:p>
        </w:tc>
        <w:tc>
          <w:tcPr>
            <w:tcW w:w="4680" w:type="dxa"/>
            <w:tcBorders>
              <w:top w:val="nil"/>
              <w:left w:val="nil"/>
              <w:bottom w:val="single" w:sz="4" w:space="0" w:color="auto"/>
              <w:right w:val="single" w:sz="4" w:space="0" w:color="auto"/>
            </w:tcBorders>
            <w:shd w:val="clear" w:color="auto" w:fill="auto"/>
            <w:hideMark/>
          </w:tcPr>
          <w:p w14:paraId="248D7D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7F01EA10" w14:textId="77777777" w:rsidR="0058496C" w:rsidRDefault="0058496C" w:rsidP="0058496C">
      <w:pPr>
        <w:tabs>
          <w:tab w:val="right" w:pos="1800"/>
          <w:tab w:val="left" w:pos="2160"/>
        </w:tabs>
        <w:rPr>
          <w:rFonts w:ascii="Calibri" w:hAnsi="Calibri" w:cs="Calibri"/>
          <w:snapToGrid w:val="0"/>
          <w:sz w:val="22"/>
          <w:szCs w:val="22"/>
        </w:rPr>
      </w:pPr>
    </w:p>
    <w:p w14:paraId="077D52D0" w14:textId="77777777" w:rsidR="0058496C" w:rsidRDefault="0058496C" w:rsidP="0058496C">
      <w:pPr>
        <w:tabs>
          <w:tab w:val="right" w:pos="1800"/>
          <w:tab w:val="left" w:pos="2160"/>
        </w:tabs>
        <w:rPr>
          <w:ins w:id="32" w:author="MCT" w:date="2023-05-02T16:02:00Z"/>
          <w:rFonts w:ascii="Calibri" w:hAnsi="Calibri" w:cs="Calibri"/>
          <w:sz w:val="22"/>
          <w:szCs w:val="22"/>
        </w:rPr>
      </w:pPr>
    </w:p>
    <w:p w14:paraId="6DDEB7B9" w14:textId="77777777" w:rsidR="00045558" w:rsidRDefault="00045558" w:rsidP="00045558">
      <w:pPr>
        <w:pStyle w:val="NoSpacing"/>
        <w:rPr>
          <w:ins w:id="33" w:author="MCT" w:date="2023-05-02T16:02:00Z"/>
          <w:snapToGrid w:val="0"/>
        </w:rPr>
      </w:pPr>
      <w:ins w:id="34" w:author="MCT" w:date="2023-05-02T16:02:00Z">
        <w:r>
          <w:rPr>
            <w:rFonts w:cs="Calibri"/>
          </w:rPr>
          <w:br w:type="page"/>
        </w:r>
        <w:r>
          <w:rPr>
            <w:snapToGrid w:val="0"/>
          </w:rPr>
          <w:lastRenderedPageBreak/>
          <w:t>814_14 Example #6 of 6</w:t>
        </w:r>
      </w:ins>
    </w:p>
    <w:p w14:paraId="143B1CF6" w14:textId="77777777" w:rsidR="00045558" w:rsidRDefault="00045558" w:rsidP="00045558">
      <w:pPr>
        <w:pStyle w:val="NoSpacing"/>
        <w:rPr>
          <w:ins w:id="35" w:author="MCT" w:date="2023-05-02T16:02:00Z"/>
          <w:snapToGrid w:val="0"/>
        </w:rPr>
      </w:pPr>
      <w:ins w:id="36" w:author="MCT" w:date="2023-05-02T16:02:00Z">
        <w:r>
          <w:rPr>
            <w:snapToGrid w:val="0"/>
          </w:rPr>
          <w:t>Drop Enrollment Request – ERCOT to POLR or Designated CR</w:t>
        </w:r>
      </w:ins>
    </w:p>
    <w:tbl>
      <w:tblPr>
        <w:tblW w:w="9140" w:type="dxa"/>
        <w:tblInd w:w="93" w:type="dxa"/>
        <w:tblLayout w:type="fixed"/>
        <w:tblLook w:val="04A0" w:firstRow="1" w:lastRow="0" w:firstColumn="1" w:lastColumn="0" w:noHBand="0" w:noVBand="1"/>
      </w:tblPr>
      <w:tblGrid>
        <w:gridCol w:w="355"/>
        <w:gridCol w:w="355"/>
        <w:gridCol w:w="3805"/>
        <w:gridCol w:w="4625"/>
      </w:tblGrid>
      <w:tr w:rsidR="00045558" w:rsidRPr="0058496C" w14:paraId="41478047" w14:textId="77777777" w:rsidTr="0079514B">
        <w:trPr>
          <w:trHeight w:val="1470"/>
          <w:ins w:id="37" w:author="MCT" w:date="2023-05-02T16:02:00Z"/>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AD2BA72" w14:textId="77777777" w:rsidR="00045558" w:rsidRPr="0058496C" w:rsidRDefault="00045558" w:rsidP="0079514B">
            <w:pPr>
              <w:autoSpaceDE/>
              <w:autoSpaceDN/>
              <w:jc w:val="center"/>
              <w:rPr>
                <w:ins w:id="38" w:author="MCT" w:date="2023-05-02T16:02:00Z"/>
                <w:rFonts w:ascii="Calibri" w:hAnsi="Calibri" w:cs="Calibri"/>
                <w:color w:val="000000"/>
                <w:sz w:val="22"/>
                <w:szCs w:val="22"/>
              </w:rPr>
            </w:pPr>
            <w:ins w:id="39" w:author="MCT" w:date="2023-05-02T16:02:00Z">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In this example, </w:t>
              </w:r>
            </w:ins>
            <w:ins w:id="40" w:author="MCT" w:date="2023-05-03T12:08:00Z">
              <w:r w:rsidR="0095409F">
                <w:rPr>
                  <w:rFonts w:ascii="Calibri" w:hAnsi="Calibri" w:cs="Calibri"/>
                  <w:color w:val="000000"/>
                  <w:sz w:val="22"/>
                  <w:szCs w:val="22"/>
                </w:rPr>
                <w:t>the TDSP</w:t>
              </w:r>
            </w:ins>
            <w:ins w:id="41" w:author="MCT" w:date="2023-05-03T12:09:00Z">
              <w:r w:rsidR="0095409F">
                <w:rPr>
                  <w:rFonts w:ascii="Calibri" w:hAnsi="Calibri" w:cs="Calibri"/>
                  <w:color w:val="000000"/>
                  <w:sz w:val="22"/>
                  <w:szCs w:val="22"/>
                </w:rPr>
                <w:t xml:space="preserve"> has provided the Metered Service Type</w:t>
              </w:r>
            </w:ins>
            <w:ins w:id="42" w:author="MCT" w:date="2023-05-02T16:02:00Z">
              <w:r w:rsidRPr="0058496C">
                <w:rPr>
                  <w:rFonts w:ascii="Calibri" w:hAnsi="Calibri" w:cs="Calibri"/>
                  <w:color w:val="000000"/>
                  <w:sz w:val="22"/>
                  <w:szCs w:val="22"/>
                </w:rPr>
                <w:t xml:space="preserve">. </w:t>
              </w:r>
            </w:ins>
          </w:p>
        </w:tc>
      </w:tr>
      <w:tr w:rsidR="00045558" w:rsidRPr="0058496C" w14:paraId="6340773B" w14:textId="77777777" w:rsidTr="0079514B">
        <w:trPr>
          <w:trHeight w:val="300"/>
          <w:ins w:id="43"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110DF7" w14:textId="77777777" w:rsidR="00045558" w:rsidRPr="0058496C" w:rsidRDefault="00045558" w:rsidP="0079514B">
            <w:pPr>
              <w:autoSpaceDE/>
              <w:autoSpaceDN/>
              <w:rPr>
                <w:ins w:id="44" w:author="MCT" w:date="2023-05-02T16:02:00Z"/>
                <w:rFonts w:ascii="Calibri" w:hAnsi="Calibri" w:cs="Calibri"/>
                <w:color w:val="000000"/>
                <w:sz w:val="22"/>
                <w:szCs w:val="22"/>
              </w:rPr>
            </w:pPr>
            <w:ins w:id="45" w:author="MCT" w:date="2023-05-02T16:02:00Z">
              <w:r w:rsidRPr="0058496C">
                <w:rPr>
                  <w:rFonts w:ascii="Calibri" w:hAnsi="Calibri" w:cs="Calibri"/>
                  <w:color w:val="000000"/>
                  <w:sz w:val="22"/>
                  <w:szCs w:val="22"/>
                </w:rPr>
                <w:t>ST~814~000000001</w:t>
              </w:r>
            </w:ins>
          </w:p>
        </w:tc>
        <w:tc>
          <w:tcPr>
            <w:tcW w:w="4625" w:type="dxa"/>
            <w:tcBorders>
              <w:top w:val="nil"/>
              <w:left w:val="nil"/>
              <w:bottom w:val="single" w:sz="4" w:space="0" w:color="auto"/>
              <w:right w:val="single" w:sz="4" w:space="0" w:color="auto"/>
            </w:tcBorders>
            <w:shd w:val="clear" w:color="auto" w:fill="auto"/>
            <w:hideMark/>
          </w:tcPr>
          <w:p w14:paraId="7C51A554" w14:textId="77777777" w:rsidR="00045558" w:rsidRPr="0058496C" w:rsidRDefault="00045558" w:rsidP="0079514B">
            <w:pPr>
              <w:autoSpaceDE/>
              <w:autoSpaceDN/>
              <w:rPr>
                <w:ins w:id="46" w:author="MCT" w:date="2023-05-02T16:02:00Z"/>
                <w:rFonts w:ascii="Calibri" w:hAnsi="Calibri" w:cs="Calibri"/>
                <w:color w:val="000000"/>
                <w:sz w:val="22"/>
                <w:szCs w:val="22"/>
              </w:rPr>
            </w:pPr>
            <w:ins w:id="47" w:author="MCT" w:date="2023-05-02T16:02:00Z">
              <w:r w:rsidRPr="0058496C">
                <w:rPr>
                  <w:rFonts w:ascii="Calibri" w:hAnsi="Calibri" w:cs="Calibri"/>
                  <w:color w:val="000000"/>
                  <w:sz w:val="22"/>
                  <w:szCs w:val="22"/>
                </w:rPr>
                <w:t>Transaction Type, Control Number</w:t>
              </w:r>
            </w:ins>
          </w:p>
        </w:tc>
      </w:tr>
      <w:tr w:rsidR="00045558" w:rsidRPr="0058496C" w14:paraId="45D11F7A" w14:textId="77777777" w:rsidTr="005A3AAC">
        <w:trPr>
          <w:trHeight w:val="890"/>
          <w:ins w:id="48" w:author="MCT" w:date="2023-05-02T16:02:00Z"/>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B2B0C0B" w14:textId="77777777" w:rsidR="00045558" w:rsidRPr="0058496C" w:rsidRDefault="00045558" w:rsidP="0079514B">
            <w:pPr>
              <w:autoSpaceDE/>
              <w:autoSpaceDN/>
              <w:rPr>
                <w:ins w:id="49" w:author="MCT" w:date="2023-05-02T16:02:00Z"/>
                <w:rFonts w:ascii="Calibri" w:hAnsi="Calibri" w:cs="Calibri"/>
                <w:color w:val="000000"/>
                <w:sz w:val="22"/>
                <w:szCs w:val="22"/>
              </w:rPr>
            </w:pPr>
            <w:ins w:id="50" w:author="MCT" w:date="2023-05-02T16:02:00Z">
              <w:r w:rsidRPr="0058496C">
                <w:rPr>
                  <w:rFonts w:ascii="Calibri" w:hAnsi="Calibri" w:cs="Calibri"/>
                  <w:color w:val="000000"/>
                  <w:sz w:val="22"/>
                  <w:szCs w:val="22"/>
                </w:rPr>
                <w:t>BGN~13~200805101201001~20</w:t>
              </w:r>
            </w:ins>
            <w:ins w:id="51" w:author="MCT" w:date="2023-05-11T11:39:00Z">
              <w:r w:rsidR="00E65549">
                <w:rPr>
                  <w:rFonts w:ascii="Calibri" w:hAnsi="Calibri" w:cs="Calibri"/>
                  <w:color w:val="000000"/>
                  <w:sz w:val="22"/>
                  <w:szCs w:val="22"/>
                </w:rPr>
                <w:t>23</w:t>
              </w:r>
            </w:ins>
            <w:ins w:id="52" w:author="MCT" w:date="2023-05-02T16:02:00Z">
              <w:r w:rsidRPr="0058496C">
                <w:rPr>
                  <w:rFonts w:ascii="Calibri" w:hAnsi="Calibri" w:cs="Calibri"/>
                  <w:color w:val="000000"/>
                  <w:sz w:val="22"/>
                  <w:szCs w:val="22"/>
                </w:rPr>
                <w:t>0510~~~200805101956534~TS~14</w:t>
              </w:r>
            </w:ins>
          </w:p>
        </w:tc>
        <w:tc>
          <w:tcPr>
            <w:tcW w:w="4625" w:type="dxa"/>
            <w:tcBorders>
              <w:top w:val="nil"/>
              <w:left w:val="nil"/>
              <w:bottom w:val="single" w:sz="4" w:space="0" w:color="auto"/>
              <w:right w:val="single" w:sz="4" w:space="0" w:color="auto"/>
            </w:tcBorders>
            <w:shd w:val="clear" w:color="auto" w:fill="auto"/>
            <w:hideMark/>
          </w:tcPr>
          <w:p w14:paraId="7D79D444" w14:textId="77777777" w:rsidR="00045558" w:rsidRPr="0058496C" w:rsidRDefault="00045558" w:rsidP="0079514B">
            <w:pPr>
              <w:autoSpaceDE/>
              <w:autoSpaceDN/>
              <w:rPr>
                <w:ins w:id="53" w:author="MCT" w:date="2023-05-02T16:02:00Z"/>
                <w:rFonts w:ascii="Calibri" w:hAnsi="Calibri" w:cs="Calibri"/>
                <w:color w:val="000000"/>
                <w:sz w:val="22"/>
                <w:szCs w:val="22"/>
              </w:rPr>
            </w:pPr>
            <w:ins w:id="54" w:author="MCT" w:date="2023-05-02T16:02:00Z">
              <w:r w:rsidRPr="0058496C">
                <w:rPr>
                  <w:rFonts w:ascii="Calibri" w:hAnsi="Calibri" w:cs="Calibri"/>
                  <w:color w:val="000000"/>
                  <w:sz w:val="22"/>
                  <w:szCs w:val="22"/>
                </w:rPr>
                <w:t>Request, Unique Transaction Number, Transaction Date, Original Transaction ID, Mass Transition Transfer, SET Transaction Number</w:t>
              </w:r>
            </w:ins>
          </w:p>
        </w:tc>
      </w:tr>
      <w:tr w:rsidR="00045558" w:rsidRPr="0058496C" w14:paraId="5ED55408" w14:textId="77777777" w:rsidTr="0079514B">
        <w:trPr>
          <w:trHeight w:val="300"/>
          <w:ins w:id="55"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B15F05" w14:textId="77777777" w:rsidR="00045558" w:rsidRPr="0058496C" w:rsidRDefault="00045558" w:rsidP="0079514B">
            <w:pPr>
              <w:autoSpaceDE/>
              <w:autoSpaceDN/>
              <w:rPr>
                <w:ins w:id="56" w:author="MCT" w:date="2023-05-02T16:02:00Z"/>
                <w:rFonts w:ascii="Calibri" w:hAnsi="Calibri" w:cs="Calibri"/>
                <w:color w:val="000000"/>
                <w:sz w:val="22"/>
                <w:szCs w:val="22"/>
              </w:rPr>
            </w:pPr>
            <w:ins w:id="57" w:author="MCT" w:date="2023-05-02T16:02:00Z">
              <w:r w:rsidRPr="0058496C">
                <w:rPr>
                  <w:rFonts w:ascii="Calibri" w:hAnsi="Calibri" w:cs="Calibri"/>
                  <w:color w:val="000000"/>
                  <w:sz w:val="22"/>
                  <w:szCs w:val="22"/>
                </w:rPr>
                <w:t>N1~8S~TDSP NAME~1~009876543</w:t>
              </w:r>
            </w:ins>
          </w:p>
        </w:tc>
        <w:tc>
          <w:tcPr>
            <w:tcW w:w="4625" w:type="dxa"/>
            <w:tcBorders>
              <w:top w:val="nil"/>
              <w:left w:val="nil"/>
              <w:bottom w:val="single" w:sz="4" w:space="0" w:color="auto"/>
              <w:right w:val="single" w:sz="4" w:space="0" w:color="auto"/>
            </w:tcBorders>
            <w:shd w:val="clear" w:color="auto" w:fill="auto"/>
            <w:hideMark/>
          </w:tcPr>
          <w:p w14:paraId="6996F22B" w14:textId="77777777" w:rsidR="00045558" w:rsidRPr="0058496C" w:rsidRDefault="00045558" w:rsidP="0079514B">
            <w:pPr>
              <w:autoSpaceDE/>
              <w:autoSpaceDN/>
              <w:rPr>
                <w:ins w:id="58" w:author="MCT" w:date="2023-05-02T16:02:00Z"/>
                <w:rFonts w:ascii="Calibri" w:hAnsi="Calibri" w:cs="Calibri"/>
                <w:color w:val="000000"/>
                <w:sz w:val="22"/>
                <w:szCs w:val="22"/>
              </w:rPr>
            </w:pPr>
            <w:ins w:id="59" w:author="MCT" w:date="2023-05-02T16:02:00Z">
              <w:r w:rsidRPr="0058496C">
                <w:rPr>
                  <w:rFonts w:ascii="Calibri" w:hAnsi="Calibri" w:cs="Calibri"/>
                  <w:color w:val="000000"/>
                  <w:sz w:val="22"/>
                  <w:szCs w:val="22"/>
                </w:rPr>
                <w:t>TDSP Name and DUNS Number</w:t>
              </w:r>
            </w:ins>
          </w:p>
        </w:tc>
      </w:tr>
      <w:tr w:rsidR="00045558" w:rsidRPr="0058496C" w14:paraId="5A6E4611" w14:textId="77777777" w:rsidTr="0079514B">
        <w:trPr>
          <w:trHeight w:val="300"/>
          <w:ins w:id="60"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905A3C7" w14:textId="77777777" w:rsidR="00045558" w:rsidRPr="0058496C" w:rsidRDefault="00045558" w:rsidP="0079514B">
            <w:pPr>
              <w:autoSpaceDE/>
              <w:autoSpaceDN/>
              <w:rPr>
                <w:ins w:id="61" w:author="MCT" w:date="2023-05-02T16:02:00Z"/>
                <w:rFonts w:ascii="Calibri" w:hAnsi="Calibri" w:cs="Calibri"/>
                <w:color w:val="000000"/>
                <w:sz w:val="22"/>
                <w:szCs w:val="22"/>
              </w:rPr>
            </w:pPr>
            <w:ins w:id="62" w:author="MCT" w:date="2023-05-02T16:02:00Z">
              <w:r w:rsidRPr="0058496C">
                <w:rPr>
                  <w:rFonts w:ascii="Calibri" w:hAnsi="Calibri" w:cs="Calibri"/>
                  <w:color w:val="000000"/>
                  <w:sz w:val="22"/>
                  <w:szCs w:val="22"/>
                </w:rPr>
                <w:t>N1~AY~ERCOT~1~183529049~~41</w:t>
              </w:r>
            </w:ins>
          </w:p>
        </w:tc>
        <w:tc>
          <w:tcPr>
            <w:tcW w:w="4625" w:type="dxa"/>
            <w:tcBorders>
              <w:top w:val="nil"/>
              <w:left w:val="nil"/>
              <w:bottom w:val="single" w:sz="4" w:space="0" w:color="auto"/>
              <w:right w:val="single" w:sz="4" w:space="0" w:color="auto"/>
            </w:tcBorders>
            <w:shd w:val="clear" w:color="auto" w:fill="auto"/>
            <w:hideMark/>
          </w:tcPr>
          <w:p w14:paraId="2868E036" w14:textId="77777777" w:rsidR="00045558" w:rsidRPr="0058496C" w:rsidRDefault="00045558" w:rsidP="0079514B">
            <w:pPr>
              <w:autoSpaceDE/>
              <w:autoSpaceDN/>
              <w:rPr>
                <w:ins w:id="63" w:author="MCT" w:date="2023-05-02T16:02:00Z"/>
                <w:rFonts w:ascii="Calibri" w:hAnsi="Calibri" w:cs="Calibri"/>
                <w:color w:val="000000"/>
                <w:sz w:val="22"/>
                <w:szCs w:val="22"/>
              </w:rPr>
            </w:pPr>
            <w:ins w:id="64" w:author="MCT" w:date="2023-05-02T16:02:00Z">
              <w:r w:rsidRPr="0058496C">
                <w:rPr>
                  <w:rFonts w:ascii="Calibri" w:hAnsi="Calibri" w:cs="Calibri"/>
                  <w:color w:val="000000"/>
                  <w:sz w:val="22"/>
                  <w:szCs w:val="22"/>
                </w:rPr>
                <w:t>ERCOT Name and DUNS Number, Sender</w:t>
              </w:r>
            </w:ins>
          </w:p>
        </w:tc>
      </w:tr>
      <w:tr w:rsidR="00045558" w:rsidRPr="0058496C" w14:paraId="74179C10" w14:textId="77777777" w:rsidTr="0079514B">
        <w:trPr>
          <w:trHeight w:val="600"/>
          <w:ins w:id="65"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382DAD5" w14:textId="77777777" w:rsidR="00045558" w:rsidRPr="0058496C" w:rsidRDefault="00045558" w:rsidP="0079514B">
            <w:pPr>
              <w:autoSpaceDE/>
              <w:autoSpaceDN/>
              <w:rPr>
                <w:ins w:id="66" w:author="MCT" w:date="2023-05-02T16:02:00Z"/>
                <w:rFonts w:ascii="Calibri" w:hAnsi="Calibri" w:cs="Calibri"/>
                <w:color w:val="000000"/>
                <w:sz w:val="22"/>
                <w:szCs w:val="22"/>
              </w:rPr>
            </w:pPr>
            <w:ins w:id="67" w:author="MCT" w:date="2023-05-02T16:02:00Z">
              <w:r w:rsidRPr="0058496C">
                <w:rPr>
                  <w:rFonts w:ascii="Calibri" w:hAnsi="Calibri" w:cs="Calibri"/>
                  <w:color w:val="000000"/>
                  <w:sz w:val="22"/>
                  <w:szCs w:val="22"/>
                </w:rPr>
                <w:t>N1~PLR~POLR NAME~1~000098765~~40</w:t>
              </w:r>
            </w:ins>
          </w:p>
        </w:tc>
        <w:tc>
          <w:tcPr>
            <w:tcW w:w="4625" w:type="dxa"/>
            <w:tcBorders>
              <w:top w:val="nil"/>
              <w:left w:val="nil"/>
              <w:bottom w:val="single" w:sz="4" w:space="0" w:color="auto"/>
              <w:right w:val="single" w:sz="4" w:space="0" w:color="auto"/>
            </w:tcBorders>
            <w:shd w:val="clear" w:color="auto" w:fill="auto"/>
            <w:hideMark/>
          </w:tcPr>
          <w:p w14:paraId="5E12035B" w14:textId="77777777" w:rsidR="00045558" w:rsidRPr="0058496C" w:rsidRDefault="00045558" w:rsidP="0079514B">
            <w:pPr>
              <w:autoSpaceDE/>
              <w:autoSpaceDN/>
              <w:rPr>
                <w:ins w:id="68" w:author="MCT" w:date="2023-05-02T16:02:00Z"/>
                <w:rFonts w:ascii="Calibri" w:hAnsi="Calibri" w:cs="Calibri"/>
                <w:color w:val="000000"/>
                <w:sz w:val="22"/>
                <w:szCs w:val="22"/>
              </w:rPr>
            </w:pPr>
            <w:ins w:id="69" w:author="MCT" w:date="2023-05-02T16:02:00Z">
              <w:r w:rsidRPr="0058496C">
                <w:rPr>
                  <w:rFonts w:ascii="Calibri" w:hAnsi="Calibri" w:cs="Calibri"/>
                  <w:color w:val="000000"/>
                  <w:sz w:val="22"/>
                  <w:szCs w:val="22"/>
                </w:rPr>
                <w:t>POLR (or Designated CR) Name and DUNS Number, Receiver</w:t>
              </w:r>
            </w:ins>
          </w:p>
        </w:tc>
      </w:tr>
      <w:tr w:rsidR="00045558" w:rsidRPr="0058496C" w14:paraId="1C41D511" w14:textId="77777777" w:rsidTr="0079514B">
        <w:trPr>
          <w:trHeight w:val="300"/>
          <w:ins w:id="70"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8CB0221" w14:textId="77777777" w:rsidR="00045558" w:rsidRPr="0058496C" w:rsidRDefault="00045558" w:rsidP="0079514B">
            <w:pPr>
              <w:autoSpaceDE/>
              <w:autoSpaceDN/>
              <w:rPr>
                <w:ins w:id="71" w:author="MCT" w:date="2023-05-02T16:02:00Z"/>
                <w:rFonts w:ascii="Calibri" w:hAnsi="Calibri" w:cs="Calibri"/>
                <w:color w:val="000000"/>
                <w:sz w:val="22"/>
                <w:szCs w:val="22"/>
              </w:rPr>
            </w:pPr>
            <w:ins w:id="72" w:author="MCT" w:date="2023-05-02T16:02:00Z">
              <w:r w:rsidRPr="0058496C">
                <w:rPr>
                  <w:rFonts w:ascii="Calibri" w:hAnsi="Calibri" w:cs="Calibri"/>
                  <w:color w:val="000000"/>
                  <w:sz w:val="22"/>
                  <w:szCs w:val="22"/>
                </w:rPr>
                <w:t>N1~8R~CUSTOMER NAME</w:t>
              </w:r>
            </w:ins>
          </w:p>
        </w:tc>
        <w:tc>
          <w:tcPr>
            <w:tcW w:w="4625" w:type="dxa"/>
            <w:tcBorders>
              <w:top w:val="nil"/>
              <w:left w:val="nil"/>
              <w:bottom w:val="single" w:sz="4" w:space="0" w:color="auto"/>
              <w:right w:val="single" w:sz="4" w:space="0" w:color="auto"/>
            </w:tcBorders>
            <w:shd w:val="clear" w:color="auto" w:fill="auto"/>
            <w:hideMark/>
          </w:tcPr>
          <w:p w14:paraId="2F1D909E" w14:textId="77777777" w:rsidR="00045558" w:rsidRPr="0058496C" w:rsidRDefault="00045558" w:rsidP="0079514B">
            <w:pPr>
              <w:autoSpaceDE/>
              <w:autoSpaceDN/>
              <w:rPr>
                <w:ins w:id="73" w:author="MCT" w:date="2023-05-02T16:02:00Z"/>
                <w:rFonts w:ascii="Calibri" w:hAnsi="Calibri" w:cs="Calibri"/>
                <w:color w:val="000000"/>
                <w:sz w:val="22"/>
                <w:szCs w:val="22"/>
              </w:rPr>
            </w:pPr>
            <w:ins w:id="74" w:author="MCT" w:date="2023-05-02T16:02:00Z">
              <w:r w:rsidRPr="0058496C">
                <w:rPr>
                  <w:rFonts w:ascii="Calibri" w:hAnsi="Calibri" w:cs="Calibri"/>
                  <w:color w:val="000000"/>
                  <w:sz w:val="22"/>
                  <w:szCs w:val="22"/>
                </w:rPr>
                <w:t>Mass Transition Customer</w:t>
              </w:r>
            </w:ins>
          </w:p>
        </w:tc>
      </w:tr>
      <w:tr w:rsidR="00045558" w:rsidRPr="0058496C" w14:paraId="2D962CE0" w14:textId="77777777" w:rsidTr="0079514B">
        <w:trPr>
          <w:trHeight w:val="300"/>
          <w:ins w:id="75" w:author="MCT" w:date="2023-05-02T16:02:00Z"/>
        </w:trPr>
        <w:tc>
          <w:tcPr>
            <w:tcW w:w="355" w:type="dxa"/>
            <w:tcBorders>
              <w:top w:val="nil"/>
              <w:left w:val="nil"/>
              <w:bottom w:val="nil"/>
              <w:right w:val="single" w:sz="4" w:space="0" w:color="auto"/>
            </w:tcBorders>
            <w:shd w:val="clear" w:color="auto" w:fill="auto"/>
            <w:hideMark/>
          </w:tcPr>
          <w:p w14:paraId="2497B496" w14:textId="77777777" w:rsidR="00045558" w:rsidRPr="0058496C" w:rsidRDefault="00045558" w:rsidP="0079514B">
            <w:pPr>
              <w:autoSpaceDE/>
              <w:autoSpaceDN/>
              <w:rPr>
                <w:ins w:id="76" w:author="MCT" w:date="2023-05-02T16:02:00Z"/>
                <w:rFonts w:ascii="Calibri" w:hAnsi="Calibri" w:cs="Calibri"/>
                <w:color w:val="000000"/>
                <w:sz w:val="22"/>
                <w:szCs w:val="22"/>
              </w:rPr>
            </w:pPr>
            <w:ins w:id="77"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AF795F0" w14:textId="77777777" w:rsidR="00045558" w:rsidRPr="0058496C" w:rsidRDefault="00045558" w:rsidP="0079514B">
            <w:pPr>
              <w:autoSpaceDE/>
              <w:autoSpaceDN/>
              <w:rPr>
                <w:ins w:id="78" w:author="MCT" w:date="2023-05-02T16:02:00Z"/>
                <w:rFonts w:ascii="Calibri" w:hAnsi="Calibri" w:cs="Calibri"/>
                <w:color w:val="000000"/>
                <w:sz w:val="22"/>
                <w:szCs w:val="22"/>
              </w:rPr>
            </w:pPr>
            <w:ins w:id="79" w:author="MCT" w:date="2023-05-02T16:02:00Z">
              <w:r w:rsidRPr="0058496C">
                <w:rPr>
                  <w:rFonts w:ascii="Calibri" w:hAnsi="Calibri" w:cs="Calibri"/>
                  <w:color w:val="000000"/>
                  <w:sz w:val="22"/>
                  <w:szCs w:val="22"/>
                </w:rPr>
                <w:t>N3~123 MAIN AVE</w:t>
              </w:r>
            </w:ins>
          </w:p>
        </w:tc>
        <w:tc>
          <w:tcPr>
            <w:tcW w:w="4625" w:type="dxa"/>
            <w:tcBorders>
              <w:top w:val="nil"/>
              <w:left w:val="nil"/>
              <w:bottom w:val="single" w:sz="4" w:space="0" w:color="auto"/>
              <w:right w:val="single" w:sz="4" w:space="0" w:color="auto"/>
            </w:tcBorders>
            <w:shd w:val="clear" w:color="auto" w:fill="auto"/>
            <w:hideMark/>
          </w:tcPr>
          <w:p w14:paraId="374001EA" w14:textId="77777777" w:rsidR="00045558" w:rsidRPr="0058496C" w:rsidRDefault="00045558" w:rsidP="0079514B">
            <w:pPr>
              <w:autoSpaceDE/>
              <w:autoSpaceDN/>
              <w:rPr>
                <w:ins w:id="80" w:author="MCT" w:date="2023-05-02T16:02:00Z"/>
                <w:rFonts w:ascii="Calibri" w:hAnsi="Calibri" w:cs="Calibri"/>
                <w:color w:val="000000"/>
                <w:sz w:val="22"/>
                <w:szCs w:val="22"/>
              </w:rPr>
            </w:pPr>
            <w:ins w:id="81" w:author="MCT" w:date="2023-05-02T16:02:00Z">
              <w:r w:rsidRPr="0058496C">
                <w:rPr>
                  <w:rFonts w:ascii="Calibri" w:hAnsi="Calibri" w:cs="Calibri"/>
                  <w:color w:val="000000"/>
                  <w:sz w:val="22"/>
                  <w:szCs w:val="22"/>
                </w:rPr>
                <w:t>Customer Service Address</w:t>
              </w:r>
            </w:ins>
          </w:p>
        </w:tc>
      </w:tr>
      <w:tr w:rsidR="00045558" w:rsidRPr="0058496C" w14:paraId="3C6148E4" w14:textId="77777777" w:rsidTr="0079514B">
        <w:trPr>
          <w:trHeight w:val="300"/>
          <w:ins w:id="82" w:author="MCT" w:date="2023-05-02T16:02:00Z"/>
        </w:trPr>
        <w:tc>
          <w:tcPr>
            <w:tcW w:w="355" w:type="dxa"/>
            <w:tcBorders>
              <w:top w:val="nil"/>
              <w:left w:val="nil"/>
              <w:bottom w:val="single" w:sz="4" w:space="0" w:color="auto"/>
              <w:right w:val="single" w:sz="4" w:space="0" w:color="auto"/>
            </w:tcBorders>
            <w:shd w:val="clear" w:color="auto" w:fill="auto"/>
            <w:hideMark/>
          </w:tcPr>
          <w:p w14:paraId="7544500F" w14:textId="77777777" w:rsidR="00045558" w:rsidRPr="0058496C" w:rsidRDefault="00045558" w:rsidP="0079514B">
            <w:pPr>
              <w:autoSpaceDE/>
              <w:autoSpaceDN/>
              <w:rPr>
                <w:ins w:id="83" w:author="MCT" w:date="2023-05-02T16:02:00Z"/>
                <w:rFonts w:ascii="Calibri" w:hAnsi="Calibri" w:cs="Calibri"/>
                <w:color w:val="000000"/>
                <w:sz w:val="22"/>
                <w:szCs w:val="22"/>
              </w:rPr>
            </w:pPr>
            <w:ins w:id="84"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8C0429D" w14:textId="77777777" w:rsidR="00045558" w:rsidRPr="0058496C" w:rsidRDefault="00045558" w:rsidP="0079514B">
            <w:pPr>
              <w:autoSpaceDE/>
              <w:autoSpaceDN/>
              <w:rPr>
                <w:ins w:id="85" w:author="MCT" w:date="2023-05-02T16:02:00Z"/>
                <w:rFonts w:ascii="Calibri" w:hAnsi="Calibri" w:cs="Calibri"/>
                <w:color w:val="000000"/>
                <w:sz w:val="22"/>
                <w:szCs w:val="22"/>
              </w:rPr>
            </w:pPr>
            <w:ins w:id="86" w:author="MCT" w:date="2023-05-02T16:02:00Z">
              <w:r w:rsidRPr="0058496C">
                <w:rPr>
                  <w:rFonts w:ascii="Calibri" w:hAnsi="Calibri" w:cs="Calibri"/>
                  <w:color w:val="000000"/>
                  <w:sz w:val="22"/>
                  <w:szCs w:val="22"/>
                </w:rPr>
                <w:t>N4~ANYTOWN~TX~77777</w:t>
              </w:r>
              <w:r>
                <w:rPr>
                  <w:rFonts w:ascii="Calibri" w:hAnsi="Calibri" w:cs="Calibri"/>
                  <w:color w:val="000000"/>
                  <w:sz w:val="22"/>
                  <w:szCs w:val="22"/>
                </w:rPr>
                <w:t>~~CO~HARRIS</w:t>
              </w:r>
            </w:ins>
          </w:p>
        </w:tc>
        <w:tc>
          <w:tcPr>
            <w:tcW w:w="4625" w:type="dxa"/>
            <w:tcBorders>
              <w:top w:val="nil"/>
              <w:left w:val="nil"/>
              <w:bottom w:val="single" w:sz="4" w:space="0" w:color="auto"/>
              <w:right w:val="single" w:sz="4" w:space="0" w:color="auto"/>
            </w:tcBorders>
            <w:shd w:val="clear" w:color="auto" w:fill="auto"/>
            <w:hideMark/>
          </w:tcPr>
          <w:p w14:paraId="62C861EA" w14:textId="77777777" w:rsidR="00045558" w:rsidRPr="0058496C" w:rsidRDefault="00045558" w:rsidP="0079514B">
            <w:pPr>
              <w:autoSpaceDE/>
              <w:autoSpaceDN/>
              <w:rPr>
                <w:ins w:id="87" w:author="MCT" w:date="2023-05-02T16:02:00Z"/>
                <w:rFonts w:ascii="Calibri" w:hAnsi="Calibri" w:cs="Calibri"/>
                <w:color w:val="000000"/>
                <w:sz w:val="22"/>
                <w:szCs w:val="22"/>
              </w:rPr>
            </w:pPr>
            <w:ins w:id="88" w:author="MCT" w:date="2023-05-02T16:02:00Z">
              <w:r w:rsidRPr="0058496C">
                <w:rPr>
                  <w:rFonts w:ascii="Calibri" w:hAnsi="Calibri" w:cs="Calibri"/>
                  <w:color w:val="000000"/>
                  <w:sz w:val="22"/>
                  <w:szCs w:val="22"/>
                </w:rPr>
                <w:t>Customer Service City, State, Zip</w:t>
              </w:r>
              <w:r>
                <w:rPr>
                  <w:rFonts w:ascii="Calibri" w:hAnsi="Calibri" w:cs="Calibri"/>
                  <w:color w:val="000000"/>
                  <w:sz w:val="22"/>
                  <w:szCs w:val="22"/>
                </w:rPr>
                <w:t>, County</w:t>
              </w:r>
            </w:ins>
          </w:p>
        </w:tc>
      </w:tr>
      <w:tr w:rsidR="00045558" w:rsidRPr="0058496C" w14:paraId="1D85B469" w14:textId="77777777" w:rsidTr="0079514B">
        <w:trPr>
          <w:trHeight w:val="600"/>
          <w:ins w:id="89"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62878" w14:textId="77777777" w:rsidR="00045558" w:rsidRPr="0058496C" w:rsidRDefault="00045558" w:rsidP="0079514B">
            <w:pPr>
              <w:autoSpaceDE/>
              <w:autoSpaceDN/>
              <w:rPr>
                <w:ins w:id="90" w:author="MCT" w:date="2023-05-02T16:02:00Z"/>
                <w:rFonts w:ascii="Calibri" w:hAnsi="Calibri" w:cs="Calibri"/>
                <w:color w:val="000000"/>
                <w:sz w:val="22"/>
                <w:szCs w:val="22"/>
              </w:rPr>
            </w:pPr>
            <w:ins w:id="91" w:author="MCT" w:date="2023-05-02T16:02:00Z">
              <w:r w:rsidRPr="0058496C">
                <w:rPr>
                  <w:rFonts w:ascii="Calibri" w:hAnsi="Calibri" w:cs="Calibri"/>
                  <w:color w:val="000000"/>
                  <w:sz w:val="22"/>
                  <w:szCs w:val="22"/>
                </w:rPr>
                <w:t>N1~BT~CUSTOMER BILLING NAME</w:t>
              </w:r>
            </w:ins>
          </w:p>
        </w:tc>
        <w:tc>
          <w:tcPr>
            <w:tcW w:w="4625" w:type="dxa"/>
            <w:tcBorders>
              <w:top w:val="nil"/>
              <w:left w:val="nil"/>
              <w:bottom w:val="single" w:sz="4" w:space="0" w:color="auto"/>
              <w:right w:val="single" w:sz="4" w:space="0" w:color="auto"/>
            </w:tcBorders>
            <w:shd w:val="clear" w:color="auto" w:fill="auto"/>
            <w:hideMark/>
          </w:tcPr>
          <w:p w14:paraId="67BB7508" w14:textId="77777777" w:rsidR="00045558" w:rsidRPr="0058496C" w:rsidRDefault="00045558" w:rsidP="0079514B">
            <w:pPr>
              <w:autoSpaceDE/>
              <w:autoSpaceDN/>
              <w:rPr>
                <w:ins w:id="92" w:author="MCT" w:date="2023-05-02T16:02:00Z"/>
                <w:rFonts w:ascii="Calibri" w:hAnsi="Calibri" w:cs="Calibri"/>
                <w:color w:val="000000"/>
                <w:sz w:val="22"/>
                <w:szCs w:val="22"/>
              </w:rPr>
            </w:pPr>
            <w:ins w:id="93" w:author="MCT" w:date="2023-05-02T16:02:00Z">
              <w:r w:rsidRPr="0058496C">
                <w:rPr>
                  <w:rFonts w:ascii="Calibri" w:hAnsi="Calibri" w:cs="Calibri"/>
                  <w:color w:val="000000"/>
                  <w:sz w:val="22"/>
                  <w:szCs w:val="22"/>
                </w:rPr>
                <w:t>Customer Billing Name (Mass Transition Customer)</w:t>
              </w:r>
            </w:ins>
          </w:p>
        </w:tc>
      </w:tr>
      <w:tr w:rsidR="00045558" w:rsidRPr="0058496C" w14:paraId="51F6FB08" w14:textId="77777777" w:rsidTr="0079514B">
        <w:trPr>
          <w:trHeight w:val="300"/>
          <w:ins w:id="94" w:author="MCT" w:date="2023-05-02T16:02:00Z"/>
        </w:trPr>
        <w:tc>
          <w:tcPr>
            <w:tcW w:w="355" w:type="dxa"/>
            <w:tcBorders>
              <w:top w:val="nil"/>
              <w:left w:val="nil"/>
              <w:bottom w:val="nil"/>
              <w:right w:val="single" w:sz="4" w:space="0" w:color="auto"/>
            </w:tcBorders>
            <w:shd w:val="clear" w:color="auto" w:fill="auto"/>
            <w:hideMark/>
          </w:tcPr>
          <w:p w14:paraId="2D66E754" w14:textId="77777777" w:rsidR="00045558" w:rsidRPr="0058496C" w:rsidRDefault="00045558" w:rsidP="0079514B">
            <w:pPr>
              <w:autoSpaceDE/>
              <w:autoSpaceDN/>
              <w:rPr>
                <w:ins w:id="95" w:author="MCT" w:date="2023-05-02T16:02:00Z"/>
                <w:rFonts w:ascii="Calibri" w:hAnsi="Calibri" w:cs="Calibri"/>
                <w:color w:val="000000"/>
                <w:sz w:val="22"/>
                <w:szCs w:val="22"/>
              </w:rPr>
            </w:pPr>
            <w:ins w:id="96"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5FC54A6B" w14:textId="77777777" w:rsidR="00045558" w:rsidRPr="0058496C" w:rsidRDefault="00045558" w:rsidP="0079514B">
            <w:pPr>
              <w:autoSpaceDE/>
              <w:autoSpaceDN/>
              <w:rPr>
                <w:ins w:id="97" w:author="MCT" w:date="2023-05-02T16:02:00Z"/>
                <w:rFonts w:ascii="Calibri" w:hAnsi="Calibri" w:cs="Calibri"/>
                <w:color w:val="000000"/>
                <w:sz w:val="22"/>
                <w:szCs w:val="22"/>
              </w:rPr>
            </w:pPr>
            <w:ins w:id="98" w:author="MCT" w:date="2023-05-02T16:02:00Z">
              <w:r w:rsidRPr="0058496C">
                <w:rPr>
                  <w:rFonts w:ascii="Calibri" w:hAnsi="Calibri" w:cs="Calibri"/>
                  <w:color w:val="000000"/>
                  <w:sz w:val="22"/>
                  <w:szCs w:val="22"/>
                </w:rPr>
                <w:t>N3~123 MAIN AVE</w:t>
              </w:r>
            </w:ins>
          </w:p>
        </w:tc>
        <w:tc>
          <w:tcPr>
            <w:tcW w:w="4625" w:type="dxa"/>
            <w:tcBorders>
              <w:top w:val="nil"/>
              <w:left w:val="nil"/>
              <w:bottom w:val="single" w:sz="4" w:space="0" w:color="auto"/>
              <w:right w:val="single" w:sz="4" w:space="0" w:color="auto"/>
            </w:tcBorders>
            <w:shd w:val="clear" w:color="auto" w:fill="auto"/>
            <w:hideMark/>
          </w:tcPr>
          <w:p w14:paraId="2EC4E0F6" w14:textId="77777777" w:rsidR="00045558" w:rsidRPr="0058496C" w:rsidRDefault="00045558" w:rsidP="0079514B">
            <w:pPr>
              <w:autoSpaceDE/>
              <w:autoSpaceDN/>
              <w:rPr>
                <w:ins w:id="99" w:author="MCT" w:date="2023-05-02T16:02:00Z"/>
                <w:rFonts w:ascii="Calibri" w:hAnsi="Calibri" w:cs="Calibri"/>
                <w:color w:val="000000"/>
                <w:sz w:val="22"/>
                <w:szCs w:val="22"/>
              </w:rPr>
            </w:pPr>
            <w:ins w:id="100" w:author="MCT" w:date="2023-05-02T16:02:00Z">
              <w:r w:rsidRPr="0058496C">
                <w:rPr>
                  <w:rFonts w:ascii="Calibri" w:hAnsi="Calibri" w:cs="Calibri"/>
                  <w:color w:val="000000"/>
                  <w:sz w:val="22"/>
                  <w:szCs w:val="22"/>
                </w:rPr>
                <w:t>Customer Billing Address</w:t>
              </w:r>
            </w:ins>
          </w:p>
        </w:tc>
      </w:tr>
      <w:tr w:rsidR="00045558" w:rsidRPr="0058496C" w14:paraId="3248413A" w14:textId="77777777" w:rsidTr="0079514B">
        <w:trPr>
          <w:trHeight w:val="300"/>
          <w:ins w:id="101" w:author="MCT" w:date="2023-05-02T16:02:00Z"/>
        </w:trPr>
        <w:tc>
          <w:tcPr>
            <w:tcW w:w="355" w:type="dxa"/>
            <w:tcBorders>
              <w:top w:val="nil"/>
              <w:left w:val="nil"/>
              <w:bottom w:val="single" w:sz="4" w:space="0" w:color="auto"/>
              <w:right w:val="single" w:sz="4" w:space="0" w:color="auto"/>
            </w:tcBorders>
            <w:shd w:val="clear" w:color="auto" w:fill="auto"/>
            <w:hideMark/>
          </w:tcPr>
          <w:p w14:paraId="0B094E8E" w14:textId="77777777" w:rsidR="00045558" w:rsidRPr="0058496C" w:rsidRDefault="00045558" w:rsidP="0079514B">
            <w:pPr>
              <w:autoSpaceDE/>
              <w:autoSpaceDN/>
              <w:rPr>
                <w:ins w:id="102" w:author="MCT" w:date="2023-05-02T16:02:00Z"/>
                <w:rFonts w:ascii="Calibri" w:hAnsi="Calibri" w:cs="Calibri"/>
                <w:color w:val="000000"/>
                <w:sz w:val="22"/>
                <w:szCs w:val="22"/>
              </w:rPr>
            </w:pPr>
            <w:ins w:id="103"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7F175F98" w14:textId="77777777" w:rsidR="00045558" w:rsidRPr="0058496C" w:rsidRDefault="00045558" w:rsidP="0079514B">
            <w:pPr>
              <w:autoSpaceDE/>
              <w:autoSpaceDN/>
              <w:rPr>
                <w:ins w:id="104" w:author="MCT" w:date="2023-05-02T16:02:00Z"/>
                <w:rFonts w:ascii="Calibri" w:hAnsi="Calibri" w:cs="Calibri"/>
                <w:color w:val="000000"/>
                <w:sz w:val="22"/>
                <w:szCs w:val="22"/>
              </w:rPr>
            </w:pPr>
            <w:ins w:id="105" w:author="MCT" w:date="2023-05-02T16:02:00Z">
              <w:r w:rsidRPr="0058496C">
                <w:rPr>
                  <w:rFonts w:ascii="Calibri" w:hAnsi="Calibri" w:cs="Calibri"/>
                  <w:color w:val="000000"/>
                  <w:sz w:val="22"/>
                  <w:szCs w:val="22"/>
                </w:rPr>
                <w:t>N4~ANYTOWN~TX~77777</w:t>
              </w:r>
            </w:ins>
          </w:p>
        </w:tc>
        <w:tc>
          <w:tcPr>
            <w:tcW w:w="4625" w:type="dxa"/>
            <w:tcBorders>
              <w:top w:val="nil"/>
              <w:left w:val="nil"/>
              <w:bottom w:val="single" w:sz="4" w:space="0" w:color="auto"/>
              <w:right w:val="single" w:sz="4" w:space="0" w:color="auto"/>
            </w:tcBorders>
            <w:shd w:val="clear" w:color="auto" w:fill="auto"/>
            <w:hideMark/>
          </w:tcPr>
          <w:p w14:paraId="3EBB4B65" w14:textId="77777777" w:rsidR="00045558" w:rsidRPr="0058496C" w:rsidRDefault="00045558" w:rsidP="0079514B">
            <w:pPr>
              <w:autoSpaceDE/>
              <w:autoSpaceDN/>
              <w:rPr>
                <w:ins w:id="106" w:author="MCT" w:date="2023-05-02T16:02:00Z"/>
                <w:rFonts w:ascii="Calibri" w:hAnsi="Calibri" w:cs="Calibri"/>
                <w:color w:val="000000"/>
                <w:sz w:val="22"/>
                <w:szCs w:val="22"/>
              </w:rPr>
            </w:pPr>
            <w:ins w:id="107" w:author="MCT" w:date="2023-05-02T16:02:00Z">
              <w:r w:rsidRPr="0058496C">
                <w:rPr>
                  <w:rFonts w:ascii="Calibri" w:hAnsi="Calibri" w:cs="Calibri"/>
                  <w:color w:val="000000"/>
                  <w:sz w:val="22"/>
                  <w:szCs w:val="22"/>
                </w:rPr>
                <w:t>Customer Billing City, State, Zip</w:t>
              </w:r>
            </w:ins>
          </w:p>
        </w:tc>
      </w:tr>
      <w:tr w:rsidR="00045558" w:rsidRPr="0058496C" w14:paraId="2BD874AB" w14:textId="77777777" w:rsidTr="0079514B">
        <w:trPr>
          <w:trHeight w:val="300"/>
          <w:ins w:id="108"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8FB1841" w14:textId="77777777" w:rsidR="00045558" w:rsidRPr="0058496C" w:rsidRDefault="00045558" w:rsidP="0079514B">
            <w:pPr>
              <w:autoSpaceDE/>
              <w:autoSpaceDN/>
              <w:rPr>
                <w:ins w:id="109" w:author="MCT" w:date="2023-05-02T16:02:00Z"/>
                <w:rFonts w:ascii="Calibri" w:hAnsi="Calibri" w:cs="Calibri"/>
                <w:color w:val="000000"/>
                <w:sz w:val="22"/>
                <w:szCs w:val="22"/>
              </w:rPr>
            </w:pPr>
            <w:ins w:id="110" w:author="MCT" w:date="2023-05-02T16:02:00Z">
              <w:r w:rsidRPr="0058496C">
                <w:rPr>
                  <w:rFonts w:ascii="Calibri" w:hAnsi="Calibri" w:cs="Calibri"/>
                  <w:color w:val="000000"/>
                  <w:sz w:val="22"/>
                  <w:szCs w:val="22"/>
                </w:rPr>
                <w:t>LIN~1~SH~EL~SH~CE</w:t>
              </w:r>
            </w:ins>
          </w:p>
        </w:tc>
        <w:tc>
          <w:tcPr>
            <w:tcW w:w="4625" w:type="dxa"/>
            <w:tcBorders>
              <w:top w:val="nil"/>
              <w:left w:val="nil"/>
              <w:bottom w:val="single" w:sz="4" w:space="0" w:color="auto"/>
              <w:right w:val="single" w:sz="4" w:space="0" w:color="auto"/>
            </w:tcBorders>
            <w:shd w:val="clear" w:color="auto" w:fill="auto"/>
            <w:hideMark/>
          </w:tcPr>
          <w:p w14:paraId="73DE2258" w14:textId="77777777" w:rsidR="00045558" w:rsidRPr="0058496C" w:rsidRDefault="00045558" w:rsidP="0079514B">
            <w:pPr>
              <w:autoSpaceDE/>
              <w:autoSpaceDN/>
              <w:rPr>
                <w:ins w:id="111" w:author="MCT" w:date="2023-05-02T16:02:00Z"/>
                <w:rFonts w:ascii="Calibri" w:hAnsi="Calibri" w:cs="Calibri"/>
                <w:color w:val="000000"/>
                <w:sz w:val="22"/>
                <w:szCs w:val="22"/>
              </w:rPr>
            </w:pPr>
            <w:ins w:id="112" w:author="MCT" w:date="2023-05-02T16:02:00Z">
              <w:r w:rsidRPr="0058496C">
                <w:rPr>
                  <w:rFonts w:ascii="Calibri" w:hAnsi="Calibri" w:cs="Calibri"/>
                  <w:color w:val="000000"/>
                  <w:sz w:val="22"/>
                  <w:szCs w:val="22"/>
                </w:rPr>
                <w:t>Energy Services</w:t>
              </w:r>
            </w:ins>
          </w:p>
        </w:tc>
      </w:tr>
      <w:tr w:rsidR="00045558" w:rsidRPr="0058496C" w14:paraId="18E35DCC" w14:textId="77777777" w:rsidTr="0079514B">
        <w:trPr>
          <w:trHeight w:val="300"/>
          <w:ins w:id="113" w:author="MCT" w:date="2023-05-02T16:02:00Z"/>
        </w:trPr>
        <w:tc>
          <w:tcPr>
            <w:tcW w:w="355" w:type="dxa"/>
            <w:tcBorders>
              <w:top w:val="nil"/>
              <w:left w:val="nil"/>
              <w:bottom w:val="nil"/>
              <w:right w:val="single" w:sz="4" w:space="0" w:color="auto"/>
            </w:tcBorders>
            <w:shd w:val="clear" w:color="auto" w:fill="auto"/>
            <w:hideMark/>
          </w:tcPr>
          <w:p w14:paraId="2A0090C6" w14:textId="77777777" w:rsidR="00045558" w:rsidRPr="0058496C" w:rsidRDefault="00045558" w:rsidP="0079514B">
            <w:pPr>
              <w:autoSpaceDE/>
              <w:autoSpaceDN/>
              <w:rPr>
                <w:ins w:id="114" w:author="MCT" w:date="2023-05-02T16:02:00Z"/>
                <w:rFonts w:ascii="Calibri" w:hAnsi="Calibri" w:cs="Calibri"/>
                <w:color w:val="000000"/>
                <w:sz w:val="22"/>
                <w:szCs w:val="22"/>
              </w:rPr>
            </w:pPr>
            <w:ins w:id="115"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2BECECC" w14:textId="77777777" w:rsidR="00045558" w:rsidRPr="0058496C" w:rsidRDefault="00045558" w:rsidP="0079514B">
            <w:pPr>
              <w:autoSpaceDE/>
              <w:autoSpaceDN/>
              <w:rPr>
                <w:ins w:id="116" w:author="MCT" w:date="2023-05-02T16:02:00Z"/>
                <w:rFonts w:ascii="Calibri" w:hAnsi="Calibri" w:cs="Calibri"/>
                <w:color w:val="000000"/>
                <w:sz w:val="22"/>
                <w:szCs w:val="22"/>
              </w:rPr>
            </w:pPr>
            <w:ins w:id="117" w:author="MCT" w:date="2023-05-02T16:02:00Z">
              <w:r w:rsidRPr="0058496C">
                <w:rPr>
                  <w:rFonts w:ascii="Calibri" w:hAnsi="Calibri" w:cs="Calibri"/>
                  <w:color w:val="000000"/>
                  <w:sz w:val="22"/>
                  <w:szCs w:val="22"/>
                </w:rPr>
                <w:t>REF~PTC~01</w:t>
              </w:r>
            </w:ins>
          </w:p>
        </w:tc>
        <w:tc>
          <w:tcPr>
            <w:tcW w:w="4625" w:type="dxa"/>
            <w:tcBorders>
              <w:top w:val="nil"/>
              <w:left w:val="nil"/>
              <w:bottom w:val="single" w:sz="4" w:space="0" w:color="auto"/>
              <w:right w:val="single" w:sz="4" w:space="0" w:color="auto"/>
            </w:tcBorders>
            <w:shd w:val="clear" w:color="auto" w:fill="auto"/>
            <w:hideMark/>
          </w:tcPr>
          <w:p w14:paraId="1D106445" w14:textId="77777777" w:rsidR="00045558" w:rsidRPr="0058496C" w:rsidRDefault="00045558" w:rsidP="0079514B">
            <w:pPr>
              <w:autoSpaceDE/>
              <w:autoSpaceDN/>
              <w:rPr>
                <w:ins w:id="118" w:author="MCT" w:date="2023-05-02T16:02:00Z"/>
                <w:rFonts w:ascii="Calibri" w:hAnsi="Calibri" w:cs="Calibri"/>
                <w:color w:val="000000"/>
                <w:sz w:val="22"/>
                <w:szCs w:val="22"/>
              </w:rPr>
            </w:pPr>
            <w:ins w:id="119" w:author="MCT" w:date="2023-05-02T16:02:00Z">
              <w:r w:rsidRPr="0058496C">
                <w:rPr>
                  <w:rFonts w:ascii="Calibri" w:hAnsi="Calibri" w:cs="Calibri"/>
                  <w:color w:val="000000"/>
                  <w:sz w:val="22"/>
                  <w:szCs w:val="22"/>
                </w:rPr>
                <w:t>Premise Type</w:t>
              </w:r>
            </w:ins>
          </w:p>
        </w:tc>
      </w:tr>
      <w:tr w:rsidR="00045558" w:rsidRPr="0058496C" w14:paraId="4996017D" w14:textId="77777777" w:rsidTr="0079514B">
        <w:trPr>
          <w:trHeight w:val="300"/>
          <w:ins w:id="120" w:author="MCT" w:date="2023-05-02T16:02:00Z"/>
        </w:trPr>
        <w:tc>
          <w:tcPr>
            <w:tcW w:w="355" w:type="dxa"/>
            <w:tcBorders>
              <w:top w:val="nil"/>
              <w:left w:val="nil"/>
              <w:bottom w:val="nil"/>
              <w:right w:val="single" w:sz="4" w:space="0" w:color="auto"/>
            </w:tcBorders>
            <w:shd w:val="clear" w:color="auto" w:fill="auto"/>
            <w:hideMark/>
          </w:tcPr>
          <w:p w14:paraId="65920D76" w14:textId="77777777" w:rsidR="00045558" w:rsidRPr="0058496C" w:rsidRDefault="00045558" w:rsidP="0079514B">
            <w:pPr>
              <w:autoSpaceDE/>
              <w:autoSpaceDN/>
              <w:rPr>
                <w:ins w:id="121" w:author="MCT" w:date="2023-05-02T16:02:00Z"/>
                <w:rFonts w:ascii="Calibri" w:hAnsi="Calibri" w:cs="Calibri"/>
                <w:color w:val="000000"/>
                <w:sz w:val="22"/>
                <w:szCs w:val="22"/>
              </w:rPr>
            </w:pPr>
            <w:ins w:id="122"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F1B441B" w14:textId="77777777" w:rsidR="00045558" w:rsidRPr="0058496C" w:rsidRDefault="00045558" w:rsidP="0079514B">
            <w:pPr>
              <w:autoSpaceDE/>
              <w:autoSpaceDN/>
              <w:rPr>
                <w:ins w:id="123" w:author="MCT" w:date="2023-05-02T16:02:00Z"/>
                <w:rFonts w:ascii="Calibri" w:hAnsi="Calibri" w:cs="Calibri"/>
                <w:color w:val="000000"/>
                <w:sz w:val="22"/>
                <w:szCs w:val="22"/>
              </w:rPr>
            </w:pPr>
            <w:ins w:id="124" w:author="MCT" w:date="2023-05-02T16:02:00Z">
              <w:r w:rsidRPr="0058496C">
                <w:rPr>
                  <w:rFonts w:ascii="Calibri" w:hAnsi="Calibri" w:cs="Calibri"/>
                  <w:color w:val="000000"/>
                  <w:sz w:val="22"/>
                  <w:szCs w:val="22"/>
                </w:rPr>
                <w:t>REF~Q5~~12345678910111231</w:t>
              </w:r>
            </w:ins>
          </w:p>
        </w:tc>
        <w:tc>
          <w:tcPr>
            <w:tcW w:w="4625" w:type="dxa"/>
            <w:tcBorders>
              <w:top w:val="nil"/>
              <w:left w:val="nil"/>
              <w:bottom w:val="single" w:sz="4" w:space="0" w:color="auto"/>
              <w:right w:val="single" w:sz="4" w:space="0" w:color="auto"/>
            </w:tcBorders>
            <w:shd w:val="clear" w:color="auto" w:fill="auto"/>
            <w:hideMark/>
          </w:tcPr>
          <w:p w14:paraId="44108A4A" w14:textId="77777777" w:rsidR="00045558" w:rsidRPr="0058496C" w:rsidRDefault="00045558" w:rsidP="0079514B">
            <w:pPr>
              <w:autoSpaceDE/>
              <w:autoSpaceDN/>
              <w:rPr>
                <w:ins w:id="125" w:author="MCT" w:date="2023-05-02T16:02:00Z"/>
                <w:rFonts w:ascii="Calibri" w:hAnsi="Calibri" w:cs="Calibri"/>
                <w:color w:val="000000"/>
                <w:sz w:val="22"/>
                <w:szCs w:val="22"/>
              </w:rPr>
            </w:pPr>
            <w:ins w:id="126" w:author="MCT" w:date="2023-05-02T16:02:00Z">
              <w:r w:rsidRPr="0058496C">
                <w:rPr>
                  <w:rFonts w:ascii="Calibri" w:hAnsi="Calibri" w:cs="Calibri"/>
                  <w:color w:val="000000"/>
                  <w:sz w:val="22"/>
                  <w:szCs w:val="22"/>
                </w:rPr>
                <w:t>ESI ID</w:t>
              </w:r>
            </w:ins>
          </w:p>
        </w:tc>
      </w:tr>
      <w:tr w:rsidR="00045558" w:rsidRPr="0058496C" w14:paraId="2C8087DE" w14:textId="77777777" w:rsidTr="0079514B">
        <w:trPr>
          <w:trHeight w:val="300"/>
          <w:ins w:id="127" w:author="MCT" w:date="2023-05-02T16:02:00Z"/>
        </w:trPr>
        <w:tc>
          <w:tcPr>
            <w:tcW w:w="355" w:type="dxa"/>
            <w:tcBorders>
              <w:top w:val="nil"/>
              <w:left w:val="nil"/>
              <w:bottom w:val="nil"/>
              <w:right w:val="single" w:sz="4" w:space="0" w:color="auto"/>
            </w:tcBorders>
            <w:shd w:val="clear" w:color="auto" w:fill="auto"/>
            <w:hideMark/>
          </w:tcPr>
          <w:p w14:paraId="1AC3F2A0" w14:textId="77777777" w:rsidR="00045558" w:rsidRPr="0058496C" w:rsidRDefault="00045558" w:rsidP="0079514B">
            <w:pPr>
              <w:autoSpaceDE/>
              <w:autoSpaceDN/>
              <w:rPr>
                <w:ins w:id="128" w:author="MCT" w:date="2023-05-02T16:02:00Z"/>
                <w:rFonts w:ascii="Calibri" w:hAnsi="Calibri" w:cs="Calibri"/>
                <w:color w:val="000000"/>
                <w:sz w:val="22"/>
                <w:szCs w:val="22"/>
              </w:rPr>
            </w:pPr>
            <w:ins w:id="129"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A3FB246" w14:textId="77777777" w:rsidR="00045558" w:rsidRPr="0058496C" w:rsidRDefault="00045558" w:rsidP="0079514B">
            <w:pPr>
              <w:autoSpaceDE/>
              <w:autoSpaceDN/>
              <w:rPr>
                <w:ins w:id="130" w:author="MCT" w:date="2023-05-02T16:02:00Z"/>
                <w:rFonts w:ascii="Calibri" w:hAnsi="Calibri" w:cs="Calibri"/>
                <w:color w:val="000000"/>
                <w:sz w:val="22"/>
                <w:szCs w:val="22"/>
              </w:rPr>
            </w:pPr>
            <w:ins w:id="131" w:author="MCT" w:date="2023-05-02T16:02:00Z">
              <w:r w:rsidRPr="0058496C">
                <w:rPr>
                  <w:rFonts w:ascii="Calibri" w:hAnsi="Calibri" w:cs="Calibri"/>
                  <w:color w:val="000000"/>
                  <w:sz w:val="22"/>
                  <w:szCs w:val="22"/>
                </w:rPr>
                <w:t>REF~BLT~ESP</w:t>
              </w:r>
            </w:ins>
          </w:p>
        </w:tc>
        <w:tc>
          <w:tcPr>
            <w:tcW w:w="4625" w:type="dxa"/>
            <w:tcBorders>
              <w:top w:val="nil"/>
              <w:left w:val="nil"/>
              <w:bottom w:val="single" w:sz="4" w:space="0" w:color="auto"/>
              <w:right w:val="single" w:sz="4" w:space="0" w:color="auto"/>
            </w:tcBorders>
            <w:shd w:val="clear" w:color="auto" w:fill="auto"/>
            <w:hideMark/>
          </w:tcPr>
          <w:p w14:paraId="28A71294" w14:textId="77777777" w:rsidR="00045558" w:rsidRPr="0058496C" w:rsidRDefault="00045558" w:rsidP="0079514B">
            <w:pPr>
              <w:autoSpaceDE/>
              <w:autoSpaceDN/>
              <w:rPr>
                <w:ins w:id="132" w:author="MCT" w:date="2023-05-02T16:02:00Z"/>
                <w:rFonts w:ascii="Calibri" w:hAnsi="Calibri" w:cs="Calibri"/>
                <w:color w:val="000000"/>
                <w:sz w:val="22"/>
                <w:szCs w:val="22"/>
              </w:rPr>
            </w:pPr>
            <w:ins w:id="133" w:author="MCT" w:date="2023-05-02T16:02:00Z">
              <w:r w:rsidRPr="0058496C">
                <w:rPr>
                  <w:rFonts w:ascii="Calibri" w:hAnsi="Calibri" w:cs="Calibri"/>
                  <w:color w:val="000000"/>
                  <w:sz w:val="22"/>
                  <w:szCs w:val="22"/>
                </w:rPr>
                <w:t>Billing Type</w:t>
              </w:r>
            </w:ins>
          </w:p>
        </w:tc>
      </w:tr>
      <w:tr w:rsidR="00045558" w:rsidRPr="0058496C" w14:paraId="5B132D45" w14:textId="77777777" w:rsidTr="0079514B">
        <w:trPr>
          <w:trHeight w:val="300"/>
          <w:ins w:id="134" w:author="MCT" w:date="2023-05-02T16:02:00Z"/>
        </w:trPr>
        <w:tc>
          <w:tcPr>
            <w:tcW w:w="355" w:type="dxa"/>
            <w:tcBorders>
              <w:top w:val="nil"/>
              <w:left w:val="nil"/>
              <w:bottom w:val="nil"/>
              <w:right w:val="single" w:sz="4" w:space="0" w:color="auto"/>
            </w:tcBorders>
            <w:shd w:val="clear" w:color="auto" w:fill="auto"/>
            <w:hideMark/>
          </w:tcPr>
          <w:p w14:paraId="59E909CB" w14:textId="77777777" w:rsidR="00045558" w:rsidRPr="0058496C" w:rsidRDefault="00045558" w:rsidP="0079514B">
            <w:pPr>
              <w:autoSpaceDE/>
              <w:autoSpaceDN/>
              <w:rPr>
                <w:ins w:id="135" w:author="MCT" w:date="2023-05-02T16:02:00Z"/>
                <w:rFonts w:ascii="Calibri" w:hAnsi="Calibri" w:cs="Calibri"/>
                <w:color w:val="000000"/>
                <w:sz w:val="22"/>
                <w:szCs w:val="22"/>
              </w:rPr>
            </w:pPr>
            <w:ins w:id="136"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C2988C9" w14:textId="77777777" w:rsidR="00045558" w:rsidRPr="0058496C" w:rsidRDefault="00045558" w:rsidP="0079514B">
            <w:pPr>
              <w:autoSpaceDE/>
              <w:autoSpaceDN/>
              <w:rPr>
                <w:ins w:id="137" w:author="MCT" w:date="2023-05-02T16:02:00Z"/>
                <w:rFonts w:ascii="Calibri" w:hAnsi="Calibri" w:cs="Calibri"/>
                <w:color w:val="000000"/>
                <w:sz w:val="22"/>
                <w:szCs w:val="22"/>
              </w:rPr>
            </w:pPr>
            <w:ins w:id="138" w:author="MCT" w:date="2023-05-02T16:02:00Z">
              <w:r w:rsidRPr="0058496C">
                <w:rPr>
                  <w:rFonts w:ascii="Calibri" w:hAnsi="Calibri" w:cs="Calibri"/>
                  <w:color w:val="000000"/>
                  <w:sz w:val="22"/>
                  <w:szCs w:val="22"/>
                </w:rPr>
                <w:t>REF~ACD~01</w:t>
              </w:r>
            </w:ins>
          </w:p>
        </w:tc>
        <w:tc>
          <w:tcPr>
            <w:tcW w:w="4625" w:type="dxa"/>
            <w:tcBorders>
              <w:top w:val="nil"/>
              <w:left w:val="nil"/>
              <w:bottom w:val="single" w:sz="4" w:space="0" w:color="auto"/>
              <w:right w:val="single" w:sz="4" w:space="0" w:color="auto"/>
            </w:tcBorders>
            <w:shd w:val="clear" w:color="auto" w:fill="auto"/>
            <w:hideMark/>
          </w:tcPr>
          <w:p w14:paraId="40717145" w14:textId="77777777" w:rsidR="00045558" w:rsidRPr="0058496C" w:rsidRDefault="00045558" w:rsidP="0079514B">
            <w:pPr>
              <w:autoSpaceDE/>
              <w:autoSpaceDN/>
              <w:rPr>
                <w:ins w:id="139" w:author="MCT" w:date="2023-05-02T16:02:00Z"/>
                <w:rFonts w:ascii="Calibri" w:hAnsi="Calibri" w:cs="Calibri"/>
                <w:color w:val="000000"/>
                <w:sz w:val="22"/>
                <w:szCs w:val="22"/>
              </w:rPr>
            </w:pPr>
            <w:ins w:id="140" w:author="MCT" w:date="2023-05-02T16:02:00Z">
              <w:r w:rsidRPr="0058496C">
                <w:rPr>
                  <w:rFonts w:ascii="Calibri" w:hAnsi="Calibri" w:cs="Calibri"/>
                  <w:color w:val="000000"/>
                  <w:sz w:val="22"/>
                  <w:szCs w:val="22"/>
                </w:rPr>
                <w:t>POLR Customer Class</w:t>
              </w:r>
            </w:ins>
          </w:p>
        </w:tc>
      </w:tr>
      <w:tr w:rsidR="00045558" w:rsidRPr="0058496C" w14:paraId="6A776D2F" w14:textId="77777777" w:rsidTr="0079514B">
        <w:trPr>
          <w:trHeight w:val="300"/>
          <w:ins w:id="141" w:author="MCT" w:date="2023-05-02T16:02:00Z"/>
        </w:trPr>
        <w:tc>
          <w:tcPr>
            <w:tcW w:w="355" w:type="dxa"/>
            <w:tcBorders>
              <w:top w:val="nil"/>
              <w:left w:val="nil"/>
              <w:bottom w:val="nil"/>
              <w:right w:val="single" w:sz="4" w:space="0" w:color="auto"/>
            </w:tcBorders>
            <w:shd w:val="clear" w:color="auto" w:fill="auto"/>
            <w:hideMark/>
          </w:tcPr>
          <w:p w14:paraId="09BC9BAB" w14:textId="77777777" w:rsidR="00045558" w:rsidRPr="0058496C" w:rsidRDefault="00045558" w:rsidP="0079514B">
            <w:pPr>
              <w:autoSpaceDE/>
              <w:autoSpaceDN/>
              <w:rPr>
                <w:ins w:id="142" w:author="MCT" w:date="2023-05-02T16:02:00Z"/>
                <w:rFonts w:ascii="Calibri" w:hAnsi="Calibri" w:cs="Calibri"/>
                <w:color w:val="000000"/>
                <w:sz w:val="22"/>
                <w:szCs w:val="22"/>
              </w:rPr>
            </w:pPr>
            <w:ins w:id="143"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3AC9C4E" w14:textId="77777777" w:rsidR="00045558" w:rsidRPr="0058496C" w:rsidRDefault="00045558" w:rsidP="0079514B">
            <w:pPr>
              <w:autoSpaceDE/>
              <w:autoSpaceDN/>
              <w:rPr>
                <w:ins w:id="144" w:author="MCT" w:date="2023-05-02T16:02:00Z"/>
                <w:rFonts w:ascii="Calibri" w:hAnsi="Calibri" w:cs="Calibri"/>
                <w:color w:val="000000"/>
                <w:sz w:val="22"/>
                <w:szCs w:val="22"/>
              </w:rPr>
            </w:pPr>
            <w:ins w:id="145" w:author="MCT" w:date="2023-05-02T16:02:00Z">
              <w:r w:rsidRPr="0058496C">
                <w:rPr>
                  <w:rFonts w:ascii="Calibri" w:hAnsi="Calibri" w:cs="Calibri"/>
                  <w:color w:val="000000"/>
                  <w:sz w:val="22"/>
                  <w:szCs w:val="22"/>
                </w:rPr>
                <w:t>REF~SH~Y</w:t>
              </w:r>
            </w:ins>
          </w:p>
        </w:tc>
        <w:tc>
          <w:tcPr>
            <w:tcW w:w="4625" w:type="dxa"/>
            <w:tcBorders>
              <w:top w:val="nil"/>
              <w:left w:val="nil"/>
              <w:bottom w:val="single" w:sz="4" w:space="0" w:color="auto"/>
              <w:right w:val="single" w:sz="4" w:space="0" w:color="auto"/>
            </w:tcBorders>
            <w:shd w:val="clear" w:color="auto" w:fill="auto"/>
            <w:hideMark/>
          </w:tcPr>
          <w:p w14:paraId="2FF5241E" w14:textId="77777777" w:rsidR="00045558" w:rsidRPr="0058496C" w:rsidRDefault="00045558" w:rsidP="0079514B">
            <w:pPr>
              <w:autoSpaceDE/>
              <w:autoSpaceDN/>
              <w:rPr>
                <w:ins w:id="146" w:author="MCT" w:date="2023-05-02T16:02:00Z"/>
                <w:rFonts w:ascii="Calibri" w:hAnsi="Calibri" w:cs="Calibri"/>
                <w:color w:val="000000"/>
                <w:sz w:val="22"/>
                <w:szCs w:val="22"/>
              </w:rPr>
            </w:pPr>
            <w:ins w:id="147" w:author="MCT" w:date="2023-05-02T16:02:00Z">
              <w:r w:rsidRPr="0058496C">
                <w:rPr>
                  <w:rFonts w:ascii="Calibri" w:hAnsi="Calibri" w:cs="Calibri"/>
                  <w:color w:val="000000"/>
                  <w:sz w:val="22"/>
                  <w:szCs w:val="22"/>
                </w:rPr>
                <w:t>Switch Hold Status Indicator</w:t>
              </w:r>
            </w:ins>
          </w:p>
        </w:tc>
      </w:tr>
      <w:tr w:rsidR="00045558" w:rsidRPr="0058496C" w14:paraId="6E794335" w14:textId="77777777" w:rsidTr="0079514B">
        <w:trPr>
          <w:trHeight w:val="300"/>
          <w:ins w:id="148" w:author="MCT" w:date="2023-05-02T16:02:00Z"/>
        </w:trPr>
        <w:tc>
          <w:tcPr>
            <w:tcW w:w="355" w:type="dxa"/>
            <w:tcBorders>
              <w:top w:val="nil"/>
              <w:left w:val="nil"/>
              <w:bottom w:val="nil"/>
              <w:right w:val="single" w:sz="4" w:space="0" w:color="auto"/>
            </w:tcBorders>
            <w:shd w:val="clear" w:color="auto" w:fill="auto"/>
            <w:hideMark/>
          </w:tcPr>
          <w:p w14:paraId="02A49F8F" w14:textId="77777777" w:rsidR="00045558" w:rsidRPr="0058496C" w:rsidRDefault="00045558" w:rsidP="0079514B">
            <w:pPr>
              <w:autoSpaceDE/>
              <w:autoSpaceDN/>
              <w:rPr>
                <w:ins w:id="149" w:author="MCT" w:date="2023-05-02T16:02:00Z"/>
                <w:rFonts w:ascii="Calibri" w:hAnsi="Calibri" w:cs="Calibri"/>
                <w:color w:val="000000"/>
                <w:sz w:val="22"/>
                <w:szCs w:val="22"/>
              </w:rPr>
            </w:pPr>
            <w:ins w:id="150"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089F19E" w14:textId="77777777" w:rsidR="00045558" w:rsidRPr="0058496C" w:rsidRDefault="00045558" w:rsidP="0079514B">
            <w:pPr>
              <w:autoSpaceDE/>
              <w:autoSpaceDN/>
              <w:rPr>
                <w:ins w:id="151" w:author="MCT" w:date="2023-05-02T16:02:00Z"/>
                <w:rFonts w:ascii="Calibri" w:hAnsi="Calibri" w:cs="Calibri"/>
                <w:color w:val="000000"/>
                <w:sz w:val="22"/>
                <w:szCs w:val="22"/>
              </w:rPr>
            </w:pPr>
            <w:ins w:id="152" w:author="MCT" w:date="2023-05-02T16:02:00Z">
              <w:r w:rsidRPr="0058496C">
                <w:rPr>
                  <w:rFonts w:ascii="Calibri" w:hAnsi="Calibri" w:cs="Calibri"/>
                  <w:color w:val="000000"/>
                  <w:sz w:val="22"/>
                  <w:szCs w:val="22"/>
                </w:rPr>
                <w:t>REF~SU~N</w:t>
              </w:r>
            </w:ins>
          </w:p>
        </w:tc>
        <w:tc>
          <w:tcPr>
            <w:tcW w:w="4625" w:type="dxa"/>
            <w:tcBorders>
              <w:top w:val="nil"/>
              <w:left w:val="nil"/>
              <w:bottom w:val="single" w:sz="4" w:space="0" w:color="auto"/>
              <w:right w:val="single" w:sz="4" w:space="0" w:color="auto"/>
            </w:tcBorders>
            <w:shd w:val="clear" w:color="auto" w:fill="auto"/>
            <w:hideMark/>
          </w:tcPr>
          <w:p w14:paraId="4706E483" w14:textId="77777777" w:rsidR="00045558" w:rsidRPr="0058496C" w:rsidRDefault="00045558" w:rsidP="0079514B">
            <w:pPr>
              <w:autoSpaceDE/>
              <w:autoSpaceDN/>
              <w:rPr>
                <w:ins w:id="153" w:author="MCT" w:date="2023-05-02T16:02:00Z"/>
                <w:rFonts w:ascii="Calibri" w:hAnsi="Calibri" w:cs="Calibri"/>
                <w:color w:val="000000"/>
                <w:sz w:val="22"/>
                <w:szCs w:val="22"/>
              </w:rPr>
            </w:pPr>
            <w:ins w:id="154" w:author="MCT" w:date="2023-05-02T16:02:00Z">
              <w:r w:rsidRPr="0058496C">
                <w:rPr>
                  <w:rFonts w:ascii="Calibri" w:hAnsi="Calibri" w:cs="Calibri"/>
                  <w:color w:val="000000"/>
                  <w:sz w:val="22"/>
                  <w:szCs w:val="22"/>
                </w:rPr>
                <w:t>Special Needs Indicator</w:t>
              </w:r>
            </w:ins>
          </w:p>
        </w:tc>
      </w:tr>
      <w:tr w:rsidR="00045558" w:rsidRPr="0058496C" w14:paraId="7B05FCD5" w14:textId="77777777" w:rsidTr="0079514B">
        <w:trPr>
          <w:trHeight w:val="300"/>
          <w:ins w:id="155" w:author="MCT" w:date="2023-05-02T16:02:00Z"/>
        </w:trPr>
        <w:tc>
          <w:tcPr>
            <w:tcW w:w="355" w:type="dxa"/>
            <w:tcBorders>
              <w:top w:val="nil"/>
              <w:left w:val="nil"/>
              <w:bottom w:val="nil"/>
              <w:right w:val="single" w:sz="4" w:space="0" w:color="auto"/>
            </w:tcBorders>
            <w:shd w:val="clear" w:color="auto" w:fill="auto"/>
            <w:hideMark/>
          </w:tcPr>
          <w:p w14:paraId="3D143C3E" w14:textId="77777777" w:rsidR="00045558" w:rsidRPr="0058496C" w:rsidRDefault="00045558" w:rsidP="0079514B">
            <w:pPr>
              <w:autoSpaceDE/>
              <w:autoSpaceDN/>
              <w:rPr>
                <w:ins w:id="156" w:author="MCT" w:date="2023-05-02T16:02:00Z"/>
                <w:rFonts w:ascii="Calibri" w:hAnsi="Calibri" w:cs="Calibri"/>
                <w:color w:val="000000"/>
                <w:sz w:val="22"/>
                <w:szCs w:val="22"/>
              </w:rPr>
            </w:pPr>
            <w:ins w:id="157"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57F741" w14:textId="77777777" w:rsidR="00045558" w:rsidRPr="0058496C" w:rsidRDefault="00045558" w:rsidP="0079514B">
            <w:pPr>
              <w:autoSpaceDE/>
              <w:autoSpaceDN/>
              <w:rPr>
                <w:ins w:id="158" w:author="MCT" w:date="2023-05-02T16:02:00Z"/>
                <w:rFonts w:ascii="Calibri" w:hAnsi="Calibri" w:cs="Calibri"/>
                <w:color w:val="000000"/>
                <w:sz w:val="22"/>
                <w:szCs w:val="22"/>
              </w:rPr>
            </w:pPr>
            <w:ins w:id="159" w:author="MCT" w:date="2023-05-02T16:02:00Z">
              <w:r w:rsidRPr="0058496C">
                <w:rPr>
                  <w:rFonts w:ascii="Calibri" w:hAnsi="Calibri" w:cs="Calibri"/>
                  <w:color w:val="000000"/>
                  <w:sz w:val="22"/>
                  <w:szCs w:val="22"/>
                </w:rPr>
                <w:t>REF~AQ~A</w:t>
              </w:r>
            </w:ins>
          </w:p>
        </w:tc>
        <w:tc>
          <w:tcPr>
            <w:tcW w:w="4625" w:type="dxa"/>
            <w:tcBorders>
              <w:top w:val="nil"/>
              <w:left w:val="nil"/>
              <w:bottom w:val="single" w:sz="4" w:space="0" w:color="auto"/>
              <w:right w:val="single" w:sz="4" w:space="0" w:color="auto"/>
            </w:tcBorders>
            <w:shd w:val="clear" w:color="auto" w:fill="auto"/>
            <w:hideMark/>
          </w:tcPr>
          <w:p w14:paraId="65B5658F" w14:textId="77777777" w:rsidR="00045558" w:rsidRPr="0058496C" w:rsidRDefault="00045558" w:rsidP="0079514B">
            <w:pPr>
              <w:autoSpaceDE/>
              <w:autoSpaceDN/>
              <w:rPr>
                <w:ins w:id="160" w:author="MCT" w:date="2023-05-02T16:02:00Z"/>
                <w:rFonts w:ascii="Calibri" w:hAnsi="Calibri" w:cs="Calibri"/>
                <w:color w:val="000000"/>
                <w:sz w:val="22"/>
                <w:szCs w:val="22"/>
              </w:rPr>
            </w:pPr>
            <w:ins w:id="161" w:author="MCT" w:date="2023-05-02T16:02:00Z">
              <w:r w:rsidRPr="0058496C">
                <w:rPr>
                  <w:rFonts w:ascii="Calibri" w:hAnsi="Calibri" w:cs="Calibri"/>
                  <w:color w:val="000000"/>
                  <w:sz w:val="22"/>
                  <w:szCs w:val="22"/>
                </w:rPr>
                <w:t>Distribution Loss Factor Code</w:t>
              </w:r>
            </w:ins>
          </w:p>
        </w:tc>
      </w:tr>
      <w:tr w:rsidR="00045558" w:rsidRPr="0058496C" w14:paraId="4B7B1F8A" w14:textId="77777777" w:rsidTr="0079514B">
        <w:trPr>
          <w:trHeight w:val="300"/>
          <w:ins w:id="162" w:author="MCT" w:date="2023-05-02T16:02:00Z"/>
        </w:trPr>
        <w:tc>
          <w:tcPr>
            <w:tcW w:w="355" w:type="dxa"/>
            <w:tcBorders>
              <w:top w:val="nil"/>
              <w:left w:val="nil"/>
              <w:bottom w:val="nil"/>
              <w:right w:val="single" w:sz="4" w:space="0" w:color="auto"/>
            </w:tcBorders>
            <w:shd w:val="clear" w:color="auto" w:fill="auto"/>
            <w:hideMark/>
          </w:tcPr>
          <w:p w14:paraId="2FC16813" w14:textId="77777777" w:rsidR="00045558" w:rsidRPr="0058496C" w:rsidRDefault="00045558" w:rsidP="0079514B">
            <w:pPr>
              <w:autoSpaceDE/>
              <w:autoSpaceDN/>
              <w:rPr>
                <w:ins w:id="163" w:author="MCT" w:date="2023-05-02T16:02:00Z"/>
                <w:rFonts w:ascii="Calibri" w:hAnsi="Calibri" w:cs="Calibri"/>
                <w:color w:val="000000"/>
                <w:sz w:val="22"/>
                <w:szCs w:val="22"/>
              </w:rPr>
            </w:pPr>
            <w:ins w:id="164"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9C25B93" w14:textId="77777777" w:rsidR="00045558" w:rsidRPr="0058496C" w:rsidRDefault="00045558" w:rsidP="0079514B">
            <w:pPr>
              <w:autoSpaceDE/>
              <w:autoSpaceDN/>
              <w:rPr>
                <w:ins w:id="165" w:author="MCT" w:date="2023-05-02T16:02:00Z"/>
                <w:rFonts w:ascii="Calibri" w:hAnsi="Calibri" w:cs="Calibri"/>
                <w:color w:val="000000"/>
                <w:sz w:val="22"/>
                <w:szCs w:val="22"/>
              </w:rPr>
            </w:pPr>
            <w:ins w:id="166" w:author="MCT" w:date="2023-05-02T16:02:00Z">
              <w:r w:rsidRPr="0058496C">
                <w:rPr>
                  <w:rFonts w:ascii="Calibri" w:hAnsi="Calibri" w:cs="Calibri"/>
                  <w:color w:val="000000"/>
                  <w:sz w:val="22"/>
                  <w:szCs w:val="22"/>
                </w:rPr>
                <w:t>REF~SPL~~WEST</w:t>
              </w:r>
            </w:ins>
          </w:p>
        </w:tc>
        <w:tc>
          <w:tcPr>
            <w:tcW w:w="4625" w:type="dxa"/>
            <w:tcBorders>
              <w:top w:val="nil"/>
              <w:left w:val="nil"/>
              <w:bottom w:val="single" w:sz="4" w:space="0" w:color="auto"/>
              <w:right w:val="single" w:sz="4" w:space="0" w:color="auto"/>
            </w:tcBorders>
            <w:shd w:val="clear" w:color="auto" w:fill="auto"/>
            <w:hideMark/>
          </w:tcPr>
          <w:p w14:paraId="203FD27F" w14:textId="77777777" w:rsidR="00045558" w:rsidRPr="0058496C" w:rsidRDefault="00045558" w:rsidP="0079514B">
            <w:pPr>
              <w:autoSpaceDE/>
              <w:autoSpaceDN/>
              <w:rPr>
                <w:ins w:id="167" w:author="MCT" w:date="2023-05-02T16:02:00Z"/>
                <w:rFonts w:ascii="Calibri" w:hAnsi="Calibri" w:cs="Calibri"/>
                <w:color w:val="000000"/>
                <w:sz w:val="22"/>
                <w:szCs w:val="22"/>
              </w:rPr>
            </w:pPr>
            <w:ins w:id="168" w:author="MCT" w:date="2023-05-02T16:02:00Z">
              <w:r w:rsidRPr="0058496C">
                <w:rPr>
                  <w:rFonts w:ascii="Calibri" w:hAnsi="Calibri" w:cs="Calibri"/>
                  <w:color w:val="000000"/>
                  <w:sz w:val="22"/>
                  <w:szCs w:val="22"/>
                </w:rPr>
                <w:t>Substation ID</w:t>
              </w:r>
            </w:ins>
          </w:p>
        </w:tc>
      </w:tr>
      <w:tr w:rsidR="00045558" w:rsidRPr="0058496C" w14:paraId="6E89248B" w14:textId="77777777" w:rsidTr="0079514B">
        <w:trPr>
          <w:trHeight w:val="300"/>
          <w:ins w:id="169" w:author="MCT" w:date="2023-05-02T16:02:00Z"/>
        </w:trPr>
        <w:tc>
          <w:tcPr>
            <w:tcW w:w="355" w:type="dxa"/>
            <w:tcBorders>
              <w:top w:val="nil"/>
              <w:left w:val="nil"/>
              <w:bottom w:val="nil"/>
              <w:right w:val="single" w:sz="4" w:space="0" w:color="auto"/>
            </w:tcBorders>
            <w:shd w:val="clear" w:color="auto" w:fill="auto"/>
            <w:hideMark/>
          </w:tcPr>
          <w:p w14:paraId="4D75BCF6" w14:textId="77777777" w:rsidR="00045558" w:rsidRPr="0058496C" w:rsidRDefault="00045558" w:rsidP="0079514B">
            <w:pPr>
              <w:autoSpaceDE/>
              <w:autoSpaceDN/>
              <w:rPr>
                <w:ins w:id="170" w:author="MCT" w:date="2023-05-02T16:02:00Z"/>
                <w:rFonts w:ascii="Calibri" w:hAnsi="Calibri" w:cs="Calibri"/>
                <w:color w:val="000000"/>
                <w:sz w:val="22"/>
                <w:szCs w:val="22"/>
              </w:rPr>
            </w:pPr>
            <w:ins w:id="171"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8DEFC50" w14:textId="77777777" w:rsidR="00045558" w:rsidRPr="0058496C" w:rsidRDefault="00045558" w:rsidP="0079514B">
            <w:pPr>
              <w:autoSpaceDE/>
              <w:autoSpaceDN/>
              <w:rPr>
                <w:ins w:id="172" w:author="MCT" w:date="2023-05-02T16:02:00Z"/>
                <w:rFonts w:ascii="Calibri" w:hAnsi="Calibri" w:cs="Calibri"/>
                <w:color w:val="000000"/>
                <w:sz w:val="22"/>
                <w:szCs w:val="22"/>
              </w:rPr>
            </w:pPr>
            <w:ins w:id="173" w:author="MCT" w:date="2023-05-02T16:02:00Z">
              <w:r w:rsidRPr="0058496C">
                <w:rPr>
                  <w:rFonts w:ascii="Calibri" w:hAnsi="Calibri" w:cs="Calibri"/>
                  <w:color w:val="000000"/>
                  <w:sz w:val="22"/>
                  <w:szCs w:val="22"/>
                </w:rPr>
                <w:t>DTM~150~</w:t>
              </w:r>
            </w:ins>
            <w:ins w:id="174" w:author="MCT" w:date="2023-05-11T11:40:00Z">
              <w:r w:rsidR="00E65549">
                <w:rPr>
                  <w:rFonts w:ascii="Calibri" w:hAnsi="Calibri" w:cs="Calibri"/>
                  <w:color w:val="000000"/>
                  <w:sz w:val="22"/>
                  <w:szCs w:val="22"/>
                </w:rPr>
                <w:t>20230512</w:t>
              </w:r>
            </w:ins>
          </w:p>
        </w:tc>
        <w:tc>
          <w:tcPr>
            <w:tcW w:w="4625" w:type="dxa"/>
            <w:tcBorders>
              <w:top w:val="nil"/>
              <w:left w:val="nil"/>
              <w:bottom w:val="single" w:sz="4" w:space="0" w:color="auto"/>
              <w:right w:val="single" w:sz="4" w:space="0" w:color="auto"/>
            </w:tcBorders>
            <w:shd w:val="clear" w:color="auto" w:fill="auto"/>
            <w:hideMark/>
          </w:tcPr>
          <w:p w14:paraId="5D8265D2" w14:textId="77777777" w:rsidR="00045558" w:rsidRPr="0058496C" w:rsidRDefault="00045558" w:rsidP="0079514B">
            <w:pPr>
              <w:autoSpaceDE/>
              <w:autoSpaceDN/>
              <w:rPr>
                <w:ins w:id="175" w:author="MCT" w:date="2023-05-02T16:02:00Z"/>
                <w:rFonts w:ascii="Calibri" w:hAnsi="Calibri" w:cs="Calibri"/>
                <w:color w:val="000000"/>
                <w:sz w:val="22"/>
                <w:szCs w:val="22"/>
              </w:rPr>
            </w:pPr>
            <w:ins w:id="176" w:author="MCT" w:date="2023-05-02T16:02:00Z">
              <w:r w:rsidRPr="0058496C">
                <w:rPr>
                  <w:rFonts w:ascii="Calibri" w:hAnsi="Calibri" w:cs="Calibri"/>
                  <w:color w:val="000000"/>
                  <w:sz w:val="22"/>
                  <w:szCs w:val="22"/>
                </w:rPr>
                <w:t>Service Period Start Date</w:t>
              </w:r>
            </w:ins>
          </w:p>
        </w:tc>
      </w:tr>
      <w:tr w:rsidR="00045558" w:rsidRPr="0058496C" w14:paraId="17495A37" w14:textId="77777777" w:rsidTr="0079514B">
        <w:trPr>
          <w:trHeight w:val="300"/>
          <w:ins w:id="177" w:author="MCT" w:date="2023-05-02T16:02:00Z"/>
        </w:trPr>
        <w:tc>
          <w:tcPr>
            <w:tcW w:w="355" w:type="dxa"/>
            <w:tcBorders>
              <w:top w:val="nil"/>
              <w:left w:val="nil"/>
              <w:bottom w:val="nil"/>
              <w:right w:val="single" w:sz="4" w:space="0" w:color="auto"/>
            </w:tcBorders>
            <w:shd w:val="clear" w:color="auto" w:fill="auto"/>
            <w:hideMark/>
          </w:tcPr>
          <w:p w14:paraId="1E4BE0FC" w14:textId="77777777" w:rsidR="00045558" w:rsidRPr="0058496C" w:rsidRDefault="00045558" w:rsidP="0079514B">
            <w:pPr>
              <w:autoSpaceDE/>
              <w:autoSpaceDN/>
              <w:rPr>
                <w:ins w:id="178" w:author="MCT" w:date="2023-05-02T16:02:00Z"/>
                <w:rFonts w:ascii="Calibri" w:hAnsi="Calibri" w:cs="Calibri"/>
                <w:color w:val="000000"/>
                <w:sz w:val="22"/>
                <w:szCs w:val="22"/>
              </w:rPr>
            </w:pPr>
            <w:ins w:id="179" w:author="MCT" w:date="2023-05-02T16:02:00Z">
              <w:r w:rsidRPr="0058496C">
                <w:rPr>
                  <w:rFonts w:ascii="Calibri" w:hAnsi="Calibri" w:cs="Calibri"/>
                  <w:color w:val="000000"/>
                  <w:sz w:val="22"/>
                  <w:szCs w:val="22"/>
                </w:rPr>
                <w:t> </w:t>
              </w:r>
            </w:ins>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002DA05" w14:textId="77777777" w:rsidR="00045558" w:rsidRPr="0058496C" w:rsidRDefault="00045558" w:rsidP="0079514B">
            <w:pPr>
              <w:autoSpaceDE/>
              <w:autoSpaceDN/>
              <w:rPr>
                <w:ins w:id="180" w:author="MCT" w:date="2023-05-02T16:02:00Z"/>
                <w:rFonts w:ascii="Calibri" w:hAnsi="Calibri" w:cs="Calibri"/>
                <w:color w:val="000000"/>
                <w:sz w:val="22"/>
                <w:szCs w:val="22"/>
              </w:rPr>
            </w:pPr>
            <w:ins w:id="181" w:author="MCT" w:date="2023-05-02T16:02:00Z">
              <w:r w:rsidRPr="0058496C">
                <w:rPr>
                  <w:rFonts w:ascii="Calibri" w:hAnsi="Calibri" w:cs="Calibri"/>
                  <w:color w:val="000000"/>
                  <w:sz w:val="22"/>
                  <w:szCs w:val="22"/>
                </w:rPr>
                <w:t>NM1~MQ~3~~~~~~32~05397147</w:t>
              </w:r>
            </w:ins>
          </w:p>
        </w:tc>
        <w:tc>
          <w:tcPr>
            <w:tcW w:w="4625" w:type="dxa"/>
            <w:tcBorders>
              <w:top w:val="nil"/>
              <w:left w:val="nil"/>
              <w:bottom w:val="single" w:sz="4" w:space="0" w:color="auto"/>
              <w:right w:val="single" w:sz="4" w:space="0" w:color="auto"/>
            </w:tcBorders>
            <w:shd w:val="clear" w:color="auto" w:fill="auto"/>
            <w:hideMark/>
          </w:tcPr>
          <w:p w14:paraId="6872CDAD" w14:textId="77777777" w:rsidR="00045558" w:rsidRPr="0058496C" w:rsidRDefault="00045558" w:rsidP="0079514B">
            <w:pPr>
              <w:autoSpaceDE/>
              <w:autoSpaceDN/>
              <w:rPr>
                <w:ins w:id="182" w:author="MCT" w:date="2023-05-02T16:02:00Z"/>
                <w:rFonts w:ascii="Calibri" w:hAnsi="Calibri" w:cs="Calibri"/>
                <w:color w:val="000000"/>
                <w:sz w:val="22"/>
                <w:szCs w:val="22"/>
              </w:rPr>
            </w:pPr>
            <w:ins w:id="183" w:author="MCT" w:date="2023-05-02T16:02:00Z">
              <w:r w:rsidRPr="0058496C">
                <w:rPr>
                  <w:rFonts w:ascii="Calibri" w:hAnsi="Calibri" w:cs="Calibri"/>
                  <w:color w:val="000000"/>
                  <w:sz w:val="22"/>
                  <w:szCs w:val="22"/>
                </w:rPr>
                <w:t>Meter Location, Meter Number</w:t>
              </w:r>
            </w:ins>
          </w:p>
        </w:tc>
      </w:tr>
      <w:tr w:rsidR="00045558" w:rsidRPr="0058496C" w14:paraId="3C4019B7" w14:textId="77777777" w:rsidTr="0079514B">
        <w:trPr>
          <w:trHeight w:val="600"/>
          <w:ins w:id="184" w:author="MCT" w:date="2023-05-02T16:02:00Z"/>
        </w:trPr>
        <w:tc>
          <w:tcPr>
            <w:tcW w:w="355" w:type="dxa"/>
            <w:tcBorders>
              <w:top w:val="nil"/>
              <w:left w:val="nil"/>
              <w:bottom w:val="nil"/>
              <w:right w:val="nil"/>
            </w:tcBorders>
            <w:shd w:val="clear" w:color="auto" w:fill="auto"/>
            <w:hideMark/>
          </w:tcPr>
          <w:p w14:paraId="7416A6D3" w14:textId="77777777" w:rsidR="00045558" w:rsidRPr="0058496C" w:rsidRDefault="00045558" w:rsidP="0079514B">
            <w:pPr>
              <w:autoSpaceDE/>
              <w:autoSpaceDN/>
              <w:rPr>
                <w:ins w:id="185"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40AEB5C" w14:textId="77777777" w:rsidR="00045558" w:rsidRPr="0058496C" w:rsidRDefault="00045558" w:rsidP="0079514B">
            <w:pPr>
              <w:autoSpaceDE/>
              <w:autoSpaceDN/>
              <w:rPr>
                <w:ins w:id="186" w:author="MCT" w:date="2023-05-02T16:02:00Z"/>
                <w:rFonts w:ascii="Calibri" w:hAnsi="Calibri" w:cs="Calibri"/>
                <w:color w:val="000000"/>
                <w:sz w:val="22"/>
                <w:szCs w:val="22"/>
              </w:rPr>
            </w:pPr>
            <w:ins w:id="187"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51F3E1E4" w14:textId="77777777" w:rsidR="00045558" w:rsidRPr="0058496C" w:rsidRDefault="00045558" w:rsidP="0079514B">
            <w:pPr>
              <w:autoSpaceDE/>
              <w:autoSpaceDN/>
              <w:rPr>
                <w:ins w:id="188" w:author="MCT" w:date="2023-05-02T16:02:00Z"/>
                <w:rFonts w:ascii="Calibri" w:hAnsi="Calibri" w:cs="Calibri"/>
                <w:color w:val="000000"/>
                <w:sz w:val="22"/>
                <w:szCs w:val="22"/>
              </w:rPr>
            </w:pPr>
            <w:ins w:id="189" w:author="MCT" w:date="2023-05-02T16:02:00Z">
              <w:r w:rsidRPr="0058496C">
                <w:rPr>
                  <w:rFonts w:ascii="Calibri" w:hAnsi="Calibri" w:cs="Calibri"/>
                  <w:color w:val="000000"/>
                  <w:sz w:val="22"/>
                  <w:szCs w:val="22"/>
                </w:rPr>
                <w:t>REF~LO~RESLOWR_SOUTH_NIDR_NWS_NOTOU</w:t>
              </w:r>
            </w:ins>
          </w:p>
        </w:tc>
        <w:tc>
          <w:tcPr>
            <w:tcW w:w="4625" w:type="dxa"/>
            <w:tcBorders>
              <w:top w:val="nil"/>
              <w:left w:val="nil"/>
              <w:bottom w:val="single" w:sz="4" w:space="0" w:color="auto"/>
              <w:right w:val="single" w:sz="4" w:space="0" w:color="auto"/>
            </w:tcBorders>
            <w:shd w:val="clear" w:color="auto" w:fill="auto"/>
            <w:hideMark/>
          </w:tcPr>
          <w:p w14:paraId="142DCDE2" w14:textId="77777777" w:rsidR="00045558" w:rsidRPr="0058496C" w:rsidRDefault="00045558" w:rsidP="0079514B">
            <w:pPr>
              <w:autoSpaceDE/>
              <w:autoSpaceDN/>
              <w:rPr>
                <w:ins w:id="190" w:author="MCT" w:date="2023-05-02T16:02:00Z"/>
                <w:rFonts w:ascii="Calibri" w:hAnsi="Calibri" w:cs="Calibri"/>
                <w:color w:val="000000"/>
                <w:sz w:val="22"/>
                <w:szCs w:val="22"/>
              </w:rPr>
            </w:pPr>
            <w:ins w:id="191" w:author="MCT" w:date="2023-05-02T16:02:00Z">
              <w:r w:rsidRPr="0058496C">
                <w:rPr>
                  <w:rFonts w:ascii="Calibri" w:hAnsi="Calibri" w:cs="Calibri"/>
                  <w:color w:val="000000"/>
                  <w:sz w:val="22"/>
                  <w:szCs w:val="22"/>
                </w:rPr>
                <w:t>Load Profile</w:t>
              </w:r>
            </w:ins>
          </w:p>
        </w:tc>
      </w:tr>
      <w:tr w:rsidR="00045558" w:rsidRPr="0058496C" w14:paraId="1525B36C" w14:textId="77777777" w:rsidTr="0079514B">
        <w:trPr>
          <w:trHeight w:val="300"/>
          <w:ins w:id="192" w:author="MCT" w:date="2023-05-02T16:02:00Z"/>
        </w:trPr>
        <w:tc>
          <w:tcPr>
            <w:tcW w:w="355" w:type="dxa"/>
            <w:tcBorders>
              <w:top w:val="nil"/>
              <w:left w:val="nil"/>
              <w:bottom w:val="nil"/>
              <w:right w:val="nil"/>
            </w:tcBorders>
            <w:shd w:val="clear" w:color="auto" w:fill="auto"/>
            <w:hideMark/>
          </w:tcPr>
          <w:p w14:paraId="02274751" w14:textId="77777777" w:rsidR="00045558" w:rsidRPr="0058496C" w:rsidRDefault="00045558" w:rsidP="0079514B">
            <w:pPr>
              <w:autoSpaceDE/>
              <w:autoSpaceDN/>
              <w:rPr>
                <w:ins w:id="193"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37E7ACFE" w14:textId="77777777" w:rsidR="00045558" w:rsidRPr="0058496C" w:rsidRDefault="00045558" w:rsidP="0079514B">
            <w:pPr>
              <w:autoSpaceDE/>
              <w:autoSpaceDN/>
              <w:rPr>
                <w:ins w:id="194" w:author="MCT" w:date="2023-05-02T16:02:00Z"/>
                <w:rFonts w:ascii="Calibri" w:hAnsi="Calibri" w:cs="Calibri"/>
                <w:color w:val="000000"/>
                <w:sz w:val="22"/>
                <w:szCs w:val="22"/>
              </w:rPr>
            </w:pPr>
            <w:ins w:id="195"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4DE45974" w14:textId="77777777" w:rsidR="00045558" w:rsidRPr="0058496C" w:rsidRDefault="00045558" w:rsidP="0079514B">
            <w:pPr>
              <w:autoSpaceDE/>
              <w:autoSpaceDN/>
              <w:rPr>
                <w:ins w:id="196" w:author="MCT" w:date="2023-05-02T16:02:00Z"/>
                <w:rFonts w:ascii="Calibri" w:hAnsi="Calibri" w:cs="Calibri"/>
                <w:color w:val="000000"/>
                <w:sz w:val="22"/>
                <w:szCs w:val="22"/>
              </w:rPr>
            </w:pPr>
            <w:ins w:id="197" w:author="MCT" w:date="2023-05-02T16:02:00Z">
              <w:r w:rsidRPr="0058496C">
                <w:rPr>
                  <w:rFonts w:ascii="Calibri" w:hAnsi="Calibri" w:cs="Calibri"/>
                  <w:color w:val="000000"/>
                  <w:sz w:val="22"/>
                  <w:szCs w:val="22"/>
                </w:rPr>
                <w:t>REF~NH~RESSRV</w:t>
              </w:r>
            </w:ins>
          </w:p>
        </w:tc>
        <w:tc>
          <w:tcPr>
            <w:tcW w:w="4625" w:type="dxa"/>
            <w:tcBorders>
              <w:top w:val="nil"/>
              <w:left w:val="nil"/>
              <w:bottom w:val="single" w:sz="4" w:space="0" w:color="auto"/>
              <w:right w:val="single" w:sz="4" w:space="0" w:color="auto"/>
            </w:tcBorders>
            <w:shd w:val="clear" w:color="auto" w:fill="auto"/>
            <w:hideMark/>
          </w:tcPr>
          <w:p w14:paraId="4C488511" w14:textId="77777777" w:rsidR="00045558" w:rsidRPr="0058496C" w:rsidRDefault="00045558" w:rsidP="0079514B">
            <w:pPr>
              <w:autoSpaceDE/>
              <w:autoSpaceDN/>
              <w:rPr>
                <w:ins w:id="198" w:author="MCT" w:date="2023-05-02T16:02:00Z"/>
                <w:rFonts w:ascii="Calibri" w:hAnsi="Calibri" w:cs="Calibri"/>
                <w:color w:val="000000"/>
                <w:sz w:val="22"/>
                <w:szCs w:val="22"/>
              </w:rPr>
            </w:pPr>
            <w:ins w:id="199" w:author="MCT" w:date="2023-05-02T16:02:00Z">
              <w:r w:rsidRPr="0058496C">
                <w:rPr>
                  <w:rFonts w:ascii="Calibri" w:hAnsi="Calibri" w:cs="Calibri"/>
                  <w:color w:val="000000"/>
                  <w:sz w:val="22"/>
                  <w:szCs w:val="22"/>
                </w:rPr>
                <w:t>TDSP Rate Class</w:t>
              </w:r>
            </w:ins>
          </w:p>
        </w:tc>
      </w:tr>
      <w:tr w:rsidR="00045558" w:rsidRPr="0058496C" w14:paraId="7938C832" w14:textId="77777777" w:rsidTr="0079514B">
        <w:trPr>
          <w:trHeight w:val="300"/>
          <w:ins w:id="200" w:author="MCT" w:date="2023-05-02T16:05:00Z"/>
        </w:trPr>
        <w:tc>
          <w:tcPr>
            <w:tcW w:w="355" w:type="dxa"/>
            <w:tcBorders>
              <w:top w:val="nil"/>
              <w:left w:val="nil"/>
              <w:bottom w:val="nil"/>
              <w:right w:val="nil"/>
            </w:tcBorders>
            <w:shd w:val="clear" w:color="auto" w:fill="auto"/>
          </w:tcPr>
          <w:p w14:paraId="6260EC55" w14:textId="77777777" w:rsidR="00045558" w:rsidRPr="0058496C" w:rsidRDefault="00045558" w:rsidP="0079514B">
            <w:pPr>
              <w:autoSpaceDE/>
              <w:autoSpaceDN/>
              <w:rPr>
                <w:ins w:id="201" w:author="MCT" w:date="2023-05-02T16:05: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tcPr>
          <w:p w14:paraId="3B575843" w14:textId="77777777" w:rsidR="00045558" w:rsidRPr="0058496C" w:rsidRDefault="00045558" w:rsidP="0079514B">
            <w:pPr>
              <w:autoSpaceDE/>
              <w:autoSpaceDN/>
              <w:rPr>
                <w:ins w:id="202" w:author="MCT" w:date="2023-05-02T16:05:00Z"/>
                <w:rFonts w:ascii="Calibri" w:hAnsi="Calibri" w:cs="Calibri"/>
                <w:color w:val="000000"/>
                <w:sz w:val="22"/>
                <w:szCs w:val="22"/>
              </w:rPr>
            </w:pPr>
          </w:p>
        </w:tc>
        <w:tc>
          <w:tcPr>
            <w:tcW w:w="3805" w:type="dxa"/>
            <w:tcBorders>
              <w:top w:val="nil"/>
              <w:left w:val="nil"/>
              <w:bottom w:val="single" w:sz="4" w:space="0" w:color="auto"/>
              <w:right w:val="single" w:sz="4" w:space="0" w:color="auto"/>
            </w:tcBorders>
            <w:shd w:val="clear" w:color="auto" w:fill="auto"/>
          </w:tcPr>
          <w:p w14:paraId="20E1E4F3" w14:textId="77777777" w:rsidR="00045558" w:rsidRPr="0058496C" w:rsidRDefault="00045558" w:rsidP="0079514B">
            <w:pPr>
              <w:autoSpaceDE/>
              <w:autoSpaceDN/>
              <w:rPr>
                <w:ins w:id="203" w:author="MCT" w:date="2023-05-02T16:05:00Z"/>
                <w:rFonts w:ascii="Calibri" w:hAnsi="Calibri" w:cs="Calibri"/>
                <w:color w:val="000000"/>
                <w:sz w:val="22"/>
                <w:szCs w:val="22"/>
              </w:rPr>
            </w:pPr>
            <w:ins w:id="204" w:author="MCT" w:date="2023-05-02T16:05:00Z">
              <w:r>
                <w:rPr>
                  <w:rFonts w:ascii="Calibri" w:hAnsi="Calibri" w:cs="Calibri"/>
                  <w:color w:val="000000"/>
                  <w:sz w:val="22"/>
                  <w:szCs w:val="22"/>
                </w:rPr>
                <w:t>REF~MS</w:t>
              </w:r>
            </w:ins>
            <w:ins w:id="205" w:author="MCT" w:date="2023-05-03T12:08:00Z">
              <w:r w:rsidR="00B93E87">
                <w:rPr>
                  <w:rFonts w:ascii="Calibri" w:hAnsi="Calibri" w:cs="Calibri"/>
                  <w:color w:val="000000"/>
                  <w:sz w:val="22"/>
                  <w:szCs w:val="22"/>
                </w:rPr>
                <w:t>L</w:t>
              </w:r>
            </w:ins>
            <w:ins w:id="206" w:author="MCT" w:date="2023-05-02T16:05:00Z">
              <w:r>
                <w:rPr>
                  <w:rFonts w:ascii="Calibri" w:hAnsi="Calibri" w:cs="Calibri"/>
                  <w:color w:val="000000"/>
                  <w:sz w:val="22"/>
                  <w:szCs w:val="22"/>
                </w:rPr>
                <w:t>~M01</w:t>
              </w:r>
            </w:ins>
          </w:p>
        </w:tc>
        <w:tc>
          <w:tcPr>
            <w:tcW w:w="4625" w:type="dxa"/>
            <w:tcBorders>
              <w:top w:val="nil"/>
              <w:left w:val="nil"/>
              <w:bottom w:val="single" w:sz="4" w:space="0" w:color="auto"/>
              <w:right w:val="single" w:sz="4" w:space="0" w:color="auto"/>
            </w:tcBorders>
            <w:shd w:val="clear" w:color="auto" w:fill="auto"/>
          </w:tcPr>
          <w:p w14:paraId="1518F341" w14:textId="77777777" w:rsidR="00045558" w:rsidRPr="0058496C" w:rsidRDefault="00045558" w:rsidP="0079514B">
            <w:pPr>
              <w:autoSpaceDE/>
              <w:autoSpaceDN/>
              <w:rPr>
                <w:ins w:id="207" w:author="MCT" w:date="2023-05-02T16:05:00Z"/>
                <w:rFonts w:ascii="Calibri" w:hAnsi="Calibri" w:cs="Calibri"/>
                <w:color w:val="000000"/>
                <w:sz w:val="22"/>
                <w:szCs w:val="22"/>
              </w:rPr>
            </w:pPr>
            <w:ins w:id="208" w:author="MCT" w:date="2023-05-02T16:05:00Z">
              <w:r>
                <w:rPr>
                  <w:rFonts w:ascii="Calibri" w:hAnsi="Calibri" w:cs="Calibri"/>
                  <w:color w:val="000000"/>
                  <w:sz w:val="22"/>
                  <w:szCs w:val="22"/>
                </w:rPr>
                <w:t>Metered Service Type</w:t>
              </w:r>
            </w:ins>
          </w:p>
        </w:tc>
      </w:tr>
      <w:tr w:rsidR="00045558" w:rsidRPr="0058496C" w14:paraId="05DFC764" w14:textId="77777777" w:rsidTr="0079514B">
        <w:trPr>
          <w:trHeight w:val="300"/>
          <w:ins w:id="209" w:author="MCT" w:date="2023-05-02T16:02:00Z"/>
        </w:trPr>
        <w:tc>
          <w:tcPr>
            <w:tcW w:w="355" w:type="dxa"/>
            <w:tcBorders>
              <w:top w:val="nil"/>
              <w:left w:val="nil"/>
              <w:bottom w:val="nil"/>
              <w:right w:val="nil"/>
            </w:tcBorders>
            <w:shd w:val="clear" w:color="auto" w:fill="auto"/>
            <w:hideMark/>
          </w:tcPr>
          <w:p w14:paraId="1265203A" w14:textId="77777777" w:rsidR="00045558" w:rsidRPr="0058496C" w:rsidRDefault="00045558" w:rsidP="0079514B">
            <w:pPr>
              <w:autoSpaceDE/>
              <w:autoSpaceDN/>
              <w:rPr>
                <w:ins w:id="210"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4C920080" w14:textId="77777777" w:rsidR="00045558" w:rsidRPr="0058496C" w:rsidRDefault="00045558" w:rsidP="0079514B">
            <w:pPr>
              <w:autoSpaceDE/>
              <w:autoSpaceDN/>
              <w:rPr>
                <w:ins w:id="211" w:author="MCT" w:date="2023-05-02T16:02:00Z"/>
                <w:rFonts w:ascii="Calibri" w:hAnsi="Calibri" w:cs="Calibri"/>
                <w:color w:val="000000"/>
                <w:sz w:val="22"/>
                <w:szCs w:val="22"/>
              </w:rPr>
            </w:pPr>
            <w:ins w:id="212"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182A0784" w14:textId="77777777" w:rsidR="00045558" w:rsidRPr="0058496C" w:rsidRDefault="00045558" w:rsidP="0079514B">
            <w:pPr>
              <w:autoSpaceDE/>
              <w:autoSpaceDN/>
              <w:rPr>
                <w:ins w:id="213" w:author="MCT" w:date="2023-05-02T16:02:00Z"/>
                <w:rFonts w:ascii="Calibri" w:hAnsi="Calibri" w:cs="Calibri"/>
                <w:color w:val="000000"/>
                <w:sz w:val="22"/>
                <w:szCs w:val="22"/>
              </w:rPr>
            </w:pPr>
            <w:ins w:id="214" w:author="MCT" w:date="2023-05-02T16:02:00Z">
              <w:r w:rsidRPr="0058496C">
                <w:rPr>
                  <w:rFonts w:ascii="Calibri" w:hAnsi="Calibri" w:cs="Calibri"/>
                  <w:color w:val="000000"/>
                  <w:sz w:val="22"/>
                  <w:szCs w:val="22"/>
                </w:rPr>
                <w:t>REF~PR~0</w:t>
              </w:r>
            </w:ins>
          </w:p>
        </w:tc>
        <w:tc>
          <w:tcPr>
            <w:tcW w:w="4625" w:type="dxa"/>
            <w:tcBorders>
              <w:top w:val="nil"/>
              <w:left w:val="nil"/>
              <w:bottom w:val="single" w:sz="4" w:space="0" w:color="auto"/>
              <w:right w:val="single" w:sz="4" w:space="0" w:color="auto"/>
            </w:tcBorders>
            <w:shd w:val="clear" w:color="auto" w:fill="auto"/>
            <w:hideMark/>
          </w:tcPr>
          <w:p w14:paraId="1F6F24B4" w14:textId="77777777" w:rsidR="00045558" w:rsidRPr="0058496C" w:rsidRDefault="00045558" w:rsidP="0079514B">
            <w:pPr>
              <w:autoSpaceDE/>
              <w:autoSpaceDN/>
              <w:rPr>
                <w:ins w:id="215" w:author="MCT" w:date="2023-05-02T16:02:00Z"/>
                <w:rFonts w:ascii="Calibri" w:hAnsi="Calibri" w:cs="Calibri"/>
                <w:color w:val="000000"/>
                <w:sz w:val="22"/>
                <w:szCs w:val="22"/>
              </w:rPr>
            </w:pPr>
            <w:ins w:id="216" w:author="MCT" w:date="2023-05-02T16:02:00Z">
              <w:r w:rsidRPr="0058496C">
                <w:rPr>
                  <w:rFonts w:ascii="Calibri" w:hAnsi="Calibri" w:cs="Calibri"/>
                  <w:color w:val="000000"/>
                  <w:sz w:val="22"/>
                  <w:szCs w:val="22"/>
                </w:rPr>
                <w:t>TDSP Rate Subclass</w:t>
              </w:r>
            </w:ins>
          </w:p>
        </w:tc>
      </w:tr>
      <w:tr w:rsidR="00045558" w:rsidRPr="0058496C" w14:paraId="2EC94764" w14:textId="77777777" w:rsidTr="0079514B">
        <w:trPr>
          <w:trHeight w:val="300"/>
          <w:ins w:id="217" w:author="MCT" w:date="2023-05-02T16:02:00Z"/>
        </w:trPr>
        <w:tc>
          <w:tcPr>
            <w:tcW w:w="355" w:type="dxa"/>
            <w:tcBorders>
              <w:top w:val="nil"/>
              <w:left w:val="nil"/>
              <w:bottom w:val="nil"/>
              <w:right w:val="nil"/>
            </w:tcBorders>
            <w:shd w:val="clear" w:color="auto" w:fill="auto"/>
            <w:hideMark/>
          </w:tcPr>
          <w:p w14:paraId="74F0EB11" w14:textId="77777777" w:rsidR="00045558" w:rsidRPr="0058496C" w:rsidRDefault="00045558" w:rsidP="0079514B">
            <w:pPr>
              <w:autoSpaceDE/>
              <w:autoSpaceDN/>
              <w:rPr>
                <w:ins w:id="218"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976DDAA" w14:textId="77777777" w:rsidR="00045558" w:rsidRPr="0058496C" w:rsidRDefault="00045558" w:rsidP="0079514B">
            <w:pPr>
              <w:autoSpaceDE/>
              <w:autoSpaceDN/>
              <w:rPr>
                <w:ins w:id="219" w:author="MCT" w:date="2023-05-02T16:02:00Z"/>
                <w:rFonts w:ascii="Calibri" w:hAnsi="Calibri" w:cs="Calibri"/>
                <w:color w:val="000000"/>
                <w:sz w:val="22"/>
                <w:szCs w:val="22"/>
              </w:rPr>
            </w:pPr>
            <w:ins w:id="220"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4022B194" w14:textId="77777777" w:rsidR="00045558" w:rsidRPr="0058496C" w:rsidRDefault="00045558" w:rsidP="0079514B">
            <w:pPr>
              <w:autoSpaceDE/>
              <w:autoSpaceDN/>
              <w:rPr>
                <w:ins w:id="221" w:author="MCT" w:date="2023-05-02T16:02:00Z"/>
                <w:rFonts w:ascii="Calibri" w:hAnsi="Calibri" w:cs="Calibri"/>
                <w:color w:val="000000"/>
                <w:sz w:val="22"/>
                <w:szCs w:val="22"/>
              </w:rPr>
            </w:pPr>
            <w:ins w:id="222" w:author="MCT" w:date="2023-05-02T16:02:00Z">
              <w:r w:rsidRPr="0058496C">
                <w:rPr>
                  <w:rFonts w:ascii="Calibri" w:hAnsi="Calibri" w:cs="Calibri"/>
                  <w:color w:val="000000"/>
                  <w:sz w:val="22"/>
                  <w:szCs w:val="22"/>
                </w:rPr>
                <w:t>REF~MT~COMBO</w:t>
              </w:r>
            </w:ins>
          </w:p>
        </w:tc>
        <w:tc>
          <w:tcPr>
            <w:tcW w:w="4625" w:type="dxa"/>
            <w:tcBorders>
              <w:top w:val="nil"/>
              <w:left w:val="nil"/>
              <w:bottom w:val="single" w:sz="4" w:space="0" w:color="auto"/>
              <w:right w:val="single" w:sz="4" w:space="0" w:color="auto"/>
            </w:tcBorders>
            <w:shd w:val="clear" w:color="auto" w:fill="auto"/>
            <w:hideMark/>
          </w:tcPr>
          <w:p w14:paraId="0E03470C" w14:textId="77777777" w:rsidR="00045558" w:rsidRPr="0058496C" w:rsidRDefault="00045558" w:rsidP="0079514B">
            <w:pPr>
              <w:autoSpaceDE/>
              <w:autoSpaceDN/>
              <w:rPr>
                <w:ins w:id="223" w:author="MCT" w:date="2023-05-02T16:02:00Z"/>
                <w:rFonts w:ascii="Calibri" w:hAnsi="Calibri" w:cs="Calibri"/>
                <w:color w:val="000000"/>
                <w:sz w:val="22"/>
                <w:szCs w:val="22"/>
              </w:rPr>
            </w:pPr>
            <w:ins w:id="224" w:author="MCT" w:date="2023-05-02T16:02:00Z">
              <w:r w:rsidRPr="0058496C">
                <w:rPr>
                  <w:rFonts w:ascii="Calibri" w:hAnsi="Calibri" w:cs="Calibri"/>
                  <w:color w:val="000000"/>
                  <w:sz w:val="22"/>
                  <w:szCs w:val="22"/>
                </w:rPr>
                <w:t>Meter Type</w:t>
              </w:r>
            </w:ins>
          </w:p>
        </w:tc>
      </w:tr>
      <w:tr w:rsidR="00045558" w:rsidRPr="0058496C" w14:paraId="2005C952" w14:textId="77777777" w:rsidTr="0079514B">
        <w:trPr>
          <w:trHeight w:val="300"/>
          <w:ins w:id="225" w:author="MCT" w:date="2023-05-02T16:02:00Z"/>
        </w:trPr>
        <w:tc>
          <w:tcPr>
            <w:tcW w:w="355" w:type="dxa"/>
            <w:tcBorders>
              <w:top w:val="nil"/>
              <w:left w:val="nil"/>
              <w:bottom w:val="nil"/>
              <w:right w:val="nil"/>
            </w:tcBorders>
            <w:shd w:val="clear" w:color="auto" w:fill="auto"/>
            <w:hideMark/>
          </w:tcPr>
          <w:p w14:paraId="7AC48B5C" w14:textId="77777777" w:rsidR="00045558" w:rsidRPr="0058496C" w:rsidRDefault="00045558" w:rsidP="0079514B">
            <w:pPr>
              <w:autoSpaceDE/>
              <w:autoSpaceDN/>
              <w:rPr>
                <w:ins w:id="226"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12345ED" w14:textId="77777777" w:rsidR="00045558" w:rsidRPr="0058496C" w:rsidRDefault="00045558" w:rsidP="0079514B">
            <w:pPr>
              <w:autoSpaceDE/>
              <w:autoSpaceDN/>
              <w:rPr>
                <w:ins w:id="227" w:author="MCT" w:date="2023-05-02T16:02:00Z"/>
                <w:rFonts w:ascii="Calibri" w:hAnsi="Calibri" w:cs="Calibri"/>
                <w:color w:val="000000"/>
                <w:sz w:val="22"/>
                <w:szCs w:val="22"/>
              </w:rPr>
            </w:pPr>
            <w:ins w:id="228"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213E7888" w14:textId="77777777" w:rsidR="00045558" w:rsidRPr="0058496C" w:rsidRDefault="00045558" w:rsidP="0079514B">
            <w:pPr>
              <w:autoSpaceDE/>
              <w:autoSpaceDN/>
              <w:rPr>
                <w:ins w:id="229" w:author="MCT" w:date="2023-05-02T16:02:00Z"/>
                <w:rFonts w:ascii="Calibri" w:hAnsi="Calibri" w:cs="Calibri"/>
                <w:color w:val="000000"/>
                <w:sz w:val="22"/>
                <w:szCs w:val="22"/>
              </w:rPr>
            </w:pPr>
            <w:ins w:id="230" w:author="MCT" w:date="2023-05-02T16:02:00Z">
              <w:r w:rsidRPr="0058496C">
                <w:rPr>
                  <w:rFonts w:ascii="Calibri" w:hAnsi="Calibri" w:cs="Calibri"/>
                  <w:color w:val="000000"/>
                  <w:sz w:val="22"/>
                  <w:szCs w:val="22"/>
                </w:rPr>
                <w:t>REF~4P~1.0~KHMON~TU&gt;51</w:t>
              </w:r>
            </w:ins>
          </w:p>
        </w:tc>
        <w:tc>
          <w:tcPr>
            <w:tcW w:w="4625" w:type="dxa"/>
            <w:tcBorders>
              <w:top w:val="nil"/>
              <w:left w:val="nil"/>
              <w:bottom w:val="single" w:sz="4" w:space="0" w:color="auto"/>
              <w:right w:val="single" w:sz="4" w:space="0" w:color="auto"/>
            </w:tcBorders>
            <w:shd w:val="clear" w:color="auto" w:fill="auto"/>
            <w:hideMark/>
          </w:tcPr>
          <w:p w14:paraId="74A2AE4E" w14:textId="77777777" w:rsidR="00045558" w:rsidRPr="0058496C" w:rsidRDefault="00045558" w:rsidP="0079514B">
            <w:pPr>
              <w:autoSpaceDE/>
              <w:autoSpaceDN/>
              <w:rPr>
                <w:ins w:id="231" w:author="MCT" w:date="2023-05-02T16:02:00Z"/>
                <w:rFonts w:ascii="Calibri" w:hAnsi="Calibri" w:cs="Calibri"/>
                <w:color w:val="000000"/>
                <w:sz w:val="22"/>
                <w:szCs w:val="22"/>
              </w:rPr>
            </w:pPr>
            <w:ins w:id="232" w:author="MCT" w:date="2023-05-02T16:02:00Z">
              <w:r w:rsidRPr="0058496C">
                <w:rPr>
                  <w:rFonts w:ascii="Calibri" w:hAnsi="Calibri" w:cs="Calibri"/>
                  <w:color w:val="000000"/>
                  <w:sz w:val="22"/>
                  <w:szCs w:val="22"/>
                </w:rPr>
                <w:t>Meter Multiplier, Total</w:t>
              </w:r>
            </w:ins>
          </w:p>
        </w:tc>
      </w:tr>
      <w:tr w:rsidR="00045558" w:rsidRPr="0058496C" w14:paraId="4EC2A4C5" w14:textId="77777777" w:rsidTr="0079514B">
        <w:trPr>
          <w:trHeight w:val="300"/>
          <w:ins w:id="233" w:author="MCT" w:date="2023-05-02T16:02:00Z"/>
        </w:trPr>
        <w:tc>
          <w:tcPr>
            <w:tcW w:w="355" w:type="dxa"/>
            <w:tcBorders>
              <w:top w:val="nil"/>
              <w:left w:val="nil"/>
              <w:bottom w:val="nil"/>
              <w:right w:val="nil"/>
            </w:tcBorders>
            <w:shd w:val="clear" w:color="auto" w:fill="auto"/>
            <w:hideMark/>
          </w:tcPr>
          <w:p w14:paraId="19090052" w14:textId="77777777" w:rsidR="00045558" w:rsidRPr="0058496C" w:rsidRDefault="00045558" w:rsidP="0079514B">
            <w:pPr>
              <w:autoSpaceDE/>
              <w:autoSpaceDN/>
              <w:rPr>
                <w:ins w:id="234"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95DFFBE" w14:textId="77777777" w:rsidR="00045558" w:rsidRPr="0058496C" w:rsidRDefault="00045558" w:rsidP="0079514B">
            <w:pPr>
              <w:autoSpaceDE/>
              <w:autoSpaceDN/>
              <w:rPr>
                <w:ins w:id="235" w:author="MCT" w:date="2023-05-02T16:02:00Z"/>
                <w:rFonts w:ascii="Calibri" w:hAnsi="Calibri" w:cs="Calibri"/>
                <w:color w:val="000000"/>
                <w:sz w:val="22"/>
                <w:szCs w:val="22"/>
              </w:rPr>
            </w:pPr>
            <w:ins w:id="236"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7628C71B" w14:textId="77777777" w:rsidR="00045558" w:rsidRPr="0058496C" w:rsidRDefault="00045558" w:rsidP="0079514B">
            <w:pPr>
              <w:autoSpaceDE/>
              <w:autoSpaceDN/>
              <w:rPr>
                <w:ins w:id="237" w:author="MCT" w:date="2023-05-02T16:02:00Z"/>
                <w:rFonts w:ascii="Calibri" w:hAnsi="Calibri" w:cs="Calibri"/>
                <w:color w:val="000000"/>
                <w:sz w:val="22"/>
                <w:szCs w:val="22"/>
              </w:rPr>
            </w:pPr>
            <w:ins w:id="238" w:author="MCT" w:date="2023-05-02T16:02:00Z">
              <w:r w:rsidRPr="0058496C">
                <w:rPr>
                  <w:rFonts w:ascii="Calibri" w:hAnsi="Calibri" w:cs="Calibri"/>
                  <w:color w:val="000000"/>
                  <w:sz w:val="22"/>
                  <w:szCs w:val="22"/>
                </w:rPr>
                <w:t>REF~4P~1.0~K1MON~TU&gt;51</w:t>
              </w:r>
            </w:ins>
          </w:p>
        </w:tc>
        <w:tc>
          <w:tcPr>
            <w:tcW w:w="4625" w:type="dxa"/>
            <w:tcBorders>
              <w:top w:val="nil"/>
              <w:left w:val="nil"/>
              <w:bottom w:val="single" w:sz="4" w:space="0" w:color="auto"/>
              <w:right w:val="single" w:sz="4" w:space="0" w:color="auto"/>
            </w:tcBorders>
            <w:shd w:val="clear" w:color="auto" w:fill="auto"/>
            <w:hideMark/>
          </w:tcPr>
          <w:p w14:paraId="156B41A9" w14:textId="77777777" w:rsidR="00045558" w:rsidRPr="0058496C" w:rsidRDefault="00045558" w:rsidP="0079514B">
            <w:pPr>
              <w:autoSpaceDE/>
              <w:autoSpaceDN/>
              <w:rPr>
                <w:ins w:id="239" w:author="MCT" w:date="2023-05-02T16:02:00Z"/>
                <w:rFonts w:ascii="Calibri" w:hAnsi="Calibri" w:cs="Calibri"/>
                <w:color w:val="000000"/>
                <w:sz w:val="22"/>
                <w:szCs w:val="22"/>
              </w:rPr>
            </w:pPr>
            <w:ins w:id="240" w:author="MCT" w:date="2023-05-02T16:02:00Z">
              <w:r w:rsidRPr="0058496C">
                <w:rPr>
                  <w:rFonts w:ascii="Calibri" w:hAnsi="Calibri" w:cs="Calibri"/>
                  <w:color w:val="000000"/>
                  <w:sz w:val="22"/>
                  <w:szCs w:val="22"/>
                </w:rPr>
                <w:t>Meter Multiplier, Total</w:t>
              </w:r>
            </w:ins>
          </w:p>
        </w:tc>
      </w:tr>
      <w:tr w:rsidR="00045558" w:rsidRPr="0058496C" w14:paraId="1D429155" w14:textId="77777777" w:rsidTr="0079514B">
        <w:trPr>
          <w:trHeight w:val="300"/>
          <w:ins w:id="241" w:author="MCT" w:date="2023-05-02T16:02:00Z"/>
        </w:trPr>
        <w:tc>
          <w:tcPr>
            <w:tcW w:w="355" w:type="dxa"/>
            <w:tcBorders>
              <w:top w:val="nil"/>
              <w:left w:val="nil"/>
              <w:bottom w:val="nil"/>
              <w:right w:val="nil"/>
            </w:tcBorders>
            <w:shd w:val="clear" w:color="auto" w:fill="auto"/>
            <w:hideMark/>
          </w:tcPr>
          <w:p w14:paraId="1C37F222" w14:textId="77777777" w:rsidR="00045558" w:rsidRPr="0058496C" w:rsidRDefault="00045558" w:rsidP="0079514B">
            <w:pPr>
              <w:autoSpaceDE/>
              <w:autoSpaceDN/>
              <w:rPr>
                <w:ins w:id="242"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950D0A7" w14:textId="77777777" w:rsidR="00045558" w:rsidRPr="0058496C" w:rsidRDefault="00045558" w:rsidP="0079514B">
            <w:pPr>
              <w:autoSpaceDE/>
              <w:autoSpaceDN/>
              <w:rPr>
                <w:ins w:id="243" w:author="MCT" w:date="2023-05-02T16:02:00Z"/>
                <w:rFonts w:ascii="Calibri" w:hAnsi="Calibri" w:cs="Calibri"/>
                <w:color w:val="000000"/>
                <w:sz w:val="22"/>
                <w:szCs w:val="22"/>
              </w:rPr>
            </w:pPr>
            <w:ins w:id="244"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1C616964" w14:textId="77777777" w:rsidR="00045558" w:rsidRPr="0058496C" w:rsidRDefault="00045558" w:rsidP="0079514B">
            <w:pPr>
              <w:autoSpaceDE/>
              <w:autoSpaceDN/>
              <w:rPr>
                <w:ins w:id="245" w:author="MCT" w:date="2023-05-02T16:02:00Z"/>
                <w:rFonts w:ascii="Calibri" w:hAnsi="Calibri" w:cs="Calibri"/>
                <w:color w:val="000000"/>
                <w:sz w:val="22"/>
                <w:szCs w:val="22"/>
              </w:rPr>
            </w:pPr>
            <w:ins w:id="246" w:author="MCT" w:date="2023-05-02T16:02:00Z">
              <w:r w:rsidRPr="0058496C">
                <w:rPr>
                  <w:rFonts w:ascii="Calibri" w:hAnsi="Calibri" w:cs="Calibri"/>
                  <w:color w:val="000000"/>
                  <w:sz w:val="22"/>
                  <w:szCs w:val="22"/>
                </w:rPr>
                <w:t>REF~IX~5.00~KHMON~TU&gt;51</w:t>
              </w:r>
            </w:ins>
          </w:p>
        </w:tc>
        <w:tc>
          <w:tcPr>
            <w:tcW w:w="4625" w:type="dxa"/>
            <w:tcBorders>
              <w:top w:val="nil"/>
              <w:left w:val="nil"/>
              <w:bottom w:val="single" w:sz="4" w:space="0" w:color="auto"/>
              <w:right w:val="single" w:sz="4" w:space="0" w:color="auto"/>
            </w:tcBorders>
            <w:shd w:val="clear" w:color="auto" w:fill="auto"/>
            <w:hideMark/>
          </w:tcPr>
          <w:p w14:paraId="6014E92F" w14:textId="77777777" w:rsidR="00045558" w:rsidRPr="0058496C" w:rsidRDefault="00045558" w:rsidP="0079514B">
            <w:pPr>
              <w:autoSpaceDE/>
              <w:autoSpaceDN/>
              <w:rPr>
                <w:ins w:id="247" w:author="MCT" w:date="2023-05-02T16:02:00Z"/>
                <w:rFonts w:ascii="Calibri" w:hAnsi="Calibri" w:cs="Calibri"/>
                <w:color w:val="000000"/>
                <w:sz w:val="22"/>
                <w:szCs w:val="22"/>
              </w:rPr>
            </w:pPr>
            <w:ins w:id="248" w:author="MCT" w:date="2023-05-02T16:02:00Z">
              <w:r w:rsidRPr="0058496C">
                <w:rPr>
                  <w:rFonts w:ascii="Calibri" w:hAnsi="Calibri" w:cs="Calibri"/>
                  <w:color w:val="000000"/>
                  <w:sz w:val="22"/>
                  <w:szCs w:val="22"/>
                </w:rPr>
                <w:t>Number of Dials, Total</w:t>
              </w:r>
            </w:ins>
          </w:p>
        </w:tc>
      </w:tr>
      <w:tr w:rsidR="00045558" w:rsidRPr="0058496C" w14:paraId="77D55A5F" w14:textId="77777777" w:rsidTr="0079514B">
        <w:trPr>
          <w:trHeight w:val="300"/>
          <w:ins w:id="249" w:author="MCT" w:date="2023-05-02T16:02:00Z"/>
        </w:trPr>
        <w:tc>
          <w:tcPr>
            <w:tcW w:w="355" w:type="dxa"/>
            <w:tcBorders>
              <w:top w:val="nil"/>
              <w:left w:val="nil"/>
              <w:bottom w:val="nil"/>
              <w:right w:val="nil"/>
            </w:tcBorders>
            <w:shd w:val="clear" w:color="auto" w:fill="auto"/>
            <w:hideMark/>
          </w:tcPr>
          <w:p w14:paraId="1DCE3AE1" w14:textId="77777777" w:rsidR="00045558" w:rsidRPr="0058496C" w:rsidRDefault="00045558" w:rsidP="0079514B">
            <w:pPr>
              <w:autoSpaceDE/>
              <w:autoSpaceDN/>
              <w:rPr>
                <w:ins w:id="250" w:author="MCT" w:date="2023-05-02T16:02:00Z"/>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BB58AC8" w14:textId="77777777" w:rsidR="00045558" w:rsidRPr="0058496C" w:rsidRDefault="00045558" w:rsidP="0079514B">
            <w:pPr>
              <w:autoSpaceDE/>
              <w:autoSpaceDN/>
              <w:rPr>
                <w:ins w:id="251" w:author="MCT" w:date="2023-05-02T16:02:00Z"/>
                <w:rFonts w:ascii="Calibri" w:hAnsi="Calibri" w:cs="Calibri"/>
                <w:color w:val="000000"/>
                <w:sz w:val="22"/>
                <w:szCs w:val="22"/>
              </w:rPr>
            </w:pPr>
            <w:ins w:id="252"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4E99C13E" w14:textId="77777777" w:rsidR="00045558" w:rsidRPr="0058496C" w:rsidRDefault="00045558" w:rsidP="0079514B">
            <w:pPr>
              <w:autoSpaceDE/>
              <w:autoSpaceDN/>
              <w:rPr>
                <w:ins w:id="253" w:author="MCT" w:date="2023-05-02T16:02:00Z"/>
                <w:rFonts w:ascii="Calibri" w:hAnsi="Calibri" w:cs="Calibri"/>
                <w:color w:val="000000"/>
                <w:sz w:val="22"/>
                <w:szCs w:val="22"/>
              </w:rPr>
            </w:pPr>
            <w:ins w:id="254" w:author="MCT" w:date="2023-05-02T16:02:00Z">
              <w:r w:rsidRPr="0058496C">
                <w:rPr>
                  <w:rFonts w:ascii="Calibri" w:hAnsi="Calibri" w:cs="Calibri"/>
                  <w:color w:val="000000"/>
                  <w:sz w:val="22"/>
                  <w:szCs w:val="22"/>
                </w:rPr>
                <w:t>REF~IX~5.00~K1MON~TU&gt;51</w:t>
              </w:r>
            </w:ins>
          </w:p>
        </w:tc>
        <w:tc>
          <w:tcPr>
            <w:tcW w:w="4625" w:type="dxa"/>
            <w:tcBorders>
              <w:top w:val="nil"/>
              <w:left w:val="nil"/>
              <w:bottom w:val="single" w:sz="4" w:space="0" w:color="auto"/>
              <w:right w:val="single" w:sz="4" w:space="0" w:color="auto"/>
            </w:tcBorders>
            <w:shd w:val="clear" w:color="auto" w:fill="auto"/>
            <w:hideMark/>
          </w:tcPr>
          <w:p w14:paraId="7B975644" w14:textId="77777777" w:rsidR="00045558" w:rsidRPr="0058496C" w:rsidRDefault="00045558" w:rsidP="0079514B">
            <w:pPr>
              <w:autoSpaceDE/>
              <w:autoSpaceDN/>
              <w:rPr>
                <w:ins w:id="255" w:author="MCT" w:date="2023-05-02T16:02:00Z"/>
                <w:rFonts w:ascii="Calibri" w:hAnsi="Calibri" w:cs="Calibri"/>
                <w:color w:val="000000"/>
                <w:sz w:val="22"/>
                <w:szCs w:val="22"/>
              </w:rPr>
            </w:pPr>
            <w:ins w:id="256" w:author="MCT" w:date="2023-05-02T16:02:00Z">
              <w:r w:rsidRPr="0058496C">
                <w:rPr>
                  <w:rFonts w:ascii="Calibri" w:hAnsi="Calibri" w:cs="Calibri"/>
                  <w:color w:val="000000"/>
                  <w:sz w:val="22"/>
                  <w:szCs w:val="22"/>
                </w:rPr>
                <w:t>Number of Dials, Total</w:t>
              </w:r>
            </w:ins>
          </w:p>
        </w:tc>
      </w:tr>
      <w:tr w:rsidR="00045558" w:rsidRPr="0058496C" w14:paraId="618F8CFE" w14:textId="77777777" w:rsidTr="0079514B">
        <w:trPr>
          <w:trHeight w:val="300"/>
          <w:ins w:id="257" w:author="MCT" w:date="2023-05-02T16:02:00Z"/>
        </w:trPr>
        <w:tc>
          <w:tcPr>
            <w:tcW w:w="355" w:type="dxa"/>
            <w:tcBorders>
              <w:top w:val="nil"/>
              <w:left w:val="nil"/>
              <w:bottom w:val="single" w:sz="4" w:space="0" w:color="auto"/>
              <w:right w:val="nil"/>
            </w:tcBorders>
            <w:shd w:val="clear" w:color="auto" w:fill="auto"/>
            <w:hideMark/>
          </w:tcPr>
          <w:p w14:paraId="4EF8EF76" w14:textId="77777777" w:rsidR="00045558" w:rsidRPr="0058496C" w:rsidRDefault="00045558" w:rsidP="0079514B">
            <w:pPr>
              <w:autoSpaceDE/>
              <w:autoSpaceDN/>
              <w:rPr>
                <w:ins w:id="258" w:author="MCT" w:date="2023-05-02T16:02:00Z"/>
                <w:rFonts w:ascii="Calibri" w:hAnsi="Calibri" w:cs="Calibri"/>
                <w:color w:val="000000"/>
                <w:sz w:val="22"/>
                <w:szCs w:val="22"/>
              </w:rPr>
            </w:pPr>
            <w:ins w:id="259" w:author="MCT" w:date="2023-05-02T16:02:00Z">
              <w:r w:rsidRPr="0058496C">
                <w:rPr>
                  <w:rFonts w:ascii="Calibri" w:hAnsi="Calibri" w:cs="Calibri"/>
                  <w:color w:val="000000"/>
                  <w:sz w:val="22"/>
                  <w:szCs w:val="22"/>
                </w:rPr>
                <w:lastRenderedPageBreak/>
                <w:t> </w:t>
              </w:r>
            </w:ins>
          </w:p>
        </w:tc>
        <w:tc>
          <w:tcPr>
            <w:tcW w:w="355" w:type="dxa"/>
            <w:tcBorders>
              <w:top w:val="nil"/>
              <w:left w:val="nil"/>
              <w:bottom w:val="single" w:sz="4" w:space="0" w:color="auto"/>
              <w:right w:val="single" w:sz="4" w:space="0" w:color="auto"/>
            </w:tcBorders>
            <w:shd w:val="clear" w:color="auto" w:fill="auto"/>
            <w:hideMark/>
          </w:tcPr>
          <w:p w14:paraId="3F0772EF" w14:textId="77777777" w:rsidR="00045558" w:rsidRPr="0058496C" w:rsidRDefault="00045558" w:rsidP="0079514B">
            <w:pPr>
              <w:autoSpaceDE/>
              <w:autoSpaceDN/>
              <w:rPr>
                <w:ins w:id="260" w:author="MCT" w:date="2023-05-02T16:02:00Z"/>
                <w:rFonts w:ascii="Calibri" w:hAnsi="Calibri" w:cs="Calibri"/>
                <w:color w:val="000000"/>
                <w:sz w:val="22"/>
                <w:szCs w:val="22"/>
              </w:rPr>
            </w:pPr>
            <w:ins w:id="261" w:author="MCT" w:date="2023-05-02T16:02:00Z">
              <w:r w:rsidRPr="0058496C">
                <w:rPr>
                  <w:rFonts w:ascii="Calibri" w:hAnsi="Calibri" w:cs="Calibri"/>
                  <w:color w:val="000000"/>
                  <w:sz w:val="22"/>
                  <w:szCs w:val="22"/>
                </w:rPr>
                <w:t> </w:t>
              </w:r>
            </w:ins>
          </w:p>
        </w:tc>
        <w:tc>
          <w:tcPr>
            <w:tcW w:w="3805" w:type="dxa"/>
            <w:tcBorders>
              <w:top w:val="nil"/>
              <w:left w:val="nil"/>
              <w:bottom w:val="single" w:sz="4" w:space="0" w:color="auto"/>
              <w:right w:val="single" w:sz="4" w:space="0" w:color="auto"/>
            </w:tcBorders>
            <w:shd w:val="clear" w:color="auto" w:fill="auto"/>
            <w:hideMark/>
          </w:tcPr>
          <w:p w14:paraId="1BD11856" w14:textId="77777777" w:rsidR="00045558" w:rsidRPr="0058496C" w:rsidRDefault="00045558" w:rsidP="0079514B">
            <w:pPr>
              <w:autoSpaceDE/>
              <w:autoSpaceDN/>
              <w:rPr>
                <w:ins w:id="262" w:author="MCT" w:date="2023-05-02T16:02:00Z"/>
                <w:rFonts w:ascii="Calibri" w:hAnsi="Calibri" w:cs="Calibri"/>
                <w:color w:val="000000"/>
                <w:sz w:val="22"/>
                <w:szCs w:val="22"/>
              </w:rPr>
            </w:pPr>
            <w:ins w:id="263" w:author="MCT" w:date="2023-05-02T16:02:00Z">
              <w:r w:rsidRPr="0058496C">
                <w:rPr>
                  <w:rFonts w:ascii="Calibri" w:hAnsi="Calibri" w:cs="Calibri"/>
                  <w:color w:val="000000"/>
                  <w:sz w:val="22"/>
                  <w:szCs w:val="22"/>
                </w:rPr>
                <w:t>REF~TZ~02</w:t>
              </w:r>
            </w:ins>
          </w:p>
        </w:tc>
        <w:tc>
          <w:tcPr>
            <w:tcW w:w="4625" w:type="dxa"/>
            <w:tcBorders>
              <w:top w:val="nil"/>
              <w:left w:val="nil"/>
              <w:bottom w:val="single" w:sz="4" w:space="0" w:color="auto"/>
              <w:right w:val="single" w:sz="4" w:space="0" w:color="auto"/>
            </w:tcBorders>
            <w:shd w:val="clear" w:color="auto" w:fill="auto"/>
            <w:hideMark/>
          </w:tcPr>
          <w:p w14:paraId="3F9F6918" w14:textId="77777777" w:rsidR="00045558" w:rsidRPr="0058496C" w:rsidRDefault="00045558" w:rsidP="0079514B">
            <w:pPr>
              <w:autoSpaceDE/>
              <w:autoSpaceDN/>
              <w:rPr>
                <w:ins w:id="264" w:author="MCT" w:date="2023-05-02T16:02:00Z"/>
                <w:rFonts w:ascii="Calibri" w:hAnsi="Calibri" w:cs="Calibri"/>
                <w:color w:val="000000"/>
                <w:sz w:val="22"/>
                <w:szCs w:val="22"/>
              </w:rPr>
            </w:pPr>
            <w:ins w:id="265" w:author="MCT" w:date="2023-05-02T16:02:00Z">
              <w:r w:rsidRPr="0058496C">
                <w:rPr>
                  <w:rFonts w:ascii="Calibri" w:hAnsi="Calibri" w:cs="Calibri"/>
                  <w:color w:val="000000"/>
                  <w:sz w:val="22"/>
                  <w:szCs w:val="22"/>
                </w:rPr>
                <w:t>Meter Cycle Number</w:t>
              </w:r>
            </w:ins>
          </w:p>
        </w:tc>
      </w:tr>
      <w:tr w:rsidR="00045558" w:rsidRPr="0058496C" w14:paraId="3A37BCCE" w14:textId="77777777" w:rsidTr="0079514B">
        <w:trPr>
          <w:trHeight w:val="600"/>
          <w:ins w:id="266" w:author="MCT" w:date="2023-05-02T16:02:00Z"/>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20CCDB" w14:textId="77777777" w:rsidR="00045558" w:rsidRPr="0058496C" w:rsidRDefault="00045558" w:rsidP="0079514B">
            <w:pPr>
              <w:autoSpaceDE/>
              <w:autoSpaceDN/>
              <w:rPr>
                <w:ins w:id="267" w:author="MCT" w:date="2023-05-02T16:02:00Z"/>
                <w:rFonts w:ascii="Calibri" w:hAnsi="Calibri" w:cs="Calibri"/>
                <w:color w:val="000000"/>
                <w:sz w:val="22"/>
                <w:szCs w:val="22"/>
              </w:rPr>
            </w:pPr>
            <w:ins w:id="268" w:author="MCT" w:date="2023-05-02T16:02:00Z">
              <w:r w:rsidRPr="0058496C">
                <w:rPr>
                  <w:rFonts w:ascii="Calibri" w:hAnsi="Calibri" w:cs="Calibri"/>
                  <w:color w:val="000000"/>
                  <w:sz w:val="22"/>
                  <w:szCs w:val="22"/>
                </w:rPr>
                <w:t>SE~3</w:t>
              </w:r>
            </w:ins>
            <w:ins w:id="269" w:author="MCT" w:date="2023-05-02T16:05:00Z">
              <w:r>
                <w:rPr>
                  <w:rFonts w:ascii="Calibri" w:hAnsi="Calibri" w:cs="Calibri"/>
                  <w:color w:val="000000"/>
                  <w:sz w:val="22"/>
                  <w:szCs w:val="22"/>
                </w:rPr>
                <w:t>3</w:t>
              </w:r>
            </w:ins>
            <w:ins w:id="270" w:author="MCT" w:date="2023-05-02T16:02:00Z">
              <w:r w:rsidRPr="0058496C">
                <w:rPr>
                  <w:rFonts w:ascii="Calibri" w:hAnsi="Calibri" w:cs="Calibri"/>
                  <w:color w:val="000000"/>
                  <w:sz w:val="22"/>
                  <w:szCs w:val="22"/>
                </w:rPr>
                <w:t>~000000001</w:t>
              </w:r>
            </w:ins>
          </w:p>
        </w:tc>
        <w:tc>
          <w:tcPr>
            <w:tcW w:w="4625" w:type="dxa"/>
            <w:tcBorders>
              <w:top w:val="nil"/>
              <w:left w:val="nil"/>
              <w:bottom w:val="single" w:sz="4" w:space="0" w:color="auto"/>
              <w:right w:val="single" w:sz="4" w:space="0" w:color="auto"/>
            </w:tcBorders>
            <w:shd w:val="clear" w:color="auto" w:fill="auto"/>
            <w:hideMark/>
          </w:tcPr>
          <w:p w14:paraId="145FCC92" w14:textId="77777777" w:rsidR="00045558" w:rsidRPr="0058496C" w:rsidRDefault="00045558" w:rsidP="0079514B">
            <w:pPr>
              <w:autoSpaceDE/>
              <w:autoSpaceDN/>
              <w:rPr>
                <w:ins w:id="271" w:author="MCT" w:date="2023-05-02T16:02:00Z"/>
                <w:rFonts w:ascii="Calibri" w:hAnsi="Calibri" w:cs="Calibri"/>
                <w:color w:val="000000"/>
                <w:sz w:val="22"/>
                <w:szCs w:val="22"/>
              </w:rPr>
            </w:pPr>
            <w:ins w:id="272" w:author="MCT" w:date="2023-05-02T16:02:00Z">
              <w:r w:rsidRPr="0058496C">
                <w:rPr>
                  <w:rFonts w:ascii="Calibri" w:hAnsi="Calibri" w:cs="Calibri"/>
                  <w:color w:val="000000"/>
                  <w:sz w:val="22"/>
                  <w:szCs w:val="22"/>
                </w:rPr>
                <w:t>Number of Segments, Transaction SET Control Number</w:t>
              </w:r>
            </w:ins>
          </w:p>
        </w:tc>
      </w:tr>
    </w:tbl>
    <w:p w14:paraId="0752F46B" w14:textId="77777777" w:rsidR="00045558" w:rsidRDefault="00045558" w:rsidP="00045558">
      <w:pPr>
        <w:pStyle w:val="NoSpacing"/>
        <w:rPr>
          <w:ins w:id="273" w:author="MCT" w:date="2023-05-02T16:02:00Z"/>
          <w:snapToGrid w:val="0"/>
        </w:rPr>
      </w:pPr>
    </w:p>
    <w:p w14:paraId="14776E96" w14:textId="77777777" w:rsidR="00045558" w:rsidRDefault="00045558" w:rsidP="00045558">
      <w:pPr>
        <w:pStyle w:val="NoSpacing"/>
        <w:rPr>
          <w:ins w:id="274" w:author="MCT" w:date="2023-05-02T16:02:00Z"/>
          <w:snapToGrid w:val="0"/>
        </w:rPr>
      </w:pPr>
    </w:p>
    <w:p w14:paraId="44DA2F6F" w14:textId="77777777" w:rsidR="00045558" w:rsidRPr="00623A44" w:rsidRDefault="00045558" w:rsidP="0058496C">
      <w:pPr>
        <w:tabs>
          <w:tab w:val="right" w:pos="1800"/>
          <w:tab w:val="left" w:pos="2160"/>
        </w:tabs>
        <w:rPr>
          <w:rFonts w:ascii="Calibri" w:hAnsi="Calibri" w:cs="Calibri"/>
          <w:sz w:val="22"/>
          <w:szCs w:val="22"/>
        </w:rPr>
      </w:pPr>
    </w:p>
    <w:sectPr w:rsidR="00045558" w:rsidRPr="00623A44">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2DB4" w14:textId="77777777" w:rsidR="00777D6E" w:rsidRDefault="00777D6E">
      <w:r>
        <w:separator/>
      </w:r>
    </w:p>
  </w:endnote>
  <w:endnote w:type="continuationSeparator" w:id="0">
    <w:p w14:paraId="7F62DD07" w14:textId="77777777" w:rsidR="00777D6E" w:rsidRDefault="0077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81BC" w14:textId="77777777" w:rsidR="00424B76" w:rsidRDefault="00424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282B" w14:textId="77777777" w:rsidR="0058496C" w:rsidRDefault="0058496C" w:rsidP="002B3C5D">
    <w:pPr>
      <w:tabs>
        <w:tab w:val="left" w:pos="2790"/>
        <w:tab w:val="center" w:pos="4680"/>
      </w:tabs>
    </w:pPr>
    <w:r>
      <w:rPr>
        <w:noProof/>
        <w:snapToGrid w:val="0"/>
      </w:rPr>
      <w:tab/>
    </w:r>
    <w:r>
      <w:rPr>
        <w:noProof/>
        <w:snapToGrid w:val="0"/>
      </w:rPr>
      <w:tab/>
      <w:t xml:space="preserve">Page </w:t>
    </w:r>
    <w:r>
      <w:rPr>
        <w:noProof/>
        <w:snapToGrid w:val="0"/>
      </w:rPr>
      <w:fldChar w:fldCharType="begin"/>
    </w:r>
    <w:r>
      <w:rPr>
        <w:noProof/>
        <w:snapToGrid w:val="0"/>
      </w:rPr>
      <w:instrText xml:space="preserve"> PAGE </w:instrText>
    </w:r>
    <w:r>
      <w:rPr>
        <w:noProof/>
        <w:snapToGrid w:val="0"/>
      </w:rPr>
      <w:fldChar w:fldCharType="separate"/>
    </w:r>
    <w:r w:rsidR="001E329F">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1E329F">
      <w:rPr>
        <w:rStyle w:val="PageNumber"/>
        <w:noProof/>
      </w:rPr>
      <w:t>12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0723" w14:textId="77777777" w:rsidR="00424B76" w:rsidRDefault="00424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CDF4E" w14:textId="77777777" w:rsidR="00777D6E" w:rsidRDefault="00777D6E">
      <w:r>
        <w:separator/>
      </w:r>
    </w:p>
  </w:footnote>
  <w:footnote w:type="continuationSeparator" w:id="0">
    <w:p w14:paraId="7AE0EF69" w14:textId="77777777" w:rsidR="00777D6E" w:rsidRDefault="00777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83B3D" w14:textId="77777777" w:rsidR="00424B76" w:rsidRDefault="00424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E1EF" w14:textId="77777777" w:rsidR="0058496C" w:rsidRPr="009D76FC" w:rsidRDefault="0058496C">
    <w:pPr>
      <w:pStyle w:val="Header"/>
      <w:widowControl/>
      <w:jc w:val="right"/>
      <w:rPr>
        <w:rFonts w:ascii="Times New Roman" w:hAnsi="Times New Roman" w:cs="Times New Roman"/>
        <w:b/>
        <w:bCs/>
        <w:sz w:val="24"/>
        <w:szCs w:val="24"/>
        <w:lang w:val="fr-FR"/>
      </w:rPr>
    </w:pPr>
    <w:del w:id="275" w:author="MCT" w:date="2023-02-10T10:21:00Z">
      <w:r w:rsidDel="005D7CDB">
        <w:rPr>
          <w:rFonts w:ascii="Times New Roman" w:hAnsi="Times New Roman" w:cs="Times New Roman"/>
          <w:b/>
          <w:bCs/>
          <w:sz w:val="24"/>
          <w:szCs w:val="24"/>
        </w:rPr>
        <w:delText xml:space="preserve">June </w:delText>
      </w:r>
      <w:r w:rsidR="00CC1C48" w:rsidDel="005D7CDB">
        <w:rPr>
          <w:rFonts w:ascii="Times New Roman" w:hAnsi="Times New Roman" w:cs="Times New Roman"/>
          <w:b/>
          <w:bCs/>
          <w:sz w:val="24"/>
          <w:szCs w:val="24"/>
        </w:rPr>
        <w:delText>11</w:delText>
      </w:r>
      <w:r w:rsidDel="005D7CDB">
        <w:rPr>
          <w:rFonts w:ascii="Times New Roman" w:hAnsi="Times New Roman" w:cs="Times New Roman"/>
          <w:b/>
          <w:bCs/>
          <w:sz w:val="24"/>
          <w:szCs w:val="24"/>
        </w:rPr>
        <w:delText>, 2012</w:delText>
      </w:r>
    </w:del>
    <w:ins w:id="276" w:author="MCT" w:date="2023-05-01T10:49:00Z">
      <w:r w:rsidR="00424B76" w:rsidRPr="00424B76">
        <w:rPr>
          <w:rFonts w:ascii="Times New Roman" w:hAnsi="Times New Roman"/>
          <w:b/>
          <w:sz w:val="24"/>
        </w:rPr>
        <w:t xml:space="preserve"> </w:t>
      </w:r>
      <w:r w:rsidR="00424B76">
        <w:rPr>
          <w:rFonts w:ascii="Times New Roman" w:hAnsi="Times New Roman"/>
          <w:b/>
          <w:sz w:val="24"/>
        </w:rPr>
        <w:t>November 11, 2024</w:t>
      </w:r>
    </w:ins>
  </w:p>
  <w:p w14:paraId="25846D82" w14:textId="77777777" w:rsidR="0058496C" w:rsidRPr="009D76FC" w:rsidRDefault="0058496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2C5261">
      <w:rPr>
        <w:rFonts w:ascii="Times New Roman" w:hAnsi="Times New Roman" w:cs="Times New Roman"/>
      </w:rPr>
      <w:t>Enrollment</w:t>
    </w:r>
    <w:r w:rsidRPr="009D76FC">
      <w:rPr>
        <w:rFonts w:ascii="Times New Roman" w:hAnsi="Times New Roman" w:cs="Times New Roman"/>
        <w:lang w:val="fr-FR"/>
      </w:rPr>
      <w:t xml:space="preserve"> </w:t>
    </w:r>
    <w:r w:rsidRPr="002C5261">
      <w:rPr>
        <w:rFonts w:ascii="Times New Roman" w:hAnsi="Times New Roman" w:cs="Times New Roman"/>
      </w:rPr>
      <w:t>Request</w:t>
    </w:r>
  </w:p>
  <w:p w14:paraId="6469EC57" w14:textId="77777777" w:rsidR="0058496C" w:rsidRPr="009D76FC" w:rsidRDefault="0058496C">
    <w:pPr>
      <w:pStyle w:val="Header"/>
      <w:widowControl/>
      <w:jc w:val="right"/>
      <w:rPr>
        <w:lang w:val="fr-FR"/>
      </w:rPr>
    </w:pPr>
    <w:r w:rsidRPr="009D76FC">
      <w:rPr>
        <w:rFonts w:ascii="Times New Roman" w:hAnsi="Times New Roman" w:cs="Times New Roman"/>
        <w:lang w:val="fr-FR"/>
      </w:rPr>
      <w:t xml:space="preserve">Version </w:t>
    </w:r>
    <w:del w:id="277" w:author="MCT" w:date="2023-02-10T10:21:00Z">
      <w:r w:rsidDel="005D7CDB">
        <w:rPr>
          <w:rFonts w:ascii="Times New Roman" w:hAnsi="Times New Roman" w:cs="Times New Roman"/>
          <w:lang w:val="fr-FR"/>
        </w:rPr>
        <w:delText>4.0</w:delText>
      </w:r>
    </w:del>
    <w:ins w:id="278" w:author="MCT" w:date="2023-02-10T10:21:00Z">
      <w:r w:rsidR="005D7CDB">
        <w:rPr>
          <w:rFonts w:ascii="Times New Roman" w:hAnsi="Times New Roman" w:cs="Times New Roman"/>
          <w:lang w:val="fr-FR"/>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73E3F" w14:textId="77777777" w:rsidR="00424B76" w:rsidRDefault="0042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CEF577D"/>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2C254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3E418BB"/>
    <w:multiLevelType w:val="hybridMultilevel"/>
    <w:tmpl w:val="5FA21D08"/>
    <w:lvl w:ilvl="0" w:tplc="ECB695B8">
      <w:start w:val="3"/>
      <w:numFmt w:val="decimal"/>
      <w:lvlText w:val="%1"/>
      <w:lvlJc w:val="left"/>
      <w:pPr>
        <w:tabs>
          <w:tab w:val="num" w:pos="900"/>
        </w:tabs>
        <w:ind w:left="900" w:hanging="54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2A901C98"/>
    <w:multiLevelType w:val="hybridMultilevel"/>
    <w:tmpl w:val="D4463D62"/>
    <w:lvl w:ilvl="0" w:tplc="45A64386">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9" w15:restartNumberingAfterBreak="0">
    <w:nsid w:val="30F13C41"/>
    <w:multiLevelType w:val="hybridMultilevel"/>
    <w:tmpl w:val="8812AE2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044859"/>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2" w15:restartNumberingAfterBreak="0">
    <w:nsid w:val="392F7BCD"/>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3"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92A0F4F"/>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6" w15:restartNumberingAfterBreak="0">
    <w:nsid w:val="4D601ACD"/>
    <w:multiLevelType w:val="hybridMultilevel"/>
    <w:tmpl w:val="A26A693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4D713281"/>
    <w:multiLevelType w:val="hybridMultilevel"/>
    <w:tmpl w:val="9E06FC9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64A012B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693E2C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6AED4D4C"/>
    <w:multiLevelType w:val="hybridMultilevel"/>
    <w:tmpl w:val="82043D6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77B646BB"/>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24" w15:restartNumberingAfterBreak="0">
    <w:nsid w:val="7D1D149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40363461">
    <w:abstractNumId w:val="24"/>
  </w:num>
  <w:num w:numId="2" w16cid:durableId="1570073363">
    <w:abstractNumId w:val="4"/>
  </w:num>
  <w:num w:numId="3" w16cid:durableId="2084642470">
    <w:abstractNumId w:val="21"/>
  </w:num>
  <w:num w:numId="4" w16cid:durableId="1910386110">
    <w:abstractNumId w:val="13"/>
  </w:num>
  <w:num w:numId="5" w16cid:durableId="264457182">
    <w:abstractNumId w:val="0"/>
  </w:num>
  <w:num w:numId="6" w16cid:durableId="1191067634">
    <w:abstractNumId w:val="20"/>
  </w:num>
  <w:num w:numId="7" w16cid:durableId="2061392004">
    <w:abstractNumId w:val="3"/>
  </w:num>
  <w:num w:numId="8" w16cid:durableId="211161070">
    <w:abstractNumId w:val="19"/>
  </w:num>
  <w:num w:numId="9" w16cid:durableId="1390301537">
    <w:abstractNumId w:val="7"/>
  </w:num>
  <w:num w:numId="10" w16cid:durableId="796677397">
    <w:abstractNumId w:val="10"/>
  </w:num>
  <w:num w:numId="11" w16cid:durableId="1118378296">
    <w:abstractNumId w:val="14"/>
  </w:num>
  <w:num w:numId="12" w16cid:durableId="721833461">
    <w:abstractNumId w:val="18"/>
  </w:num>
  <w:num w:numId="13" w16cid:durableId="2137336044">
    <w:abstractNumId w:val="12"/>
  </w:num>
  <w:num w:numId="14" w16cid:durableId="659386170">
    <w:abstractNumId w:val="23"/>
  </w:num>
  <w:num w:numId="15" w16cid:durableId="1098142086">
    <w:abstractNumId w:val="8"/>
  </w:num>
  <w:num w:numId="16" w16cid:durableId="1190414652">
    <w:abstractNumId w:val="15"/>
  </w:num>
  <w:num w:numId="17" w16cid:durableId="1186402256">
    <w:abstractNumId w:val="1"/>
  </w:num>
  <w:num w:numId="18" w16cid:durableId="1412190410">
    <w:abstractNumId w:val="16"/>
  </w:num>
  <w:num w:numId="19" w16cid:durableId="245305107">
    <w:abstractNumId w:val="11"/>
  </w:num>
  <w:num w:numId="20" w16cid:durableId="84572144">
    <w:abstractNumId w:val="6"/>
  </w:num>
  <w:num w:numId="21" w16cid:durableId="2145585891">
    <w:abstractNumId w:val="5"/>
  </w:num>
  <w:num w:numId="22" w16cid:durableId="1567033086">
    <w:abstractNumId w:val="2"/>
  </w:num>
  <w:num w:numId="23" w16cid:durableId="1765109862">
    <w:abstractNumId w:val="22"/>
  </w:num>
  <w:num w:numId="24" w16cid:durableId="1384478212">
    <w:abstractNumId w:val="17"/>
  </w:num>
  <w:num w:numId="25" w16cid:durableId="134073954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639B"/>
    <w:rsid w:val="00036A8C"/>
    <w:rsid w:val="00042FE5"/>
    <w:rsid w:val="00045558"/>
    <w:rsid w:val="000460BD"/>
    <w:rsid w:val="00064633"/>
    <w:rsid w:val="00145CFE"/>
    <w:rsid w:val="001A439F"/>
    <w:rsid w:val="001B75B3"/>
    <w:rsid w:val="001E329F"/>
    <w:rsid w:val="001F73C4"/>
    <w:rsid w:val="00233759"/>
    <w:rsid w:val="0024639B"/>
    <w:rsid w:val="002A350B"/>
    <w:rsid w:val="002B3C5D"/>
    <w:rsid w:val="002C407F"/>
    <w:rsid w:val="002C5261"/>
    <w:rsid w:val="002F1636"/>
    <w:rsid w:val="0032233A"/>
    <w:rsid w:val="003607B7"/>
    <w:rsid w:val="00374868"/>
    <w:rsid w:val="00381A8E"/>
    <w:rsid w:val="003B05F7"/>
    <w:rsid w:val="003B1102"/>
    <w:rsid w:val="003B5716"/>
    <w:rsid w:val="00424B76"/>
    <w:rsid w:val="00433CD9"/>
    <w:rsid w:val="0045205A"/>
    <w:rsid w:val="004A1EDF"/>
    <w:rsid w:val="004B0362"/>
    <w:rsid w:val="004C3953"/>
    <w:rsid w:val="004D3B0C"/>
    <w:rsid w:val="005054EF"/>
    <w:rsid w:val="00511468"/>
    <w:rsid w:val="00521191"/>
    <w:rsid w:val="0058496C"/>
    <w:rsid w:val="00585159"/>
    <w:rsid w:val="005A3AAC"/>
    <w:rsid w:val="005D7CDB"/>
    <w:rsid w:val="005E480D"/>
    <w:rsid w:val="0060017B"/>
    <w:rsid w:val="00602C58"/>
    <w:rsid w:val="006048F7"/>
    <w:rsid w:val="00623A44"/>
    <w:rsid w:val="00645F06"/>
    <w:rsid w:val="00647C53"/>
    <w:rsid w:val="00677262"/>
    <w:rsid w:val="006B2143"/>
    <w:rsid w:val="006C12A4"/>
    <w:rsid w:val="006D75A6"/>
    <w:rsid w:val="006E259D"/>
    <w:rsid w:val="00754F24"/>
    <w:rsid w:val="00766B80"/>
    <w:rsid w:val="00777D6E"/>
    <w:rsid w:val="0079514B"/>
    <w:rsid w:val="008200F5"/>
    <w:rsid w:val="008320EE"/>
    <w:rsid w:val="00834AF4"/>
    <w:rsid w:val="0085200A"/>
    <w:rsid w:val="00857DB4"/>
    <w:rsid w:val="00893A2A"/>
    <w:rsid w:val="008E65D3"/>
    <w:rsid w:val="00946D2D"/>
    <w:rsid w:val="00951886"/>
    <w:rsid w:val="0095409F"/>
    <w:rsid w:val="009678A8"/>
    <w:rsid w:val="00994EAB"/>
    <w:rsid w:val="009D76FC"/>
    <w:rsid w:val="009E197F"/>
    <w:rsid w:val="00A05842"/>
    <w:rsid w:val="00A16F7D"/>
    <w:rsid w:val="00A36CD3"/>
    <w:rsid w:val="00A42C85"/>
    <w:rsid w:val="00AB6248"/>
    <w:rsid w:val="00AC6320"/>
    <w:rsid w:val="00AF4998"/>
    <w:rsid w:val="00B21BDD"/>
    <w:rsid w:val="00B84026"/>
    <w:rsid w:val="00B8558D"/>
    <w:rsid w:val="00B93E87"/>
    <w:rsid w:val="00C114D5"/>
    <w:rsid w:val="00C20AFF"/>
    <w:rsid w:val="00C55270"/>
    <w:rsid w:val="00C745B7"/>
    <w:rsid w:val="00CA257B"/>
    <w:rsid w:val="00CA2893"/>
    <w:rsid w:val="00CA4D48"/>
    <w:rsid w:val="00CC1C48"/>
    <w:rsid w:val="00D60B63"/>
    <w:rsid w:val="00D62A06"/>
    <w:rsid w:val="00D73142"/>
    <w:rsid w:val="00D8657C"/>
    <w:rsid w:val="00DA172F"/>
    <w:rsid w:val="00DE1E6B"/>
    <w:rsid w:val="00DE7AEE"/>
    <w:rsid w:val="00E013C3"/>
    <w:rsid w:val="00E357CD"/>
    <w:rsid w:val="00E65549"/>
    <w:rsid w:val="00E93917"/>
    <w:rsid w:val="00E95CCE"/>
    <w:rsid w:val="00EF4120"/>
    <w:rsid w:val="00F24B89"/>
    <w:rsid w:val="00F73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41A6359D"/>
  <w15:chartTrackingRefBased/>
  <w15:docId w15:val="{23AA18D2-C637-43A6-A430-9F6AE152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3C5D"/>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semiHidden/>
    <w:rsid w:val="00645F06"/>
    <w:rPr>
      <w:rFonts w:ascii="Tahoma" w:hAnsi="Tahoma" w:cs="Tahoma"/>
      <w:sz w:val="16"/>
      <w:szCs w:val="16"/>
    </w:rPr>
  </w:style>
  <w:style w:type="paragraph" w:styleId="NoSpacing">
    <w:name w:val="No Spacing"/>
    <w:uiPriority w:val="1"/>
    <w:qFormat/>
    <w:rsid w:val="003B5716"/>
    <w:rPr>
      <w:rFonts w:ascii="Calibri" w:eastAsia="Calibri" w:hAnsi="Calibri"/>
      <w:sz w:val="22"/>
      <w:szCs w:val="22"/>
    </w:rPr>
  </w:style>
  <w:style w:type="character" w:customStyle="1" w:styleId="BodyTextChar">
    <w:name w:val="Body Text Char"/>
    <w:link w:val="BodyText"/>
    <w:locked/>
    <w:rsid w:val="00677262"/>
    <w:rPr>
      <w:sz w:val="24"/>
      <w:szCs w:val="24"/>
    </w:rPr>
  </w:style>
  <w:style w:type="paragraph" w:styleId="Revision">
    <w:name w:val="Revision"/>
    <w:hidden/>
    <w:uiPriority w:val="99"/>
    <w:semiHidden/>
    <w:rsid w:val="005D7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175909">
      <w:bodyDiv w:val="1"/>
      <w:marLeft w:val="0"/>
      <w:marRight w:val="0"/>
      <w:marTop w:val="0"/>
      <w:marBottom w:val="0"/>
      <w:divBdr>
        <w:top w:val="none" w:sz="0" w:space="0" w:color="auto"/>
        <w:left w:val="none" w:sz="0" w:space="0" w:color="auto"/>
        <w:bottom w:val="none" w:sz="0" w:space="0" w:color="auto"/>
        <w:right w:val="none" w:sz="0" w:space="0" w:color="auto"/>
      </w:divBdr>
    </w:div>
    <w:div w:id="437221450">
      <w:bodyDiv w:val="1"/>
      <w:marLeft w:val="0"/>
      <w:marRight w:val="0"/>
      <w:marTop w:val="0"/>
      <w:marBottom w:val="0"/>
      <w:divBdr>
        <w:top w:val="none" w:sz="0" w:space="0" w:color="auto"/>
        <w:left w:val="none" w:sz="0" w:space="0" w:color="auto"/>
        <w:bottom w:val="none" w:sz="0" w:space="0" w:color="auto"/>
        <w:right w:val="none" w:sz="0" w:space="0" w:color="auto"/>
      </w:divBdr>
    </w:div>
    <w:div w:id="806167046">
      <w:bodyDiv w:val="1"/>
      <w:marLeft w:val="0"/>
      <w:marRight w:val="0"/>
      <w:marTop w:val="0"/>
      <w:marBottom w:val="0"/>
      <w:divBdr>
        <w:top w:val="none" w:sz="0" w:space="0" w:color="auto"/>
        <w:left w:val="none" w:sz="0" w:space="0" w:color="auto"/>
        <w:bottom w:val="none" w:sz="0" w:space="0" w:color="auto"/>
        <w:right w:val="none" w:sz="0" w:space="0" w:color="auto"/>
      </w:divBdr>
    </w:div>
    <w:div w:id="853106063">
      <w:bodyDiv w:val="1"/>
      <w:marLeft w:val="0"/>
      <w:marRight w:val="0"/>
      <w:marTop w:val="0"/>
      <w:marBottom w:val="0"/>
      <w:divBdr>
        <w:top w:val="none" w:sz="0" w:space="0" w:color="auto"/>
        <w:left w:val="none" w:sz="0" w:space="0" w:color="auto"/>
        <w:bottom w:val="none" w:sz="0" w:space="0" w:color="auto"/>
        <w:right w:val="none" w:sz="0" w:space="0" w:color="auto"/>
      </w:divBdr>
    </w:div>
    <w:div w:id="1294216551">
      <w:bodyDiv w:val="1"/>
      <w:marLeft w:val="0"/>
      <w:marRight w:val="0"/>
      <w:marTop w:val="0"/>
      <w:marBottom w:val="0"/>
      <w:divBdr>
        <w:top w:val="none" w:sz="0" w:space="0" w:color="auto"/>
        <w:left w:val="none" w:sz="0" w:space="0" w:color="auto"/>
        <w:bottom w:val="none" w:sz="0" w:space="0" w:color="auto"/>
        <w:right w:val="none" w:sz="0" w:space="0" w:color="auto"/>
      </w:divBdr>
    </w:div>
    <w:div w:id="1449736753">
      <w:bodyDiv w:val="1"/>
      <w:marLeft w:val="0"/>
      <w:marRight w:val="0"/>
      <w:marTop w:val="0"/>
      <w:marBottom w:val="0"/>
      <w:divBdr>
        <w:top w:val="none" w:sz="0" w:space="0" w:color="auto"/>
        <w:left w:val="none" w:sz="0" w:space="0" w:color="auto"/>
        <w:bottom w:val="none" w:sz="0" w:space="0" w:color="auto"/>
        <w:right w:val="none" w:sz="0" w:space="0" w:color="auto"/>
      </w:divBdr>
    </w:div>
    <w:div w:id="1757282340">
      <w:bodyDiv w:val="1"/>
      <w:marLeft w:val="0"/>
      <w:marRight w:val="0"/>
      <w:marTop w:val="0"/>
      <w:marBottom w:val="0"/>
      <w:divBdr>
        <w:top w:val="none" w:sz="0" w:space="0" w:color="auto"/>
        <w:left w:val="none" w:sz="0" w:space="0" w:color="auto"/>
        <w:bottom w:val="none" w:sz="0" w:space="0" w:color="auto"/>
        <w:right w:val="none" w:sz="0" w:space="0" w:color="auto"/>
      </w:divBdr>
    </w:div>
    <w:div w:id="2008240671">
      <w:bodyDiv w:val="1"/>
      <w:marLeft w:val="0"/>
      <w:marRight w:val="0"/>
      <w:marTop w:val="0"/>
      <w:marBottom w:val="0"/>
      <w:divBdr>
        <w:top w:val="none" w:sz="0" w:space="0" w:color="auto"/>
        <w:left w:val="none" w:sz="0" w:space="0" w:color="auto"/>
        <w:bottom w:val="none" w:sz="0" w:space="0" w:color="auto"/>
        <w:right w:val="none" w:sz="0" w:space="0" w:color="auto"/>
      </w:divBdr>
    </w:div>
    <w:div w:id="201052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2211</Words>
  <Characters>12606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2000-07-03T22:55:00Z</cp:lastPrinted>
  <dcterms:created xsi:type="dcterms:W3CDTF">2024-09-30T18:03:00Z</dcterms:created>
  <dcterms:modified xsi:type="dcterms:W3CDTF">2024-09-30T18:03:00Z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c0a24486-1ac3-4239-841f-3c79227b36ac</vt:lpwstr>
  </property>
  <property fmtid="{D5CDD505-2E9C-101B-9397-08002B2CF9AE}" pid="8" name="MSIP_Label_7084cbda-52b8-46fb-a7b7-cb5bd465ed85_ContentBits">
    <vt:lpwstr>0</vt:lpwstr>
  </property>
</Properties>
</file>