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9217" w14:textId="77777777" w:rsidR="00D80224" w:rsidRDefault="00D80224">
      <w:pPr>
        <w:jc w:val="center"/>
        <w:rPr>
          <w:b/>
          <w:bCs/>
          <w:sz w:val="96"/>
          <w:szCs w:val="96"/>
        </w:rPr>
      </w:pPr>
    </w:p>
    <w:p w14:paraId="03D8523A" w14:textId="77777777" w:rsidR="00D80224" w:rsidRDefault="00D80224">
      <w:pPr>
        <w:jc w:val="center"/>
        <w:rPr>
          <w:b/>
          <w:bCs/>
          <w:sz w:val="96"/>
          <w:szCs w:val="96"/>
        </w:rPr>
      </w:pPr>
      <w:r>
        <w:rPr>
          <w:b/>
          <w:bCs/>
          <w:sz w:val="96"/>
          <w:szCs w:val="96"/>
        </w:rPr>
        <w:t>Texas</w:t>
      </w:r>
    </w:p>
    <w:p w14:paraId="1CD734B1" w14:textId="77777777" w:rsidR="00D80224" w:rsidRDefault="00D80224">
      <w:pPr>
        <w:jc w:val="center"/>
        <w:rPr>
          <w:b/>
          <w:bCs/>
          <w:sz w:val="96"/>
          <w:szCs w:val="96"/>
        </w:rPr>
      </w:pPr>
    </w:p>
    <w:p w14:paraId="070D37EE" w14:textId="77777777" w:rsidR="00D80224" w:rsidRDefault="00D80224">
      <w:pPr>
        <w:jc w:val="center"/>
        <w:rPr>
          <w:b/>
          <w:bCs/>
          <w:sz w:val="96"/>
          <w:szCs w:val="96"/>
        </w:rPr>
      </w:pPr>
      <w:r>
        <w:rPr>
          <w:b/>
          <w:bCs/>
          <w:sz w:val="96"/>
          <w:szCs w:val="96"/>
          <w:u w:val="single"/>
        </w:rPr>
        <w:t>S</w:t>
      </w:r>
      <w:r>
        <w:rPr>
          <w:b/>
          <w:bCs/>
          <w:sz w:val="96"/>
          <w:szCs w:val="96"/>
        </w:rPr>
        <w:t>tandard</w:t>
      </w:r>
    </w:p>
    <w:p w14:paraId="21275FD5" w14:textId="77777777" w:rsidR="00D80224" w:rsidRDefault="00D80224">
      <w:pPr>
        <w:jc w:val="center"/>
        <w:rPr>
          <w:b/>
          <w:bCs/>
          <w:sz w:val="96"/>
          <w:szCs w:val="96"/>
        </w:rPr>
      </w:pPr>
      <w:r>
        <w:rPr>
          <w:b/>
          <w:bCs/>
          <w:sz w:val="96"/>
          <w:szCs w:val="96"/>
          <w:u w:val="single"/>
        </w:rPr>
        <w:t>E</w:t>
      </w:r>
      <w:r>
        <w:rPr>
          <w:b/>
          <w:bCs/>
          <w:sz w:val="96"/>
          <w:szCs w:val="96"/>
        </w:rPr>
        <w:t>lectronic</w:t>
      </w:r>
    </w:p>
    <w:p w14:paraId="7E9434F5" w14:textId="77777777" w:rsidR="00D80224" w:rsidRDefault="00D80224">
      <w:pPr>
        <w:jc w:val="center"/>
        <w:rPr>
          <w:b/>
          <w:bCs/>
          <w:sz w:val="96"/>
          <w:szCs w:val="96"/>
        </w:rPr>
      </w:pPr>
      <w:r>
        <w:rPr>
          <w:b/>
          <w:bCs/>
          <w:sz w:val="96"/>
          <w:szCs w:val="96"/>
          <w:u w:val="single"/>
        </w:rPr>
        <w:t>T</w:t>
      </w:r>
      <w:r>
        <w:rPr>
          <w:b/>
          <w:bCs/>
          <w:sz w:val="96"/>
          <w:szCs w:val="96"/>
        </w:rPr>
        <w:t>ransaction</w:t>
      </w:r>
    </w:p>
    <w:p w14:paraId="16C09F41" w14:textId="77777777" w:rsidR="00D80224" w:rsidRDefault="00D80224">
      <w:pPr>
        <w:jc w:val="center"/>
        <w:rPr>
          <w:sz w:val="72"/>
          <w:szCs w:val="72"/>
        </w:rPr>
      </w:pPr>
    </w:p>
    <w:p w14:paraId="76AA4B04" w14:textId="77777777" w:rsidR="00D80224" w:rsidRDefault="00D80224">
      <w:pPr>
        <w:jc w:val="center"/>
        <w:rPr>
          <w:b/>
          <w:bCs/>
          <w:sz w:val="72"/>
          <w:szCs w:val="72"/>
        </w:rPr>
      </w:pPr>
      <w:r>
        <w:rPr>
          <w:b/>
          <w:bCs/>
          <w:sz w:val="72"/>
          <w:szCs w:val="72"/>
        </w:rPr>
        <w:t>814_03:</w:t>
      </w:r>
    </w:p>
    <w:p w14:paraId="7E0CC073" w14:textId="77777777" w:rsidR="00D80224" w:rsidRDefault="00210A39">
      <w:pPr>
        <w:pStyle w:val="Heading5"/>
      </w:pPr>
      <w:r>
        <w:t>Enrollment</w:t>
      </w:r>
      <w:r w:rsidR="00D80224">
        <w:t xml:space="preserve"> Notification Request</w:t>
      </w:r>
    </w:p>
    <w:p w14:paraId="4A40007A" w14:textId="77777777" w:rsidR="00D80224" w:rsidRDefault="00D80224">
      <w:pPr>
        <w:jc w:val="center"/>
        <w:rPr>
          <w:sz w:val="72"/>
          <w:szCs w:val="72"/>
        </w:rPr>
      </w:pPr>
    </w:p>
    <w:p w14:paraId="145F162C" w14:textId="77777777" w:rsidR="00D80224" w:rsidRDefault="00D80224">
      <w:pPr>
        <w:jc w:val="center"/>
        <w:rPr>
          <w:sz w:val="72"/>
          <w:szCs w:val="72"/>
          <w:u w:val="single"/>
        </w:rPr>
      </w:pPr>
    </w:p>
    <w:p w14:paraId="1EE26543" w14:textId="77777777" w:rsidR="00D80224" w:rsidRDefault="00D80224">
      <w:pPr>
        <w:rPr>
          <w:sz w:val="32"/>
          <w:szCs w:val="32"/>
          <w:u w:val="single"/>
        </w:rPr>
      </w:pPr>
    </w:p>
    <w:p w14:paraId="6E53758E"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2D1CDF6" w14:textId="77777777" w:rsidR="00D80224" w:rsidRPr="008D4D51" w:rsidRDefault="00D80224">
      <w:pPr>
        <w:rPr>
          <w:sz w:val="32"/>
          <w:szCs w:val="32"/>
          <w:lang w:val="fr-FR"/>
        </w:rPr>
      </w:pPr>
      <w:r w:rsidRPr="008D4D51">
        <w:rPr>
          <w:sz w:val="32"/>
          <w:szCs w:val="32"/>
          <w:lang w:val="fr-FR"/>
        </w:rPr>
        <w:t>ANSI ASC X12 Ver/Rel 004010</w:t>
      </w:r>
    </w:p>
    <w:p w14:paraId="15D71622" w14:textId="77777777" w:rsidR="00D80224" w:rsidRDefault="00D80224">
      <w:pPr>
        <w:rPr>
          <w:sz w:val="32"/>
          <w:szCs w:val="32"/>
        </w:rPr>
      </w:pPr>
      <w:r>
        <w:rPr>
          <w:sz w:val="32"/>
          <w:szCs w:val="32"/>
        </w:rPr>
        <w:t>Transaction Set 814</w:t>
      </w:r>
    </w:p>
    <w:p w14:paraId="7778DFEE" w14:textId="77777777" w:rsidR="00D80224" w:rsidRDefault="00D80224">
      <w:pPr>
        <w:ind w:right="144"/>
        <w:jc w:val="center"/>
        <w:rPr>
          <w:b/>
          <w:bCs/>
          <w:snapToGrid w:val="0"/>
          <w:sz w:val="40"/>
          <w:szCs w:val="40"/>
        </w:rPr>
      </w:pPr>
      <w:r>
        <w:rPr>
          <w:sz w:val="48"/>
          <w:szCs w:val="48"/>
        </w:rPr>
        <w:br w:type="page"/>
      </w:r>
      <w:r>
        <w:rPr>
          <w:b/>
          <w:bCs/>
          <w:snapToGrid w:val="0"/>
          <w:sz w:val="40"/>
          <w:szCs w:val="40"/>
        </w:rPr>
        <w:lastRenderedPageBreak/>
        <w:t>Texas 814_03:</w:t>
      </w:r>
    </w:p>
    <w:p w14:paraId="73339589" w14:textId="77777777" w:rsidR="00D80224" w:rsidRDefault="00A01319">
      <w:pPr>
        <w:pStyle w:val="Heading7"/>
        <w:jc w:val="center"/>
      </w:pPr>
      <w:r>
        <w:t>Enrollment Notification Request</w:t>
      </w:r>
    </w:p>
    <w:p w14:paraId="1CFC8E26" w14:textId="77777777" w:rsidR="00D80224" w:rsidRDefault="00D80224">
      <w:pPr>
        <w:ind w:right="144"/>
        <w:rPr>
          <w:snapToGrid w:val="0"/>
          <w:sz w:val="36"/>
          <w:szCs w:val="36"/>
        </w:rPr>
      </w:pPr>
    </w:p>
    <w:p w14:paraId="1FE61881"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5946D864" w14:textId="77777777" w:rsidR="008D4D51" w:rsidRDefault="008D4D51" w:rsidP="008D4D51">
      <w:pPr>
        <w:pStyle w:val="BodyText"/>
        <w:rPr>
          <w:sz w:val="32"/>
          <w:szCs w:val="32"/>
        </w:rPr>
      </w:pPr>
    </w:p>
    <w:p w14:paraId="0DE851C4"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24959316" w14:textId="77777777" w:rsidR="008D4D51" w:rsidRDefault="008D4D51" w:rsidP="008D4D51">
      <w:pPr>
        <w:ind w:right="144"/>
        <w:rPr>
          <w:snapToGrid w:val="0"/>
          <w:sz w:val="28"/>
          <w:szCs w:val="28"/>
        </w:rPr>
      </w:pPr>
    </w:p>
    <w:p w14:paraId="19388664" w14:textId="77777777" w:rsidR="00D80224" w:rsidRDefault="00D80224">
      <w:pPr>
        <w:ind w:right="144"/>
        <w:rPr>
          <w:snapToGrid w:val="0"/>
          <w:sz w:val="32"/>
          <w:szCs w:val="32"/>
        </w:rPr>
      </w:pPr>
      <w:r>
        <w:rPr>
          <w:snapToGrid w:val="0"/>
          <w:sz w:val="32"/>
          <w:szCs w:val="32"/>
        </w:rPr>
        <w:t xml:space="preserve">Document Flow: </w:t>
      </w:r>
    </w:p>
    <w:p w14:paraId="2888642D" w14:textId="77777777" w:rsidR="00D80224" w:rsidRDefault="00D80224">
      <w:pPr>
        <w:numPr>
          <w:ilvl w:val="0"/>
          <w:numId w:val="1"/>
        </w:numPr>
        <w:ind w:right="144"/>
        <w:rPr>
          <w:snapToGrid w:val="0"/>
          <w:sz w:val="32"/>
          <w:szCs w:val="32"/>
        </w:rPr>
      </w:pPr>
      <w:r>
        <w:rPr>
          <w:snapToGrid w:val="0"/>
          <w:sz w:val="32"/>
          <w:szCs w:val="32"/>
        </w:rPr>
        <w:t>ERCOT to TDSP</w:t>
      </w:r>
    </w:p>
    <w:p w14:paraId="1377CE85" w14:textId="77777777" w:rsidR="00D80224" w:rsidRDefault="00D80224" w:rsidP="00D80224">
      <w:pPr>
        <w:ind w:right="144"/>
        <w:rPr>
          <w:snapToGrid w:val="0"/>
          <w:sz w:val="32"/>
          <w:szCs w:val="32"/>
        </w:rPr>
      </w:pPr>
    </w:p>
    <w:p w14:paraId="763A7252"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B40A1DC" w14:textId="77777777" w:rsidR="00D80224" w:rsidRDefault="00D80224">
      <w:pPr>
        <w:ind w:right="144"/>
        <w:rPr>
          <w:snapToGrid w:val="0"/>
          <w:sz w:val="32"/>
          <w:szCs w:val="32"/>
        </w:rPr>
      </w:pPr>
    </w:p>
    <w:p w14:paraId="398E4851"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B5C5E" w:rsidRPr="003B705C" w14:paraId="270AB72A" w14:textId="77777777" w:rsidTr="00A73A73">
        <w:trPr>
          <w:cantSplit/>
          <w:trHeight w:val="530"/>
        </w:trPr>
        <w:tc>
          <w:tcPr>
            <w:tcW w:w="1620" w:type="dxa"/>
            <w:tcBorders>
              <w:top w:val="nil"/>
              <w:left w:val="nil"/>
              <w:bottom w:val="nil"/>
              <w:right w:val="nil"/>
            </w:tcBorders>
          </w:tcPr>
          <w:p w14:paraId="22792BA3"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1D8BC862" w14:textId="77777777" w:rsidR="007B5C5E" w:rsidRPr="003B705C" w:rsidRDefault="007B5C5E"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16932BF9" w14:textId="77777777" w:rsidR="007B5C5E" w:rsidRPr="003B705C" w:rsidRDefault="007B5C5E" w:rsidP="00A73A73">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7B5C5E" w:rsidRPr="003B705C" w14:paraId="3F1FC441" w14:textId="77777777" w:rsidTr="00A73A73">
        <w:trPr>
          <w:cantSplit/>
          <w:trHeight w:val="504"/>
        </w:trPr>
        <w:tc>
          <w:tcPr>
            <w:tcW w:w="1620" w:type="dxa"/>
            <w:tcBorders>
              <w:top w:val="nil"/>
              <w:left w:val="nil"/>
              <w:bottom w:val="nil"/>
            </w:tcBorders>
          </w:tcPr>
          <w:p w14:paraId="61219994"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4375A0">
              <w:rPr>
                <w:sz w:val="18"/>
                <w:szCs w:val="18"/>
              </w:rPr>
              <w:t>30,</w:t>
            </w:r>
            <w:r w:rsidRPr="003B705C">
              <w:rPr>
                <w:sz w:val="18"/>
                <w:szCs w:val="18"/>
              </w:rPr>
              <w:t xml:space="preserve"> 20</w:t>
            </w:r>
            <w:r>
              <w:rPr>
                <w:sz w:val="18"/>
                <w:szCs w:val="18"/>
              </w:rPr>
              <w:t>1</w:t>
            </w:r>
            <w:r w:rsidRPr="003B705C">
              <w:rPr>
                <w:sz w:val="18"/>
                <w:szCs w:val="18"/>
              </w:rPr>
              <w:t>0</w:t>
            </w:r>
          </w:p>
          <w:p w14:paraId="610D9C01"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AE0A8F">
              <w:rPr>
                <w:sz w:val="18"/>
                <w:szCs w:val="18"/>
              </w:rPr>
              <w:t>3.0A</w:t>
            </w:r>
          </w:p>
        </w:tc>
        <w:tc>
          <w:tcPr>
            <w:tcW w:w="180" w:type="dxa"/>
            <w:tcBorders>
              <w:top w:val="nil"/>
              <w:left w:val="nil"/>
              <w:bottom w:val="nil"/>
              <w:right w:val="nil"/>
            </w:tcBorders>
          </w:tcPr>
          <w:p w14:paraId="6226B903" w14:textId="77777777" w:rsidR="007B5C5E" w:rsidRPr="003B705C" w:rsidRDefault="007B5C5E"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294A274" w14:textId="77777777" w:rsidR="007B5C5E" w:rsidRPr="003B705C" w:rsidRDefault="007B5C5E" w:rsidP="00A73A73">
            <w:pPr>
              <w:autoSpaceDE w:val="0"/>
              <w:autoSpaceDN w:val="0"/>
              <w:rPr>
                <w:sz w:val="18"/>
                <w:szCs w:val="18"/>
              </w:rPr>
            </w:pPr>
          </w:p>
          <w:p w14:paraId="1B28E102" w14:textId="77777777" w:rsidR="007B5C5E" w:rsidRDefault="007B5C5E" w:rsidP="00A73A73">
            <w:pPr>
              <w:autoSpaceDE w:val="0"/>
              <w:autoSpaceDN w:val="0"/>
              <w:rPr>
                <w:sz w:val="18"/>
                <w:szCs w:val="18"/>
              </w:rPr>
            </w:pPr>
            <w:r w:rsidRPr="003B705C">
              <w:rPr>
                <w:sz w:val="18"/>
                <w:szCs w:val="18"/>
              </w:rPr>
              <w:t>Initial Release</w:t>
            </w:r>
          </w:p>
          <w:p w14:paraId="0A4CCB4B" w14:textId="77777777" w:rsidR="00BC67CF" w:rsidRPr="003B705C" w:rsidRDefault="00BC67CF" w:rsidP="00A73A73">
            <w:pPr>
              <w:autoSpaceDE w:val="0"/>
              <w:autoSpaceDN w:val="0"/>
              <w:rPr>
                <w:sz w:val="18"/>
                <w:szCs w:val="18"/>
              </w:rPr>
            </w:pPr>
          </w:p>
        </w:tc>
      </w:tr>
      <w:tr w:rsidR="00210A39" w:rsidRPr="003B705C" w14:paraId="230AC397" w14:textId="77777777" w:rsidTr="00A73A73">
        <w:trPr>
          <w:cantSplit/>
          <w:trHeight w:val="504"/>
        </w:trPr>
        <w:tc>
          <w:tcPr>
            <w:tcW w:w="1620" w:type="dxa"/>
            <w:tcBorders>
              <w:top w:val="nil"/>
              <w:left w:val="nil"/>
              <w:bottom w:val="nil"/>
            </w:tcBorders>
          </w:tcPr>
          <w:p w14:paraId="40B8BA72" w14:textId="77777777" w:rsidR="00210A39" w:rsidRDefault="00210A39"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B57770">
              <w:rPr>
                <w:sz w:val="18"/>
                <w:szCs w:val="18"/>
              </w:rPr>
              <w:t>11</w:t>
            </w:r>
            <w:r>
              <w:rPr>
                <w:sz w:val="18"/>
                <w:szCs w:val="18"/>
              </w:rPr>
              <w:t>, 2012</w:t>
            </w:r>
          </w:p>
          <w:p w14:paraId="09D5702C" w14:textId="77777777" w:rsidR="00210A39" w:rsidRDefault="00210A39"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5C3D09C5" w14:textId="77777777" w:rsidR="00210A39" w:rsidRPr="003B705C" w:rsidRDefault="00210A39"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CACB6D7" w14:textId="77777777" w:rsidR="00210A39" w:rsidRDefault="00210A39" w:rsidP="00A73A73">
            <w:pPr>
              <w:autoSpaceDE w:val="0"/>
              <w:autoSpaceDN w:val="0"/>
              <w:rPr>
                <w:sz w:val="18"/>
                <w:szCs w:val="18"/>
              </w:rPr>
            </w:pPr>
            <w:r w:rsidRPr="00210A39">
              <w:rPr>
                <w:sz w:val="18"/>
                <w:szCs w:val="18"/>
              </w:rPr>
              <w:t>Updated examples for TX SET 4.0</w:t>
            </w:r>
          </w:p>
          <w:p w14:paraId="78EF1BA3" w14:textId="77777777" w:rsidR="00BC67CF" w:rsidRDefault="00BC67CF" w:rsidP="00A73A73">
            <w:pPr>
              <w:autoSpaceDE w:val="0"/>
              <w:autoSpaceDN w:val="0"/>
              <w:rPr>
                <w:sz w:val="18"/>
                <w:szCs w:val="18"/>
              </w:rPr>
            </w:pPr>
          </w:p>
          <w:p w14:paraId="08042BA3" w14:textId="77777777" w:rsidR="00BC67CF" w:rsidRPr="003B705C" w:rsidRDefault="00BC67CF" w:rsidP="00A73A73">
            <w:pPr>
              <w:autoSpaceDE w:val="0"/>
              <w:autoSpaceDN w:val="0"/>
              <w:rPr>
                <w:sz w:val="18"/>
                <w:szCs w:val="18"/>
              </w:rPr>
            </w:pPr>
          </w:p>
        </w:tc>
      </w:tr>
      <w:tr w:rsidR="00BC67CF" w:rsidRPr="003B705C" w14:paraId="58589B35" w14:textId="77777777" w:rsidTr="00A73A73">
        <w:trPr>
          <w:cantSplit/>
          <w:trHeight w:val="504"/>
          <w:ins w:id="0" w:author="MCT" w:date="2023-02-10T09:22:00Z"/>
        </w:trPr>
        <w:tc>
          <w:tcPr>
            <w:tcW w:w="1620" w:type="dxa"/>
            <w:tcBorders>
              <w:top w:val="nil"/>
              <w:left w:val="nil"/>
              <w:bottom w:val="nil"/>
            </w:tcBorders>
          </w:tcPr>
          <w:p w14:paraId="6EFE343F" w14:textId="77777777" w:rsidR="00BC67CF" w:rsidRDefault="00A302D3"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 w:author="MCT" w:date="2023-02-10T09:22:00Z"/>
                <w:sz w:val="18"/>
                <w:szCs w:val="18"/>
              </w:rPr>
            </w:pPr>
            <w:ins w:id="2" w:author="MCT" w:date="2023-05-02T10:37:00Z">
              <w:r>
                <w:rPr>
                  <w:sz w:val="18"/>
                  <w:szCs w:val="18"/>
                </w:rPr>
                <w:t>November 11, 2024</w:t>
              </w:r>
            </w:ins>
          </w:p>
          <w:p w14:paraId="29273E2A" w14:textId="77777777" w:rsidR="00BC67CF" w:rsidRDefault="00BC67CF"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3" w:author="MCT" w:date="2023-02-10T09:22:00Z"/>
                <w:sz w:val="18"/>
                <w:szCs w:val="18"/>
              </w:rPr>
            </w:pPr>
            <w:ins w:id="4" w:author="MCT" w:date="2023-02-10T09:22:00Z">
              <w:r>
                <w:rPr>
                  <w:sz w:val="18"/>
                  <w:szCs w:val="18"/>
                </w:rPr>
                <w:t>Version 5.0</w:t>
              </w:r>
            </w:ins>
          </w:p>
        </w:tc>
        <w:tc>
          <w:tcPr>
            <w:tcW w:w="180" w:type="dxa"/>
            <w:tcBorders>
              <w:top w:val="nil"/>
              <w:left w:val="nil"/>
              <w:bottom w:val="nil"/>
              <w:right w:val="nil"/>
            </w:tcBorders>
          </w:tcPr>
          <w:p w14:paraId="61888CAD" w14:textId="77777777" w:rsidR="00BC67CF" w:rsidRPr="003B705C" w:rsidRDefault="00BC67CF"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5" w:author="MCT" w:date="2023-02-10T09:22:00Z"/>
                <w:bCs/>
                <w:sz w:val="18"/>
                <w:szCs w:val="18"/>
              </w:rPr>
            </w:pPr>
          </w:p>
        </w:tc>
        <w:tc>
          <w:tcPr>
            <w:tcW w:w="8100" w:type="dxa"/>
            <w:tcBorders>
              <w:top w:val="nil"/>
              <w:left w:val="nil"/>
              <w:bottom w:val="nil"/>
              <w:right w:val="nil"/>
            </w:tcBorders>
          </w:tcPr>
          <w:p w14:paraId="4E89A442" w14:textId="77777777" w:rsidR="003D0464" w:rsidRDefault="00E20EDE" w:rsidP="00A73A73">
            <w:pPr>
              <w:autoSpaceDE w:val="0"/>
              <w:autoSpaceDN w:val="0"/>
              <w:rPr>
                <w:ins w:id="6" w:author="MCT" w:date="2023-03-22T12:54:00Z"/>
                <w:sz w:val="18"/>
                <w:szCs w:val="18"/>
              </w:rPr>
            </w:pPr>
            <w:ins w:id="7" w:author="MCT" w:date="2023-03-22T12:54:00Z">
              <w:r>
                <w:rPr>
                  <w:sz w:val="18"/>
                  <w:szCs w:val="18"/>
                </w:rPr>
                <w:t>Added</w:t>
              </w:r>
              <w:r w:rsidR="003D0464">
                <w:rPr>
                  <w:sz w:val="18"/>
                  <w:szCs w:val="18"/>
                </w:rPr>
                <w:t xml:space="preserve"> new</w:t>
              </w:r>
              <w:r>
                <w:rPr>
                  <w:sz w:val="18"/>
                  <w:szCs w:val="18"/>
                </w:rPr>
                <w:t xml:space="preserve"> example</w:t>
              </w:r>
              <w:r w:rsidR="003D0464">
                <w:rPr>
                  <w:sz w:val="18"/>
                  <w:szCs w:val="18"/>
                </w:rPr>
                <w:t>s</w:t>
              </w:r>
              <w:r>
                <w:rPr>
                  <w:sz w:val="18"/>
                  <w:szCs w:val="18"/>
                </w:rPr>
                <w:t xml:space="preserve"> for </w:t>
              </w:r>
            </w:ins>
          </w:p>
          <w:p w14:paraId="116F68E6" w14:textId="77777777" w:rsidR="003D0464" w:rsidRDefault="00E20EDE" w:rsidP="003D0464">
            <w:pPr>
              <w:numPr>
                <w:ilvl w:val="0"/>
                <w:numId w:val="1"/>
              </w:numPr>
              <w:autoSpaceDE w:val="0"/>
              <w:autoSpaceDN w:val="0"/>
              <w:ind w:left="360"/>
              <w:rPr>
                <w:ins w:id="8" w:author="MCT" w:date="2023-03-22T12:54:00Z"/>
                <w:sz w:val="18"/>
                <w:szCs w:val="18"/>
              </w:rPr>
            </w:pPr>
            <w:ins w:id="9" w:author="MCT" w:date="2023-03-22T12:54:00Z">
              <w:r>
                <w:rPr>
                  <w:sz w:val="18"/>
                  <w:szCs w:val="18"/>
                </w:rPr>
                <w:t>Inadvertent Gain</w:t>
              </w:r>
            </w:ins>
          </w:p>
          <w:p w14:paraId="7A17E8C3" w14:textId="77777777" w:rsidR="00BC67CF" w:rsidRDefault="00E20EDE" w:rsidP="003D0464">
            <w:pPr>
              <w:numPr>
                <w:ilvl w:val="0"/>
                <w:numId w:val="1"/>
              </w:numPr>
              <w:autoSpaceDE w:val="0"/>
              <w:autoSpaceDN w:val="0"/>
              <w:ind w:left="360"/>
              <w:rPr>
                <w:ins w:id="10" w:author="MCT" w:date="2023-05-02T10:37:00Z"/>
                <w:sz w:val="18"/>
                <w:szCs w:val="18"/>
              </w:rPr>
            </w:pPr>
            <w:ins w:id="11" w:author="MCT" w:date="2023-03-22T12:54:00Z">
              <w:r>
                <w:rPr>
                  <w:sz w:val="18"/>
                  <w:szCs w:val="18"/>
                </w:rPr>
                <w:t>Power Outage Contact</w:t>
              </w:r>
            </w:ins>
          </w:p>
          <w:p w14:paraId="02497D4D" w14:textId="77777777" w:rsidR="00A302D3" w:rsidRPr="00210A39" w:rsidRDefault="00A302D3" w:rsidP="00A302D3">
            <w:pPr>
              <w:autoSpaceDE w:val="0"/>
              <w:autoSpaceDN w:val="0"/>
              <w:rPr>
                <w:ins w:id="12" w:author="MCT" w:date="2023-02-10T09:22:00Z"/>
                <w:sz w:val="18"/>
                <w:szCs w:val="18"/>
              </w:rPr>
            </w:pPr>
          </w:p>
        </w:tc>
      </w:tr>
    </w:tbl>
    <w:p w14:paraId="5A472ED9" w14:textId="77777777" w:rsidR="00D80224" w:rsidRDefault="00D80224">
      <w:pPr>
        <w:rPr>
          <w:snapToGrid w:val="0"/>
          <w:sz w:val="20"/>
          <w:szCs w:val="20"/>
        </w:rPr>
      </w:pPr>
    </w:p>
    <w:p w14:paraId="77DD2F91" w14:textId="77777777" w:rsidR="006F7E48" w:rsidRDefault="00D80224" w:rsidP="006F7E48">
      <w:pPr>
        <w:pStyle w:val="NoSpacing"/>
        <w:rPr>
          <w:snapToGrid w:val="0"/>
        </w:rPr>
      </w:pPr>
      <w:r>
        <w:rPr>
          <w:snapToGrid w:val="0"/>
          <w:sz w:val="20"/>
          <w:szCs w:val="20"/>
        </w:rPr>
        <w:br w:type="page"/>
      </w:r>
      <w:r w:rsidR="006F7E48">
        <w:rPr>
          <w:snapToGrid w:val="0"/>
        </w:rPr>
        <w:lastRenderedPageBreak/>
        <w:t xml:space="preserve">814_03 Example #1 of </w:t>
      </w:r>
      <w:ins w:id="13" w:author="MCT" w:date="2023-03-22T12:53:00Z">
        <w:r w:rsidR="00E20EDE">
          <w:rPr>
            <w:snapToGrid w:val="0"/>
          </w:rPr>
          <w:t>12</w:t>
        </w:r>
      </w:ins>
      <w:del w:id="14" w:author="MCT" w:date="2023-03-22T12:53:00Z">
        <w:r w:rsidR="00210A39" w:rsidDel="00E20EDE">
          <w:rPr>
            <w:snapToGrid w:val="0"/>
          </w:rPr>
          <w:delText>10</w:delText>
        </w:r>
      </w:del>
    </w:p>
    <w:p w14:paraId="7B76CDBA" w14:textId="77777777" w:rsidR="006F7E48" w:rsidRDefault="00210A39" w:rsidP="006F7E48">
      <w:pPr>
        <w:pStyle w:val="NoSpacing"/>
        <w:rPr>
          <w:snapToGrid w:val="0"/>
        </w:rPr>
      </w:pPr>
      <w:r>
        <w:rPr>
          <w:snapToGrid w:val="0"/>
        </w:rPr>
        <w:t>Enrollment</w:t>
      </w:r>
      <w:r w:rsidRPr="00987746">
        <w:rPr>
          <w:snapToGrid w:val="0"/>
        </w:rPr>
        <w:t xml:space="preserve"> </w:t>
      </w:r>
      <w:r w:rsidR="00987746" w:rsidRPr="00987746">
        <w:rPr>
          <w:snapToGrid w:val="0"/>
        </w:rPr>
        <w:t xml:space="preserve">Notification Request –ERCOT to TDSP </w:t>
      </w:r>
    </w:p>
    <w:tbl>
      <w:tblPr>
        <w:tblW w:w="9195" w:type="dxa"/>
        <w:tblInd w:w="93" w:type="dxa"/>
        <w:tblLayout w:type="fixed"/>
        <w:tblLook w:val="04A0" w:firstRow="1" w:lastRow="0" w:firstColumn="1" w:lastColumn="0" w:noHBand="0" w:noVBand="1"/>
      </w:tblPr>
      <w:tblGrid>
        <w:gridCol w:w="268"/>
        <w:gridCol w:w="4247"/>
        <w:gridCol w:w="4680"/>
      </w:tblGrid>
      <w:tr w:rsidR="00210A39" w14:paraId="1F705BB3" w14:textId="77777777" w:rsidTr="00210A39">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7BF42BF"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Valid</w:t>
            </w:r>
          </w:p>
        </w:tc>
      </w:tr>
      <w:tr w:rsidR="00210A39" w14:paraId="72986C10"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47AB25A"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218F5BE"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391E9848" w14:textId="77777777" w:rsidTr="00210A39">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768D2F" w14:textId="77777777" w:rsidR="00210A39" w:rsidRDefault="00210A39">
            <w:pPr>
              <w:rPr>
                <w:rFonts w:ascii="Calibri" w:hAnsi="Calibri" w:cs="Calibri"/>
                <w:color w:val="000000"/>
                <w:sz w:val="22"/>
                <w:szCs w:val="22"/>
              </w:rPr>
            </w:pPr>
            <w:r>
              <w:rPr>
                <w:rFonts w:ascii="Calibri" w:hAnsi="Calibri" w:cs="Calibri"/>
                <w:color w:val="000000"/>
                <w:sz w:val="22"/>
                <w:szCs w:val="22"/>
              </w:rPr>
              <w:t>BGN~13~201207101201001~20120710~~~201207101956534~~3</w:t>
            </w:r>
          </w:p>
        </w:tc>
        <w:tc>
          <w:tcPr>
            <w:tcW w:w="4680" w:type="dxa"/>
            <w:tcBorders>
              <w:top w:val="nil"/>
              <w:left w:val="nil"/>
              <w:bottom w:val="single" w:sz="4" w:space="0" w:color="auto"/>
              <w:right w:val="single" w:sz="4" w:space="0" w:color="auto"/>
            </w:tcBorders>
            <w:shd w:val="clear" w:color="auto" w:fill="auto"/>
            <w:hideMark/>
          </w:tcPr>
          <w:p w14:paraId="4B132927"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210A39" w14:paraId="20771217"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5C4D733" w14:textId="77777777" w:rsidR="00210A39" w:rsidRDefault="00210A39">
            <w:pPr>
              <w:rPr>
                <w:rFonts w:ascii="Calibri" w:hAnsi="Calibri" w:cs="Calibri"/>
                <w:color w:val="000000"/>
                <w:sz w:val="22"/>
                <w:szCs w:val="22"/>
              </w:rPr>
            </w:pPr>
            <w:r>
              <w:rPr>
                <w:rFonts w:ascii="Calibri" w:hAnsi="Calibri" w:cs="Calibri"/>
                <w:color w:val="000000"/>
                <w:sz w:val="22"/>
                <w:szCs w:val="22"/>
              </w:rPr>
              <w:t>N1~8S~TDSP NAME~1~00987654~~40</w:t>
            </w:r>
          </w:p>
        </w:tc>
        <w:tc>
          <w:tcPr>
            <w:tcW w:w="4680" w:type="dxa"/>
            <w:tcBorders>
              <w:top w:val="nil"/>
              <w:left w:val="nil"/>
              <w:bottom w:val="single" w:sz="4" w:space="0" w:color="auto"/>
              <w:right w:val="single" w:sz="4" w:space="0" w:color="auto"/>
            </w:tcBorders>
            <w:shd w:val="clear" w:color="auto" w:fill="auto"/>
            <w:hideMark/>
          </w:tcPr>
          <w:p w14:paraId="4B809F96"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52EC2A11"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2FDB29B"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9B9AB44"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4DE5D4BC"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16AA43"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NAME~1~98765432</w:t>
            </w:r>
          </w:p>
        </w:tc>
        <w:tc>
          <w:tcPr>
            <w:tcW w:w="4680" w:type="dxa"/>
            <w:tcBorders>
              <w:top w:val="nil"/>
              <w:left w:val="nil"/>
              <w:bottom w:val="single" w:sz="4" w:space="0" w:color="auto"/>
              <w:right w:val="single" w:sz="4" w:space="0" w:color="auto"/>
            </w:tcBorders>
            <w:shd w:val="clear" w:color="auto" w:fill="auto"/>
            <w:hideMark/>
          </w:tcPr>
          <w:p w14:paraId="058EAF40"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5D6C47E6"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1F09C4" w14:textId="77777777" w:rsidR="00210A39" w:rsidRDefault="00210A39">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12C65309"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24DEB4E5" w14:textId="77777777" w:rsidTr="00210A39">
        <w:trPr>
          <w:trHeight w:val="300"/>
        </w:trPr>
        <w:tc>
          <w:tcPr>
            <w:tcW w:w="268" w:type="dxa"/>
            <w:tcBorders>
              <w:top w:val="nil"/>
              <w:left w:val="nil"/>
              <w:bottom w:val="nil"/>
              <w:right w:val="single" w:sz="4" w:space="0" w:color="auto"/>
            </w:tcBorders>
            <w:shd w:val="clear" w:color="auto" w:fill="auto"/>
            <w:noWrap/>
            <w:hideMark/>
          </w:tcPr>
          <w:p w14:paraId="1E0F354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87B756D"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4354BCE0" w14:textId="77777777" w:rsidR="00210A39" w:rsidRDefault="00210A39">
            <w:pPr>
              <w:rPr>
                <w:rFonts w:ascii="Calibri" w:hAnsi="Calibri" w:cs="Calibri"/>
                <w:color w:val="000000"/>
                <w:sz w:val="22"/>
                <w:szCs w:val="22"/>
              </w:rPr>
            </w:pPr>
            <w:r>
              <w:rPr>
                <w:rFonts w:ascii="Calibri" w:hAnsi="Calibri" w:cs="Calibri"/>
                <w:color w:val="000000"/>
                <w:sz w:val="22"/>
                <w:szCs w:val="22"/>
              </w:rPr>
              <w:t>Zip Code</w:t>
            </w:r>
          </w:p>
        </w:tc>
      </w:tr>
      <w:tr w:rsidR="00210A39" w14:paraId="32C4EF2A" w14:textId="77777777" w:rsidTr="00210A39">
        <w:trPr>
          <w:trHeight w:val="600"/>
        </w:trPr>
        <w:tc>
          <w:tcPr>
            <w:tcW w:w="268" w:type="dxa"/>
            <w:tcBorders>
              <w:top w:val="nil"/>
              <w:left w:val="nil"/>
              <w:bottom w:val="single" w:sz="4" w:space="0" w:color="auto"/>
              <w:right w:val="single" w:sz="4" w:space="0" w:color="auto"/>
            </w:tcBorders>
            <w:shd w:val="clear" w:color="auto" w:fill="auto"/>
            <w:noWrap/>
            <w:hideMark/>
          </w:tcPr>
          <w:p w14:paraId="0ECE6EAA"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20782F73" w14:textId="77777777" w:rsidR="00210A39" w:rsidRDefault="00210A39">
            <w:pPr>
              <w:rPr>
                <w:rFonts w:ascii="Calibri" w:hAnsi="Calibri" w:cs="Calibri"/>
                <w:color w:val="000000"/>
                <w:sz w:val="22"/>
                <w:szCs w:val="22"/>
              </w:rPr>
            </w:pPr>
            <w:r>
              <w:rPr>
                <w:rFonts w:ascii="Calibri" w:hAnsi="Calibri" w:cs="Calibri"/>
                <w:color w:val="000000"/>
                <w:sz w:val="22"/>
                <w:szCs w:val="22"/>
              </w:rPr>
              <w:t>PER~IC~CUSTOMERLAST, CUSTOMERFIRST~TE~8005551212</w:t>
            </w:r>
          </w:p>
        </w:tc>
        <w:tc>
          <w:tcPr>
            <w:tcW w:w="4680" w:type="dxa"/>
            <w:tcBorders>
              <w:top w:val="nil"/>
              <w:left w:val="nil"/>
              <w:bottom w:val="single" w:sz="4" w:space="0" w:color="auto"/>
              <w:right w:val="single" w:sz="4" w:space="0" w:color="auto"/>
            </w:tcBorders>
            <w:shd w:val="clear" w:color="auto" w:fill="auto"/>
            <w:hideMark/>
          </w:tcPr>
          <w:p w14:paraId="3DC11164"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 Telephone Number</w:t>
            </w:r>
          </w:p>
        </w:tc>
      </w:tr>
      <w:tr w:rsidR="00210A39" w14:paraId="6E593D4D"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17DCD3"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LIN~1~SH~EL~SH~CE~SH~SW~SH~HU</w:t>
            </w:r>
          </w:p>
        </w:tc>
        <w:tc>
          <w:tcPr>
            <w:tcW w:w="4680" w:type="dxa"/>
            <w:tcBorders>
              <w:top w:val="nil"/>
              <w:left w:val="nil"/>
              <w:bottom w:val="single" w:sz="4" w:space="0" w:color="auto"/>
              <w:right w:val="single" w:sz="4" w:space="0" w:color="auto"/>
            </w:tcBorders>
            <w:shd w:val="clear" w:color="auto" w:fill="auto"/>
            <w:hideMark/>
          </w:tcPr>
          <w:p w14:paraId="567F57D4" w14:textId="77777777" w:rsidR="00210A39" w:rsidRDefault="00210A39">
            <w:pPr>
              <w:rPr>
                <w:rFonts w:ascii="Calibri" w:hAnsi="Calibri" w:cs="Calibri"/>
                <w:color w:val="000000"/>
                <w:sz w:val="22"/>
                <w:szCs w:val="22"/>
              </w:rPr>
            </w:pPr>
            <w:r>
              <w:rPr>
                <w:rFonts w:ascii="Calibri" w:hAnsi="Calibri" w:cs="Calibri"/>
                <w:color w:val="000000"/>
                <w:sz w:val="22"/>
                <w:szCs w:val="22"/>
              </w:rPr>
              <w:t>Self Selected Switch and Historical Summarized Usage Request</w:t>
            </w:r>
          </w:p>
        </w:tc>
      </w:tr>
      <w:tr w:rsidR="00210A39" w14:paraId="7F3D3A55" w14:textId="77777777" w:rsidTr="00210A39">
        <w:trPr>
          <w:trHeight w:val="300"/>
        </w:trPr>
        <w:tc>
          <w:tcPr>
            <w:tcW w:w="268" w:type="dxa"/>
            <w:tcBorders>
              <w:top w:val="nil"/>
              <w:left w:val="nil"/>
              <w:bottom w:val="nil"/>
              <w:right w:val="single" w:sz="4" w:space="0" w:color="auto"/>
            </w:tcBorders>
            <w:shd w:val="clear" w:color="auto" w:fill="auto"/>
            <w:noWrap/>
            <w:hideMark/>
          </w:tcPr>
          <w:p w14:paraId="7091924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1BA5AFCC"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hideMark/>
          </w:tcPr>
          <w:p w14:paraId="3E55DE48"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67CC686" w14:textId="77777777" w:rsidTr="00210A39">
        <w:trPr>
          <w:trHeight w:val="300"/>
        </w:trPr>
        <w:tc>
          <w:tcPr>
            <w:tcW w:w="268" w:type="dxa"/>
            <w:tcBorders>
              <w:top w:val="nil"/>
              <w:left w:val="nil"/>
              <w:bottom w:val="nil"/>
              <w:right w:val="single" w:sz="4" w:space="0" w:color="auto"/>
            </w:tcBorders>
            <w:shd w:val="clear" w:color="auto" w:fill="auto"/>
            <w:noWrap/>
            <w:hideMark/>
          </w:tcPr>
          <w:p w14:paraId="6AF3C85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5597604"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4114B25"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244FDD1D" w14:textId="77777777" w:rsidTr="00210A39">
        <w:trPr>
          <w:trHeight w:val="300"/>
        </w:trPr>
        <w:tc>
          <w:tcPr>
            <w:tcW w:w="268" w:type="dxa"/>
            <w:tcBorders>
              <w:top w:val="nil"/>
              <w:left w:val="nil"/>
              <w:bottom w:val="nil"/>
              <w:right w:val="single" w:sz="4" w:space="0" w:color="auto"/>
            </w:tcBorders>
            <w:shd w:val="clear" w:color="auto" w:fill="auto"/>
            <w:noWrap/>
            <w:hideMark/>
          </w:tcPr>
          <w:p w14:paraId="0BD8D4BB"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1865B971"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1187DDAC"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4FE90F50" w14:textId="77777777" w:rsidTr="00210A39">
        <w:trPr>
          <w:trHeight w:val="300"/>
        </w:trPr>
        <w:tc>
          <w:tcPr>
            <w:tcW w:w="268" w:type="dxa"/>
            <w:tcBorders>
              <w:top w:val="nil"/>
              <w:left w:val="nil"/>
              <w:bottom w:val="nil"/>
              <w:right w:val="single" w:sz="4" w:space="0" w:color="auto"/>
            </w:tcBorders>
            <w:shd w:val="clear" w:color="auto" w:fill="auto"/>
            <w:noWrap/>
            <w:hideMark/>
          </w:tcPr>
          <w:p w14:paraId="26E25BE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4EC99DD"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hideMark/>
          </w:tcPr>
          <w:p w14:paraId="13D7912C"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58DF3894" w14:textId="77777777" w:rsidTr="00210A39">
        <w:trPr>
          <w:trHeight w:val="300"/>
        </w:trPr>
        <w:tc>
          <w:tcPr>
            <w:tcW w:w="268" w:type="dxa"/>
            <w:tcBorders>
              <w:top w:val="nil"/>
              <w:left w:val="nil"/>
              <w:bottom w:val="nil"/>
              <w:right w:val="single" w:sz="4" w:space="0" w:color="auto"/>
            </w:tcBorders>
            <w:shd w:val="clear" w:color="auto" w:fill="auto"/>
            <w:noWrap/>
            <w:hideMark/>
          </w:tcPr>
          <w:p w14:paraId="3AFD511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31CE82D"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2703D3C0"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72E65EF8" w14:textId="77777777" w:rsidTr="00210A39">
        <w:trPr>
          <w:trHeight w:val="300"/>
        </w:trPr>
        <w:tc>
          <w:tcPr>
            <w:tcW w:w="268" w:type="dxa"/>
            <w:tcBorders>
              <w:top w:val="nil"/>
              <w:left w:val="nil"/>
              <w:bottom w:val="nil"/>
              <w:right w:val="single" w:sz="4" w:space="0" w:color="auto"/>
            </w:tcBorders>
            <w:shd w:val="clear" w:color="auto" w:fill="auto"/>
            <w:noWrap/>
            <w:hideMark/>
          </w:tcPr>
          <w:p w14:paraId="068A58B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47A1AE2" w14:textId="77777777" w:rsidR="00210A39" w:rsidRDefault="00210A39">
            <w:pPr>
              <w:rPr>
                <w:rFonts w:ascii="Calibri" w:hAnsi="Calibri" w:cs="Calibri"/>
                <w:color w:val="000000"/>
                <w:sz w:val="22"/>
                <w:szCs w:val="22"/>
              </w:rPr>
            </w:pPr>
            <w:r>
              <w:rPr>
                <w:rFonts w:ascii="Calibri" w:hAnsi="Calibri" w:cs="Calibri"/>
                <w:color w:val="000000"/>
                <w:sz w:val="22"/>
                <w:szCs w:val="22"/>
              </w:rPr>
              <w:t>DTM~MRR~20120715</w:t>
            </w:r>
          </w:p>
        </w:tc>
        <w:tc>
          <w:tcPr>
            <w:tcW w:w="4680" w:type="dxa"/>
            <w:tcBorders>
              <w:top w:val="nil"/>
              <w:left w:val="nil"/>
              <w:bottom w:val="single" w:sz="4" w:space="0" w:color="auto"/>
              <w:right w:val="single" w:sz="4" w:space="0" w:color="auto"/>
            </w:tcBorders>
            <w:shd w:val="clear" w:color="auto" w:fill="auto"/>
            <w:hideMark/>
          </w:tcPr>
          <w:p w14:paraId="5B65FEA1" w14:textId="77777777" w:rsidR="00210A39" w:rsidRDefault="00210A39">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210A39" w14:paraId="2BEF1F16" w14:textId="77777777" w:rsidTr="00210A39">
        <w:trPr>
          <w:trHeight w:val="300"/>
        </w:trPr>
        <w:tc>
          <w:tcPr>
            <w:tcW w:w="268" w:type="dxa"/>
            <w:tcBorders>
              <w:top w:val="nil"/>
              <w:left w:val="nil"/>
              <w:bottom w:val="single" w:sz="4" w:space="0" w:color="auto"/>
              <w:right w:val="single" w:sz="4" w:space="0" w:color="auto"/>
            </w:tcBorders>
            <w:shd w:val="clear" w:color="auto" w:fill="auto"/>
            <w:noWrap/>
            <w:hideMark/>
          </w:tcPr>
          <w:p w14:paraId="0AD6534C"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B46402F" w14:textId="77777777" w:rsidR="00210A39" w:rsidRDefault="00210A39">
            <w:pPr>
              <w:rPr>
                <w:rFonts w:ascii="Calibri" w:hAnsi="Calibri" w:cs="Calibri"/>
                <w:color w:val="000000"/>
                <w:sz w:val="22"/>
                <w:szCs w:val="22"/>
              </w:rPr>
            </w:pPr>
            <w:r>
              <w:rPr>
                <w:rFonts w:ascii="Calibri" w:hAnsi="Calibri" w:cs="Calibri"/>
                <w:color w:val="000000"/>
                <w:sz w:val="22"/>
                <w:szCs w:val="22"/>
              </w:rPr>
              <w:t>DTM~656~20120710</w:t>
            </w:r>
          </w:p>
        </w:tc>
        <w:tc>
          <w:tcPr>
            <w:tcW w:w="4680" w:type="dxa"/>
            <w:tcBorders>
              <w:top w:val="nil"/>
              <w:left w:val="nil"/>
              <w:bottom w:val="single" w:sz="4" w:space="0" w:color="auto"/>
              <w:right w:val="single" w:sz="4" w:space="0" w:color="auto"/>
            </w:tcBorders>
            <w:shd w:val="clear" w:color="auto" w:fill="auto"/>
            <w:hideMark/>
          </w:tcPr>
          <w:p w14:paraId="3119200B"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271EE8C1"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F8867B6"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7EFF66FD"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7D3FCDE" w14:textId="77777777" w:rsidR="00210A39" w:rsidRDefault="00210A39" w:rsidP="006F7E48">
      <w:pPr>
        <w:pStyle w:val="NoSpacing"/>
        <w:rPr>
          <w:snapToGrid w:val="0"/>
        </w:rPr>
      </w:pPr>
    </w:p>
    <w:p w14:paraId="4A98B8CC" w14:textId="77777777" w:rsidR="006F7E48" w:rsidRDefault="006F7E48" w:rsidP="006F7E48">
      <w:pPr>
        <w:pStyle w:val="NoSpacing"/>
        <w:rPr>
          <w:snapToGrid w:val="0"/>
        </w:rPr>
      </w:pPr>
    </w:p>
    <w:p w14:paraId="5FF65661" w14:textId="77777777" w:rsidR="00987746" w:rsidRDefault="00987746" w:rsidP="006F7E48">
      <w:pPr>
        <w:pStyle w:val="NoSpacing"/>
        <w:rPr>
          <w:snapToGrid w:val="0"/>
        </w:rPr>
      </w:pPr>
      <w:r>
        <w:rPr>
          <w:snapToGrid w:val="0"/>
        </w:rPr>
        <w:br w:type="page"/>
      </w:r>
    </w:p>
    <w:p w14:paraId="085CB324" w14:textId="77777777" w:rsidR="006F7E48" w:rsidRDefault="006F7E48" w:rsidP="006F7E48">
      <w:pPr>
        <w:pStyle w:val="NoSpacing"/>
        <w:rPr>
          <w:snapToGrid w:val="0"/>
        </w:rPr>
      </w:pPr>
      <w:r>
        <w:rPr>
          <w:snapToGrid w:val="0"/>
        </w:rPr>
        <w:t xml:space="preserve">814_03 Example #2 of </w:t>
      </w:r>
      <w:ins w:id="15" w:author="MCT" w:date="2023-03-22T12:53:00Z">
        <w:r w:rsidR="00E20EDE">
          <w:rPr>
            <w:snapToGrid w:val="0"/>
          </w:rPr>
          <w:t>12</w:t>
        </w:r>
      </w:ins>
      <w:del w:id="16" w:author="MCT" w:date="2023-03-22T12:53:00Z">
        <w:r w:rsidR="00210A39" w:rsidDel="00E20EDE">
          <w:rPr>
            <w:snapToGrid w:val="0"/>
          </w:rPr>
          <w:delText>10</w:delText>
        </w:r>
      </w:del>
    </w:p>
    <w:p w14:paraId="67510EC5" w14:textId="77777777" w:rsidR="006F7E48" w:rsidRDefault="00210A39" w:rsidP="006F7E48">
      <w:pPr>
        <w:pStyle w:val="NoSpacing"/>
        <w:rPr>
          <w:snapToGrid w:val="0"/>
        </w:rPr>
      </w:pPr>
      <w:r>
        <w:rPr>
          <w:snapToGrid w:val="0"/>
        </w:rPr>
        <w:t>Enrollment</w:t>
      </w:r>
      <w:r w:rsidR="00987746" w:rsidRPr="00987746">
        <w:rPr>
          <w:snapToGrid w:val="0"/>
        </w:rPr>
        <w:t xml:space="preserve"> Notification Request –ERCOT to TDSP– FOR MUNI/CO-OP MARKET ONLY</w:t>
      </w:r>
    </w:p>
    <w:tbl>
      <w:tblPr>
        <w:tblW w:w="9195" w:type="dxa"/>
        <w:tblInd w:w="93" w:type="dxa"/>
        <w:tblLayout w:type="fixed"/>
        <w:tblLook w:val="04A0" w:firstRow="1" w:lastRow="0" w:firstColumn="1" w:lastColumn="0" w:noHBand="0" w:noVBand="1"/>
      </w:tblPr>
      <w:tblGrid>
        <w:gridCol w:w="268"/>
        <w:gridCol w:w="4247"/>
        <w:gridCol w:w="4680"/>
      </w:tblGrid>
      <w:tr w:rsidR="00210A39" w14:paraId="2C2781DC" w14:textId="77777777" w:rsidTr="00210A39">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B0793A"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Standard Switch Request Valid</w:t>
            </w:r>
          </w:p>
        </w:tc>
      </w:tr>
      <w:tr w:rsidR="00210A39" w14:paraId="3DABE86D"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AD9BF5"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5944C0F9"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72355672" w14:textId="77777777" w:rsidTr="00210A39">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07185" w14:textId="77777777" w:rsidR="00210A39" w:rsidRDefault="00210A39">
            <w:pPr>
              <w:rPr>
                <w:rFonts w:ascii="Calibri" w:hAnsi="Calibri" w:cs="Calibri"/>
                <w:color w:val="000000"/>
                <w:sz w:val="22"/>
                <w:szCs w:val="22"/>
              </w:rPr>
            </w:pPr>
            <w:r>
              <w:rPr>
                <w:rFonts w:ascii="Calibri" w:hAnsi="Calibri" w:cs="Calibri"/>
                <w:color w:val="000000"/>
                <w:sz w:val="22"/>
                <w:szCs w:val="22"/>
              </w:rPr>
              <w:t>BGN~13~200805101201001~20080510~~~200805101956534~~3</w:t>
            </w:r>
          </w:p>
        </w:tc>
        <w:tc>
          <w:tcPr>
            <w:tcW w:w="4680" w:type="dxa"/>
            <w:tcBorders>
              <w:top w:val="nil"/>
              <w:left w:val="nil"/>
              <w:bottom w:val="single" w:sz="4" w:space="0" w:color="auto"/>
              <w:right w:val="single" w:sz="4" w:space="0" w:color="auto"/>
            </w:tcBorders>
            <w:shd w:val="clear" w:color="auto" w:fill="auto"/>
            <w:hideMark/>
          </w:tcPr>
          <w:p w14:paraId="370FBF94"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210A39" w14:paraId="771501F4"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34250C6" w14:textId="77777777" w:rsidR="00210A39" w:rsidRDefault="00210A39">
            <w:pPr>
              <w:rPr>
                <w:rFonts w:ascii="Calibri" w:hAnsi="Calibri" w:cs="Calibri"/>
                <w:color w:val="000000"/>
                <w:sz w:val="22"/>
                <w:szCs w:val="22"/>
              </w:rPr>
            </w:pPr>
            <w:r>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22216B10"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10790B75"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BF8E6DF"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16BDF552"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35B2769E"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EB9319E"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NAME~9~9876543211000</w:t>
            </w:r>
          </w:p>
        </w:tc>
        <w:tc>
          <w:tcPr>
            <w:tcW w:w="4680" w:type="dxa"/>
            <w:tcBorders>
              <w:top w:val="nil"/>
              <w:left w:val="nil"/>
              <w:bottom w:val="single" w:sz="4" w:space="0" w:color="auto"/>
              <w:right w:val="single" w:sz="4" w:space="0" w:color="auto"/>
            </w:tcBorders>
            <w:shd w:val="clear" w:color="auto" w:fill="auto"/>
            <w:noWrap/>
            <w:hideMark/>
          </w:tcPr>
          <w:p w14:paraId="71B13105"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7DD33811"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7D5129" w14:textId="77777777" w:rsidR="00210A39" w:rsidRDefault="00210A39">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noWrap/>
            <w:hideMark/>
          </w:tcPr>
          <w:p w14:paraId="549F497E"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7F4B51CE" w14:textId="77777777" w:rsidTr="00210A39">
        <w:trPr>
          <w:trHeight w:val="300"/>
        </w:trPr>
        <w:tc>
          <w:tcPr>
            <w:tcW w:w="268" w:type="dxa"/>
            <w:tcBorders>
              <w:top w:val="nil"/>
              <w:left w:val="nil"/>
              <w:bottom w:val="nil"/>
              <w:right w:val="single" w:sz="4" w:space="0" w:color="auto"/>
            </w:tcBorders>
            <w:shd w:val="clear" w:color="auto" w:fill="auto"/>
            <w:noWrap/>
            <w:hideMark/>
          </w:tcPr>
          <w:p w14:paraId="2B1AE774"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22E099C"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7B336F8C" w14:textId="77777777" w:rsidR="00210A39" w:rsidRDefault="00CC7268">
            <w:pPr>
              <w:rPr>
                <w:rFonts w:ascii="Calibri" w:hAnsi="Calibri" w:cs="Calibri"/>
                <w:color w:val="000000"/>
                <w:sz w:val="22"/>
                <w:szCs w:val="22"/>
              </w:rPr>
            </w:pPr>
            <w:r>
              <w:rPr>
                <w:rFonts w:ascii="Calibri" w:hAnsi="Calibri" w:cs="Calibri"/>
                <w:color w:val="000000"/>
                <w:sz w:val="22"/>
                <w:szCs w:val="22"/>
              </w:rPr>
              <w:t>Zip Code</w:t>
            </w:r>
          </w:p>
        </w:tc>
      </w:tr>
      <w:tr w:rsidR="00210A39" w14:paraId="6034444D" w14:textId="77777777" w:rsidTr="00210A39">
        <w:trPr>
          <w:trHeight w:val="600"/>
        </w:trPr>
        <w:tc>
          <w:tcPr>
            <w:tcW w:w="268" w:type="dxa"/>
            <w:tcBorders>
              <w:top w:val="nil"/>
              <w:left w:val="nil"/>
              <w:bottom w:val="single" w:sz="4" w:space="0" w:color="auto"/>
              <w:right w:val="single" w:sz="4" w:space="0" w:color="auto"/>
            </w:tcBorders>
            <w:shd w:val="clear" w:color="auto" w:fill="auto"/>
            <w:noWrap/>
            <w:hideMark/>
          </w:tcPr>
          <w:p w14:paraId="078E4719"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784A35E9" w14:textId="77777777" w:rsidR="00210A39" w:rsidRDefault="00210A39">
            <w:pPr>
              <w:rPr>
                <w:rFonts w:ascii="Calibri" w:hAnsi="Calibri" w:cs="Calibri"/>
                <w:color w:val="000000"/>
                <w:sz w:val="22"/>
                <w:szCs w:val="22"/>
              </w:rPr>
            </w:pPr>
            <w:r>
              <w:rPr>
                <w:rFonts w:ascii="Calibri" w:hAnsi="Calibri" w:cs="Calibri"/>
                <w:color w:val="000000"/>
                <w:sz w:val="22"/>
                <w:szCs w:val="22"/>
              </w:rPr>
              <w:t>PER~IC~CUSTOMERLAST, CUSTOMERFIRST*TE*8005551212</w:t>
            </w:r>
          </w:p>
        </w:tc>
        <w:tc>
          <w:tcPr>
            <w:tcW w:w="4680" w:type="dxa"/>
            <w:tcBorders>
              <w:top w:val="nil"/>
              <w:left w:val="nil"/>
              <w:bottom w:val="single" w:sz="4" w:space="0" w:color="auto"/>
              <w:right w:val="single" w:sz="4" w:space="0" w:color="auto"/>
            </w:tcBorders>
            <w:shd w:val="clear" w:color="auto" w:fill="auto"/>
            <w:hideMark/>
          </w:tcPr>
          <w:p w14:paraId="520335D0"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 Telephone Number</w:t>
            </w:r>
          </w:p>
        </w:tc>
      </w:tr>
      <w:tr w:rsidR="00210A39" w14:paraId="0CBF4DF0" w14:textId="77777777" w:rsidTr="00CC7268">
        <w:trPr>
          <w:trHeight w:val="332"/>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02D32B6"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LIN~1~SH~EL~SH~CE~SH~HU</w:t>
            </w:r>
          </w:p>
        </w:tc>
        <w:tc>
          <w:tcPr>
            <w:tcW w:w="4680" w:type="dxa"/>
            <w:tcBorders>
              <w:top w:val="nil"/>
              <w:left w:val="nil"/>
              <w:bottom w:val="single" w:sz="4" w:space="0" w:color="auto"/>
              <w:right w:val="single" w:sz="4" w:space="0" w:color="auto"/>
            </w:tcBorders>
            <w:shd w:val="clear" w:color="auto" w:fill="auto"/>
            <w:hideMark/>
          </w:tcPr>
          <w:p w14:paraId="70FF49CE" w14:textId="77777777" w:rsidR="00210A39" w:rsidRDefault="00210A39">
            <w:pPr>
              <w:rPr>
                <w:rFonts w:ascii="Calibri" w:hAnsi="Calibri" w:cs="Calibri"/>
                <w:color w:val="000000"/>
                <w:sz w:val="22"/>
                <w:szCs w:val="22"/>
              </w:rPr>
            </w:pPr>
            <w:r>
              <w:rPr>
                <w:rFonts w:ascii="Calibri" w:hAnsi="Calibri" w:cs="Calibri"/>
                <w:color w:val="000000"/>
                <w:sz w:val="22"/>
                <w:szCs w:val="22"/>
              </w:rPr>
              <w:t>Standard Switch with Historical Usage Request</w:t>
            </w:r>
          </w:p>
        </w:tc>
      </w:tr>
      <w:tr w:rsidR="00210A39" w14:paraId="5CBCD302" w14:textId="77777777" w:rsidTr="00210A39">
        <w:trPr>
          <w:trHeight w:val="300"/>
        </w:trPr>
        <w:tc>
          <w:tcPr>
            <w:tcW w:w="268" w:type="dxa"/>
            <w:tcBorders>
              <w:top w:val="nil"/>
              <w:left w:val="nil"/>
              <w:bottom w:val="nil"/>
              <w:right w:val="single" w:sz="4" w:space="0" w:color="auto"/>
            </w:tcBorders>
            <w:shd w:val="clear" w:color="auto" w:fill="auto"/>
            <w:noWrap/>
            <w:hideMark/>
          </w:tcPr>
          <w:p w14:paraId="221DAB75"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674774FA"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noWrap/>
            <w:hideMark/>
          </w:tcPr>
          <w:p w14:paraId="3B5F93FB"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93E505A" w14:textId="77777777" w:rsidTr="00210A39">
        <w:trPr>
          <w:trHeight w:val="300"/>
        </w:trPr>
        <w:tc>
          <w:tcPr>
            <w:tcW w:w="268" w:type="dxa"/>
            <w:tcBorders>
              <w:top w:val="nil"/>
              <w:left w:val="nil"/>
              <w:bottom w:val="nil"/>
              <w:right w:val="single" w:sz="4" w:space="0" w:color="auto"/>
            </w:tcBorders>
            <w:shd w:val="clear" w:color="auto" w:fill="auto"/>
            <w:noWrap/>
            <w:hideMark/>
          </w:tcPr>
          <w:p w14:paraId="52F7D0DD"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8147FA9"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noWrap/>
            <w:hideMark/>
          </w:tcPr>
          <w:p w14:paraId="157233EA"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08E581EC" w14:textId="77777777" w:rsidTr="00210A39">
        <w:trPr>
          <w:trHeight w:val="300"/>
        </w:trPr>
        <w:tc>
          <w:tcPr>
            <w:tcW w:w="268" w:type="dxa"/>
            <w:tcBorders>
              <w:top w:val="nil"/>
              <w:left w:val="nil"/>
              <w:bottom w:val="nil"/>
              <w:right w:val="single" w:sz="4" w:space="0" w:color="auto"/>
            </w:tcBorders>
            <w:shd w:val="clear" w:color="auto" w:fill="auto"/>
            <w:noWrap/>
            <w:hideMark/>
          </w:tcPr>
          <w:p w14:paraId="469D7D5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2DD4021"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noWrap/>
            <w:hideMark/>
          </w:tcPr>
          <w:p w14:paraId="1CF1F234"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0F9B3645" w14:textId="77777777" w:rsidTr="00210A39">
        <w:trPr>
          <w:trHeight w:val="300"/>
        </w:trPr>
        <w:tc>
          <w:tcPr>
            <w:tcW w:w="268" w:type="dxa"/>
            <w:tcBorders>
              <w:top w:val="nil"/>
              <w:left w:val="nil"/>
              <w:bottom w:val="nil"/>
              <w:right w:val="single" w:sz="4" w:space="0" w:color="auto"/>
            </w:tcBorders>
            <w:shd w:val="clear" w:color="auto" w:fill="auto"/>
            <w:noWrap/>
            <w:hideMark/>
          </w:tcPr>
          <w:p w14:paraId="67B5E3B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7EDF165"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noWrap/>
            <w:hideMark/>
          </w:tcPr>
          <w:p w14:paraId="0E528A95"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34CCD09B" w14:textId="77777777" w:rsidTr="00210A39">
        <w:trPr>
          <w:trHeight w:val="300"/>
        </w:trPr>
        <w:tc>
          <w:tcPr>
            <w:tcW w:w="268" w:type="dxa"/>
            <w:tcBorders>
              <w:top w:val="nil"/>
              <w:left w:val="nil"/>
              <w:bottom w:val="nil"/>
              <w:right w:val="single" w:sz="4" w:space="0" w:color="auto"/>
            </w:tcBorders>
            <w:shd w:val="clear" w:color="auto" w:fill="auto"/>
            <w:noWrap/>
            <w:hideMark/>
          </w:tcPr>
          <w:p w14:paraId="507DBB2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2808E19" w14:textId="77777777" w:rsidR="00210A39" w:rsidRDefault="00210A39">
            <w:pPr>
              <w:rPr>
                <w:rFonts w:ascii="Calibri" w:hAnsi="Calibri" w:cs="Calibri"/>
                <w:color w:val="000000"/>
                <w:sz w:val="22"/>
                <w:szCs w:val="22"/>
              </w:rPr>
            </w:pPr>
            <w:r>
              <w:rPr>
                <w:rFonts w:ascii="Calibri" w:hAnsi="Calibri" w:cs="Calibri"/>
                <w:color w:val="000000"/>
                <w:sz w:val="22"/>
                <w:szCs w:val="22"/>
              </w:rPr>
              <w:t>REF~1W~~1234567890</w:t>
            </w:r>
          </w:p>
        </w:tc>
        <w:tc>
          <w:tcPr>
            <w:tcW w:w="4680" w:type="dxa"/>
            <w:tcBorders>
              <w:top w:val="nil"/>
              <w:left w:val="nil"/>
              <w:bottom w:val="single" w:sz="4" w:space="0" w:color="auto"/>
              <w:right w:val="single" w:sz="4" w:space="0" w:color="auto"/>
            </w:tcBorders>
            <w:shd w:val="clear" w:color="auto" w:fill="auto"/>
            <w:noWrap/>
            <w:hideMark/>
          </w:tcPr>
          <w:p w14:paraId="18D815E6" w14:textId="77777777" w:rsidR="00210A39" w:rsidRDefault="00210A39">
            <w:pPr>
              <w:rPr>
                <w:rFonts w:ascii="Calibri" w:hAnsi="Calibri" w:cs="Calibri"/>
                <w:color w:val="000000"/>
                <w:sz w:val="22"/>
                <w:szCs w:val="22"/>
              </w:rPr>
            </w:pPr>
            <w:r>
              <w:rPr>
                <w:rFonts w:ascii="Calibri" w:hAnsi="Calibri" w:cs="Calibri"/>
                <w:color w:val="000000"/>
                <w:sz w:val="22"/>
                <w:szCs w:val="22"/>
              </w:rPr>
              <w:t>Membership ID</w:t>
            </w:r>
          </w:p>
        </w:tc>
      </w:tr>
      <w:tr w:rsidR="00210A39" w14:paraId="6F7598FC" w14:textId="77777777" w:rsidTr="00210A39">
        <w:trPr>
          <w:trHeight w:val="300"/>
        </w:trPr>
        <w:tc>
          <w:tcPr>
            <w:tcW w:w="268" w:type="dxa"/>
            <w:tcBorders>
              <w:top w:val="nil"/>
              <w:left w:val="nil"/>
              <w:bottom w:val="nil"/>
              <w:right w:val="single" w:sz="4" w:space="0" w:color="auto"/>
            </w:tcBorders>
            <w:shd w:val="clear" w:color="auto" w:fill="auto"/>
            <w:noWrap/>
            <w:hideMark/>
          </w:tcPr>
          <w:p w14:paraId="306B8FB2"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9745AC9"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6FCB908E"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1947B09D" w14:textId="77777777" w:rsidTr="00210A39">
        <w:trPr>
          <w:trHeight w:val="300"/>
        </w:trPr>
        <w:tc>
          <w:tcPr>
            <w:tcW w:w="268" w:type="dxa"/>
            <w:tcBorders>
              <w:top w:val="nil"/>
              <w:left w:val="nil"/>
              <w:bottom w:val="single" w:sz="4" w:space="0" w:color="auto"/>
              <w:right w:val="single" w:sz="4" w:space="0" w:color="auto"/>
            </w:tcBorders>
            <w:shd w:val="clear" w:color="auto" w:fill="auto"/>
            <w:noWrap/>
            <w:hideMark/>
          </w:tcPr>
          <w:p w14:paraId="0D7AF01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0585AAC" w14:textId="77777777" w:rsidR="00210A39" w:rsidRDefault="00210A39">
            <w:pPr>
              <w:rPr>
                <w:rFonts w:ascii="Calibri" w:hAnsi="Calibri" w:cs="Calibri"/>
                <w:color w:val="000000"/>
                <w:sz w:val="22"/>
                <w:szCs w:val="22"/>
              </w:rPr>
            </w:pPr>
            <w:r>
              <w:rPr>
                <w:rFonts w:ascii="Calibri" w:hAnsi="Calibri" w:cs="Calibri"/>
                <w:color w:val="000000"/>
                <w:sz w:val="22"/>
                <w:szCs w:val="22"/>
              </w:rPr>
              <w:t>DTM~656~20090513</w:t>
            </w:r>
          </w:p>
        </w:tc>
        <w:tc>
          <w:tcPr>
            <w:tcW w:w="4680" w:type="dxa"/>
            <w:tcBorders>
              <w:top w:val="nil"/>
              <w:left w:val="nil"/>
              <w:bottom w:val="single" w:sz="4" w:space="0" w:color="auto"/>
              <w:right w:val="single" w:sz="4" w:space="0" w:color="auto"/>
            </w:tcBorders>
            <w:shd w:val="clear" w:color="auto" w:fill="auto"/>
            <w:hideMark/>
          </w:tcPr>
          <w:p w14:paraId="189B4F8E"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7BE2C8E1"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4F2916"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6DE817B7"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6415440" w14:textId="77777777" w:rsidR="00210A39" w:rsidRDefault="00210A39" w:rsidP="006F7E48">
      <w:pPr>
        <w:pStyle w:val="NoSpacing"/>
        <w:rPr>
          <w:snapToGrid w:val="0"/>
        </w:rPr>
      </w:pPr>
    </w:p>
    <w:p w14:paraId="534A0679" w14:textId="77777777" w:rsidR="006F7E48" w:rsidRDefault="006F7E48" w:rsidP="006F7E48">
      <w:pPr>
        <w:pStyle w:val="NoSpacing"/>
        <w:rPr>
          <w:snapToGrid w:val="0"/>
        </w:rPr>
      </w:pPr>
    </w:p>
    <w:p w14:paraId="59E72706" w14:textId="77777777" w:rsidR="00987746" w:rsidRDefault="00987746" w:rsidP="006F7E48">
      <w:pPr>
        <w:pStyle w:val="NoSpacing"/>
        <w:rPr>
          <w:snapToGrid w:val="0"/>
        </w:rPr>
      </w:pPr>
      <w:r>
        <w:rPr>
          <w:snapToGrid w:val="0"/>
        </w:rPr>
        <w:br w:type="page"/>
      </w:r>
    </w:p>
    <w:p w14:paraId="13D0ED92" w14:textId="77777777" w:rsidR="006F7E48" w:rsidRDefault="006F7E48" w:rsidP="006F7E48">
      <w:pPr>
        <w:pStyle w:val="NoSpacing"/>
        <w:rPr>
          <w:snapToGrid w:val="0"/>
        </w:rPr>
      </w:pPr>
      <w:r>
        <w:rPr>
          <w:snapToGrid w:val="0"/>
        </w:rPr>
        <w:t xml:space="preserve">814_03 Example #3 of </w:t>
      </w:r>
      <w:ins w:id="17" w:author="MCT" w:date="2023-03-22T12:53:00Z">
        <w:r w:rsidR="00E20EDE">
          <w:rPr>
            <w:snapToGrid w:val="0"/>
          </w:rPr>
          <w:t>12</w:t>
        </w:r>
      </w:ins>
      <w:del w:id="18" w:author="MCT" w:date="2023-03-22T12:53:00Z">
        <w:r w:rsidR="00210A39" w:rsidDel="00E20EDE">
          <w:rPr>
            <w:snapToGrid w:val="0"/>
          </w:rPr>
          <w:delText>10</w:delText>
        </w:r>
      </w:del>
    </w:p>
    <w:p w14:paraId="5136AC17" w14:textId="77777777" w:rsidR="00D80224" w:rsidRDefault="00987746" w:rsidP="007B5C5E">
      <w:pPr>
        <w:tabs>
          <w:tab w:val="right" w:pos="1800"/>
          <w:tab w:val="left" w:pos="2160"/>
        </w:tabs>
        <w:rPr>
          <w:rFonts w:ascii="Calibri" w:eastAsia="Calibri" w:hAnsi="Calibri"/>
          <w:snapToGrid w:val="0"/>
          <w:sz w:val="22"/>
          <w:szCs w:val="22"/>
        </w:rPr>
      </w:pPr>
      <w:r w:rsidRPr="00987746">
        <w:rPr>
          <w:rFonts w:ascii="Calibri" w:eastAsia="Calibri" w:hAnsi="Calibri"/>
          <w:snapToGrid w:val="0"/>
          <w:sz w:val="22"/>
          <w:szCs w:val="22"/>
        </w:rPr>
        <w:t xml:space="preserve">Mass Transition Request from ERCOT - ERCOT to TDSP– FOR USE In ‘IOU’ MARKET ONLY  </w:t>
      </w:r>
    </w:p>
    <w:tbl>
      <w:tblPr>
        <w:tblW w:w="9195" w:type="dxa"/>
        <w:tblInd w:w="93" w:type="dxa"/>
        <w:tblLayout w:type="fixed"/>
        <w:tblLook w:val="04A0" w:firstRow="1" w:lastRow="0" w:firstColumn="1" w:lastColumn="0" w:noHBand="0" w:noVBand="1"/>
      </w:tblPr>
      <w:tblGrid>
        <w:gridCol w:w="268"/>
        <w:gridCol w:w="4247"/>
        <w:gridCol w:w="4680"/>
      </w:tblGrid>
      <w:tr w:rsidR="00210A39" w14:paraId="521F6197"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74D515"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for Mass Transition Valid</w:t>
            </w:r>
          </w:p>
        </w:tc>
      </w:tr>
      <w:tr w:rsidR="00210A39" w14:paraId="488890FC"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8EFCB54"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42581774"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23D43649" w14:textId="77777777" w:rsidTr="00CC7268">
        <w:trPr>
          <w:trHeight w:val="93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2EF734" w14:textId="77777777" w:rsidR="00210A39" w:rsidRDefault="00210A39">
            <w:pPr>
              <w:rPr>
                <w:rFonts w:ascii="Calibri" w:hAnsi="Calibri" w:cs="Calibri"/>
                <w:color w:val="000000"/>
                <w:sz w:val="22"/>
                <w:szCs w:val="22"/>
              </w:rPr>
            </w:pPr>
            <w:r>
              <w:rPr>
                <w:rFonts w:ascii="Calibri" w:hAnsi="Calibri" w:cs="Calibri"/>
                <w:color w:val="000000"/>
                <w:sz w:val="22"/>
                <w:szCs w:val="22"/>
              </w:rPr>
              <w:t>BGN~13~200805101201001~20080510~~~20080510195653~TS~3</w:t>
            </w:r>
          </w:p>
        </w:tc>
        <w:tc>
          <w:tcPr>
            <w:tcW w:w="4680" w:type="dxa"/>
            <w:tcBorders>
              <w:top w:val="nil"/>
              <w:left w:val="nil"/>
              <w:bottom w:val="single" w:sz="4" w:space="0" w:color="auto"/>
              <w:right w:val="single" w:sz="4" w:space="0" w:color="auto"/>
            </w:tcBorders>
            <w:shd w:val="clear" w:color="auto" w:fill="auto"/>
            <w:hideMark/>
          </w:tcPr>
          <w:p w14:paraId="36CE4FB2"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Mass Transition Transfer, SET Transaction Number </w:t>
            </w:r>
          </w:p>
        </w:tc>
      </w:tr>
      <w:tr w:rsidR="00210A39" w14:paraId="39C0AA67"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F334119" w14:textId="77777777" w:rsidR="00210A39" w:rsidRDefault="00210A39">
            <w:pPr>
              <w:rPr>
                <w:rFonts w:ascii="Calibri" w:hAnsi="Calibri" w:cs="Calibri"/>
                <w:color w:val="000000"/>
                <w:sz w:val="22"/>
                <w:szCs w:val="22"/>
              </w:rPr>
            </w:pPr>
            <w:r>
              <w:rPr>
                <w:rFonts w:ascii="Calibri" w:hAnsi="Calibri" w:cs="Calibri"/>
                <w:color w:val="000000"/>
                <w:sz w:val="22"/>
                <w:szCs w:val="22"/>
              </w:rPr>
              <w:t>N1~8S~TDSP NAME~1~009876543~~40</w:t>
            </w:r>
          </w:p>
        </w:tc>
        <w:tc>
          <w:tcPr>
            <w:tcW w:w="4680" w:type="dxa"/>
            <w:tcBorders>
              <w:top w:val="nil"/>
              <w:left w:val="nil"/>
              <w:bottom w:val="single" w:sz="4" w:space="0" w:color="auto"/>
              <w:right w:val="single" w:sz="4" w:space="0" w:color="auto"/>
            </w:tcBorders>
            <w:shd w:val="clear" w:color="auto" w:fill="auto"/>
            <w:hideMark/>
          </w:tcPr>
          <w:p w14:paraId="0C5526DD"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19CE2F34"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55FB26"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1090B075"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7B42A838"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F5A84C"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NAME~1~987654321</w:t>
            </w:r>
          </w:p>
        </w:tc>
        <w:tc>
          <w:tcPr>
            <w:tcW w:w="4680" w:type="dxa"/>
            <w:tcBorders>
              <w:top w:val="nil"/>
              <w:left w:val="nil"/>
              <w:bottom w:val="single" w:sz="4" w:space="0" w:color="auto"/>
              <w:right w:val="single" w:sz="4" w:space="0" w:color="auto"/>
            </w:tcBorders>
            <w:shd w:val="clear" w:color="auto" w:fill="auto"/>
            <w:hideMark/>
          </w:tcPr>
          <w:p w14:paraId="0C462D40"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3E9A4A24"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73C607C" w14:textId="77777777" w:rsidR="00210A39" w:rsidRDefault="00210A39">
            <w:pPr>
              <w:rPr>
                <w:rFonts w:ascii="Calibri" w:hAnsi="Calibri" w:cs="Calibri"/>
                <w:color w:val="000000"/>
                <w:sz w:val="22"/>
                <w:szCs w:val="22"/>
              </w:rPr>
            </w:pPr>
            <w:r>
              <w:rPr>
                <w:rFonts w:ascii="Calibri" w:hAnsi="Calibri" w:cs="Calibri"/>
                <w:color w:val="000000"/>
                <w:sz w:val="22"/>
                <w:szCs w:val="22"/>
              </w:rPr>
              <w:t>N1~8R~MASS TRANSITION CUSTOMER</w:t>
            </w:r>
          </w:p>
        </w:tc>
        <w:tc>
          <w:tcPr>
            <w:tcW w:w="4680" w:type="dxa"/>
            <w:tcBorders>
              <w:top w:val="nil"/>
              <w:left w:val="nil"/>
              <w:bottom w:val="single" w:sz="4" w:space="0" w:color="auto"/>
              <w:right w:val="single" w:sz="4" w:space="0" w:color="auto"/>
            </w:tcBorders>
            <w:shd w:val="clear" w:color="auto" w:fill="auto"/>
            <w:hideMark/>
          </w:tcPr>
          <w:p w14:paraId="724E3D80"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5CFFAF57" w14:textId="77777777" w:rsidTr="00CC7268">
        <w:trPr>
          <w:trHeight w:val="300"/>
        </w:trPr>
        <w:tc>
          <w:tcPr>
            <w:tcW w:w="268" w:type="dxa"/>
            <w:tcBorders>
              <w:top w:val="nil"/>
              <w:left w:val="nil"/>
              <w:bottom w:val="nil"/>
              <w:right w:val="single" w:sz="4" w:space="0" w:color="auto"/>
            </w:tcBorders>
            <w:shd w:val="clear" w:color="auto" w:fill="auto"/>
            <w:noWrap/>
            <w:hideMark/>
          </w:tcPr>
          <w:p w14:paraId="401B1D9F"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6B4C2EBB"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64A9B132" w14:textId="77777777" w:rsidR="00210A39" w:rsidRDefault="00210A39">
            <w:pPr>
              <w:rPr>
                <w:rFonts w:ascii="Calibri" w:hAnsi="Calibri" w:cs="Calibri"/>
                <w:color w:val="000000"/>
                <w:sz w:val="22"/>
                <w:szCs w:val="22"/>
              </w:rPr>
            </w:pPr>
            <w:r>
              <w:rPr>
                <w:rFonts w:ascii="Calibri" w:hAnsi="Calibri" w:cs="Calibri"/>
                <w:color w:val="000000"/>
                <w:sz w:val="22"/>
                <w:szCs w:val="22"/>
              </w:rPr>
              <w:t>Zip Code</w:t>
            </w:r>
          </w:p>
        </w:tc>
      </w:tr>
      <w:tr w:rsidR="00210A39" w14:paraId="33C18470" w14:textId="77777777" w:rsidTr="00CC7268">
        <w:trPr>
          <w:trHeight w:val="300"/>
        </w:trPr>
        <w:tc>
          <w:tcPr>
            <w:tcW w:w="268" w:type="dxa"/>
            <w:tcBorders>
              <w:top w:val="nil"/>
              <w:left w:val="nil"/>
              <w:bottom w:val="single" w:sz="4" w:space="0" w:color="auto"/>
              <w:right w:val="nil"/>
            </w:tcBorders>
            <w:shd w:val="clear" w:color="auto" w:fill="auto"/>
            <w:noWrap/>
            <w:hideMark/>
          </w:tcPr>
          <w:p w14:paraId="57F6973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single" w:sz="4" w:space="0" w:color="auto"/>
              <w:bottom w:val="single" w:sz="4" w:space="0" w:color="auto"/>
              <w:right w:val="single" w:sz="4" w:space="0" w:color="auto"/>
            </w:tcBorders>
            <w:shd w:val="clear" w:color="auto" w:fill="auto"/>
            <w:noWrap/>
            <w:hideMark/>
          </w:tcPr>
          <w:p w14:paraId="2A12EC92" w14:textId="77777777" w:rsidR="00210A39" w:rsidRDefault="00210A39">
            <w:pPr>
              <w:rPr>
                <w:rFonts w:ascii="Calibri" w:hAnsi="Calibri" w:cs="Calibri"/>
                <w:color w:val="000000"/>
                <w:sz w:val="22"/>
                <w:szCs w:val="22"/>
              </w:rPr>
            </w:pPr>
            <w:r>
              <w:rPr>
                <w:rFonts w:ascii="Calibri" w:hAnsi="Calibri" w:cs="Calibri"/>
                <w:color w:val="000000"/>
                <w:sz w:val="22"/>
                <w:szCs w:val="22"/>
              </w:rPr>
              <w:t>PER~IC~MASS TRANSITION CUSTOMER</w:t>
            </w:r>
          </w:p>
        </w:tc>
        <w:tc>
          <w:tcPr>
            <w:tcW w:w="4680" w:type="dxa"/>
            <w:tcBorders>
              <w:top w:val="nil"/>
              <w:left w:val="nil"/>
              <w:bottom w:val="single" w:sz="4" w:space="0" w:color="auto"/>
              <w:right w:val="single" w:sz="4" w:space="0" w:color="auto"/>
            </w:tcBorders>
            <w:shd w:val="clear" w:color="auto" w:fill="auto"/>
            <w:hideMark/>
          </w:tcPr>
          <w:p w14:paraId="330A789A"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w:t>
            </w:r>
          </w:p>
        </w:tc>
      </w:tr>
      <w:tr w:rsidR="00210A39" w14:paraId="7EC73CDF"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2028405"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LIN~1~SH~EL~SH~CE~SH~SW~SH~HI</w:t>
            </w:r>
          </w:p>
        </w:tc>
        <w:tc>
          <w:tcPr>
            <w:tcW w:w="4680" w:type="dxa"/>
            <w:tcBorders>
              <w:top w:val="nil"/>
              <w:left w:val="nil"/>
              <w:bottom w:val="single" w:sz="4" w:space="0" w:color="auto"/>
              <w:right w:val="single" w:sz="4" w:space="0" w:color="auto"/>
            </w:tcBorders>
            <w:shd w:val="clear" w:color="auto" w:fill="auto"/>
            <w:hideMark/>
          </w:tcPr>
          <w:p w14:paraId="558F8AA8" w14:textId="77777777" w:rsidR="00210A39" w:rsidRDefault="00210A39">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210A39" w14:paraId="0DC56F2C" w14:textId="77777777" w:rsidTr="00CC7268">
        <w:trPr>
          <w:trHeight w:val="300"/>
        </w:trPr>
        <w:tc>
          <w:tcPr>
            <w:tcW w:w="268" w:type="dxa"/>
            <w:tcBorders>
              <w:top w:val="nil"/>
              <w:left w:val="nil"/>
              <w:bottom w:val="nil"/>
              <w:right w:val="single" w:sz="4" w:space="0" w:color="auto"/>
            </w:tcBorders>
            <w:shd w:val="clear" w:color="auto" w:fill="auto"/>
            <w:noWrap/>
            <w:hideMark/>
          </w:tcPr>
          <w:p w14:paraId="3C77422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631B7D8"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hideMark/>
          </w:tcPr>
          <w:p w14:paraId="7C66C5F6"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1935D0C" w14:textId="77777777" w:rsidTr="00CC7268">
        <w:trPr>
          <w:trHeight w:val="300"/>
        </w:trPr>
        <w:tc>
          <w:tcPr>
            <w:tcW w:w="268" w:type="dxa"/>
            <w:tcBorders>
              <w:top w:val="nil"/>
              <w:left w:val="nil"/>
              <w:bottom w:val="nil"/>
              <w:right w:val="single" w:sz="4" w:space="0" w:color="auto"/>
            </w:tcBorders>
            <w:shd w:val="clear" w:color="auto" w:fill="auto"/>
            <w:noWrap/>
            <w:hideMark/>
          </w:tcPr>
          <w:p w14:paraId="6A46A7C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39E5681"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5C695FF7"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5939598D" w14:textId="77777777" w:rsidTr="00CC7268">
        <w:trPr>
          <w:trHeight w:val="300"/>
        </w:trPr>
        <w:tc>
          <w:tcPr>
            <w:tcW w:w="268" w:type="dxa"/>
            <w:tcBorders>
              <w:top w:val="nil"/>
              <w:left w:val="nil"/>
              <w:bottom w:val="nil"/>
              <w:right w:val="single" w:sz="4" w:space="0" w:color="auto"/>
            </w:tcBorders>
            <w:shd w:val="clear" w:color="auto" w:fill="auto"/>
            <w:noWrap/>
            <w:hideMark/>
          </w:tcPr>
          <w:p w14:paraId="1D6578CB"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8D7B8A5"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66D374EB"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5CE97FBF" w14:textId="77777777" w:rsidTr="00CC7268">
        <w:trPr>
          <w:trHeight w:val="300"/>
        </w:trPr>
        <w:tc>
          <w:tcPr>
            <w:tcW w:w="268" w:type="dxa"/>
            <w:tcBorders>
              <w:top w:val="nil"/>
              <w:left w:val="nil"/>
              <w:bottom w:val="nil"/>
              <w:right w:val="single" w:sz="4" w:space="0" w:color="auto"/>
            </w:tcBorders>
            <w:shd w:val="clear" w:color="auto" w:fill="auto"/>
            <w:noWrap/>
            <w:hideMark/>
          </w:tcPr>
          <w:p w14:paraId="082D4B92"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CB8CF3E"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hideMark/>
          </w:tcPr>
          <w:p w14:paraId="68F367FF"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01B02756" w14:textId="77777777" w:rsidTr="00CC7268">
        <w:trPr>
          <w:trHeight w:val="300"/>
        </w:trPr>
        <w:tc>
          <w:tcPr>
            <w:tcW w:w="268" w:type="dxa"/>
            <w:tcBorders>
              <w:top w:val="nil"/>
              <w:left w:val="nil"/>
              <w:bottom w:val="nil"/>
              <w:right w:val="single" w:sz="4" w:space="0" w:color="auto"/>
            </w:tcBorders>
            <w:shd w:val="clear" w:color="auto" w:fill="auto"/>
            <w:noWrap/>
            <w:hideMark/>
          </w:tcPr>
          <w:p w14:paraId="04D6A1A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903256E"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48BFD08A"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009BFEEE" w14:textId="77777777" w:rsidTr="00CC7268">
        <w:trPr>
          <w:trHeight w:val="300"/>
        </w:trPr>
        <w:tc>
          <w:tcPr>
            <w:tcW w:w="268" w:type="dxa"/>
            <w:tcBorders>
              <w:top w:val="nil"/>
              <w:left w:val="nil"/>
              <w:bottom w:val="nil"/>
              <w:right w:val="single" w:sz="4" w:space="0" w:color="auto"/>
            </w:tcBorders>
            <w:shd w:val="clear" w:color="auto" w:fill="auto"/>
            <w:noWrap/>
            <w:hideMark/>
          </w:tcPr>
          <w:p w14:paraId="5DE1C29E"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8F3FFF7" w14:textId="77777777" w:rsidR="00210A39" w:rsidRDefault="00210A39">
            <w:pPr>
              <w:rPr>
                <w:rFonts w:ascii="Calibri" w:hAnsi="Calibri" w:cs="Calibri"/>
                <w:color w:val="000000"/>
                <w:sz w:val="22"/>
                <w:szCs w:val="22"/>
              </w:rPr>
            </w:pPr>
            <w:r>
              <w:rPr>
                <w:rFonts w:ascii="Calibri" w:hAnsi="Calibri" w:cs="Calibri"/>
                <w:color w:val="000000"/>
                <w:sz w:val="22"/>
                <w:szCs w:val="22"/>
              </w:rPr>
              <w:t>DTM~MRR~20090224</w:t>
            </w:r>
          </w:p>
        </w:tc>
        <w:tc>
          <w:tcPr>
            <w:tcW w:w="4680" w:type="dxa"/>
            <w:tcBorders>
              <w:top w:val="nil"/>
              <w:left w:val="nil"/>
              <w:bottom w:val="single" w:sz="4" w:space="0" w:color="auto"/>
              <w:right w:val="single" w:sz="4" w:space="0" w:color="auto"/>
            </w:tcBorders>
            <w:shd w:val="clear" w:color="auto" w:fill="auto"/>
            <w:hideMark/>
          </w:tcPr>
          <w:p w14:paraId="03AF8C0A" w14:textId="77777777" w:rsidR="00210A39" w:rsidRDefault="00210A39">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210A39" w14:paraId="6558BCCF" w14:textId="77777777" w:rsidTr="00CC7268">
        <w:trPr>
          <w:trHeight w:val="300"/>
        </w:trPr>
        <w:tc>
          <w:tcPr>
            <w:tcW w:w="268" w:type="dxa"/>
            <w:tcBorders>
              <w:top w:val="nil"/>
              <w:left w:val="nil"/>
              <w:bottom w:val="single" w:sz="4" w:space="0" w:color="auto"/>
              <w:right w:val="single" w:sz="4" w:space="0" w:color="auto"/>
            </w:tcBorders>
            <w:shd w:val="clear" w:color="auto" w:fill="auto"/>
            <w:noWrap/>
            <w:hideMark/>
          </w:tcPr>
          <w:p w14:paraId="7B8F92C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DFEBD7A" w14:textId="77777777" w:rsidR="00210A39" w:rsidRDefault="00210A39">
            <w:pPr>
              <w:rPr>
                <w:rFonts w:ascii="Calibri" w:hAnsi="Calibri" w:cs="Calibri"/>
                <w:color w:val="000000"/>
                <w:sz w:val="22"/>
                <w:szCs w:val="22"/>
              </w:rPr>
            </w:pPr>
            <w:r>
              <w:rPr>
                <w:rFonts w:ascii="Calibri" w:hAnsi="Calibri" w:cs="Calibri"/>
                <w:color w:val="000000"/>
                <w:sz w:val="22"/>
                <w:szCs w:val="22"/>
              </w:rPr>
              <w:t>DTM~656~20090224</w:t>
            </w:r>
          </w:p>
        </w:tc>
        <w:tc>
          <w:tcPr>
            <w:tcW w:w="4680" w:type="dxa"/>
            <w:tcBorders>
              <w:top w:val="nil"/>
              <w:left w:val="nil"/>
              <w:bottom w:val="single" w:sz="4" w:space="0" w:color="auto"/>
              <w:right w:val="single" w:sz="4" w:space="0" w:color="auto"/>
            </w:tcBorders>
            <w:shd w:val="clear" w:color="auto" w:fill="auto"/>
            <w:hideMark/>
          </w:tcPr>
          <w:p w14:paraId="40B7C6F7"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478F8D82"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8502B31"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5695B00C"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9348333" w14:textId="77777777" w:rsidR="00210A39" w:rsidRDefault="00210A39" w:rsidP="007B5C5E">
      <w:pPr>
        <w:tabs>
          <w:tab w:val="right" w:pos="1800"/>
          <w:tab w:val="left" w:pos="2160"/>
        </w:tabs>
        <w:rPr>
          <w:rFonts w:ascii="Calibri" w:eastAsia="Calibri" w:hAnsi="Calibri"/>
          <w:snapToGrid w:val="0"/>
          <w:sz w:val="22"/>
          <w:szCs w:val="22"/>
        </w:rPr>
      </w:pPr>
    </w:p>
    <w:p w14:paraId="1E9A269A" w14:textId="77777777" w:rsidR="00987746" w:rsidRDefault="00987746" w:rsidP="007B5C5E">
      <w:pPr>
        <w:tabs>
          <w:tab w:val="right" w:pos="1800"/>
          <w:tab w:val="left" w:pos="2160"/>
        </w:tabs>
        <w:rPr>
          <w:rFonts w:ascii="Calibri" w:eastAsia="Calibri" w:hAnsi="Calibri"/>
          <w:snapToGrid w:val="0"/>
          <w:sz w:val="22"/>
          <w:szCs w:val="22"/>
        </w:rPr>
      </w:pPr>
    </w:p>
    <w:p w14:paraId="1AC7AB14" w14:textId="77777777" w:rsidR="00987746" w:rsidRPr="00987746" w:rsidRDefault="00987746" w:rsidP="007B5C5E">
      <w:pPr>
        <w:tabs>
          <w:tab w:val="right" w:pos="1800"/>
          <w:tab w:val="left" w:pos="2160"/>
        </w:tabs>
        <w:rPr>
          <w:b/>
          <w:bCs/>
          <w:snapToGrid w:val="0"/>
          <w:sz w:val="22"/>
          <w:szCs w:val="22"/>
        </w:rPr>
      </w:pPr>
      <w:r>
        <w:rPr>
          <w:b/>
          <w:bCs/>
          <w:snapToGrid w:val="0"/>
          <w:sz w:val="48"/>
          <w:szCs w:val="48"/>
        </w:rPr>
        <w:br w:type="page"/>
      </w:r>
    </w:p>
    <w:p w14:paraId="78FADC87" w14:textId="77777777" w:rsidR="00987746" w:rsidRDefault="00987746" w:rsidP="00987746">
      <w:pPr>
        <w:pStyle w:val="NoSpacing"/>
        <w:rPr>
          <w:snapToGrid w:val="0"/>
        </w:rPr>
      </w:pPr>
      <w:r>
        <w:rPr>
          <w:snapToGrid w:val="0"/>
        </w:rPr>
        <w:t xml:space="preserve">814_03 Example #4 of </w:t>
      </w:r>
      <w:ins w:id="19" w:author="MCT" w:date="2023-03-22T12:53:00Z">
        <w:r w:rsidR="00E20EDE">
          <w:rPr>
            <w:snapToGrid w:val="0"/>
          </w:rPr>
          <w:t>12</w:t>
        </w:r>
      </w:ins>
      <w:del w:id="20" w:author="MCT" w:date="2023-03-22T12:53:00Z">
        <w:r w:rsidR="00F9103C" w:rsidDel="00E20EDE">
          <w:rPr>
            <w:snapToGrid w:val="0"/>
          </w:rPr>
          <w:delText>10</w:delText>
        </w:r>
      </w:del>
    </w:p>
    <w:p w14:paraId="4AEB2512" w14:textId="77777777" w:rsidR="00987746" w:rsidRDefault="00987746" w:rsidP="00987746">
      <w:pPr>
        <w:pStyle w:val="NoSpacing"/>
        <w:rPr>
          <w:snapToGrid w:val="0"/>
        </w:rPr>
      </w:pPr>
      <w:r w:rsidRPr="00987746">
        <w:rPr>
          <w:snapToGrid w:val="0"/>
        </w:rPr>
        <w:t>Mass Transition Request from ERCOT –ERCOT to TDSP– FOR USE IN ‘MUNI/CO-OP’ MARKET ONLY-</w:t>
      </w:r>
    </w:p>
    <w:tbl>
      <w:tblPr>
        <w:tblW w:w="9195" w:type="dxa"/>
        <w:tblInd w:w="93" w:type="dxa"/>
        <w:tblLayout w:type="fixed"/>
        <w:tblLook w:val="04A0" w:firstRow="1" w:lastRow="0" w:firstColumn="1" w:lastColumn="0" w:noHBand="0" w:noVBand="1"/>
      </w:tblPr>
      <w:tblGrid>
        <w:gridCol w:w="278"/>
        <w:gridCol w:w="4237"/>
        <w:gridCol w:w="4680"/>
      </w:tblGrid>
      <w:tr w:rsidR="00F9103C" w14:paraId="497CA140"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FA117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Self Selected Switch Request for Mass Transition Valid</w:t>
            </w:r>
          </w:p>
        </w:tc>
      </w:tr>
      <w:tr w:rsidR="00F9103C" w14:paraId="6F5FA8C7"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D42F5BB"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1CD9ECD7"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0E91AC80" w14:textId="77777777" w:rsidTr="00CC7268">
        <w:trPr>
          <w:trHeight w:val="818"/>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DACEBB" w14:textId="77777777" w:rsidR="00F9103C" w:rsidRDefault="00F9103C">
            <w:pPr>
              <w:rPr>
                <w:rFonts w:ascii="Calibri" w:hAnsi="Calibri" w:cs="Calibri"/>
                <w:color w:val="000000"/>
                <w:sz w:val="22"/>
                <w:szCs w:val="22"/>
              </w:rPr>
            </w:pPr>
            <w:r>
              <w:rPr>
                <w:rFonts w:ascii="Calibri" w:hAnsi="Calibri" w:cs="Calibri"/>
                <w:color w:val="000000"/>
                <w:sz w:val="22"/>
                <w:szCs w:val="22"/>
              </w:rPr>
              <w:t>BGN~13~200805101201001~20080510~~~200805101956534~TS~3</w:t>
            </w:r>
          </w:p>
        </w:tc>
        <w:tc>
          <w:tcPr>
            <w:tcW w:w="4680" w:type="dxa"/>
            <w:tcBorders>
              <w:top w:val="nil"/>
              <w:left w:val="nil"/>
              <w:bottom w:val="single" w:sz="4" w:space="0" w:color="auto"/>
              <w:right w:val="single" w:sz="4" w:space="0" w:color="auto"/>
            </w:tcBorders>
            <w:shd w:val="clear" w:color="auto" w:fill="auto"/>
            <w:hideMark/>
          </w:tcPr>
          <w:p w14:paraId="3C39C043"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Mass Transition Transfer, SET Transaction Number </w:t>
            </w:r>
          </w:p>
        </w:tc>
      </w:tr>
      <w:tr w:rsidR="00F9103C" w14:paraId="4F4A2701"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935C08"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noWrap/>
            <w:hideMark/>
          </w:tcPr>
          <w:p w14:paraId="013E54DC"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410E8E3F"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AC73C36"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noWrap/>
            <w:hideMark/>
          </w:tcPr>
          <w:p w14:paraId="785DC9AB"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del w:id="21" w:author="MCT" w:date="2023-05-02T10:37:00Z">
              <w:r w:rsidDel="00A302D3">
                <w:rPr>
                  <w:rFonts w:ascii="Calibri" w:hAnsi="Calibri" w:cs="Calibri"/>
                  <w:color w:val="000000"/>
                  <w:sz w:val="22"/>
                  <w:szCs w:val="22"/>
                </w:rPr>
                <w:delText>Number ,</w:delText>
              </w:r>
            </w:del>
            <w:ins w:id="22" w:author="MCT" w:date="2023-05-02T10:37:00Z">
              <w:r w:rsidR="00A302D3">
                <w:rPr>
                  <w:rFonts w:ascii="Calibri" w:hAnsi="Calibri" w:cs="Calibri"/>
                  <w:color w:val="000000"/>
                  <w:sz w:val="22"/>
                  <w:szCs w:val="22"/>
                </w:rPr>
                <w:t>Number,</w:t>
              </w:r>
            </w:ins>
            <w:r>
              <w:rPr>
                <w:rFonts w:ascii="Calibri" w:hAnsi="Calibri" w:cs="Calibri"/>
                <w:color w:val="000000"/>
                <w:sz w:val="22"/>
                <w:szCs w:val="22"/>
              </w:rPr>
              <w:t xml:space="preserve"> Sender</w:t>
            </w:r>
          </w:p>
        </w:tc>
      </w:tr>
      <w:tr w:rsidR="00F9103C" w14:paraId="2A7E39A9"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673DABB"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680" w:type="dxa"/>
            <w:tcBorders>
              <w:top w:val="nil"/>
              <w:left w:val="nil"/>
              <w:bottom w:val="single" w:sz="4" w:space="0" w:color="auto"/>
              <w:right w:val="single" w:sz="4" w:space="0" w:color="auto"/>
            </w:tcBorders>
            <w:shd w:val="clear" w:color="auto" w:fill="auto"/>
            <w:hideMark/>
          </w:tcPr>
          <w:p w14:paraId="059B1B98"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2822B0B0"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776DF03" w14:textId="77777777" w:rsidR="00F9103C" w:rsidRDefault="00F9103C">
            <w:pPr>
              <w:rPr>
                <w:rFonts w:ascii="Calibri" w:hAnsi="Calibri" w:cs="Calibri"/>
                <w:color w:val="000000"/>
                <w:sz w:val="22"/>
                <w:szCs w:val="22"/>
              </w:rPr>
            </w:pPr>
            <w:r>
              <w:rPr>
                <w:rFonts w:ascii="Calibri" w:hAnsi="Calibri" w:cs="Calibri"/>
                <w:color w:val="000000"/>
                <w:sz w:val="22"/>
                <w:szCs w:val="22"/>
              </w:rPr>
              <w:t>N1~8R~MASS TRANSITION CUSTOMER</w:t>
            </w:r>
          </w:p>
        </w:tc>
        <w:tc>
          <w:tcPr>
            <w:tcW w:w="4680" w:type="dxa"/>
            <w:tcBorders>
              <w:top w:val="nil"/>
              <w:left w:val="nil"/>
              <w:bottom w:val="single" w:sz="4" w:space="0" w:color="auto"/>
              <w:right w:val="single" w:sz="4" w:space="0" w:color="auto"/>
            </w:tcBorders>
            <w:shd w:val="clear" w:color="auto" w:fill="auto"/>
            <w:noWrap/>
            <w:hideMark/>
          </w:tcPr>
          <w:p w14:paraId="36564F08"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6AEF9976" w14:textId="77777777" w:rsidTr="00CC7268">
        <w:trPr>
          <w:trHeight w:val="300"/>
        </w:trPr>
        <w:tc>
          <w:tcPr>
            <w:tcW w:w="278" w:type="dxa"/>
            <w:tcBorders>
              <w:top w:val="nil"/>
              <w:left w:val="nil"/>
              <w:bottom w:val="nil"/>
              <w:right w:val="single" w:sz="4" w:space="0" w:color="auto"/>
            </w:tcBorders>
            <w:shd w:val="clear" w:color="auto" w:fill="auto"/>
            <w:noWrap/>
            <w:hideMark/>
          </w:tcPr>
          <w:p w14:paraId="55E10E0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35E4F8D1"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noWrap/>
            <w:hideMark/>
          </w:tcPr>
          <w:p w14:paraId="2C2A3993"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156B8014"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04DF34A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01F312EE" w14:textId="77777777" w:rsidR="00F9103C" w:rsidRDefault="00F9103C">
            <w:pPr>
              <w:rPr>
                <w:rFonts w:ascii="Calibri" w:hAnsi="Calibri" w:cs="Calibri"/>
                <w:color w:val="000000"/>
                <w:sz w:val="22"/>
                <w:szCs w:val="22"/>
              </w:rPr>
            </w:pPr>
            <w:r>
              <w:rPr>
                <w:rFonts w:ascii="Calibri" w:hAnsi="Calibri" w:cs="Calibri"/>
                <w:color w:val="000000"/>
                <w:sz w:val="22"/>
                <w:szCs w:val="22"/>
              </w:rPr>
              <w:t>PER~IC~MASS TRANSITION CUSTOMER</w:t>
            </w:r>
          </w:p>
        </w:tc>
        <w:tc>
          <w:tcPr>
            <w:tcW w:w="4680" w:type="dxa"/>
            <w:tcBorders>
              <w:top w:val="nil"/>
              <w:left w:val="nil"/>
              <w:bottom w:val="single" w:sz="4" w:space="0" w:color="auto"/>
              <w:right w:val="single" w:sz="4" w:space="0" w:color="auto"/>
            </w:tcBorders>
            <w:shd w:val="clear" w:color="auto" w:fill="auto"/>
            <w:noWrap/>
            <w:hideMark/>
          </w:tcPr>
          <w:p w14:paraId="6529F366"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3E6DED87"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81D3896" w14:textId="77777777" w:rsidR="00F9103C" w:rsidRDefault="00F9103C">
            <w:pPr>
              <w:rPr>
                <w:rFonts w:ascii="Calibri" w:hAnsi="Calibri" w:cs="Calibri"/>
                <w:color w:val="000000"/>
                <w:sz w:val="22"/>
                <w:szCs w:val="22"/>
              </w:rPr>
            </w:pPr>
            <w:r>
              <w:rPr>
                <w:rFonts w:ascii="Calibri" w:hAnsi="Calibri" w:cs="Calibri"/>
                <w:color w:val="000000"/>
                <w:sz w:val="22"/>
                <w:szCs w:val="22"/>
              </w:rPr>
              <w:t>N1~BT~MASS TRANSITION CUSTOMER</w:t>
            </w:r>
          </w:p>
        </w:tc>
        <w:tc>
          <w:tcPr>
            <w:tcW w:w="4680" w:type="dxa"/>
            <w:tcBorders>
              <w:top w:val="nil"/>
              <w:left w:val="nil"/>
              <w:bottom w:val="single" w:sz="4" w:space="0" w:color="auto"/>
              <w:right w:val="single" w:sz="4" w:space="0" w:color="auto"/>
            </w:tcBorders>
            <w:shd w:val="clear" w:color="auto" w:fill="auto"/>
            <w:noWrap/>
            <w:hideMark/>
          </w:tcPr>
          <w:p w14:paraId="7410AA9B"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483C390D" w14:textId="77777777" w:rsidTr="00CC7268">
        <w:trPr>
          <w:trHeight w:val="600"/>
        </w:trPr>
        <w:tc>
          <w:tcPr>
            <w:tcW w:w="278" w:type="dxa"/>
            <w:tcBorders>
              <w:top w:val="nil"/>
              <w:left w:val="nil"/>
              <w:bottom w:val="nil"/>
              <w:right w:val="single" w:sz="4" w:space="0" w:color="auto"/>
            </w:tcBorders>
            <w:shd w:val="clear" w:color="auto" w:fill="auto"/>
            <w:noWrap/>
            <w:hideMark/>
          </w:tcPr>
          <w:p w14:paraId="1A3E19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hideMark/>
          </w:tcPr>
          <w:p w14:paraId="5B59AC77"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680" w:type="dxa"/>
            <w:tcBorders>
              <w:top w:val="nil"/>
              <w:left w:val="nil"/>
              <w:bottom w:val="single" w:sz="4" w:space="0" w:color="auto"/>
              <w:right w:val="single" w:sz="4" w:space="0" w:color="auto"/>
            </w:tcBorders>
            <w:shd w:val="clear" w:color="auto" w:fill="auto"/>
            <w:noWrap/>
            <w:hideMark/>
          </w:tcPr>
          <w:p w14:paraId="1A3A4380"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674C402B"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4965805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5FA450D"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680" w:type="dxa"/>
            <w:tcBorders>
              <w:top w:val="nil"/>
              <w:left w:val="nil"/>
              <w:bottom w:val="single" w:sz="4" w:space="0" w:color="auto"/>
              <w:right w:val="single" w:sz="4" w:space="0" w:color="auto"/>
            </w:tcBorders>
            <w:shd w:val="clear" w:color="auto" w:fill="auto"/>
            <w:noWrap/>
            <w:hideMark/>
          </w:tcPr>
          <w:p w14:paraId="7D37F8AF"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2E85ACFD"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468F5B"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680" w:type="dxa"/>
            <w:tcBorders>
              <w:top w:val="nil"/>
              <w:left w:val="nil"/>
              <w:bottom w:val="single" w:sz="4" w:space="0" w:color="auto"/>
              <w:right w:val="single" w:sz="4" w:space="0" w:color="auto"/>
            </w:tcBorders>
            <w:shd w:val="clear" w:color="auto" w:fill="auto"/>
            <w:hideMark/>
          </w:tcPr>
          <w:p w14:paraId="74F678D0"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4C198DBE" w14:textId="77777777" w:rsidTr="00CC7268">
        <w:trPr>
          <w:trHeight w:val="300"/>
        </w:trPr>
        <w:tc>
          <w:tcPr>
            <w:tcW w:w="278" w:type="dxa"/>
            <w:tcBorders>
              <w:top w:val="nil"/>
              <w:left w:val="nil"/>
              <w:bottom w:val="nil"/>
              <w:right w:val="single" w:sz="4" w:space="0" w:color="auto"/>
            </w:tcBorders>
            <w:shd w:val="clear" w:color="auto" w:fill="auto"/>
            <w:noWrap/>
            <w:hideMark/>
          </w:tcPr>
          <w:p w14:paraId="594A2F4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0E0416E0"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noWrap/>
            <w:hideMark/>
          </w:tcPr>
          <w:p w14:paraId="4DEE5AAD"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353B0D13" w14:textId="77777777" w:rsidTr="00CC7268">
        <w:trPr>
          <w:trHeight w:val="300"/>
        </w:trPr>
        <w:tc>
          <w:tcPr>
            <w:tcW w:w="278" w:type="dxa"/>
            <w:tcBorders>
              <w:top w:val="nil"/>
              <w:left w:val="nil"/>
              <w:bottom w:val="nil"/>
              <w:right w:val="single" w:sz="4" w:space="0" w:color="auto"/>
            </w:tcBorders>
            <w:shd w:val="clear" w:color="auto" w:fill="auto"/>
            <w:noWrap/>
            <w:hideMark/>
          </w:tcPr>
          <w:p w14:paraId="0B5F854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6A887A56"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680" w:type="dxa"/>
            <w:tcBorders>
              <w:top w:val="nil"/>
              <w:left w:val="nil"/>
              <w:bottom w:val="single" w:sz="4" w:space="0" w:color="auto"/>
              <w:right w:val="single" w:sz="4" w:space="0" w:color="auto"/>
            </w:tcBorders>
            <w:shd w:val="clear" w:color="auto" w:fill="auto"/>
            <w:noWrap/>
            <w:hideMark/>
          </w:tcPr>
          <w:p w14:paraId="10CA2005"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4B0C684D" w14:textId="77777777" w:rsidTr="00CC7268">
        <w:trPr>
          <w:trHeight w:val="300"/>
        </w:trPr>
        <w:tc>
          <w:tcPr>
            <w:tcW w:w="278" w:type="dxa"/>
            <w:tcBorders>
              <w:top w:val="nil"/>
              <w:left w:val="nil"/>
              <w:bottom w:val="nil"/>
              <w:right w:val="single" w:sz="4" w:space="0" w:color="auto"/>
            </w:tcBorders>
            <w:shd w:val="clear" w:color="auto" w:fill="auto"/>
            <w:noWrap/>
            <w:hideMark/>
          </w:tcPr>
          <w:p w14:paraId="357160A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995BCD6"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noWrap/>
            <w:hideMark/>
          </w:tcPr>
          <w:p w14:paraId="607A333C"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246DAD60" w14:textId="77777777" w:rsidTr="00CC7268">
        <w:trPr>
          <w:trHeight w:val="300"/>
        </w:trPr>
        <w:tc>
          <w:tcPr>
            <w:tcW w:w="278" w:type="dxa"/>
            <w:tcBorders>
              <w:top w:val="nil"/>
              <w:left w:val="nil"/>
              <w:bottom w:val="nil"/>
              <w:right w:val="single" w:sz="4" w:space="0" w:color="auto"/>
            </w:tcBorders>
            <w:shd w:val="clear" w:color="auto" w:fill="auto"/>
            <w:noWrap/>
            <w:hideMark/>
          </w:tcPr>
          <w:p w14:paraId="360A34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40818DC0"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noWrap/>
            <w:hideMark/>
          </w:tcPr>
          <w:p w14:paraId="4527D6F1"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7B269CDA" w14:textId="77777777" w:rsidTr="00CC7268">
        <w:trPr>
          <w:trHeight w:val="300"/>
        </w:trPr>
        <w:tc>
          <w:tcPr>
            <w:tcW w:w="278" w:type="dxa"/>
            <w:tcBorders>
              <w:top w:val="nil"/>
              <w:left w:val="nil"/>
              <w:bottom w:val="nil"/>
              <w:right w:val="single" w:sz="4" w:space="0" w:color="auto"/>
            </w:tcBorders>
            <w:shd w:val="clear" w:color="auto" w:fill="auto"/>
            <w:noWrap/>
            <w:hideMark/>
          </w:tcPr>
          <w:p w14:paraId="1EA0FCD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21108A17" w14:textId="77777777" w:rsidR="00F9103C" w:rsidRDefault="00F9103C">
            <w:pPr>
              <w:rPr>
                <w:rFonts w:ascii="Calibri" w:hAnsi="Calibri" w:cs="Calibri"/>
                <w:color w:val="000000"/>
                <w:sz w:val="22"/>
                <w:szCs w:val="22"/>
              </w:rPr>
            </w:pPr>
            <w:r>
              <w:rPr>
                <w:rFonts w:ascii="Calibri" w:hAnsi="Calibri" w:cs="Calibri"/>
                <w:color w:val="000000"/>
                <w:sz w:val="22"/>
                <w:szCs w:val="22"/>
              </w:rPr>
              <w:t>REF~1W~~1234567890</w:t>
            </w:r>
          </w:p>
        </w:tc>
        <w:tc>
          <w:tcPr>
            <w:tcW w:w="4680" w:type="dxa"/>
            <w:tcBorders>
              <w:top w:val="nil"/>
              <w:left w:val="nil"/>
              <w:bottom w:val="single" w:sz="4" w:space="0" w:color="auto"/>
              <w:right w:val="single" w:sz="4" w:space="0" w:color="auto"/>
            </w:tcBorders>
            <w:shd w:val="clear" w:color="auto" w:fill="auto"/>
            <w:noWrap/>
            <w:hideMark/>
          </w:tcPr>
          <w:p w14:paraId="128E60DC"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534C95D6" w14:textId="77777777" w:rsidTr="00CC7268">
        <w:trPr>
          <w:trHeight w:val="300"/>
        </w:trPr>
        <w:tc>
          <w:tcPr>
            <w:tcW w:w="278" w:type="dxa"/>
            <w:tcBorders>
              <w:top w:val="nil"/>
              <w:left w:val="nil"/>
              <w:bottom w:val="nil"/>
              <w:right w:val="single" w:sz="4" w:space="0" w:color="auto"/>
            </w:tcBorders>
            <w:shd w:val="clear" w:color="auto" w:fill="auto"/>
            <w:noWrap/>
            <w:hideMark/>
          </w:tcPr>
          <w:p w14:paraId="135C5B9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932AE8F"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085F83B6"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5EFE669F" w14:textId="77777777" w:rsidTr="00CC7268">
        <w:trPr>
          <w:trHeight w:val="300"/>
        </w:trPr>
        <w:tc>
          <w:tcPr>
            <w:tcW w:w="278" w:type="dxa"/>
            <w:tcBorders>
              <w:top w:val="nil"/>
              <w:left w:val="nil"/>
              <w:bottom w:val="nil"/>
              <w:right w:val="nil"/>
            </w:tcBorders>
            <w:shd w:val="clear" w:color="auto" w:fill="auto"/>
            <w:noWrap/>
            <w:hideMark/>
          </w:tcPr>
          <w:p w14:paraId="3C1D1FD7" w14:textId="77777777" w:rsidR="00F9103C" w:rsidRDefault="00F9103C">
            <w:pPr>
              <w:rPr>
                <w:rFonts w:ascii="Calibri" w:hAnsi="Calibri" w:cs="Calibri"/>
                <w:color w:val="000000"/>
                <w:sz w:val="22"/>
                <w:szCs w:val="22"/>
              </w:rPr>
            </w:pPr>
          </w:p>
        </w:tc>
        <w:tc>
          <w:tcPr>
            <w:tcW w:w="4237" w:type="dxa"/>
            <w:tcBorders>
              <w:top w:val="nil"/>
              <w:left w:val="single" w:sz="4" w:space="0" w:color="auto"/>
              <w:bottom w:val="single" w:sz="4" w:space="0" w:color="auto"/>
              <w:right w:val="single" w:sz="4" w:space="0" w:color="auto"/>
            </w:tcBorders>
            <w:shd w:val="clear" w:color="auto" w:fill="auto"/>
            <w:noWrap/>
            <w:hideMark/>
          </w:tcPr>
          <w:p w14:paraId="445B4090" w14:textId="77777777" w:rsidR="00F9103C" w:rsidRDefault="00F9103C">
            <w:pPr>
              <w:rPr>
                <w:rFonts w:ascii="Calibri" w:hAnsi="Calibri" w:cs="Calibri"/>
                <w:color w:val="000000"/>
                <w:sz w:val="22"/>
                <w:szCs w:val="22"/>
              </w:rPr>
            </w:pPr>
            <w:r>
              <w:rPr>
                <w:rFonts w:ascii="Calibri" w:hAnsi="Calibri" w:cs="Calibri"/>
                <w:color w:val="000000"/>
                <w:sz w:val="22"/>
                <w:szCs w:val="22"/>
              </w:rPr>
              <w:t>DTM~MRR~20090513</w:t>
            </w:r>
          </w:p>
        </w:tc>
        <w:tc>
          <w:tcPr>
            <w:tcW w:w="4680" w:type="dxa"/>
            <w:tcBorders>
              <w:top w:val="nil"/>
              <w:left w:val="nil"/>
              <w:bottom w:val="single" w:sz="4" w:space="0" w:color="auto"/>
              <w:right w:val="single" w:sz="4" w:space="0" w:color="auto"/>
            </w:tcBorders>
            <w:shd w:val="clear" w:color="auto" w:fill="auto"/>
            <w:hideMark/>
          </w:tcPr>
          <w:p w14:paraId="7BC8BCC2"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44BD1A12"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60B3BD3F"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6A7011C5" w14:textId="77777777" w:rsidR="00F9103C" w:rsidRDefault="00F9103C">
            <w:pPr>
              <w:rPr>
                <w:rFonts w:ascii="Calibri" w:hAnsi="Calibri" w:cs="Calibri"/>
                <w:color w:val="000000"/>
                <w:sz w:val="22"/>
                <w:szCs w:val="22"/>
              </w:rPr>
            </w:pPr>
            <w:r>
              <w:rPr>
                <w:rFonts w:ascii="Calibri" w:hAnsi="Calibri" w:cs="Calibri"/>
                <w:color w:val="000000"/>
                <w:sz w:val="22"/>
                <w:szCs w:val="22"/>
              </w:rPr>
              <w:t>DTM~656~20090513</w:t>
            </w:r>
          </w:p>
        </w:tc>
        <w:tc>
          <w:tcPr>
            <w:tcW w:w="4680" w:type="dxa"/>
            <w:tcBorders>
              <w:top w:val="nil"/>
              <w:left w:val="nil"/>
              <w:bottom w:val="single" w:sz="4" w:space="0" w:color="auto"/>
              <w:right w:val="single" w:sz="4" w:space="0" w:color="auto"/>
            </w:tcBorders>
            <w:shd w:val="clear" w:color="auto" w:fill="auto"/>
            <w:hideMark/>
          </w:tcPr>
          <w:p w14:paraId="6866A461"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6897FDAE"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59DEF8B" w14:textId="77777777" w:rsidR="00F9103C" w:rsidRDefault="00F9103C">
            <w:pPr>
              <w:rPr>
                <w:rFonts w:ascii="Calibri" w:hAnsi="Calibri" w:cs="Calibri"/>
                <w:color w:val="000000"/>
                <w:sz w:val="22"/>
                <w:szCs w:val="22"/>
              </w:rPr>
            </w:pPr>
            <w:r>
              <w:rPr>
                <w:rFonts w:ascii="Calibri" w:hAnsi="Calibri" w:cs="Calibri"/>
                <w:color w:val="000000"/>
                <w:sz w:val="22"/>
                <w:szCs w:val="22"/>
              </w:rPr>
              <w:t>SE~21~000000001</w:t>
            </w:r>
          </w:p>
        </w:tc>
        <w:tc>
          <w:tcPr>
            <w:tcW w:w="4680" w:type="dxa"/>
            <w:tcBorders>
              <w:top w:val="nil"/>
              <w:left w:val="nil"/>
              <w:bottom w:val="single" w:sz="4" w:space="0" w:color="auto"/>
              <w:right w:val="single" w:sz="4" w:space="0" w:color="auto"/>
            </w:tcBorders>
            <w:shd w:val="clear" w:color="auto" w:fill="auto"/>
            <w:hideMark/>
          </w:tcPr>
          <w:p w14:paraId="36FB7A84"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9EBF359" w14:textId="77777777" w:rsidR="00F9103C" w:rsidRPr="00987746" w:rsidRDefault="00F9103C" w:rsidP="00987746">
      <w:pPr>
        <w:pStyle w:val="NoSpacing"/>
        <w:rPr>
          <w:snapToGrid w:val="0"/>
        </w:rPr>
      </w:pPr>
    </w:p>
    <w:p w14:paraId="5BE36FD4" w14:textId="77777777" w:rsidR="00987746" w:rsidRDefault="00987746" w:rsidP="007B5C5E">
      <w:pPr>
        <w:tabs>
          <w:tab w:val="right" w:pos="1800"/>
          <w:tab w:val="left" w:pos="2160"/>
        </w:tabs>
        <w:rPr>
          <w:rFonts w:ascii="Calibri" w:hAnsi="Calibri"/>
          <w:b/>
          <w:bCs/>
          <w:snapToGrid w:val="0"/>
          <w:sz w:val="22"/>
          <w:szCs w:val="22"/>
        </w:rPr>
      </w:pPr>
    </w:p>
    <w:p w14:paraId="3F45F155" w14:textId="77777777" w:rsidR="00F9103C" w:rsidRDefault="00F9103C" w:rsidP="00F9103C">
      <w:pPr>
        <w:pStyle w:val="NoSpacing"/>
        <w:rPr>
          <w:snapToGrid w:val="0"/>
        </w:rPr>
      </w:pPr>
      <w:r>
        <w:rPr>
          <w:b/>
          <w:bCs/>
          <w:snapToGrid w:val="0"/>
        </w:rPr>
        <w:br w:type="page"/>
      </w:r>
      <w:r>
        <w:rPr>
          <w:snapToGrid w:val="0"/>
        </w:rPr>
        <w:lastRenderedPageBreak/>
        <w:t xml:space="preserve">814_03 Example #5 of </w:t>
      </w:r>
      <w:ins w:id="23" w:author="MCT" w:date="2023-03-22T12:53:00Z">
        <w:r w:rsidR="00E20EDE">
          <w:rPr>
            <w:snapToGrid w:val="0"/>
          </w:rPr>
          <w:t>12</w:t>
        </w:r>
      </w:ins>
      <w:del w:id="24" w:author="MCT" w:date="2023-03-22T12:53:00Z">
        <w:r w:rsidDel="00E20EDE">
          <w:rPr>
            <w:snapToGrid w:val="0"/>
          </w:rPr>
          <w:delText>10</w:delText>
        </w:r>
      </w:del>
    </w:p>
    <w:p w14:paraId="79481122" w14:textId="77777777" w:rsidR="00F9103C" w:rsidRDefault="00F9103C" w:rsidP="007B5C5E">
      <w:pPr>
        <w:tabs>
          <w:tab w:val="right" w:pos="1800"/>
          <w:tab w:val="left" w:pos="2160"/>
        </w:tabs>
        <w:rPr>
          <w:rFonts w:ascii="Calibri" w:hAnsi="Calibri"/>
          <w:b/>
          <w:bCs/>
          <w:snapToGrid w:val="0"/>
          <w:sz w:val="22"/>
          <w:szCs w:val="22"/>
        </w:rPr>
      </w:pPr>
      <w:r w:rsidRPr="00F9103C">
        <w:rPr>
          <w:rFonts w:ascii="Calibri" w:eastAsia="Calibri" w:hAnsi="Calibri"/>
          <w:snapToGrid w:val="0"/>
          <w:sz w:val="22"/>
          <w:szCs w:val="22"/>
        </w:rPr>
        <w:t>Acquisit</w:t>
      </w:r>
      <w:r>
        <w:rPr>
          <w:rFonts w:ascii="Calibri" w:eastAsia="Calibri" w:hAnsi="Calibri"/>
          <w:snapToGrid w:val="0"/>
          <w:sz w:val="22"/>
          <w:szCs w:val="22"/>
        </w:rPr>
        <w:t>ion Transfer Request from ERCOT</w:t>
      </w:r>
      <w:r w:rsidRPr="00F9103C">
        <w:rPr>
          <w:rFonts w:ascii="Calibri" w:eastAsia="Calibri" w:hAnsi="Calibri"/>
          <w:snapToGrid w:val="0"/>
          <w:sz w:val="22"/>
          <w:szCs w:val="22"/>
        </w:rPr>
        <w:t xml:space="preserve"> - ERCOT to TDSP– FOR USE In ‘IOU’ MARKET ONLY  </w:t>
      </w:r>
    </w:p>
    <w:tbl>
      <w:tblPr>
        <w:tblW w:w="9195" w:type="dxa"/>
        <w:tblInd w:w="93" w:type="dxa"/>
        <w:tblLayout w:type="fixed"/>
        <w:tblLook w:val="04A0" w:firstRow="1" w:lastRow="0" w:firstColumn="1" w:lastColumn="0" w:noHBand="0" w:noVBand="1"/>
      </w:tblPr>
      <w:tblGrid>
        <w:gridCol w:w="457"/>
        <w:gridCol w:w="4148"/>
        <w:gridCol w:w="4590"/>
      </w:tblGrid>
      <w:tr w:rsidR="00F9103C" w14:paraId="3BE8DB9C" w14:textId="77777777" w:rsidTr="0080410D">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CC63B9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for Acquisition Transfer Valid</w:t>
            </w:r>
          </w:p>
        </w:tc>
      </w:tr>
      <w:tr w:rsidR="00F9103C" w14:paraId="01F7F609"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DBBA6"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E54B030"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24FBC4CC" w14:textId="77777777" w:rsidTr="0080410D">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A66D85"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BGN~13~201207101201001~20120710~~~20120710195653~AQ~3</w:t>
            </w:r>
          </w:p>
        </w:tc>
        <w:tc>
          <w:tcPr>
            <w:tcW w:w="4590" w:type="dxa"/>
            <w:tcBorders>
              <w:top w:val="nil"/>
              <w:left w:val="nil"/>
              <w:bottom w:val="single" w:sz="4" w:space="0" w:color="auto"/>
              <w:right w:val="single" w:sz="4" w:space="0" w:color="auto"/>
            </w:tcBorders>
            <w:shd w:val="clear" w:color="auto" w:fill="auto"/>
            <w:hideMark/>
          </w:tcPr>
          <w:p w14:paraId="2BC44E47"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w:t>
            </w:r>
            <w:r w:rsidR="00CC7268">
              <w:rPr>
                <w:rFonts w:ascii="Calibri" w:hAnsi="Calibri" w:cs="Calibri"/>
                <w:color w:val="000000"/>
                <w:sz w:val="22"/>
                <w:szCs w:val="22"/>
              </w:rPr>
              <w:t>Acquisition</w:t>
            </w:r>
            <w:r>
              <w:rPr>
                <w:rFonts w:ascii="Calibri" w:hAnsi="Calibri" w:cs="Calibri"/>
                <w:color w:val="000000"/>
                <w:sz w:val="22"/>
                <w:szCs w:val="22"/>
              </w:rPr>
              <w:t xml:space="preserve"> Transfer, SET Transaction Number </w:t>
            </w:r>
          </w:p>
        </w:tc>
      </w:tr>
      <w:tr w:rsidR="00F9103C" w14:paraId="45EEE59E"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B99921" w14:textId="77777777" w:rsidR="00F9103C" w:rsidRDefault="00F9103C">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10346AB9"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3D7BB47C"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EBB0E4"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04EE1A83" w14:textId="77777777" w:rsidR="00F9103C" w:rsidRDefault="00F9103C">
            <w:pPr>
              <w:rPr>
                <w:rFonts w:ascii="Calibri" w:hAnsi="Calibri" w:cs="Calibri"/>
                <w:color w:val="000000"/>
                <w:sz w:val="22"/>
                <w:szCs w:val="22"/>
              </w:rPr>
            </w:pPr>
            <w:r>
              <w:rPr>
                <w:rFonts w:ascii="Calibri" w:hAnsi="Calibri" w:cs="Calibri"/>
                <w:color w:val="000000"/>
                <w:sz w:val="22"/>
                <w:szCs w:val="22"/>
              </w:rPr>
              <w:t>ERCOT Name and DUNS Number, Sender</w:t>
            </w:r>
          </w:p>
        </w:tc>
      </w:tr>
      <w:tr w:rsidR="00F9103C" w14:paraId="6A32B4A5"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C7C8EB"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0473D157"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7A622299"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0711"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hideMark/>
          </w:tcPr>
          <w:p w14:paraId="2AA0EAF2"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71B6DA49" w14:textId="77777777" w:rsidTr="0080410D">
        <w:trPr>
          <w:trHeight w:val="300"/>
        </w:trPr>
        <w:tc>
          <w:tcPr>
            <w:tcW w:w="457" w:type="dxa"/>
            <w:tcBorders>
              <w:top w:val="nil"/>
              <w:left w:val="nil"/>
              <w:bottom w:val="nil"/>
              <w:right w:val="single" w:sz="4" w:space="0" w:color="auto"/>
            </w:tcBorders>
            <w:shd w:val="clear" w:color="auto" w:fill="auto"/>
            <w:hideMark/>
          </w:tcPr>
          <w:p w14:paraId="21D63BDF"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32C3B041"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184D8A14"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376EB11F" w14:textId="77777777" w:rsidTr="0080410D">
        <w:trPr>
          <w:trHeight w:val="360"/>
        </w:trPr>
        <w:tc>
          <w:tcPr>
            <w:tcW w:w="457" w:type="dxa"/>
            <w:tcBorders>
              <w:top w:val="nil"/>
              <w:left w:val="nil"/>
              <w:bottom w:val="single" w:sz="4" w:space="0" w:color="auto"/>
              <w:right w:val="nil"/>
            </w:tcBorders>
            <w:shd w:val="clear" w:color="auto" w:fill="auto"/>
            <w:hideMark/>
          </w:tcPr>
          <w:p w14:paraId="0EE1052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single" w:sz="4" w:space="0" w:color="auto"/>
              <w:bottom w:val="single" w:sz="4" w:space="0" w:color="auto"/>
              <w:right w:val="single" w:sz="4" w:space="0" w:color="auto"/>
            </w:tcBorders>
            <w:shd w:val="clear" w:color="auto" w:fill="auto"/>
            <w:hideMark/>
          </w:tcPr>
          <w:p w14:paraId="698E77F6"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hideMark/>
          </w:tcPr>
          <w:p w14:paraId="199D0252"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191E3F4E"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DC7FB"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590" w:type="dxa"/>
            <w:tcBorders>
              <w:top w:val="nil"/>
              <w:left w:val="nil"/>
              <w:bottom w:val="single" w:sz="4" w:space="0" w:color="auto"/>
              <w:right w:val="single" w:sz="4" w:space="0" w:color="auto"/>
            </w:tcBorders>
            <w:shd w:val="clear" w:color="auto" w:fill="auto"/>
            <w:hideMark/>
          </w:tcPr>
          <w:p w14:paraId="563DBA3B"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0B8DCE4B" w14:textId="77777777" w:rsidTr="0080410D">
        <w:trPr>
          <w:trHeight w:val="300"/>
        </w:trPr>
        <w:tc>
          <w:tcPr>
            <w:tcW w:w="457" w:type="dxa"/>
            <w:tcBorders>
              <w:top w:val="nil"/>
              <w:left w:val="nil"/>
              <w:bottom w:val="nil"/>
              <w:right w:val="single" w:sz="4" w:space="0" w:color="auto"/>
            </w:tcBorders>
            <w:shd w:val="clear" w:color="auto" w:fill="auto"/>
            <w:hideMark/>
          </w:tcPr>
          <w:p w14:paraId="386F4CF5"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20E820A2"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0438A13A"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14F0903E" w14:textId="77777777" w:rsidTr="0080410D">
        <w:trPr>
          <w:trHeight w:val="300"/>
        </w:trPr>
        <w:tc>
          <w:tcPr>
            <w:tcW w:w="457" w:type="dxa"/>
            <w:tcBorders>
              <w:top w:val="nil"/>
              <w:left w:val="nil"/>
              <w:bottom w:val="nil"/>
              <w:right w:val="single" w:sz="4" w:space="0" w:color="auto"/>
            </w:tcBorders>
            <w:shd w:val="clear" w:color="auto" w:fill="auto"/>
            <w:hideMark/>
          </w:tcPr>
          <w:p w14:paraId="5A2FCAC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7682B1E4"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0EEF7F3A"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57A0C2AB" w14:textId="77777777" w:rsidTr="0080410D">
        <w:trPr>
          <w:trHeight w:val="300"/>
        </w:trPr>
        <w:tc>
          <w:tcPr>
            <w:tcW w:w="457" w:type="dxa"/>
            <w:tcBorders>
              <w:top w:val="nil"/>
              <w:left w:val="nil"/>
              <w:bottom w:val="nil"/>
              <w:right w:val="single" w:sz="4" w:space="0" w:color="auto"/>
            </w:tcBorders>
            <w:shd w:val="clear" w:color="auto" w:fill="auto"/>
            <w:hideMark/>
          </w:tcPr>
          <w:p w14:paraId="6BDA488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301D511D" w14:textId="77777777" w:rsidR="00F9103C" w:rsidRDefault="00F9103C">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6FBD98EE"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71D886EC" w14:textId="77777777" w:rsidTr="0080410D">
        <w:trPr>
          <w:trHeight w:val="300"/>
        </w:trPr>
        <w:tc>
          <w:tcPr>
            <w:tcW w:w="457" w:type="dxa"/>
            <w:tcBorders>
              <w:top w:val="nil"/>
              <w:left w:val="nil"/>
              <w:bottom w:val="nil"/>
              <w:right w:val="single" w:sz="4" w:space="0" w:color="auto"/>
            </w:tcBorders>
            <w:shd w:val="clear" w:color="auto" w:fill="auto"/>
            <w:hideMark/>
          </w:tcPr>
          <w:p w14:paraId="4D58FCA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69E16709"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073AB258"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77E5DF8E" w14:textId="77777777" w:rsidTr="0080410D">
        <w:trPr>
          <w:trHeight w:val="300"/>
        </w:trPr>
        <w:tc>
          <w:tcPr>
            <w:tcW w:w="457" w:type="dxa"/>
            <w:tcBorders>
              <w:top w:val="nil"/>
              <w:left w:val="nil"/>
              <w:bottom w:val="nil"/>
              <w:right w:val="single" w:sz="4" w:space="0" w:color="auto"/>
            </w:tcBorders>
            <w:shd w:val="clear" w:color="auto" w:fill="auto"/>
            <w:hideMark/>
          </w:tcPr>
          <w:p w14:paraId="1ABD0B5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6168C8F8"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0BF2AD0F"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6CB890DC" w14:textId="77777777" w:rsidTr="0080410D">
        <w:trPr>
          <w:trHeight w:val="300"/>
        </w:trPr>
        <w:tc>
          <w:tcPr>
            <w:tcW w:w="457" w:type="dxa"/>
            <w:tcBorders>
              <w:top w:val="nil"/>
              <w:left w:val="nil"/>
              <w:bottom w:val="nil"/>
              <w:right w:val="single" w:sz="4" w:space="0" w:color="auto"/>
            </w:tcBorders>
            <w:shd w:val="clear" w:color="auto" w:fill="auto"/>
            <w:hideMark/>
          </w:tcPr>
          <w:p w14:paraId="48BE32E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43B3024F" w14:textId="77777777" w:rsidR="00F9103C" w:rsidRDefault="00F9103C">
            <w:pPr>
              <w:rPr>
                <w:rFonts w:ascii="Calibri" w:hAnsi="Calibri" w:cs="Calibri"/>
                <w:color w:val="000000"/>
                <w:sz w:val="22"/>
                <w:szCs w:val="22"/>
              </w:rPr>
            </w:pPr>
            <w:r>
              <w:rPr>
                <w:rFonts w:ascii="Calibri" w:hAnsi="Calibri" w:cs="Calibri"/>
                <w:color w:val="000000"/>
                <w:sz w:val="22"/>
                <w:szCs w:val="22"/>
              </w:rPr>
              <w:t>DTM~MRR~20120724</w:t>
            </w:r>
          </w:p>
        </w:tc>
        <w:tc>
          <w:tcPr>
            <w:tcW w:w="4590" w:type="dxa"/>
            <w:tcBorders>
              <w:top w:val="nil"/>
              <w:left w:val="nil"/>
              <w:bottom w:val="single" w:sz="4" w:space="0" w:color="auto"/>
              <w:right w:val="single" w:sz="4" w:space="0" w:color="auto"/>
            </w:tcBorders>
            <w:shd w:val="clear" w:color="auto" w:fill="auto"/>
            <w:hideMark/>
          </w:tcPr>
          <w:p w14:paraId="456C745B"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411B0B61" w14:textId="77777777" w:rsidTr="0080410D">
        <w:trPr>
          <w:trHeight w:val="300"/>
        </w:trPr>
        <w:tc>
          <w:tcPr>
            <w:tcW w:w="457" w:type="dxa"/>
            <w:tcBorders>
              <w:top w:val="nil"/>
              <w:left w:val="nil"/>
              <w:bottom w:val="single" w:sz="4" w:space="0" w:color="auto"/>
              <w:right w:val="single" w:sz="4" w:space="0" w:color="auto"/>
            </w:tcBorders>
            <w:shd w:val="clear" w:color="auto" w:fill="auto"/>
            <w:hideMark/>
          </w:tcPr>
          <w:p w14:paraId="7F9A44E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5C522ADB"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574304C6"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4F42A419"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904DD9" w14:textId="77777777" w:rsidR="00F9103C" w:rsidRDefault="00F9103C">
            <w:pPr>
              <w:rPr>
                <w:rFonts w:ascii="Calibri" w:hAnsi="Calibri" w:cs="Calibri"/>
                <w:color w:val="000000"/>
                <w:sz w:val="22"/>
                <w:szCs w:val="22"/>
              </w:rPr>
            </w:pPr>
            <w:r>
              <w:rPr>
                <w:rFonts w:ascii="Calibri" w:hAnsi="Calibri" w:cs="Calibri"/>
                <w:color w:val="000000"/>
                <w:sz w:val="22"/>
                <w:szCs w:val="22"/>
              </w:rPr>
              <w:t>SE~17~000000001</w:t>
            </w:r>
          </w:p>
        </w:tc>
        <w:tc>
          <w:tcPr>
            <w:tcW w:w="4590" w:type="dxa"/>
            <w:tcBorders>
              <w:top w:val="nil"/>
              <w:left w:val="nil"/>
              <w:bottom w:val="single" w:sz="4" w:space="0" w:color="auto"/>
              <w:right w:val="single" w:sz="4" w:space="0" w:color="auto"/>
            </w:tcBorders>
            <w:shd w:val="clear" w:color="auto" w:fill="auto"/>
            <w:hideMark/>
          </w:tcPr>
          <w:p w14:paraId="4C074DDB"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A9E2F3E" w14:textId="77777777" w:rsidR="00F9103C" w:rsidRDefault="00F9103C" w:rsidP="007B5C5E">
      <w:pPr>
        <w:tabs>
          <w:tab w:val="right" w:pos="1800"/>
          <w:tab w:val="left" w:pos="2160"/>
        </w:tabs>
        <w:rPr>
          <w:rFonts w:ascii="Calibri" w:hAnsi="Calibri"/>
          <w:b/>
          <w:bCs/>
          <w:snapToGrid w:val="0"/>
          <w:sz w:val="22"/>
          <w:szCs w:val="22"/>
        </w:rPr>
      </w:pPr>
    </w:p>
    <w:p w14:paraId="31874766" w14:textId="77777777" w:rsidR="00F9103C" w:rsidRDefault="00F9103C" w:rsidP="007B5C5E">
      <w:pPr>
        <w:tabs>
          <w:tab w:val="right" w:pos="1800"/>
          <w:tab w:val="left" w:pos="2160"/>
        </w:tabs>
        <w:rPr>
          <w:rFonts w:ascii="Calibri" w:hAnsi="Calibri"/>
          <w:b/>
          <w:bCs/>
          <w:snapToGrid w:val="0"/>
          <w:sz w:val="22"/>
          <w:szCs w:val="22"/>
        </w:rPr>
      </w:pPr>
      <w:r>
        <w:rPr>
          <w:rFonts w:ascii="Calibri" w:hAnsi="Calibri"/>
          <w:b/>
          <w:bCs/>
          <w:snapToGrid w:val="0"/>
          <w:sz w:val="22"/>
          <w:szCs w:val="22"/>
        </w:rPr>
        <w:br w:type="page"/>
      </w:r>
    </w:p>
    <w:p w14:paraId="2DCAE0C8" w14:textId="77777777" w:rsidR="00F9103C" w:rsidRDefault="00F9103C" w:rsidP="00F9103C">
      <w:pPr>
        <w:pStyle w:val="NoSpacing"/>
        <w:rPr>
          <w:snapToGrid w:val="0"/>
        </w:rPr>
      </w:pPr>
      <w:r>
        <w:rPr>
          <w:snapToGrid w:val="0"/>
        </w:rPr>
        <w:t xml:space="preserve">814_03 Example #6 of </w:t>
      </w:r>
      <w:ins w:id="25" w:author="MCT" w:date="2023-03-22T12:53:00Z">
        <w:r w:rsidR="00E20EDE">
          <w:rPr>
            <w:snapToGrid w:val="0"/>
          </w:rPr>
          <w:t>12</w:t>
        </w:r>
      </w:ins>
      <w:del w:id="26" w:author="MCT" w:date="2023-03-22T12:53:00Z">
        <w:r w:rsidDel="00E20EDE">
          <w:rPr>
            <w:snapToGrid w:val="0"/>
          </w:rPr>
          <w:delText>10</w:delText>
        </w:r>
      </w:del>
    </w:p>
    <w:p w14:paraId="5B1E327E" w14:textId="77777777" w:rsidR="00F9103C" w:rsidRDefault="00F9103C" w:rsidP="00F9103C">
      <w:pPr>
        <w:pStyle w:val="NoSpacing"/>
        <w:rPr>
          <w:snapToGrid w:val="0"/>
        </w:rPr>
      </w:pPr>
      <w:r w:rsidRPr="00F9103C">
        <w:rPr>
          <w:snapToGrid w:val="0"/>
        </w:rPr>
        <w:t>Acquisition Transfer Request from ERCOT –ERCOT to TDSP– FOR USE IN ‘MUNI/CO-OP’ MARKET ONLY-</w:t>
      </w:r>
    </w:p>
    <w:tbl>
      <w:tblPr>
        <w:tblW w:w="9195" w:type="dxa"/>
        <w:tblInd w:w="93" w:type="dxa"/>
        <w:tblLayout w:type="fixed"/>
        <w:tblLook w:val="04A0" w:firstRow="1" w:lastRow="0" w:firstColumn="1" w:lastColumn="0" w:noHBand="0" w:noVBand="1"/>
      </w:tblPr>
      <w:tblGrid>
        <w:gridCol w:w="462"/>
        <w:gridCol w:w="4143"/>
        <w:gridCol w:w="4590"/>
      </w:tblGrid>
      <w:tr w:rsidR="00F9103C" w14:paraId="5392F596" w14:textId="77777777" w:rsidTr="00F9103C">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08403CF"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Self Selected Switch Request for Acquisition Transfer Valid</w:t>
            </w:r>
          </w:p>
        </w:tc>
      </w:tr>
      <w:tr w:rsidR="00F9103C" w14:paraId="76B7F893"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E47015"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1ACA162"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25CD8E2B" w14:textId="77777777" w:rsidTr="00F9103C">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C826A7"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3B7F82E6"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425E7413"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D3CE94"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hideMark/>
          </w:tcPr>
          <w:p w14:paraId="2DA8DE21"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0FA07AD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97DFCF"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2971D90C"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del w:id="27" w:author="MCT" w:date="2023-05-02T10:38:00Z">
              <w:r w:rsidDel="00A302D3">
                <w:rPr>
                  <w:rFonts w:ascii="Calibri" w:hAnsi="Calibri" w:cs="Calibri"/>
                  <w:color w:val="000000"/>
                  <w:sz w:val="22"/>
                  <w:szCs w:val="22"/>
                </w:rPr>
                <w:delText>Number ,</w:delText>
              </w:r>
            </w:del>
            <w:ins w:id="28" w:author="MCT" w:date="2023-05-02T10:38:00Z">
              <w:r w:rsidR="00A302D3">
                <w:rPr>
                  <w:rFonts w:ascii="Calibri" w:hAnsi="Calibri" w:cs="Calibri"/>
                  <w:color w:val="000000"/>
                  <w:sz w:val="22"/>
                  <w:szCs w:val="22"/>
                </w:rPr>
                <w:t>Number,</w:t>
              </w:r>
            </w:ins>
            <w:r>
              <w:rPr>
                <w:rFonts w:ascii="Calibri" w:hAnsi="Calibri" w:cs="Calibri"/>
                <w:color w:val="000000"/>
                <w:sz w:val="22"/>
                <w:szCs w:val="22"/>
              </w:rPr>
              <w:t xml:space="preserve"> Sender</w:t>
            </w:r>
          </w:p>
        </w:tc>
      </w:tr>
      <w:tr w:rsidR="00F9103C" w14:paraId="631AEA95"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94C5D9"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5876DD76"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54AFBF7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6337E"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hideMark/>
          </w:tcPr>
          <w:p w14:paraId="751228AF"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71B43E76" w14:textId="77777777" w:rsidTr="00F9103C">
        <w:trPr>
          <w:trHeight w:val="300"/>
        </w:trPr>
        <w:tc>
          <w:tcPr>
            <w:tcW w:w="462" w:type="dxa"/>
            <w:tcBorders>
              <w:top w:val="nil"/>
              <w:left w:val="nil"/>
              <w:bottom w:val="nil"/>
              <w:right w:val="single" w:sz="4" w:space="0" w:color="auto"/>
            </w:tcBorders>
            <w:shd w:val="clear" w:color="auto" w:fill="auto"/>
            <w:hideMark/>
          </w:tcPr>
          <w:p w14:paraId="7550A4F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1D5CA83"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71C6C659"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05AE46F5" w14:textId="77777777" w:rsidTr="00F9103C">
        <w:trPr>
          <w:trHeight w:val="600"/>
        </w:trPr>
        <w:tc>
          <w:tcPr>
            <w:tcW w:w="462" w:type="dxa"/>
            <w:tcBorders>
              <w:top w:val="nil"/>
              <w:left w:val="nil"/>
              <w:bottom w:val="single" w:sz="4" w:space="0" w:color="auto"/>
              <w:right w:val="single" w:sz="4" w:space="0" w:color="auto"/>
            </w:tcBorders>
            <w:shd w:val="clear" w:color="auto" w:fill="auto"/>
            <w:hideMark/>
          </w:tcPr>
          <w:p w14:paraId="2ACD381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1DECC01D"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hideMark/>
          </w:tcPr>
          <w:p w14:paraId="1E92ED82"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02FA2018"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E4D75C" w14:textId="77777777" w:rsidR="00F9103C" w:rsidRDefault="00F9103C">
            <w:pPr>
              <w:rPr>
                <w:rFonts w:ascii="Calibri" w:hAnsi="Calibri" w:cs="Calibri"/>
                <w:color w:val="000000"/>
                <w:sz w:val="22"/>
                <w:szCs w:val="22"/>
              </w:rPr>
            </w:pPr>
            <w:r>
              <w:rPr>
                <w:rFonts w:ascii="Calibri" w:hAnsi="Calibri" w:cs="Calibri"/>
                <w:color w:val="000000"/>
                <w:sz w:val="22"/>
                <w:szCs w:val="22"/>
              </w:rPr>
              <w:t>N1~BT~ACQUISITION TRANSFER CUSTOMER</w:t>
            </w:r>
          </w:p>
        </w:tc>
        <w:tc>
          <w:tcPr>
            <w:tcW w:w="4590" w:type="dxa"/>
            <w:tcBorders>
              <w:top w:val="nil"/>
              <w:left w:val="nil"/>
              <w:bottom w:val="single" w:sz="4" w:space="0" w:color="auto"/>
              <w:right w:val="single" w:sz="4" w:space="0" w:color="auto"/>
            </w:tcBorders>
            <w:shd w:val="clear" w:color="auto" w:fill="auto"/>
            <w:hideMark/>
          </w:tcPr>
          <w:p w14:paraId="2B269A4C"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5C32523C" w14:textId="77777777" w:rsidTr="00F9103C">
        <w:trPr>
          <w:trHeight w:val="600"/>
        </w:trPr>
        <w:tc>
          <w:tcPr>
            <w:tcW w:w="462" w:type="dxa"/>
            <w:tcBorders>
              <w:top w:val="nil"/>
              <w:left w:val="nil"/>
              <w:bottom w:val="nil"/>
              <w:right w:val="single" w:sz="4" w:space="0" w:color="auto"/>
            </w:tcBorders>
            <w:shd w:val="clear" w:color="auto" w:fill="auto"/>
            <w:hideMark/>
          </w:tcPr>
          <w:p w14:paraId="50ADDAF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8B5E995"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hideMark/>
          </w:tcPr>
          <w:p w14:paraId="35CEDE48"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21A4DB9F" w14:textId="77777777" w:rsidTr="00F9103C">
        <w:trPr>
          <w:trHeight w:val="300"/>
        </w:trPr>
        <w:tc>
          <w:tcPr>
            <w:tcW w:w="462" w:type="dxa"/>
            <w:tcBorders>
              <w:top w:val="nil"/>
              <w:left w:val="nil"/>
              <w:bottom w:val="single" w:sz="4" w:space="0" w:color="auto"/>
              <w:right w:val="single" w:sz="4" w:space="0" w:color="auto"/>
            </w:tcBorders>
            <w:shd w:val="clear" w:color="auto" w:fill="auto"/>
            <w:hideMark/>
          </w:tcPr>
          <w:p w14:paraId="1189BF1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6C74690F"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hideMark/>
          </w:tcPr>
          <w:p w14:paraId="48EF5BE2"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0CBADE46"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8A3987"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590" w:type="dxa"/>
            <w:tcBorders>
              <w:top w:val="nil"/>
              <w:left w:val="nil"/>
              <w:bottom w:val="single" w:sz="4" w:space="0" w:color="auto"/>
              <w:right w:val="single" w:sz="4" w:space="0" w:color="auto"/>
            </w:tcBorders>
            <w:shd w:val="clear" w:color="auto" w:fill="auto"/>
            <w:hideMark/>
          </w:tcPr>
          <w:p w14:paraId="6DCDD6EB"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74450CC4" w14:textId="77777777" w:rsidTr="00F9103C">
        <w:trPr>
          <w:trHeight w:val="300"/>
        </w:trPr>
        <w:tc>
          <w:tcPr>
            <w:tcW w:w="462" w:type="dxa"/>
            <w:tcBorders>
              <w:top w:val="nil"/>
              <w:left w:val="nil"/>
              <w:bottom w:val="nil"/>
              <w:right w:val="single" w:sz="4" w:space="0" w:color="auto"/>
            </w:tcBorders>
            <w:shd w:val="clear" w:color="auto" w:fill="auto"/>
            <w:hideMark/>
          </w:tcPr>
          <w:p w14:paraId="77EDE24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C0F404B"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7022708F"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4C132A2C" w14:textId="77777777" w:rsidTr="00F9103C">
        <w:trPr>
          <w:trHeight w:val="300"/>
        </w:trPr>
        <w:tc>
          <w:tcPr>
            <w:tcW w:w="462" w:type="dxa"/>
            <w:tcBorders>
              <w:top w:val="nil"/>
              <w:left w:val="nil"/>
              <w:bottom w:val="nil"/>
              <w:right w:val="single" w:sz="4" w:space="0" w:color="auto"/>
            </w:tcBorders>
            <w:shd w:val="clear" w:color="auto" w:fill="auto"/>
            <w:hideMark/>
          </w:tcPr>
          <w:p w14:paraId="1807ADEC"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9A7EDCE"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hideMark/>
          </w:tcPr>
          <w:p w14:paraId="3A5AE515"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52B87DAC" w14:textId="77777777" w:rsidTr="00F9103C">
        <w:trPr>
          <w:trHeight w:val="300"/>
        </w:trPr>
        <w:tc>
          <w:tcPr>
            <w:tcW w:w="462" w:type="dxa"/>
            <w:tcBorders>
              <w:top w:val="nil"/>
              <w:left w:val="nil"/>
              <w:bottom w:val="nil"/>
              <w:right w:val="single" w:sz="4" w:space="0" w:color="auto"/>
            </w:tcBorders>
            <w:shd w:val="clear" w:color="auto" w:fill="auto"/>
            <w:hideMark/>
          </w:tcPr>
          <w:p w14:paraId="1645C822"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0E1B7448"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4E489CE9"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5A3E18E0" w14:textId="77777777" w:rsidTr="00F9103C">
        <w:trPr>
          <w:trHeight w:val="300"/>
        </w:trPr>
        <w:tc>
          <w:tcPr>
            <w:tcW w:w="462" w:type="dxa"/>
            <w:tcBorders>
              <w:top w:val="nil"/>
              <w:left w:val="nil"/>
              <w:bottom w:val="nil"/>
              <w:right w:val="single" w:sz="4" w:space="0" w:color="auto"/>
            </w:tcBorders>
            <w:shd w:val="clear" w:color="auto" w:fill="auto"/>
            <w:hideMark/>
          </w:tcPr>
          <w:p w14:paraId="0AB9FFF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1C9D36FE"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65371B5"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71EC1ED3" w14:textId="77777777" w:rsidTr="00F9103C">
        <w:trPr>
          <w:trHeight w:val="300"/>
        </w:trPr>
        <w:tc>
          <w:tcPr>
            <w:tcW w:w="462" w:type="dxa"/>
            <w:tcBorders>
              <w:top w:val="nil"/>
              <w:left w:val="nil"/>
              <w:bottom w:val="nil"/>
              <w:right w:val="single" w:sz="4" w:space="0" w:color="auto"/>
            </w:tcBorders>
            <w:shd w:val="clear" w:color="auto" w:fill="auto"/>
            <w:hideMark/>
          </w:tcPr>
          <w:p w14:paraId="1B4D275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9EADF89" w14:textId="77777777" w:rsidR="00F9103C" w:rsidRDefault="00F9103C">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hideMark/>
          </w:tcPr>
          <w:p w14:paraId="428E8E0B"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4C8D0478" w14:textId="77777777" w:rsidTr="00F9103C">
        <w:trPr>
          <w:trHeight w:val="300"/>
        </w:trPr>
        <w:tc>
          <w:tcPr>
            <w:tcW w:w="462" w:type="dxa"/>
            <w:tcBorders>
              <w:top w:val="nil"/>
              <w:left w:val="nil"/>
              <w:bottom w:val="nil"/>
              <w:right w:val="single" w:sz="4" w:space="0" w:color="auto"/>
            </w:tcBorders>
            <w:shd w:val="clear" w:color="auto" w:fill="auto"/>
            <w:hideMark/>
          </w:tcPr>
          <w:p w14:paraId="0A6774E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DFC52ED"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140630DB"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290C480F" w14:textId="77777777" w:rsidTr="00F9103C">
        <w:trPr>
          <w:trHeight w:val="300"/>
        </w:trPr>
        <w:tc>
          <w:tcPr>
            <w:tcW w:w="462" w:type="dxa"/>
            <w:tcBorders>
              <w:top w:val="nil"/>
              <w:left w:val="nil"/>
              <w:bottom w:val="nil"/>
              <w:right w:val="nil"/>
            </w:tcBorders>
            <w:shd w:val="clear" w:color="auto" w:fill="auto"/>
            <w:hideMark/>
          </w:tcPr>
          <w:p w14:paraId="58F1514D" w14:textId="77777777" w:rsidR="00F9103C" w:rsidRDefault="00F9103C">
            <w:pPr>
              <w:rPr>
                <w:rFonts w:ascii="Calibri" w:hAnsi="Calibri" w:cs="Calibri"/>
                <w:color w:val="000000"/>
                <w:sz w:val="22"/>
                <w:szCs w:val="22"/>
              </w:rPr>
            </w:pPr>
          </w:p>
        </w:tc>
        <w:tc>
          <w:tcPr>
            <w:tcW w:w="4143" w:type="dxa"/>
            <w:tcBorders>
              <w:top w:val="nil"/>
              <w:left w:val="single" w:sz="4" w:space="0" w:color="auto"/>
              <w:bottom w:val="single" w:sz="4" w:space="0" w:color="auto"/>
              <w:right w:val="single" w:sz="4" w:space="0" w:color="auto"/>
            </w:tcBorders>
            <w:shd w:val="clear" w:color="auto" w:fill="auto"/>
            <w:hideMark/>
          </w:tcPr>
          <w:p w14:paraId="3CC8CB6B" w14:textId="77777777" w:rsidR="00F9103C" w:rsidRDefault="00F9103C">
            <w:pPr>
              <w:rPr>
                <w:rFonts w:ascii="Calibri" w:hAnsi="Calibri" w:cs="Calibri"/>
                <w:color w:val="000000"/>
                <w:sz w:val="22"/>
                <w:szCs w:val="22"/>
              </w:rPr>
            </w:pPr>
            <w:r>
              <w:rPr>
                <w:rFonts w:ascii="Calibri" w:hAnsi="Calibri" w:cs="Calibri"/>
                <w:color w:val="000000"/>
                <w:sz w:val="22"/>
                <w:szCs w:val="22"/>
              </w:rPr>
              <w:t>DTM~MRR~20120713</w:t>
            </w:r>
          </w:p>
        </w:tc>
        <w:tc>
          <w:tcPr>
            <w:tcW w:w="4590" w:type="dxa"/>
            <w:tcBorders>
              <w:top w:val="nil"/>
              <w:left w:val="nil"/>
              <w:bottom w:val="single" w:sz="4" w:space="0" w:color="auto"/>
              <w:right w:val="single" w:sz="4" w:space="0" w:color="auto"/>
            </w:tcBorders>
            <w:shd w:val="clear" w:color="auto" w:fill="auto"/>
            <w:hideMark/>
          </w:tcPr>
          <w:p w14:paraId="7E30968B"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669EB1A3" w14:textId="77777777" w:rsidTr="00F9103C">
        <w:trPr>
          <w:trHeight w:val="300"/>
        </w:trPr>
        <w:tc>
          <w:tcPr>
            <w:tcW w:w="462" w:type="dxa"/>
            <w:tcBorders>
              <w:top w:val="nil"/>
              <w:left w:val="nil"/>
              <w:bottom w:val="single" w:sz="4" w:space="0" w:color="auto"/>
              <w:right w:val="single" w:sz="4" w:space="0" w:color="auto"/>
            </w:tcBorders>
            <w:shd w:val="clear" w:color="auto" w:fill="auto"/>
            <w:hideMark/>
          </w:tcPr>
          <w:p w14:paraId="5735412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110C5D1"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6B819E31"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3EE7DC18"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11B385" w14:textId="77777777" w:rsidR="00F9103C" w:rsidRDefault="00F9103C">
            <w:pPr>
              <w:rPr>
                <w:rFonts w:ascii="Calibri" w:hAnsi="Calibri" w:cs="Calibri"/>
                <w:color w:val="000000"/>
                <w:sz w:val="22"/>
                <w:szCs w:val="22"/>
              </w:rPr>
            </w:pPr>
            <w:r>
              <w:rPr>
                <w:rFonts w:ascii="Calibri" w:hAnsi="Calibri" w:cs="Calibri"/>
                <w:color w:val="000000"/>
                <w:sz w:val="22"/>
                <w:szCs w:val="22"/>
              </w:rPr>
              <w:t>SE~21~000000001</w:t>
            </w:r>
          </w:p>
        </w:tc>
        <w:tc>
          <w:tcPr>
            <w:tcW w:w="4590" w:type="dxa"/>
            <w:tcBorders>
              <w:top w:val="nil"/>
              <w:left w:val="nil"/>
              <w:bottom w:val="single" w:sz="4" w:space="0" w:color="auto"/>
              <w:right w:val="single" w:sz="4" w:space="0" w:color="auto"/>
            </w:tcBorders>
            <w:shd w:val="clear" w:color="auto" w:fill="auto"/>
            <w:hideMark/>
          </w:tcPr>
          <w:p w14:paraId="4F20F871"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5FF364C6" w14:textId="77777777" w:rsidR="00F9103C" w:rsidRDefault="00F9103C" w:rsidP="007B5C5E">
      <w:pPr>
        <w:tabs>
          <w:tab w:val="right" w:pos="1800"/>
          <w:tab w:val="left" w:pos="2160"/>
        </w:tabs>
        <w:rPr>
          <w:rFonts w:ascii="Calibri" w:hAnsi="Calibri"/>
          <w:b/>
          <w:bCs/>
          <w:snapToGrid w:val="0"/>
          <w:sz w:val="22"/>
          <w:szCs w:val="22"/>
        </w:rPr>
      </w:pPr>
    </w:p>
    <w:p w14:paraId="176DFAE4" w14:textId="77777777" w:rsidR="00F9103C" w:rsidRDefault="00F9103C" w:rsidP="007B5C5E">
      <w:pPr>
        <w:tabs>
          <w:tab w:val="right" w:pos="1800"/>
          <w:tab w:val="left" w:pos="2160"/>
        </w:tabs>
        <w:rPr>
          <w:rFonts w:ascii="Calibri" w:hAnsi="Calibri"/>
          <w:b/>
          <w:bCs/>
          <w:snapToGrid w:val="0"/>
          <w:sz w:val="22"/>
          <w:szCs w:val="22"/>
        </w:rPr>
      </w:pPr>
    </w:p>
    <w:p w14:paraId="713EB313" w14:textId="77777777" w:rsidR="00F9103C" w:rsidRDefault="00F9103C" w:rsidP="00F9103C">
      <w:pPr>
        <w:pStyle w:val="NoSpacing"/>
        <w:rPr>
          <w:snapToGrid w:val="0"/>
        </w:rPr>
      </w:pPr>
      <w:r>
        <w:rPr>
          <w:snapToGrid w:val="0"/>
        </w:rPr>
        <w:br w:type="page"/>
      </w:r>
      <w:r>
        <w:rPr>
          <w:snapToGrid w:val="0"/>
        </w:rPr>
        <w:lastRenderedPageBreak/>
        <w:t xml:space="preserve">814_03 Example #7 of </w:t>
      </w:r>
      <w:ins w:id="29" w:author="MCT" w:date="2023-03-22T12:53:00Z">
        <w:r w:rsidR="00E20EDE">
          <w:rPr>
            <w:snapToGrid w:val="0"/>
          </w:rPr>
          <w:t>12</w:t>
        </w:r>
      </w:ins>
      <w:del w:id="30" w:author="MCT" w:date="2023-03-22T12:53:00Z">
        <w:r w:rsidDel="00E20EDE">
          <w:rPr>
            <w:snapToGrid w:val="0"/>
          </w:rPr>
          <w:delText>10</w:delText>
        </w:r>
      </w:del>
    </w:p>
    <w:p w14:paraId="0D68CD3A" w14:textId="77777777" w:rsidR="00F9103C" w:rsidRDefault="00F9103C" w:rsidP="007B5C5E">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Acquisiti</w:t>
      </w:r>
      <w:r>
        <w:rPr>
          <w:rFonts w:ascii="Calibri" w:eastAsia="Calibri" w:hAnsi="Calibri"/>
          <w:snapToGrid w:val="0"/>
          <w:sz w:val="22"/>
          <w:szCs w:val="22"/>
        </w:rPr>
        <w:t xml:space="preserve">on Transfer Request from ERCOT </w:t>
      </w:r>
      <w:r w:rsidRPr="00F9103C">
        <w:rPr>
          <w:rFonts w:ascii="Calibri" w:eastAsia="Calibri" w:hAnsi="Calibri"/>
          <w:snapToGrid w:val="0"/>
          <w:sz w:val="22"/>
          <w:szCs w:val="22"/>
        </w:rPr>
        <w:t xml:space="preserve">- ERCOT to TDSP– FOR USE In ‘IOU’ MARKET ONLY </w:t>
      </w:r>
    </w:p>
    <w:tbl>
      <w:tblPr>
        <w:tblW w:w="9170" w:type="dxa"/>
        <w:tblInd w:w="93" w:type="dxa"/>
        <w:tblLayout w:type="fixed"/>
        <w:tblLook w:val="04A0" w:firstRow="1" w:lastRow="0" w:firstColumn="1" w:lastColumn="0" w:noHBand="0" w:noVBand="1"/>
      </w:tblPr>
      <w:tblGrid>
        <w:gridCol w:w="268"/>
        <w:gridCol w:w="4337"/>
        <w:gridCol w:w="4565"/>
      </w:tblGrid>
      <w:tr w:rsidR="00F9103C" w14:paraId="7878147E" w14:textId="77777777" w:rsidTr="00F9103C">
        <w:trPr>
          <w:trHeight w:val="900"/>
        </w:trPr>
        <w:tc>
          <w:tcPr>
            <w:tcW w:w="917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95DE2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Standard Switch Request for Acquisition Transfer Valid</w:t>
            </w:r>
          </w:p>
        </w:tc>
      </w:tr>
      <w:tr w:rsidR="00F9103C" w14:paraId="3B5B1CD1"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1B72AEC" w14:textId="77777777" w:rsidR="00F9103C" w:rsidRDefault="00F9103C">
            <w:pPr>
              <w:rPr>
                <w:rFonts w:ascii="Calibri" w:hAnsi="Calibri" w:cs="Calibri"/>
                <w:color w:val="000000"/>
                <w:sz w:val="22"/>
                <w:szCs w:val="22"/>
              </w:rPr>
            </w:pPr>
            <w:bookmarkStart w:id="31" w:name="RANGE!B4:B19"/>
            <w:r>
              <w:rPr>
                <w:rFonts w:ascii="Calibri" w:hAnsi="Calibri" w:cs="Calibri"/>
                <w:color w:val="000000"/>
                <w:sz w:val="22"/>
                <w:szCs w:val="22"/>
              </w:rPr>
              <w:t>ST~814~000000001</w:t>
            </w:r>
            <w:bookmarkEnd w:id="31"/>
          </w:p>
        </w:tc>
        <w:tc>
          <w:tcPr>
            <w:tcW w:w="4565" w:type="dxa"/>
            <w:tcBorders>
              <w:top w:val="nil"/>
              <w:left w:val="nil"/>
              <w:bottom w:val="single" w:sz="4" w:space="0" w:color="auto"/>
              <w:right w:val="single" w:sz="4" w:space="0" w:color="auto"/>
            </w:tcBorders>
            <w:shd w:val="clear" w:color="auto" w:fill="auto"/>
            <w:hideMark/>
          </w:tcPr>
          <w:p w14:paraId="5AF67108"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5EB7CCA4" w14:textId="77777777" w:rsidTr="00F9103C">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6D60C2"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BGN~13~201207101201001~20120710~~~20120710195653~AQ~3</w:t>
            </w:r>
          </w:p>
        </w:tc>
        <w:tc>
          <w:tcPr>
            <w:tcW w:w="4565" w:type="dxa"/>
            <w:tcBorders>
              <w:top w:val="nil"/>
              <w:left w:val="nil"/>
              <w:bottom w:val="single" w:sz="4" w:space="0" w:color="auto"/>
              <w:right w:val="single" w:sz="4" w:space="0" w:color="auto"/>
            </w:tcBorders>
            <w:shd w:val="clear" w:color="auto" w:fill="auto"/>
            <w:hideMark/>
          </w:tcPr>
          <w:p w14:paraId="4C25BC5B"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4731823B"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C32AAC3" w14:textId="77777777" w:rsidR="00F9103C" w:rsidRDefault="00F9103C">
            <w:pPr>
              <w:rPr>
                <w:rFonts w:ascii="Calibri" w:hAnsi="Calibri" w:cs="Calibri"/>
                <w:color w:val="000000"/>
                <w:sz w:val="22"/>
                <w:szCs w:val="22"/>
              </w:rPr>
            </w:pPr>
            <w:r>
              <w:rPr>
                <w:rFonts w:ascii="Calibri" w:hAnsi="Calibri" w:cs="Calibri"/>
                <w:color w:val="000000"/>
                <w:sz w:val="22"/>
                <w:szCs w:val="22"/>
              </w:rPr>
              <w:t>N1~8S~TDSP NAME~1~009876543~~40</w:t>
            </w:r>
          </w:p>
        </w:tc>
        <w:tc>
          <w:tcPr>
            <w:tcW w:w="4565" w:type="dxa"/>
            <w:tcBorders>
              <w:top w:val="nil"/>
              <w:left w:val="nil"/>
              <w:bottom w:val="single" w:sz="4" w:space="0" w:color="auto"/>
              <w:right w:val="single" w:sz="4" w:space="0" w:color="auto"/>
            </w:tcBorders>
            <w:shd w:val="clear" w:color="auto" w:fill="auto"/>
            <w:hideMark/>
          </w:tcPr>
          <w:p w14:paraId="4ECDC5FE"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708C0E6D"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5DECEC"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65" w:type="dxa"/>
            <w:tcBorders>
              <w:top w:val="nil"/>
              <w:left w:val="nil"/>
              <w:bottom w:val="single" w:sz="4" w:space="0" w:color="auto"/>
              <w:right w:val="single" w:sz="4" w:space="0" w:color="auto"/>
            </w:tcBorders>
            <w:shd w:val="clear" w:color="auto" w:fill="auto"/>
            <w:hideMark/>
          </w:tcPr>
          <w:p w14:paraId="1B56EB42" w14:textId="77777777" w:rsidR="00F9103C" w:rsidRDefault="00F9103C">
            <w:pPr>
              <w:rPr>
                <w:rFonts w:ascii="Calibri" w:hAnsi="Calibri" w:cs="Calibri"/>
                <w:color w:val="000000"/>
                <w:sz w:val="22"/>
                <w:szCs w:val="22"/>
              </w:rPr>
            </w:pPr>
            <w:r>
              <w:rPr>
                <w:rFonts w:ascii="Calibri" w:hAnsi="Calibri" w:cs="Calibri"/>
                <w:color w:val="000000"/>
                <w:sz w:val="22"/>
                <w:szCs w:val="22"/>
              </w:rPr>
              <w:t>ERCOT Name and DUNS Number, Sender</w:t>
            </w:r>
          </w:p>
        </w:tc>
      </w:tr>
      <w:tr w:rsidR="00F9103C" w14:paraId="1279AC7F"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12686E"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NAME~1~987654321</w:t>
            </w:r>
          </w:p>
        </w:tc>
        <w:tc>
          <w:tcPr>
            <w:tcW w:w="4565" w:type="dxa"/>
            <w:tcBorders>
              <w:top w:val="nil"/>
              <w:left w:val="nil"/>
              <w:bottom w:val="single" w:sz="4" w:space="0" w:color="auto"/>
              <w:right w:val="single" w:sz="4" w:space="0" w:color="auto"/>
            </w:tcBorders>
            <w:shd w:val="clear" w:color="auto" w:fill="auto"/>
            <w:hideMark/>
          </w:tcPr>
          <w:p w14:paraId="053D0F1E"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433239BD"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0DB3942"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65" w:type="dxa"/>
            <w:tcBorders>
              <w:top w:val="nil"/>
              <w:left w:val="nil"/>
              <w:bottom w:val="single" w:sz="4" w:space="0" w:color="auto"/>
              <w:right w:val="single" w:sz="4" w:space="0" w:color="auto"/>
            </w:tcBorders>
            <w:shd w:val="clear" w:color="auto" w:fill="auto"/>
            <w:hideMark/>
          </w:tcPr>
          <w:p w14:paraId="553090DC"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52C769EC" w14:textId="77777777" w:rsidTr="00F9103C">
        <w:trPr>
          <w:trHeight w:val="300"/>
        </w:trPr>
        <w:tc>
          <w:tcPr>
            <w:tcW w:w="268" w:type="dxa"/>
            <w:tcBorders>
              <w:top w:val="nil"/>
              <w:left w:val="nil"/>
              <w:bottom w:val="nil"/>
              <w:right w:val="single" w:sz="4" w:space="0" w:color="auto"/>
            </w:tcBorders>
            <w:shd w:val="clear" w:color="auto" w:fill="auto"/>
            <w:noWrap/>
            <w:hideMark/>
          </w:tcPr>
          <w:p w14:paraId="78DDDE20"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729F62FD"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65" w:type="dxa"/>
            <w:tcBorders>
              <w:top w:val="nil"/>
              <w:left w:val="nil"/>
              <w:bottom w:val="single" w:sz="4" w:space="0" w:color="auto"/>
              <w:right w:val="single" w:sz="4" w:space="0" w:color="auto"/>
            </w:tcBorders>
            <w:shd w:val="clear" w:color="auto" w:fill="auto"/>
            <w:hideMark/>
          </w:tcPr>
          <w:p w14:paraId="67A57D5E"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19FFE1A5" w14:textId="77777777" w:rsidTr="00F9103C">
        <w:trPr>
          <w:trHeight w:val="300"/>
        </w:trPr>
        <w:tc>
          <w:tcPr>
            <w:tcW w:w="268" w:type="dxa"/>
            <w:tcBorders>
              <w:top w:val="nil"/>
              <w:left w:val="nil"/>
              <w:bottom w:val="single" w:sz="4" w:space="0" w:color="auto"/>
              <w:right w:val="nil"/>
            </w:tcBorders>
            <w:shd w:val="clear" w:color="auto" w:fill="auto"/>
            <w:noWrap/>
            <w:hideMark/>
          </w:tcPr>
          <w:p w14:paraId="4737565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single" w:sz="4" w:space="0" w:color="auto"/>
              <w:bottom w:val="single" w:sz="4" w:space="0" w:color="auto"/>
              <w:right w:val="single" w:sz="4" w:space="0" w:color="auto"/>
            </w:tcBorders>
            <w:shd w:val="clear" w:color="auto" w:fill="auto"/>
            <w:noWrap/>
            <w:hideMark/>
          </w:tcPr>
          <w:p w14:paraId="30F8AFCF"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65" w:type="dxa"/>
            <w:tcBorders>
              <w:top w:val="nil"/>
              <w:left w:val="nil"/>
              <w:bottom w:val="single" w:sz="4" w:space="0" w:color="auto"/>
              <w:right w:val="single" w:sz="4" w:space="0" w:color="auto"/>
            </w:tcBorders>
            <w:shd w:val="clear" w:color="auto" w:fill="auto"/>
            <w:hideMark/>
          </w:tcPr>
          <w:p w14:paraId="4F7D6E5E"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 Telephone Number</w:t>
            </w:r>
          </w:p>
        </w:tc>
      </w:tr>
      <w:tr w:rsidR="00F9103C" w14:paraId="701735C7"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803416"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LIN~1~SH~EL~SH~CE~SH~HI</w:t>
            </w:r>
          </w:p>
        </w:tc>
        <w:tc>
          <w:tcPr>
            <w:tcW w:w="4565" w:type="dxa"/>
            <w:tcBorders>
              <w:top w:val="nil"/>
              <w:left w:val="nil"/>
              <w:bottom w:val="single" w:sz="4" w:space="0" w:color="auto"/>
              <w:right w:val="single" w:sz="4" w:space="0" w:color="auto"/>
            </w:tcBorders>
            <w:shd w:val="clear" w:color="auto" w:fill="auto"/>
            <w:hideMark/>
          </w:tcPr>
          <w:p w14:paraId="395AEBDC" w14:textId="77777777" w:rsidR="00F9103C" w:rsidRDefault="00F9103C">
            <w:pPr>
              <w:rPr>
                <w:rFonts w:ascii="Calibri" w:hAnsi="Calibri" w:cs="Calibri"/>
                <w:color w:val="000000"/>
                <w:sz w:val="22"/>
                <w:szCs w:val="22"/>
              </w:rPr>
            </w:pPr>
            <w:r>
              <w:rPr>
                <w:rFonts w:ascii="Calibri" w:hAnsi="Calibri" w:cs="Calibri"/>
                <w:color w:val="000000"/>
                <w:sz w:val="22"/>
                <w:szCs w:val="22"/>
              </w:rPr>
              <w:t>Standard Switch and Historical Interval Usage Request</w:t>
            </w:r>
          </w:p>
        </w:tc>
      </w:tr>
      <w:tr w:rsidR="00F9103C" w14:paraId="64205A82" w14:textId="77777777" w:rsidTr="00F9103C">
        <w:trPr>
          <w:trHeight w:val="300"/>
        </w:trPr>
        <w:tc>
          <w:tcPr>
            <w:tcW w:w="268" w:type="dxa"/>
            <w:tcBorders>
              <w:top w:val="nil"/>
              <w:left w:val="nil"/>
              <w:bottom w:val="nil"/>
              <w:right w:val="single" w:sz="4" w:space="0" w:color="auto"/>
            </w:tcBorders>
            <w:shd w:val="clear" w:color="auto" w:fill="auto"/>
            <w:noWrap/>
            <w:hideMark/>
          </w:tcPr>
          <w:p w14:paraId="457711D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03F483BC"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65" w:type="dxa"/>
            <w:tcBorders>
              <w:top w:val="nil"/>
              <w:left w:val="nil"/>
              <w:bottom w:val="single" w:sz="4" w:space="0" w:color="auto"/>
              <w:right w:val="single" w:sz="4" w:space="0" w:color="auto"/>
            </w:tcBorders>
            <w:shd w:val="clear" w:color="auto" w:fill="auto"/>
            <w:hideMark/>
          </w:tcPr>
          <w:p w14:paraId="566E64DD"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69F4DBAB" w14:textId="77777777" w:rsidTr="00F9103C">
        <w:trPr>
          <w:trHeight w:val="300"/>
        </w:trPr>
        <w:tc>
          <w:tcPr>
            <w:tcW w:w="268" w:type="dxa"/>
            <w:tcBorders>
              <w:top w:val="nil"/>
              <w:left w:val="nil"/>
              <w:bottom w:val="nil"/>
              <w:right w:val="single" w:sz="4" w:space="0" w:color="auto"/>
            </w:tcBorders>
            <w:shd w:val="clear" w:color="auto" w:fill="auto"/>
            <w:noWrap/>
            <w:hideMark/>
          </w:tcPr>
          <w:p w14:paraId="483D207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6C135D01"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65" w:type="dxa"/>
            <w:tcBorders>
              <w:top w:val="nil"/>
              <w:left w:val="nil"/>
              <w:bottom w:val="single" w:sz="4" w:space="0" w:color="auto"/>
              <w:right w:val="single" w:sz="4" w:space="0" w:color="auto"/>
            </w:tcBorders>
            <w:shd w:val="clear" w:color="auto" w:fill="auto"/>
            <w:hideMark/>
          </w:tcPr>
          <w:p w14:paraId="3DE3DF28"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4364DD9A" w14:textId="77777777" w:rsidTr="00F9103C">
        <w:trPr>
          <w:trHeight w:val="300"/>
        </w:trPr>
        <w:tc>
          <w:tcPr>
            <w:tcW w:w="268" w:type="dxa"/>
            <w:tcBorders>
              <w:top w:val="nil"/>
              <w:left w:val="nil"/>
              <w:bottom w:val="nil"/>
              <w:right w:val="single" w:sz="4" w:space="0" w:color="auto"/>
            </w:tcBorders>
            <w:shd w:val="clear" w:color="auto" w:fill="auto"/>
            <w:noWrap/>
            <w:hideMark/>
          </w:tcPr>
          <w:p w14:paraId="719C1CAA"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0D049508" w14:textId="77777777" w:rsidR="00F9103C" w:rsidRDefault="00F9103C">
            <w:pPr>
              <w:rPr>
                <w:rFonts w:ascii="Calibri" w:hAnsi="Calibri" w:cs="Calibri"/>
                <w:color w:val="000000"/>
                <w:sz w:val="22"/>
                <w:szCs w:val="22"/>
              </w:rPr>
            </w:pPr>
            <w:r>
              <w:rPr>
                <w:rFonts w:ascii="Calibri" w:hAnsi="Calibri" w:cs="Calibri"/>
                <w:color w:val="000000"/>
                <w:sz w:val="22"/>
                <w:szCs w:val="22"/>
              </w:rPr>
              <w:t>REF~BLT~ESP</w:t>
            </w:r>
          </w:p>
        </w:tc>
        <w:tc>
          <w:tcPr>
            <w:tcW w:w="4565" w:type="dxa"/>
            <w:tcBorders>
              <w:top w:val="nil"/>
              <w:left w:val="nil"/>
              <w:bottom w:val="single" w:sz="4" w:space="0" w:color="auto"/>
              <w:right w:val="single" w:sz="4" w:space="0" w:color="auto"/>
            </w:tcBorders>
            <w:shd w:val="clear" w:color="auto" w:fill="auto"/>
            <w:hideMark/>
          </w:tcPr>
          <w:p w14:paraId="03D5FD58"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1901BD45" w14:textId="77777777" w:rsidTr="00F9103C">
        <w:trPr>
          <w:trHeight w:val="300"/>
        </w:trPr>
        <w:tc>
          <w:tcPr>
            <w:tcW w:w="268" w:type="dxa"/>
            <w:tcBorders>
              <w:top w:val="nil"/>
              <w:left w:val="nil"/>
              <w:bottom w:val="nil"/>
              <w:right w:val="single" w:sz="4" w:space="0" w:color="auto"/>
            </w:tcBorders>
            <w:shd w:val="clear" w:color="auto" w:fill="auto"/>
            <w:noWrap/>
            <w:hideMark/>
          </w:tcPr>
          <w:p w14:paraId="0F96457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12F3F559"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65" w:type="dxa"/>
            <w:tcBorders>
              <w:top w:val="nil"/>
              <w:left w:val="nil"/>
              <w:bottom w:val="single" w:sz="4" w:space="0" w:color="auto"/>
              <w:right w:val="single" w:sz="4" w:space="0" w:color="auto"/>
            </w:tcBorders>
            <w:shd w:val="clear" w:color="auto" w:fill="auto"/>
            <w:hideMark/>
          </w:tcPr>
          <w:p w14:paraId="34180843"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09B0D791" w14:textId="77777777" w:rsidTr="00F9103C">
        <w:trPr>
          <w:trHeight w:val="300"/>
        </w:trPr>
        <w:tc>
          <w:tcPr>
            <w:tcW w:w="268" w:type="dxa"/>
            <w:tcBorders>
              <w:top w:val="nil"/>
              <w:left w:val="nil"/>
              <w:bottom w:val="nil"/>
              <w:right w:val="single" w:sz="4" w:space="0" w:color="auto"/>
            </w:tcBorders>
            <w:shd w:val="clear" w:color="auto" w:fill="auto"/>
            <w:noWrap/>
            <w:hideMark/>
          </w:tcPr>
          <w:p w14:paraId="72C6CC1E"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4F9182C0"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65" w:type="dxa"/>
            <w:tcBorders>
              <w:top w:val="nil"/>
              <w:left w:val="nil"/>
              <w:bottom w:val="single" w:sz="4" w:space="0" w:color="auto"/>
              <w:right w:val="single" w:sz="4" w:space="0" w:color="auto"/>
            </w:tcBorders>
            <w:shd w:val="clear" w:color="auto" w:fill="auto"/>
            <w:hideMark/>
          </w:tcPr>
          <w:p w14:paraId="1C51D04D"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5B06E166" w14:textId="77777777" w:rsidTr="00F9103C">
        <w:trPr>
          <w:trHeight w:val="300"/>
        </w:trPr>
        <w:tc>
          <w:tcPr>
            <w:tcW w:w="268" w:type="dxa"/>
            <w:tcBorders>
              <w:top w:val="nil"/>
              <w:left w:val="nil"/>
              <w:bottom w:val="single" w:sz="4" w:space="0" w:color="auto"/>
              <w:right w:val="single" w:sz="4" w:space="0" w:color="auto"/>
            </w:tcBorders>
            <w:shd w:val="clear" w:color="auto" w:fill="auto"/>
            <w:noWrap/>
            <w:hideMark/>
          </w:tcPr>
          <w:p w14:paraId="604A94F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28429A68"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65" w:type="dxa"/>
            <w:tcBorders>
              <w:top w:val="nil"/>
              <w:left w:val="nil"/>
              <w:bottom w:val="single" w:sz="4" w:space="0" w:color="auto"/>
              <w:right w:val="single" w:sz="4" w:space="0" w:color="auto"/>
            </w:tcBorders>
            <w:shd w:val="clear" w:color="auto" w:fill="auto"/>
            <w:hideMark/>
          </w:tcPr>
          <w:p w14:paraId="1E2A6239"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6E9BB575"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201E4D7" w14:textId="77777777" w:rsidR="00F9103C" w:rsidRDefault="00F9103C">
            <w:pPr>
              <w:rPr>
                <w:rFonts w:ascii="Calibri" w:hAnsi="Calibri" w:cs="Calibri"/>
                <w:color w:val="000000"/>
                <w:sz w:val="22"/>
                <w:szCs w:val="22"/>
              </w:rPr>
            </w:pPr>
            <w:r>
              <w:rPr>
                <w:rFonts w:ascii="Calibri" w:hAnsi="Calibri" w:cs="Calibri"/>
                <w:color w:val="000000"/>
                <w:sz w:val="22"/>
                <w:szCs w:val="22"/>
              </w:rPr>
              <w:t>SE~16~000000001</w:t>
            </w:r>
          </w:p>
        </w:tc>
        <w:tc>
          <w:tcPr>
            <w:tcW w:w="4565" w:type="dxa"/>
            <w:tcBorders>
              <w:top w:val="nil"/>
              <w:left w:val="nil"/>
              <w:bottom w:val="single" w:sz="4" w:space="0" w:color="auto"/>
              <w:right w:val="single" w:sz="4" w:space="0" w:color="auto"/>
            </w:tcBorders>
            <w:shd w:val="clear" w:color="auto" w:fill="auto"/>
            <w:hideMark/>
          </w:tcPr>
          <w:p w14:paraId="0DB4DD55"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68D3074" w14:textId="77777777" w:rsidR="00F9103C" w:rsidRDefault="00F9103C" w:rsidP="007B5C5E">
      <w:pPr>
        <w:tabs>
          <w:tab w:val="right" w:pos="1800"/>
          <w:tab w:val="left" w:pos="2160"/>
        </w:tabs>
        <w:rPr>
          <w:rFonts w:ascii="Calibri" w:hAnsi="Calibri"/>
          <w:b/>
          <w:bCs/>
          <w:snapToGrid w:val="0"/>
          <w:sz w:val="22"/>
          <w:szCs w:val="22"/>
        </w:rPr>
      </w:pPr>
    </w:p>
    <w:p w14:paraId="5188C228" w14:textId="77777777" w:rsidR="00F9103C" w:rsidRDefault="00F9103C" w:rsidP="007B5C5E">
      <w:pPr>
        <w:tabs>
          <w:tab w:val="right" w:pos="1800"/>
          <w:tab w:val="left" w:pos="2160"/>
        </w:tabs>
        <w:rPr>
          <w:rFonts w:ascii="Calibri" w:hAnsi="Calibri"/>
          <w:b/>
          <w:bCs/>
          <w:snapToGrid w:val="0"/>
          <w:sz w:val="22"/>
          <w:szCs w:val="22"/>
        </w:rPr>
      </w:pPr>
    </w:p>
    <w:p w14:paraId="068D6794" w14:textId="77777777" w:rsidR="00F9103C" w:rsidRDefault="00F9103C" w:rsidP="00F9103C">
      <w:pPr>
        <w:pStyle w:val="NoSpacing"/>
        <w:rPr>
          <w:snapToGrid w:val="0"/>
        </w:rPr>
      </w:pPr>
      <w:r>
        <w:rPr>
          <w:snapToGrid w:val="0"/>
        </w:rPr>
        <w:br w:type="page"/>
      </w:r>
      <w:r>
        <w:rPr>
          <w:snapToGrid w:val="0"/>
        </w:rPr>
        <w:lastRenderedPageBreak/>
        <w:t xml:space="preserve">814_03 Example #8 of </w:t>
      </w:r>
      <w:ins w:id="32" w:author="MCT" w:date="2023-03-22T12:53:00Z">
        <w:r w:rsidR="00E20EDE">
          <w:rPr>
            <w:snapToGrid w:val="0"/>
          </w:rPr>
          <w:t>12</w:t>
        </w:r>
      </w:ins>
      <w:del w:id="33" w:author="MCT" w:date="2023-03-22T12:53:00Z">
        <w:r w:rsidDel="00E20EDE">
          <w:rPr>
            <w:snapToGrid w:val="0"/>
          </w:rPr>
          <w:delText>10</w:delText>
        </w:r>
      </w:del>
    </w:p>
    <w:p w14:paraId="79CB5395" w14:textId="77777777" w:rsidR="00F9103C" w:rsidRDefault="00F9103C" w:rsidP="00F9103C">
      <w:pPr>
        <w:pStyle w:val="NoSpacing"/>
        <w:rPr>
          <w:snapToGrid w:val="0"/>
        </w:rPr>
      </w:pPr>
      <w:r w:rsidRPr="00F9103C">
        <w:rPr>
          <w:snapToGrid w:val="0"/>
        </w:rPr>
        <w:t>Acquisition Transfer Request from ERCOT –ERCOT to TDSP– FOR USE IN ‘MUNI/CO-OP’ MARKET ONLY-</w:t>
      </w:r>
    </w:p>
    <w:tbl>
      <w:tblPr>
        <w:tblW w:w="9195" w:type="dxa"/>
        <w:tblInd w:w="93" w:type="dxa"/>
        <w:tblLayout w:type="fixed"/>
        <w:tblLook w:val="04A0" w:firstRow="1" w:lastRow="0" w:firstColumn="1" w:lastColumn="0" w:noHBand="0" w:noVBand="1"/>
      </w:tblPr>
      <w:tblGrid>
        <w:gridCol w:w="280"/>
        <w:gridCol w:w="4325"/>
        <w:gridCol w:w="4590"/>
      </w:tblGrid>
      <w:tr w:rsidR="00F9103C" w14:paraId="5CF3B8D6" w14:textId="77777777" w:rsidTr="00F9103C">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526B8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Standard Switch Request for Acquisition Transfer Valid</w:t>
            </w:r>
          </w:p>
        </w:tc>
      </w:tr>
      <w:tr w:rsidR="00F9103C" w14:paraId="31D8AF3C"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D06DCB0"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5B4CF17A"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6657FF9A" w14:textId="77777777" w:rsidTr="00F9103C">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C7696F"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5D24C2F4"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3FAF3367"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8F5A58A"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noWrap/>
            <w:hideMark/>
          </w:tcPr>
          <w:p w14:paraId="62DC7CDE"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574B002B"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F53DFB1"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0FB96B03"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del w:id="34" w:author="MCT" w:date="2023-05-02T10:37:00Z">
              <w:r w:rsidDel="00A302D3">
                <w:rPr>
                  <w:rFonts w:ascii="Calibri" w:hAnsi="Calibri" w:cs="Calibri"/>
                  <w:color w:val="000000"/>
                  <w:sz w:val="22"/>
                  <w:szCs w:val="22"/>
                </w:rPr>
                <w:delText>Number ,</w:delText>
              </w:r>
            </w:del>
            <w:ins w:id="35" w:author="MCT" w:date="2023-05-02T10:37:00Z">
              <w:r w:rsidR="00A302D3">
                <w:rPr>
                  <w:rFonts w:ascii="Calibri" w:hAnsi="Calibri" w:cs="Calibri"/>
                  <w:color w:val="000000"/>
                  <w:sz w:val="22"/>
                  <w:szCs w:val="22"/>
                </w:rPr>
                <w:t>Number,</w:t>
              </w:r>
            </w:ins>
            <w:r>
              <w:rPr>
                <w:rFonts w:ascii="Calibri" w:hAnsi="Calibri" w:cs="Calibri"/>
                <w:color w:val="000000"/>
                <w:sz w:val="22"/>
                <w:szCs w:val="22"/>
              </w:rPr>
              <w:t xml:space="preserve"> Sender</w:t>
            </w:r>
          </w:p>
        </w:tc>
      </w:tr>
      <w:tr w:rsidR="00F9103C" w14:paraId="1C0A10E9"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5266A8"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3B393098"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7C77A87C"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377E61"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noWrap/>
            <w:hideMark/>
          </w:tcPr>
          <w:p w14:paraId="70F830DE"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0F46E517" w14:textId="77777777" w:rsidTr="00F9103C">
        <w:trPr>
          <w:trHeight w:val="300"/>
        </w:trPr>
        <w:tc>
          <w:tcPr>
            <w:tcW w:w="280" w:type="dxa"/>
            <w:tcBorders>
              <w:top w:val="nil"/>
              <w:left w:val="nil"/>
              <w:bottom w:val="nil"/>
              <w:right w:val="single" w:sz="4" w:space="0" w:color="auto"/>
            </w:tcBorders>
            <w:shd w:val="clear" w:color="auto" w:fill="auto"/>
            <w:noWrap/>
            <w:hideMark/>
          </w:tcPr>
          <w:p w14:paraId="1587965C"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D9FFDE6"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noWrap/>
            <w:hideMark/>
          </w:tcPr>
          <w:p w14:paraId="4DDC160E"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59096EE2"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2DCF5A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6C4553C"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noWrap/>
            <w:hideMark/>
          </w:tcPr>
          <w:p w14:paraId="35069831"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16EE5A00"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EFC132" w14:textId="77777777" w:rsidR="00F9103C" w:rsidRDefault="00F9103C">
            <w:pPr>
              <w:rPr>
                <w:rFonts w:ascii="Calibri" w:hAnsi="Calibri" w:cs="Calibri"/>
                <w:color w:val="000000"/>
                <w:sz w:val="22"/>
                <w:szCs w:val="22"/>
              </w:rPr>
            </w:pPr>
            <w:r>
              <w:rPr>
                <w:rFonts w:ascii="Calibri" w:hAnsi="Calibri" w:cs="Calibri"/>
                <w:color w:val="000000"/>
                <w:sz w:val="22"/>
                <w:szCs w:val="22"/>
              </w:rPr>
              <w:t>N1~BT~ACQUISITION TRANSFER CUSTOMER</w:t>
            </w:r>
          </w:p>
        </w:tc>
        <w:tc>
          <w:tcPr>
            <w:tcW w:w="4590" w:type="dxa"/>
            <w:tcBorders>
              <w:top w:val="nil"/>
              <w:left w:val="nil"/>
              <w:bottom w:val="single" w:sz="4" w:space="0" w:color="auto"/>
              <w:right w:val="single" w:sz="4" w:space="0" w:color="auto"/>
            </w:tcBorders>
            <w:shd w:val="clear" w:color="auto" w:fill="auto"/>
            <w:noWrap/>
            <w:hideMark/>
          </w:tcPr>
          <w:p w14:paraId="5DD386FC"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2B98BC8D" w14:textId="77777777" w:rsidTr="00F9103C">
        <w:trPr>
          <w:trHeight w:val="600"/>
        </w:trPr>
        <w:tc>
          <w:tcPr>
            <w:tcW w:w="280" w:type="dxa"/>
            <w:tcBorders>
              <w:top w:val="nil"/>
              <w:left w:val="nil"/>
              <w:bottom w:val="nil"/>
              <w:right w:val="single" w:sz="4" w:space="0" w:color="auto"/>
            </w:tcBorders>
            <w:shd w:val="clear" w:color="auto" w:fill="auto"/>
            <w:noWrap/>
            <w:hideMark/>
          </w:tcPr>
          <w:p w14:paraId="50FF6D6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hideMark/>
          </w:tcPr>
          <w:p w14:paraId="72157D48"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noWrap/>
            <w:hideMark/>
          </w:tcPr>
          <w:p w14:paraId="3D742413"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315297A2"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1D864A4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3DC9CEC"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noWrap/>
            <w:hideMark/>
          </w:tcPr>
          <w:p w14:paraId="017CF1BD"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01327BA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8FEFA1"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LIN~1~SH~EL~SH~CE~SH~HI</w:t>
            </w:r>
          </w:p>
        </w:tc>
        <w:tc>
          <w:tcPr>
            <w:tcW w:w="4590" w:type="dxa"/>
            <w:tcBorders>
              <w:top w:val="nil"/>
              <w:left w:val="nil"/>
              <w:bottom w:val="single" w:sz="4" w:space="0" w:color="auto"/>
              <w:right w:val="single" w:sz="4" w:space="0" w:color="auto"/>
            </w:tcBorders>
            <w:shd w:val="clear" w:color="auto" w:fill="auto"/>
            <w:hideMark/>
          </w:tcPr>
          <w:p w14:paraId="54E8C74B" w14:textId="77777777" w:rsidR="00F9103C" w:rsidRDefault="00F9103C">
            <w:pPr>
              <w:rPr>
                <w:rFonts w:ascii="Calibri" w:hAnsi="Calibri" w:cs="Calibri"/>
                <w:color w:val="000000"/>
                <w:sz w:val="22"/>
                <w:szCs w:val="22"/>
              </w:rPr>
            </w:pPr>
            <w:r>
              <w:rPr>
                <w:rFonts w:ascii="Calibri" w:hAnsi="Calibri" w:cs="Calibri"/>
                <w:color w:val="000000"/>
                <w:sz w:val="22"/>
                <w:szCs w:val="22"/>
              </w:rPr>
              <w:t>Standard Switch and Historical Interval Usage Request</w:t>
            </w:r>
          </w:p>
        </w:tc>
      </w:tr>
      <w:tr w:rsidR="00F9103C" w14:paraId="13A559C0" w14:textId="77777777" w:rsidTr="00F9103C">
        <w:trPr>
          <w:trHeight w:val="300"/>
        </w:trPr>
        <w:tc>
          <w:tcPr>
            <w:tcW w:w="280" w:type="dxa"/>
            <w:tcBorders>
              <w:top w:val="nil"/>
              <w:left w:val="nil"/>
              <w:bottom w:val="nil"/>
              <w:right w:val="single" w:sz="4" w:space="0" w:color="auto"/>
            </w:tcBorders>
            <w:shd w:val="clear" w:color="auto" w:fill="auto"/>
            <w:noWrap/>
            <w:hideMark/>
          </w:tcPr>
          <w:p w14:paraId="08BDEB9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7902DADD"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noWrap/>
            <w:hideMark/>
          </w:tcPr>
          <w:p w14:paraId="7D9336AC"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5F6FCEB7" w14:textId="77777777" w:rsidTr="00F9103C">
        <w:trPr>
          <w:trHeight w:val="300"/>
        </w:trPr>
        <w:tc>
          <w:tcPr>
            <w:tcW w:w="280" w:type="dxa"/>
            <w:tcBorders>
              <w:top w:val="nil"/>
              <w:left w:val="nil"/>
              <w:bottom w:val="nil"/>
              <w:right w:val="single" w:sz="4" w:space="0" w:color="auto"/>
            </w:tcBorders>
            <w:shd w:val="clear" w:color="auto" w:fill="auto"/>
            <w:noWrap/>
            <w:hideMark/>
          </w:tcPr>
          <w:p w14:paraId="4970D89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93106E6"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noWrap/>
            <w:hideMark/>
          </w:tcPr>
          <w:p w14:paraId="38E25F53"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0D48358E" w14:textId="77777777" w:rsidTr="00F9103C">
        <w:trPr>
          <w:trHeight w:val="300"/>
        </w:trPr>
        <w:tc>
          <w:tcPr>
            <w:tcW w:w="280" w:type="dxa"/>
            <w:tcBorders>
              <w:top w:val="nil"/>
              <w:left w:val="nil"/>
              <w:bottom w:val="nil"/>
              <w:right w:val="single" w:sz="4" w:space="0" w:color="auto"/>
            </w:tcBorders>
            <w:shd w:val="clear" w:color="auto" w:fill="auto"/>
            <w:noWrap/>
            <w:hideMark/>
          </w:tcPr>
          <w:p w14:paraId="5F5A1AF8"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1EC989CB"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noWrap/>
            <w:hideMark/>
          </w:tcPr>
          <w:p w14:paraId="34B7E13A"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7EF7A583" w14:textId="77777777" w:rsidTr="00F9103C">
        <w:trPr>
          <w:trHeight w:val="300"/>
        </w:trPr>
        <w:tc>
          <w:tcPr>
            <w:tcW w:w="280" w:type="dxa"/>
            <w:tcBorders>
              <w:top w:val="nil"/>
              <w:left w:val="nil"/>
              <w:bottom w:val="nil"/>
              <w:right w:val="single" w:sz="4" w:space="0" w:color="auto"/>
            </w:tcBorders>
            <w:shd w:val="clear" w:color="auto" w:fill="auto"/>
            <w:noWrap/>
            <w:hideMark/>
          </w:tcPr>
          <w:p w14:paraId="263B470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B1FB09A"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19C6E97A"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198EF355" w14:textId="77777777" w:rsidTr="00F9103C">
        <w:trPr>
          <w:trHeight w:val="300"/>
        </w:trPr>
        <w:tc>
          <w:tcPr>
            <w:tcW w:w="280" w:type="dxa"/>
            <w:tcBorders>
              <w:top w:val="nil"/>
              <w:left w:val="nil"/>
              <w:bottom w:val="nil"/>
              <w:right w:val="single" w:sz="4" w:space="0" w:color="auto"/>
            </w:tcBorders>
            <w:shd w:val="clear" w:color="auto" w:fill="auto"/>
            <w:noWrap/>
            <w:hideMark/>
          </w:tcPr>
          <w:p w14:paraId="7D959BA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6F80783B" w14:textId="77777777" w:rsidR="00F9103C" w:rsidRDefault="00F9103C">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noWrap/>
            <w:hideMark/>
          </w:tcPr>
          <w:p w14:paraId="2E915C4E"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1B576C6B" w14:textId="77777777" w:rsidTr="00F9103C">
        <w:trPr>
          <w:trHeight w:val="300"/>
        </w:trPr>
        <w:tc>
          <w:tcPr>
            <w:tcW w:w="280" w:type="dxa"/>
            <w:tcBorders>
              <w:top w:val="nil"/>
              <w:left w:val="nil"/>
              <w:bottom w:val="nil"/>
              <w:right w:val="single" w:sz="4" w:space="0" w:color="auto"/>
            </w:tcBorders>
            <w:shd w:val="clear" w:color="auto" w:fill="auto"/>
            <w:noWrap/>
            <w:hideMark/>
          </w:tcPr>
          <w:p w14:paraId="1C19B2F0"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20F2575D"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0C0E4AC7"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0B847269"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03E6FA3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F1A1CC5"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37CE9705"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2E6D5CE0"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25E694" w14:textId="77777777" w:rsidR="00F9103C" w:rsidRDefault="00F9103C">
            <w:pPr>
              <w:rPr>
                <w:rFonts w:ascii="Calibri" w:hAnsi="Calibri" w:cs="Calibri"/>
                <w:color w:val="000000"/>
                <w:sz w:val="22"/>
                <w:szCs w:val="22"/>
              </w:rPr>
            </w:pPr>
            <w:r>
              <w:rPr>
                <w:rFonts w:ascii="Calibri" w:hAnsi="Calibri" w:cs="Calibri"/>
                <w:color w:val="000000"/>
                <w:sz w:val="22"/>
                <w:szCs w:val="22"/>
              </w:rPr>
              <w:t>SE~20~000000001</w:t>
            </w:r>
          </w:p>
        </w:tc>
        <w:tc>
          <w:tcPr>
            <w:tcW w:w="4590" w:type="dxa"/>
            <w:tcBorders>
              <w:top w:val="nil"/>
              <w:left w:val="nil"/>
              <w:bottom w:val="single" w:sz="4" w:space="0" w:color="auto"/>
              <w:right w:val="single" w:sz="4" w:space="0" w:color="auto"/>
            </w:tcBorders>
            <w:shd w:val="clear" w:color="auto" w:fill="auto"/>
            <w:hideMark/>
          </w:tcPr>
          <w:p w14:paraId="100BC410"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490C6A8" w14:textId="77777777" w:rsidR="00F9103C" w:rsidRDefault="00F9103C" w:rsidP="007B5C5E">
      <w:pPr>
        <w:tabs>
          <w:tab w:val="right" w:pos="1800"/>
          <w:tab w:val="left" w:pos="2160"/>
        </w:tabs>
        <w:rPr>
          <w:rFonts w:ascii="Calibri" w:hAnsi="Calibri"/>
          <w:b/>
          <w:bCs/>
          <w:snapToGrid w:val="0"/>
          <w:sz w:val="22"/>
          <w:szCs w:val="22"/>
        </w:rPr>
      </w:pPr>
    </w:p>
    <w:p w14:paraId="3121E73C" w14:textId="77777777" w:rsidR="00F9103C" w:rsidRDefault="00F9103C" w:rsidP="007B5C5E">
      <w:pPr>
        <w:tabs>
          <w:tab w:val="right" w:pos="1800"/>
          <w:tab w:val="left" w:pos="2160"/>
        </w:tabs>
        <w:rPr>
          <w:rFonts w:ascii="Calibri" w:hAnsi="Calibri"/>
          <w:b/>
          <w:bCs/>
          <w:snapToGrid w:val="0"/>
          <w:sz w:val="22"/>
          <w:szCs w:val="22"/>
        </w:rPr>
      </w:pPr>
    </w:p>
    <w:p w14:paraId="7CB0B838" w14:textId="77777777" w:rsidR="00F9103C" w:rsidRDefault="00F9103C" w:rsidP="00F9103C">
      <w:pPr>
        <w:pStyle w:val="NoSpacing"/>
        <w:rPr>
          <w:snapToGrid w:val="0"/>
        </w:rPr>
      </w:pPr>
      <w:r>
        <w:rPr>
          <w:snapToGrid w:val="0"/>
        </w:rPr>
        <w:br w:type="page"/>
      </w:r>
      <w:r>
        <w:rPr>
          <w:snapToGrid w:val="0"/>
        </w:rPr>
        <w:lastRenderedPageBreak/>
        <w:t xml:space="preserve">814_03 Example #9 of </w:t>
      </w:r>
      <w:del w:id="36" w:author="MCT" w:date="2023-03-22T12:53:00Z">
        <w:r w:rsidDel="00E20EDE">
          <w:rPr>
            <w:snapToGrid w:val="0"/>
          </w:rPr>
          <w:delText>10</w:delText>
        </w:r>
      </w:del>
      <w:ins w:id="37" w:author="MCT" w:date="2023-03-22T12:53:00Z">
        <w:r w:rsidR="00E20EDE">
          <w:rPr>
            <w:snapToGrid w:val="0"/>
          </w:rPr>
          <w:t>12</w:t>
        </w:r>
      </w:ins>
    </w:p>
    <w:p w14:paraId="22982ADD" w14:textId="77777777" w:rsidR="00F9103C" w:rsidRDefault="00F9103C" w:rsidP="007B5C5E">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Move In with Meter Access Information</w:t>
      </w:r>
    </w:p>
    <w:tbl>
      <w:tblPr>
        <w:tblW w:w="9195" w:type="dxa"/>
        <w:tblInd w:w="93" w:type="dxa"/>
        <w:tblLayout w:type="fixed"/>
        <w:tblLook w:val="04A0" w:firstRow="1" w:lastRow="0" w:firstColumn="1" w:lastColumn="0" w:noHBand="0" w:noVBand="1"/>
      </w:tblPr>
      <w:tblGrid>
        <w:gridCol w:w="267"/>
        <w:gridCol w:w="4338"/>
        <w:gridCol w:w="4590"/>
      </w:tblGrid>
      <w:tr w:rsidR="00CC7268" w14:paraId="239CB479"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2B13721" w14:textId="77777777" w:rsidR="00CC7268" w:rsidRDefault="00CC7268">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 xml:space="preserve">Move </w:t>
            </w:r>
            <w:proofErr w:type="gramStart"/>
            <w:r>
              <w:rPr>
                <w:rFonts w:ascii="Calibri" w:hAnsi="Calibri" w:cs="Calibri"/>
                <w:color w:val="000000"/>
                <w:sz w:val="22"/>
                <w:szCs w:val="22"/>
              </w:rPr>
              <w:t>In</w:t>
            </w:r>
            <w:proofErr w:type="gramEnd"/>
            <w:r>
              <w:rPr>
                <w:rFonts w:ascii="Calibri" w:hAnsi="Calibri" w:cs="Calibri"/>
                <w:color w:val="000000"/>
                <w:sz w:val="22"/>
                <w:szCs w:val="22"/>
              </w:rPr>
              <w:t xml:space="preserve"> Request Containing Meter Access Information</w:t>
            </w:r>
          </w:p>
        </w:tc>
      </w:tr>
      <w:tr w:rsidR="00CC7268" w14:paraId="2C45FC11"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DC4445F" w14:textId="77777777" w:rsidR="00CC7268" w:rsidRDefault="00CC7268">
            <w:pPr>
              <w:rPr>
                <w:rFonts w:ascii="Calibri" w:hAnsi="Calibri" w:cs="Calibri"/>
                <w:color w:val="000000"/>
                <w:sz w:val="22"/>
                <w:szCs w:val="22"/>
              </w:rPr>
            </w:pPr>
            <w:bookmarkStart w:id="38" w:name="RANGE!B4:B21"/>
            <w:r>
              <w:rPr>
                <w:rFonts w:ascii="Calibri" w:hAnsi="Calibri" w:cs="Calibri"/>
                <w:color w:val="000000"/>
                <w:sz w:val="22"/>
                <w:szCs w:val="22"/>
              </w:rPr>
              <w:t>ST~814~000000001</w:t>
            </w:r>
            <w:bookmarkEnd w:id="38"/>
          </w:p>
        </w:tc>
        <w:tc>
          <w:tcPr>
            <w:tcW w:w="4590" w:type="dxa"/>
            <w:tcBorders>
              <w:top w:val="nil"/>
              <w:left w:val="nil"/>
              <w:bottom w:val="single" w:sz="4" w:space="0" w:color="auto"/>
              <w:right w:val="single" w:sz="4" w:space="0" w:color="auto"/>
            </w:tcBorders>
            <w:shd w:val="clear" w:color="auto" w:fill="auto"/>
            <w:hideMark/>
          </w:tcPr>
          <w:p w14:paraId="7D7FD61C" w14:textId="77777777" w:rsidR="00CC7268" w:rsidRDefault="00CC7268">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C7268" w14:paraId="673D36FF" w14:textId="77777777" w:rsidTr="00CC7268">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E3D073" w14:textId="77777777" w:rsidR="00CC7268" w:rsidRDefault="00CC7268">
            <w:pPr>
              <w:rPr>
                <w:rFonts w:ascii="Calibri" w:hAnsi="Calibri" w:cs="Calibri"/>
                <w:color w:val="000000"/>
                <w:sz w:val="22"/>
                <w:szCs w:val="22"/>
              </w:rPr>
            </w:pPr>
            <w:r>
              <w:rPr>
                <w:rFonts w:ascii="Calibri" w:hAnsi="Calibri" w:cs="Calibri"/>
                <w:color w:val="000000"/>
                <w:sz w:val="22"/>
                <w:szCs w:val="22"/>
              </w:rPr>
              <w:t>BGN~13~201207101201001~20120710~~~20120710195653~~~3</w:t>
            </w:r>
          </w:p>
        </w:tc>
        <w:tc>
          <w:tcPr>
            <w:tcW w:w="4590" w:type="dxa"/>
            <w:tcBorders>
              <w:top w:val="nil"/>
              <w:left w:val="nil"/>
              <w:bottom w:val="single" w:sz="4" w:space="0" w:color="auto"/>
              <w:right w:val="single" w:sz="4" w:space="0" w:color="auto"/>
            </w:tcBorders>
            <w:shd w:val="clear" w:color="auto" w:fill="auto"/>
            <w:hideMark/>
          </w:tcPr>
          <w:p w14:paraId="25C08F11" w14:textId="77777777" w:rsidR="00CC7268" w:rsidRDefault="00CC7268">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CC7268" w14:paraId="7CE0DC9E"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273BAD7" w14:textId="77777777" w:rsidR="00CC7268" w:rsidRDefault="00CC7268">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1CD39AA8" w14:textId="77777777" w:rsidR="00CC7268" w:rsidRDefault="00CC7268">
            <w:pPr>
              <w:rPr>
                <w:rFonts w:ascii="Calibri" w:hAnsi="Calibri" w:cs="Calibri"/>
                <w:color w:val="000000"/>
                <w:sz w:val="22"/>
                <w:szCs w:val="22"/>
              </w:rPr>
            </w:pPr>
            <w:r>
              <w:rPr>
                <w:rFonts w:ascii="Calibri" w:hAnsi="Calibri" w:cs="Calibri"/>
                <w:color w:val="000000"/>
                <w:sz w:val="22"/>
                <w:szCs w:val="22"/>
              </w:rPr>
              <w:t>TDSP Name and DUNS Number, Receiver</w:t>
            </w:r>
          </w:p>
        </w:tc>
      </w:tr>
      <w:tr w:rsidR="00CC7268" w14:paraId="416E1362"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7CA570" w14:textId="77777777" w:rsidR="00CC7268" w:rsidRDefault="00CC7268">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DE3A643" w14:textId="77777777" w:rsidR="00CC7268" w:rsidRDefault="00CC7268">
            <w:pPr>
              <w:rPr>
                <w:rFonts w:ascii="Calibri" w:hAnsi="Calibri" w:cs="Calibri"/>
                <w:color w:val="000000"/>
                <w:sz w:val="22"/>
                <w:szCs w:val="22"/>
              </w:rPr>
            </w:pPr>
            <w:r>
              <w:rPr>
                <w:rFonts w:ascii="Calibri" w:hAnsi="Calibri" w:cs="Calibri"/>
                <w:color w:val="000000"/>
                <w:sz w:val="22"/>
                <w:szCs w:val="22"/>
              </w:rPr>
              <w:t>ERCOT Name and DUNS Number, Sender</w:t>
            </w:r>
          </w:p>
        </w:tc>
      </w:tr>
      <w:tr w:rsidR="00CC7268" w14:paraId="6CED6329"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6EA7589" w14:textId="77777777" w:rsidR="00CC7268" w:rsidRDefault="00CC7268">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5BABE7ED" w14:textId="77777777" w:rsidR="00CC7268" w:rsidRDefault="00CC7268">
            <w:pPr>
              <w:rPr>
                <w:rFonts w:ascii="Calibri" w:hAnsi="Calibri" w:cs="Calibri"/>
                <w:color w:val="000000"/>
                <w:sz w:val="22"/>
                <w:szCs w:val="22"/>
              </w:rPr>
            </w:pPr>
            <w:r>
              <w:rPr>
                <w:rFonts w:ascii="Calibri" w:hAnsi="Calibri" w:cs="Calibri"/>
                <w:color w:val="000000"/>
                <w:sz w:val="22"/>
                <w:szCs w:val="22"/>
              </w:rPr>
              <w:t>CR Name and DUNS Number</w:t>
            </w:r>
          </w:p>
        </w:tc>
      </w:tr>
      <w:tr w:rsidR="00CC7268" w14:paraId="37F0CF42"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A020398" w14:textId="77777777" w:rsidR="00CC7268" w:rsidRDefault="00CC7268">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hideMark/>
          </w:tcPr>
          <w:p w14:paraId="6A50C70B" w14:textId="77777777" w:rsidR="00CC7268" w:rsidRDefault="00CC7268">
            <w:pPr>
              <w:rPr>
                <w:rFonts w:ascii="Calibri" w:hAnsi="Calibri" w:cs="Calibri"/>
                <w:color w:val="000000"/>
                <w:sz w:val="22"/>
                <w:szCs w:val="22"/>
              </w:rPr>
            </w:pPr>
            <w:r>
              <w:rPr>
                <w:rFonts w:ascii="Calibri" w:hAnsi="Calibri" w:cs="Calibri"/>
                <w:color w:val="000000"/>
                <w:sz w:val="22"/>
                <w:szCs w:val="22"/>
              </w:rPr>
              <w:t>Customer Name</w:t>
            </w:r>
          </w:p>
        </w:tc>
      </w:tr>
      <w:tr w:rsidR="00CC7268" w14:paraId="0A57A442" w14:textId="77777777" w:rsidTr="00CC7268">
        <w:trPr>
          <w:trHeight w:val="300"/>
        </w:trPr>
        <w:tc>
          <w:tcPr>
            <w:tcW w:w="267" w:type="dxa"/>
            <w:tcBorders>
              <w:top w:val="nil"/>
              <w:left w:val="nil"/>
              <w:bottom w:val="nil"/>
              <w:right w:val="single" w:sz="4" w:space="0" w:color="auto"/>
            </w:tcBorders>
            <w:shd w:val="clear" w:color="auto" w:fill="auto"/>
            <w:noWrap/>
            <w:hideMark/>
          </w:tcPr>
          <w:p w14:paraId="2C4BDDC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75883472" w14:textId="77777777" w:rsidR="00CC7268" w:rsidRDefault="00CC7268">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0550DDBF" w14:textId="77777777" w:rsidR="00CC7268" w:rsidRDefault="00CC7268">
            <w:pPr>
              <w:rPr>
                <w:rFonts w:ascii="Calibri" w:hAnsi="Calibri" w:cs="Calibri"/>
                <w:color w:val="000000"/>
                <w:sz w:val="22"/>
                <w:szCs w:val="22"/>
              </w:rPr>
            </w:pPr>
            <w:r>
              <w:rPr>
                <w:rFonts w:ascii="Calibri" w:hAnsi="Calibri" w:cs="Calibri"/>
                <w:color w:val="000000"/>
                <w:sz w:val="22"/>
                <w:szCs w:val="22"/>
              </w:rPr>
              <w:t>Zip Code</w:t>
            </w:r>
          </w:p>
        </w:tc>
      </w:tr>
      <w:tr w:rsidR="00CC7268" w14:paraId="5A0EB273" w14:textId="77777777" w:rsidTr="00CC7268">
        <w:trPr>
          <w:trHeight w:val="300"/>
        </w:trPr>
        <w:tc>
          <w:tcPr>
            <w:tcW w:w="267" w:type="dxa"/>
            <w:tcBorders>
              <w:top w:val="nil"/>
              <w:left w:val="nil"/>
              <w:bottom w:val="single" w:sz="4" w:space="0" w:color="auto"/>
              <w:right w:val="nil"/>
            </w:tcBorders>
            <w:shd w:val="clear" w:color="auto" w:fill="auto"/>
            <w:noWrap/>
            <w:hideMark/>
          </w:tcPr>
          <w:p w14:paraId="5F45307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single" w:sz="4" w:space="0" w:color="auto"/>
              <w:bottom w:val="single" w:sz="4" w:space="0" w:color="auto"/>
              <w:right w:val="single" w:sz="4" w:space="0" w:color="auto"/>
            </w:tcBorders>
            <w:shd w:val="clear" w:color="auto" w:fill="auto"/>
            <w:noWrap/>
            <w:hideMark/>
          </w:tcPr>
          <w:p w14:paraId="7C616A25" w14:textId="77777777" w:rsidR="00CC7268" w:rsidRDefault="00CC7268">
            <w:pPr>
              <w:rPr>
                <w:rFonts w:ascii="Calibri" w:hAnsi="Calibri" w:cs="Calibri"/>
                <w:color w:val="000000"/>
                <w:sz w:val="22"/>
                <w:szCs w:val="22"/>
              </w:rPr>
            </w:pPr>
            <w:r>
              <w:rPr>
                <w:rFonts w:ascii="Calibri" w:hAnsi="Calibri" w:cs="Calibri"/>
                <w:color w:val="000000"/>
                <w:sz w:val="22"/>
                <w:szCs w:val="22"/>
              </w:rPr>
              <w:t>PER~IC~MOVE IN CUSTOMER~TE~8889995555</w:t>
            </w:r>
          </w:p>
        </w:tc>
        <w:tc>
          <w:tcPr>
            <w:tcW w:w="4590" w:type="dxa"/>
            <w:tcBorders>
              <w:top w:val="nil"/>
              <w:left w:val="nil"/>
              <w:bottom w:val="single" w:sz="4" w:space="0" w:color="auto"/>
              <w:right w:val="single" w:sz="4" w:space="0" w:color="auto"/>
            </w:tcBorders>
            <w:shd w:val="clear" w:color="auto" w:fill="auto"/>
            <w:hideMark/>
          </w:tcPr>
          <w:p w14:paraId="403205A0" w14:textId="77777777" w:rsidR="00CC7268" w:rsidRDefault="00CC7268">
            <w:pPr>
              <w:rPr>
                <w:rFonts w:ascii="Calibri" w:hAnsi="Calibri" w:cs="Calibri"/>
                <w:color w:val="000000"/>
                <w:sz w:val="22"/>
                <w:szCs w:val="22"/>
              </w:rPr>
            </w:pPr>
            <w:r>
              <w:rPr>
                <w:rFonts w:ascii="Calibri" w:hAnsi="Calibri" w:cs="Calibri"/>
                <w:color w:val="000000"/>
                <w:sz w:val="22"/>
                <w:szCs w:val="22"/>
              </w:rPr>
              <w:t>Contact Name, Telephone Number</w:t>
            </w:r>
          </w:p>
        </w:tc>
      </w:tr>
      <w:tr w:rsidR="00CC7268" w14:paraId="6694D0EC"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0E0D221" w14:textId="77777777" w:rsidR="00CC7268" w:rsidRDefault="00CC7268">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4BE9E220" w14:textId="77777777" w:rsidR="00CC7268" w:rsidRDefault="00CC7268">
            <w:pPr>
              <w:rPr>
                <w:rFonts w:ascii="Calibri" w:hAnsi="Calibri" w:cs="Calibri"/>
                <w:color w:val="000000"/>
                <w:sz w:val="22"/>
                <w:szCs w:val="22"/>
              </w:rPr>
            </w:pPr>
            <w:r>
              <w:rPr>
                <w:rFonts w:ascii="Calibri" w:hAnsi="Calibri" w:cs="Calibri"/>
                <w:color w:val="000000"/>
                <w:sz w:val="22"/>
                <w:szCs w:val="22"/>
              </w:rPr>
              <w:t>Move In and Historical Summary Usage Request</w:t>
            </w:r>
          </w:p>
        </w:tc>
      </w:tr>
      <w:tr w:rsidR="00CC7268" w14:paraId="0C3053B9" w14:textId="77777777" w:rsidTr="00CC7268">
        <w:trPr>
          <w:trHeight w:val="300"/>
        </w:trPr>
        <w:tc>
          <w:tcPr>
            <w:tcW w:w="267" w:type="dxa"/>
            <w:tcBorders>
              <w:top w:val="nil"/>
              <w:left w:val="nil"/>
              <w:bottom w:val="nil"/>
              <w:right w:val="single" w:sz="4" w:space="0" w:color="auto"/>
            </w:tcBorders>
            <w:shd w:val="clear" w:color="auto" w:fill="auto"/>
            <w:noWrap/>
            <w:hideMark/>
          </w:tcPr>
          <w:p w14:paraId="761FD73B"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E90E90C" w14:textId="77777777" w:rsidR="00CC7268" w:rsidRDefault="00CC7268">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58493984" w14:textId="77777777" w:rsidR="00CC7268" w:rsidRDefault="00CC7268">
            <w:pPr>
              <w:rPr>
                <w:rFonts w:ascii="Calibri" w:hAnsi="Calibri" w:cs="Calibri"/>
                <w:color w:val="000000"/>
                <w:sz w:val="22"/>
                <w:szCs w:val="22"/>
              </w:rPr>
            </w:pPr>
            <w:r>
              <w:rPr>
                <w:rFonts w:ascii="Calibri" w:hAnsi="Calibri" w:cs="Calibri"/>
                <w:color w:val="000000"/>
                <w:sz w:val="22"/>
                <w:szCs w:val="22"/>
              </w:rPr>
              <w:t>Request Change in CR</w:t>
            </w:r>
          </w:p>
        </w:tc>
      </w:tr>
      <w:tr w:rsidR="00CC7268" w14:paraId="3DD4594D" w14:textId="77777777" w:rsidTr="00CC7268">
        <w:trPr>
          <w:trHeight w:val="300"/>
        </w:trPr>
        <w:tc>
          <w:tcPr>
            <w:tcW w:w="267" w:type="dxa"/>
            <w:tcBorders>
              <w:top w:val="nil"/>
              <w:left w:val="nil"/>
              <w:bottom w:val="nil"/>
              <w:right w:val="single" w:sz="4" w:space="0" w:color="auto"/>
            </w:tcBorders>
            <w:shd w:val="clear" w:color="auto" w:fill="auto"/>
            <w:noWrap/>
            <w:hideMark/>
          </w:tcPr>
          <w:p w14:paraId="3508A0B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70A9BBF" w14:textId="77777777" w:rsidR="00CC7268" w:rsidRDefault="00CC7268">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D05AD40" w14:textId="77777777" w:rsidR="00CC7268" w:rsidRDefault="00CC7268">
            <w:pPr>
              <w:rPr>
                <w:rFonts w:ascii="Calibri" w:hAnsi="Calibri" w:cs="Calibri"/>
                <w:color w:val="000000"/>
                <w:sz w:val="22"/>
                <w:szCs w:val="22"/>
              </w:rPr>
            </w:pPr>
            <w:r>
              <w:rPr>
                <w:rFonts w:ascii="Calibri" w:hAnsi="Calibri" w:cs="Calibri"/>
                <w:color w:val="000000"/>
                <w:sz w:val="22"/>
                <w:szCs w:val="22"/>
              </w:rPr>
              <w:t>ESI ID</w:t>
            </w:r>
          </w:p>
        </w:tc>
      </w:tr>
      <w:tr w:rsidR="00CC7268" w14:paraId="3C5ED462" w14:textId="77777777" w:rsidTr="00CC7268">
        <w:trPr>
          <w:trHeight w:val="300"/>
        </w:trPr>
        <w:tc>
          <w:tcPr>
            <w:tcW w:w="267" w:type="dxa"/>
            <w:tcBorders>
              <w:top w:val="nil"/>
              <w:left w:val="nil"/>
              <w:bottom w:val="nil"/>
              <w:right w:val="single" w:sz="4" w:space="0" w:color="auto"/>
            </w:tcBorders>
            <w:shd w:val="clear" w:color="auto" w:fill="auto"/>
            <w:noWrap/>
            <w:hideMark/>
          </w:tcPr>
          <w:p w14:paraId="1672ABC7"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4834ABBD" w14:textId="77777777" w:rsidR="00CC7268" w:rsidRDefault="00CC7268">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27AD3F36" w14:textId="77777777" w:rsidR="00CC7268" w:rsidRDefault="00CC7268">
            <w:pPr>
              <w:rPr>
                <w:rFonts w:ascii="Calibri" w:hAnsi="Calibri" w:cs="Calibri"/>
                <w:color w:val="000000"/>
                <w:sz w:val="22"/>
                <w:szCs w:val="22"/>
              </w:rPr>
            </w:pPr>
            <w:r>
              <w:rPr>
                <w:rFonts w:ascii="Calibri" w:hAnsi="Calibri" w:cs="Calibri"/>
                <w:color w:val="000000"/>
                <w:sz w:val="22"/>
                <w:szCs w:val="22"/>
              </w:rPr>
              <w:t>Billing Type</w:t>
            </w:r>
          </w:p>
        </w:tc>
      </w:tr>
      <w:tr w:rsidR="00CC7268" w14:paraId="4BB9FDD9" w14:textId="77777777" w:rsidTr="00CC7268">
        <w:trPr>
          <w:trHeight w:val="300"/>
        </w:trPr>
        <w:tc>
          <w:tcPr>
            <w:tcW w:w="267" w:type="dxa"/>
            <w:tcBorders>
              <w:top w:val="nil"/>
              <w:left w:val="nil"/>
              <w:bottom w:val="nil"/>
              <w:right w:val="single" w:sz="4" w:space="0" w:color="auto"/>
            </w:tcBorders>
            <w:shd w:val="clear" w:color="auto" w:fill="auto"/>
            <w:noWrap/>
            <w:hideMark/>
          </w:tcPr>
          <w:p w14:paraId="1D067E4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D2853D9" w14:textId="77777777" w:rsidR="00CC7268" w:rsidRDefault="00CC7268">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2F2579AF" w14:textId="77777777" w:rsidR="00CC7268" w:rsidRDefault="00CC7268">
            <w:pPr>
              <w:rPr>
                <w:rFonts w:ascii="Calibri" w:hAnsi="Calibri" w:cs="Calibri"/>
                <w:color w:val="000000"/>
                <w:sz w:val="22"/>
                <w:szCs w:val="22"/>
              </w:rPr>
            </w:pPr>
            <w:r>
              <w:rPr>
                <w:rFonts w:ascii="Calibri" w:hAnsi="Calibri" w:cs="Calibri"/>
                <w:color w:val="000000"/>
                <w:sz w:val="22"/>
                <w:szCs w:val="22"/>
              </w:rPr>
              <w:t>Bill Calculator</w:t>
            </w:r>
          </w:p>
        </w:tc>
      </w:tr>
      <w:tr w:rsidR="00CC7268" w14:paraId="58413435" w14:textId="77777777" w:rsidTr="00CC7268">
        <w:trPr>
          <w:trHeight w:val="300"/>
        </w:trPr>
        <w:tc>
          <w:tcPr>
            <w:tcW w:w="267" w:type="dxa"/>
            <w:tcBorders>
              <w:top w:val="nil"/>
              <w:left w:val="nil"/>
              <w:bottom w:val="nil"/>
              <w:right w:val="single" w:sz="4" w:space="0" w:color="auto"/>
            </w:tcBorders>
            <w:shd w:val="clear" w:color="auto" w:fill="auto"/>
            <w:noWrap/>
            <w:hideMark/>
          </w:tcPr>
          <w:p w14:paraId="394C4E6A"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F691784" w14:textId="77777777" w:rsidR="00CC7268" w:rsidRDefault="00CC7268">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3DB80915" w14:textId="77777777" w:rsidR="00CC7268" w:rsidRDefault="00CC7268">
            <w:pPr>
              <w:rPr>
                <w:rFonts w:ascii="Calibri" w:hAnsi="Calibri" w:cs="Calibri"/>
                <w:color w:val="000000"/>
                <w:sz w:val="22"/>
                <w:szCs w:val="22"/>
              </w:rPr>
            </w:pPr>
            <w:r>
              <w:rPr>
                <w:rFonts w:ascii="Calibri" w:hAnsi="Calibri" w:cs="Calibri"/>
                <w:color w:val="000000"/>
                <w:sz w:val="22"/>
                <w:szCs w:val="22"/>
              </w:rPr>
              <w:t>Instructions</w:t>
            </w:r>
          </w:p>
        </w:tc>
      </w:tr>
      <w:tr w:rsidR="00CC7268" w14:paraId="5CD2ED98" w14:textId="77777777" w:rsidTr="00CC7268">
        <w:trPr>
          <w:trHeight w:val="300"/>
        </w:trPr>
        <w:tc>
          <w:tcPr>
            <w:tcW w:w="267" w:type="dxa"/>
            <w:tcBorders>
              <w:top w:val="nil"/>
              <w:left w:val="nil"/>
              <w:bottom w:val="nil"/>
              <w:right w:val="single" w:sz="4" w:space="0" w:color="auto"/>
            </w:tcBorders>
            <w:shd w:val="clear" w:color="auto" w:fill="auto"/>
            <w:noWrap/>
            <w:hideMark/>
          </w:tcPr>
          <w:p w14:paraId="587CBD54"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447824D2" w14:textId="77777777" w:rsidR="00CC7268" w:rsidRDefault="00CC7268">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502955F1" w14:textId="77777777" w:rsidR="00CC7268" w:rsidRDefault="00CC7268">
            <w:pPr>
              <w:rPr>
                <w:rFonts w:ascii="Calibri" w:hAnsi="Calibri" w:cs="Calibri"/>
                <w:color w:val="000000"/>
                <w:sz w:val="22"/>
                <w:szCs w:val="22"/>
              </w:rPr>
            </w:pPr>
            <w:r>
              <w:rPr>
                <w:rFonts w:ascii="Calibri" w:hAnsi="Calibri" w:cs="Calibri"/>
                <w:color w:val="000000"/>
                <w:sz w:val="22"/>
                <w:szCs w:val="22"/>
              </w:rPr>
              <w:t>Special Needs Indicator</w:t>
            </w:r>
          </w:p>
        </w:tc>
      </w:tr>
      <w:tr w:rsidR="00CC7268" w14:paraId="2FD549C4" w14:textId="77777777" w:rsidTr="00CC7268">
        <w:trPr>
          <w:trHeight w:val="300"/>
        </w:trPr>
        <w:tc>
          <w:tcPr>
            <w:tcW w:w="267" w:type="dxa"/>
            <w:tcBorders>
              <w:top w:val="nil"/>
              <w:left w:val="nil"/>
              <w:bottom w:val="nil"/>
              <w:right w:val="single" w:sz="4" w:space="0" w:color="auto"/>
            </w:tcBorders>
            <w:shd w:val="clear" w:color="auto" w:fill="auto"/>
            <w:noWrap/>
            <w:hideMark/>
          </w:tcPr>
          <w:p w14:paraId="22F1C167"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F955673" w14:textId="77777777" w:rsidR="00CC7268" w:rsidRDefault="00CC7268">
            <w:pPr>
              <w:rPr>
                <w:rFonts w:ascii="Calibri" w:hAnsi="Calibri" w:cs="Calibri"/>
                <w:color w:val="000000"/>
                <w:sz w:val="22"/>
                <w:szCs w:val="22"/>
              </w:rPr>
            </w:pPr>
            <w:r>
              <w:rPr>
                <w:rFonts w:ascii="Calibri" w:hAnsi="Calibri" w:cs="Calibri"/>
                <w:color w:val="000000"/>
                <w:sz w:val="22"/>
                <w:szCs w:val="22"/>
              </w:rPr>
              <w:t>DTM~375~20120715</w:t>
            </w:r>
          </w:p>
        </w:tc>
        <w:tc>
          <w:tcPr>
            <w:tcW w:w="4590" w:type="dxa"/>
            <w:tcBorders>
              <w:top w:val="nil"/>
              <w:left w:val="nil"/>
              <w:bottom w:val="single" w:sz="4" w:space="0" w:color="auto"/>
              <w:right w:val="single" w:sz="4" w:space="0" w:color="auto"/>
            </w:tcBorders>
            <w:shd w:val="clear" w:color="auto" w:fill="auto"/>
            <w:hideMark/>
          </w:tcPr>
          <w:p w14:paraId="0F223EF1" w14:textId="77777777" w:rsidR="00CC7268" w:rsidRDefault="00CC7268">
            <w:pPr>
              <w:rPr>
                <w:rFonts w:ascii="Calibri" w:hAnsi="Calibri" w:cs="Calibri"/>
                <w:color w:val="000000"/>
                <w:sz w:val="22"/>
                <w:szCs w:val="22"/>
              </w:rPr>
            </w:pPr>
            <w:r>
              <w:rPr>
                <w:rFonts w:ascii="Calibri" w:hAnsi="Calibri" w:cs="Calibri"/>
                <w:color w:val="000000"/>
                <w:sz w:val="22"/>
                <w:szCs w:val="22"/>
              </w:rPr>
              <w:t>Move In Date</w:t>
            </w:r>
          </w:p>
        </w:tc>
      </w:tr>
      <w:tr w:rsidR="00CC7268" w14:paraId="7AAF4419" w14:textId="77777777" w:rsidTr="00CC7268">
        <w:trPr>
          <w:trHeight w:val="300"/>
        </w:trPr>
        <w:tc>
          <w:tcPr>
            <w:tcW w:w="267" w:type="dxa"/>
            <w:tcBorders>
              <w:top w:val="nil"/>
              <w:left w:val="nil"/>
              <w:bottom w:val="single" w:sz="4" w:space="0" w:color="auto"/>
              <w:right w:val="single" w:sz="4" w:space="0" w:color="auto"/>
            </w:tcBorders>
            <w:shd w:val="clear" w:color="auto" w:fill="auto"/>
            <w:noWrap/>
            <w:hideMark/>
          </w:tcPr>
          <w:p w14:paraId="247BB01C"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81FD5B9" w14:textId="77777777" w:rsidR="00CC7268" w:rsidRDefault="00CC7268">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3856F2D9" w14:textId="77777777" w:rsidR="00CC7268" w:rsidRDefault="00CC7268">
            <w:pPr>
              <w:rPr>
                <w:rFonts w:ascii="Calibri" w:hAnsi="Calibri" w:cs="Calibri"/>
                <w:color w:val="000000"/>
                <w:sz w:val="22"/>
                <w:szCs w:val="22"/>
              </w:rPr>
            </w:pPr>
            <w:r>
              <w:rPr>
                <w:rFonts w:ascii="Calibri" w:hAnsi="Calibri" w:cs="Calibri"/>
                <w:color w:val="000000"/>
                <w:sz w:val="22"/>
                <w:szCs w:val="22"/>
              </w:rPr>
              <w:t>First Available Switch Date</w:t>
            </w:r>
          </w:p>
        </w:tc>
      </w:tr>
      <w:tr w:rsidR="00CC7268" w14:paraId="58F7CA76"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0D4680C" w14:textId="77777777" w:rsidR="00CC7268" w:rsidRDefault="00CC7268">
            <w:pPr>
              <w:rPr>
                <w:rFonts w:ascii="Calibri" w:hAnsi="Calibri" w:cs="Calibri"/>
                <w:color w:val="000000"/>
                <w:sz w:val="22"/>
                <w:szCs w:val="22"/>
              </w:rPr>
            </w:pPr>
            <w:r>
              <w:rPr>
                <w:rFonts w:ascii="Calibri" w:hAnsi="Calibri" w:cs="Calibri"/>
                <w:color w:val="000000"/>
                <w:sz w:val="22"/>
                <w:szCs w:val="22"/>
              </w:rPr>
              <w:t>SE~18~000000001</w:t>
            </w:r>
          </w:p>
        </w:tc>
        <w:tc>
          <w:tcPr>
            <w:tcW w:w="4590" w:type="dxa"/>
            <w:tcBorders>
              <w:top w:val="nil"/>
              <w:left w:val="nil"/>
              <w:bottom w:val="single" w:sz="4" w:space="0" w:color="auto"/>
              <w:right w:val="single" w:sz="4" w:space="0" w:color="auto"/>
            </w:tcBorders>
            <w:shd w:val="clear" w:color="auto" w:fill="auto"/>
            <w:hideMark/>
          </w:tcPr>
          <w:p w14:paraId="5FA85CAA" w14:textId="77777777" w:rsidR="00CC7268" w:rsidRDefault="00CC7268">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51EEF81" w14:textId="77777777" w:rsidR="00F9103C" w:rsidRDefault="00F9103C" w:rsidP="007B5C5E">
      <w:pPr>
        <w:tabs>
          <w:tab w:val="right" w:pos="1800"/>
          <w:tab w:val="left" w:pos="2160"/>
        </w:tabs>
        <w:rPr>
          <w:rFonts w:ascii="Calibri" w:hAnsi="Calibri"/>
          <w:b/>
          <w:bCs/>
          <w:snapToGrid w:val="0"/>
          <w:sz w:val="22"/>
          <w:szCs w:val="22"/>
        </w:rPr>
      </w:pPr>
    </w:p>
    <w:p w14:paraId="7ED6EB25" w14:textId="77777777" w:rsidR="00F9103C" w:rsidRDefault="00F9103C" w:rsidP="007B5C5E">
      <w:pPr>
        <w:tabs>
          <w:tab w:val="right" w:pos="1800"/>
          <w:tab w:val="left" w:pos="2160"/>
        </w:tabs>
        <w:rPr>
          <w:rFonts w:ascii="Calibri" w:hAnsi="Calibri"/>
          <w:b/>
          <w:bCs/>
          <w:snapToGrid w:val="0"/>
          <w:sz w:val="22"/>
          <w:szCs w:val="22"/>
        </w:rPr>
      </w:pPr>
    </w:p>
    <w:p w14:paraId="1607EEFE" w14:textId="77777777" w:rsidR="00F9103C" w:rsidRDefault="00F9103C" w:rsidP="00F9103C">
      <w:pPr>
        <w:pStyle w:val="NoSpacing"/>
        <w:rPr>
          <w:snapToGrid w:val="0"/>
        </w:rPr>
      </w:pPr>
      <w:r>
        <w:rPr>
          <w:snapToGrid w:val="0"/>
        </w:rPr>
        <w:br w:type="page"/>
      </w:r>
      <w:r>
        <w:rPr>
          <w:snapToGrid w:val="0"/>
        </w:rPr>
        <w:lastRenderedPageBreak/>
        <w:t xml:space="preserve">814_03 Example #10 of </w:t>
      </w:r>
      <w:del w:id="39" w:author="MCT" w:date="2023-03-22T12:53:00Z">
        <w:r w:rsidDel="00E20EDE">
          <w:rPr>
            <w:snapToGrid w:val="0"/>
          </w:rPr>
          <w:delText>10</w:delText>
        </w:r>
      </w:del>
      <w:ins w:id="40" w:author="MCT" w:date="2023-03-22T12:53:00Z">
        <w:r w:rsidR="00E20EDE">
          <w:rPr>
            <w:snapToGrid w:val="0"/>
          </w:rPr>
          <w:t>12</w:t>
        </w:r>
      </w:ins>
    </w:p>
    <w:p w14:paraId="49684630" w14:textId="77777777" w:rsidR="00F9103C" w:rsidRDefault="00F9103C" w:rsidP="00F9103C">
      <w:pPr>
        <w:pStyle w:val="NoSpacing"/>
        <w:rPr>
          <w:snapToGrid w:val="0"/>
        </w:rPr>
      </w:pPr>
      <w:r w:rsidRPr="00F9103C">
        <w:rPr>
          <w:snapToGrid w:val="0"/>
        </w:rPr>
        <w:t>Move In from ERCOT –ERCOT to TDSP– FOR USE IN ‘MUNI/CO-OP’ MARKET ONLY-</w:t>
      </w:r>
    </w:p>
    <w:tbl>
      <w:tblPr>
        <w:tblW w:w="9195" w:type="dxa"/>
        <w:tblInd w:w="93" w:type="dxa"/>
        <w:tblLayout w:type="fixed"/>
        <w:tblLook w:val="04A0" w:firstRow="1" w:lastRow="0" w:firstColumn="1" w:lastColumn="0" w:noHBand="0" w:noVBand="1"/>
      </w:tblPr>
      <w:tblGrid>
        <w:gridCol w:w="281"/>
        <w:gridCol w:w="4324"/>
        <w:gridCol w:w="4590"/>
      </w:tblGrid>
      <w:tr w:rsidR="00CC7268" w14:paraId="43354E79"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05976F4" w14:textId="77777777" w:rsidR="00CC7268" w:rsidRDefault="00CC7268">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 xml:space="preserve">Move </w:t>
            </w:r>
            <w:del w:id="41" w:author="MCT" w:date="2023-03-22T12:35:00Z">
              <w:r w:rsidDel="007F771C">
                <w:rPr>
                  <w:rFonts w:ascii="Calibri" w:hAnsi="Calibri" w:cs="Calibri"/>
                  <w:color w:val="000000"/>
                  <w:sz w:val="22"/>
                  <w:szCs w:val="22"/>
                </w:rPr>
                <w:delText>In  Request</w:delText>
              </w:r>
            </w:del>
            <w:ins w:id="42" w:author="MCT" w:date="2023-03-22T12:35:00Z">
              <w:r w:rsidR="007F771C">
                <w:rPr>
                  <w:rFonts w:ascii="Calibri" w:hAnsi="Calibri" w:cs="Calibri"/>
                  <w:color w:val="000000"/>
                  <w:sz w:val="22"/>
                  <w:szCs w:val="22"/>
                </w:rPr>
                <w:t>In Request</w:t>
              </w:r>
            </w:ins>
            <w:r>
              <w:rPr>
                <w:rFonts w:ascii="Calibri" w:hAnsi="Calibri" w:cs="Calibri"/>
                <w:color w:val="000000"/>
                <w:sz w:val="22"/>
                <w:szCs w:val="22"/>
              </w:rPr>
              <w:t xml:space="preserve"> with Meter Access Information</w:t>
            </w:r>
          </w:p>
        </w:tc>
      </w:tr>
      <w:tr w:rsidR="00CC7268" w14:paraId="5011CE4C"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F105E02" w14:textId="77777777" w:rsidR="00CC7268" w:rsidRDefault="00CC7268">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61F35BB3" w14:textId="77777777" w:rsidR="00CC7268" w:rsidRDefault="00CC7268">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C7268" w14:paraId="2C9A68D1" w14:textId="77777777" w:rsidTr="00CC7268">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242581" w14:textId="77777777" w:rsidR="00CC7268" w:rsidRDefault="00CC7268">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43BFB548" w14:textId="77777777" w:rsidR="00CC7268" w:rsidRDefault="00CC7268">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CC7268" w14:paraId="2E7966EC"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B3F5B7" w14:textId="77777777" w:rsidR="00CC7268" w:rsidRDefault="00CC7268">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noWrap/>
            <w:hideMark/>
          </w:tcPr>
          <w:p w14:paraId="24E63484" w14:textId="77777777" w:rsidR="00CC7268" w:rsidRDefault="00CC7268">
            <w:pPr>
              <w:rPr>
                <w:rFonts w:ascii="Calibri" w:hAnsi="Calibri" w:cs="Calibri"/>
                <w:color w:val="000000"/>
                <w:sz w:val="22"/>
                <w:szCs w:val="22"/>
              </w:rPr>
            </w:pPr>
            <w:r>
              <w:rPr>
                <w:rFonts w:ascii="Calibri" w:hAnsi="Calibri" w:cs="Calibri"/>
                <w:color w:val="000000"/>
                <w:sz w:val="22"/>
                <w:szCs w:val="22"/>
              </w:rPr>
              <w:t>TDSP Name and DUNS Number, Receiver</w:t>
            </w:r>
          </w:p>
        </w:tc>
      </w:tr>
      <w:tr w:rsidR="00CC7268" w14:paraId="2A935D07"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6E43B4" w14:textId="77777777" w:rsidR="00CC7268" w:rsidRDefault="00CC7268">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5B280D4E" w14:textId="77777777" w:rsidR="00CC7268" w:rsidRDefault="00CC7268">
            <w:pPr>
              <w:rPr>
                <w:rFonts w:ascii="Calibri" w:hAnsi="Calibri" w:cs="Calibri"/>
                <w:color w:val="000000"/>
                <w:sz w:val="22"/>
                <w:szCs w:val="22"/>
              </w:rPr>
            </w:pPr>
            <w:r>
              <w:rPr>
                <w:rFonts w:ascii="Calibri" w:hAnsi="Calibri" w:cs="Calibri"/>
                <w:color w:val="000000"/>
                <w:sz w:val="22"/>
                <w:szCs w:val="22"/>
              </w:rPr>
              <w:t xml:space="preserve">ERCOT and DUNS </w:t>
            </w:r>
            <w:del w:id="43" w:author="MCT" w:date="2023-03-22T12:35:00Z">
              <w:r w:rsidDel="007F771C">
                <w:rPr>
                  <w:rFonts w:ascii="Calibri" w:hAnsi="Calibri" w:cs="Calibri"/>
                  <w:color w:val="000000"/>
                  <w:sz w:val="22"/>
                  <w:szCs w:val="22"/>
                </w:rPr>
                <w:delText>Number ,</w:delText>
              </w:r>
            </w:del>
            <w:ins w:id="44" w:author="MCT" w:date="2023-03-22T12:35:00Z">
              <w:r w:rsidR="007F771C">
                <w:rPr>
                  <w:rFonts w:ascii="Calibri" w:hAnsi="Calibri" w:cs="Calibri"/>
                  <w:color w:val="000000"/>
                  <w:sz w:val="22"/>
                  <w:szCs w:val="22"/>
                </w:rPr>
                <w:t>Number,</w:t>
              </w:r>
            </w:ins>
            <w:r>
              <w:rPr>
                <w:rFonts w:ascii="Calibri" w:hAnsi="Calibri" w:cs="Calibri"/>
                <w:color w:val="000000"/>
                <w:sz w:val="22"/>
                <w:szCs w:val="22"/>
              </w:rPr>
              <w:t xml:space="preserve"> Sender</w:t>
            </w:r>
          </w:p>
        </w:tc>
      </w:tr>
      <w:tr w:rsidR="00CC7268" w14:paraId="61E8C5F1"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264B167" w14:textId="77777777" w:rsidR="00CC7268" w:rsidRDefault="00CC7268">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1BF6B0C9" w14:textId="77777777" w:rsidR="00CC7268" w:rsidRDefault="00CC7268">
            <w:pPr>
              <w:rPr>
                <w:rFonts w:ascii="Calibri" w:hAnsi="Calibri" w:cs="Calibri"/>
                <w:color w:val="000000"/>
                <w:sz w:val="22"/>
                <w:szCs w:val="22"/>
              </w:rPr>
            </w:pPr>
            <w:r>
              <w:rPr>
                <w:rFonts w:ascii="Calibri" w:hAnsi="Calibri" w:cs="Calibri"/>
                <w:color w:val="000000"/>
                <w:sz w:val="22"/>
                <w:szCs w:val="22"/>
              </w:rPr>
              <w:t>CR Name and DUNS Number</w:t>
            </w:r>
          </w:p>
        </w:tc>
      </w:tr>
      <w:tr w:rsidR="00CC7268" w14:paraId="720FA968"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9FE8DDC" w14:textId="77777777" w:rsidR="00CC7268" w:rsidRDefault="00CC7268">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noWrap/>
            <w:hideMark/>
          </w:tcPr>
          <w:p w14:paraId="75950C8E" w14:textId="77777777" w:rsidR="00CC7268" w:rsidRDefault="00CC7268">
            <w:pPr>
              <w:rPr>
                <w:rFonts w:ascii="Calibri" w:hAnsi="Calibri" w:cs="Calibri"/>
                <w:color w:val="000000"/>
                <w:sz w:val="22"/>
                <w:szCs w:val="22"/>
              </w:rPr>
            </w:pPr>
            <w:r>
              <w:rPr>
                <w:rFonts w:ascii="Calibri" w:hAnsi="Calibri" w:cs="Calibri"/>
                <w:color w:val="000000"/>
                <w:sz w:val="22"/>
                <w:szCs w:val="22"/>
              </w:rPr>
              <w:t>Customer Name</w:t>
            </w:r>
          </w:p>
        </w:tc>
      </w:tr>
      <w:tr w:rsidR="00CC7268" w14:paraId="3E3D6F95" w14:textId="77777777" w:rsidTr="00CC7268">
        <w:trPr>
          <w:trHeight w:val="300"/>
        </w:trPr>
        <w:tc>
          <w:tcPr>
            <w:tcW w:w="281" w:type="dxa"/>
            <w:tcBorders>
              <w:top w:val="nil"/>
              <w:left w:val="nil"/>
              <w:bottom w:val="nil"/>
              <w:right w:val="single" w:sz="4" w:space="0" w:color="auto"/>
            </w:tcBorders>
            <w:shd w:val="clear" w:color="auto" w:fill="auto"/>
            <w:noWrap/>
            <w:hideMark/>
          </w:tcPr>
          <w:p w14:paraId="5DE2E481"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4650E17" w14:textId="77777777" w:rsidR="00CC7268" w:rsidRDefault="00CC7268">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noWrap/>
            <w:hideMark/>
          </w:tcPr>
          <w:p w14:paraId="13DA7168" w14:textId="77777777" w:rsidR="00CC7268" w:rsidRDefault="00CC7268">
            <w:pPr>
              <w:rPr>
                <w:rFonts w:ascii="Calibri" w:hAnsi="Calibri" w:cs="Calibri"/>
                <w:color w:val="000000"/>
                <w:sz w:val="22"/>
                <w:szCs w:val="22"/>
              </w:rPr>
            </w:pPr>
            <w:r>
              <w:rPr>
                <w:rFonts w:ascii="Calibri" w:hAnsi="Calibri" w:cs="Calibri"/>
                <w:color w:val="000000"/>
                <w:sz w:val="22"/>
                <w:szCs w:val="22"/>
              </w:rPr>
              <w:t>Zip Code</w:t>
            </w:r>
          </w:p>
        </w:tc>
      </w:tr>
      <w:tr w:rsidR="00CC7268" w14:paraId="77B8A34C"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55EE87E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3AE1CFBD" w14:textId="77777777" w:rsidR="00CC7268" w:rsidRDefault="00CC7268">
            <w:pPr>
              <w:rPr>
                <w:rFonts w:ascii="Calibri" w:hAnsi="Calibri" w:cs="Calibri"/>
                <w:color w:val="000000"/>
                <w:sz w:val="22"/>
                <w:szCs w:val="22"/>
              </w:rPr>
            </w:pPr>
            <w:r>
              <w:rPr>
                <w:rFonts w:ascii="Calibri" w:hAnsi="Calibri" w:cs="Calibri"/>
                <w:color w:val="000000"/>
                <w:sz w:val="22"/>
                <w:szCs w:val="22"/>
              </w:rPr>
              <w:t>PER~IC~Move In CUSTOMER</w:t>
            </w:r>
          </w:p>
        </w:tc>
        <w:tc>
          <w:tcPr>
            <w:tcW w:w="4590" w:type="dxa"/>
            <w:tcBorders>
              <w:top w:val="nil"/>
              <w:left w:val="nil"/>
              <w:bottom w:val="single" w:sz="4" w:space="0" w:color="auto"/>
              <w:right w:val="single" w:sz="4" w:space="0" w:color="auto"/>
            </w:tcBorders>
            <w:shd w:val="clear" w:color="auto" w:fill="auto"/>
            <w:noWrap/>
            <w:hideMark/>
          </w:tcPr>
          <w:p w14:paraId="03EB5F6E" w14:textId="77777777" w:rsidR="00CC7268" w:rsidRDefault="00CC7268">
            <w:pPr>
              <w:rPr>
                <w:rFonts w:ascii="Calibri" w:hAnsi="Calibri" w:cs="Calibri"/>
                <w:color w:val="000000"/>
                <w:sz w:val="22"/>
                <w:szCs w:val="22"/>
              </w:rPr>
            </w:pPr>
            <w:r>
              <w:rPr>
                <w:rFonts w:ascii="Calibri" w:hAnsi="Calibri" w:cs="Calibri"/>
                <w:color w:val="000000"/>
                <w:sz w:val="22"/>
                <w:szCs w:val="22"/>
              </w:rPr>
              <w:t>Contact Name</w:t>
            </w:r>
          </w:p>
        </w:tc>
      </w:tr>
      <w:tr w:rsidR="00CC7268" w14:paraId="3048EED5"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5D9E7D" w14:textId="77777777" w:rsidR="00CC7268" w:rsidRDefault="00CC7268">
            <w:pPr>
              <w:rPr>
                <w:rFonts w:ascii="Calibri" w:hAnsi="Calibri" w:cs="Calibri"/>
                <w:color w:val="000000"/>
                <w:sz w:val="22"/>
                <w:szCs w:val="22"/>
              </w:rPr>
            </w:pPr>
            <w:r>
              <w:rPr>
                <w:rFonts w:ascii="Calibri" w:hAnsi="Calibri" w:cs="Calibri"/>
                <w:color w:val="000000"/>
                <w:sz w:val="22"/>
                <w:szCs w:val="22"/>
              </w:rPr>
              <w:t>N1~BT~Move In CUSTOMER</w:t>
            </w:r>
          </w:p>
        </w:tc>
        <w:tc>
          <w:tcPr>
            <w:tcW w:w="4590" w:type="dxa"/>
            <w:tcBorders>
              <w:top w:val="nil"/>
              <w:left w:val="nil"/>
              <w:bottom w:val="single" w:sz="4" w:space="0" w:color="auto"/>
              <w:right w:val="single" w:sz="4" w:space="0" w:color="auto"/>
            </w:tcBorders>
            <w:shd w:val="clear" w:color="auto" w:fill="auto"/>
            <w:noWrap/>
            <w:hideMark/>
          </w:tcPr>
          <w:p w14:paraId="7F95C8E5" w14:textId="77777777" w:rsidR="00CC7268" w:rsidRDefault="00CC7268">
            <w:pPr>
              <w:rPr>
                <w:rFonts w:ascii="Calibri" w:hAnsi="Calibri" w:cs="Calibri"/>
                <w:color w:val="000000"/>
                <w:sz w:val="22"/>
                <w:szCs w:val="22"/>
              </w:rPr>
            </w:pPr>
            <w:r>
              <w:rPr>
                <w:rFonts w:ascii="Calibri" w:hAnsi="Calibri" w:cs="Calibri"/>
                <w:color w:val="000000"/>
                <w:sz w:val="22"/>
                <w:szCs w:val="22"/>
              </w:rPr>
              <w:t>Customer Billing Name</w:t>
            </w:r>
          </w:p>
        </w:tc>
      </w:tr>
      <w:tr w:rsidR="00CC7268" w14:paraId="14B6ED2C" w14:textId="77777777" w:rsidTr="00CC7268">
        <w:trPr>
          <w:trHeight w:val="600"/>
        </w:trPr>
        <w:tc>
          <w:tcPr>
            <w:tcW w:w="281" w:type="dxa"/>
            <w:tcBorders>
              <w:top w:val="nil"/>
              <w:left w:val="nil"/>
              <w:bottom w:val="nil"/>
              <w:right w:val="single" w:sz="4" w:space="0" w:color="auto"/>
            </w:tcBorders>
            <w:shd w:val="clear" w:color="auto" w:fill="auto"/>
            <w:noWrap/>
            <w:hideMark/>
          </w:tcPr>
          <w:p w14:paraId="78FF2722"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hideMark/>
          </w:tcPr>
          <w:p w14:paraId="6F8D47AC" w14:textId="77777777" w:rsidR="00CC7268" w:rsidRDefault="00CC7268">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noWrap/>
            <w:hideMark/>
          </w:tcPr>
          <w:p w14:paraId="1A03894C" w14:textId="77777777" w:rsidR="00CC7268" w:rsidRDefault="00CC7268">
            <w:pPr>
              <w:rPr>
                <w:rFonts w:ascii="Calibri" w:hAnsi="Calibri" w:cs="Calibri"/>
                <w:color w:val="000000"/>
                <w:sz w:val="22"/>
                <w:szCs w:val="22"/>
              </w:rPr>
            </w:pPr>
            <w:r>
              <w:rPr>
                <w:rFonts w:ascii="Calibri" w:hAnsi="Calibri" w:cs="Calibri"/>
                <w:color w:val="000000"/>
                <w:sz w:val="22"/>
                <w:szCs w:val="22"/>
              </w:rPr>
              <w:t>Customer Billing Address</w:t>
            </w:r>
          </w:p>
        </w:tc>
      </w:tr>
      <w:tr w:rsidR="00CC7268" w14:paraId="212AA6CB"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48B56C2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7303E737" w14:textId="77777777" w:rsidR="00CC7268" w:rsidRDefault="00CC7268">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noWrap/>
            <w:hideMark/>
          </w:tcPr>
          <w:p w14:paraId="77CA2642" w14:textId="77777777" w:rsidR="00CC7268" w:rsidRDefault="00CC7268">
            <w:pPr>
              <w:rPr>
                <w:rFonts w:ascii="Calibri" w:hAnsi="Calibri" w:cs="Calibri"/>
                <w:color w:val="000000"/>
                <w:sz w:val="22"/>
                <w:szCs w:val="22"/>
              </w:rPr>
            </w:pPr>
            <w:r>
              <w:rPr>
                <w:rFonts w:ascii="Calibri" w:hAnsi="Calibri" w:cs="Calibri"/>
                <w:color w:val="000000"/>
                <w:sz w:val="22"/>
                <w:szCs w:val="22"/>
              </w:rPr>
              <w:t>City, State, Zip Code</w:t>
            </w:r>
          </w:p>
        </w:tc>
      </w:tr>
      <w:tr w:rsidR="00CC7268" w14:paraId="541771B8"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C4D741D" w14:textId="77777777" w:rsidR="00CC7268" w:rsidRDefault="00CC7268">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426C697B" w14:textId="77777777" w:rsidR="00CC7268" w:rsidRDefault="00CC7268">
            <w:pPr>
              <w:rPr>
                <w:rFonts w:ascii="Calibri" w:hAnsi="Calibri" w:cs="Calibri"/>
                <w:color w:val="000000"/>
                <w:sz w:val="22"/>
                <w:szCs w:val="22"/>
              </w:rPr>
            </w:pPr>
            <w:r>
              <w:rPr>
                <w:rFonts w:ascii="Calibri" w:hAnsi="Calibri" w:cs="Calibri"/>
                <w:color w:val="000000"/>
                <w:sz w:val="22"/>
                <w:szCs w:val="22"/>
              </w:rPr>
              <w:t>Move In and Historical Interval Usage Request</w:t>
            </w:r>
          </w:p>
        </w:tc>
      </w:tr>
      <w:tr w:rsidR="00CC7268" w14:paraId="2B74BFC3" w14:textId="77777777" w:rsidTr="00CC7268">
        <w:trPr>
          <w:trHeight w:val="300"/>
        </w:trPr>
        <w:tc>
          <w:tcPr>
            <w:tcW w:w="281" w:type="dxa"/>
            <w:tcBorders>
              <w:top w:val="nil"/>
              <w:left w:val="nil"/>
              <w:bottom w:val="nil"/>
              <w:right w:val="single" w:sz="4" w:space="0" w:color="auto"/>
            </w:tcBorders>
            <w:shd w:val="clear" w:color="auto" w:fill="auto"/>
            <w:noWrap/>
            <w:hideMark/>
          </w:tcPr>
          <w:p w14:paraId="2272781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1C76A2F7" w14:textId="77777777" w:rsidR="00CC7268" w:rsidRDefault="00CC7268">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noWrap/>
            <w:hideMark/>
          </w:tcPr>
          <w:p w14:paraId="0E569A93" w14:textId="77777777" w:rsidR="00CC7268" w:rsidRDefault="00CC7268">
            <w:pPr>
              <w:rPr>
                <w:rFonts w:ascii="Calibri" w:hAnsi="Calibri" w:cs="Calibri"/>
                <w:color w:val="000000"/>
                <w:sz w:val="22"/>
                <w:szCs w:val="22"/>
              </w:rPr>
            </w:pPr>
            <w:r>
              <w:rPr>
                <w:rFonts w:ascii="Calibri" w:hAnsi="Calibri" w:cs="Calibri"/>
                <w:color w:val="000000"/>
                <w:sz w:val="22"/>
                <w:szCs w:val="22"/>
              </w:rPr>
              <w:t>Request Change in CR</w:t>
            </w:r>
          </w:p>
        </w:tc>
      </w:tr>
      <w:tr w:rsidR="00CC7268" w14:paraId="3717FA61" w14:textId="77777777" w:rsidTr="00CC7268">
        <w:trPr>
          <w:trHeight w:val="300"/>
        </w:trPr>
        <w:tc>
          <w:tcPr>
            <w:tcW w:w="281" w:type="dxa"/>
            <w:tcBorders>
              <w:top w:val="nil"/>
              <w:left w:val="nil"/>
              <w:bottom w:val="nil"/>
              <w:right w:val="single" w:sz="4" w:space="0" w:color="auto"/>
            </w:tcBorders>
            <w:shd w:val="clear" w:color="auto" w:fill="auto"/>
            <w:noWrap/>
            <w:hideMark/>
          </w:tcPr>
          <w:p w14:paraId="38ED64D2"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0641A2FC" w14:textId="77777777" w:rsidR="00CC7268" w:rsidRDefault="00CC7268">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noWrap/>
            <w:hideMark/>
          </w:tcPr>
          <w:p w14:paraId="1F165718" w14:textId="77777777" w:rsidR="00CC7268" w:rsidRDefault="00CC7268">
            <w:pPr>
              <w:rPr>
                <w:rFonts w:ascii="Calibri" w:hAnsi="Calibri" w:cs="Calibri"/>
                <w:color w:val="000000"/>
                <w:sz w:val="22"/>
                <w:szCs w:val="22"/>
              </w:rPr>
            </w:pPr>
            <w:r>
              <w:rPr>
                <w:rFonts w:ascii="Calibri" w:hAnsi="Calibri" w:cs="Calibri"/>
                <w:color w:val="000000"/>
                <w:sz w:val="22"/>
                <w:szCs w:val="22"/>
              </w:rPr>
              <w:t>Billing Type</w:t>
            </w:r>
          </w:p>
        </w:tc>
      </w:tr>
      <w:tr w:rsidR="00CC7268" w14:paraId="08F48AFC" w14:textId="77777777" w:rsidTr="00CC7268">
        <w:trPr>
          <w:trHeight w:val="300"/>
        </w:trPr>
        <w:tc>
          <w:tcPr>
            <w:tcW w:w="281" w:type="dxa"/>
            <w:tcBorders>
              <w:top w:val="nil"/>
              <w:left w:val="nil"/>
              <w:bottom w:val="nil"/>
              <w:right w:val="single" w:sz="4" w:space="0" w:color="auto"/>
            </w:tcBorders>
            <w:shd w:val="clear" w:color="auto" w:fill="auto"/>
            <w:noWrap/>
            <w:hideMark/>
          </w:tcPr>
          <w:p w14:paraId="2DED19BB"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7C00E123" w14:textId="77777777" w:rsidR="00CC7268" w:rsidRDefault="00CC7268">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noWrap/>
            <w:hideMark/>
          </w:tcPr>
          <w:p w14:paraId="48CA037C" w14:textId="77777777" w:rsidR="00CC7268" w:rsidRDefault="00CC7268">
            <w:pPr>
              <w:rPr>
                <w:rFonts w:ascii="Calibri" w:hAnsi="Calibri" w:cs="Calibri"/>
                <w:color w:val="000000"/>
                <w:sz w:val="22"/>
                <w:szCs w:val="22"/>
              </w:rPr>
            </w:pPr>
            <w:r>
              <w:rPr>
                <w:rFonts w:ascii="Calibri" w:hAnsi="Calibri" w:cs="Calibri"/>
                <w:color w:val="000000"/>
                <w:sz w:val="22"/>
                <w:szCs w:val="22"/>
              </w:rPr>
              <w:t>Bill Calculator</w:t>
            </w:r>
          </w:p>
        </w:tc>
      </w:tr>
      <w:tr w:rsidR="00CC7268" w14:paraId="0A6D271F" w14:textId="77777777" w:rsidTr="00CC7268">
        <w:trPr>
          <w:trHeight w:val="300"/>
        </w:trPr>
        <w:tc>
          <w:tcPr>
            <w:tcW w:w="281" w:type="dxa"/>
            <w:tcBorders>
              <w:top w:val="nil"/>
              <w:left w:val="nil"/>
              <w:bottom w:val="nil"/>
              <w:right w:val="single" w:sz="4" w:space="0" w:color="auto"/>
            </w:tcBorders>
            <w:shd w:val="clear" w:color="auto" w:fill="auto"/>
            <w:noWrap/>
            <w:hideMark/>
          </w:tcPr>
          <w:p w14:paraId="28849E58"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02BB63AC" w14:textId="77777777" w:rsidR="00CC7268" w:rsidRDefault="00CC7268">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69EB7ED2" w14:textId="77777777" w:rsidR="00CC7268" w:rsidRDefault="00CC7268">
            <w:pPr>
              <w:rPr>
                <w:rFonts w:ascii="Calibri" w:hAnsi="Calibri" w:cs="Calibri"/>
                <w:color w:val="000000"/>
                <w:sz w:val="22"/>
                <w:szCs w:val="22"/>
              </w:rPr>
            </w:pPr>
            <w:r>
              <w:rPr>
                <w:rFonts w:ascii="Calibri" w:hAnsi="Calibri" w:cs="Calibri"/>
                <w:color w:val="000000"/>
                <w:sz w:val="22"/>
                <w:szCs w:val="22"/>
              </w:rPr>
              <w:t>Instructions</w:t>
            </w:r>
          </w:p>
        </w:tc>
      </w:tr>
      <w:tr w:rsidR="00CC7268" w14:paraId="56E6B8B0" w14:textId="77777777" w:rsidTr="00CC7268">
        <w:trPr>
          <w:trHeight w:val="300"/>
        </w:trPr>
        <w:tc>
          <w:tcPr>
            <w:tcW w:w="281" w:type="dxa"/>
            <w:tcBorders>
              <w:top w:val="nil"/>
              <w:left w:val="nil"/>
              <w:bottom w:val="nil"/>
              <w:right w:val="single" w:sz="4" w:space="0" w:color="auto"/>
            </w:tcBorders>
            <w:shd w:val="clear" w:color="auto" w:fill="auto"/>
            <w:noWrap/>
            <w:hideMark/>
          </w:tcPr>
          <w:p w14:paraId="188278C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0610E36" w14:textId="77777777" w:rsidR="00CC7268" w:rsidRDefault="00CC7268">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066B213C" w14:textId="77777777" w:rsidR="00CC7268" w:rsidRDefault="00CC7268">
            <w:pPr>
              <w:rPr>
                <w:rFonts w:ascii="Calibri" w:hAnsi="Calibri" w:cs="Calibri"/>
                <w:color w:val="000000"/>
                <w:sz w:val="22"/>
                <w:szCs w:val="22"/>
              </w:rPr>
            </w:pPr>
            <w:r>
              <w:rPr>
                <w:rFonts w:ascii="Calibri" w:hAnsi="Calibri" w:cs="Calibri"/>
                <w:color w:val="000000"/>
                <w:sz w:val="22"/>
                <w:szCs w:val="22"/>
              </w:rPr>
              <w:t>ESI ID</w:t>
            </w:r>
          </w:p>
        </w:tc>
      </w:tr>
      <w:tr w:rsidR="00CC7268" w14:paraId="77DBB022" w14:textId="77777777" w:rsidTr="00CC7268">
        <w:trPr>
          <w:trHeight w:val="300"/>
        </w:trPr>
        <w:tc>
          <w:tcPr>
            <w:tcW w:w="281" w:type="dxa"/>
            <w:tcBorders>
              <w:top w:val="nil"/>
              <w:left w:val="nil"/>
              <w:bottom w:val="nil"/>
              <w:right w:val="single" w:sz="4" w:space="0" w:color="auto"/>
            </w:tcBorders>
            <w:shd w:val="clear" w:color="auto" w:fill="auto"/>
            <w:noWrap/>
            <w:hideMark/>
          </w:tcPr>
          <w:p w14:paraId="6C48131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24128EA4" w14:textId="77777777" w:rsidR="00CC7268" w:rsidRDefault="00CC7268">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noWrap/>
            <w:hideMark/>
          </w:tcPr>
          <w:p w14:paraId="76F6DF26" w14:textId="77777777" w:rsidR="00CC7268" w:rsidRDefault="00CC7268">
            <w:pPr>
              <w:rPr>
                <w:rFonts w:ascii="Calibri" w:hAnsi="Calibri" w:cs="Calibri"/>
                <w:color w:val="000000"/>
                <w:sz w:val="22"/>
                <w:szCs w:val="22"/>
              </w:rPr>
            </w:pPr>
            <w:r>
              <w:rPr>
                <w:rFonts w:ascii="Calibri" w:hAnsi="Calibri" w:cs="Calibri"/>
                <w:color w:val="000000"/>
                <w:sz w:val="22"/>
                <w:szCs w:val="22"/>
              </w:rPr>
              <w:t>Membership ID</w:t>
            </w:r>
          </w:p>
        </w:tc>
      </w:tr>
      <w:tr w:rsidR="00CC7268" w14:paraId="77CF3EA4" w14:textId="77777777" w:rsidTr="00CC7268">
        <w:trPr>
          <w:trHeight w:val="300"/>
        </w:trPr>
        <w:tc>
          <w:tcPr>
            <w:tcW w:w="281" w:type="dxa"/>
            <w:tcBorders>
              <w:top w:val="nil"/>
              <w:left w:val="nil"/>
              <w:bottom w:val="nil"/>
              <w:right w:val="single" w:sz="4" w:space="0" w:color="auto"/>
            </w:tcBorders>
            <w:shd w:val="clear" w:color="auto" w:fill="auto"/>
            <w:noWrap/>
            <w:hideMark/>
          </w:tcPr>
          <w:p w14:paraId="420107F4"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3C9B025E" w14:textId="77777777" w:rsidR="00CC7268" w:rsidRDefault="00CC7268">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21B6AB1D" w14:textId="77777777" w:rsidR="00CC7268" w:rsidRDefault="00CC7268">
            <w:pPr>
              <w:rPr>
                <w:rFonts w:ascii="Calibri" w:hAnsi="Calibri" w:cs="Calibri"/>
                <w:color w:val="000000"/>
                <w:sz w:val="22"/>
                <w:szCs w:val="22"/>
              </w:rPr>
            </w:pPr>
            <w:r>
              <w:rPr>
                <w:rFonts w:ascii="Calibri" w:hAnsi="Calibri" w:cs="Calibri"/>
                <w:color w:val="000000"/>
                <w:sz w:val="22"/>
                <w:szCs w:val="22"/>
              </w:rPr>
              <w:t>Special Needs Indicator</w:t>
            </w:r>
          </w:p>
        </w:tc>
      </w:tr>
      <w:tr w:rsidR="00CC7268" w14:paraId="3D410BD3" w14:textId="77777777" w:rsidTr="00CC7268">
        <w:trPr>
          <w:trHeight w:val="300"/>
        </w:trPr>
        <w:tc>
          <w:tcPr>
            <w:tcW w:w="281" w:type="dxa"/>
            <w:tcBorders>
              <w:top w:val="nil"/>
              <w:left w:val="nil"/>
              <w:bottom w:val="nil"/>
              <w:right w:val="single" w:sz="4" w:space="0" w:color="auto"/>
            </w:tcBorders>
            <w:shd w:val="clear" w:color="auto" w:fill="auto"/>
            <w:noWrap/>
            <w:hideMark/>
          </w:tcPr>
          <w:p w14:paraId="64A301E0"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5C8BE895" w14:textId="77777777" w:rsidR="00CC7268" w:rsidRDefault="00CC7268">
            <w:pPr>
              <w:rPr>
                <w:rFonts w:ascii="Calibri" w:hAnsi="Calibri" w:cs="Calibri"/>
                <w:color w:val="000000"/>
                <w:sz w:val="22"/>
                <w:szCs w:val="22"/>
              </w:rPr>
            </w:pPr>
            <w:r>
              <w:rPr>
                <w:rFonts w:ascii="Calibri" w:hAnsi="Calibri" w:cs="Calibri"/>
                <w:color w:val="000000"/>
                <w:sz w:val="22"/>
                <w:szCs w:val="22"/>
              </w:rPr>
              <w:t>DTM~375~20120715</w:t>
            </w:r>
          </w:p>
        </w:tc>
        <w:tc>
          <w:tcPr>
            <w:tcW w:w="4590" w:type="dxa"/>
            <w:tcBorders>
              <w:top w:val="nil"/>
              <w:left w:val="nil"/>
              <w:bottom w:val="single" w:sz="4" w:space="0" w:color="auto"/>
              <w:right w:val="single" w:sz="4" w:space="0" w:color="auto"/>
            </w:tcBorders>
            <w:shd w:val="clear" w:color="auto" w:fill="auto"/>
            <w:hideMark/>
          </w:tcPr>
          <w:p w14:paraId="7E667FC8" w14:textId="77777777" w:rsidR="00CC7268" w:rsidRDefault="00CC7268">
            <w:pPr>
              <w:rPr>
                <w:rFonts w:ascii="Calibri" w:hAnsi="Calibri" w:cs="Calibri"/>
                <w:color w:val="000000"/>
                <w:sz w:val="22"/>
                <w:szCs w:val="22"/>
              </w:rPr>
            </w:pPr>
            <w:r>
              <w:rPr>
                <w:rFonts w:ascii="Calibri" w:hAnsi="Calibri" w:cs="Calibri"/>
                <w:color w:val="000000"/>
                <w:sz w:val="22"/>
                <w:szCs w:val="22"/>
              </w:rPr>
              <w:t>Move In Date</w:t>
            </w:r>
          </w:p>
        </w:tc>
      </w:tr>
      <w:tr w:rsidR="00CC7268" w14:paraId="5709D88B"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036F745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5CF33E0" w14:textId="77777777" w:rsidR="00CC7268" w:rsidRDefault="00CC7268">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59060565" w14:textId="77777777" w:rsidR="00CC7268" w:rsidRDefault="00CC7268">
            <w:pPr>
              <w:rPr>
                <w:rFonts w:ascii="Calibri" w:hAnsi="Calibri" w:cs="Calibri"/>
                <w:color w:val="000000"/>
                <w:sz w:val="22"/>
                <w:szCs w:val="22"/>
              </w:rPr>
            </w:pPr>
            <w:r>
              <w:rPr>
                <w:rFonts w:ascii="Calibri" w:hAnsi="Calibri" w:cs="Calibri"/>
                <w:color w:val="000000"/>
                <w:sz w:val="22"/>
                <w:szCs w:val="22"/>
              </w:rPr>
              <w:t>First Available Switch Date</w:t>
            </w:r>
          </w:p>
        </w:tc>
      </w:tr>
      <w:tr w:rsidR="00CC7268" w14:paraId="5DDA8D10"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C53912" w14:textId="77777777" w:rsidR="00CC7268" w:rsidRDefault="00CC7268">
            <w:pPr>
              <w:rPr>
                <w:rFonts w:ascii="Calibri" w:hAnsi="Calibri" w:cs="Calibri"/>
                <w:color w:val="000000"/>
                <w:sz w:val="22"/>
                <w:szCs w:val="22"/>
              </w:rPr>
            </w:pPr>
            <w:r>
              <w:rPr>
                <w:rFonts w:ascii="Calibri" w:hAnsi="Calibri" w:cs="Calibri"/>
                <w:color w:val="000000"/>
                <w:sz w:val="22"/>
                <w:szCs w:val="22"/>
              </w:rPr>
              <w:t>SE~22~000000001</w:t>
            </w:r>
          </w:p>
        </w:tc>
        <w:tc>
          <w:tcPr>
            <w:tcW w:w="4590" w:type="dxa"/>
            <w:tcBorders>
              <w:top w:val="nil"/>
              <w:left w:val="nil"/>
              <w:bottom w:val="single" w:sz="4" w:space="0" w:color="auto"/>
              <w:right w:val="single" w:sz="4" w:space="0" w:color="auto"/>
            </w:tcBorders>
            <w:shd w:val="clear" w:color="auto" w:fill="auto"/>
            <w:hideMark/>
          </w:tcPr>
          <w:p w14:paraId="3C2B2295" w14:textId="77777777" w:rsidR="00CC7268" w:rsidRDefault="00CC7268">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4627DF9" w14:textId="77777777" w:rsidR="00F9103C" w:rsidRDefault="00F9103C" w:rsidP="007B5C5E">
      <w:pPr>
        <w:tabs>
          <w:tab w:val="right" w:pos="1800"/>
          <w:tab w:val="left" w:pos="2160"/>
        </w:tabs>
        <w:rPr>
          <w:rFonts w:ascii="Calibri" w:hAnsi="Calibri"/>
          <w:b/>
          <w:bCs/>
          <w:snapToGrid w:val="0"/>
          <w:sz w:val="22"/>
          <w:szCs w:val="22"/>
        </w:rPr>
      </w:pPr>
    </w:p>
    <w:p w14:paraId="71878728" w14:textId="77777777" w:rsidR="007F771C" w:rsidRDefault="007F771C" w:rsidP="007F771C">
      <w:pPr>
        <w:pStyle w:val="NoSpacing"/>
        <w:rPr>
          <w:ins w:id="45" w:author="MCT" w:date="2023-03-22T12:34:00Z"/>
          <w:snapToGrid w:val="0"/>
        </w:rPr>
      </w:pPr>
      <w:ins w:id="46" w:author="MCT" w:date="2023-03-22T12:34:00Z">
        <w:r>
          <w:rPr>
            <w:snapToGrid w:val="0"/>
          </w:rPr>
          <w:br w:type="page"/>
        </w:r>
        <w:r>
          <w:rPr>
            <w:snapToGrid w:val="0"/>
          </w:rPr>
          <w:lastRenderedPageBreak/>
          <w:t>814_03 Example #11 of 1</w:t>
        </w:r>
      </w:ins>
      <w:ins w:id="47" w:author="MCT" w:date="2023-03-22T12:45:00Z">
        <w:r w:rsidR="00E20EDE">
          <w:rPr>
            <w:snapToGrid w:val="0"/>
          </w:rPr>
          <w:t>2</w:t>
        </w:r>
      </w:ins>
    </w:p>
    <w:p w14:paraId="7758F13B" w14:textId="77777777" w:rsidR="007F771C" w:rsidRDefault="007F771C" w:rsidP="007F771C">
      <w:pPr>
        <w:tabs>
          <w:tab w:val="right" w:pos="1800"/>
          <w:tab w:val="left" w:pos="2160"/>
        </w:tabs>
        <w:rPr>
          <w:ins w:id="48" w:author="MCT" w:date="2023-03-22T12:34:00Z"/>
          <w:rFonts w:ascii="Calibri" w:eastAsia="Calibri" w:hAnsi="Calibri"/>
          <w:snapToGrid w:val="0"/>
          <w:sz w:val="22"/>
          <w:szCs w:val="22"/>
        </w:rPr>
      </w:pPr>
      <w:ins w:id="49" w:author="MCT" w:date="2023-03-22T12:34:00Z">
        <w:r w:rsidRPr="00F9103C">
          <w:rPr>
            <w:rFonts w:ascii="Calibri" w:eastAsia="Calibri" w:hAnsi="Calibri"/>
            <w:snapToGrid w:val="0"/>
            <w:sz w:val="22"/>
            <w:szCs w:val="22"/>
          </w:rPr>
          <w:t xml:space="preserve">Move In </w:t>
        </w:r>
      </w:ins>
      <w:ins w:id="50" w:author="MCT" w:date="2023-03-22T12:36:00Z">
        <w:r w:rsidRPr="007F771C">
          <w:rPr>
            <w:rFonts w:ascii="Calibri" w:eastAsia="Calibri" w:hAnsi="Calibri"/>
            <w:snapToGrid w:val="0"/>
            <w:sz w:val="22"/>
            <w:szCs w:val="22"/>
          </w:rPr>
          <w:t>(to Reverse a Switch or Move-In due to an Inadvertent Gain)</w:t>
        </w:r>
        <w:r w:rsidRPr="0034722A">
          <w:rPr>
            <w:snapToGrid w:val="0"/>
          </w:rPr>
          <w:t xml:space="preserve"> </w:t>
        </w:r>
      </w:ins>
    </w:p>
    <w:tbl>
      <w:tblPr>
        <w:tblW w:w="9195" w:type="dxa"/>
        <w:tblInd w:w="93" w:type="dxa"/>
        <w:tblLayout w:type="fixed"/>
        <w:tblLook w:val="04A0" w:firstRow="1" w:lastRow="0" w:firstColumn="1" w:lastColumn="0" w:noHBand="0" w:noVBand="1"/>
      </w:tblPr>
      <w:tblGrid>
        <w:gridCol w:w="267"/>
        <w:gridCol w:w="4338"/>
        <w:gridCol w:w="4590"/>
      </w:tblGrid>
      <w:tr w:rsidR="007F771C" w14:paraId="5A3FBB4F" w14:textId="77777777" w:rsidTr="00E16906">
        <w:trPr>
          <w:trHeight w:val="900"/>
          <w:ins w:id="51" w:author="MCT" w:date="2023-03-22T12:34:00Z"/>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A2B4D43" w14:textId="77777777" w:rsidR="007F771C" w:rsidRDefault="007F771C" w:rsidP="00E16906">
            <w:pPr>
              <w:jc w:val="center"/>
              <w:rPr>
                <w:ins w:id="52" w:author="MCT" w:date="2023-03-22T12:34:00Z"/>
                <w:rFonts w:ascii="Calibri" w:hAnsi="Calibri" w:cs="Calibri"/>
                <w:color w:val="000000"/>
                <w:sz w:val="22"/>
                <w:szCs w:val="22"/>
              </w:rPr>
            </w:pPr>
            <w:ins w:id="53" w:author="MCT" w:date="2023-03-22T12:34:00Z">
              <w:r>
                <w:rPr>
                  <w:rFonts w:ascii="Calibri" w:hAnsi="Calibri" w:cs="Calibri"/>
                  <w:color w:val="000000"/>
                  <w:sz w:val="22"/>
                  <w:szCs w:val="22"/>
                </w:rPr>
                <w:t>ERCOT Enrollment Request Information to TDSP</w:t>
              </w:r>
              <w:r>
                <w:rPr>
                  <w:rFonts w:ascii="Calibri" w:hAnsi="Calibri" w:cs="Calibri"/>
                  <w:color w:val="000000"/>
                  <w:sz w:val="22"/>
                  <w:szCs w:val="22"/>
                </w:rPr>
                <w:br/>
              </w:r>
            </w:ins>
            <w:ins w:id="54" w:author="MCT" w:date="2023-05-02T10:47:00Z">
              <w:r w:rsidR="00390D5C">
                <w:rPr>
                  <w:rFonts w:ascii="Calibri" w:hAnsi="Calibri" w:cs="Calibri"/>
                  <w:color w:val="000000"/>
                  <w:sz w:val="22"/>
                  <w:szCs w:val="22"/>
                </w:rPr>
                <w:t xml:space="preserve">on a </w:t>
              </w:r>
            </w:ins>
            <w:ins w:id="55" w:author="MCT" w:date="2023-03-22T12:34:00Z">
              <w:r>
                <w:rPr>
                  <w:rFonts w:ascii="Calibri" w:hAnsi="Calibri" w:cs="Calibri"/>
                  <w:color w:val="000000"/>
                  <w:sz w:val="22"/>
                  <w:szCs w:val="22"/>
                </w:rPr>
                <w:t xml:space="preserve">Move </w:t>
              </w:r>
              <w:proofErr w:type="gramStart"/>
              <w:r>
                <w:rPr>
                  <w:rFonts w:ascii="Calibri" w:hAnsi="Calibri" w:cs="Calibri"/>
                  <w:color w:val="000000"/>
                  <w:sz w:val="22"/>
                  <w:szCs w:val="22"/>
                </w:rPr>
                <w:t>In</w:t>
              </w:r>
              <w:proofErr w:type="gramEnd"/>
              <w:r>
                <w:rPr>
                  <w:rFonts w:ascii="Calibri" w:hAnsi="Calibri" w:cs="Calibri"/>
                  <w:color w:val="000000"/>
                  <w:sz w:val="22"/>
                  <w:szCs w:val="22"/>
                </w:rPr>
                <w:t xml:space="preserve"> </w:t>
              </w:r>
            </w:ins>
            <w:ins w:id="56" w:author="MCT" w:date="2023-03-22T12:37:00Z">
              <w:r>
                <w:rPr>
                  <w:rFonts w:ascii="Calibri" w:hAnsi="Calibri" w:cs="Calibri"/>
                  <w:color w:val="000000"/>
                  <w:sz w:val="22"/>
                  <w:szCs w:val="22"/>
                </w:rPr>
                <w:t>to Reverse an Inadvertent Gain</w:t>
              </w:r>
            </w:ins>
          </w:p>
        </w:tc>
      </w:tr>
      <w:tr w:rsidR="007F771C" w14:paraId="2064E1DA" w14:textId="77777777" w:rsidTr="00E16906">
        <w:trPr>
          <w:trHeight w:val="600"/>
          <w:ins w:id="57"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01B9D6" w14:textId="77777777" w:rsidR="007F771C" w:rsidRDefault="007F771C" w:rsidP="00E16906">
            <w:pPr>
              <w:rPr>
                <w:ins w:id="58" w:author="MCT" w:date="2023-03-22T12:34:00Z"/>
                <w:rFonts w:ascii="Calibri" w:hAnsi="Calibri" w:cs="Calibri"/>
                <w:color w:val="000000"/>
                <w:sz w:val="22"/>
                <w:szCs w:val="22"/>
              </w:rPr>
            </w:pPr>
            <w:ins w:id="59" w:author="MCT" w:date="2023-03-22T12:34:00Z">
              <w:r>
                <w:rPr>
                  <w:rFonts w:ascii="Calibri" w:hAnsi="Calibri" w:cs="Calibri"/>
                  <w:color w:val="000000"/>
                  <w:sz w:val="22"/>
                  <w:szCs w:val="22"/>
                </w:rPr>
                <w:t>ST~814~000000001</w:t>
              </w:r>
            </w:ins>
          </w:p>
        </w:tc>
        <w:tc>
          <w:tcPr>
            <w:tcW w:w="4590" w:type="dxa"/>
            <w:tcBorders>
              <w:top w:val="nil"/>
              <w:left w:val="nil"/>
              <w:bottom w:val="single" w:sz="4" w:space="0" w:color="auto"/>
              <w:right w:val="single" w:sz="4" w:space="0" w:color="auto"/>
            </w:tcBorders>
            <w:shd w:val="clear" w:color="auto" w:fill="auto"/>
            <w:hideMark/>
          </w:tcPr>
          <w:p w14:paraId="0F43356A" w14:textId="77777777" w:rsidR="007F771C" w:rsidRDefault="007F771C" w:rsidP="00E16906">
            <w:pPr>
              <w:rPr>
                <w:ins w:id="60" w:author="MCT" w:date="2023-03-22T12:34:00Z"/>
                <w:rFonts w:ascii="Calibri" w:hAnsi="Calibri" w:cs="Calibri"/>
                <w:color w:val="000000"/>
                <w:sz w:val="22"/>
                <w:szCs w:val="22"/>
              </w:rPr>
            </w:pPr>
            <w:ins w:id="61" w:author="MCT" w:date="2023-03-22T12:34:00Z">
              <w:r>
                <w:rPr>
                  <w:rFonts w:ascii="Calibri" w:hAnsi="Calibri" w:cs="Calibri"/>
                  <w:color w:val="000000"/>
                  <w:sz w:val="22"/>
                  <w:szCs w:val="22"/>
                </w:rPr>
                <w:t>Transaction Type, Transaction Set Control Number</w:t>
              </w:r>
            </w:ins>
          </w:p>
        </w:tc>
      </w:tr>
      <w:tr w:rsidR="007F771C" w14:paraId="2007BBED" w14:textId="77777777" w:rsidTr="00E16906">
        <w:trPr>
          <w:trHeight w:val="930"/>
          <w:ins w:id="62" w:author="MCT" w:date="2023-03-22T12:34:00Z"/>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392077" w14:textId="77777777" w:rsidR="007F771C" w:rsidRDefault="007F771C" w:rsidP="00E16906">
            <w:pPr>
              <w:rPr>
                <w:ins w:id="63" w:author="MCT" w:date="2023-03-22T12:34:00Z"/>
                <w:rFonts w:ascii="Calibri" w:hAnsi="Calibri" w:cs="Calibri"/>
                <w:color w:val="000000"/>
                <w:sz w:val="22"/>
                <w:szCs w:val="22"/>
              </w:rPr>
            </w:pPr>
            <w:ins w:id="64" w:author="MCT" w:date="2023-03-22T12:34:00Z">
              <w:r>
                <w:rPr>
                  <w:rFonts w:ascii="Calibri" w:hAnsi="Calibri" w:cs="Calibri"/>
                  <w:color w:val="000000"/>
                  <w:sz w:val="22"/>
                  <w:szCs w:val="22"/>
                </w:rPr>
                <w:t>BGN~13~201207101201001~20</w:t>
              </w:r>
            </w:ins>
            <w:ins w:id="65" w:author="MCT" w:date="2023-05-11T10:48:00Z">
              <w:r w:rsidR="003C2D59">
                <w:rPr>
                  <w:rFonts w:ascii="Calibri" w:hAnsi="Calibri" w:cs="Calibri"/>
                  <w:color w:val="000000"/>
                  <w:sz w:val="22"/>
                  <w:szCs w:val="22"/>
                </w:rPr>
                <w:t>23</w:t>
              </w:r>
            </w:ins>
            <w:ins w:id="66" w:author="MCT" w:date="2023-03-22T12:34:00Z">
              <w:r>
                <w:rPr>
                  <w:rFonts w:ascii="Calibri" w:hAnsi="Calibri" w:cs="Calibri"/>
                  <w:color w:val="000000"/>
                  <w:sz w:val="22"/>
                  <w:szCs w:val="22"/>
                </w:rPr>
                <w:t>0710~~~20120710195653~</w:t>
              </w:r>
            </w:ins>
            <w:ins w:id="67" w:author="MCT" w:date="2023-03-22T12:35:00Z">
              <w:r>
                <w:rPr>
                  <w:rFonts w:ascii="Calibri" w:hAnsi="Calibri" w:cs="Calibri"/>
                  <w:color w:val="000000"/>
                  <w:sz w:val="22"/>
                  <w:szCs w:val="22"/>
                </w:rPr>
                <w:t>IA</w:t>
              </w:r>
            </w:ins>
            <w:ins w:id="68" w:author="MCT" w:date="2023-03-22T12:34:00Z">
              <w:r>
                <w:rPr>
                  <w:rFonts w:ascii="Calibri" w:hAnsi="Calibri" w:cs="Calibri"/>
                  <w:color w:val="000000"/>
                  <w:sz w:val="22"/>
                  <w:szCs w:val="22"/>
                </w:rPr>
                <w:t>~3</w:t>
              </w:r>
            </w:ins>
          </w:p>
        </w:tc>
        <w:tc>
          <w:tcPr>
            <w:tcW w:w="4590" w:type="dxa"/>
            <w:tcBorders>
              <w:top w:val="nil"/>
              <w:left w:val="nil"/>
              <w:bottom w:val="single" w:sz="4" w:space="0" w:color="auto"/>
              <w:right w:val="single" w:sz="4" w:space="0" w:color="auto"/>
            </w:tcBorders>
            <w:shd w:val="clear" w:color="auto" w:fill="auto"/>
            <w:hideMark/>
          </w:tcPr>
          <w:p w14:paraId="7F9F5EE0" w14:textId="77777777" w:rsidR="007F771C" w:rsidRDefault="007F771C" w:rsidP="00E16906">
            <w:pPr>
              <w:rPr>
                <w:ins w:id="69" w:author="MCT" w:date="2023-03-22T12:34:00Z"/>
                <w:rFonts w:ascii="Calibri" w:hAnsi="Calibri" w:cs="Calibri"/>
                <w:color w:val="000000"/>
                <w:sz w:val="22"/>
                <w:szCs w:val="22"/>
              </w:rPr>
            </w:pPr>
            <w:ins w:id="70" w:author="MCT" w:date="2023-03-22T12:34:00Z">
              <w:r>
                <w:rPr>
                  <w:rFonts w:ascii="Calibri" w:hAnsi="Calibri" w:cs="Calibri"/>
                  <w:color w:val="000000"/>
                  <w:sz w:val="22"/>
                  <w:szCs w:val="22"/>
                </w:rPr>
                <w:t xml:space="preserve">Request, Unique Transaction Number, Transaction Date, Original Transaction ID, </w:t>
              </w:r>
            </w:ins>
            <w:ins w:id="71" w:author="MCT" w:date="2023-03-22T12:50:00Z">
              <w:r w:rsidR="00E20EDE">
                <w:rPr>
                  <w:rFonts w:ascii="Calibri" w:hAnsi="Calibri" w:cs="Calibri"/>
                  <w:color w:val="000000"/>
                  <w:sz w:val="22"/>
                  <w:szCs w:val="22"/>
                </w:rPr>
                <w:t>Inadvertent Gain</w:t>
              </w:r>
            </w:ins>
            <w:ins w:id="72" w:author="MCT" w:date="2023-03-22T12:34:00Z">
              <w:r>
                <w:rPr>
                  <w:rFonts w:ascii="Calibri" w:hAnsi="Calibri" w:cs="Calibri"/>
                  <w:color w:val="000000"/>
                  <w:sz w:val="22"/>
                  <w:szCs w:val="22"/>
                </w:rPr>
                <w:t xml:space="preserve">, SET Transaction Number </w:t>
              </w:r>
            </w:ins>
          </w:p>
        </w:tc>
      </w:tr>
      <w:tr w:rsidR="007F771C" w14:paraId="6A4C0724" w14:textId="77777777" w:rsidTr="00E16906">
        <w:trPr>
          <w:trHeight w:val="300"/>
          <w:ins w:id="73"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3C13302" w14:textId="77777777" w:rsidR="007F771C" w:rsidRDefault="007F771C" w:rsidP="00E16906">
            <w:pPr>
              <w:rPr>
                <w:ins w:id="74" w:author="MCT" w:date="2023-03-22T12:34:00Z"/>
                <w:rFonts w:ascii="Calibri" w:hAnsi="Calibri" w:cs="Calibri"/>
                <w:color w:val="000000"/>
                <w:sz w:val="22"/>
                <w:szCs w:val="22"/>
              </w:rPr>
            </w:pPr>
            <w:ins w:id="75" w:author="MCT" w:date="2023-03-22T12:34:00Z">
              <w:r>
                <w:rPr>
                  <w:rFonts w:ascii="Calibri" w:hAnsi="Calibri" w:cs="Calibri"/>
                  <w:color w:val="000000"/>
                  <w:sz w:val="22"/>
                  <w:szCs w:val="22"/>
                </w:rPr>
                <w:t>N1~8S~TDSP NAME~1~009876543~~40</w:t>
              </w:r>
            </w:ins>
          </w:p>
        </w:tc>
        <w:tc>
          <w:tcPr>
            <w:tcW w:w="4590" w:type="dxa"/>
            <w:tcBorders>
              <w:top w:val="nil"/>
              <w:left w:val="nil"/>
              <w:bottom w:val="single" w:sz="4" w:space="0" w:color="auto"/>
              <w:right w:val="single" w:sz="4" w:space="0" w:color="auto"/>
            </w:tcBorders>
            <w:shd w:val="clear" w:color="auto" w:fill="auto"/>
            <w:hideMark/>
          </w:tcPr>
          <w:p w14:paraId="05CED19C" w14:textId="77777777" w:rsidR="007F771C" w:rsidRDefault="007F771C" w:rsidP="00E16906">
            <w:pPr>
              <w:rPr>
                <w:ins w:id="76" w:author="MCT" w:date="2023-03-22T12:34:00Z"/>
                <w:rFonts w:ascii="Calibri" w:hAnsi="Calibri" w:cs="Calibri"/>
                <w:color w:val="000000"/>
                <w:sz w:val="22"/>
                <w:szCs w:val="22"/>
              </w:rPr>
            </w:pPr>
            <w:ins w:id="77" w:author="MCT" w:date="2023-03-22T12:34:00Z">
              <w:r>
                <w:rPr>
                  <w:rFonts w:ascii="Calibri" w:hAnsi="Calibri" w:cs="Calibri"/>
                  <w:color w:val="000000"/>
                  <w:sz w:val="22"/>
                  <w:szCs w:val="22"/>
                </w:rPr>
                <w:t>TDSP Name and DUNS Number, Receiver</w:t>
              </w:r>
            </w:ins>
          </w:p>
        </w:tc>
      </w:tr>
      <w:tr w:rsidR="007F771C" w14:paraId="0CBA0192" w14:textId="77777777" w:rsidTr="00E16906">
        <w:trPr>
          <w:trHeight w:val="300"/>
          <w:ins w:id="78"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BAD622" w14:textId="77777777" w:rsidR="007F771C" w:rsidRDefault="007F771C" w:rsidP="00E16906">
            <w:pPr>
              <w:rPr>
                <w:ins w:id="79" w:author="MCT" w:date="2023-03-22T12:34:00Z"/>
                <w:rFonts w:ascii="Calibri" w:hAnsi="Calibri" w:cs="Calibri"/>
                <w:color w:val="000000"/>
                <w:sz w:val="22"/>
                <w:szCs w:val="22"/>
              </w:rPr>
            </w:pPr>
            <w:ins w:id="80" w:author="MCT" w:date="2023-03-22T12:34:00Z">
              <w:r>
                <w:rPr>
                  <w:rFonts w:ascii="Calibri" w:hAnsi="Calibri" w:cs="Calibri"/>
                  <w:color w:val="000000"/>
                  <w:sz w:val="22"/>
                  <w:szCs w:val="22"/>
                </w:rPr>
                <w:t>N1~AY~ERCOT~1~183529049~~41</w:t>
              </w:r>
            </w:ins>
          </w:p>
        </w:tc>
        <w:tc>
          <w:tcPr>
            <w:tcW w:w="4590" w:type="dxa"/>
            <w:tcBorders>
              <w:top w:val="nil"/>
              <w:left w:val="nil"/>
              <w:bottom w:val="single" w:sz="4" w:space="0" w:color="auto"/>
              <w:right w:val="single" w:sz="4" w:space="0" w:color="auto"/>
            </w:tcBorders>
            <w:shd w:val="clear" w:color="auto" w:fill="auto"/>
            <w:hideMark/>
          </w:tcPr>
          <w:p w14:paraId="77B598F6" w14:textId="77777777" w:rsidR="007F771C" w:rsidRDefault="007F771C" w:rsidP="00E16906">
            <w:pPr>
              <w:rPr>
                <w:ins w:id="81" w:author="MCT" w:date="2023-03-22T12:34:00Z"/>
                <w:rFonts w:ascii="Calibri" w:hAnsi="Calibri" w:cs="Calibri"/>
                <w:color w:val="000000"/>
                <w:sz w:val="22"/>
                <w:szCs w:val="22"/>
              </w:rPr>
            </w:pPr>
            <w:ins w:id="82" w:author="MCT" w:date="2023-03-22T12:34:00Z">
              <w:r>
                <w:rPr>
                  <w:rFonts w:ascii="Calibri" w:hAnsi="Calibri" w:cs="Calibri"/>
                  <w:color w:val="000000"/>
                  <w:sz w:val="22"/>
                  <w:szCs w:val="22"/>
                </w:rPr>
                <w:t>ERCOT Name and DUNS Number, Sender</w:t>
              </w:r>
            </w:ins>
          </w:p>
        </w:tc>
      </w:tr>
      <w:tr w:rsidR="007F771C" w14:paraId="521F77A3" w14:textId="77777777" w:rsidTr="00E16906">
        <w:trPr>
          <w:trHeight w:val="300"/>
          <w:ins w:id="83"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6DAED51" w14:textId="77777777" w:rsidR="007F771C" w:rsidRDefault="007F771C" w:rsidP="00E16906">
            <w:pPr>
              <w:rPr>
                <w:ins w:id="84" w:author="MCT" w:date="2023-03-22T12:34:00Z"/>
                <w:rFonts w:ascii="Calibri" w:hAnsi="Calibri" w:cs="Calibri"/>
                <w:color w:val="000000"/>
                <w:sz w:val="22"/>
                <w:szCs w:val="22"/>
              </w:rPr>
            </w:pPr>
            <w:ins w:id="85" w:author="MCT" w:date="2023-03-22T12:34:00Z">
              <w:r>
                <w:rPr>
                  <w:rFonts w:ascii="Calibri" w:hAnsi="Calibri" w:cs="Calibri"/>
                  <w:color w:val="000000"/>
                  <w:sz w:val="22"/>
                  <w:szCs w:val="22"/>
                </w:rPr>
                <w:t>N1~SJ~CR NAME~1~987654321</w:t>
              </w:r>
            </w:ins>
          </w:p>
        </w:tc>
        <w:tc>
          <w:tcPr>
            <w:tcW w:w="4590" w:type="dxa"/>
            <w:tcBorders>
              <w:top w:val="nil"/>
              <w:left w:val="nil"/>
              <w:bottom w:val="single" w:sz="4" w:space="0" w:color="auto"/>
              <w:right w:val="single" w:sz="4" w:space="0" w:color="auto"/>
            </w:tcBorders>
            <w:shd w:val="clear" w:color="auto" w:fill="auto"/>
            <w:hideMark/>
          </w:tcPr>
          <w:p w14:paraId="27CF2DDE" w14:textId="77777777" w:rsidR="007F771C" w:rsidRDefault="007F771C" w:rsidP="00E16906">
            <w:pPr>
              <w:rPr>
                <w:ins w:id="86" w:author="MCT" w:date="2023-03-22T12:34:00Z"/>
                <w:rFonts w:ascii="Calibri" w:hAnsi="Calibri" w:cs="Calibri"/>
                <w:color w:val="000000"/>
                <w:sz w:val="22"/>
                <w:szCs w:val="22"/>
              </w:rPr>
            </w:pPr>
            <w:ins w:id="87" w:author="MCT" w:date="2023-03-22T12:34:00Z">
              <w:r>
                <w:rPr>
                  <w:rFonts w:ascii="Calibri" w:hAnsi="Calibri" w:cs="Calibri"/>
                  <w:color w:val="000000"/>
                  <w:sz w:val="22"/>
                  <w:szCs w:val="22"/>
                </w:rPr>
                <w:t>CR Name and DUNS Number</w:t>
              </w:r>
            </w:ins>
          </w:p>
        </w:tc>
      </w:tr>
      <w:tr w:rsidR="007F771C" w14:paraId="64C3D972" w14:textId="77777777" w:rsidTr="00E16906">
        <w:trPr>
          <w:trHeight w:val="300"/>
          <w:ins w:id="88"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C3D87D3" w14:textId="77777777" w:rsidR="007F771C" w:rsidRDefault="007F771C" w:rsidP="00E16906">
            <w:pPr>
              <w:rPr>
                <w:ins w:id="89" w:author="MCT" w:date="2023-03-22T12:34:00Z"/>
                <w:rFonts w:ascii="Calibri" w:hAnsi="Calibri" w:cs="Calibri"/>
                <w:color w:val="000000"/>
                <w:sz w:val="22"/>
                <w:szCs w:val="22"/>
              </w:rPr>
            </w:pPr>
            <w:ins w:id="90" w:author="MCT" w:date="2023-03-22T12:34:00Z">
              <w:r>
                <w:rPr>
                  <w:rFonts w:ascii="Calibri" w:hAnsi="Calibri" w:cs="Calibri"/>
                  <w:color w:val="000000"/>
                  <w:sz w:val="22"/>
                  <w:szCs w:val="22"/>
                </w:rPr>
                <w:t>N1~8R~MOVE IN CUSTOMER</w:t>
              </w:r>
            </w:ins>
          </w:p>
        </w:tc>
        <w:tc>
          <w:tcPr>
            <w:tcW w:w="4590" w:type="dxa"/>
            <w:tcBorders>
              <w:top w:val="nil"/>
              <w:left w:val="nil"/>
              <w:bottom w:val="single" w:sz="4" w:space="0" w:color="auto"/>
              <w:right w:val="single" w:sz="4" w:space="0" w:color="auto"/>
            </w:tcBorders>
            <w:shd w:val="clear" w:color="auto" w:fill="auto"/>
            <w:hideMark/>
          </w:tcPr>
          <w:p w14:paraId="7F907ACC" w14:textId="77777777" w:rsidR="007F771C" w:rsidRDefault="007F771C" w:rsidP="00E16906">
            <w:pPr>
              <w:rPr>
                <w:ins w:id="91" w:author="MCT" w:date="2023-03-22T12:34:00Z"/>
                <w:rFonts w:ascii="Calibri" w:hAnsi="Calibri" w:cs="Calibri"/>
                <w:color w:val="000000"/>
                <w:sz w:val="22"/>
                <w:szCs w:val="22"/>
              </w:rPr>
            </w:pPr>
            <w:ins w:id="92" w:author="MCT" w:date="2023-03-22T12:34:00Z">
              <w:r>
                <w:rPr>
                  <w:rFonts w:ascii="Calibri" w:hAnsi="Calibri" w:cs="Calibri"/>
                  <w:color w:val="000000"/>
                  <w:sz w:val="22"/>
                  <w:szCs w:val="22"/>
                </w:rPr>
                <w:t>Customer Name</w:t>
              </w:r>
            </w:ins>
          </w:p>
        </w:tc>
      </w:tr>
      <w:tr w:rsidR="007F771C" w14:paraId="2C9C87EA" w14:textId="77777777" w:rsidTr="00E16906">
        <w:trPr>
          <w:trHeight w:val="300"/>
          <w:ins w:id="93" w:author="MCT" w:date="2023-03-22T12:34:00Z"/>
        </w:trPr>
        <w:tc>
          <w:tcPr>
            <w:tcW w:w="267" w:type="dxa"/>
            <w:tcBorders>
              <w:top w:val="nil"/>
              <w:left w:val="nil"/>
              <w:bottom w:val="nil"/>
              <w:right w:val="single" w:sz="4" w:space="0" w:color="auto"/>
            </w:tcBorders>
            <w:shd w:val="clear" w:color="auto" w:fill="auto"/>
            <w:noWrap/>
            <w:hideMark/>
          </w:tcPr>
          <w:p w14:paraId="4879D5A3" w14:textId="77777777" w:rsidR="007F771C" w:rsidRDefault="007F771C" w:rsidP="00E16906">
            <w:pPr>
              <w:rPr>
                <w:ins w:id="94" w:author="MCT" w:date="2023-03-22T12:34:00Z"/>
                <w:rFonts w:ascii="Calibri" w:hAnsi="Calibri" w:cs="Calibri"/>
                <w:color w:val="000000"/>
                <w:sz w:val="22"/>
                <w:szCs w:val="22"/>
              </w:rPr>
            </w:pPr>
            <w:ins w:id="95"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0505A549" w14:textId="77777777" w:rsidR="007F771C" w:rsidRDefault="007F771C" w:rsidP="00E16906">
            <w:pPr>
              <w:rPr>
                <w:ins w:id="96" w:author="MCT" w:date="2023-03-22T12:34:00Z"/>
                <w:rFonts w:ascii="Calibri" w:hAnsi="Calibri" w:cs="Calibri"/>
                <w:color w:val="000000"/>
                <w:sz w:val="22"/>
                <w:szCs w:val="22"/>
              </w:rPr>
            </w:pPr>
            <w:ins w:id="97" w:author="MCT" w:date="2023-03-22T12:34:00Z">
              <w:r>
                <w:rPr>
                  <w:rFonts w:ascii="Calibri" w:hAnsi="Calibri" w:cs="Calibri"/>
                  <w:color w:val="000000"/>
                  <w:sz w:val="22"/>
                  <w:szCs w:val="22"/>
                </w:rPr>
                <w:t>N4~~~77777</w:t>
              </w:r>
            </w:ins>
          </w:p>
        </w:tc>
        <w:tc>
          <w:tcPr>
            <w:tcW w:w="4590" w:type="dxa"/>
            <w:tcBorders>
              <w:top w:val="nil"/>
              <w:left w:val="nil"/>
              <w:bottom w:val="single" w:sz="4" w:space="0" w:color="auto"/>
              <w:right w:val="single" w:sz="4" w:space="0" w:color="auto"/>
            </w:tcBorders>
            <w:shd w:val="clear" w:color="auto" w:fill="auto"/>
            <w:hideMark/>
          </w:tcPr>
          <w:p w14:paraId="44A2978B" w14:textId="77777777" w:rsidR="007F771C" w:rsidRDefault="007F771C" w:rsidP="00E16906">
            <w:pPr>
              <w:rPr>
                <w:ins w:id="98" w:author="MCT" w:date="2023-03-22T12:34:00Z"/>
                <w:rFonts w:ascii="Calibri" w:hAnsi="Calibri" w:cs="Calibri"/>
                <w:color w:val="000000"/>
                <w:sz w:val="22"/>
                <w:szCs w:val="22"/>
              </w:rPr>
            </w:pPr>
            <w:ins w:id="99" w:author="MCT" w:date="2023-03-22T12:34:00Z">
              <w:r>
                <w:rPr>
                  <w:rFonts w:ascii="Calibri" w:hAnsi="Calibri" w:cs="Calibri"/>
                  <w:color w:val="000000"/>
                  <w:sz w:val="22"/>
                  <w:szCs w:val="22"/>
                </w:rPr>
                <w:t>Zip Code</w:t>
              </w:r>
            </w:ins>
          </w:p>
        </w:tc>
      </w:tr>
      <w:tr w:rsidR="007F771C" w14:paraId="6F320BE5" w14:textId="77777777" w:rsidTr="00E16906">
        <w:trPr>
          <w:trHeight w:val="300"/>
          <w:ins w:id="100" w:author="MCT" w:date="2023-03-22T12:34:00Z"/>
        </w:trPr>
        <w:tc>
          <w:tcPr>
            <w:tcW w:w="267" w:type="dxa"/>
            <w:tcBorders>
              <w:top w:val="nil"/>
              <w:left w:val="nil"/>
              <w:bottom w:val="single" w:sz="4" w:space="0" w:color="auto"/>
              <w:right w:val="nil"/>
            </w:tcBorders>
            <w:shd w:val="clear" w:color="auto" w:fill="auto"/>
            <w:noWrap/>
            <w:hideMark/>
          </w:tcPr>
          <w:p w14:paraId="0C16DC60" w14:textId="77777777" w:rsidR="007F771C" w:rsidRDefault="007F771C" w:rsidP="00E16906">
            <w:pPr>
              <w:rPr>
                <w:ins w:id="101" w:author="MCT" w:date="2023-03-22T12:34:00Z"/>
                <w:rFonts w:ascii="Calibri" w:hAnsi="Calibri" w:cs="Calibri"/>
                <w:color w:val="000000"/>
                <w:sz w:val="22"/>
                <w:szCs w:val="22"/>
              </w:rPr>
            </w:pPr>
            <w:ins w:id="102" w:author="MCT" w:date="2023-03-22T12:34:00Z">
              <w:r>
                <w:rPr>
                  <w:rFonts w:ascii="Calibri" w:hAnsi="Calibri" w:cs="Calibri"/>
                  <w:color w:val="000000"/>
                  <w:sz w:val="22"/>
                  <w:szCs w:val="22"/>
                </w:rPr>
                <w:t> </w:t>
              </w:r>
            </w:ins>
          </w:p>
        </w:tc>
        <w:tc>
          <w:tcPr>
            <w:tcW w:w="4338" w:type="dxa"/>
            <w:tcBorders>
              <w:top w:val="nil"/>
              <w:left w:val="single" w:sz="4" w:space="0" w:color="auto"/>
              <w:bottom w:val="single" w:sz="4" w:space="0" w:color="auto"/>
              <w:right w:val="single" w:sz="4" w:space="0" w:color="auto"/>
            </w:tcBorders>
            <w:shd w:val="clear" w:color="auto" w:fill="auto"/>
            <w:noWrap/>
            <w:hideMark/>
          </w:tcPr>
          <w:p w14:paraId="64110379" w14:textId="77777777" w:rsidR="007F771C" w:rsidRDefault="007F771C" w:rsidP="00E16906">
            <w:pPr>
              <w:rPr>
                <w:ins w:id="103" w:author="MCT" w:date="2023-03-22T12:34:00Z"/>
                <w:rFonts w:ascii="Calibri" w:hAnsi="Calibri" w:cs="Calibri"/>
                <w:color w:val="000000"/>
                <w:sz w:val="22"/>
                <w:szCs w:val="22"/>
              </w:rPr>
            </w:pPr>
            <w:ins w:id="104" w:author="MCT" w:date="2023-03-22T12:34:00Z">
              <w:r>
                <w:rPr>
                  <w:rFonts w:ascii="Calibri" w:hAnsi="Calibri" w:cs="Calibri"/>
                  <w:color w:val="000000"/>
                  <w:sz w:val="22"/>
                  <w:szCs w:val="22"/>
                </w:rPr>
                <w:t>PER~IC~MOVE IN CUSTOMER~TE~8889995555</w:t>
              </w:r>
            </w:ins>
          </w:p>
        </w:tc>
        <w:tc>
          <w:tcPr>
            <w:tcW w:w="4590" w:type="dxa"/>
            <w:tcBorders>
              <w:top w:val="nil"/>
              <w:left w:val="nil"/>
              <w:bottom w:val="single" w:sz="4" w:space="0" w:color="auto"/>
              <w:right w:val="single" w:sz="4" w:space="0" w:color="auto"/>
            </w:tcBorders>
            <w:shd w:val="clear" w:color="auto" w:fill="auto"/>
            <w:hideMark/>
          </w:tcPr>
          <w:p w14:paraId="7BBF266D" w14:textId="77777777" w:rsidR="007F771C" w:rsidRDefault="007F771C" w:rsidP="00E16906">
            <w:pPr>
              <w:rPr>
                <w:ins w:id="105" w:author="MCT" w:date="2023-03-22T12:34:00Z"/>
                <w:rFonts w:ascii="Calibri" w:hAnsi="Calibri" w:cs="Calibri"/>
                <w:color w:val="000000"/>
                <w:sz w:val="22"/>
                <w:szCs w:val="22"/>
              </w:rPr>
            </w:pPr>
            <w:ins w:id="106" w:author="MCT" w:date="2023-03-22T12:34:00Z">
              <w:r>
                <w:rPr>
                  <w:rFonts w:ascii="Calibri" w:hAnsi="Calibri" w:cs="Calibri"/>
                  <w:color w:val="000000"/>
                  <w:sz w:val="22"/>
                  <w:szCs w:val="22"/>
                </w:rPr>
                <w:t>Contact Name, Telephone Number</w:t>
              </w:r>
            </w:ins>
          </w:p>
        </w:tc>
      </w:tr>
      <w:tr w:rsidR="007F771C" w14:paraId="300205DE" w14:textId="77777777" w:rsidTr="00E20EDE">
        <w:trPr>
          <w:trHeight w:val="413"/>
          <w:ins w:id="107"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FF4A66" w14:textId="77777777" w:rsidR="007F771C" w:rsidRDefault="007F771C" w:rsidP="00E16906">
            <w:pPr>
              <w:rPr>
                <w:ins w:id="108" w:author="MCT" w:date="2023-03-22T12:34:00Z"/>
                <w:rFonts w:ascii="Calibri" w:hAnsi="Calibri" w:cs="Calibri"/>
                <w:color w:val="000000"/>
                <w:sz w:val="22"/>
                <w:szCs w:val="22"/>
              </w:rPr>
            </w:pPr>
            <w:ins w:id="109" w:author="MCT" w:date="2023-03-22T12:34:00Z">
              <w:r>
                <w:rPr>
                  <w:rFonts w:ascii="Calibri" w:hAnsi="Calibri" w:cs="Calibri"/>
                  <w:color w:val="000000"/>
                  <w:sz w:val="22"/>
                  <w:szCs w:val="22"/>
                </w:rPr>
                <w:t>LIN~1~SH~EL~SH~CE~SH~HU~SH~MVI</w:t>
              </w:r>
            </w:ins>
          </w:p>
        </w:tc>
        <w:tc>
          <w:tcPr>
            <w:tcW w:w="4590" w:type="dxa"/>
            <w:tcBorders>
              <w:top w:val="nil"/>
              <w:left w:val="nil"/>
              <w:bottom w:val="single" w:sz="4" w:space="0" w:color="auto"/>
              <w:right w:val="single" w:sz="4" w:space="0" w:color="auto"/>
            </w:tcBorders>
            <w:shd w:val="clear" w:color="auto" w:fill="auto"/>
            <w:hideMark/>
          </w:tcPr>
          <w:p w14:paraId="75D60EC8" w14:textId="77777777" w:rsidR="007F771C" w:rsidRDefault="007F771C" w:rsidP="00E16906">
            <w:pPr>
              <w:rPr>
                <w:ins w:id="110" w:author="MCT" w:date="2023-03-22T12:34:00Z"/>
                <w:rFonts w:ascii="Calibri" w:hAnsi="Calibri" w:cs="Calibri"/>
                <w:color w:val="000000"/>
                <w:sz w:val="22"/>
                <w:szCs w:val="22"/>
              </w:rPr>
            </w:pPr>
            <w:ins w:id="111" w:author="MCT" w:date="2023-03-22T12:34:00Z">
              <w:r>
                <w:rPr>
                  <w:rFonts w:ascii="Calibri" w:hAnsi="Calibri" w:cs="Calibri"/>
                  <w:color w:val="000000"/>
                  <w:sz w:val="22"/>
                  <w:szCs w:val="22"/>
                </w:rPr>
                <w:t>Move In and Historical Summary Usage Request</w:t>
              </w:r>
            </w:ins>
          </w:p>
        </w:tc>
      </w:tr>
      <w:tr w:rsidR="007F771C" w14:paraId="7764503A" w14:textId="77777777" w:rsidTr="00E16906">
        <w:trPr>
          <w:trHeight w:val="300"/>
          <w:ins w:id="112" w:author="MCT" w:date="2023-03-22T12:34:00Z"/>
        </w:trPr>
        <w:tc>
          <w:tcPr>
            <w:tcW w:w="267" w:type="dxa"/>
            <w:tcBorders>
              <w:top w:val="nil"/>
              <w:left w:val="nil"/>
              <w:bottom w:val="nil"/>
              <w:right w:val="single" w:sz="4" w:space="0" w:color="auto"/>
            </w:tcBorders>
            <w:shd w:val="clear" w:color="auto" w:fill="auto"/>
            <w:noWrap/>
            <w:hideMark/>
          </w:tcPr>
          <w:p w14:paraId="58A7EF30" w14:textId="77777777" w:rsidR="007F771C" w:rsidRDefault="007F771C" w:rsidP="00E16906">
            <w:pPr>
              <w:rPr>
                <w:ins w:id="113" w:author="MCT" w:date="2023-03-22T12:34:00Z"/>
                <w:rFonts w:ascii="Calibri" w:hAnsi="Calibri" w:cs="Calibri"/>
                <w:color w:val="000000"/>
                <w:sz w:val="22"/>
                <w:szCs w:val="22"/>
              </w:rPr>
            </w:pPr>
            <w:ins w:id="114"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3D8FE09A" w14:textId="77777777" w:rsidR="007F771C" w:rsidRDefault="007F771C" w:rsidP="00E16906">
            <w:pPr>
              <w:rPr>
                <w:ins w:id="115" w:author="MCT" w:date="2023-03-22T12:34:00Z"/>
                <w:rFonts w:ascii="Calibri" w:hAnsi="Calibri" w:cs="Calibri"/>
                <w:color w:val="000000"/>
                <w:sz w:val="22"/>
                <w:szCs w:val="22"/>
              </w:rPr>
            </w:pPr>
            <w:ins w:id="116" w:author="MCT" w:date="2023-03-22T12:34:00Z">
              <w:r>
                <w:rPr>
                  <w:rFonts w:ascii="Calibri" w:hAnsi="Calibri" w:cs="Calibri"/>
                  <w:color w:val="000000"/>
                  <w:sz w:val="22"/>
                  <w:szCs w:val="22"/>
                </w:rPr>
                <w:t>ASI~7~101</w:t>
              </w:r>
            </w:ins>
          </w:p>
        </w:tc>
        <w:tc>
          <w:tcPr>
            <w:tcW w:w="4590" w:type="dxa"/>
            <w:tcBorders>
              <w:top w:val="nil"/>
              <w:left w:val="nil"/>
              <w:bottom w:val="single" w:sz="4" w:space="0" w:color="auto"/>
              <w:right w:val="single" w:sz="4" w:space="0" w:color="auto"/>
            </w:tcBorders>
            <w:shd w:val="clear" w:color="auto" w:fill="auto"/>
            <w:hideMark/>
          </w:tcPr>
          <w:p w14:paraId="53A83774" w14:textId="77777777" w:rsidR="007F771C" w:rsidRDefault="007F771C" w:rsidP="00E16906">
            <w:pPr>
              <w:rPr>
                <w:ins w:id="117" w:author="MCT" w:date="2023-03-22T12:34:00Z"/>
                <w:rFonts w:ascii="Calibri" w:hAnsi="Calibri" w:cs="Calibri"/>
                <w:color w:val="000000"/>
                <w:sz w:val="22"/>
                <w:szCs w:val="22"/>
              </w:rPr>
            </w:pPr>
            <w:ins w:id="118" w:author="MCT" w:date="2023-03-22T12:34:00Z">
              <w:r>
                <w:rPr>
                  <w:rFonts w:ascii="Calibri" w:hAnsi="Calibri" w:cs="Calibri"/>
                  <w:color w:val="000000"/>
                  <w:sz w:val="22"/>
                  <w:szCs w:val="22"/>
                </w:rPr>
                <w:t>Request Change in CR</w:t>
              </w:r>
            </w:ins>
          </w:p>
        </w:tc>
      </w:tr>
      <w:tr w:rsidR="007F771C" w14:paraId="78261BDB" w14:textId="77777777" w:rsidTr="00E16906">
        <w:trPr>
          <w:trHeight w:val="300"/>
          <w:ins w:id="119" w:author="MCT" w:date="2023-03-22T12:34:00Z"/>
        </w:trPr>
        <w:tc>
          <w:tcPr>
            <w:tcW w:w="267" w:type="dxa"/>
            <w:tcBorders>
              <w:top w:val="nil"/>
              <w:left w:val="nil"/>
              <w:bottom w:val="nil"/>
              <w:right w:val="single" w:sz="4" w:space="0" w:color="auto"/>
            </w:tcBorders>
            <w:shd w:val="clear" w:color="auto" w:fill="auto"/>
            <w:noWrap/>
            <w:hideMark/>
          </w:tcPr>
          <w:p w14:paraId="5E66C145" w14:textId="77777777" w:rsidR="007F771C" w:rsidRDefault="007F771C" w:rsidP="00E16906">
            <w:pPr>
              <w:rPr>
                <w:ins w:id="120" w:author="MCT" w:date="2023-03-22T12:34:00Z"/>
                <w:rFonts w:ascii="Calibri" w:hAnsi="Calibri" w:cs="Calibri"/>
                <w:color w:val="000000"/>
                <w:sz w:val="22"/>
                <w:szCs w:val="22"/>
              </w:rPr>
            </w:pPr>
            <w:ins w:id="121"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27116C2E" w14:textId="77777777" w:rsidR="007F771C" w:rsidRDefault="007F771C" w:rsidP="00E16906">
            <w:pPr>
              <w:rPr>
                <w:ins w:id="122" w:author="MCT" w:date="2023-03-22T12:34:00Z"/>
                <w:rFonts w:ascii="Calibri" w:hAnsi="Calibri" w:cs="Calibri"/>
                <w:color w:val="000000"/>
                <w:sz w:val="22"/>
                <w:szCs w:val="22"/>
              </w:rPr>
            </w:pPr>
            <w:ins w:id="123" w:author="MCT" w:date="2023-03-22T12:34:00Z">
              <w:r>
                <w:rPr>
                  <w:rFonts w:ascii="Calibri" w:hAnsi="Calibri" w:cs="Calibri"/>
                  <w:color w:val="000000"/>
                  <w:sz w:val="22"/>
                  <w:szCs w:val="22"/>
                </w:rPr>
                <w:t>REF~Q5~~12345678910111231</w:t>
              </w:r>
            </w:ins>
          </w:p>
        </w:tc>
        <w:tc>
          <w:tcPr>
            <w:tcW w:w="4590" w:type="dxa"/>
            <w:tcBorders>
              <w:top w:val="nil"/>
              <w:left w:val="nil"/>
              <w:bottom w:val="single" w:sz="4" w:space="0" w:color="auto"/>
              <w:right w:val="single" w:sz="4" w:space="0" w:color="auto"/>
            </w:tcBorders>
            <w:shd w:val="clear" w:color="auto" w:fill="auto"/>
            <w:hideMark/>
          </w:tcPr>
          <w:p w14:paraId="626FDAB4" w14:textId="77777777" w:rsidR="007F771C" w:rsidRDefault="007F771C" w:rsidP="00E16906">
            <w:pPr>
              <w:rPr>
                <w:ins w:id="124" w:author="MCT" w:date="2023-03-22T12:34:00Z"/>
                <w:rFonts w:ascii="Calibri" w:hAnsi="Calibri" w:cs="Calibri"/>
                <w:color w:val="000000"/>
                <w:sz w:val="22"/>
                <w:szCs w:val="22"/>
              </w:rPr>
            </w:pPr>
            <w:ins w:id="125" w:author="MCT" w:date="2023-03-22T12:34:00Z">
              <w:r>
                <w:rPr>
                  <w:rFonts w:ascii="Calibri" w:hAnsi="Calibri" w:cs="Calibri"/>
                  <w:color w:val="000000"/>
                  <w:sz w:val="22"/>
                  <w:szCs w:val="22"/>
                </w:rPr>
                <w:t>ESI ID</w:t>
              </w:r>
            </w:ins>
          </w:p>
        </w:tc>
      </w:tr>
      <w:tr w:rsidR="007F771C" w14:paraId="2217624E" w14:textId="77777777" w:rsidTr="00E16906">
        <w:trPr>
          <w:trHeight w:val="300"/>
          <w:ins w:id="126" w:author="MCT" w:date="2023-03-22T12:34:00Z"/>
        </w:trPr>
        <w:tc>
          <w:tcPr>
            <w:tcW w:w="267" w:type="dxa"/>
            <w:tcBorders>
              <w:top w:val="nil"/>
              <w:left w:val="nil"/>
              <w:bottom w:val="nil"/>
              <w:right w:val="single" w:sz="4" w:space="0" w:color="auto"/>
            </w:tcBorders>
            <w:shd w:val="clear" w:color="auto" w:fill="auto"/>
            <w:noWrap/>
            <w:hideMark/>
          </w:tcPr>
          <w:p w14:paraId="6907930C" w14:textId="77777777" w:rsidR="007F771C" w:rsidRDefault="007F771C" w:rsidP="00E16906">
            <w:pPr>
              <w:rPr>
                <w:ins w:id="127" w:author="MCT" w:date="2023-03-22T12:34:00Z"/>
                <w:rFonts w:ascii="Calibri" w:hAnsi="Calibri" w:cs="Calibri"/>
                <w:color w:val="000000"/>
                <w:sz w:val="22"/>
                <w:szCs w:val="22"/>
              </w:rPr>
            </w:pPr>
            <w:ins w:id="128"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62A1222D" w14:textId="77777777" w:rsidR="007F771C" w:rsidRDefault="007F771C" w:rsidP="00E16906">
            <w:pPr>
              <w:rPr>
                <w:ins w:id="129" w:author="MCT" w:date="2023-03-22T12:34:00Z"/>
                <w:rFonts w:ascii="Calibri" w:hAnsi="Calibri" w:cs="Calibri"/>
                <w:color w:val="000000"/>
                <w:sz w:val="22"/>
                <w:szCs w:val="22"/>
              </w:rPr>
            </w:pPr>
            <w:ins w:id="130" w:author="MCT" w:date="2023-03-22T12:34:00Z">
              <w:r>
                <w:rPr>
                  <w:rFonts w:ascii="Calibri" w:hAnsi="Calibri" w:cs="Calibri"/>
                  <w:color w:val="000000"/>
                  <w:sz w:val="22"/>
                  <w:szCs w:val="22"/>
                </w:rPr>
                <w:t>REF~BLT~ESP</w:t>
              </w:r>
            </w:ins>
          </w:p>
        </w:tc>
        <w:tc>
          <w:tcPr>
            <w:tcW w:w="4590" w:type="dxa"/>
            <w:tcBorders>
              <w:top w:val="nil"/>
              <w:left w:val="nil"/>
              <w:bottom w:val="single" w:sz="4" w:space="0" w:color="auto"/>
              <w:right w:val="single" w:sz="4" w:space="0" w:color="auto"/>
            </w:tcBorders>
            <w:shd w:val="clear" w:color="auto" w:fill="auto"/>
            <w:hideMark/>
          </w:tcPr>
          <w:p w14:paraId="5AA90AFD" w14:textId="77777777" w:rsidR="007F771C" w:rsidRDefault="007F771C" w:rsidP="00E16906">
            <w:pPr>
              <w:rPr>
                <w:ins w:id="131" w:author="MCT" w:date="2023-03-22T12:34:00Z"/>
                <w:rFonts w:ascii="Calibri" w:hAnsi="Calibri" w:cs="Calibri"/>
                <w:color w:val="000000"/>
                <w:sz w:val="22"/>
                <w:szCs w:val="22"/>
              </w:rPr>
            </w:pPr>
            <w:ins w:id="132" w:author="MCT" w:date="2023-03-22T12:34:00Z">
              <w:r>
                <w:rPr>
                  <w:rFonts w:ascii="Calibri" w:hAnsi="Calibri" w:cs="Calibri"/>
                  <w:color w:val="000000"/>
                  <w:sz w:val="22"/>
                  <w:szCs w:val="22"/>
                </w:rPr>
                <w:t>Billing Type</w:t>
              </w:r>
            </w:ins>
          </w:p>
        </w:tc>
      </w:tr>
      <w:tr w:rsidR="007F771C" w14:paraId="467ACD58" w14:textId="77777777" w:rsidTr="00E16906">
        <w:trPr>
          <w:trHeight w:val="300"/>
          <w:ins w:id="133" w:author="MCT" w:date="2023-03-22T12:34:00Z"/>
        </w:trPr>
        <w:tc>
          <w:tcPr>
            <w:tcW w:w="267" w:type="dxa"/>
            <w:tcBorders>
              <w:top w:val="nil"/>
              <w:left w:val="nil"/>
              <w:bottom w:val="nil"/>
              <w:right w:val="single" w:sz="4" w:space="0" w:color="auto"/>
            </w:tcBorders>
            <w:shd w:val="clear" w:color="auto" w:fill="auto"/>
            <w:noWrap/>
            <w:hideMark/>
          </w:tcPr>
          <w:p w14:paraId="76230E5E" w14:textId="77777777" w:rsidR="007F771C" w:rsidRDefault="007F771C" w:rsidP="00E16906">
            <w:pPr>
              <w:rPr>
                <w:ins w:id="134" w:author="MCT" w:date="2023-03-22T12:34:00Z"/>
                <w:rFonts w:ascii="Calibri" w:hAnsi="Calibri" w:cs="Calibri"/>
                <w:color w:val="000000"/>
                <w:sz w:val="22"/>
                <w:szCs w:val="22"/>
              </w:rPr>
            </w:pPr>
            <w:ins w:id="135"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39EB29A7" w14:textId="77777777" w:rsidR="007F771C" w:rsidRDefault="007F771C" w:rsidP="00E16906">
            <w:pPr>
              <w:rPr>
                <w:ins w:id="136" w:author="MCT" w:date="2023-03-22T12:34:00Z"/>
                <w:rFonts w:ascii="Calibri" w:hAnsi="Calibri" w:cs="Calibri"/>
                <w:color w:val="000000"/>
                <w:sz w:val="22"/>
                <w:szCs w:val="22"/>
              </w:rPr>
            </w:pPr>
            <w:ins w:id="137" w:author="MCT" w:date="2023-03-22T12:34:00Z">
              <w:r>
                <w:rPr>
                  <w:rFonts w:ascii="Calibri" w:hAnsi="Calibri" w:cs="Calibri"/>
                  <w:color w:val="000000"/>
                  <w:sz w:val="22"/>
                  <w:szCs w:val="22"/>
                </w:rPr>
                <w:t>REF~PC~DUAL</w:t>
              </w:r>
            </w:ins>
          </w:p>
        </w:tc>
        <w:tc>
          <w:tcPr>
            <w:tcW w:w="4590" w:type="dxa"/>
            <w:tcBorders>
              <w:top w:val="nil"/>
              <w:left w:val="nil"/>
              <w:bottom w:val="single" w:sz="4" w:space="0" w:color="auto"/>
              <w:right w:val="single" w:sz="4" w:space="0" w:color="auto"/>
            </w:tcBorders>
            <w:shd w:val="clear" w:color="auto" w:fill="auto"/>
            <w:hideMark/>
          </w:tcPr>
          <w:p w14:paraId="0DA9CF1A" w14:textId="77777777" w:rsidR="007F771C" w:rsidRDefault="007F771C" w:rsidP="00E16906">
            <w:pPr>
              <w:rPr>
                <w:ins w:id="138" w:author="MCT" w:date="2023-03-22T12:34:00Z"/>
                <w:rFonts w:ascii="Calibri" w:hAnsi="Calibri" w:cs="Calibri"/>
                <w:color w:val="000000"/>
                <w:sz w:val="22"/>
                <w:szCs w:val="22"/>
              </w:rPr>
            </w:pPr>
            <w:ins w:id="139" w:author="MCT" w:date="2023-03-22T12:34:00Z">
              <w:r>
                <w:rPr>
                  <w:rFonts w:ascii="Calibri" w:hAnsi="Calibri" w:cs="Calibri"/>
                  <w:color w:val="000000"/>
                  <w:sz w:val="22"/>
                  <w:szCs w:val="22"/>
                </w:rPr>
                <w:t>Bill Calculator</w:t>
              </w:r>
            </w:ins>
          </w:p>
        </w:tc>
      </w:tr>
      <w:tr w:rsidR="007F771C" w14:paraId="2410BA62" w14:textId="77777777" w:rsidTr="00E16906">
        <w:trPr>
          <w:trHeight w:val="300"/>
          <w:ins w:id="140" w:author="MCT" w:date="2023-03-22T12:34:00Z"/>
        </w:trPr>
        <w:tc>
          <w:tcPr>
            <w:tcW w:w="267" w:type="dxa"/>
            <w:tcBorders>
              <w:top w:val="nil"/>
              <w:left w:val="nil"/>
              <w:bottom w:val="nil"/>
              <w:right w:val="single" w:sz="4" w:space="0" w:color="auto"/>
            </w:tcBorders>
            <w:shd w:val="clear" w:color="auto" w:fill="auto"/>
            <w:noWrap/>
            <w:hideMark/>
          </w:tcPr>
          <w:p w14:paraId="70248BF2" w14:textId="77777777" w:rsidR="007F771C" w:rsidRDefault="007F771C" w:rsidP="00E16906">
            <w:pPr>
              <w:rPr>
                <w:ins w:id="141" w:author="MCT" w:date="2023-03-22T12:34:00Z"/>
                <w:rFonts w:ascii="Calibri" w:hAnsi="Calibri" w:cs="Calibri"/>
                <w:color w:val="000000"/>
                <w:sz w:val="22"/>
                <w:szCs w:val="22"/>
              </w:rPr>
            </w:pPr>
            <w:ins w:id="142"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4519C118" w14:textId="77777777" w:rsidR="007F771C" w:rsidRDefault="007F771C" w:rsidP="00E16906">
            <w:pPr>
              <w:rPr>
                <w:ins w:id="143" w:author="MCT" w:date="2023-03-22T12:34:00Z"/>
                <w:rFonts w:ascii="Calibri" w:hAnsi="Calibri" w:cs="Calibri"/>
                <w:color w:val="000000"/>
                <w:sz w:val="22"/>
                <w:szCs w:val="22"/>
              </w:rPr>
            </w:pPr>
            <w:ins w:id="144" w:author="MCT" w:date="2023-03-22T12:34:00Z">
              <w:r>
                <w:rPr>
                  <w:rFonts w:ascii="Calibri" w:hAnsi="Calibri" w:cs="Calibri"/>
                  <w:color w:val="000000"/>
                  <w:sz w:val="22"/>
                  <w:szCs w:val="22"/>
                </w:rPr>
                <w:t>REF~RAA~~GATE COMBO 1953</w:t>
              </w:r>
            </w:ins>
          </w:p>
        </w:tc>
        <w:tc>
          <w:tcPr>
            <w:tcW w:w="4590" w:type="dxa"/>
            <w:tcBorders>
              <w:top w:val="nil"/>
              <w:left w:val="nil"/>
              <w:bottom w:val="single" w:sz="4" w:space="0" w:color="auto"/>
              <w:right w:val="single" w:sz="4" w:space="0" w:color="auto"/>
            </w:tcBorders>
            <w:shd w:val="clear" w:color="auto" w:fill="auto"/>
            <w:hideMark/>
          </w:tcPr>
          <w:p w14:paraId="08118B11" w14:textId="77777777" w:rsidR="007F771C" w:rsidRDefault="007F771C" w:rsidP="00E16906">
            <w:pPr>
              <w:rPr>
                <w:ins w:id="145" w:author="MCT" w:date="2023-03-22T12:34:00Z"/>
                <w:rFonts w:ascii="Calibri" w:hAnsi="Calibri" w:cs="Calibri"/>
                <w:color w:val="000000"/>
                <w:sz w:val="22"/>
                <w:szCs w:val="22"/>
              </w:rPr>
            </w:pPr>
            <w:ins w:id="146" w:author="MCT" w:date="2023-03-22T12:34:00Z">
              <w:r>
                <w:rPr>
                  <w:rFonts w:ascii="Calibri" w:hAnsi="Calibri" w:cs="Calibri"/>
                  <w:color w:val="000000"/>
                  <w:sz w:val="22"/>
                  <w:szCs w:val="22"/>
                </w:rPr>
                <w:t>Instructions</w:t>
              </w:r>
            </w:ins>
          </w:p>
        </w:tc>
      </w:tr>
      <w:tr w:rsidR="007F771C" w14:paraId="25453215" w14:textId="77777777" w:rsidTr="00E16906">
        <w:trPr>
          <w:trHeight w:val="300"/>
          <w:ins w:id="147" w:author="MCT" w:date="2023-03-22T12:34:00Z"/>
        </w:trPr>
        <w:tc>
          <w:tcPr>
            <w:tcW w:w="267" w:type="dxa"/>
            <w:tcBorders>
              <w:top w:val="nil"/>
              <w:left w:val="nil"/>
              <w:bottom w:val="nil"/>
              <w:right w:val="single" w:sz="4" w:space="0" w:color="auto"/>
            </w:tcBorders>
            <w:shd w:val="clear" w:color="auto" w:fill="auto"/>
            <w:noWrap/>
            <w:hideMark/>
          </w:tcPr>
          <w:p w14:paraId="30CB05B6" w14:textId="77777777" w:rsidR="007F771C" w:rsidRDefault="007F771C" w:rsidP="00E16906">
            <w:pPr>
              <w:rPr>
                <w:ins w:id="148" w:author="MCT" w:date="2023-03-22T12:34:00Z"/>
                <w:rFonts w:ascii="Calibri" w:hAnsi="Calibri" w:cs="Calibri"/>
                <w:color w:val="000000"/>
                <w:sz w:val="22"/>
                <w:szCs w:val="22"/>
              </w:rPr>
            </w:pPr>
            <w:ins w:id="149"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77A6F539" w14:textId="77777777" w:rsidR="007F771C" w:rsidRDefault="007F771C" w:rsidP="00E16906">
            <w:pPr>
              <w:rPr>
                <w:ins w:id="150" w:author="MCT" w:date="2023-03-22T12:34:00Z"/>
                <w:rFonts w:ascii="Calibri" w:hAnsi="Calibri" w:cs="Calibri"/>
                <w:color w:val="000000"/>
                <w:sz w:val="22"/>
                <w:szCs w:val="22"/>
              </w:rPr>
            </w:pPr>
            <w:ins w:id="151" w:author="MCT" w:date="2023-03-22T12:34:00Z">
              <w:r>
                <w:rPr>
                  <w:rFonts w:ascii="Calibri" w:hAnsi="Calibri" w:cs="Calibri"/>
                  <w:color w:val="000000"/>
                  <w:sz w:val="22"/>
                  <w:szCs w:val="22"/>
                </w:rPr>
                <w:t>REF~SU~N</w:t>
              </w:r>
            </w:ins>
          </w:p>
        </w:tc>
        <w:tc>
          <w:tcPr>
            <w:tcW w:w="4590" w:type="dxa"/>
            <w:tcBorders>
              <w:top w:val="nil"/>
              <w:left w:val="nil"/>
              <w:bottom w:val="single" w:sz="4" w:space="0" w:color="auto"/>
              <w:right w:val="single" w:sz="4" w:space="0" w:color="auto"/>
            </w:tcBorders>
            <w:shd w:val="clear" w:color="auto" w:fill="auto"/>
            <w:hideMark/>
          </w:tcPr>
          <w:p w14:paraId="5B1A914E" w14:textId="77777777" w:rsidR="007F771C" w:rsidRDefault="007F771C" w:rsidP="00E16906">
            <w:pPr>
              <w:rPr>
                <w:ins w:id="152" w:author="MCT" w:date="2023-03-22T12:34:00Z"/>
                <w:rFonts w:ascii="Calibri" w:hAnsi="Calibri" w:cs="Calibri"/>
                <w:color w:val="000000"/>
                <w:sz w:val="22"/>
                <w:szCs w:val="22"/>
              </w:rPr>
            </w:pPr>
            <w:ins w:id="153" w:author="MCT" w:date="2023-03-22T12:34:00Z">
              <w:r>
                <w:rPr>
                  <w:rFonts w:ascii="Calibri" w:hAnsi="Calibri" w:cs="Calibri"/>
                  <w:color w:val="000000"/>
                  <w:sz w:val="22"/>
                  <w:szCs w:val="22"/>
                </w:rPr>
                <w:t>Special Needs Indicator</w:t>
              </w:r>
            </w:ins>
          </w:p>
        </w:tc>
      </w:tr>
      <w:tr w:rsidR="007F771C" w14:paraId="58704058" w14:textId="77777777" w:rsidTr="00E16906">
        <w:trPr>
          <w:trHeight w:val="300"/>
          <w:ins w:id="154" w:author="MCT" w:date="2023-03-22T12:34:00Z"/>
        </w:trPr>
        <w:tc>
          <w:tcPr>
            <w:tcW w:w="267" w:type="dxa"/>
            <w:tcBorders>
              <w:top w:val="nil"/>
              <w:left w:val="nil"/>
              <w:bottom w:val="nil"/>
              <w:right w:val="single" w:sz="4" w:space="0" w:color="auto"/>
            </w:tcBorders>
            <w:shd w:val="clear" w:color="auto" w:fill="auto"/>
            <w:noWrap/>
            <w:hideMark/>
          </w:tcPr>
          <w:p w14:paraId="6A9F13D0" w14:textId="77777777" w:rsidR="007F771C" w:rsidRDefault="007F771C" w:rsidP="00E16906">
            <w:pPr>
              <w:rPr>
                <w:ins w:id="155" w:author="MCT" w:date="2023-03-22T12:34:00Z"/>
                <w:rFonts w:ascii="Calibri" w:hAnsi="Calibri" w:cs="Calibri"/>
                <w:color w:val="000000"/>
                <w:sz w:val="22"/>
                <w:szCs w:val="22"/>
              </w:rPr>
            </w:pPr>
            <w:ins w:id="156"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73C7F7A3" w14:textId="77777777" w:rsidR="007F771C" w:rsidRDefault="007F771C" w:rsidP="00E16906">
            <w:pPr>
              <w:rPr>
                <w:ins w:id="157" w:author="MCT" w:date="2023-03-22T12:34:00Z"/>
                <w:rFonts w:ascii="Calibri" w:hAnsi="Calibri" w:cs="Calibri"/>
                <w:color w:val="000000"/>
                <w:sz w:val="22"/>
                <w:szCs w:val="22"/>
              </w:rPr>
            </w:pPr>
            <w:ins w:id="158" w:author="MCT" w:date="2023-03-22T12:34:00Z">
              <w:r>
                <w:rPr>
                  <w:rFonts w:ascii="Calibri" w:hAnsi="Calibri" w:cs="Calibri"/>
                  <w:color w:val="000000"/>
                  <w:sz w:val="22"/>
                  <w:szCs w:val="22"/>
                </w:rPr>
                <w:t>DTM~375~</w:t>
              </w:r>
            </w:ins>
            <w:ins w:id="159" w:author="MCT" w:date="2023-05-11T10:48:00Z">
              <w:r w:rsidR="003C2D59">
                <w:rPr>
                  <w:rFonts w:ascii="Calibri" w:hAnsi="Calibri" w:cs="Calibri"/>
                  <w:color w:val="000000"/>
                  <w:sz w:val="22"/>
                  <w:szCs w:val="22"/>
                </w:rPr>
                <w:t>20230701</w:t>
              </w:r>
            </w:ins>
          </w:p>
        </w:tc>
        <w:tc>
          <w:tcPr>
            <w:tcW w:w="4590" w:type="dxa"/>
            <w:tcBorders>
              <w:top w:val="nil"/>
              <w:left w:val="nil"/>
              <w:bottom w:val="single" w:sz="4" w:space="0" w:color="auto"/>
              <w:right w:val="single" w:sz="4" w:space="0" w:color="auto"/>
            </w:tcBorders>
            <w:shd w:val="clear" w:color="auto" w:fill="auto"/>
            <w:hideMark/>
          </w:tcPr>
          <w:p w14:paraId="597429B1" w14:textId="77777777" w:rsidR="007F771C" w:rsidRDefault="007F771C" w:rsidP="00E16906">
            <w:pPr>
              <w:rPr>
                <w:ins w:id="160" w:author="MCT" w:date="2023-03-22T12:34:00Z"/>
                <w:rFonts w:ascii="Calibri" w:hAnsi="Calibri" w:cs="Calibri"/>
                <w:color w:val="000000"/>
                <w:sz w:val="22"/>
                <w:szCs w:val="22"/>
              </w:rPr>
            </w:pPr>
            <w:ins w:id="161" w:author="MCT" w:date="2023-03-22T12:34:00Z">
              <w:r>
                <w:rPr>
                  <w:rFonts w:ascii="Calibri" w:hAnsi="Calibri" w:cs="Calibri"/>
                  <w:color w:val="000000"/>
                  <w:sz w:val="22"/>
                  <w:szCs w:val="22"/>
                </w:rPr>
                <w:t>Move In Date</w:t>
              </w:r>
            </w:ins>
          </w:p>
        </w:tc>
      </w:tr>
      <w:tr w:rsidR="007F771C" w14:paraId="6E186578" w14:textId="77777777" w:rsidTr="00E16906">
        <w:trPr>
          <w:trHeight w:val="300"/>
          <w:ins w:id="162" w:author="MCT" w:date="2023-03-22T12:34:00Z"/>
        </w:trPr>
        <w:tc>
          <w:tcPr>
            <w:tcW w:w="267" w:type="dxa"/>
            <w:tcBorders>
              <w:top w:val="nil"/>
              <w:left w:val="nil"/>
              <w:bottom w:val="single" w:sz="4" w:space="0" w:color="auto"/>
              <w:right w:val="single" w:sz="4" w:space="0" w:color="auto"/>
            </w:tcBorders>
            <w:shd w:val="clear" w:color="auto" w:fill="auto"/>
            <w:noWrap/>
            <w:hideMark/>
          </w:tcPr>
          <w:p w14:paraId="65615006" w14:textId="77777777" w:rsidR="007F771C" w:rsidRDefault="007F771C" w:rsidP="00E16906">
            <w:pPr>
              <w:rPr>
                <w:ins w:id="163" w:author="MCT" w:date="2023-03-22T12:34:00Z"/>
                <w:rFonts w:ascii="Calibri" w:hAnsi="Calibri" w:cs="Calibri"/>
                <w:color w:val="000000"/>
                <w:sz w:val="22"/>
                <w:szCs w:val="22"/>
              </w:rPr>
            </w:pPr>
            <w:ins w:id="164" w:author="MCT" w:date="2023-03-22T12:34: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6147F123" w14:textId="77777777" w:rsidR="007F771C" w:rsidRDefault="007F771C" w:rsidP="00E16906">
            <w:pPr>
              <w:rPr>
                <w:ins w:id="165" w:author="MCT" w:date="2023-03-22T12:34:00Z"/>
                <w:rFonts w:ascii="Calibri" w:hAnsi="Calibri" w:cs="Calibri"/>
                <w:color w:val="000000"/>
                <w:sz w:val="22"/>
                <w:szCs w:val="22"/>
              </w:rPr>
            </w:pPr>
            <w:ins w:id="166" w:author="MCT" w:date="2023-03-22T12:34:00Z">
              <w:r>
                <w:rPr>
                  <w:rFonts w:ascii="Calibri" w:hAnsi="Calibri" w:cs="Calibri"/>
                  <w:color w:val="000000"/>
                  <w:sz w:val="22"/>
                  <w:szCs w:val="22"/>
                </w:rPr>
                <w:t>DTM~656~20</w:t>
              </w:r>
            </w:ins>
            <w:ins w:id="167" w:author="MCT" w:date="2023-05-11T10:48:00Z">
              <w:r w:rsidR="003C2D59">
                <w:rPr>
                  <w:rFonts w:ascii="Calibri" w:hAnsi="Calibri" w:cs="Calibri"/>
                  <w:color w:val="000000"/>
                  <w:sz w:val="22"/>
                  <w:szCs w:val="22"/>
                </w:rPr>
                <w:t>230710</w:t>
              </w:r>
            </w:ins>
          </w:p>
        </w:tc>
        <w:tc>
          <w:tcPr>
            <w:tcW w:w="4590" w:type="dxa"/>
            <w:tcBorders>
              <w:top w:val="nil"/>
              <w:left w:val="nil"/>
              <w:bottom w:val="single" w:sz="4" w:space="0" w:color="auto"/>
              <w:right w:val="single" w:sz="4" w:space="0" w:color="auto"/>
            </w:tcBorders>
            <w:shd w:val="clear" w:color="auto" w:fill="auto"/>
            <w:hideMark/>
          </w:tcPr>
          <w:p w14:paraId="1FFAA854" w14:textId="77777777" w:rsidR="007F771C" w:rsidRDefault="007F771C" w:rsidP="00E16906">
            <w:pPr>
              <w:rPr>
                <w:ins w:id="168" w:author="MCT" w:date="2023-03-22T12:34:00Z"/>
                <w:rFonts w:ascii="Calibri" w:hAnsi="Calibri" w:cs="Calibri"/>
                <w:color w:val="000000"/>
                <w:sz w:val="22"/>
                <w:szCs w:val="22"/>
              </w:rPr>
            </w:pPr>
            <w:ins w:id="169" w:author="MCT" w:date="2023-03-22T12:34:00Z">
              <w:r>
                <w:rPr>
                  <w:rFonts w:ascii="Calibri" w:hAnsi="Calibri" w:cs="Calibri"/>
                  <w:color w:val="000000"/>
                  <w:sz w:val="22"/>
                  <w:szCs w:val="22"/>
                </w:rPr>
                <w:t>First Available Switch Date</w:t>
              </w:r>
            </w:ins>
          </w:p>
        </w:tc>
      </w:tr>
      <w:tr w:rsidR="007F771C" w14:paraId="52967A05" w14:textId="77777777" w:rsidTr="00E16906">
        <w:trPr>
          <w:trHeight w:val="600"/>
          <w:ins w:id="170" w:author="MCT" w:date="2023-03-22T12:34: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F9AD52" w14:textId="77777777" w:rsidR="007F771C" w:rsidRDefault="007F771C" w:rsidP="00E16906">
            <w:pPr>
              <w:rPr>
                <w:ins w:id="171" w:author="MCT" w:date="2023-03-22T12:34:00Z"/>
                <w:rFonts w:ascii="Calibri" w:hAnsi="Calibri" w:cs="Calibri"/>
                <w:color w:val="000000"/>
                <w:sz w:val="22"/>
                <w:szCs w:val="22"/>
              </w:rPr>
            </w:pPr>
            <w:ins w:id="172" w:author="MCT" w:date="2023-03-22T12:34:00Z">
              <w:r>
                <w:rPr>
                  <w:rFonts w:ascii="Calibri" w:hAnsi="Calibri" w:cs="Calibri"/>
                  <w:color w:val="000000"/>
                  <w:sz w:val="22"/>
                  <w:szCs w:val="22"/>
                </w:rPr>
                <w:t>SE~18~000000001</w:t>
              </w:r>
            </w:ins>
          </w:p>
        </w:tc>
        <w:tc>
          <w:tcPr>
            <w:tcW w:w="4590" w:type="dxa"/>
            <w:tcBorders>
              <w:top w:val="nil"/>
              <w:left w:val="nil"/>
              <w:bottom w:val="single" w:sz="4" w:space="0" w:color="auto"/>
              <w:right w:val="single" w:sz="4" w:space="0" w:color="auto"/>
            </w:tcBorders>
            <w:shd w:val="clear" w:color="auto" w:fill="auto"/>
            <w:hideMark/>
          </w:tcPr>
          <w:p w14:paraId="5D7AFF06" w14:textId="77777777" w:rsidR="007F771C" w:rsidRDefault="007F771C" w:rsidP="00E16906">
            <w:pPr>
              <w:rPr>
                <w:ins w:id="173" w:author="MCT" w:date="2023-03-22T12:34:00Z"/>
                <w:rFonts w:ascii="Calibri" w:hAnsi="Calibri" w:cs="Calibri"/>
                <w:color w:val="000000"/>
                <w:sz w:val="22"/>
                <w:szCs w:val="22"/>
              </w:rPr>
            </w:pPr>
            <w:ins w:id="174" w:author="MCT" w:date="2023-03-22T12:34:00Z">
              <w:r>
                <w:rPr>
                  <w:rFonts w:ascii="Calibri" w:hAnsi="Calibri" w:cs="Calibri"/>
                  <w:color w:val="000000"/>
                  <w:sz w:val="22"/>
                  <w:szCs w:val="22"/>
                </w:rPr>
                <w:t>Number of Segments, Transaction Set Control Number</w:t>
              </w:r>
            </w:ins>
          </w:p>
        </w:tc>
      </w:tr>
    </w:tbl>
    <w:p w14:paraId="71D400C8" w14:textId="77777777" w:rsidR="007F771C" w:rsidRDefault="007F771C" w:rsidP="007F771C">
      <w:pPr>
        <w:tabs>
          <w:tab w:val="right" w:pos="1800"/>
          <w:tab w:val="left" w:pos="2160"/>
        </w:tabs>
        <w:rPr>
          <w:ins w:id="175" w:author="MCT" w:date="2023-03-22T12:34:00Z"/>
          <w:rFonts w:ascii="Calibri" w:hAnsi="Calibri"/>
          <w:b/>
          <w:bCs/>
          <w:snapToGrid w:val="0"/>
          <w:sz w:val="22"/>
          <w:szCs w:val="22"/>
        </w:rPr>
      </w:pPr>
    </w:p>
    <w:p w14:paraId="6D2EF93B" w14:textId="77777777" w:rsidR="00E20EDE" w:rsidRDefault="00E20EDE" w:rsidP="00E20EDE">
      <w:pPr>
        <w:pStyle w:val="NoSpacing"/>
        <w:rPr>
          <w:ins w:id="176" w:author="MCT" w:date="2023-03-22T12:45:00Z"/>
          <w:snapToGrid w:val="0"/>
        </w:rPr>
      </w:pPr>
      <w:ins w:id="177" w:author="MCT" w:date="2023-03-22T12:45:00Z">
        <w:r>
          <w:rPr>
            <w:snapToGrid w:val="0"/>
          </w:rPr>
          <w:br w:type="page"/>
        </w:r>
        <w:r>
          <w:rPr>
            <w:snapToGrid w:val="0"/>
          </w:rPr>
          <w:lastRenderedPageBreak/>
          <w:t>814_03 Example #12 of 12</w:t>
        </w:r>
      </w:ins>
    </w:p>
    <w:p w14:paraId="3E1C40F3" w14:textId="77777777" w:rsidR="00E20EDE" w:rsidRDefault="00E20EDE" w:rsidP="00E20EDE">
      <w:pPr>
        <w:tabs>
          <w:tab w:val="right" w:pos="1800"/>
          <w:tab w:val="left" w:pos="2160"/>
        </w:tabs>
        <w:rPr>
          <w:ins w:id="178" w:author="MCT" w:date="2023-03-22T12:45:00Z"/>
          <w:rFonts w:ascii="Calibri" w:eastAsia="Calibri" w:hAnsi="Calibri"/>
          <w:snapToGrid w:val="0"/>
          <w:sz w:val="22"/>
          <w:szCs w:val="22"/>
        </w:rPr>
      </w:pPr>
      <w:ins w:id="179" w:author="MCT" w:date="2023-03-22T12:45:00Z">
        <w:r w:rsidRPr="00F9103C">
          <w:rPr>
            <w:rFonts w:ascii="Calibri" w:eastAsia="Calibri" w:hAnsi="Calibri"/>
            <w:snapToGrid w:val="0"/>
            <w:sz w:val="22"/>
            <w:szCs w:val="22"/>
          </w:rPr>
          <w:t xml:space="preserve">Move In </w:t>
        </w:r>
      </w:ins>
      <w:ins w:id="180" w:author="MCT" w:date="2023-03-22T12:46:00Z">
        <w:r>
          <w:rPr>
            <w:rFonts w:ascii="Calibri" w:eastAsia="Calibri" w:hAnsi="Calibri"/>
            <w:snapToGrid w:val="0"/>
            <w:sz w:val="22"/>
            <w:szCs w:val="22"/>
          </w:rPr>
          <w:t>with Power Outage Contact</w:t>
        </w:r>
      </w:ins>
      <w:ins w:id="181" w:author="MCT" w:date="2023-03-22T12:45:00Z">
        <w:r w:rsidRPr="0034722A">
          <w:rPr>
            <w:snapToGrid w:val="0"/>
          </w:rPr>
          <w:t xml:space="preserve"> </w:t>
        </w:r>
      </w:ins>
    </w:p>
    <w:tbl>
      <w:tblPr>
        <w:tblW w:w="9195" w:type="dxa"/>
        <w:tblInd w:w="93" w:type="dxa"/>
        <w:tblLayout w:type="fixed"/>
        <w:tblLook w:val="04A0" w:firstRow="1" w:lastRow="0" w:firstColumn="1" w:lastColumn="0" w:noHBand="0" w:noVBand="1"/>
      </w:tblPr>
      <w:tblGrid>
        <w:gridCol w:w="267"/>
        <w:gridCol w:w="4338"/>
        <w:gridCol w:w="4590"/>
      </w:tblGrid>
      <w:tr w:rsidR="00E20EDE" w14:paraId="285868C9" w14:textId="77777777" w:rsidTr="00E16906">
        <w:trPr>
          <w:trHeight w:val="900"/>
          <w:ins w:id="182" w:author="MCT" w:date="2023-03-22T12:45:00Z"/>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CF46F23" w14:textId="77777777" w:rsidR="00E20EDE" w:rsidRDefault="00E20EDE" w:rsidP="00E16906">
            <w:pPr>
              <w:jc w:val="center"/>
              <w:rPr>
                <w:ins w:id="183" w:author="MCT" w:date="2023-03-22T12:45:00Z"/>
                <w:rFonts w:ascii="Calibri" w:hAnsi="Calibri" w:cs="Calibri"/>
                <w:color w:val="000000"/>
                <w:sz w:val="22"/>
                <w:szCs w:val="22"/>
              </w:rPr>
            </w:pPr>
            <w:ins w:id="184" w:author="MCT" w:date="2023-03-22T12:45:00Z">
              <w:r>
                <w:rPr>
                  <w:rFonts w:ascii="Calibri" w:hAnsi="Calibri" w:cs="Calibri"/>
                  <w:color w:val="000000"/>
                  <w:sz w:val="22"/>
                  <w:szCs w:val="22"/>
                </w:rPr>
                <w:t>ERCOT Enrollment Request Information to TDSP</w:t>
              </w:r>
              <w:r>
                <w:rPr>
                  <w:rFonts w:ascii="Calibri" w:hAnsi="Calibri" w:cs="Calibri"/>
                  <w:color w:val="000000"/>
                  <w:sz w:val="22"/>
                  <w:szCs w:val="22"/>
                </w:rPr>
                <w:br/>
                <w:t xml:space="preserve">Move In </w:t>
              </w:r>
            </w:ins>
            <w:ins w:id="185" w:author="MCT" w:date="2023-03-22T12:46:00Z">
              <w:r>
                <w:rPr>
                  <w:rFonts w:ascii="Calibri" w:hAnsi="Calibri" w:cs="Calibri"/>
                  <w:color w:val="000000"/>
                  <w:sz w:val="22"/>
                  <w:szCs w:val="22"/>
                </w:rPr>
                <w:t>providing Power Outage Contact</w:t>
              </w:r>
            </w:ins>
          </w:p>
        </w:tc>
      </w:tr>
      <w:tr w:rsidR="00E20EDE" w14:paraId="07F0ADE0" w14:textId="77777777" w:rsidTr="00E16906">
        <w:trPr>
          <w:trHeight w:val="600"/>
          <w:ins w:id="186"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2B89D0B" w14:textId="77777777" w:rsidR="00E20EDE" w:rsidRDefault="00E20EDE" w:rsidP="00E16906">
            <w:pPr>
              <w:rPr>
                <w:ins w:id="187" w:author="MCT" w:date="2023-03-22T12:45:00Z"/>
                <w:rFonts w:ascii="Calibri" w:hAnsi="Calibri" w:cs="Calibri"/>
                <w:color w:val="000000"/>
                <w:sz w:val="22"/>
                <w:szCs w:val="22"/>
              </w:rPr>
            </w:pPr>
            <w:ins w:id="188" w:author="MCT" w:date="2023-03-22T12:45:00Z">
              <w:r>
                <w:rPr>
                  <w:rFonts w:ascii="Calibri" w:hAnsi="Calibri" w:cs="Calibri"/>
                  <w:color w:val="000000"/>
                  <w:sz w:val="22"/>
                  <w:szCs w:val="22"/>
                </w:rPr>
                <w:t>ST~814~000000001</w:t>
              </w:r>
            </w:ins>
          </w:p>
        </w:tc>
        <w:tc>
          <w:tcPr>
            <w:tcW w:w="4590" w:type="dxa"/>
            <w:tcBorders>
              <w:top w:val="nil"/>
              <w:left w:val="nil"/>
              <w:bottom w:val="single" w:sz="4" w:space="0" w:color="auto"/>
              <w:right w:val="single" w:sz="4" w:space="0" w:color="auto"/>
            </w:tcBorders>
            <w:shd w:val="clear" w:color="auto" w:fill="auto"/>
            <w:hideMark/>
          </w:tcPr>
          <w:p w14:paraId="5F6D8769" w14:textId="77777777" w:rsidR="00E20EDE" w:rsidRDefault="00E20EDE" w:rsidP="00E16906">
            <w:pPr>
              <w:rPr>
                <w:ins w:id="189" w:author="MCT" w:date="2023-03-22T12:45:00Z"/>
                <w:rFonts w:ascii="Calibri" w:hAnsi="Calibri" w:cs="Calibri"/>
                <w:color w:val="000000"/>
                <w:sz w:val="22"/>
                <w:szCs w:val="22"/>
              </w:rPr>
            </w:pPr>
            <w:ins w:id="190" w:author="MCT" w:date="2023-03-22T12:45:00Z">
              <w:r>
                <w:rPr>
                  <w:rFonts w:ascii="Calibri" w:hAnsi="Calibri" w:cs="Calibri"/>
                  <w:color w:val="000000"/>
                  <w:sz w:val="22"/>
                  <w:szCs w:val="22"/>
                </w:rPr>
                <w:t>Transaction Type, Transaction Set Control Number</w:t>
              </w:r>
            </w:ins>
          </w:p>
        </w:tc>
      </w:tr>
      <w:tr w:rsidR="00E20EDE" w14:paraId="329F2366" w14:textId="77777777" w:rsidTr="00E16906">
        <w:trPr>
          <w:trHeight w:val="930"/>
          <w:ins w:id="191" w:author="MCT" w:date="2023-03-22T12:45:00Z"/>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74B1EFA" w14:textId="77777777" w:rsidR="00E20EDE" w:rsidRDefault="00E20EDE" w:rsidP="00E16906">
            <w:pPr>
              <w:rPr>
                <w:ins w:id="192" w:author="MCT" w:date="2023-03-22T12:45:00Z"/>
                <w:rFonts w:ascii="Calibri" w:hAnsi="Calibri" w:cs="Calibri"/>
                <w:color w:val="000000"/>
                <w:sz w:val="22"/>
                <w:szCs w:val="22"/>
              </w:rPr>
            </w:pPr>
            <w:ins w:id="193" w:author="MCT" w:date="2023-03-22T12:45:00Z">
              <w:r>
                <w:rPr>
                  <w:rFonts w:ascii="Calibri" w:hAnsi="Calibri" w:cs="Calibri"/>
                  <w:color w:val="000000"/>
                  <w:sz w:val="22"/>
                  <w:szCs w:val="22"/>
                </w:rPr>
                <w:t>BGN~13~201207101201001~20</w:t>
              </w:r>
            </w:ins>
            <w:ins w:id="194" w:author="MCT" w:date="2023-05-11T10:49:00Z">
              <w:r w:rsidR="003C2D59">
                <w:rPr>
                  <w:rFonts w:ascii="Calibri" w:hAnsi="Calibri" w:cs="Calibri"/>
                  <w:color w:val="000000"/>
                  <w:sz w:val="22"/>
                  <w:szCs w:val="22"/>
                </w:rPr>
                <w:t>23</w:t>
              </w:r>
            </w:ins>
            <w:ins w:id="195" w:author="MCT" w:date="2023-03-22T12:45:00Z">
              <w:r>
                <w:rPr>
                  <w:rFonts w:ascii="Calibri" w:hAnsi="Calibri" w:cs="Calibri"/>
                  <w:color w:val="000000"/>
                  <w:sz w:val="22"/>
                  <w:szCs w:val="22"/>
                </w:rPr>
                <w:t>0710~~~20120710195653~~3</w:t>
              </w:r>
            </w:ins>
          </w:p>
        </w:tc>
        <w:tc>
          <w:tcPr>
            <w:tcW w:w="4590" w:type="dxa"/>
            <w:tcBorders>
              <w:top w:val="nil"/>
              <w:left w:val="nil"/>
              <w:bottom w:val="single" w:sz="4" w:space="0" w:color="auto"/>
              <w:right w:val="single" w:sz="4" w:space="0" w:color="auto"/>
            </w:tcBorders>
            <w:shd w:val="clear" w:color="auto" w:fill="auto"/>
            <w:hideMark/>
          </w:tcPr>
          <w:p w14:paraId="57F023ED" w14:textId="77777777" w:rsidR="00E20EDE" w:rsidRDefault="00E20EDE" w:rsidP="00E16906">
            <w:pPr>
              <w:rPr>
                <w:ins w:id="196" w:author="MCT" w:date="2023-03-22T12:45:00Z"/>
                <w:rFonts w:ascii="Calibri" w:hAnsi="Calibri" w:cs="Calibri"/>
                <w:color w:val="000000"/>
                <w:sz w:val="22"/>
                <w:szCs w:val="22"/>
              </w:rPr>
            </w:pPr>
            <w:ins w:id="197" w:author="MCT" w:date="2023-03-22T12:45:00Z">
              <w:r>
                <w:rPr>
                  <w:rFonts w:ascii="Calibri" w:hAnsi="Calibri" w:cs="Calibri"/>
                  <w:color w:val="000000"/>
                  <w:sz w:val="22"/>
                  <w:szCs w:val="22"/>
                </w:rPr>
                <w:t xml:space="preserve">Request, Unique Transaction Number, Transaction Date, Original Transaction ID, SET Transaction Number </w:t>
              </w:r>
            </w:ins>
          </w:p>
        </w:tc>
      </w:tr>
      <w:tr w:rsidR="00E20EDE" w14:paraId="19FC9B6D" w14:textId="77777777" w:rsidTr="00E16906">
        <w:trPr>
          <w:trHeight w:val="300"/>
          <w:ins w:id="198"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E1DD3E7" w14:textId="77777777" w:rsidR="00E20EDE" w:rsidRDefault="00E20EDE" w:rsidP="00E16906">
            <w:pPr>
              <w:rPr>
                <w:ins w:id="199" w:author="MCT" w:date="2023-03-22T12:45:00Z"/>
                <w:rFonts w:ascii="Calibri" w:hAnsi="Calibri" w:cs="Calibri"/>
                <w:color w:val="000000"/>
                <w:sz w:val="22"/>
                <w:szCs w:val="22"/>
              </w:rPr>
            </w:pPr>
            <w:ins w:id="200" w:author="MCT" w:date="2023-03-22T12:45:00Z">
              <w:r>
                <w:rPr>
                  <w:rFonts w:ascii="Calibri" w:hAnsi="Calibri" w:cs="Calibri"/>
                  <w:color w:val="000000"/>
                  <w:sz w:val="22"/>
                  <w:szCs w:val="22"/>
                </w:rPr>
                <w:t>N1~8S~TDSP NAME~1~009876543~~40</w:t>
              </w:r>
            </w:ins>
          </w:p>
        </w:tc>
        <w:tc>
          <w:tcPr>
            <w:tcW w:w="4590" w:type="dxa"/>
            <w:tcBorders>
              <w:top w:val="nil"/>
              <w:left w:val="nil"/>
              <w:bottom w:val="single" w:sz="4" w:space="0" w:color="auto"/>
              <w:right w:val="single" w:sz="4" w:space="0" w:color="auto"/>
            </w:tcBorders>
            <w:shd w:val="clear" w:color="auto" w:fill="auto"/>
            <w:hideMark/>
          </w:tcPr>
          <w:p w14:paraId="79570235" w14:textId="77777777" w:rsidR="00E20EDE" w:rsidRDefault="00E20EDE" w:rsidP="00E16906">
            <w:pPr>
              <w:rPr>
                <w:ins w:id="201" w:author="MCT" w:date="2023-03-22T12:45:00Z"/>
                <w:rFonts w:ascii="Calibri" w:hAnsi="Calibri" w:cs="Calibri"/>
                <w:color w:val="000000"/>
                <w:sz w:val="22"/>
                <w:szCs w:val="22"/>
              </w:rPr>
            </w:pPr>
            <w:ins w:id="202" w:author="MCT" w:date="2023-03-22T12:45:00Z">
              <w:r>
                <w:rPr>
                  <w:rFonts w:ascii="Calibri" w:hAnsi="Calibri" w:cs="Calibri"/>
                  <w:color w:val="000000"/>
                  <w:sz w:val="22"/>
                  <w:szCs w:val="22"/>
                </w:rPr>
                <w:t>TDSP Name and DUNS Number, Receiver</w:t>
              </w:r>
            </w:ins>
          </w:p>
        </w:tc>
      </w:tr>
      <w:tr w:rsidR="00E20EDE" w14:paraId="37FA5B62" w14:textId="77777777" w:rsidTr="00E16906">
        <w:trPr>
          <w:trHeight w:val="300"/>
          <w:ins w:id="203"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AE354EE" w14:textId="77777777" w:rsidR="00E20EDE" w:rsidRDefault="00E20EDE" w:rsidP="00E16906">
            <w:pPr>
              <w:rPr>
                <w:ins w:id="204" w:author="MCT" w:date="2023-03-22T12:45:00Z"/>
                <w:rFonts w:ascii="Calibri" w:hAnsi="Calibri" w:cs="Calibri"/>
                <w:color w:val="000000"/>
                <w:sz w:val="22"/>
                <w:szCs w:val="22"/>
              </w:rPr>
            </w:pPr>
            <w:ins w:id="205" w:author="MCT" w:date="2023-03-22T12:45:00Z">
              <w:r>
                <w:rPr>
                  <w:rFonts w:ascii="Calibri" w:hAnsi="Calibri" w:cs="Calibri"/>
                  <w:color w:val="000000"/>
                  <w:sz w:val="22"/>
                  <w:szCs w:val="22"/>
                </w:rPr>
                <w:t>N1~AY~ERCOT~1~183529049~~41</w:t>
              </w:r>
            </w:ins>
          </w:p>
        </w:tc>
        <w:tc>
          <w:tcPr>
            <w:tcW w:w="4590" w:type="dxa"/>
            <w:tcBorders>
              <w:top w:val="nil"/>
              <w:left w:val="nil"/>
              <w:bottom w:val="single" w:sz="4" w:space="0" w:color="auto"/>
              <w:right w:val="single" w:sz="4" w:space="0" w:color="auto"/>
            </w:tcBorders>
            <w:shd w:val="clear" w:color="auto" w:fill="auto"/>
            <w:hideMark/>
          </w:tcPr>
          <w:p w14:paraId="4E3DE801" w14:textId="77777777" w:rsidR="00E20EDE" w:rsidRDefault="00E20EDE" w:rsidP="00E16906">
            <w:pPr>
              <w:rPr>
                <w:ins w:id="206" w:author="MCT" w:date="2023-03-22T12:45:00Z"/>
                <w:rFonts w:ascii="Calibri" w:hAnsi="Calibri" w:cs="Calibri"/>
                <w:color w:val="000000"/>
                <w:sz w:val="22"/>
                <w:szCs w:val="22"/>
              </w:rPr>
            </w:pPr>
            <w:ins w:id="207" w:author="MCT" w:date="2023-03-22T12:45:00Z">
              <w:r>
                <w:rPr>
                  <w:rFonts w:ascii="Calibri" w:hAnsi="Calibri" w:cs="Calibri"/>
                  <w:color w:val="000000"/>
                  <w:sz w:val="22"/>
                  <w:szCs w:val="22"/>
                </w:rPr>
                <w:t>ERCOT Name and DUNS Number, Sender</w:t>
              </w:r>
            </w:ins>
          </w:p>
        </w:tc>
      </w:tr>
      <w:tr w:rsidR="00E20EDE" w14:paraId="35A57886" w14:textId="77777777" w:rsidTr="00E16906">
        <w:trPr>
          <w:trHeight w:val="300"/>
          <w:ins w:id="208"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90A375" w14:textId="77777777" w:rsidR="00E20EDE" w:rsidRDefault="00E20EDE" w:rsidP="00E16906">
            <w:pPr>
              <w:rPr>
                <w:ins w:id="209" w:author="MCT" w:date="2023-03-22T12:45:00Z"/>
                <w:rFonts w:ascii="Calibri" w:hAnsi="Calibri" w:cs="Calibri"/>
                <w:color w:val="000000"/>
                <w:sz w:val="22"/>
                <w:szCs w:val="22"/>
              </w:rPr>
            </w:pPr>
            <w:ins w:id="210" w:author="MCT" w:date="2023-03-22T12:45:00Z">
              <w:r>
                <w:rPr>
                  <w:rFonts w:ascii="Calibri" w:hAnsi="Calibri" w:cs="Calibri"/>
                  <w:color w:val="000000"/>
                  <w:sz w:val="22"/>
                  <w:szCs w:val="22"/>
                </w:rPr>
                <w:t>N1~SJ~CR NAME~1~987654321</w:t>
              </w:r>
            </w:ins>
          </w:p>
        </w:tc>
        <w:tc>
          <w:tcPr>
            <w:tcW w:w="4590" w:type="dxa"/>
            <w:tcBorders>
              <w:top w:val="nil"/>
              <w:left w:val="nil"/>
              <w:bottom w:val="single" w:sz="4" w:space="0" w:color="auto"/>
              <w:right w:val="single" w:sz="4" w:space="0" w:color="auto"/>
            </w:tcBorders>
            <w:shd w:val="clear" w:color="auto" w:fill="auto"/>
            <w:hideMark/>
          </w:tcPr>
          <w:p w14:paraId="39DB85B6" w14:textId="77777777" w:rsidR="00E20EDE" w:rsidRDefault="00E20EDE" w:rsidP="00E16906">
            <w:pPr>
              <w:rPr>
                <w:ins w:id="211" w:author="MCT" w:date="2023-03-22T12:45:00Z"/>
                <w:rFonts w:ascii="Calibri" w:hAnsi="Calibri" w:cs="Calibri"/>
                <w:color w:val="000000"/>
                <w:sz w:val="22"/>
                <w:szCs w:val="22"/>
              </w:rPr>
            </w:pPr>
            <w:ins w:id="212" w:author="MCT" w:date="2023-03-22T12:45:00Z">
              <w:r>
                <w:rPr>
                  <w:rFonts w:ascii="Calibri" w:hAnsi="Calibri" w:cs="Calibri"/>
                  <w:color w:val="000000"/>
                  <w:sz w:val="22"/>
                  <w:szCs w:val="22"/>
                </w:rPr>
                <w:t>CR Name and DUNS Number</w:t>
              </w:r>
            </w:ins>
          </w:p>
        </w:tc>
      </w:tr>
      <w:tr w:rsidR="00E20EDE" w14:paraId="05B27CDE" w14:textId="77777777" w:rsidTr="00E16906">
        <w:trPr>
          <w:trHeight w:val="300"/>
          <w:ins w:id="213"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80D8B9E" w14:textId="77777777" w:rsidR="00E20EDE" w:rsidRDefault="00E20EDE" w:rsidP="00E16906">
            <w:pPr>
              <w:rPr>
                <w:ins w:id="214" w:author="MCT" w:date="2023-03-22T12:45:00Z"/>
                <w:rFonts w:ascii="Calibri" w:hAnsi="Calibri" w:cs="Calibri"/>
                <w:color w:val="000000"/>
                <w:sz w:val="22"/>
                <w:szCs w:val="22"/>
              </w:rPr>
            </w:pPr>
            <w:ins w:id="215" w:author="MCT" w:date="2023-03-22T12:45:00Z">
              <w:r>
                <w:rPr>
                  <w:rFonts w:ascii="Calibri" w:hAnsi="Calibri" w:cs="Calibri"/>
                  <w:color w:val="000000"/>
                  <w:sz w:val="22"/>
                  <w:szCs w:val="22"/>
                </w:rPr>
                <w:t>N1~8R~MOVE IN CUSTOMER</w:t>
              </w:r>
            </w:ins>
          </w:p>
        </w:tc>
        <w:tc>
          <w:tcPr>
            <w:tcW w:w="4590" w:type="dxa"/>
            <w:tcBorders>
              <w:top w:val="nil"/>
              <w:left w:val="nil"/>
              <w:bottom w:val="single" w:sz="4" w:space="0" w:color="auto"/>
              <w:right w:val="single" w:sz="4" w:space="0" w:color="auto"/>
            </w:tcBorders>
            <w:shd w:val="clear" w:color="auto" w:fill="auto"/>
            <w:hideMark/>
          </w:tcPr>
          <w:p w14:paraId="2AB1E532" w14:textId="77777777" w:rsidR="00E20EDE" w:rsidRDefault="00E20EDE" w:rsidP="00E16906">
            <w:pPr>
              <w:rPr>
                <w:ins w:id="216" w:author="MCT" w:date="2023-03-22T12:45:00Z"/>
                <w:rFonts w:ascii="Calibri" w:hAnsi="Calibri" w:cs="Calibri"/>
                <w:color w:val="000000"/>
                <w:sz w:val="22"/>
                <w:szCs w:val="22"/>
              </w:rPr>
            </w:pPr>
            <w:ins w:id="217" w:author="MCT" w:date="2023-03-22T12:45:00Z">
              <w:r>
                <w:rPr>
                  <w:rFonts w:ascii="Calibri" w:hAnsi="Calibri" w:cs="Calibri"/>
                  <w:color w:val="000000"/>
                  <w:sz w:val="22"/>
                  <w:szCs w:val="22"/>
                </w:rPr>
                <w:t>Customer Name</w:t>
              </w:r>
            </w:ins>
          </w:p>
        </w:tc>
      </w:tr>
      <w:tr w:rsidR="00E20EDE" w14:paraId="230D45BD" w14:textId="77777777" w:rsidTr="00E16906">
        <w:trPr>
          <w:trHeight w:val="300"/>
          <w:ins w:id="218" w:author="MCT" w:date="2023-03-22T12:45:00Z"/>
        </w:trPr>
        <w:tc>
          <w:tcPr>
            <w:tcW w:w="267" w:type="dxa"/>
            <w:tcBorders>
              <w:top w:val="nil"/>
              <w:left w:val="nil"/>
              <w:bottom w:val="nil"/>
              <w:right w:val="single" w:sz="4" w:space="0" w:color="auto"/>
            </w:tcBorders>
            <w:shd w:val="clear" w:color="auto" w:fill="auto"/>
            <w:noWrap/>
            <w:hideMark/>
          </w:tcPr>
          <w:p w14:paraId="2B6D11FD" w14:textId="77777777" w:rsidR="00E20EDE" w:rsidRDefault="00E20EDE" w:rsidP="00E16906">
            <w:pPr>
              <w:rPr>
                <w:ins w:id="219" w:author="MCT" w:date="2023-03-22T12:45:00Z"/>
                <w:rFonts w:ascii="Calibri" w:hAnsi="Calibri" w:cs="Calibri"/>
                <w:color w:val="000000"/>
                <w:sz w:val="22"/>
                <w:szCs w:val="22"/>
              </w:rPr>
            </w:pPr>
            <w:ins w:id="220"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1257D960" w14:textId="77777777" w:rsidR="00E20EDE" w:rsidRDefault="00E20EDE" w:rsidP="00E16906">
            <w:pPr>
              <w:rPr>
                <w:ins w:id="221" w:author="MCT" w:date="2023-03-22T12:45:00Z"/>
                <w:rFonts w:ascii="Calibri" w:hAnsi="Calibri" w:cs="Calibri"/>
                <w:color w:val="000000"/>
                <w:sz w:val="22"/>
                <w:szCs w:val="22"/>
              </w:rPr>
            </w:pPr>
            <w:ins w:id="222" w:author="MCT" w:date="2023-03-22T12:45:00Z">
              <w:r>
                <w:rPr>
                  <w:rFonts w:ascii="Calibri" w:hAnsi="Calibri" w:cs="Calibri"/>
                  <w:color w:val="000000"/>
                  <w:sz w:val="22"/>
                  <w:szCs w:val="22"/>
                </w:rPr>
                <w:t>N4~~~77777</w:t>
              </w:r>
            </w:ins>
          </w:p>
        </w:tc>
        <w:tc>
          <w:tcPr>
            <w:tcW w:w="4590" w:type="dxa"/>
            <w:tcBorders>
              <w:top w:val="nil"/>
              <w:left w:val="nil"/>
              <w:bottom w:val="single" w:sz="4" w:space="0" w:color="auto"/>
              <w:right w:val="single" w:sz="4" w:space="0" w:color="auto"/>
            </w:tcBorders>
            <w:shd w:val="clear" w:color="auto" w:fill="auto"/>
            <w:hideMark/>
          </w:tcPr>
          <w:p w14:paraId="4F3AEFC5" w14:textId="77777777" w:rsidR="00E20EDE" w:rsidRDefault="00E20EDE" w:rsidP="00E16906">
            <w:pPr>
              <w:rPr>
                <w:ins w:id="223" w:author="MCT" w:date="2023-03-22T12:45:00Z"/>
                <w:rFonts w:ascii="Calibri" w:hAnsi="Calibri" w:cs="Calibri"/>
                <w:color w:val="000000"/>
                <w:sz w:val="22"/>
                <w:szCs w:val="22"/>
              </w:rPr>
            </w:pPr>
            <w:ins w:id="224" w:author="MCT" w:date="2023-03-22T12:45:00Z">
              <w:r>
                <w:rPr>
                  <w:rFonts w:ascii="Calibri" w:hAnsi="Calibri" w:cs="Calibri"/>
                  <w:color w:val="000000"/>
                  <w:sz w:val="22"/>
                  <w:szCs w:val="22"/>
                </w:rPr>
                <w:t>Zip Code</w:t>
              </w:r>
            </w:ins>
          </w:p>
        </w:tc>
      </w:tr>
      <w:tr w:rsidR="00E812A4" w14:paraId="7C7B5ACD" w14:textId="77777777" w:rsidTr="00E16906">
        <w:trPr>
          <w:trHeight w:val="300"/>
          <w:ins w:id="225" w:author="MCT" w:date="2023-05-02T10:23:00Z"/>
        </w:trPr>
        <w:tc>
          <w:tcPr>
            <w:tcW w:w="267" w:type="dxa"/>
            <w:tcBorders>
              <w:top w:val="nil"/>
              <w:left w:val="nil"/>
              <w:bottom w:val="nil"/>
              <w:right w:val="single" w:sz="4" w:space="0" w:color="auto"/>
            </w:tcBorders>
            <w:shd w:val="clear" w:color="auto" w:fill="auto"/>
            <w:noWrap/>
          </w:tcPr>
          <w:p w14:paraId="4F393016" w14:textId="77777777" w:rsidR="00E812A4" w:rsidRDefault="00E812A4" w:rsidP="00E16906">
            <w:pPr>
              <w:rPr>
                <w:ins w:id="226" w:author="MCT" w:date="2023-05-02T10:23:00Z"/>
                <w:rFonts w:ascii="Calibri" w:hAnsi="Calibri" w:cs="Calibri"/>
                <w:color w:val="000000"/>
                <w:sz w:val="22"/>
                <w:szCs w:val="22"/>
              </w:rPr>
            </w:pPr>
          </w:p>
        </w:tc>
        <w:tc>
          <w:tcPr>
            <w:tcW w:w="4338" w:type="dxa"/>
            <w:tcBorders>
              <w:top w:val="nil"/>
              <w:left w:val="nil"/>
              <w:bottom w:val="single" w:sz="4" w:space="0" w:color="auto"/>
              <w:right w:val="single" w:sz="4" w:space="0" w:color="auto"/>
            </w:tcBorders>
            <w:shd w:val="clear" w:color="auto" w:fill="auto"/>
            <w:noWrap/>
          </w:tcPr>
          <w:p w14:paraId="5FF6A052" w14:textId="77777777" w:rsidR="00E812A4" w:rsidRDefault="00E812A4" w:rsidP="00E16906">
            <w:pPr>
              <w:rPr>
                <w:ins w:id="227" w:author="MCT" w:date="2023-05-02T10:23:00Z"/>
                <w:rFonts w:ascii="Calibri" w:hAnsi="Calibri" w:cs="Calibri"/>
                <w:color w:val="000000"/>
                <w:sz w:val="22"/>
                <w:szCs w:val="22"/>
              </w:rPr>
            </w:pPr>
            <w:ins w:id="228" w:author="MCT" w:date="2023-05-02T10:24:00Z">
              <w:r>
                <w:rPr>
                  <w:rFonts w:ascii="Calibri" w:hAnsi="Calibri" w:cs="Calibri"/>
                  <w:color w:val="000000"/>
                  <w:sz w:val="22"/>
                  <w:szCs w:val="22"/>
                </w:rPr>
                <w:t>PER~IC~MOVE IN CUSTOMER~TE~8889995555</w:t>
              </w:r>
            </w:ins>
          </w:p>
        </w:tc>
        <w:tc>
          <w:tcPr>
            <w:tcW w:w="4590" w:type="dxa"/>
            <w:tcBorders>
              <w:top w:val="nil"/>
              <w:left w:val="nil"/>
              <w:bottom w:val="single" w:sz="4" w:space="0" w:color="auto"/>
              <w:right w:val="single" w:sz="4" w:space="0" w:color="auto"/>
            </w:tcBorders>
            <w:shd w:val="clear" w:color="auto" w:fill="auto"/>
          </w:tcPr>
          <w:p w14:paraId="13714BF3" w14:textId="77777777" w:rsidR="00E812A4" w:rsidRDefault="00E812A4" w:rsidP="00E16906">
            <w:pPr>
              <w:rPr>
                <w:ins w:id="229" w:author="MCT" w:date="2023-05-02T10:23:00Z"/>
                <w:rFonts w:ascii="Calibri" w:hAnsi="Calibri" w:cs="Calibri"/>
                <w:color w:val="000000"/>
                <w:sz w:val="22"/>
                <w:szCs w:val="22"/>
              </w:rPr>
            </w:pPr>
            <w:ins w:id="230" w:author="MCT" w:date="2023-05-02T10:24:00Z">
              <w:r>
                <w:rPr>
                  <w:rFonts w:ascii="Calibri" w:hAnsi="Calibri" w:cs="Calibri"/>
                  <w:color w:val="000000"/>
                  <w:sz w:val="22"/>
                  <w:szCs w:val="22"/>
                </w:rPr>
                <w:t>Contact Name, Telephone Number</w:t>
              </w:r>
            </w:ins>
          </w:p>
        </w:tc>
      </w:tr>
      <w:tr w:rsidR="00E20EDE" w14:paraId="47A6CFD2" w14:textId="77777777" w:rsidTr="00E16906">
        <w:trPr>
          <w:trHeight w:val="300"/>
          <w:ins w:id="231" w:author="MCT" w:date="2023-03-22T12:47:00Z"/>
        </w:trPr>
        <w:tc>
          <w:tcPr>
            <w:tcW w:w="267" w:type="dxa"/>
            <w:tcBorders>
              <w:top w:val="nil"/>
              <w:left w:val="nil"/>
              <w:bottom w:val="single" w:sz="4" w:space="0" w:color="auto"/>
              <w:right w:val="nil"/>
            </w:tcBorders>
            <w:shd w:val="clear" w:color="auto" w:fill="auto"/>
            <w:noWrap/>
          </w:tcPr>
          <w:p w14:paraId="23576D26" w14:textId="77777777" w:rsidR="00E20EDE" w:rsidRDefault="00E20EDE" w:rsidP="00E16906">
            <w:pPr>
              <w:rPr>
                <w:ins w:id="232" w:author="MCT" w:date="2023-03-22T12:47:00Z"/>
                <w:rFonts w:ascii="Calibri" w:hAnsi="Calibri" w:cs="Calibri"/>
                <w:color w:val="000000"/>
                <w:sz w:val="22"/>
                <w:szCs w:val="22"/>
              </w:rPr>
            </w:pPr>
          </w:p>
        </w:tc>
        <w:tc>
          <w:tcPr>
            <w:tcW w:w="4338" w:type="dxa"/>
            <w:tcBorders>
              <w:top w:val="nil"/>
              <w:left w:val="single" w:sz="4" w:space="0" w:color="auto"/>
              <w:bottom w:val="single" w:sz="4" w:space="0" w:color="auto"/>
              <w:right w:val="single" w:sz="4" w:space="0" w:color="auto"/>
            </w:tcBorders>
            <w:shd w:val="clear" w:color="auto" w:fill="auto"/>
            <w:noWrap/>
          </w:tcPr>
          <w:p w14:paraId="6C031C40" w14:textId="77777777" w:rsidR="00E20EDE" w:rsidRDefault="00E20EDE" w:rsidP="00E16906">
            <w:pPr>
              <w:rPr>
                <w:ins w:id="233" w:author="MCT" w:date="2023-03-22T12:47:00Z"/>
                <w:rFonts w:ascii="Calibri" w:hAnsi="Calibri" w:cs="Calibri"/>
                <w:color w:val="000000"/>
                <w:sz w:val="22"/>
                <w:szCs w:val="22"/>
              </w:rPr>
            </w:pPr>
            <w:ins w:id="234" w:author="MCT" w:date="2023-03-22T12:47:00Z">
              <w:r>
                <w:rPr>
                  <w:rFonts w:ascii="Calibri" w:hAnsi="Calibri" w:cs="Calibri"/>
                  <w:color w:val="000000"/>
                  <w:sz w:val="22"/>
                  <w:szCs w:val="22"/>
                </w:rPr>
                <w:t>PER~PO~~TE~</w:t>
              </w:r>
            </w:ins>
            <w:ins w:id="235" w:author="MCT" w:date="2023-03-22T12:48:00Z">
              <w:r>
                <w:rPr>
                  <w:rFonts w:ascii="Calibri" w:hAnsi="Calibri" w:cs="Calibri"/>
                  <w:color w:val="000000"/>
                  <w:sz w:val="22"/>
                  <w:szCs w:val="22"/>
                </w:rPr>
                <w:t>7775552222~PC~5558182222~EM~NAME@ISP.COM</w:t>
              </w:r>
            </w:ins>
          </w:p>
        </w:tc>
        <w:tc>
          <w:tcPr>
            <w:tcW w:w="4590" w:type="dxa"/>
            <w:tcBorders>
              <w:top w:val="nil"/>
              <w:left w:val="nil"/>
              <w:bottom w:val="single" w:sz="4" w:space="0" w:color="auto"/>
              <w:right w:val="single" w:sz="4" w:space="0" w:color="auto"/>
            </w:tcBorders>
            <w:shd w:val="clear" w:color="auto" w:fill="auto"/>
          </w:tcPr>
          <w:p w14:paraId="4E5FAE19" w14:textId="0E05D88E" w:rsidR="00E20EDE" w:rsidRDefault="00064D47" w:rsidP="00E16906">
            <w:pPr>
              <w:rPr>
                <w:ins w:id="236" w:author="MCT" w:date="2023-03-22T12:47:00Z"/>
                <w:rFonts w:ascii="Calibri" w:hAnsi="Calibri" w:cs="Calibri"/>
                <w:color w:val="000000"/>
                <w:sz w:val="22"/>
                <w:szCs w:val="22"/>
              </w:rPr>
            </w:pPr>
            <w:ins w:id="237" w:author="MCT" w:date="2024-10-21T10:59:00Z">
              <w:r>
                <w:rPr>
                  <w:rFonts w:ascii="Calibri" w:hAnsi="Calibri" w:cs="Calibri"/>
                  <w:color w:val="000000"/>
                  <w:sz w:val="22"/>
                  <w:szCs w:val="22"/>
                </w:rPr>
                <w:t xml:space="preserve">Power Outage Contact </w:t>
              </w:r>
            </w:ins>
            <w:ins w:id="238" w:author="MCT" w:date="2023-03-22T12:49:00Z">
              <w:r w:rsidR="00E20EDE">
                <w:rPr>
                  <w:rFonts w:ascii="Calibri" w:hAnsi="Calibri" w:cs="Calibri"/>
                  <w:color w:val="000000"/>
                  <w:sz w:val="22"/>
                  <w:szCs w:val="22"/>
                </w:rPr>
                <w:t>Phone Number, Cell Phone Number, Email Address</w:t>
              </w:r>
            </w:ins>
          </w:p>
        </w:tc>
      </w:tr>
      <w:tr w:rsidR="00E20EDE" w14:paraId="522F68A4" w14:textId="77777777" w:rsidTr="00E20EDE">
        <w:trPr>
          <w:trHeight w:val="458"/>
          <w:ins w:id="239"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57F83DA" w14:textId="77777777" w:rsidR="00E20EDE" w:rsidRDefault="00E20EDE" w:rsidP="00E16906">
            <w:pPr>
              <w:rPr>
                <w:ins w:id="240" w:author="MCT" w:date="2023-03-22T12:45:00Z"/>
                <w:rFonts w:ascii="Calibri" w:hAnsi="Calibri" w:cs="Calibri"/>
                <w:color w:val="000000"/>
                <w:sz w:val="22"/>
                <w:szCs w:val="22"/>
              </w:rPr>
            </w:pPr>
            <w:ins w:id="241" w:author="MCT" w:date="2023-03-22T12:45:00Z">
              <w:r>
                <w:rPr>
                  <w:rFonts w:ascii="Calibri" w:hAnsi="Calibri" w:cs="Calibri"/>
                  <w:color w:val="000000"/>
                  <w:sz w:val="22"/>
                  <w:szCs w:val="22"/>
                </w:rPr>
                <w:t>LIN~1~SH~EL~SH~CE~SH~HU~SH~MVI</w:t>
              </w:r>
            </w:ins>
          </w:p>
        </w:tc>
        <w:tc>
          <w:tcPr>
            <w:tcW w:w="4590" w:type="dxa"/>
            <w:tcBorders>
              <w:top w:val="nil"/>
              <w:left w:val="nil"/>
              <w:bottom w:val="single" w:sz="4" w:space="0" w:color="auto"/>
              <w:right w:val="single" w:sz="4" w:space="0" w:color="auto"/>
            </w:tcBorders>
            <w:shd w:val="clear" w:color="auto" w:fill="auto"/>
            <w:hideMark/>
          </w:tcPr>
          <w:p w14:paraId="67F236DB" w14:textId="77777777" w:rsidR="00E20EDE" w:rsidRDefault="00E20EDE" w:rsidP="00E16906">
            <w:pPr>
              <w:rPr>
                <w:ins w:id="242" w:author="MCT" w:date="2023-03-22T12:45:00Z"/>
                <w:rFonts w:ascii="Calibri" w:hAnsi="Calibri" w:cs="Calibri"/>
                <w:color w:val="000000"/>
                <w:sz w:val="22"/>
                <w:szCs w:val="22"/>
              </w:rPr>
            </w:pPr>
            <w:ins w:id="243" w:author="MCT" w:date="2023-03-22T12:45:00Z">
              <w:r>
                <w:rPr>
                  <w:rFonts w:ascii="Calibri" w:hAnsi="Calibri" w:cs="Calibri"/>
                  <w:color w:val="000000"/>
                  <w:sz w:val="22"/>
                  <w:szCs w:val="22"/>
                </w:rPr>
                <w:t>Move In and Historical Summary Usage Request</w:t>
              </w:r>
            </w:ins>
          </w:p>
        </w:tc>
      </w:tr>
      <w:tr w:rsidR="00E20EDE" w14:paraId="7B3BD595" w14:textId="77777777" w:rsidTr="00E16906">
        <w:trPr>
          <w:trHeight w:val="300"/>
          <w:ins w:id="244" w:author="MCT" w:date="2023-03-22T12:45:00Z"/>
        </w:trPr>
        <w:tc>
          <w:tcPr>
            <w:tcW w:w="267" w:type="dxa"/>
            <w:tcBorders>
              <w:top w:val="nil"/>
              <w:left w:val="nil"/>
              <w:bottom w:val="nil"/>
              <w:right w:val="single" w:sz="4" w:space="0" w:color="auto"/>
            </w:tcBorders>
            <w:shd w:val="clear" w:color="auto" w:fill="auto"/>
            <w:noWrap/>
            <w:hideMark/>
          </w:tcPr>
          <w:p w14:paraId="7FCE49CB" w14:textId="77777777" w:rsidR="00E20EDE" w:rsidRDefault="00E20EDE" w:rsidP="00E16906">
            <w:pPr>
              <w:rPr>
                <w:ins w:id="245" w:author="MCT" w:date="2023-03-22T12:45:00Z"/>
                <w:rFonts w:ascii="Calibri" w:hAnsi="Calibri" w:cs="Calibri"/>
                <w:color w:val="000000"/>
                <w:sz w:val="22"/>
                <w:szCs w:val="22"/>
              </w:rPr>
            </w:pPr>
            <w:ins w:id="246"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27F1F85E" w14:textId="77777777" w:rsidR="00E20EDE" w:rsidRDefault="00E20EDE" w:rsidP="00E16906">
            <w:pPr>
              <w:rPr>
                <w:ins w:id="247" w:author="MCT" w:date="2023-03-22T12:45:00Z"/>
                <w:rFonts w:ascii="Calibri" w:hAnsi="Calibri" w:cs="Calibri"/>
                <w:color w:val="000000"/>
                <w:sz w:val="22"/>
                <w:szCs w:val="22"/>
              </w:rPr>
            </w:pPr>
            <w:ins w:id="248" w:author="MCT" w:date="2023-03-22T12:45:00Z">
              <w:r>
                <w:rPr>
                  <w:rFonts w:ascii="Calibri" w:hAnsi="Calibri" w:cs="Calibri"/>
                  <w:color w:val="000000"/>
                  <w:sz w:val="22"/>
                  <w:szCs w:val="22"/>
                </w:rPr>
                <w:t>ASI~7~101</w:t>
              </w:r>
            </w:ins>
          </w:p>
        </w:tc>
        <w:tc>
          <w:tcPr>
            <w:tcW w:w="4590" w:type="dxa"/>
            <w:tcBorders>
              <w:top w:val="nil"/>
              <w:left w:val="nil"/>
              <w:bottom w:val="single" w:sz="4" w:space="0" w:color="auto"/>
              <w:right w:val="single" w:sz="4" w:space="0" w:color="auto"/>
            </w:tcBorders>
            <w:shd w:val="clear" w:color="auto" w:fill="auto"/>
            <w:hideMark/>
          </w:tcPr>
          <w:p w14:paraId="08D1FF4D" w14:textId="77777777" w:rsidR="00E20EDE" w:rsidRDefault="00E20EDE" w:rsidP="00E16906">
            <w:pPr>
              <w:rPr>
                <w:ins w:id="249" w:author="MCT" w:date="2023-03-22T12:45:00Z"/>
                <w:rFonts w:ascii="Calibri" w:hAnsi="Calibri" w:cs="Calibri"/>
                <w:color w:val="000000"/>
                <w:sz w:val="22"/>
                <w:szCs w:val="22"/>
              </w:rPr>
            </w:pPr>
            <w:ins w:id="250" w:author="MCT" w:date="2023-03-22T12:45:00Z">
              <w:r>
                <w:rPr>
                  <w:rFonts w:ascii="Calibri" w:hAnsi="Calibri" w:cs="Calibri"/>
                  <w:color w:val="000000"/>
                  <w:sz w:val="22"/>
                  <w:szCs w:val="22"/>
                </w:rPr>
                <w:t>Request Change in CR</w:t>
              </w:r>
            </w:ins>
          </w:p>
        </w:tc>
      </w:tr>
      <w:tr w:rsidR="00E20EDE" w14:paraId="10913EF9" w14:textId="77777777" w:rsidTr="00E16906">
        <w:trPr>
          <w:trHeight w:val="300"/>
          <w:ins w:id="251" w:author="MCT" w:date="2023-03-22T12:45:00Z"/>
        </w:trPr>
        <w:tc>
          <w:tcPr>
            <w:tcW w:w="267" w:type="dxa"/>
            <w:tcBorders>
              <w:top w:val="nil"/>
              <w:left w:val="nil"/>
              <w:bottom w:val="nil"/>
              <w:right w:val="single" w:sz="4" w:space="0" w:color="auto"/>
            </w:tcBorders>
            <w:shd w:val="clear" w:color="auto" w:fill="auto"/>
            <w:noWrap/>
            <w:hideMark/>
          </w:tcPr>
          <w:p w14:paraId="417DA034" w14:textId="77777777" w:rsidR="00E20EDE" w:rsidRDefault="00E20EDE" w:rsidP="00E16906">
            <w:pPr>
              <w:rPr>
                <w:ins w:id="252" w:author="MCT" w:date="2023-03-22T12:45:00Z"/>
                <w:rFonts w:ascii="Calibri" w:hAnsi="Calibri" w:cs="Calibri"/>
                <w:color w:val="000000"/>
                <w:sz w:val="22"/>
                <w:szCs w:val="22"/>
              </w:rPr>
            </w:pPr>
            <w:ins w:id="253"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0B77B419" w14:textId="77777777" w:rsidR="00E20EDE" w:rsidRDefault="00E20EDE" w:rsidP="00E16906">
            <w:pPr>
              <w:rPr>
                <w:ins w:id="254" w:author="MCT" w:date="2023-03-22T12:45:00Z"/>
                <w:rFonts w:ascii="Calibri" w:hAnsi="Calibri" w:cs="Calibri"/>
                <w:color w:val="000000"/>
                <w:sz w:val="22"/>
                <w:szCs w:val="22"/>
              </w:rPr>
            </w:pPr>
            <w:ins w:id="255" w:author="MCT" w:date="2023-03-22T12:45:00Z">
              <w:r>
                <w:rPr>
                  <w:rFonts w:ascii="Calibri" w:hAnsi="Calibri" w:cs="Calibri"/>
                  <w:color w:val="000000"/>
                  <w:sz w:val="22"/>
                  <w:szCs w:val="22"/>
                </w:rPr>
                <w:t>REF~Q5~~12345678910111231</w:t>
              </w:r>
            </w:ins>
          </w:p>
        </w:tc>
        <w:tc>
          <w:tcPr>
            <w:tcW w:w="4590" w:type="dxa"/>
            <w:tcBorders>
              <w:top w:val="nil"/>
              <w:left w:val="nil"/>
              <w:bottom w:val="single" w:sz="4" w:space="0" w:color="auto"/>
              <w:right w:val="single" w:sz="4" w:space="0" w:color="auto"/>
            </w:tcBorders>
            <w:shd w:val="clear" w:color="auto" w:fill="auto"/>
            <w:hideMark/>
          </w:tcPr>
          <w:p w14:paraId="0A44E852" w14:textId="77777777" w:rsidR="00E20EDE" w:rsidRDefault="00E20EDE" w:rsidP="00E16906">
            <w:pPr>
              <w:rPr>
                <w:ins w:id="256" w:author="MCT" w:date="2023-03-22T12:45:00Z"/>
                <w:rFonts w:ascii="Calibri" w:hAnsi="Calibri" w:cs="Calibri"/>
                <w:color w:val="000000"/>
                <w:sz w:val="22"/>
                <w:szCs w:val="22"/>
              </w:rPr>
            </w:pPr>
            <w:ins w:id="257" w:author="MCT" w:date="2023-03-22T12:45:00Z">
              <w:r>
                <w:rPr>
                  <w:rFonts w:ascii="Calibri" w:hAnsi="Calibri" w:cs="Calibri"/>
                  <w:color w:val="000000"/>
                  <w:sz w:val="22"/>
                  <w:szCs w:val="22"/>
                </w:rPr>
                <w:t>ESI ID</w:t>
              </w:r>
            </w:ins>
          </w:p>
        </w:tc>
      </w:tr>
      <w:tr w:rsidR="00E20EDE" w14:paraId="17858C38" w14:textId="77777777" w:rsidTr="00E16906">
        <w:trPr>
          <w:trHeight w:val="300"/>
          <w:ins w:id="258" w:author="MCT" w:date="2023-03-22T12:45:00Z"/>
        </w:trPr>
        <w:tc>
          <w:tcPr>
            <w:tcW w:w="267" w:type="dxa"/>
            <w:tcBorders>
              <w:top w:val="nil"/>
              <w:left w:val="nil"/>
              <w:bottom w:val="nil"/>
              <w:right w:val="single" w:sz="4" w:space="0" w:color="auto"/>
            </w:tcBorders>
            <w:shd w:val="clear" w:color="auto" w:fill="auto"/>
            <w:noWrap/>
            <w:hideMark/>
          </w:tcPr>
          <w:p w14:paraId="2F299E3D" w14:textId="77777777" w:rsidR="00E20EDE" w:rsidRDefault="00E20EDE" w:rsidP="00E16906">
            <w:pPr>
              <w:rPr>
                <w:ins w:id="259" w:author="MCT" w:date="2023-03-22T12:45:00Z"/>
                <w:rFonts w:ascii="Calibri" w:hAnsi="Calibri" w:cs="Calibri"/>
                <w:color w:val="000000"/>
                <w:sz w:val="22"/>
                <w:szCs w:val="22"/>
              </w:rPr>
            </w:pPr>
            <w:ins w:id="260"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6AA86472" w14:textId="77777777" w:rsidR="00E20EDE" w:rsidRDefault="00E20EDE" w:rsidP="00E16906">
            <w:pPr>
              <w:rPr>
                <w:ins w:id="261" w:author="MCT" w:date="2023-03-22T12:45:00Z"/>
                <w:rFonts w:ascii="Calibri" w:hAnsi="Calibri" w:cs="Calibri"/>
                <w:color w:val="000000"/>
                <w:sz w:val="22"/>
                <w:szCs w:val="22"/>
              </w:rPr>
            </w:pPr>
            <w:ins w:id="262" w:author="MCT" w:date="2023-03-22T12:45:00Z">
              <w:r>
                <w:rPr>
                  <w:rFonts w:ascii="Calibri" w:hAnsi="Calibri" w:cs="Calibri"/>
                  <w:color w:val="000000"/>
                  <w:sz w:val="22"/>
                  <w:szCs w:val="22"/>
                </w:rPr>
                <w:t>REF~BLT~ESP</w:t>
              </w:r>
            </w:ins>
          </w:p>
        </w:tc>
        <w:tc>
          <w:tcPr>
            <w:tcW w:w="4590" w:type="dxa"/>
            <w:tcBorders>
              <w:top w:val="nil"/>
              <w:left w:val="nil"/>
              <w:bottom w:val="single" w:sz="4" w:space="0" w:color="auto"/>
              <w:right w:val="single" w:sz="4" w:space="0" w:color="auto"/>
            </w:tcBorders>
            <w:shd w:val="clear" w:color="auto" w:fill="auto"/>
            <w:hideMark/>
          </w:tcPr>
          <w:p w14:paraId="592264E5" w14:textId="77777777" w:rsidR="00E20EDE" w:rsidRDefault="00E20EDE" w:rsidP="00E16906">
            <w:pPr>
              <w:rPr>
                <w:ins w:id="263" w:author="MCT" w:date="2023-03-22T12:45:00Z"/>
                <w:rFonts w:ascii="Calibri" w:hAnsi="Calibri" w:cs="Calibri"/>
                <w:color w:val="000000"/>
                <w:sz w:val="22"/>
                <w:szCs w:val="22"/>
              </w:rPr>
            </w:pPr>
            <w:ins w:id="264" w:author="MCT" w:date="2023-03-22T12:45:00Z">
              <w:r>
                <w:rPr>
                  <w:rFonts w:ascii="Calibri" w:hAnsi="Calibri" w:cs="Calibri"/>
                  <w:color w:val="000000"/>
                  <w:sz w:val="22"/>
                  <w:szCs w:val="22"/>
                </w:rPr>
                <w:t>Billing Type</w:t>
              </w:r>
            </w:ins>
          </w:p>
        </w:tc>
      </w:tr>
      <w:tr w:rsidR="00E20EDE" w14:paraId="3E042D0B" w14:textId="77777777" w:rsidTr="00E16906">
        <w:trPr>
          <w:trHeight w:val="300"/>
          <w:ins w:id="265" w:author="MCT" w:date="2023-03-22T12:45:00Z"/>
        </w:trPr>
        <w:tc>
          <w:tcPr>
            <w:tcW w:w="267" w:type="dxa"/>
            <w:tcBorders>
              <w:top w:val="nil"/>
              <w:left w:val="nil"/>
              <w:bottom w:val="nil"/>
              <w:right w:val="single" w:sz="4" w:space="0" w:color="auto"/>
            </w:tcBorders>
            <w:shd w:val="clear" w:color="auto" w:fill="auto"/>
            <w:noWrap/>
            <w:hideMark/>
          </w:tcPr>
          <w:p w14:paraId="796110D0" w14:textId="77777777" w:rsidR="00E20EDE" w:rsidRDefault="00E20EDE" w:rsidP="00E16906">
            <w:pPr>
              <w:rPr>
                <w:ins w:id="266" w:author="MCT" w:date="2023-03-22T12:45:00Z"/>
                <w:rFonts w:ascii="Calibri" w:hAnsi="Calibri" w:cs="Calibri"/>
                <w:color w:val="000000"/>
                <w:sz w:val="22"/>
                <w:szCs w:val="22"/>
              </w:rPr>
            </w:pPr>
            <w:ins w:id="267"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1BCEFEEA" w14:textId="77777777" w:rsidR="00E20EDE" w:rsidRDefault="00E20EDE" w:rsidP="00E16906">
            <w:pPr>
              <w:rPr>
                <w:ins w:id="268" w:author="MCT" w:date="2023-03-22T12:45:00Z"/>
                <w:rFonts w:ascii="Calibri" w:hAnsi="Calibri" w:cs="Calibri"/>
                <w:color w:val="000000"/>
                <w:sz w:val="22"/>
                <w:szCs w:val="22"/>
              </w:rPr>
            </w:pPr>
            <w:ins w:id="269" w:author="MCT" w:date="2023-03-22T12:45:00Z">
              <w:r>
                <w:rPr>
                  <w:rFonts w:ascii="Calibri" w:hAnsi="Calibri" w:cs="Calibri"/>
                  <w:color w:val="000000"/>
                  <w:sz w:val="22"/>
                  <w:szCs w:val="22"/>
                </w:rPr>
                <w:t>REF~PC~DUAL</w:t>
              </w:r>
            </w:ins>
          </w:p>
        </w:tc>
        <w:tc>
          <w:tcPr>
            <w:tcW w:w="4590" w:type="dxa"/>
            <w:tcBorders>
              <w:top w:val="nil"/>
              <w:left w:val="nil"/>
              <w:bottom w:val="single" w:sz="4" w:space="0" w:color="auto"/>
              <w:right w:val="single" w:sz="4" w:space="0" w:color="auto"/>
            </w:tcBorders>
            <w:shd w:val="clear" w:color="auto" w:fill="auto"/>
            <w:hideMark/>
          </w:tcPr>
          <w:p w14:paraId="6F161A84" w14:textId="77777777" w:rsidR="00E20EDE" w:rsidRDefault="00E20EDE" w:rsidP="00E16906">
            <w:pPr>
              <w:rPr>
                <w:ins w:id="270" w:author="MCT" w:date="2023-03-22T12:45:00Z"/>
                <w:rFonts w:ascii="Calibri" w:hAnsi="Calibri" w:cs="Calibri"/>
                <w:color w:val="000000"/>
                <w:sz w:val="22"/>
                <w:szCs w:val="22"/>
              </w:rPr>
            </w:pPr>
            <w:ins w:id="271" w:author="MCT" w:date="2023-03-22T12:45:00Z">
              <w:r>
                <w:rPr>
                  <w:rFonts w:ascii="Calibri" w:hAnsi="Calibri" w:cs="Calibri"/>
                  <w:color w:val="000000"/>
                  <w:sz w:val="22"/>
                  <w:szCs w:val="22"/>
                </w:rPr>
                <w:t>Bill Calculator</w:t>
              </w:r>
            </w:ins>
          </w:p>
        </w:tc>
      </w:tr>
      <w:tr w:rsidR="00E20EDE" w14:paraId="063AA7DC" w14:textId="77777777" w:rsidTr="00E16906">
        <w:trPr>
          <w:trHeight w:val="300"/>
          <w:ins w:id="272" w:author="MCT" w:date="2023-03-22T12:45:00Z"/>
        </w:trPr>
        <w:tc>
          <w:tcPr>
            <w:tcW w:w="267" w:type="dxa"/>
            <w:tcBorders>
              <w:top w:val="nil"/>
              <w:left w:val="nil"/>
              <w:bottom w:val="nil"/>
              <w:right w:val="single" w:sz="4" w:space="0" w:color="auto"/>
            </w:tcBorders>
            <w:shd w:val="clear" w:color="auto" w:fill="auto"/>
            <w:noWrap/>
            <w:hideMark/>
          </w:tcPr>
          <w:p w14:paraId="4140D8D6" w14:textId="77777777" w:rsidR="00E20EDE" w:rsidRDefault="00E20EDE" w:rsidP="00E16906">
            <w:pPr>
              <w:rPr>
                <w:ins w:id="273" w:author="MCT" w:date="2023-03-22T12:45:00Z"/>
                <w:rFonts w:ascii="Calibri" w:hAnsi="Calibri" w:cs="Calibri"/>
                <w:color w:val="000000"/>
                <w:sz w:val="22"/>
                <w:szCs w:val="22"/>
              </w:rPr>
            </w:pPr>
            <w:ins w:id="274"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6FCB5B69" w14:textId="77777777" w:rsidR="00E20EDE" w:rsidRDefault="00E20EDE" w:rsidP="00E16906">
            <w:pPr>
              <w:rPr>
                <w:ins w:id="275" w:author="MCT" w:date="2023-03-22T12:45:00Z"/>
                <w:rFonts w:ascii="Calibri" w:hAnsi="Calibri" w:cs="Calibri"/>
                <w:color w:val="000000"/>
                <w:sz w:val="22"/>
                <w:szCs w:val="22"/>
              </w:rPr>
            </w:pPr>
            <w:ins w:id="276" w:author="MCT" w:date="2023-03-22T12:45:00Z">
              <w:r>
                <w:rPr>
                  <w:rFonts w:ascii="Calibri" w:hAnsi="Calibri" w:cs="Calibri"/>
                  <w:color w:val="000000"/>
                  <w:sz w:val="22"/>
                  <w:szCs w:val="22"/>
                </w:rPr>
                <w:t>REF~RAA~~GATE COMBO 1953</w:t>
              </w:r>
            </w:ins>
          </w:p>
        </w:tc>
        <w:tc>
          <w:tcPr>
            <w:tcW w:w="4590" w:type="dxa"/>
            <w:tcBorders>
              <w:top w:val="nil"/>
              <w:left w:val="nil"/>
              <w:bottom w:val="single" w:sz="4" w:space="0" w:color="auto"/>
              <w:right w:val="single" w:sz="4" w:space="0" w:color="auto"/>
            </w:tcBorders>
            <w:shd w:val="clear" w:color="auto" w:fill="auto"/>
            <w:hideMark/>
          </w:tcPr>
          <w:p w14:paraId="677ECAE5" w14:textId="77777777" w:rsidR="00E20EDE" w:rsidRDefault="00E20EDE" w:rsidP="00E16906">
            <w:pPr>
              <w:rPr>
                <w:ins w:id="277" w:author="MCT" w:date="2023-03-22T12:45:00Z"/>
                <w:rFonts w:ascii="Calibri" w:hAnsi="Calibri" w:cs="Calibri"/>
                <w:color w:val="000000"/>
                <w:sz w:val="22"/>
                <w:szCs w:val="22"/>
              </w:rPr>
            </w:pPr>
            <w:ins w:id="278" w:author="MCT" w:date="2023-03-22T12:45:00Z">
              <w:r>
                <w:rPr>
                  <w:rFonts w:ascii="Calibri" w:hAnsi="Calibri" w:cs="Calibri"/>
                  <w:color w:val="000000"/>
                  <w:sz w:val="22"/>
                  <w:szCs w:val="22"/>
                </w:rPr>
                <w:t>Instructions</w:t>
              </w:r>
            </w:ins>
          </w:p>
        </w:tc>
      </w:tr>
      <w:tr w:rsidR="00E20EDE" w14:paraId="6ECCD854" w14:textId="77777777" w:rsidTr="00E16906">
        <w:trPr>
          <w:trHeight w:val="300"/>
          <w:ins w:id="279" w:author="MCT" w:date="2023-03-22T12:45:00Z"/>
        </w:trPr>
        <w:tc>
          <w:tcPr>
            <w:tcW w:w="267" w:type="dxa"/>
            <w:tcBorders>
              <w:top w:val="nil"/>
              <w:left w:val="nil"/>
              <w:bottom w:val="nil"/>
              <w:right w:val="single" w:sz="4" w:space="0" w:color="auto"/>
            </w:tcBorders>
            <w:shd w:val="clear" w:color="auto" w:fill="auto"/>
            <w:noWrap/>
            <w:hideMark/>
          </w:tcPr>
          <w:p w14:paraId="13464F48" w14:textId="77777777" w:rsidR="00E20EDE" w:rsidRDefault="00E20EDE" w:rsidP="00E16906">
            <w:pPr>
              <w:rPr>
                <w:ins w:id="280" w:author="MCT" w:date="2023-03-22T12:45:00Z"/>
                <w:rFonts w:ascii="Calibri" w:hAnsi="Calibri" w:cs="Calibri"/>
                <w:color w:val="000000"/>
                <w:sz w:val="22"/>
                <w:szCs w:val="22"/>
              </w:rPr>
            </w:pPr>
            <w:ins w:id="281"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0B5C4504" w14:textId="77777777" w:rsidR="00E20EDE" w:rsidRDefault="00E20EDE" w:rsidP="00E16906">
            <w:pPr>
              <w:rPr>
                <w:ins w:id="282" w:author="MCT" w:date="2023-03-22T12:45:00Z"/>
                <w:rFonts w:ascii="Calibri" w:hAnsi="Calibri" w:cs="Calibri"/>
                <w:color w:val="000000"/>
                <w:sz w:val="22"/>
                <w:szCs w:val="22"/>
              </w:rPr>
            </w:pPr>
            <w:ins w:id="283" w:author="MCT" w:date="2023-03-22T12:45:00Z">
              <w:r>
                <w:rPr>
                  <w:rFonts w:ascii="Calibri" w:hAnsi="Calibri" w:cs="Calibri"/>
                  <w:color w:val="000000"/>
                  <w:sz w:val="22"/>
                  <w:szCs w:val="22"/>
                </w:rPr>
                <w:t>REF~SU~N</w:t>
              </w:r>
            </w:ins>
          </w:p>
        </w:tc>
        <w:tc>
          <w:tcPr>
            <w:tcW w:w="4590" w:type="dxa"/>
            <w:tcBorders>
              <w:top w:val="nil"/>
              <w:left w:val="nil"/>
              <w:bottom w:val="single" w:sz="4" w:space="0" w:color="auto"/>
              <w:right w:val="single" w:sz="4" w:space="0" w:color="auto"/>
            </w:tcBorders>
            <w:shd w:val="clear" w:color="auto" w:fill="auto"/>
            <w:hideMark/>
          </w:tcPr>
          <w:p w14:paraId="6DD06558" w14:textId="77777777" w:rsidR="00E20EDE" w:rsidRDefault="00E20EDE" w:rsidP="00E16906">
            <w:pPr>
              <w:rPr>
                <w:ins w:id="284" w:author="MCT" w:date="2023-03-22T12:45:00Z"/>
                <w:rFonts w:ascii="Calibri" w:hAnsi="Calibri" w:cs="Calibri"/>
                <w:color w:val="000000"/>
                <w:sz w:val="22"/>
                <w:szCs w:val="22"/>
              </w:rPr>
            </w:pPr>
            <w:ins w:id="285" w:author="MCT" w:date="2023-03-22T12:45:00Z">
              <w:r>
                <w:rPr>
                  <w:rFonts w:ascii="Calibri" w:hAnsi="Calibri" w:cs="Calibri"/>
                  <w:color w:val="000000"/>
                  <w:sz w:val="22"/>
                  <w:szCs w:val="22"/>
                </w:rPr>
                <w:t>Special Needs Indicator</w:t>
              </w:r>
            </w:ins>
          </w:p>
        </w:tc>
      </w:tr>
      <w:tr w:rsidR="00E20EDE" w14:paraId="43204C2C" w14:textId="77777777" w:rsidTr="00E16906">
        <w:trPr>
          <w:trHeight w:val="300"/>
          <w:ins w:id="286" w:author="MCT" w:date="2023-03-22T12:45:00Z"/>
        </w:trPr>
        <w:tc>
          <w:tcPr>
            <w:tcW w:w="267" w:type="dxa"/>
            <w:tcBorders>
              <w:top w:val="nil"/>
              <w:left w:val="nil"/>
              <w:bottom w:val="nil"/>
              <w:right w:val="single" w:sz="4" w:space="0" w:color="auto"/>
            </w:tcBorders>
            <w:shd w:val="clear" w:color="auto" w:fill="auto"/>
            <w:noWrap/>
            <w:hideMark/>
          </w:tcPr>
          <w:p w14:paraId="4393F5FE" w14:textId="77777777" w:rsidR="00E20EDE" w:rsidRDefault="00E20EDE" w:rsidP="00E16906">
            <w:pPr>
              <w:rPr>
                <w:ins w:id="287" w:author="MCT" w:date="2023-03-22T12:45:00Z"/>
                <w:rFonts w:ascii="Calibri" w:hAnsi="Calibri" w:cs="Calibri"/>
                <w:color w:val="000000"/>
                <w:sz w:val="22"/>
                <w:szCs w:val="22"/>
              </w:rPr>
            </w:pPr>
            <w:ins w:id="288"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1E50E545" w14:textId="77777777" w:rsidR="00E20EDE" w:rsidRDefault="00E20EDE" w:rsidP="00E16906">
            <w:pPr>
              <w:rPr>
                <w:ins w:id="289" w:author="MCT" w:date="2023-03-22T12:45:00Z"/>
                <w:rFonts w:ascii="Calibri" w:hAnsi="Calibri" w:cs="Calibri"/>
                <w:color w:val="000000"/>
                <w:sz w:val="22"/>
                <w:szCs w:val="22"/>
              </w:rPr>
            </w:pPr>
            <w:ins w:id="290" w:author="MCT" w:date="2023-03-22T12:45:00Z">
              <w:r>
                <w:rPr>
                  <w:rFonts w:ascii="Calibri" w:hAnsi="Calibri" w:cs="Calibri"/>
                  <w:color w:val="000000"/>
                  <w:sz w:val="22"/>
                  <w:szCs w:val="22"/>
                </w:rPr>
                <w:t>DTM~375~</w:t>
              </w:r>
            </w:ins>
            <w:ins w:id="291" w:author="MCT" w:date="2023-05-11T10:49:00Z">
              <w:r w:rsidR="003C2D59">
                <w:rPr>
                  <w:rFonts w:ascii="Calibri" w:hAnsi="Calibri" w:cs="Calibri"/>
                  <w:color w:val="000000"/>
                  <w:sz w:val="22"/>
                  <w:szCs w:val="22"/>
                </w:rPr>
                <w:t>20230715</w:t>
              </w:r>
            </w:ins>
          </w:p>
        </w:tc>
        <w:tc>
          <w:tcPr>
            <w:tcW w:w="4590" w:type="dxa"/>
            <w:tcBorders>
              <w:top w:val="nil"/>
              <w:left w:val="nil"/>
              <w:bottom w:val="single" w:sz="4" w:space="0" w:color="auto"/>
              <w:right w:val="single" w:sz="4" w:space="0" w:color="auto"/>
            </w:tcBorders>
            <w:shd w:val="clear" w:color="auto" w:fill="auto"/>
            <w:hideMark/>
          </w:tcPr>
          <w:p w14:paraId="2078534C" w14:textId="77777777" w:rsidR="00E20EDE" w:rsidRDefault="00E20EDE" w:rsidP="00E16906">
            <w:pPr>
              <w:rPr>
                <w:ins w:id="292" w:author="MCT" w:date="2023-03-22T12:45:00Z"/>
                <w:rFonts w:ascii="Calibri" w:hAnsi="Calibri" w:cs="Calibri"/>
                <w:color w:val="000000"/>
                <w:sz w:val="22"/>
                <w:szCs w:val="22"/>
              </w:rPr>
            </w:pPr>
            <w:ins w:id="293" w:author="MCT" w:date="2023-03-22T12:45:00Z">
              <w:r>
                <w:rPr>
                  <w:rFonts w:ascii="Calibri" w:hAnsi="Calibri" w:cs="Calibri"/>
                  <w:color w:val="000000"/>
                  <w:sz w:val="22"/>
                  <w:szCs w:val="22"/>
                </w:rPr>
                <w:t>Move In Date</w:t>
              </w:r>
            </w:ins>
          </w:p>
        </w:tc>
      </w:tr>
      <w:tr w:rsidR="00E20EDE" w14:paraId="22800208" w14:textId="77777777" w:rsidTr="00E16906">
        <w:trPr>
          <w:trHeight w:val="300"/>
          <w:ins w:id="294" w:author="MCT" w:date="2023-03-22T12:45:00Z"/>
        </w:trPr>
        <w:tc>
          <w:tcPr>
            <w:tcW w:w="267" w:type="dxa"/>
            <w:tcBorders>
              <w:top w:val="nil"/>
              <w:left w:val="nil"/>
              <w:bottom w:val="single" w:sz="4" w:space="0" w:color="auto"/>
              <w:right w:val="single" w:sz="4" w:space="0" w:color="auto"/>
            </w:tcBorders>
            <w:shd w:val="clear" w:color="auto" w:fill="auto"/>
            <w:noWrap/>
            <w:hideMark/>
          </w:tcPr>
          <w:p w14:paraId="49170B5A" w14:textId="77777777" w:rsidR="00E20EDE" w:rsidRDefault="00E20EDE" w:rsidP="00E16906">
            <w:pPr>
              <w:rPr>
                <w:ins w:id="295" w:author="MCT" w:date="2023-03-22T12:45:00Z"/>
                <w:rFonts w:ascii="Calibri" w:hAnsi="Calibri" w:cs="Calibri"/>
                <w:color w:val="000000"/>
                <w:sz w:val="22"/>
                <w:szCs w:val="22"/>
              </w:rPr>
            </w:pPr>
            <w:ins w:id="296" w:author="MCT" w:date="2023-03-22T12:45:00Z">
              <w:r>
                <w:rPr>
                  <w:rFonts w:ascii="Calibri" w:hAnsi="Calibri" w:cs="Calibri"/>
                  <w:color w:val="000000"/>
                  <w:sz w:val="22"/>
                  <w:szCs w:val="22"/>
                </w:rPr>
                <w:t> </w:t>
              </w:r>
            </w:ins>
          </w:p>
        </w:tc>
        <w:tc>
          <w:tcPr>
            <w:tcW w:w="4338" w:type="dxa"/>
            <w:tcBorders>
              <w:top w:val="nil"/>
              <w:left w:val="nil"/>
              <w:bottom w:val="single" w:sz="4" w:space="0" w:color="auto"/>
              <w:right w:val="single" w:sz="4" w:space="0" w:color="auto"/>
            </w:tcBorders>
            <w:shd w:val="clear" w:color="auto" w:fill="auto"/>
            <w:noWrap/>
            <w:hideMark/>
          </w:tcPr>
          <w:p w14:paraId="141B4D98" w14:textId="77777777" w:rsidR="00E20EDE" w:rsidRDefault="00E20EDE" w:rsidP="00E16906">
            <w:pPr>
              <w:rPr>
                <w:ins w:id="297" w:author="MCT" w:date="2023-03-22T12:45:00Z"/>
                <w:rFonts w:ascii="Calibri" w:hAnsi="Calibri" w:cs="Calibri"/>
                <w:color w:val="000000"/>
                <w:sz w:val="22"/>
                <w:szCs w:val="22"/>
              </w:rPr>
            </w:pPr>
            <w:ins w:id="298" w:author="MCT" w:date="2023-03-22T12:45:00Z">
              <w:r>
                <w:rPr>
                  <w:rFonts w:ascii="Calibri" w:hAnsi="Calibri" w:cs="Calibri"/>
                  <w:color w:val="000000"/>
                  <w:sz w:val="22"/>
                  <w:szCs w:val="22"/>
                </w:rPr>
                <w:t>DTM~656~20</w:t>
              </w:r>
            </w:ins>
            <w:ins w:id="299" w:author="MCT" w:date="2023-05-11T10:49:00Z">
              <w:r w:rsidR="003C2D59">
                <w:rPr>
                  <w:rFonts w:ascii="Calibri" w:hAnsi="Calibri" w:cs="Calibri"/>
                  <w:color w:val="000000"/>
                  <w:sz w:val="22"/>
                  <w:szCs w:val="22"/>
                </w:rPr>
                <w:t>230710</w:t>
              </w:r>
            </w:ins>
          </w:p>
        </w:tc>
        <w:tc>
          <w:tcPr>
            <w:tcW w:w="4590" w:type="dxa"/>
            <w:tcBorders>
              <w:top w:val="nil"/>
              <w:left w:val="nil"/>
              <w:bottom w:val="single" w:sz="4" w:space="0" w:color="auto"/>
              <w:right w:val="single" w:sz="4" w:space="0" w:color="auto"/>
            </w:tcBorders>
            <w:shd w:val="clear" w:color="auto" w:fill="auto"/>
            <w:hideMark/>
          </w:tcPr>
          <w:p w14:paraId="767C8826" w14:textId="77777777" w:rsidR="00E20EDE" w:rsidRDefault="00E20EDE" w:rsidP="00E16906">
            <w:pPr>
              <w:rPr>
                <w:ins w:id="300" w:author="MCT" w:date="2023-03-22T12:45:00Z"/>
                <w:rFonts w:ascii="Calibri" w:hAnsi="Calibri" w:cs="Calibri"/>
                <w:color w:val="000000"/>
                <w:sz w:val="22"/>
                <w:szCs w:val="22"/>
              </w:rPr>
            </w:pPr>
            <w:ins w:id="301" w:author="MCT" w:date="2023-03-22T12:45:00Z">
              <w:r>
                <w:rPr>
                  <w:rFonts w:ascii="Calibri" w:hAnsi="Calibri" w:cs="Calibri"/>
                  <w:color w:val="000000"/>
                  <w:sz w:val="22"/>
                  <w:szCs w:val="22"/>
                </w:rPr>
                <w:t>First Available Switch Date</w:t>
              </w:r>
            </w:ins>
          </w:p>
        </w:tc>
      </w:tr>
      <w:tr w:rsidR="00E20EDE" w14:paraId="6D8776A4" w14:textId="77777777" w:rsidTr="00E16906">
        <w:trPr>
          <w:trHeight w:val="600"/>
          <w:ins w:id="302" w:author="MCT" w:date="2023-03-22T12:45:00Z"/>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DAB9DC" w14:textId="77777777" w:rsidR="00E20EDE" w:rsidRDefault="00E20EDE" w:rsidP="00E16906">
            <w:pPr>
              <w:rPr>
                <w:ins w:id="303" w:author="MCT" w:date="2023-03-22T12:45:00Z"/>
                <w:rFonts w:ascii="Calibri" w:hAnsi="Calibri" w:cs="Calibri"/>
                <w:color w:val="000000"/>
                <w:sz w:val="22"/>
                <w:szCs w:val="22"/>
              </w:rPr>
            </w:pPr>
            <w:ins w:id="304" w:author="MCT" w:date="2023-03-22T12:45:00Z">
              <w:r>
                <w:rPr>
                  <w:rFonts w:ascii="Calibri" w:hAnsi="Calibri" w:cs="Calibri"/>
                  <w:color w:val="000000"/>
                  <w:sz w:val="22"/>
                  <w:szCs w:val="22"/>
                </w:rPr>
                <w:t>SE~1</w:t>
              </w:r>
            </w:ins>
            <w:ins w:id="305" w:author="MCT" w:date="2023-03-22T12:50:00Z">
              <w:r>
                <w:rPr>
                  <w:rFonts w:ascii="Calibri" w:hAnsi="Calibri" w:cs="Calibri"/>
                  <w:color w:val="000000"/>
                  <w:sz w:val="22"/>
                  <w:szCs w:val="22"/>
                </w:rPr>
                <w:t>9</w:t>
              </w:r>
            </w:ins>
            <w:ins w:id="306" w:author="MCT" w:date="2023-03-22T12:45:00Z">
              <w:r>
                <w:rPr>
                  <w:rFonts w:ascii="Calibri" w:hAnsi="Calibri" w:cs="Calibri"/>
                  <w:color w:val="000000"/>
                  <w:sz w:val="22"/>
                  <w:szCs w:val="22"/>
                </w:rPr>
                <w:t>~000000001</w:t>
              </w:r>
            </w:ins>
          </w:p>
        </w:tc>
        <w:tc>
          <w:tcPr>
            <w:tcW w:w="4590" w:type="dxa"/>
            <w:tcBorders>
              <w:top w:val="nil"/>
              <w:left w:val="nil"/>
              <w:bottom w:val="single" w:sz="4" w:space="0" w:color="auto"/>
              <w:right w:val="single" w:sz="4" w:space="0" w:color="auto"/>
            </w:tcBorders>
            <w:shd w:val="clear" w:color="auto" w:fill="auto"/>
            <w:hideMark/>
          </w:tcPr>
          <w:p w14:paraId="1918F54E" w14:textId="77777777" w:rsidR="00E20EDE" w:rsidRDefault="00E20EDE" w:rsidP="00E16906">
            <w:pPr>
              <w:rPr>
                <w:ins w:id="307" w:author="MCT" w:date="2023-03-22T12:45:00Z"/>
                <w:rFonts w:ascii="Calibri" w:hAnsi="Calibri" w:cs="Calibri"/>
                <w:color w:val="000000"/>
                <w:sz w:val="22"/>
                <w:szCs w:val="22"/>
              </w:rPr>
            </w:pPr>
            <w:ins w:id="308" w:author="MCT" w:date="2023-03-22T12:45:00Z">
              <w:r>
                <w:rPr>
                  <w:rFonts w:ascii="Calibri" w:hAnsi="Calibri" w:cs="Calibri"/>
                  <w:color w:val="000000"/>
                  <w:sz w:val="22"/>
                  <w:szCs w:val="22"/>
                </w:rPr>
                <w:t>Number of Segments, Transaction Set Control Number</w:t>
              </w:r>
            </w:ins>
          </w:p>
        </w:tc>
      </w:tr>
    </w:tbl>
    <w:p w14:paraId="00DF7275" w14:textId="77777777" w:rsidR="00E20EDE" w:rsidRDefault="00E20EDE" w:rsidP="00E20EDE">
      <w:pPr>
        <w:tabs>
          <w:tab w:val="right" w:pos="1800"/>
          <w:tab w:val="left" w:pos="2160"/>
        </w:tabs>
        <w:rPr>
          <w:ins w:id="309" w:author="MCT" w:date="2023-03-22T12:45:00Z"/>
          <w:rFonts w:ascii="Calibri" w:hAnsi="Calibri"/>
          <w:b/>
          <w:bCs/>
          <w:snapToGrid w:val="0"/>
          <w:sz w:val="22"/>
          <w:szCs w:val="22"/>
        </w:rPr>
      </w:pPr>
    </w:p>
    <w:p w14:paraId="1736B62B" w14:textId="77777777" w:rsidR="00E20EDE" w:rsidRPr="00987746" w:rsidRDefault="00E20EDE" w:rsidP="00E20EDE">
      <w:pPr>
        <w:tabs>
          <w:tab w:val="right" w:pos="1800"/>
          <w:tab w:val="left" w:pos="2160"/>
        </w:tabs>
        <w:rPr>
          <w:ins w:id="310" w:author="MCT" w:date="2023-03-22T12:45:00Z"/>
          <w:rFonts w:ascii="Calibri" w:hAnsi="Calibri"/>
          <w:b/>
          <w:bCs/>
          <w:snapToGrid w:val="0"/>
          <w:sz w:val="22"/>
          <w:szCs w:val="22"/>
        </w:rPr>
      </w:pPr>
    </w:p>
    <w:p w14:paraId="28F743ED" w14:textId="77777777" w:rsidR="00F9103C" w:rsidRPr="00987746" w:rsidRDefault="00F9103C" w:rsidP="007B5C5E">
      <w:pPr>
        <w:tabs>
          <w:tab w:val="right" w:pos="1800"/>
          <w:tab w:val="left" w:pos="2160"/>
        </w:tabs>
        <w:rPr>
          <w:rFonts w:ascii="Calibri" w:hAnsi="Calibri"/>
          <w:b/>
          <w:bCs/>
          <w:snapToGrid w:val="0"/>
          <w:sz w:val="22"/>
          <w:szCs w:val="22"/>
        </w:rPr>
      </w:pPr>
    </w:p>
    <w:sectPr w:rsidR="00F9103C" w:rsidRPr="00987746">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EFC17" w14:textId="77777777" w:rsidR="006716DE" w:rsidRDefault="006716DE">
      <w:r>
        <w:separator/>
      </w:r>
    </w:p>
  </w:endnote>
  <w:endnote w:type="continuationSeparator" w:id="0">
    <w:p w14:paraId="762A5CFC" w14:textId="77777777" w:rsidR="006716DE" w:rsidRDefault="0067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D1C8" w14:textId="77777777" w:rsidR="00F64B40" w:rsidRDefault="00F64B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09E3" w14:textId="77777777" w:rsidR="00F9103C" w:rsidRDefault="00F9103C">
    <w:pPr>
      <w:tabs>
        <w:tab w:val="center" w:pos="4680"/>
        <w:tab w:val="right" w:pos="9360"/>
      </w:tabs>
      <w:autoSpaceDE w:val="0"/>
      <w:autoSpaceDN w:val="0"/>
      <w:adjustRightInd w:val="0"/>
      <w:jc w:val="center"/>
      <w:rPr>
        <w:noProof/>
      </w:rPr>
    </w:pPr>
    <w:r>
      <w:rPr>
        <w:snapToGrid w:val="0"/>
      </w:rPr>
      <w:t>Page</w:t>
    </w:r>
    <w:r>
      <w:rPr>
        <w:rStyle w:val="PageNumber"/>
      </w:rPr>
      <w:t xml:space="preserv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22612F">
      <w:rPr>
        <w:rStyle w:val="PageNumber"/>
        <w:rFonts w:ascii="Arial" w:hAnsi="Arial" w:cs="Arial"/>
        <w:noProof/>
      </w:rPr>
      <w:t>2</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22612F">
      <w:rPr>
        <w:rStyle w:val="PageNumber"/>
        <w:rFonts w:ascii="Arial" w:hAnsi="Arial" w:cs="Arial"/>
        <w:noProof/>
      </w:rPr>
      <w:t>13</w:t>
    </w:r>
    <w:r>
      <w:rPr>
        <w:rStyle w:val="PageNumbe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0968" w14:textId="77777777" w:rsidR="00F64B40" w:rsidRDefault="00F64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3C6B" w14:textId="77777777" w:rsidR="006716DE" w:rsidRDefault="006716DE">
      <w:r>
        <w:separator/>
      </w:r>
    </w:p>
  </w:footnote>
  <w:footnote w:type="continuationSeparator" w:id="0">
    <w:p w14:paraId="7AB3DDD2" w14:textId="77777777" w:rsidR="006716DE" w:rsidRDefault="00671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9A130" w14:textId="77777777" w:rsidR="00F64B40" w:rsidRDefault="00F64B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22D7" w14:textId="77777777" w:rsidR="00F9103C" w:rsidRDefault="00F9103C">
    <w:pPr>
      <w:pStyle w:val="Header"/>
      <w:widowControl/>
      <w:jc w:val="right"/>
      <w:rPr>
        <w:rFonts w:ascii="Times New Roman" w:hAnsi="Times New Roman" w:cs="Times New Roman"/>
        <w:b/>
        <w:bCs/>
        <w:sz w:val="24"/>
        <w:szCs w:val="24"/>
      </w:rPr>
    </w:pPr>
    <w:del w:id="311" w:author="MCT" w:date="2023-02-10T09:22:00Z">
      <w:r w:rsidDel="00BC67CF">
        <w:rPr>
          <w:rFonts w:ascii="Times New Roman" w:hAnsi="Times New Roman" w:cs="Times New Roman"/>
          <w:b/>
          <w:bCs/>
          <w:sz w:val="24"/>
          <w:szCs w:val="24"/>
        </w:rPr>
        <w:delText>J</w:delText>
      </w:r>
      <w:r w:rsidR="00B57770" w:rsidDel="00BC67CF">
        <w:rPr>
          <w:rFonts w:ascii="Times New Roman" w:hAnsi="Times New Roman" w:cs="Times New Roman"/>
          <w:b/>
          <w:bCs/>
          <w:sz w:val="24"/>
          <w:szCs w:val="24"/>
        </w:rPr>
        <w:delText>une 11</w:delText>
      </w:r>
      <w:r w:rsidDel="00BC67CF">
        <w:rPr>
          <w:rFonts w:ascii="Times New Roman" w:hAnsi="Times New Roman" w:cs="Times New Roman"/>
          <w:b/>
          <w:bCs/>
          <w:sz w:val="24"/>
          <w:szCs w:val="24"/>
        </w:rPr>
        <w:delText>, 2012</w:delText>
      </w:r>
    </w:del>
    <w:ins w:id="312" w:author="MCT" w:date="2023-05-01T10:47:00Z">
      <w:r w:rsidR="00F64B40" w:rsidRPr="00F64B40">
        <w:rPr>
          <w:rFonts w:ascii="Times New Roman" w:hAnsi="Times New Roman"/>
          <w:b/>
          <w:sz w:val="24"/>
        </w:rPr>
        <w:t xml:space="preserve"> </w:t>
      </w:r>
      <w:r w:rsidR="00F64B40">
        <w:rPr>
          <w:rFonts w:ascii="Times New Roman" w:hAnsi="Times New Roman"/>
          <w:b/>
          <w:sz w:val="24"/>
        </w:rPr>
        <w:t>November 11, 2024</w:t>
      </w:r>
    </w:ins>
  </w:p>
  <w:p w14:paraId="02D86D39" w14:textId="77777777" w:rsidR="00F9103C" w:rsidRDefault="00F9103C">
    <w:pPr>
      <w:pStyle w:val="Header"/>
      <w:widowControl/>
      <w:jc w:val="right"/>
      <w:rPr>
        <w:rFonts w:ascii="Times New Roman" w:hAnsi="Times New Roman" w:cs="Times New Roman"/>
      </w:rPr>
    </w:pPr>
    <w:r>
      <w:rPr>
        <w:rFonts w:ascii="Times New Roman" w:hAnsi="Times New Roman" w:cs="Times New Roman"/>
      </w:rPr>
      <w:t>814_03: Enrollment Notification Request</w:t>
    </w:r>
  </w:p>
  <w:p w14:paraId="43E2D263" w14:textId="77777777" w:rsidR="00F9103C" w:rsidRDefault="00F9103C">
    <w:pPr>
      <w:pStyle w:val="Header"/>
      <w:jc w:val="right"/>
    </w:pPr>
    <w:r>
      <w:rPr>
        <w:rFonts w:ascii="Times New Roman" w:hAnsi="Times New Roman" w:cs="Times New Roman"/>
      </w:rPr>
      <w:t xml:space="preserve">Version </w:t>
    </w:r>
    <w:del w:id="313" w:author="MCT" w:date="2023-02-10T09:22:00Z">
      <w:r w:rsidDel="00BC67CF">
        <w:rPr>
          <w:rFonts w:ascii="Times New Roman" w:hAnsi="Times New Roman" w:cs="Times New Roman"/>
        </w:rPr>
        <w:delText>4.0</w:delText>
      </w:r>
    </w:del>
    <w:ins w:id="314" w:author="MCT" w:date="2023-02-10T09:22:00Z">
      <w:r w:rsidR="00BC67CF">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B46C" w14:textId="77777777" w:rsidR="00F64B40" w:rsidRDefault="00F64B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D021C7A"/>
    <w:multiLevelType w:val="hybridMultilevel"/>
    <w:tmpl w:val="C01C9DBE"/>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36A22766"/>
    <w:multiLevelType w:val="hybridMultilevel"/>
    <w:tmpl w:val="E1E815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38BF29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39BD3E7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42A87B2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6A82A7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7A2C3856"/>
    <w:multiLevelType w:val="hybridMultilevel"/>
    <w:tmpl w:val="5BC40AF4"/>
    <w:lvl w:ilvl="0" w:tplc="7590AF44">
      <w:start w:val="1"/>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7BF943E9"/>
    <w:multiLevelType w:val="singleLevel"/>
    <w:tmpl w:val="04090001"/>
    <w:lvl w:ilvl="0">
      <w:start w:val="1"/>
      <w:numFmt w:val="bullet"/>
      <w:lvlText w:val=""/>
      <w:lvlJc w:val="left"/>
      <w:pPr>
        <w:ind w:left="720" w:hanging="360"/>
      </w:pPr>
      <w:rPr>
        <w:rFonts w:ascii="Symbol" w:hAnsi="Symbol" w:hint="default"/>
      </w:rPr>
    </w:lvl>
  </w:abstractNum>
  <w:num w:numId="1" w16cid:durableId="719137079">
    <w:abstractNumId w:val="18"/>
  </w:num>
  <w:num w:numId="2" w16cid:durableId="1750033842">
    <w:abstractNumId w:val="17"/>
  </w:num>
  <w:num w:numId="3" w16cid:durableId="562133397">
    <w:abstractNumId w:val="3"/>
  </w:num>
  <w:num w:numId="4" w16cid:durableId="707531813">
    <w:abstractNumId w:val="10"/>
  </w:num>
  <w:num w:numId="5" w16cid:durableId="1918005929">
    <w:abstractNumId w:val="2"/>
  </w:num>
  <w:num w:numId="6" w16cid:durableId="128979922">
    <w:abstractNumId w:val="13"/>
  </w:num>
  <w:num w:numId="7" w16cid:durableId="261256488">
    <w:abstractNumId w:val="7"/>
  </w:num>
  <w:num w:numId="8" w16cid:durableId="1366439759">
    <w:abstractNumId w:val="12"/>
  </w:num>
  <w:num w:numId="9" w16cid:durableId="2127918891">
    <w:abstractNumId w:val="8"/>
  </w:num>
  <w:num w:numId="10" w16cid:durableId="1963462773">
    <w:abstractNumId w:val="15"/>
  </w:num>
  <w:num w:numId="11" w16cid:durableId="2040735605">
    <w:abstractNumId w:val="6"/>
  </w:num>
  <w:num w:numId="12" w16cid:durableId="2019234995">
    <w:abstractNumId w:val="0"/>
  </w:num>
  <w:num w:numId="13" w16cid:durableId="1111053578">
    <w:abstractNumId w:val="5"/>
  </w:num>
  <w:num w:numId="14" w16cid:durableId="363287972">
    <w:abstractNumId w:val="9"/>
  </w:num>
  <w:num w:numId="15" w16cid:durableId="966593517">
    <w:abstractNumId w:val="14"/>
  </w:num>
  <w:num w:numId="16" w16cid:durableId="980618328">
    <w:abstractNumId w:val="4"/>
  </w:num>
  <w:num w:numId="17" w16cid:durableId="930625520">
    <w:abstractNumId w:val="16"/>
  </w:num>
  <w:num w:numId="18" w16cid:durableId="687800890">
    <w:abstractNumId w:val="11"/>
  </w:num>
  <w:num w:numId="19" w16cid:durableId="499272558">
    <w:abstractNumId w:val="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0224"/>
    <w:rsid w:val="00053881"/>
    <w:rsid w:val="00064D47"/>
    <w:rsid w:val="00073C1B"/>
    <w:rsid w:val="000F32B2"/>
    <w:rsid w:val="001037C8"/>
    <w:rsid w:val="00120AEE"/>
    <w:rsid w:val="001850C3"/>
    <w:rsid w:val="001E442A"/>
    <w:rsid w:val="001E5EF3"/>
    <w:rsid w:val="00210A39"/>
    <w:rsid w:val="0022612F"/>
    <w:rsid w:val="00233BA8"/>
    <w:rsid w:val="00257DFD"/>
    <w:rsid w:val="002C7E2D"/>
    <w:rsid w:val="003346FB"/>
    <w:rsid w:val="00335E3E"/>
    <w:rsid w:val="00390D5C"/>
    <w:rsid w:val="003C2D59"/>
    <w:rsid w:val="003C42A3"/>
    <w:rsid w:val="003D0464"/>
    <w:rsid w:val="003E3F11"/>
    <w:rsid w:val="004375A0"/>
    <w:rsid w:val="004E6743"/>
    <w:rsid w:val="00527ADB"/>
    <w:rsid w:val="00547EA6"/>
    <w:rsid w:val="005613D9"/>
    <w:rsid w:val="005C428C"/>
    <w:rsid w:val="006716DE"/>
    <w:rsid w:val="00672C59"/>
    <w:rsid w:val="006E00D0"/>
    <w:rsid w:val="006E13C2"/>
    <w:rsid w:val="006F7E48"/>
    <w:rsid w:val="007403EE"/>
    <w:rsid w:val="0074500E"/>
    <w:rsid w:val="00752F40"/>
    <w:rsid w:val="007705E8"/>
    <w:rsid w:val="0079789C"/>
    <w:rsid w:val="007B5C5E"/>
    <w:rsid w:val="007E75BA"/>
    <w:rsid w:val="007F771C"/>
    <w:rsid w:val="0080410D"/>
    <w:rsid w:val="008350EE"/>
    <w:rsid w:val="00860B0C"/>
    <w:rsid w:val="008850F1"/>
    <w:rsid w:val="00895634"/>
    <w:rsid w:val="008D4D51"/>
    <w:rsid w:val="00907CC8"/>
    <w:rsid w:val="00920224"/>
    <w:rsid w:val="00934A0D"/>
    <w:rsid w:val="00987746"/>
    <w:rsid w:val="009C4692"/>
    <w:rsid w:val="00A01319"/>
    <w:rsid w:val="00A035E2"/>
    <w:rsid w:val="00A302D3"/>
    <w:rsid w:val="00A519B8"/>
    <w:rsid w:val="00A73A73"/>
    <w:rsid w:val="00A862D6"/>
    <w:rsid w:val="00AD3617"/>
    <w:rsid w:val="00AD5426"/>
    <w:rsid w:val="00AD7EFD"/>
    <w:rsid w:val="00AE0A8F"/>
    <w:rsid w:val="00B53A53"/>
    <w:rsid w:val="00B57770"/>
    <w:rsid w:val="00B91BBE"/>
    <w:rsid w:val="00BC67CF"/>
    <w:rsid w:val="00C368DA"/>
    <w:rsid w:val="00C71513"/>
    <w:rsid w:val="00C843B7"/>
    <w:rsid w:val="00C969EB"/>
    <w:rsid w:val="00CA3619"/>
    <w:rsid w:val="00CC7268"/>
    <w:rsid w:val="00D80224"/>
    <w:rsid w:val="00D85ECD"/>
    <w:rsid w:val="00DD7FCD"/>
    <w:rsid w:val="00E15934"/>
    <w:rsid w:val="00E16906"/>
    <w:rsid w:val="00E20EDE"/>
    <w:rsid w:val="00E40852"/>
    <w:rsid w:val="00E812A4"/>
    <w:rsid w:val="00E84E06"/>
    <w:rsid w:val="00F57EA5"/>
    <w:rsid w:val="00F64B40"/>
    <w:rsid w:val="00F75D77"/>
    <w:rsid w:val="00F9103C"/>
    <w:rsid w:val="00FB0BED"/>
    <w:rsid w:val="00FB36D5"/>
    <w:rsid w:val="00FE5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EEA2C01"/>
  <w15:chartTrackingRefBased/>
  <w15:docId w15:val="{6D333A1D-7179-4B3A-B7BE-B3847157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5EF3"/>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rPr>
      <w:sz w:val="28"/>
      <w:szCs w:val="28"/>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BodyText2">
    <w:name w:val="Body Text 2"/>
    <w:basedOn w:val="Normal"/>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paragraph" w:styleId="BodyTextIndent">
    <w:name w:val="Body Text Indent"/>
    <w:basedOn w:val="Normal"/>
    <w:rsid w:val="001E5EF3"/>
    <w:pPr>
      <w:autoSpaceDE w:val="0"/>
      <w:autoSpaceDN w:val="0"/>
    </w:pPr>
    <w:rPr>
      <w:b/>
      <w:bCs/>
      <w:sz w:val="20"/>
      <w:szCs w:val="20"/>
    </w:rPr>
  </w:style>
  <w:style w:type="paragraph" w:styleId="BalloonText">
    <w:name w:val="Balloon Text"/>
    <w:basedOn w:val="Normal"/>
    <w:link w:val="BalloonTextChar"/>
    <w:rsid w:val="007B5C5E"/>
    <w:rPr>
      <w:rFonts w:ascii="Tahoma" w:hAnsi="Tahoma" w:cs="Tahoma"/>
      <w:sz w:val="16"/>
      <w:szCs w:val="16"/>
    </w:rPr>
  </w:style>
  <w:style w:type="character" w:customStyle="1" w:styleId="BalloonTextChar">
    <w:name w:val="Balloon Text Char"/>
    <w:link w:val="BalloonText"/>
    <w:rsid w:val="007B5C5E"/>
    <w:rPr>
      <w:rFonts w:ascii="Tahoma" w:hAnsi="Tahoma" w:cs="Tahoma"/>
      <w:sz w:val="16"/>
      <w:szCs w:val="16"/>
    </w:rPr>
  </w:style>
  <w:style w:type="paragraph" w:styleId="NoSpacing">
    <w:name w:val="No Spacing"/>
    <w:uiPriority w:val="1"/>
    <w:qFormat/>
    <w:rsid w:val="006F7E48"/>
    <w:rPr>
      <w:rFonts w:ascii="Calibri" w:eastAsia="Calibri" w:hAnsi="Calibri"/>
      <w:sz w:val="22"/>
      <w:szCs w:val="22"/>
    </w:rPr>
  </w:style>
  <w:style w:type="paragraph" w:styleId="Revision">
    <w:name w:val="Revision"/>
    <w:hidden/>
    <w:uiPriority w:val="99"/>
    <w:semiHidden/>
    <w:rsid w:val="00BC67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3066">
      <w:bodyDiv w:val="1"/>
      <w:marLeft w:val="0"/>
      <w:marRight w:val="0"/>
      <w:marTop w:val="0"/>
      <w:marBottom w:val="0"/>
      <w:divBdr>
        <w:top w:val="none" w:sz="0" w:space="0" w:color="auto"/>
        <w:left w:val="none" w:sz="0" w:space="0" w:color="auto"/>
        <w:bottom w:val="none" w:sz="0" w:space="0" w:color="auto"/>
        <w:right w:val="none" w:sz="0" w:space="0" w:color="auto"/>
      </w:divBdr>
    </w:div>
    <w:div w:id="240070540">
      <w:bodyDiv w:val="1"/>
      <w:marLeft w:val="0"/>
      <w:marRight w:val="0"/>
      <w:marTop w:val="0"/>
      <w:marBottom w:val="0"/>
      <w:divBdr>
        <w:top w:val="none" w:sz="0" w:space="0" w:color="auto"/>
        <w:left w:val="none" w:sz="0" w:space="0" w:color="auto"/>
        <w:bottom w:val="none" w:sz="0" w:space="0" w:color="auto"/>
        <w:right w:val="none" w:sz="0" w:space="0" w:color="auto"/>
      </w:divBdr>
    </w:div>
    <w:div w:id="256989151">
      <w:bodyDiv w:val="1"/>
      <w:marLeft w:val="0"/>
      <w:marRight w:val="0"/>
      <w:marTop w:val="0"/>
      <w:marBottom w:val="0"/>
      <w:divBdr>
        <w:top w:val="none" w:sz="0" w:space="0" w:color="auto"/>
        <w:left w:val="none" w:sz="0" w:space="0" w:color="auto"/>
        <w:bottom w:val="none" w:sz="0" w:space="0" w:color="auto"/>
        <w:right w:val="none" w:sz="0" w:space="0" w:color="auto"/>
      </w:divBdr>
    </w:div>
    <w:div w:id="286133220">
      <w:bodyDiv w:val="1"/>
      <w:marLeft w:val="0"/>
      <w:marRight w:val="0"/>
      <w:marTop w:val="0"/>
      <w:marBottom w:val="0"/>
      <w:divBdr>
        <w:top w:val="none" w:sz="0" w:space="0" w:color="auto"/>
        <w:left w:val="none" w:sz="0" w:space="0" w:color="auto"/>
        <w:bottom w:val="none" w:sz="0" w:space="0" w:color="auto"/>
        <w:right w:val="none" w:sz="0" w:space="0" w:color="auto"/>
      </w:divBdr>
    </w:div>
    <w:div w:id="332032923">
      <w:bodyDiv w:val="1"/>
      <w:marLeft w:val="0"/>
      <w:marRight w:val="0"/>
      <w:marTop w:val="0"/>
      <w:marBottom w:val="0"/>
      <w:divBdr>
        <w:top w:val="none" w:sz="0" w:space="0" w:color="auto"/>
        <w:left w:val="none" w:sz="0" w:space="0" w:color="auto"/>
        <w:bottom w:val="none" w:sz="0" w:space="0" w:color="auto"/>
        <w:right w:val="none" w:sz="0" w:space="0" w:color="auto"/>
      </w:divBdr>
    </w:div>
    <w:div w:id="368188758">
      <w:bodyDiv w:val="1"/>
      <w:marLeft w:val="0"/>
      <w:marRight w:val="0"/>
      <w:marTop w:val="0"/>
      <w:marBottom w:val="0"/>
      <w:divBdr>
        <w:top w:val="none" w:sz="0" w:space="0" w:color="auto"/>
        <w:left w:val="none" w:sz="0" w:space="0" w:color="auto"/>
        <w:bottom w:val="none" w:sz="0" w:space="0" w:color="auto"/>
        <w:right w:val="none" w:sz="0" w:space="0" w:color="auto"/>
      </w:divBdr>
    </w:div>
    <w:div w:id="389154748">
      <w:bodyDiv w:val="1"/>
      <w:marLeft w:val="0"/>
      <w:marRight w:val="0"/>
      <w:marTop w:val="0"/>
      <w:marBottom w:val="0"/>
      <w:divBdr>
        <w:top w:val="none" w:sz="0" w:space="0" w:color="auto"/>
        <w:left w:val="none" w:sz="0" w:space="0" w:color="auto"/>
        <w:bottom w:val="none" w:sz="0" w:space="0" w:color="auto"/>
        <w:right w:val="none" w:sz="0" w:space="0" w:color="auto"/>
      </w:divBdr>
    </w:div>
    <w:div w:id="1303656545">
      <w:bodyDiv w:val="1"/>
      <w:marLeft w:val="0"/>
      <w:marRight w:val="0"/>
      <w:marTop w:val="0"/>
      <w:marBottom w:val="0"/>
      <w:divBdr>
        <w:top w:val="none" w:sz="0" w:space="0" w:color="auto"/>
        <w:left w:val="none" w:sz="0" w:space="0" w:color="auto"/>
        <w:bottom w:val="none" w:sz="0" w:space="0" w:color="auto"/>
        <w:right w:val="none" w:sz="0" w:space="0" w:color="auto"/>
      </w:divBdr>
    </w:div>
    <w:div w:id="1402631032">
      <w:bodyDiv w:val="1"/>
      <w:marLeft w:val="0"/>
      <w:marRight w:val="0"/>
      <w:marTop w:val="0"/>
      <w:marBottom w:val="0"/>
      <w:divBdr>
        <w:top w:val="none" w:sz="0" w:space="0" w:color="auto"/>
        <w:left w:val="none" w:sz="0" w:space="0" w:color="auto"/>
        <w:bottom w:val="none" w:sz="0" w:space="0" w:color="auto"/>
        <w:right w:val="none" w:sz="0" w:space="0" w:color="auto"/>
      </w:divBdr>
    </w:div>
    <w:div w:id="1488858610">
      <w:bodyDiv w:val="1"/>
      <w:marLeft w:val="0"/>
      <w:marRight w:val="0"/>
      <w:marTop w:val="0"/>
      <w:marBottom w:val="0"/>
      <w:divBdr>
        <w:top w:val="none" w:sz="0" w:space="0" w:color="auto"/>
        <w:left w:val="none" w:sz="0" w:space="0" w:color="auto"/>
        <w:bottom w:val="none" w:sz="0" w:space="0" w:color="auto"/>
        <w:right w:val="none" w:sz="0" w:space="0" w:color="auto"/>
      </w:divBdr>
    </w:div>
    <w:div w:id="1524978824">
      <w:bodyDiv w:val="1"/>
      <w:marLeft w:val="0"/>
      <w:marRight w:val="0"/>
      <w:marTop w:val="0"/>
      <w:marBottom w:val="0"/>
      <w:divBdr>
        <w:top w:val="none" w:sz="0" w:space="0" w:color="auto"/>
        <w:left w:val="none" w:sz="0" w:space="0" w:color="auto"/>
        <w:bottom w:val="none" w:sz="0" w:space="0" w:color="auto"/>
        <w:right w:val="none" w:sz="0" w:space="0" w:color="auto"/>
      </w:divBdr>
    </w:div>
    <w:div w:id="1692293399">
      <w:bodyDiv w:val="1"/>
      <w:marLeft w:val="0"/>
      <w:marRight w:val="0"/>
      <w:marTop w:val="0"/>
      <w:marBottom w:val="0"/>
      <w:divBdr>
        <w:top w:val="none" w:sz="0" w:space="0" w:color="auto"/>
        <w:left w:val="none" w:sz="0" w:space="0" w:color="auto"/>
        <w:bottom w:val="none" w:sz="0" w:space="0" w:color="auto"/>
        <w:right w:val="none" w:sz="0" w:space="0" w:color="auto"/>
      </w:divBdr>
    </w:div>
    <w:div w:id="1740787433">
      <w:bodyDiv w:val="1"/>
      <w:marLeft w:val="0"/>
      <w:marRight w:val="0"/>
      <w:marTop w:val="0"/>
      <w:marBottom w:val="0"/>
      <w:divBdr>
        <w:top w:val="none" w:sz="0" w:space="0" w:color="auto"/>
        <w:left w:val="none" w:sz="0" w:space="0" w:color="auto"/>
        <w:bottom w:val="none" w:sz="0" w:space="0" w:color="auto"/>
        <w:right w:val="none" w:sz="0" w:space="0" w:color="auto"/>
      </w:divBdr>
    </w:div>
    <w:div w:id="1836603267">
      <w:bodyDiv w:val="1"/>
      <w:marLeft w:val="0"/>
      <w:marRight w:val="0"/>
      <w:marTop w:val="0"/>
      <w:marBottom w:val="0"/>
      <w:divBdr>
        <w:top w:val="none" w:sz="0" w:space="0" w:color="auto"/>
        <w:left w:val="none" w:sz="0" w:space="0" w:color="auto"/>
        <w:bottom w:val="none" w:sz="0" w:space="0" w:color="auto"/>
        <w:right w:val="none" w:sz="0" w:space="0" w:color="auto"/>
      </w:divBdr>
    </w:div>
    <w:div w:id="1873028840">
      <w:bodyDiv w:val="1"/>
      <w:marLeft w:val="0"/>
      <w:marRight w:val="0"/>
      <w:marTop w:val="0"/>
      <w:marBottom w:val="0"/>
      <w:divBdr>
        <w:top w:val="none" w:sz="0" w:space="0" w:color="auto"/>
        <w:left w:val="none" w:sz="0" w:space="0" w:color="auto"/>
        <w:bottom w:val="none" w:sz="0" w:space="0" w:color="auto"/>
        <w:right w:val="none" w:sz="0" w:space="0" w:color="auto"/>
      </w:divBdr>
    </w:div>
    <w:div w:id="1968582214">
      <w:bodyDiv w:val="1"/>
      <w:marLeft w:val="0"/>
      <w:marRight w:val="0"/>
      <w:marTop w:val="0"/>
      <w:marBottom w:val="0"/>
      <w:divBdr>
        <w:top w:val="none" w:sz="0" w:space="0" w:color="auto"/>
        <w:left w:val="none" w:sz="0" w:space="0" w:color="auto"/>
        <w:bottom w:val="none" w:sz="0" w:space="0" w:color="auto"/>
        <w:right w:val="none" w:sz="0" w:space="0" w:color="auto"/>
      </w:divBdr>
    </w:div>
    <w:div w:id="206605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4030-CFC7-468E-B233-2F6B48D5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3</cp:revision>
  <dcterms:created xsi:type="dcterms:W3CDTF">2024-09-30T18:01:00Z</dcterms:created>
  <dcterms:modified xsi:type="dcterms:W3CDTF">2024-10-21T15:59:00Z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9e14a319-cec8-4fa5-b680-7088bf4972a7</vt:lpwstr>
  </property>
  <property fmtid="{D5CDD505-2E9C-101B-9397-08002B2CF9AE}" pid="8" name="MSIP_Label_7084cbda-52b8-46fb-a7b7-cb5bd465ed85_ContentBits">
    <vt:lpwstr>0</vt:lpwstr>
  </property>
</Properties>
</file>