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B7F5" w14:textId="77777777" w:rsidR="00302E4D" w:rsidRDefault="00302E4D">
      <w:pPr>
        <w:jc w:val="center"/>
        <w:rPr>
          <w:b/>
          <w:bCs/>
          <w:sz w:val="96"/>
          <w:szCs w:val="96"/>
        </w:rPr>
      </w:pPr>
    </w:p>
    <w:p w14:paraId="3C8B064C" w14:textId="77777777" w:rsidR="00302E4D" w:rsidRDefault="00302E4D">
      <w:pPr>
        <w:jc w:val="center"/>
        <w:rPr>
          <w:b/>
          <w:bCs/>
          <w:sz w:val="96"/>
          <w:szCs w:val="96"/>
        </w:rPr>
      </w:pPr>
      <w:r>
        <w:rPr>
          <w:b/>
          <w:bCs/>
          <w:sz w:val="96"/>
          <w:szCs w:val="96"/>
        </w:rPr>
        <w:t>Texas</w:t>
      </w:r>
    </w:p>
    <w:p w14:paraId="3C7D78B6" w14:textId="77777777" w:rsidR="00302E4D" w:rsidRDefault="00302E4D">
      <w:pPr>
        <w:jc w:val="center"/>
        <w:rPr>
          <w:b/>
          <w:bCs/>
          <w:sz w:val="96"/>
          <w:szCs w:val="96"/>
        </w:rPr>
      </w:pPr>
    </w:p>
    <w:p w14:paraId="348CB58F" w14:textId="77777777" w:rsidR="00302E4D" w:rsidRDefault="00302E4D">
      <w:pPr>
        <w:jc w:val="center"/>
        <w:rPr>
          <w:b/>
          <w:bCs/>
          <w:sz w:val="96"/>
          <w:szCs w:val="96"/>
        </w:rPr>
      </w:pPr>
      <w:r>
        <w:rPr>
          <w:b/>
          <w:bCs/>
          <w:sz w:val="96"/>
          <w:szCs w:val="96"/>
          <w:u w:val="single"/>
        </w:rPr>
        <w:t>S</w:t>
      </w:r>
      <w:r>
        <w:rPr>
          <w:b/>
          <w:bCs/>
          <w:sz w:val="96"/>
          <w:szCs w:val="96"/>
        </w:rPr>
        <w:t>tandard</w:t>
      </w:r>
    </w:p>
    <w:p w14:paraId="151E07D1" w14:textId="77777777" w:rsidR="00302E4D" w:rsidRDefault="00302E4D">
      <w:pPr>
        <w:jc w:val="center"/>
        <w:rPr>
          <w:b/>
          <w:bCs/>
          <w:sz w:val="96"/>
          <w:szCs w:val="96"/>
        </w:rPr>
      </w:pPr>
      <w:r>
        <w:rPr>
          <w:b/>
          <w:bCs/>
          <w:sz w:val="96"/>
          <w:szCs w:val="96"/>
          <w:u w:val="single"/>
        </w:rPr>
        <w:t>E</w:t>
      </w:r>
      <w:r>
        <w:rPr>
          <w:b/>
          <w:bCs/>
          <w:sz w:val="96"/>
          <w:szCs w:val="96"/>
        </w:rPr>
        <w:t>lectronic</w:t>
      </w:r>
    </w:p>
    <w:p w14:paraId="3C1EA0BD" w14:textId="77777777" w:rsidR="00302E4D" w:rsidRDefault="00302E4D">
      <w:pPr>
        <w:jc w:val="center"/>
        <w:rPr>
          <w:b/>
          <w:bCs/>
          <w:sz w:val="96"/>
          <w:szCs w:val="96"/>
        </w:rPr>
      </w:pPr>
      <w:r>
        <w:rPr>
          <w:b/>
          <w:bCs/>
          <w:sz w:val="96"/>
          <w:szCs w:val="96"/>
          <w:u w:val="single"/>
        </w:rPr>
        <w:t>T</w:t>
      </w:r>
      <w:r>
        <w:rPr>
          <w:b/>
          <w:bCs/>
          <w:sz w:val="96"/>
          <w:szCs w:val="96"/>
        </w:rPr>
        <w:t>ransaction</w:t>
      </w:r>
    </w:p>
    <w:p w14:paraId="7E0934E5" w14:textId="77777777" w:rsidR="00302E4D" w:rsidRDefault="00302E4D">
      <w:pPr>
        <w:jc w:val="center"/>
        <w:rPr>
          <w:sz w:val="72"/>
          <w:szCs w:val="72"/>
        </w:rPr>
      </w:pPr>
    </w:p>
    <w:p w14:paraId="423F24E9" w14:textId="77777777" w:rsidR="00302E4D" w:rsidRDefault="00302E4D">
      <w:pPr>
        <w:jc w:val="center"/>
        <w:rPr>
          <w:b/>
          <w:bCs/>
          <w:sz w:val="72"/>
          <w:szCs w:val="72"/>
        </w:rPr>
      </w:pPr>
      <w:r>
        <w:rPr>
          <w:b/>
          <w:bCs/>
          <w:sz w:val="72"/>
          <w:szCs w:val="72"/>
        </w:rPr>
        <w:t>650_04:</w:t>
      </w:r>
    </w:p>
    <w:p w14:paraId="0B77D1E5" w14:textId="77777777" w:rsidR="00302E4D" w:rsidRDefault="003E05C1">
      <w:pPr>
        <w:pStyle w:val="Heading5"/>
      </w:pPr>
      <w:r>
        <w:t>Planned or Unplanned Outage Notification</w:t>
      </w:r>
    </w:p>
    <w:p w14:paraId="0EBBEA1A" w14:textId="77777777" w:rsidR="00302E4D" w:rsidRDefault="00302E4D"/>
    <w:p w14:paraId="5A10ABDB" w14:textId="77777777" w:rsidR="00302E4D" w:rsidRDefault="00302E4D">
      <w:pPr>
        <w:jc w:val="center"/>
        <w:rPr>
          <w:sz w:val="72"/>
          <w:szCs w:val="72"/>
          <w:u w:val="single"/>
        </w:rPr>
      </w:pPr>
    </w:p>
    <w:p w14:paraId="4C9DC42E" w14:textId="77777777" w:rsidR="00302E4D" w:rsidRDefault="00302E4D">
      <w:pPr>
        <w:rPr>
          <w:sz w:val="32"/>
          <w:szCs w:val="32"/>
          <w:u w:val="single"/>
        </w:rPr>
      </w:pPr>
    </w:p>
    <w:p w14:paraId="5B7BE776" w14:textId="77777777" w:rsidR="00302E4D" w:rsidRDefault="00302E4D">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B6B7009" w14:textId="77777777" w:rsidR="00302E4D" w:rsidRPr="00B06D5E" w:rsidRDefault="00302E4D">
      <w:pPr>
        <w:rPr>
          <w:sz w:val="32"/>
          <w:szCs w:val="32"/>
          <w:lang w:val="fr-FR"/>
        </w:rPr>
      </w:pPr>
      <w:r w:rsidRPr="00B06D5E">
        <w:rPr>
          <w:sz w:val="32"/>
          <w:szCs w:val="32"/>
          <w:lang w:val="fr-FR"/>
        </w:rPr>
        <w:t>ANSI ASC X12 Ver/Rel 004010</w:t>
      </w:r>
    </w:p>
    <w:p w14:paraId="23B5DEC4" w14:textId="77777777" w:rsidR="00302E4D" w:rsidRDefault="00302E4D">
      <w:pPr>
        <w:rPr>
          <w:sz w:val="32"/>
          <w:szCs w:val="32"/>
        </w:rPr>
      </w:pPr>
      <w:r>
        <w:rPr>
          <w:sz w:val="32"/>
          <w:szCs w:val="32"/>
        </w:rPr>
        <w:t>Transaction Set 650</w:t>
      </w:r>
    </w:p>
    <w:p w14:paraId="132FC259" w14:textId="77777777" w:rsidR="00302E4D" w:rsidRDefault="00302E4D">
      <w:pPr>
        <w:ind w:right="144"/>
        <w:jc w:val="center"/>
        <w:rPr>
          <w:sz w:val="48"/>
          <w:szCs w:val="48"/>
        </w:rPr>
      </w:pPr>
    </w:p>
    <w:p w14:paraId="2A3F8C34" w14:textId="77777777" w:rsidR="00302E4D" w:rsidRDefault="00302E4D">
      <w:pPr>
        <w:ind w:right="144"/>
        <w:jc w:val="center"/>
        <w:rPr>
          <w:sz w:val="48"/>
          <w:szCs w:val="48"/>
        </w:rPr>
      </w:pPr>
    </w:p>
    <w:p w14:paraId="62F25F62" w14:textId="77777777" w:rsidR="00302E4D" w:rsidRDefault="00302E4D">
      <w:pPr>
        <w:ind w:right="144"/>
        <w:jc w:val="center"/>
        <w:rPr>
          <w:b/>
          <w:bCs/>
          <w:snapToGrid w:val="0"/>
          <w:sz w:val="40"/>
          <w:szCs w:val="40"/>
        </w:rPr>
      </w:pPr>
      <w:r>
        <w:rPr>
          <w:b/>
          <w:bCs/>
          <w:snapToGrid w:val="0"/>
          <w:sz w:val="40"/>
          <w:szCs w:val="40"/>
        </w:rPr>
        <w:br w:type="page"/>
      </w:r>
      <w:r>
        <w:rPr>
          <w:b/>
          <w:bCs/>
          <w:snapToGrid w:val="0"/>
          <w:sz w:val="40"/>
          <w:szCs w:val="40"/>
        </w:rPr>
        <w:lastRenderedPageBreak/>
        <w:t>Texas 650_04:</w:t>
      </w:r>
    </w:p>
    <w:p w14:paraId="07423129" w14:textId="77777777" w:rsidR="00302E4D" w:rsidRDefault="003E05C1">
      <w:pPr>
        <w:pStyle w:val="Heading7"/>
        <w:jc w:val="center"/>
      </w:pPr>
      <w:r>
        <w:t>Planned or Unplanned Outage Notification</w:t>
      </w:r>
    </w:p>
    <w:p w14:paraId="11649D5B" w14:textId="77777777" w:rsidR="00302E4D" w:rsidRDefault="00302E4D">
      <w:pPr>
        <w:ind w:right="144"/>
        <w:rPr>
          <w:snapToGrid w:val="0"/>
          <w:sz w:val="36"/>
          <w:szCs w:val="36"/>
        </w:rPr>
      </w:pPr>
    </w:p>
    <w:p w14:paraId="5BF56D05" w14:textId="77777777" w:rsidR="00302E4D" w:rsidRDefault="00302E4D">
      <w:pPr>
        <w:ind w:right="144"/>
        <w:rPr>
          <w:snapToGrid w:val="0"/>
          <w:sz w:val="36"/>
          <w:szCs w:val="36"/>
        </w:rPr>
      </w:pPr>
    </w:p>
    <w:p w14:paraId="71644529" w14:textId="77777777" w:rsidR="00302E4D" w:rsidRDefault="00302E4D">
      <w:pPr>
        <w:ind w:right="144"/>
        <w:rPr>
          <w:snapToGrid w:val="0"/>
          <w:sz w:val="32"/>
          <w:szCs w:val="32"/>
        </w:rPr>
      </w:pPr>
      <w:r>
        <w:rPr>
          <w:snapToGrid w:val="0"/>
          <w:sz w:val="32"/>
          <w:szCs w:val="32"/>
        </w:rPr>
        <w:t>This transaction set...</w:t>
      </w:r>
    </w:p>
    <w:p w14:paraId="2EBE28C3" w14:textId="77777777" w:rsidR="00302E4D" w:rsidRDefault="00302E4D">
      <w:pPr>
        <w:ind w:right="144"/>
        <w:rPr>
          <w:snapToGrid w:val="0"/>
          <w:sz w:val="32"/>
          <w:szCs w:val="32"/>
        </w:rPr>
      </w:pPr>
    </w:p>
    <w:p w14:paraId="502E85D9" w14:textId="77777777" w:rsidR="00302E4D" w:rsidRDefault="00302E4D">
      <w:pPr>
        <w:pStyle w:val="BodyText"/>
        <w:rPr>
          <w:sz w:val="32"/>
          <w:szCs w:val="32"/>
        </w:rPr>
      </w:pPr>
      <w:r>
        <w:rPr>
          <w:sz w:val="32"/>
          <w:szCs w:val="32"/>
        </w:rPr>
        <w:t>… from TDSP to CR, used to notify the CR of a suspension of delivery service or to cancel the notification of suspension of delivery service.</w:t>
      </w:r>
    </w:p>
    <w:p w14:paraId="23D1BAD6" w14:textId="77777777" w:rsidR="00BE5B81" w:rsidRDefault="00BE5B81" w:rsidP="00BE5B81">
      <w:pPr>
        <w:ind w:right="144"/>
        <w:rPr>
          <w:snapToGrid w:val="0"/>
          <w:sz w:val="32"/>
          <w:szCs w:val="32"/>
        </w:rPr>
      </w:pPr>
      <w:r>
        <w:rPr>
          <w:snapToGrid w:val="0"/>
          <w:sz w:val="32"/>
          <w:szCs w:val="32"/>
        </w:rPr>
        <w:t xml:space="preserve">…from </w:t>
      </w:r>
      <w:del w:id="0" w:author="MCT" w:date="2023-02-14T08:37:00Z">
        <w:r w:rsidDel="00FE4E98">
          <w:rPr>
            <w:snapToGrid w:val="0"/>
            <w:sz w:val="32"/>
            <w:szCs w:val="32"/>
          </w:rPr>
          <w:delText xml:space="preserve">MCTDSP </w:delText>
        </w:r>
      </w:del>
      <w:ins w:id="1" w:author="MCT" w:date="2023-02-14T08:37:00Z">
        <w:r w:rsidR="00FE4E98">
          <w:rPr>
            <w:snapToGrid w:val="0"/>
            <w:sz w:val="32"/>
            <w:szCs w:val="32"/>
          </w:rPr>
          <w:t>MOU</w:t>
        </w:r>
      </w:ins>
      <w:ins w:id="2" w:author="MCT" w:date="2023-02-14T08:38:00Z">
        <w:r w:rsidR="00FE4E98">
          <w:rPr>
            <w:snapToGrid w:val="0"/>
            <w:sz w:val="32"/>
            <w:szCs w:val="32"/>
          </w:rPr>
          <w:t xml:space="preserve">/EC </w:t>
        </w:r>
      </w:ins>
      <w:ins w:id="3" w:author="MCT" w:date="2023-02-14T08:37:00Z">
        <w:r w:rsidR="00FE4E98">
          <w:rPr>
            <w:snapToGrid w:val="0"/>
            <w:sz w:val="32"/>
            <w:szCs w:val="32"/>
          </w:rPr>
          <w:t xml:space="preserve">TDSP </w:t>
        </w:r>
      </w:ins>
      <w:r>
        <w:rPr>
          <w:snapToGrid w:val="0"/>
          <w:sz w:val="32"/>
          <w:szCs w:val="32"/>
        </w:rPr>
        <w:t xml:space="preserve">to CR, used to notify CR of disconnect/reconnect of delivery service for non-payment of wires </w:t>
      </w:r>
      <w:proofErr w:type="gramStart"/>
      <w:r>
        <w:rPr>
          <w:snapToGrid w:val="0"/>
          <w:sz w:val="32"/>
          <w:szCs w:val="32"/>
        </w:rPr>
        <w:t>charges</w:t>
      </w:r>
      <w:proofErr w:type="gramEnd"/>
    </w:p>
    <w:p w14:paraId="3FF977E3" w14:textId="77777777" w:rsidR="00302E4D" w:rsidRDefault="00302E4D">
      <w:pPr>
        <w:ind w:right="144"/>
        <w:rPr>
          <w:snapToGrid w:val="0"/>
          <w:sz w:val="32"/>
          <w:szCs w:val="32"/>
        </w:rPr>
      </w:pPr>
    </w:p>
    <w:p w14:paraId="607918A1" w14:textId="77777777" w:rsidR="00302E4D" w:rsidRDefault="00302E4D">
      <w:pPr>
        <w:ind w:right="144"/>
        <w:rPr>
          <w:snapToGrid w:val="0"/>
          <w:sz w:val="32"/>
          <w:szCs w:val="32"/>
        </w:rPr>
      </w:pPr>
    </w:p>
    <w:p w14:paraId="20B2B82D" w14:textId="77777777" w:rsidR="00302E4D" w:rsidRDefault="00302E4D">
      <w:pPr>
        <w:ind w:right="144"/>
        <w:rPr>
          <w:snapToGrid w:val="0"/>
          <w:sz w:val="32"/>
          <w:szCs w:val="32"/>
        </w:rPr>
      </w:pPr>
      <w:r>
        <w:rPr>
          <w:snapToGrid w:val="0"/>
          <w:sz w:val="32"/>
          <w:szCs w:val="32"/>
        </w:rPr>
        <w:t>Document Flows:</w:t>
      </w:r>
    </w:p>
    <w:p w14:paraId="0350481B" w14:textId="77777777" w:rsidR="00302E4D" w:rsidRPr="00BE5B81" w:rsidRDefault="00302E4D">
      <w:pPr>
        <w:numPr>
          <w:ilvl w:val="0"/>
          <w:numId w:val="1"/>
        </w:numPr>
        <w:ind w:right="144"/>
        <w:rPr>
          <w:snapToGrid w:val="0"/>
          <w:sz w:val="28"/>
          <w:szCs w:val="28"/>
        </w:rPr>
      </w:pPr>
      <w:r>
        <w:rPr>
          <w:snapToGrid w:val="0"/>
          <w:sz w:val="32"/>
          <w:szCs w:val="32"/>
        </w:rPr>
        <w:t>TDSP to CR</w:t>
      </w:r>
    </w:p>
    <w:p w14:paraId="39EAD84D" w14:textId="77777777" w:rsidR="00BE5B81" w:rsidRPr="00BE5B81" w:rsidRDefault="00BE5B81" w:rsidP="00BE5B81">
      <w:pPr>
        <w:numPr>
          <w:ilvl w:val="0"/>
          <w:numId w:val="1"/>
        </w:numPr>
        <w:ind w:right="144"/>
        <w:rPr>
          <w:snapToGrid w:val="0"/>
          <w:sz w:val="28"/>
          <w:szCs w:val="28"/>
        </w:rPr>
      </w:pPr>
      <w:del w:id="4" w:author="MCT" w:date="2023-02-14T08:37:00Z">
        <w:r w:rsidDel="00FE4E98">
          <w:rPr>
            <w:snapToGrid w:val="0"/>
            <w:sz w:val="32"/>
            <w:szCs w:val="32"/>
          </w:rPr>
          <w:delText xml:space="preserve">MCTDSP </w:delText>
        </w:r>
      </w:del>
      <w:ins w:id="5" w:author="MCT" w:date="2023-02-14T08:37:00Z">
        <w:r w:rsidR="00FE4E98">
          <w:rPr>
            <w:snapToGrid w:val="0"/>
            <w:sz w:val="32"/>
            <w:szCs w:val="32"/>
          </w:rPr>
          <w:t xml:space="preserve">MOU/EC TDSP </w:t>
        </w:r>
      </w:ins>
      <w:r>
        <w:rPr>
          <w:snapToGrid w:val="0"/>
          <w:sz w:val="32"/>
          <w:szCs w:val="32"/>
        </w:rPr>
        <w:t>to CR</w:t>
      </w:r>
    </w:p>
    <w:p w14:paraId="0178C710" w14:textId="77777777" w:rsidR="008B0E2D" w:rsidRDefault="008B0E2D" w:rsidP="008B0E2D">
      <w:pPr>
        <w:ind w:right="144"/>
        <w:rPr>
          <w:snapToGrid w:val="0"/>
          <w:sz w:val="32"/>
          <w:szCs w:val="32"/>
        </w:rPr>
      </w:pPr>
    </w:p>
    <w:p w14:paraId="11796710" w14:textId="77777777" w:rsidR="008B0E2D" w:rsidRPr="008B0E2D" w:rsidRDefault="008B0E2D" w:rsidP="008B0E2D">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97397C5" w14:textId="77777777" w:rsidR="00302E4D" w:rsidRDefault="00302E4D">
      <w:pPr>
        <w:rPr>
          <w:sz w:val="48"/>
          <w:szCs w:val="48"/>
        </w:rPr>
      </w:pPr>
    </w:p>
    <w:p w14:paraId="6292466E" w14:textId="77777777" w:rsidR="00302E4D" w:rsidRDefault="00302E4D">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1167F" w:rsidRPr="003B705C" w14:paraId="19B30482" w14:textId="77777777" w:rsidTr="00423C53">
        <w:trPr>
          <w:cantSplit/>
          <w:trHeight w:val="530"/>
        </w:trPr>
        <w:tc>
          <w:tcPr>
            <w:tcW w:w="1620" w:type="dxa"/>
            <w:tcBorders>
              <w:top w:val="nil"/>
              <w:left w:val="nil"/>
              <w:bottom w:val="nil"/>
              <w:right w:val="nil"/>
            </w:tcBorders>
          </w:tcPr>
          <w:p w14:paraId="20A4D4BC" w14:textId="77777777" w:rsidR="00B1167F" w:rsidRPr="003B705C" w:rsidRDefault="00B1167F"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6E8203EA" w14:textId="77777777" w:rsidR="00B1167F" w:rsidRPr="003B705C" w:rsidRDefault="00B1167F"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CDD1D20" w14:textId="77777777" w:rsidR="00B1167F" w:rsidRPr="003B705C" w:rsidRDefault="00B1167F" w:rsidP="00423C53">
            <w:pPr>
              <w:keepNext/>
              <w:widowControl w:val="0"/>
              <w:tabs>
                <w:tab w:val="left" w:pos="6858"/>
              </w:tabs>
              <w:outlineLvl w:val="0"/>
              <w:rPr>
                <w:b/>
                <w:bCs/>
                <w:sz w:val="32"/>
              </w:rPr>
            </w:pPr>
            <w:r w:rsidRPr="003B705C">
              <w:rPr>
                <w:b/>
                <w:bCs/>
                <w:sz w:val="32"/>
              </w:rPr>
              <w:t>Summary of Changes</w:t>
            </w:r>
          </w:p>
        </w:tc>
      </w:tr>
      <w:tr w:rsidR="00B1167F" w:rsidRPr="003B705C" w14:paraId="4775DB1F" w14:textId="77777777" w:rsidTr="00423C53">
        <w:trPr>
          <w:cantSplit/>
          <w:trHeight w:val="504"/>
        </w:trPr>
        <w:tc>
          <w:tcPr>
            <w:tcW w:w="1620" w:type="dxa"/>
            <w:tcBorders>
              <w:top w:val="nil"/>
              <w:left w:val="nil"/>
              <w:bottom w:val="nil"/>
            </w:tcBorders>
          </w:tcPr>
          <w:p w14:paraId="03C0A554" w14:textId="77777777" w:rsidR="00B1167F" w:rsidRPr="003B705C" w:rsidRDefault="00B1167F"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810AE">
              <w:rPr>
                <w:sz w:val="18"/>
                <w:szCs w:val="18"/>
              </w:rPr>
              <w:t>30</w:t>
            </w:r>
            <w:r w:rsidRPr="003B705C">
              <w:rPr>
                <w:sz w:val="18"/>
                <w:szCs w:val="18"/>
              </w:rPr>
              <w:t>, 20</w:t>
            </w:r>
            <w:r>
              <w:rPr>
                <w:sz w:val="18"/>
                <w:szCs w:val="18"/>
              </w:rPr>
              <w:t>1</w:t>
            </w:r>
            <w:r w:rsidRPr="003B705C">
              <w:rPr>
                <w:sz w:val="18"/>
                <w:szCs w:val="18"/>
              </w:rPr>
              <w:t>0</w:t>
            </w:r>
          </w:p>
          <w:p w14:paraId="1093408A" w14:textId="77777777" w:rsidR="00B1167F" w:rsidRPr="003B705C" w:rsidRDefault="00B1167F"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C1FAA5F" w14:textId="77777777" w:rsidR="00B1167F" w:rsidRPr="003B705C" w:rsidRDefault="00B1167F"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5D80036" w14:textId="77777777" w:rsidR="00FE4E98" w:rsidRDefault="00FE4E98" w:rsidP="00FE4E98">
            <w:pPr>
              <w:rPr>
                <w:sz w:val="18"/>
                <w:szCs w:val="18"/>
              </w:rPr>
            </w:pPr>
            <w:r w:rsidRPr="003B705C">
              <w:rPr>
                <w:sz w:val="18"/>
                <w:szCs w:val="18"/>
              </w:rPr>
              <w:t>Initial Release</w:t>
            </w:r>
          </w:p>
          <w:p w14:paraId="2A8D01A4" w14:textId="77777777" w:rsidR="00B1167F" w:rsidRPr="003B705C" w:rsidRDefault="00B1167F" w:rsidP="00423C53">
            <w:pPr>
              <w:rPr>
                <w:sz w:val="18"/>
                <w:szCs w:val="18"/>
              </w:rPr>
            </w:pPr>
          </w:p>
          <w:p w14:paraId="7E84CB3D" w14:textId="77777777" w:rsidR="004F7A79" w:rsidRPr="003B705C" w:rsidRDefault="004F7A79" w:rsidP="00FE4E98">
            <w:pPr>
              <w:rPr>
                <w:sz w:val="18"/>
                <w:szCs w:val="18"/>
              </w:rPr>
            </w:pPr>
          </w:p>
        </w:tc>
      </w:tr>
      <w:tr w:rsidR="003E05C1" w:rsidRPr="003B705C" w14:paraId="659DF9A5" w14:textId="77777777" w:rsidTr="00423C53">
        <w:trPr>
          <w:cantSplit/>
          <w:trHeight w:val="504"/>
        </w:trPr>
        <w:tc>
          <w:tcPr>
            <w:tcW w:w="1620" w:type="dxa"/>
            <w:tcBorders>
              <w:top w:val="nil"/>
              <w:left w:val="nil"/>
              <w:bottom w:val="nil"/>
            </w:tcBorders>
          </w:tcPr>
          <w:p w14:paraId="0F6406C3" w14:textId="77777777" w:rsidR="003E05C1" w:rsidRDefault="003E05C1"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63537E">
              <w:rPr>
                <w:sz w:val="18"/>
                <w:szCs w:val="18"/>
              </w:rPr>
              <w:t>11</w:t>
            </w:r>
            <w:r>
              <w:rPr>
                <w:sz w:val="18"/>
                <w:szCs w:val="18"/>
              </w:rPr>
              <w:t>, 2012</w:t>
            </w:r>
          </w:p>
          <w:p w14:paraId="0B6419CB" w14:textId="77777777" w:rsidR="003E05C1" w:rsidRDefault="003E05C1"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A3E4801" w14:textId="77777777" w:rsidR="003E05C1" w:rsidRPr="003B705C" w:rsidRDefault="003E05C1"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25D1E3C" w14:textId="77777777" w:rsidR="003E05C1" w:rsidRDefault="003E05C1" w:rsidP="00423C53">
            <w:pPr>
              <w:rPr>
                <w:sz w:val="18"/>
                <w:szCs w:val="18"/>
              </w:rPr>
            </w:pPr>
            <w:r>
              <w:rPr>
                <w:sz w:val="18"/>
                <w:szCs w:val="18"/>
              </w:rPr>
              <w:t>Updated examples for TX SET 4.0</w:t>
            </w:r>
          </w:p>
          <w:p w14:paraId="295DD5C4" w14:textId="77777777" w:rsidR="004F7A79" w:rsidRDefault="004F7A79" w:rsidP="00423C53">
            <w:pPr>
              <w:rPr>
                <w:sz w:val="18"/>
                <w:szCs w:val="18"/>
              </w:rPr>
            </w:pPr>
          </w:p>
          <w:p w14:paraId="0FDE7E3F" w14:textId="77777777" w:rsidR="004F7A79" w:rsidRPr="003B705C" w:rsidRDefault="004F7A79" w:rsidP="00423C53">
            <w:pPr>
              <w:rPr>
                <w:sz w:val="18"/>
                <w:szCs w:val="18"/>
              </w:rPr>
            </w:pPr>
          </w:p>
        </w:tc>
      </w:tr>
      <w:tr w:rsidR="004F7A79" w:rsidRPr="003B705C" w14:paraId="55D5BDDE" w14:textId="77777777" w:rsidTr="00423C53">
        <w:trPr>
          <w:cantSplit/>
          <w:trHeight w:val="504"/>
          <w:ins w:id="6" w:author="MCT" w:date="2023-02-13T09:46:00Z"/>
        </w:trPr>
        <w:tc>
          <w:tcPr>
            <w:tcW w:w="1620" w:type="dxa"/>
            <w:tcBorders>
              <w:top w:val="nil"/>
              <w:left w:val="nil"/>
              <w:bottom w:val="nil"/>
            </w:tcBorders>
          </w:tcPr>
          <w:p w14:paraId="787F2912" w14:textId="77777777" w:rsidR="004F7A79" w:rsidRDefault="00F0023B"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7" w:author="MCT" w:date="2023-02-13T09:46:00Z"/>
                <w:sz w:val="18"/>
                <w:szCs w:val="18"/>
              </w:rPr>
            </w:pPr>
            <w:ins w:id="8" w:author="MCT" w:date="2023-05-03T13:21:00Z">
              <w:r>
                <w:rPr>
                  <w:sz w:val="18"/>
                  <w:szCs w:val="18"/>
                </w:rPr>
                <w:t>November 11, 2024</w:t>
              </w:r>
            </w:ins>
          </w:p>
          <w:p w14:paraId="41579A97" w14:textId="77777777" w:rsidR="004F7A79" w:rsidRDefault="004F7A79"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9" w:author="MCT" w:date="2023-02-13T09:46:00Z"/>
                <w:sz w:val="18"/>
                <w:szCs w:val="18"/>
              </w:rPr>
            </w:pPr>
            <w:ins w:id="10" w:author="MCT" w:date="2023-02-13T09:46:00Z">
              <w:r>
                <w:rPr>
                  <w:sz w:val="18"/>
                  <w:szCs w:val="18"/>
                </w:rPr>
                <w:t>Version 5.0</w:t>
              </w:r>
            </w:ins>
          </w:p>
          <w:p w14:paraId="58D260DB" w14:textId="77777777" w:rsidR="004F7A79" w:rsidRDefault="004F7A79" w:rsidP="00423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1" w:author="MCT" w:date="2023-02-13T09:46:00Z"/>
                <w:sz w:val="18"/>
                <w:szCs w:val="18"/>
              </w:rPr>
            </w:pPr>
          </w:p>
        </w:tc>
        <w:tc>
          <w:tcPr>
            <w:tcW w:w="180" w:type="dxa"/>
            <w:tcBorders>
              <w:top w:val="nil"/>
              <w:left w:val="nil"/>
              <w:bottom w:val="nil"/>
              <w:right w:val="nil"/>
            </w:tcBorders>
          </w:tcPr>
          <w:p w14:paraId="19DA8EC6" w14:textId="77777777" w:rsidR="004F7A79" w:rsidRPr="003B705C" w:rsidRDefault="004F7A79" w:rsidP="00423C5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12" w:author="MCT" w:date="2023-02-13T09:46:00Z"/>
                <w:bCs/>
                <w:sz w:val="18"/>
                <w:szCs w:val="18"/>
              </w:rPr>
            </w:pPr>
          </w:p>
        </w:tc>
        <w:tc>
          <w:tcPr>
            <w:tcW w:w="8100" w:type="dxa"/>
            <w:tcBorders>
              <w:top w:val="nil"/>
              <w:left w:val="nil"/>
              <w:bottom w:val="nil"/>
              <w:right w:val="nil"/>
            </w:tcBorders>
          </w:tcPr>
          <w:p w14:paraId="70A3F3E7" w14:textId="77777777" w:rsidR="00F0023B" w:rsidRDefault="00F0023B" w:rsidP="00F0023B">
            <w:pPr>
              <w:rPr>
                <w:ins w:id="13" w:author="MCT" w:date="2023-05-03T13:21:00Z"/>
                <w:sz w:val="18"/>
                <w:szCs w:val="18"/>
              </w:rPr>
            </w:pPr>
            <w:ins w:id="14" w:author="MCT" w:date="2023-05-03T13:21:00Z">
              <w:r>
                <w:rPr>
                  <w:sz w:val="18"/>
                  <w:szCs w:val="18"/>
                </w:rPr>
                <w:t>No changes for Texas SET 5.0</w:t>
              </w:r>
            </w:ins>
          </w:p>
          <w:p w14:paraId="5CD0EB0A" w14:textId="77777777" w:rsidR="004F7A79" w:rsidRDefault="004F7A79" w:rsidP="00423C53">
            <w:pPr>
              <w:rPr>
                <w:ins w:id="15" w:author="MCT" w:date="2023-02-13T09:46:00Z"/>
                <w:sz w:val="18"/>
                <w:szCs w:val="18"/>
              </w:rPr>
            </w:pPr>
          </w:p>
        </w:tc>
      </w:tr>
    </w:tbl>
    <w:p w14:paraId="03E1C252" w14:textId="77777777" w:rsidR="00302E4D" w:rsidRDefault="00302E4D">
      <w:pPr>
        <w:tabs>
          <w:tab w:val="right" w:pos="1800"/>
          <w:tab w:val="left" w:pos="2160"/>
        </w:tabs>
        <w:ind w:left="2160" w:hanging="2160"/>
      </w:pPr>
    </w:p>
    <w:p w14:paraId="06E88102" w14:textId="77777777" w:rsidR="00DF1C18" w:rsidRDefault="00302E4D" w:rsidP="00DF1C18">
      <w:pPr>
        <w:pStyle w:val="NoSpacing"/>
        <w:rPr>
          <w:snapToGrid w:val="0"/>
        </w:rPr>
      </w:pPr>
      <w:r>
        <w:rPr>
          <w:b/>
          <w:bCs/>
          <w:snapToGrid w:val="0"/>
          <w:sz w:val="48"/>
          <w:szCs w:val="48"/>
        </w:rPr>
        <w:br w:type="page"/>
      </w:r>
      <w:r w:rsidR="00B1167F">
        <w:lastRenderedPageBreak/>
        <w:t xml:space="preserve"> </w:t>
      </w:r>
      <w:r w:rsidR="00283C79">
        <w:rPr>
          <w:snapToGrid w:val="0"/>
        </w:rPr>
        <w:t>650_04 Example #1 of 5</w:t>
      </w:r>
    </w:p>
    <w:p w14:paraId="20A9EC91" w14:textId="77777777" w:rsidR="00DF1C18" w:rsidRDefault="00B412D5" w:rsidP="00DF1C18">
      <w:pPr>
        <w:pStyle w:val="NoSpacing"/>
        <w:rPr>
          <w:snapToGrid w:val="0"/>
        </w:rPr>
      </w:pPr>
      <w:r w:rsidRPr="00B412D5">
        <w:rPr>
          <w:snapToGrid w:val="0"/>
        </w:rPr>
        <w:t>Planned or Unplanned Outage Notification</w:t>
      </w:r>
      <w:r w:rsidR="00283C79" w:rsidRPr="00283C79">
        <w:rPr>
          <w:snapToGrid w:val="0"/>
        </w:rPr>
        <w:t>- TDSP to CR</w:t>
      </w:r>
    </w:p>
    <w:tbl>
      <w:tblPr>
        <w:tblW w:w="9140" w:type="dxa"/>
        <w:tblInd w:w="93" w:type="dxa"/>
        <w:tblLook w:val="04A0" w:firstRow="1" w:lastRow="0" w:firstColumn="1" w:lastColumn="0" w:noHBand="0" w:noVBand="1"/>
      </w:tblPr>
      <w:tblGrid>
        <w:gridCol w:w="268"/>
        <w:gridCol w:w="4226"/>
        <w:gridCol w:w="4646"/>
      </w:tblGrid>
      <w:tr w:rsidR="00B412D5" w:rsidRPr="00B412D5" w14:paraId="3FB16A4A" w14:textId="77777777" w:rsidTr="00B412D5">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1E52B0D" w14:textId="77777777" w:rsidR="00B412D5" w:rsidRPr="00B412D5" w:rsidRDefault="00B412D5" w:rsidP="00B412D5">
            <w:pPr>
              <w:autoSpaceDE/>
              <w:autoSpaceDN/>
              <w:jc w:val="center"/>
              <w:rPr>
                <w:rFonts w:ascii="Calibri" w:hAnsi="Calibri" w:cs="Calibri"/>
                <w:color w:val="000000"/>
                <w:sz w:val="22"/>
                <w:szCs w:val="22"/>
              </w:rPr>
            </w:pPr>
            <w:r w:rsidRPr="00B412D5">
              <w:rPr>
                <w:rFonts w:ascii="Calibri" w:hAnsi="Calibri" w:cs="Calibri"/>
                <w:color w:val="000000"/>
                <w:sz w:val="22"/>
                <w:szCs w:val="22"/>
              </w:rPr>
              <w:t xml:space="preserve">TDSP submits Planned or Unplanned Outage Notification </w:t>
            </w:r>
          </w:p>
        </w:tc>
      </w:tr>
      <w:tr w:rsidR="00B412D5" w:rsidRPr="00B412D5" w14:paraId="604B81F7" w14:textId="77777777" w:rsidTr="00B412D5">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4476730"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ST~650~000000001</w:t>
            </w:r>
          </w:p>
        </w:tc>
        <w:tc>
          <w:tcPr>
            <w:tcW w:w="4832" w:type="dxa"/>
            <w:tcBorders>
              <w:top w:val="nil"/>
              <w:left w:val="nil"/>
              <w:bottom w:val="single" w:sz="4" w:space="0" w:color="auto"/>
              <w:right w:val="single" w:sz="4" w:space="0" w:color="auto"/>
            </w:tcBorders>
            <w:shd w:val="clear" w:color="auto" w:fill="auto"/>
            <w:hideMark/>
          </w:tcPr>
          <w:p w14:paraId="124E48C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Transaction Type, Transaction Set Control Number</w:t>
            </w:r>
          </w:p>
        </w:tc>
      </w:tr>
      <w:tr w:rsidR="00B412D5" w:rsidRPr="00B412D5" w14:paraId="00FAC6B0" w14:textId="77777777" w:rsidTr="00B412D5">
        <w:trPr>
          <w:trHeight w:val="9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BC5C1FD"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BGN~13~200805101201001~20080510~~~~~S2</w:t>
            </w:r>
          </w:p>
        </w:tc>
        <w:tc>
          <w:tcPr>
            <w:tcW w:w="4832" w:type="dxa"/>
            <w:tcBorders>
              <w:top w:val="nil"/>
              <w:left w:val="nil"/>
              <w:bottom w:val="single" w:sz="4" w:space="0" w:color="auto"/>
              <w:right w:val="single" w:sz="4" w:space="0" w:color="auto"/>
            </w:tcBorders>
            <w:shd w:val="clear" w:color="auto" w:fill="auto"/>
            <w:hideMark/>
          </w:tcPr>
          <w:p w14:paraId="7CAFD7E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xml:space="preserve">Request, Unique Transaction Number, Transaction Date, Original Transaction ID, SET Transaction Number </w:t>
            </w:r>
          </w:p>
        </w:tc>
      </w:tr>
      <w:tr w:rsidR="00B412D5" w:rsidRPr="00B412D5" w14:paraId="1934D169" w14:textId="77777777" w:rsidTr="00B412D5">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FA4F48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N1~8S~TDSP NAME~1~009876543~~41</w:t>
            </w:r>
          </w:p>
        </w:tc>
        <w:tc>
          <w:tcPr>
            <w:tcW w:w="4832" w:type="dxa"/>
            <w:tcBorders>
              <w:top w:val="nil"/>
              <w:left w:val="nil"/>
              <w:bottom w:val="single" w:sz="4" w:space="0" w:color="auto"/>
              <w:right w:val="single" w:sz="4" w:space="0" w:color="auto"/>
            </w:tcBorders>
            <w:shd w:val="clear" w:color="auto" w:fill="auto"/>
            <w:hideMark/>
          </w:tcPr>
          <w:p w14:paraId="6645A76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TDSP Name, DUNS Number, Sender</w:t>
            </w:r>
          </w:p>
        </w:tc>
      </w:tr>
      <w:tr w:rsidR="00B412D5" w:rsidRPr="00B412D5" w14:paraId="52E4744C" w14:textId="77777777" w:rsidTr="00B412D5">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A526BF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N1~SJ~CR NAME~1~987654321~~40</w:t>
            </w:r>
          </w:p>
        </w:tc>
        <w:tc>
          <w:tcPr>
            <w:tcW w:w="4832" w:type="dxa"/>
            <w:tcBorders>
              <w:top w:val="nil"/>
              <w:left w:val="nil"/>
              <w:bottom w:val="single" w:sz="4" w:space="0" w:color="auto"/>
              <w:right w:val="single" w:sz="4" w:space="0" w:color="auto"/>
            </w:tcBorders>
            <w:shd w:val="clear" w:color="auto" w:fill="auto"/>
            <w:hideMark/>
          </w:tcPr>
          <w:p w14:paraId="670556E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CR Name, DUNS Number, Receiver</w:t>
            </w:r>
          </w:p>
        </w:tc>
      </w:tr>
      <w:tr w:rsidR="00B412D5" w:rsidRPr="00B412D5" w14:paraId="04960C07" w14:textId="77777777" w:rsidTr="00B412D5">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14E7C46"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HL~1~~EV~0</w:t>
            </w:r>
          </w:p>
        </w:tc>
        <w:tc>
          <w:tcPr>
            <w:tcW w:w="4832" w:type="dxa"/>
            <w:tcBorders>
              <w:top w:val="nil"/>
              <w:left w:val="nil"/>
              <w:bottom w:val="single" w:sz="4" w:space="0" w:color="auto"/>
              <w:right w:val="single" w:sz="4" w:space="0" w:color="auto"/>
            </w:tcBorders>
            <w:shd w:val="clear" w:color="auto" w:fill="auto"/>
            <w:hideMark/>
          </w:tcPr>
          <w:p w14:paraId="5B025C26"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Service Order Level Information</w:t>
            </w:r>
          </w:p>
        </w:tc>
      </w:tr>
      <w:tr w:rsidR="00B412D5" w:rsidRPr="00B412D5" w14:paraId="7F6BB3C5" w14:textId="77777777" w:rsidTr="00B412D5">
        <w:trPr>
          <w:trHeight w:val="300"/>
        </w:trPr>
        <w:tc>
          <w:tcPr>
            <w:tcW w:w="115" w:type="dxa"/>
            <w:tcBorders>
              <w:top w:val="nil"/>
              <w:left w:val="nil"/>
              <w:bottom w:val="nil"/>
              <w:right w:val="single" w:sz="4" w:space="0" w:color="auto"/>
            </w:tcBorders>
            <w:shd w:val="clear" w:color="auto" w:fill="auto"/>
            <w:noWrap/>
            <w:hideMark/>
          </w:tcPr>
          <w:p w14:paraId="0B582371"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4F5450AF"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REF~5H~IN001</w:t>
            </w:r>
          </w:p>
        </w:tc>
        <w:tc>
          <w:tcPr>
            <w:tcW w:w="4832" w:type="dxa"/>
            <w:tcBorders>
              <w:top w:val="nil"/>
              <w:left w:val="nil"/>
              <w:bottom w:val="single" w:sz="4" w:space="0" w:color="auto"/>
              <w:right w:val="single" w:sz="4" w:space="0" w:color="auto"/>
            </w:tcBorders>
            <w:shd w:val="clear" w:color="auto" w:fill="auto"/>
            <w:hideMark/>
          </w:tcPr>
          <w:p w14:paraId="70A830F9"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Suspension Code</w:t>
            </w:r>
          </w:p>
        </w:tc>
      </w:tr>
      <w:tr w:rsidR="00B412D5" w:rsidRPr="00B412D5" w14:paraId="40F29E4C" w14:textId="77777777" w:rsidTr="00B412D5">
        <w:trPr>
          <w:trHeight w:val="300"/>
        </w:trPr>
        <w:tc>
          <w:tcPr>
            <w:tcW w:w="115" w:type="dxa"/>
            <w:tcBorders>
              <w:top w:val="nil"/>
              <w:left w:val="nil"/>
              <w:bottom w:val="nil"/>
              <w:right w:val="single" w:sz="4" w:space="0" w:color="auto"/>
            </w:tcBorders>
            <w:shd w:val="clear" w:color="auto" w:fill="auto"/>
            <w:noWrap/>
            <w:hideMark/>
          </w:tcPr>
          <w:p w14:paraId="61DC7B6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62765151"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REF~MG~G87654321</w:t>
            </w:r>
          </w:p>
        </w:tc>
        <w:tc>
          <w:tcPr>
            <w:tcW w:w="4832" w:type="dxa"/>
            <w:tcBorders>
              <w:top w:val="nil"/>
              <w:left w:val="nil"/>
              <w:bottom w:val="single" w:sz="4" w:space="0" w:color="auto"/>
              <w:right w:val="single" w:sz="4" w:space="0" w:color="auto"/>
            </w:tcBorders>
            <w:shd w:val="clear" w:color="auto" w:fill="auto"/>
            <w:hideMark/>
          </w:tcPr>
          <w:p w14:paraId="701A6DC9"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Meter Number</w:t>
            </w:r>
          </w:p>
        </w:tc>
      </w:tr>
      <w:tr w:rsidR="00B412D5" w:rsidRPr="00B412D5" w14:paraId="5824DEC3" w14:textId="77777777" w:rsidTr="00B412D5">
        <w:trPr>
          <w:trHeight w:val="300"/>
        </w:trPr>
        <w:tc>
          <w:tcPr>
            <w:tcW w:w="115" w:type="dxa"/>
            <w:tcBorders>
              <w:top w:val="nil"/>
              <w:left w:val="nil"/>
              <w:bottom w:val="nil"/>
              <w:right w:val="single" w:sz="4" w:space="0" w:color="auto"/>
            </w:tcBorders>
            <w:shd w:val="clear" w:color="auto" w:fill="auto"/>
            <w:noWrap/>
            <w:hideMark/>
          </w:tcPr>
          <w:p w14:paraId="36AFA134"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0AC80855"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REF~Q5~~12345678910111231</w:t>
            </w:r>
          </w:p>
        </w:tc>
        <w:tc>
          <w:tcPr>
            <w:tcW w:w="4832" w:type="dxa"/>
            <w:tcBorders>
              <w:top w:val="nil"/>
              <w:left w:val="nil"/>
              <w:bottom w:val="single" w:sz="4" w:space="0" w:color="auto"/>
              <w:right w:val="single" w:sz="4" w:space="0" w:color="auto"/>
            </w:tcBorders>
            <w:shd w:val="clear" w:color="auto" w:fill="auto"/>
            <w:hideMark/>
          </w:tcPr>
          <w:p w14:paraId="36F46073"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ESI ID</w:t>
            </w:r>
          </w:p>
        </w:tc>
      </w:tr>
      <w:tr w:rsidR="00B412D5" w:rsidRPr="00B412D5" w14:paraId="6272CF25" w14:textId="77777777" w:rsidTr="00B412D5">
        <w:trPr>
          <w:trHeight w:val="300"/>
        </w:trPr>
        <w:tc>
          <w:tcPr>
            <w:tcW w:w="115" w:type="dxa"/>
            <w:tcBorders>
              <w:top w:val="nil"/>
              <w:left w:val="nil"/>
              <w:bottom w:val="nil"/>
              <w:right w:val="single" w:sz="4" w:space="0" w:color="auto"/>
            </w:tcBorders>
            <w:shd w:val="clear" w:color="auto" w:fill="auto"/>
            <w:noWrap/>
            <w:hideMark/>
          </w:tcPr>
          <w:p w14:paraId="1982C784"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492CE34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REF~SU~N</w:t>
            </w:r>
          </w:p>
        </w:tc>
        <w:tc>
          <w:tcPr>
            <w:tcW w:w="4832" w:type="dxa"/>
            <w:tcBorders>
              <w:top w:val="nil"/>
              <w:left w:val="nil"/>
              <w:bottom w:val="single" w:sz="4" w:space="0" w:color="auto"/>
              <w:right w:val="single" w:sz="4" w:space="0" w:color="auto"/>
            </w:tcBorders>
            <w:shd w:val="clear" w:color="auto" w:fill="auto"/>
            <w:hideMark/>
          </w:tcPr>
          <w:p w14:paraId="5A17E9D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Special Needs Indicator</w:t>
            </w:r>
          </w:p>
        </w:tc>
      </w:tr>
      <w:tr w:rsidR="00B412D5" w:rsidRPr="00B412D5" w14:paraId="0BC6C475" w14:textId="77777777" w:rsidTr="00B412D5">
        <w:trPr>
          <w:trHeight w:val="300"/>
        </w:trPr>
        <w:tc>
          <w:tcPr>
            <w:tcW w:w="115" w:type="dxa"/>
            <w:tcBorders>
              <w:top w:val="nil"/>
              <w:left w:val="nil"/>
              <w:bottom w:val="nil"/>
              <w:right w:val="single" w:sz="4" w:space="0" w:color="auto"/>
            </w:tcBorders>
            <w:shd w:val="clear" w:color="auto" w:fill="auto"/>
            <w:noWrap/>
            <w:hideMark/>
          </w:tcPr>
          <w:p w14:paraId="6981A9D0"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2E5C7591"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DTM~139~20090310~03000000</w:t>
            </w:r>
          </w:p>
        </w:tc>
        <w:tc>
          <w:tcPr>
            <w:tcW w:w="4832" w:type="dxa"/>
            <w:tcBorders>
              <w:top w:val="nil"/>
              <w:left w:val="nil"/>
              <w:bottom w:val="single" w:sz="4" w:space="0" w:color="auto"/>
              <w:right w:val="single" w:sz="4" w:space="0" w:color="auto"/>
            </w:tcBorders>
            <w:shd w:val="clear" w:color="auto" w:fill="auto"/>
            <w:hideMark/>
          </w:tcPr>
          <w:p w14:paraId="2C170FD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Estimated Restoration Date/time</w:t>
            </w:r>
          </w:p>
        </w:tc>
      </w:tr>
      <w:tr w:rsidR="00B412D5" w:rsidRPr="00B412D5" w14:paraId="47E3F351" w14:textId="77777777" w:rsidTr="00B412D5">
        <w:trPr>
          <w:trHeight w:val="300"/>
        </w:trPr>
        <w:tc>
          <w:tcPr>
            <w:tcW w:w="115" w:type="dxa"/>
            <w:tcBorders>
              <w:top w:val="nil"/>
              <w:left w:val="nil"/>
              <w:bottom w:val="nil"/>
              <w:right w:val="single" w:sz="4" w:space="0" w:color="auto"/>
            </w:tcBorders>
            <w:shd w:val="clear" w:color="auto" w:fill="auto"/>
            <w:noWrap/>
            <w:hideMark/>
          </w:tcPr>
          <w:p w14:paraId="636B75D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2C93F7C5"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DTM~215~20090310~0118</w:t>
            </w:r>
          </w:p>
        </w:tc>
        <w:tc>
          <w:tcPr>
            <w:tcW w:w="4832" w:type="dxa"/>
            <w:tcBorders>
              <w:top w:val="nil"/>
              <w:left w:val="nil"/>
              <w:bottom w:val="single" w:sz="4" w:space="0" w:color="auto"/>
              <w:right w:val="single" w:sz="4" w:space="0" w:color="auto"/>
            </w:tcBorders>
            <w:shd w:val="clear" w:color="auto" w:fill="auto"/>
            <w:hideMark/>
          </w:tcPr>
          <w:p w14:paraId="43950B6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Service Suspension Date/time</w:t>
            </w:r>
          </w:p>
        </w:tc>
      </w:tr>
      <w:tr w:rsidR="00B412D5" w:rsidRPr="00B412D5" w14:paraId="38958200" w14:textId="77777777" w:rsidTr="00B412D5">
        <w:trPr>
          <w:trHeight w:val="300"/>
        </w:trPr>
        <w:tc>
          <w:tcPr>
            <w:tcW w:w="115" w:type="dxa"/>
            <w:tcBorders>
              <w:top w:val="nil"/>
              <w:left w:val="nil"/>
              <w:bottom w:val="nil"/>
              <w:right w:val="single" w:sz="4" w:space="0" w:color="auto"/>
            </w:tcBorders>
            <w:shd w:val="clear" w:color="auto" w:fill="auto"/>
            <w:noWrap/>
            <w:hideMark/>
          </w:tcPr>
          <w:p w14:paraId="0EFA5667"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34D15714"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YNQ~7K~N</w:t>
            </w:r>
          </w:p>
        </w:tc>
        <w:tc>
          <w:tcPr>
            <w:tcW w:w="4832" w:type="dxa"/>
            <w:tcBorders>
              <w:top w:val="nil"/>
              <w:left w:val="nil"/>
              <w:bottom w:val="single" w:sz="4" w:space="0" w:color="auto"/>
              <w:right w:val="single" w:sz="4" w:space="0" w:color="auto"/>
            </w:tcBorders>
            <w:shd w:val="clear" w:color="auto" w:fill="auto"/>
            <w:hideMark/>
          </w:tcPr>
          <w:p w14:paraId="5E0673CE"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Customer repair not required</w:t>
            </w:r>
          </w:p>
        </w:tc>
      </w:tr>
      <w:tr w:rsidR="00B412D5" w:rsidRPr="00B412D5" w14:paraId="4A5A3A60" w14:textId="77777777" w:rsidTr="00B412D5">
        <w:trPr>
          <w:trHeight w:val="300"/>
        </w:trPr>
        <w:tc>
          <w:tcPr>
            <w:tcW w:w="115" w:type="dxa"/>
            <w:tcBorders>
              <w:top w:val="nil"/>
              <w:left w:val="nil"/>
              <w:bottom w:val="nil"/>
              <w:right w:val="single" w:sz="4" w:space="0" w:color="auto"/>
            </w:tcBorders>
            <w:shd w:val="clear" w:color="auto" w:fill="auto"/>
            <w:noWrap/>
            <w:hideMark/>
          </w:tcPr>
          <w:p w14:paraId="5AA8FD8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2012575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YNQ~5U~N</w:t>
            </w:r>
          </w:p>
        </w:tc>
        <w:tc>
          <w:tcPr>
            <w:tcW w:w="4832" w:type="dxa"/>
            <w:tcBorders>
              <w:top w:val="nil"/>
              <w:left w:val="nil"/>
              <w:bottom w:val="single" w:sz="4" w:space="0" w:color="auto"/>
              <w:right w:val="single" w:sz="4" w:space="0" w:color="auto"/>
            </w:tcBorders>
            <w:shd w:val="clear" w:color="auto" w:fill="auto"/>
            <w:hideMark/>
          </w:tcPr>
          <w:p w14:paraId="7AAC9843"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No intermittent interruption of service</w:t>
            </w:r>
          </w:p>
        </w:tc>
      </w:tr>
      <w:tr w:rsidR="00B412D5" w:rsidRPr="00B412D5" w14:paraId="77C7935D" w14:textId="77777777" w:rsidTr="00B412D5">
        <w:trPr>
          <w:trHeight w:val="300"/>
        </w:trPr>
        <w:tc>
          <w:tcPr>
            <w:tcW w:w="115" w:type="dxa"/>
            <w:tcBorders>
              <w:top w:val="nil"/>
              <w:left w:val="nil"/>
              <w:bottom w:val="nil"/>
              <w:right w:val="single" w:sz="4" w:space="0" w:color="auto"/>
            </w:tcBorders>
            <w:shd w:val="clear" w:color="auto" w:fill="auto"/>
            <w:noWrap/>
            <w:hideMark/>
          </w:tcPr>
          <w:p w14:paraId="027E4E6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 </w:t>
            </w:r>
          </w:p>
        </w:tc>
        <w:tc>
          <w:tcPr>
            <w:tcW w:w="4193" w:type="dxa"/>
            <w:tcBorders>
              <w:top w:val="single" w:sz="4" w:space="0" w:color="auto"/>
              <w:left w:val="nil"/>
              <w:bottom w:val="single" w:sz="4" w:space="0" w:color="auto"/>
              <w:right w:val="single" w:sz="4" w:space="0" w:color="000000"/>
            </w:tcBorders>
            <w:shd w:val="clear" w:color="auto" w:fill="auto"/>
            <w:noWrap/>
            <w:hideMark/>
          </w:tcPr>
          <w:p w14:paraId="429314AB"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YNQ~OT~Y</w:t>
            </w:r>
          </w:p>
        </w:tc>
        <w:tc>
          <w:tcPr>
            <w:tcW w:w="4832" w:type="dxa"/>
            <w:tcBorders>
              <w:top w:val="nil"/>
              <w:left w:val="nil"/>
              <w:bottom w:val="single" w:sz="4" w:space="0" w:color="auto"/>
              <w:right w:val="single" w:sz="4" w:space="0" w:color="auto"/>
            </w:tcBorders>
            <w:shd w:val="clear" w:color="auto" w:fill="auto"/>
            <w:hideMark/>
          </w:tcPr>
          <w:p w14:paraId="1F8CCE00"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Area Outage Yes</w:t>
            </w:r>
          </w:p>
        </w:tc>
      </w:tr>
      <w:tr w:rsidR="00B412D5" w:rsidRPr="00B412D5" w14:paraId="4B67557D" w14:textId="77777777" w:rsidTr="00B412D5">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E6D4DEC"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SE~15~000000001</w:t>
            </w:r>
          </w:p>
        </w:tc>
        <w:tc>
          <w:tcPr>
            <w:tcW w:w="4832" w:type="dxa"/>
            <w:tcBorders>
              <w:top w:val="nil"/>
              <w:left w:val="nil"/>
              <w:bottom w:val="single" w:sz="4" w:space="0" w:color="auto"/>
              <w:right w:val="single" w:sz="4" w:space="0" w:color="auto"/>
            </w:tcBorders>
            <w:shd w:val="clear" w:color="auto" w:fill="auto"/>
            <w:hideMark/>
          </w:tcPr>
          <w:p w14:paraId="02532962" w14:textId="77777777" w:rsidR="00B412D5" w:rsidRPr="00B412D5" w:rsidRDefault="00B412D5" w:rsidP="00B412D5">
            <w:pPr>
              <w:autoSpaceDE/>
              <w:autoSpaceDN/>
              <w:rPr>
                <w:rFonts w:ascii="Calibri" w:hAnsi="Calibri" w:cs="Calibri"/>
                <w:color w:val="000000"/>
                <w:sz w:val="22"/>
                <w:szCs w:val="22"/>
              </w:rPr>
            </w:pPr>
            <w:r w:rsidRPr="00B412D5">
              <w:rPr>
                <w:rFonts w:ascii="Calibri" w:hAnsi="Calibri" w:cs="Calibri"/>
                <w:color w:val="000000"/>
                <w:sz w:val="22"/>
                <w:szCs w:val="22"/>
              </w:rPr>
              <w:t>Number of Segments, Transaction Set Control Number</w:t>
            </w:r>
          </w:p>
        </w:tc>
      </w:tr>
    </w:tbl>
    <w:p w14:paraId="564781CA" w14:textId="77777777" w:rsidR="00B412D5" w:rsidRDefault="00B412D5" w:rsidP="00DF1C18">
      <w:pPr>
        <w:pStyle w:val="NoSpacing"/>
        <w:rPr>
          <w:snapToGrid w:val="0"/>
        </w:rPr>
      </w:pPr>
    </w:p>
    <w:p w14:paraId="104B0A03" w14:textId="77777777" w:rsidR="00283C79" w:rsidRDefault="00283C79" w:rsidP="00DF1C18">
      <w:pPr>
        <w:pStyle w:val="NoSpacing"/>
        <w:rPr>
          <w:snapToGrid w:val="0"/>
        </w:rPr>
      </w:pPr>
    </w:p>
    <w:p w14:paraId="29CBD096" w14:textId="77777777" w:rsidR="00DF1C18" w:rsidRDefault="00283C79" w:rsidP="00DF1C18">
      <w:pPr>
        <w:pStyle w:val="NoSpacing"/>
        <w:rPr>
          <w:snapToGrid w:val="0"/>
        </w:rPr>
      </w:pPr>
      <w:r>
        <w:rPr>
          <w:snapToGrid w:val="0"/>
        </w:rPr>
        <w:br w:type="page"/>
      </w:r>
    </w:p>
    <w:p w14:paraId="0B0DC683" w14:textId="77777777" w:rsidR="00DF1C18" w:rsidRDefault="00283C79" w:rsidP="00DF1C18">
      <w:pPr>
        <w:pStyle w:val="NoSpacing"/>
        <w:rPr>
          <w:snapToGrid w:val="0"/>
        </w:rPr>
      </w:pPr>
      <w:r>
        <w:rPr>
          <w:snapToGrid w:val="0"/>
        </w:rPr>
        <w:t>650_04 Example #2 of 5</w:t>
      </w:r>
    </w:p>
    <w:p w14:paraId="2A855606" w14:textId="77777777" w:rsidR="00DF1C18" w:rsidRDefault="00283C79" w:rsidP="00DF1C18">
      <w:pPr>
        <w:pStyle w:val="NoSpacing"/>
        <w:rPr>
          <w:snapToGrid w:val="0"/>
        </w:rPr>
      </w:pPr>
      <w:r w:rsidRPr="00283C79">
        <w:rPr>
          <w:snapToGrid w:val="0"/>
        </w:rPr>
        <w:t>Permanent Suspension of Services - TDSP to CR</w:t>
      </w:r>
    </w:p>
    <w:tbl>
      <w:tblPr>
        <w:tblW w:w="9140" w:type="dxa"/>
        <w:tblInd w:w="93" w:type="dxa"/>
        <w:tblLook w:val="04A0" w:firstRow="1" w:lastRow="0" w:firstColumn="1" w:lastColumn="0" w:noHBand="0" w:noVBand="1"/>
      </w:tblPr>
      <w:tblGrid>
        <w:gridCol w:w="268"/>
        <w:gridCol w:w="4244"/>
        <w:gridCol w:w="4628"/>
      </w:tblGrid>
      <w:tr w:rsidR="0098750D" w:rsidRPr="0098750D" w14:paraId="753F688E" w14:textId="77777777" w:rsidTr="0098750D">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841F421" w14:textId="77777777" w:rsidR="0098750D" w:rsidRPr="0098750D" w:rsidRDefault="0098750D" w:rsidP="0098750D">
            <w:pPr>
              <w:autoSpaceDE/>
              <w:autoSpaceDN/>
              <w:jc w:val="center"/>
              <w:rPr>
                <w:rFonts w:ascii="Calibri" w:hAnsi="Calibri" w:cs="Calibri"/>
                <w:color w:val="000000"/>
                <w:sz w:val="22"/>
                <w:szCs w:val="22"/>
              </w:rPr>
            </w:pPr>
            <w:r w:rsidRPr="0098750D">
              <w:rPr>
                <w:rFonts w:ascii="Calibri" w:hAnsi="Calibri" w:cs="Calibri"/>
                <w:color w:val="000000"/>
                <w:sz w:val="22"/>
                <w:szCs w:val="22"/>
              </w:rPr>
              <w:t>TDSP submits Planned or Unplanned Outage Notification with Permanent Suspension</w:t>
            </w:r>
          </w:p>
        </w:tc>
      </w:tr>
      <w:tr w:rsidR="0098750D" w:rsidRPr="0098750D" w14:paraId="0B9C86F2" w14:textId="77777777" w:rsidTr="0098750D">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9B163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814" w:type="dxa"/>
            <w:tcBorders>
              <w:top w:val="nil"/>
              <w:left w:val="nil"/>
              <w:bottom w:val="single" w:sz="4" w:space="0" w:color="auto"/>
              <w:right w:val="single" w:sz="4" w:space="0" w:color="auto"/>
            </w:tcBorders>
            <w:shd w:val="clear" w:color="auto" w:fill="auto"/>
            <w:hideMark/>
          </w:tcPr>
          <w:p w14:paraId="04B0BF0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16C93C57" w14:textId="77777777" w:rsidTr="0098750D">
        <w:trPr>
          <w:trHeight w:val="9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EF1B5E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BGN~13~200805101201001~20080510~~~~~R8</w:t>
            </w:r>
          </w:p>
        </w:tc>
        <w:tc>
          <w:tcPr>
            <w:tcW w:w="4814" w:type="dxa"/>
            <w:tcBorders>
              <w:top w:val="nil"/>
              <w:left w:val="nil"/>
              <w:bottom w:val="single" w:sz="4" w:space="0" w:color="auto"/>
              <w:right w:val="single" w:sz="4" w:space="0" w:color="auto"/>
            </w:tcBorders>
            <w:shd w:val="clear" w:color="auto" w:fill="auto"/>
            <w:hideMark/>
          </w:tcPr>
          <w:p w14:paraId="69DB228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2E610200"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11C832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N1~8S~TDSP NAME~1~009876543~~41</w:t>
            </w:r>
          </w:p>
        </w:tc>
        <w:tc>
          <w:tcPr>
            <w:tcW w:w="4814" w:type="dxa"/>
            <w:tcBorders>
              <w:top w:val="nil"/>
              <w:left w:val="nil"/>
              <w:bottom w:val="single" w:sz="4" w:space="0" w:color="auto"/>
              <w:right w:val="single" w:sz="4" w:space="0" w:color="auto"/>
            </w:tcBorders>
            <w:shd w:val="clear" w:color="auto" w:fill="auto"/>
            <w:hideMark/>
          </w:tcPr>
          <w:p w14:paraId="7DE0A68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1FB6779F"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A96912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N1~SJ~CR NAME~1~987654321~~40</w:t>
            </w:r>
          </w:p>
        </w:tc>
        <w:tc>
          <w:tcPr>
            <w:tcW w:w="4814" w:type="dxa"/>
            <w:tcBorders>
              <w:top w:val="nil"/>
              <w:left w:val="nil"/>
              <w:bottom w:val="single" w:sz="4" w:space="0" w:color="auto"/>
              <w:right w:val="single" w:sz="4" w:space="0" w:color="auto"/>
            </w:tcBorders>
            <w:shd w:val="clear" w:color="auto" w:fill="auto"/>
            <w:hideMark/>
          </w:tcPr>
          <w:p w14:paraId="5D4AF56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34154E6B"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617CF8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814" w:type="dxa"/>
            <w:tcBorders>
              <w:top w:val="nil"/>
              <w:left w:val="nil"/>
              <w:bottom w:val="single" w:sz="4" w:space="0" w:color="auto"/>
              <w:right w:val="single" w:sz="4" w:space="0" w:color="auto"/>
            </w:tcBorders>
            <w:shd w:val="clear" w:color="auto" w:fill="auto"/>
            <w:hideMark/>
          </w:tcPr>
          <w:p w14:paraId="4A8038F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61006B8A" w14:textId="77777777" w:rsidTr="0098750D">
        <w:trPr>
          <w:trHeight w:val="300"/>
        </w:trPr>
        <w:tc>
          <w:tcPr>
            <w:tcW w:w="119" w:type="dxa"/>
            <w:tcBorders>
              <w:top w:val="nil"/>
              <w:left w:val="nil"/>
              <w:bottom w:val="nil"/>
              <w:right w:val="single" w:sz="4" w:space="0" w:color="auto"/>
            </w:tcBorders>
            <w:shd w:val="clear" w:color="auto" w:fill="auto"/>
            <w:noWrap/>
            <w:hideMark/>
          </w:tcPr>
          <w:p w14:paraId="306E22A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07" w:type="dxa"/>
            <w:tcBorders>
              <w:top w:val="single" w:sz="4" w:space="0" w:color="auto"/>
              <w:left w:val="nil"/>
              <w:bottom w:val="single" w:sz="4" w:space="0" w:color="auto"/>
              <w:right w:val="single" w:sz="4" w:space="0" w:color="000000"/>
            </w:tcBorders>
            <w:shd w:val="clear" w:color="auto" w:fill="auto"/>
            <w:noWrap/>
            <w:hideMark/>
          </w:tcPr>
          <w:p w14:paraId="0C3555D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REF~5H~FA001</w:t>
            </w:r>
          </w:p>
        </w:tc>
        <w:tc>
          <w:tcPr>
            <w:tcW w:w="4814" w:type="dxa"/>
            <w:tcBorders>
              <w:top w:val="nil"/>
              <w:left w:val="nil"/>
              <w:bottom w:val="single" w:sz="4" w:space="0" w:color="auto"/>
              <w:right w:val="single" w:sz="4" w:space="0" w:color="auto"/>
            </w:tcBorders>
            <w:shd w:val="clear" w:color="auto" w:fill="auto"/>
            <w:hideMark/>
          </w:tcPr>
          <w:p w14:paraId="7529D5E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Dangerous Condition Purpose Code</w:t>
            </w:r>
          </w:p>
        </w:tc>
      </w:tr>
      <w:tr w:rsidR="0098750D" w:rsidRPr="0098750D" w14:paraId="2A13075A" w14:textId="77777777" w:rsidTr="0098750D">
        <w:trPr>
          <w:trHeight w:val="300"/>
        </w:trPr>
        <w:tc>
          <w:tcPr>
            <w:tcW w:w="119" w:type="dxa"/>
            <w:tcBorders>
              <w:top w:val="nil"/>
              <w:left w:val="nil"/>
              <w:bottom w:val="nil"/>
              <w:right w:val="single" w:sz="4" w:space="0" w:color="auto"/>
            </w:tcBorders>
            <w:shd w:val="clear" w:color="auto" w:fill="auto"/>
            <w:noWrap/>
            <w:hideMark/>
          </w:tcPr>
          <w:p w14:paraId="682A7EF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07" w:type="dxa"/>
            <w:tcBorders>
              <w:top w:val="single" w:sz="4" w:space="0" w:color="auto"/>
              <w:left w:val="nil"/>
              <w:bottom w:val="single" w:sz="4" w:space="0" w:color="auto"/>
              <w:right w:val="single" w:sz="4" w:space="0" w:color="000000"/>
            </w:tcBorders>
            <w:shd w:val="clear" w:color="auto" w:fill="auto"/>
            <w:noWrap/>
            <w:hideMark/>
          </w:tcPr>
          <w:p w14:paraId="415506B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814" w:type="dxa"/>
            <w:tcBorders>
              <w:top w:val="nil"/>
              <w:left w:val="nil"/>
              <w:bottom w:val="single" w:sz="4" w:space="0" w:color="auto"/>
              <w:right w:val="single" w:sz="4" w:space="0" w:color="auto"/>
            </w:tcBorders>
            <w:shd w:val="clear" w:color="auto" w:fill="auto"/>
            <w:hideMark/>
          </w:tcPr>
          <w:p w14:paraId="75F0986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2C499E3A" w14:textId="77777777" w:rsidTr="0098750D">
        <w:trPr>
          <w:trHeight w:val="300"/>
        </w:trPr>
        <w:tc>
          <w:tcPr>
            <w:tcW w:w="119" w:type="dxa"/>
            <w:tcBorders>
              <w:top w:val="nil"/>
              <w:left w:val="nil"/>
              <w:bottom w:val="nil"/>
              <w:right w:val="single" w:sz="4" w:space="0" w:color="auto"/>
            </w:tcBorders>
            <w:shd w:val="clear" w:color="auto" w:fill="auto"/>
            <w:noWrap/>
            <w:hideMark/>
          </w:tcPr>
          <w:p w14:paraId="370DC51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07" w:type="dxa"/>
            <w:tcBorders>
              <w:top w:val="single" w:sz="4" w:space="0" w:color="auto"/>
              <w:left w:val="nil"/>
              <w:bottom w:val="single" w:sz="4" w:space="0" w:color="auto"/>
              <w:right w:val="single" w:sz="4" w:space="0" w:color="000000"/>
            </w:tcBorders>
            <w:shd w:val="clear" w:color="auto" w:fill="auto"/>
            <w:noWrap/>
            <w:hideMark/>
          </w:tcPr>
          <w:p w14:paraId="264DC79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814" w:type="dxa"/>
            <w:tcBorders>
              <w:top w:val="nil"/>
              <w:left w:val="nil"/>
              <w:bottom w:val="single" w:sz="4" w:space="0" w:color="auto"/>
              <w:right w:val="single" w:sz="4" w:space="0" w:color="auto"/>
            </w:tcBorders>
            <w:shd w:val="clear" w:color="auto" w:fill="auto"/>
            <w:hideMark/>
          </w:tcPr>
          <w:p w14:paraId="10EE97F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78CD23ED" w14:textId="77777777" w:rsidTr="0098750D">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F47DE5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MTX~TRE~METER REMOVED PER FIELD</w:t>
            </w:r>
          </w:p>
        </w:tc>
        <w:tc>
          <w:tcPr>
            <w:tcW w:w="4814" w:type="dxa"/>
            <w:tcBorders>
              <w:top w:val="nil"/>
              <w:left w:val="nil"/>
              <w:bottom w:val="single" w:sz="4" w:space="0" w:color="auto"/>
              <w:right w:val="single" w:sz="4" w:space="0" w:color="auto"/>
            </w:tcBorders>
            <w:shd w:val="clear" w:color="auto" w:fill="auto"/>
            <w:hideMark/>
          </w:tcPr>
          <w:p w14:paraId="23290C6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Remarks for customer repair</w:t>
            </w:r>
          </w:p>
        </w:tc>
      </w:tr>
      <w:tr w:rsidR="0098750D" w:rsidRPr="0098750D" w14:paraId="6C2E47FD" w14:textId="77777777" w:rsidTr="0098750D">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0E845D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SE~10~000000001</w:t>
            </w:r>
          </w:p>
        </w:tc>
        <w:tc>
          <w:tcPr>
            <w:tcW w:w="4814" w:type="dxa"/>
            <w:tcBorders>
              <w:top w:val="nil"/>
              <w:left w:val="nil"/>
              <w:bottom w:val="single" w:sz="4" w:space="0" w:color="auto"/>
              <w:right w:val="single" w:sz="4" w:space="0" w:color="auto"/>
            </w:tcBorders>
            <w:shd w:val="clear" w:color="auto" w:fill="auto"/>
            <w:hideMark/>
          </w:tcPr>
          <w:p w14:paraId="19CD186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468C9891" w14:textId="77777777" w:rsidR="0098750D" w:rsidRDefault="0098750D" w:rsidP="00DF1C18">
      <w:pPr>
        <w:pStyle w:val="NoSpacing"/>
        <w:rPr>
          <w:snapToGrid w:val="0"/>
        </w:rPr>
      </w:pPr>
    </w:p>
    <w:p w14:paraId="1AC5BCA2" w14:textId="77777777" w:rsidR="00283C79" w:rsidRDefault="00283C79" w:rsidP="00DF1C18">
      <w:pPr>
        <w:pStyle w:val="NoSpacing"/>
        <w:rPr>
          <w:snapToGrid w:val="0"/>
        </w:rPr>
      </w:pPr>
    </w:p>
    <w:p w14:paraId="2EE2510B" w14:textId="77777777" w:rsidR="00DF1C18" w:rsidRDefault="00283C79" w:rsidP="00DF1C18">
      <w:pPr>
        <w:pStyle w:val="NoSpacing"/>
        <w:rPr>
          <w:snapToGrid w:val="0"/>
        </w:rPr>
      </w:pPr>
      <w:r>
        <w:rPr>
          <w:snapToGrid w:val="0"/>
        </w:rPr>
        <w:br w:type="page"/>
      </w:r>
    </w:p>
    <w:p w14:paraId="3B4BE3B2" w14:textId="77777777" w:rsidR="00DF1C18" w:rsidRDefault="00DF1C18" w:rsidP="00DF1C18">
      <w:pPr>
        <w:pStyle w:val="NoSpacing"/>
        <w:rPr>
          <w:snapToGrid w:val="0"/>
        </w:rPr>
      </w:pPr>
      <w:r>
        <w:rPr>
          <w:snapToGrid w:val="0"/>
        </w:rPr>
        <w:t>650_0</w:t>
      </w:r>
      <w:r w:rsidR="00283C79">
        <w:rPr>
          <w:snapToGrid w:val="0"/>
        </w:rPr>
        <w:t>4 Example #3 of 5</w:t>
      </w:r>
    </w:p>
    <w:p w14:paraId="696AEF31" w14:textId="77777777" w:rsidR="009B370D" w:rsidRDefault="00283C79" w:rsidP="00B1167F">
      <w:pPr>
        <w:rPr>
          <w:rFonts w:ascii="Calibri" w:eastAsia="Calibri" w:hAnsi="Calibri"/>
          <w:snapToGrid w:val="0"/>
          <w:sz w:val="22"/>
          <w:szCs w:val="22"/>
        </w:rPr>
      </w:pPr>
      <w:r w:rsidRPr="00283C79">
        <w:rPr>
          <w:rFonts w:ascii="Calibri" w:eastAsia="Calibri" w:hAnsi="Calibri"/>
          <w:snapToGrid w:val="0"/>
          <w:sz w:val="22"/>
          <w:szCs w:val="22"/>
        </w:rPr>
        <w:t xml:space="preserve">Suspension of Delivery Services - </w:t>
      </w:r>
      <w:del w:id="16" w:author="MCT" w:date="2023-02-14T08:38:00Z">
        <w:r w:rsidRPr="00283C79" w:rsidDel="00FE4E98">
          <w:rPr>
            <w:rFonts w:ascii="Calibri" w:eastAsia="Calibri" w:hAnsi="Calibri"/>
            <w:snapToGrid w:val="0"/>
            <w:sz w:val="22"/>
            <w:szCs w:val="22"/>
          </w:rPr>
          <w:delText xml:space="preserve">MCTDSP </w:delText>
        </w:r>
      </w:del>
      <w:ins w:id="17" w:author="MCT" w:date="2023-02-14T08:38:00Z">
        <w:r w:rsidR="00FE4E98">
          <w:rPr>
            <w:rFonts w:ascii="Calibri" w:eastAsia="Calibri" w:hAnsi="Calibri"/>
            <w:snapToGrid w:val="0"/>
            <w:sz w:val="22"/>
            <w:szCs w:val="22"/>
          </w:rPr>
          <w:t>MOU/EC TDSP</w:t>
        </w:r>
        <w:r w:rsidR="00FE4E98" w:rsidRPr="00283C79">
          <w:rPr>
            <w:rFonts w:ascii="Calibri" w:eastAsia="Calibri" w:hAnsi="Calibri"/>
            <w:snapToGrid w:val="0"/>
            <w:sz w:val="22"/>
            <w:szCs w:val="22"/>
          </w:rPr>
          <w:t xml:space="preserve"> </w:t>
        </w:r>
      </w:ins>
      <w:r w:rsidRPr="00283C79">
        <w:rPr>
          <w:rFonts w:ascii="Calibri" w:eastAsia="Calibri" w:hAnsi="Calibri"/>
          <w:snapToGrid w:val="0"/>
          <w:sz w:val="22"/>
          <w:szCs w:val="22"/>
        </w:rPr>
        <w:t>to CR</w:t>
      </w:r>
    </w:p>
    <w:tbl>
      <w:tblPr>
        <w:tblW w:w="9140" w:type="dxa"/>
        <w:tblInd w:w="93" w:type="dxa"/>
        <w:tblLook w:val="04A0" w:firstRow="1" w:lastRow="0" w:firstColumn="1" w:lastColumn="0" w:noHBand="0" w:noVBand="1"/>
      </w:tblPr>
      <w:tblGrid>
        <w:gridCol w:w="268"/>
        <w:gridCol w:w="4226"/>
        <w:gridCol w:w="4646"/>
      </w:tblGrid>
      <w:tr w:rsidR="0098750D" w:rsidRPr="0098750D" w14:paraId="79B3D30A" w14:textId="77777777" w:rsidTr="0098750D">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67083C" w14:textId="77777777" w:rsidR="0098750D" w:rsidRPr="0098750D" w:rsidRDefault="0098750D" w:rsidP="0098750D">
            <w:pPr>
              <w:autoSpaceDE/>
              <w:autoSpaceDN/>
              <w:jc w:val="center"/>
              <w:rPr>
                <w:rFonts w:ascii="Calibri" w:hAnsi="Calibri" w:cs="Calibri"/>
                <w:color w:val="000000"/>
                <w:sz w:val="22"/>
                <w:szCs w:val="22"/>
              </w:rPr>
            </w:pPr>
            <w:del w:id="18" w:author="MCT" w:date="2023-02-14T08:38:00Z">
              <w:r w:rsidRPr="0098750D" w:rsidDel="00FE4E98">
                <w:rPr>
                  <w:rFonts w:ascii="Calibri" w:hAnsi="Calibri" w:cs="Calibri"/>
                  <w:color w:val="000000"/>
                  <w:sz w:val="22"/>
                  <w:szCs w:val="22"/>
                </w:rPr>
                <w:delText>MC</w:delText>
              </w:r>
            </w:del>
            <w:ins w:id="19" w:author="MCT" w:date="2023-02-14T08:38:00Z">
              <w:r w:rsidR="00FE4E98">
                <w:rPr>
                  <w:rFonts w:ascii="Calibri" w:hAnsi="Calibri" w:cs="Calibri"/>
                  <w:color w:val="000000"/>
                  <w:sz w:val="22"/>
                  <w:szCs w:val="22"/>
                </w:rPr>
                <w:t xml:space="preserve">MOU/EC </w:t>
              </w:r>
            </w:ins>
            <w:r w:rsidRPr="0098750D">
              <w:rPr>
                <w:rFonts w:ascii="Calibri" w:hAnsi="Calibri" w:cs="Calibri"/>
                <w:color w:val="000000"/>
                <w:sz w:val="22"/>
                <w:szCs w:val="22"/>
              </w:rPr>
              <w:t xml:space="preserve">TDSP submits Planned or Unplanned Outage Notification </w:t>
            </w:r>
            <w:r w:rsidRPr="0098750D">
              <w:rPr>
                <w:rFonts w:ascii="Calibri" w:hAnsi="Calibri" w:cs="Calibri"/>
                <w:color w:val="000000"/>
                <w:sz w:val="22"/>
                <w:szCs w:val="22"/>
              </w:rPr>
              <w:br/>
              <w:t xml:space="preserve">(Permanent disconnect – CR must submit 814_24 MVO for ESI ID)  </w:t>
            </w:r>
          </w:p>
        </w:tc>
      </w:tr>
      <w:tr w:rsidR="0098750D" w:rsidRPr="0098750D" w14:paraId="11F8562D" w14:textId="77777777" w:rsidTr="0098750D">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2B4206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832" w:type="dxa"/>
            <w:tcBorders>
              <w:top w:val="nil"/>
              <w:left w:val="nil"/>
              <w:bottom w:val="single" w:sz="4" w:space="0" w:color="auto"/>
              <w:right w:val="single" w:sz="4" w:space="0" w:color="auto"/>
            </w:tcBorders>
            <w:shd w:val="clear" w:color="auto" w:fill="auto"/>
            <w:hideMark/>
          </w:tcPr>
          <w:p w14:paraId="534B7C9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58D46B0B" w14:textId="77777777" w:rsidTr="0098750D">
        <w:trPr>
          <w:trHeight w:val="9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F0EBD3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BGN~13~200805101201001~20080510~~~~~S2</w:t>
            </w:r>
          </w:p>
        </w:tc>
        <w:tc>
          <w:tcPr>
            <w:tcW w:w="4832" w:type="dxa"/>
            <w:tcBorders>
              <w:top w:val="nil"/>
              <w:left w:val="nil"/>
              <w:bottom w:val="single" w:sz="4" w:space="0" w:color="auto"/>
              <w:right w:val="single" w:sz="4" w:space="0" w:color="auto"/>
            </w:tcBorders>
            <w:shd w:val="clear" w:color="auto" w:fill="auto"/>
            <w:hideMark/>
          </w:tcPr>
          <w:p w14:paraId="737E8C2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6C9131B0" w14:textId="77777777" w:rsidTr="0098750D">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81B76F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N1~8S~MCTDSP NAME~1~009876543~~41</w:t>
            </w:r>
          </w:p>
        </w:tc>
        <w:tc>
          <w:tcPr>
            <w:tcW w:w="4832" w:type="dxa"/>
            <w:tcBorders>
              <w:top w:val="nil"/>
              <w:left w:val="nil"/>
              <w:bottom w:val="single" w:sz="4" w:space="0" w:color="auto"/>
              <w:right w:val="single" w:sz="4" w:space="0" w:color="auto"/>
            </w:tcBorders>
            <w:shd w:val="clear" w:color="auto" w:fill="auto"/>
            <w:hideMark/>
          </w:tcPr>
          <w:p w14:paraId="00AF9FC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3626BD15" w14:textId="77777777" w:rsidTr="0098750D">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92C271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N1~SJ~CR NAME~9~9876543211000~~40</w:t>
            </w:r>
          </w:p>
        </w:tc>
        <w:tc>
          <w:tcPr>
            <w:tcW w:w="4832" w:type="dxa"/>
            <w:tcBorders>
              <w:top w:val="nil"/>
              <w:left w:val="nil"/>
              <w:bottom w:val="single" w:sz="4" w:space="0" w:color="auto"/>
              <w:right w:val="single" w:sz="4" w:space="0" w:color="auto"/>
            </w:tcBorders>
            <w:shd w:val="clear" w:color="auto" w:fill="auto"/>
            <w:hideMark/>
          </w:tcPr>
          <w:p w14:paraId="4DE3C5C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034692BE" w14:textId="77777777" w:rsidTr="0098750D">
        <w:trPr>
          <w:trHeight w:val="3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30900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832" w:type="dxa"/>
            <w:tcBorders>
              <w:top w:val="nil"/>
              <w:left w:val="nil"/>
              <w:bottom w:val="single" w:sz="4" w:space="0" w:color="auto"/>
              <w:right w:val="single" w:sz="4" w:space="0" w:color="auto"/>
            </w:tcBorders>
            <w:shd w:val="clear" w:color="auto" w:fill="auto"/>
            <w:hideMark/>
          </w:tcPr>
          <w:p w14:paraId="6D12BF6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591F121C" w14:textId="77777777" w:rsidTr="0098750D">
        <w:trPr>
          <w:trHeight w:val="300"/>
        </w:trPr>
        <w:tc>
          <w:tcPr>
            <w:tcW w:w="118" w:type="dxa"/>
            <w:tcBorders>
              <w:top w:val="nil"/>
              <w:left w:val="nil"/>
              <w:bottom w:val="nil"/>
              <w:right w:val="single" w:sz="4" w:space="0" w:color="auto"/>
            </w:tcBorders>
            <w:shd w:val="clear" w:color="auto" w:fill="auto"/>
            <w:noWrap/>
            <w:hideMark/>
          </w:tcPr>
          <w:p w14:paraId="457823E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2D06BE4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REF~5H~CR002</w:t>
            </w:r>
          </w:p>
        </w:tc>
        <w:tc>
          <w:tcPr>
            <w:tcW w:w="4832" w:type="dxa"/>
            <w:tcBorders>
              <w:top w:val="nil"/>
              <w:left w:val="nil"/>
              <w:bottom w:val="single" w:sz="4" w:space="0" w:color="auto"/>
              <w:right w:val="single" w:sz="4" w:space="0" w:color="auto"/>
            </w:tcBorders>
            <w:shd w:val="clear" w:color="auto" w:fill="auto"/>
            <w:hideMark/>
          </w:tcPr>
          <w:p w14:paraId="76BD597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Customer Requested Permanent Disconnect</w:t>
            </w:r>
          </w:p>
        </w:tc>
      </w:tr>
      <w:tr w:rsidR="0098750D" w:rsidRPr="0098750D" w14:paraId="045D2D76" w14:textId="77777777" w:rsidTr="0098750D">
        <w:trPr>
          <w:trHeight w:val="300"/>
        </w:trPr>
        <w:tc>
          <w:tcPr>
            <w:tcW w:w="118" w:type="dxa"/>
            <w:tcBorders>
              <w:top w:val="nil"/>
              <w:left w:val="nil"/>
              <w:bottom w:val="nil"/>
              <w:right w:val="single" w:sz="4" w:space="0" w:color="auto"/>
            </w:tcBorders>
            <w:shd w:val="clear" w:color="auto" w:fill="auto"/>
            <w:noWrap/>
            <w:hideMark/>
          </w:tcPr>
          <w:p w14:paraId="1806A63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5222A6D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832" w:type="dxa"/>
            <w:tcBorders>
              <w:top w:val="nil"/>
              <w:left w:val="nil"/>
              <w:bottom w:val="single" w:sz="4" w:space="0" w:color="auto"/>
              <w:right w:val="single" w:sz="4" w:space="0" w:color="auto"/>
            </w:tcBorders>
            <w:shd w:val="clear" w:color="auto" w:fill="auto"/>
            <w:hideMark/>
          </w:tcPr>
          <w:p w14:paraId="1666E49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2C7F500B" w14:textId="77777777" w:rsidTr="0098750D">
        <w:trPr>
          <w:trHeight w:val="300"/>
        </w:trPr>
        <w:tc>
          <w:tcPr>
            <w:tcW w:w="118" w:type="dxa"/>
            <w:tcBorders>
              <w:top w:val="nil"/>
              <w:left w:val="nil"/>
              <w:bottom w:val="nil"/>
              <w:right w:val="single" w:sz="4" w:space="0" w:color="auto"/>
            </w:tcBorders>
            <w:shd w:val="clear" w:color="auto" w:fill="auto"/>
            <w:noWrap/>
            <w:hideMark/>
          </w:tcPr>
          <w:p w14:paraId="05A5B3D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40F17D9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832" w:type="dxa"/>
            <w:tcBorders>
              <w:top w:val="nil"/>
              <w:left w:val="nil"/>
              <w:bottom w:val="single" w:sz="4" w:space="0" w:color="auto"/>
              <w:right w:val="single" w:sz="4" w:space="0" w:color="auto"/>
            </w:tcBorders>
            <w:shd w:val="clear" w:color="auto" w:fill="auto"/>
            <w:hideMark/>
          </w:tcPr>
          <w:p w14:paraId="0B6B3FE8"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67392750" w14:textId="77777777" w:rsidTr="0098750D">
        <w:trPr>
          <w:trHeight w:val="300"/>
        </w:trPr>
        <w:tc>
          <w:tcPr>
            <w:tcW w:w="118" w:type="dxa"/>
            <w:tcBorders>
              <w:top w:val="nil"/>
              <w:left w:val="nil"/>
              <w:bottom w:val="nil"/>
              <w:right w:val="single" w:sz="4" w:space="0" w:color="auto"/>
            </w:tcBorders>
            <w:shd w:val="clear" w:color="auto" w:fill="auto"/>
            <w:noWrap/>
            <w:hideMark/>
          </w:tcPr>
          <w:p w14:paraId="2B2E88A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333CE2D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DTM~215~20050601~0930</w:t>
            </w:r>
          </w:p>
        </w:tc>
        <w:tc>
          <w:tcPr>
            <w:tcW w:w="4832" w:type="dxa"/>
            <w:tcBorders>
              <w:top w:val="nil"/>
              <w:left w:val="nil"/>
              <w:bottom w:val="single" w:sz="4" w:space="0" w:color="auto"/>
              <w:right w:val="single" w:sz="4" w:space="0" w:color="auto"/>
            </w:tcBorders>
            <w:shd w:val="clear" w:color="auto" w:fill="auto"/>
            <w:hideMark/>
          </w:tcPr>
          <w:p w14:paraId="41D6C46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Suspension Date/time</w:t>
            </w:r>
          </w:p>
        </w:tc>
      </w:tr>
      <w:tr w:rsidR="0098750D" w:rsidRPr="0098750D" w14:paraId="4E442B6B" w14:textId="77777777" w:rsidTr="0098750D">
        <w:trPr>
          <w:trHeight w:val="300"/>
        </w:trPr>
        <w:tc>
          <w:tcPr>
            <w:tcW w:w="118" w:type="dxa"/>
            <w:tcBorders>
              <w:top w:val="nil"/>
              <w:left w:val="nil"/>
              <w:bottom w:val="nil"/>
              <w:right w:val="single" w:sz="4" w:space="0" w:color="auto"/>
            </w:tcBorders>
            <w:shd w:val="clear" w:color="auto" w:fill="auto"/>
            <w:noWrap/>
            <w:hideMark/>
          </w:tcPr>
          <w:p w14:paraId="16A612F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7C332F1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YNQ~7K~N</w:t>
            </w:r>
          </w:p>
        </w:tc>
        <w:tc>
          <w:tcPr>
            <w:tcW w:w="4832" w:type="dxa"/>
            <w:tcBorders>
              <w:top w:val="nil"/>
              <w:left w:val="nil"/>
              <w:bottom w:val="single" w:sz="4" w:space="0" w:color="auto"/>
              <w:right w:val="single" w:sz="4" w:space="0" w:color="auto"/>
            </w:tcBorders>
            <w:shd w:val="clear" w:color="auto" w:fill="auto"/>
            <w:hideMark/>
          </w:tcPr>
          <w:p w14:paraId="52A2E55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Customer Repair Required</w:t>
            </w:r>
          </w:p>
        </w:tc>
      </w:tr>
      <w:tr w:rsidR="0098750D" w:rsidRPr="0098750D" w14:paraId="433B7831" w14:textId="77777777" w:rsidTr="0098750D">
        <w:trPr>
          <w:trHeight w:val="300"/>
        </w:trPr>
        <w:tc>
          <w:tcPr>
            <w:tcW w:w="118" w:type="dxa"/>
            <w:tcBorders>
              <w:top w:val="nil"/>
              <w:left w:val="nil"/>
              <w:bottom w:val="nil"/>
              <w:right w:val="single" w:sz="4" w:space="0" w:color="auto"/>
            </w:tcBorders>
            <w:shd w:val="clear" w:color="auto" w:fill="auto"/>
            <w:noWrap/>
            <w:hideMark/>
          </w:tcPr>
          <w:p w14:paraId="28427D4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19CD5C6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YNQ~5U~N</w:t>
            </w:r>
          </w:p>
        </w:tc>
        <w:tc>
          <w:tcPr>
            <w:tcW w:w="4832" w:type="dxa"/>
            <w:tcBorders>
              <w:top w:val="nil"/>
              <w:left w:val="nil"/>
              <w:bottom w:val="single" w:sz="4" w:space="0" w:color="auto"/>
              <w:right w:val="single" w:sz="4" w:space="0" w:color="auto"/>
            </w:tcBorders>
            <w:shd w:val="clear" w:color="auto" w:fill="auto"/>
            <w:hideMark/>
          </w:tcPr>
          <w:p w14:paraId="765F5B38"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intermittent interruption of service</w:t>
            </w:r>
          </w:p>
        </w:tc>
      </w:tr>
      <w:tr w:rsidR="0098750D" w:rsidRPr="0098750D" w14:paraId="651B7113" w14:textId="77777777" w:rsidTr="0098750D">
        <w:trPr>
          <w:trHeight w:val="300"/>
        </w:trPr>
        <w:tc>
          <w:tcPr>
            <w:tcW w:w="118" w:type="dxa"/>
            <w:tcBorders>
              <w:top w:val="nil"/>
              <w:left w:val="nil"/>
              <w:bottom w:val="single" w:sz="4" w:space="0" w:color="auto"/>
              <w:right w:val="single" w:sz="4" w:space="0" w:color="auto"/>
            </w:tcBorders>
            <w:shd w:val="clear" w:color="auto" w:fill="auto"/>
            <w:noWrap/>
            <w:hideMark/>
          </w:tcPr>
          <w:p w14:paraId="5B7ECB9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190" w:type="dxa"/>
            <w:tcBorders>
              <w:top w:val="single" w:sz="4" w:space="0" w:color="auto"/>
              <w:left w:val="nil"/>
              <w:bottom w:val="single" w:sz="4" w:space="0" w:color="auto"/>
              <w:right w:val="single" w:sz="4" w:space="0" w:color="000000"/>
            </w:tcBorders>
            <w:shd w:val="clear" w:color="auto" w:fill="auto"/>
            <w:noWrap/>
            <w:hideMark/>
          </w:tcPr>
          <w:p w14:paraId="2A5526E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YNQ~OT~N</w:t>
            </w:r>
          </w:p>
        </w:tc>
        <w:tc>
          <w:tcPr>
            <w:tcW w:w="4832" w:type="dxa"/>
            <w:tcBorders>
              <w:top w:val="nil"/>
              <w:left w:val="nil"/>
              <w:bottom w:val="single" w:sz="4" w:space="0" w:color="auto"/>
              <w:right w:val="single" w:sz="4" w:space="0" w:color="auto"/>
            </w:tcBorders>
            <w:shd w:val="clear" w:color="auto" w:fill="auto"/>
            <w:hideMark/>
          </w:tcPr>
          <w:p w14:paraId="1FC1B3C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outage area</w:t>
            </w:r>
          </w:p>
        </w:tc>
      </w:tr>
      <w:tr w:rsidR="0098750D" w:rsidRPr="0098750D" w14:paraId="11597D48" w14:textId="77777777" w:rsidTr="0098750D">
        <w:trPr>
          <w:trHeight w:val="600"/>
        </w:trPr>
        <w:tc>
          <w:tcPr>
            <w:tcW w:w="43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8CDC92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SE~13~000000001</w:t>
            </w:r>
          </w:p>
        </w:tc>
        <w:tc>
          <w:tcPr>
            <w:tcW w:w="4832" w:type="dxa"/>
            <w:tcBorders>
              <w:top w:val="nil"/>
              <w:left w:val="nil"/>
              <w:bottom w:val="single" w:sz="4" w:space="0" w:color="auto"/>
              <w:right w:val="single" w:sz="4" w:space="0" w:color="auto"/>
            </w:tcBorders>
            <w:shd w:val="clear" w:color="auto" w:fill="auto"/>
            <w:hideMark/>
          </w:tcPr>
          <w:p w14:paraId="39ABDD6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3127E3DC" w14:textId="77777777" w:rsidR="0098750D" w:rsidRDefault="0098750D" w:rsidP="00B1167F">
      <w:pPr>
        <w:rPr>
          <w:rFonts w:ascii="Calibri" w:eastAsia="Calibri" w:hAnsi="Calibri"/>
          <w:snapToGrid w:val="0"/>
          <w:sz w:val="22"/>
          <w:szCs w:val="22"/>
        </w:rPr>
      </w:pPr>
    </w:p>
    <w:p w14:paraId="625D4B4F" w14:textId="77777777" w:rsidR="00283C79" w:rsidRDefault="00283C79" w:rsidP="00B1167F">
      <w:pPr>
        <w:rPr>
          <w:rFonts w:ascii="Calibri" w:eastAsia="Calibri" w:hAnsi="Calibri"/>
          <w:snapToGrid w:val="0"/>
          <w:sz w:val="22"/>
          <w:szCs w:val="22"/>
        </w:rPr>
      </w:pPr>
    </w:p>
    <w:p w14:paraId="301EEE1E" w14:textId="77777777" w:rsidR="00283C79" w:rsidRDefault="00283C79" w:rsidP="00B1167F">
      <w:pPr>
        <w:rPr>
          <w:rFonts w:ascii="Calibri" w:eastAsia="Calibri" w:hAnsi="Calibri"/>
          <w:snapToGrid w:val="0"/>
          <w:sz w:val="22"/>
          <w:szCs w:val="22"/>
        </w:rPr>
      </w:pPr>
      <w:r>
        <w:rPr>
          <w:rFonts w:ascii="Calibri" w:eastAsia="Calibri" w:hAnsi="Calibri"/>
          <w:snapToGrid w:val="0"/>
          <w:sz w:val="22"/>
          <w:szCs w:val="22"/>
        </w:rPr>
        <w:br w:type="page"/>
      </w:r>
    </w:p>
    <w:p w14:paraId="2DA1B543" w14:textId="77777777" w:rsidR="00283C79" w:rsidRDefault="00283C79" w:rsidP="00283C79">
      <w:pPr>
        <w:pStyle w:val="NoSpacing"/>
        <w:rPr>
          <w:snapToGrid w:val="0"/>
        </w:rPr>
      </w:pPr>
      <w:r>
        <w:rPr>
          <w:snapToGrid w:val="0"/>
        </w:rPr>
        <w:t>650_04 Example #4 of 5</w:t>
      </w:r>
    </w:p>
    <w:p w14:paraId="2FB3A64E" w14:textId="77777777" w:rsidR="00283C79" w:rsidRDefault="00283C79" w:rsidP="00283C79">
      <w:pPr>
        <w:pStyle w:val="NoSpacing"/>
        <w:rPr>
          <w:snapToGrid w:val="0"/>
        </w:rPr>
      </w:pPr>
      <w:r w:rsidRPr="00283C79">
        <w:rPr>
          <w:snapToGrid w:val="0"/>
        </w:rPr>
        <w:t xml:space="preserve">Disconnect for </w:t>
      </w:r>
      <w:proofErr w:type="gramStart"/>
      <w:r w:rsidRPr="00283C79">
        <w:rPr>
          <w:snapToGrid w:val="0"/>
        </w:rPr>
        <w:t>Non-pay</w:t>
      </w:r>
      <w:proofErr w:type="gramEnd"/>
      <w:r w:rsidRPr="00283C79">
        <w:rPr>
          <w:snapToGrid w:val="0"/>
        </w:rPr>
        <w:t xml:space="preserve"> - </w:t>
      </w:r>
      <w:del w:id="20" w:author="MCT" w:date="2023-02-14T08:38:00Z">
        <w:r w:rsidRPr="00283C79" w:rsidDel="00FE4E98">
          <w:rPr>
            <w:snapToGrid w:val="0"/>
          </w:rPr>
          <w:delText xml:space="preserve">MCTDSP </w:delText>
        </w:r>
      </w:del>
      <w:ins w:id="21" w:author="MCT" w:date="2023-02-14T08:38:00Z">
        <w:r w:rsidR="00FE4E98">
          <w:rPr>
            <w:snapToGrid w:val="0"/>
          </w:rPr>
          <w:t xml:space="preserve">MOU/EC </w:t>
        </w:r>
        <w:r w:rsidR="00FE4E98" w:rsidRPr="00283C79">
          <w:rPr>
            <w:snapToGrid w:val="0"/>
          </w:rPr>
          <w:t xml:space="preserve">TDSP </w:t>
        </w:r>
      </w:ins>
      <w:r w:rsidRPr="00283C79">
        <w:rPr>
          <w:snapToGrid w:val="0"/>
        </w:rPr>
        <w:t>to CR</w:t>
      </w:r>
    </w:p>
    <w:tbl>
      <w:tblPr>
        <w:tblW w:w="9140" w:type="dxa"/>
        <w:tblInd w:w="93" w:type="dxa"/>
        <w:tblLook w:val="04A0" w:firstRow="1" w:lastRow="0" w:firstColumn="1" w:lastColumn="0" w:noHBand="0" w:noVBand="1"/>
      </w:tblPr>
      <w:tblGrid>
        <w:gridCol w:w="266"/>
        <w:gridCol w:w="4249"/>
        <w:gridCol w:w="4625"/>
      </w:tblGrid>
      <w:tr w:rsidR="0098750D" w:rsidRPr="0098750D" w14:paraId="0446685B" w14:textId="77777777" w:rsidTr="0098750D">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9FFC572" w14:textId="77777777" w:rsidR="0098750D" w:rsidRPr="0098750D" w:rsidRDefault="0098750D" w:rsidP="0098750D">
            <w:pPr>
              <w:autoSpaceDE/>
              <w:autoSpaceDN/>
              <w:jc w:val="center"/>
              <w:rPr>
                <w:rFonts w:ascii="Calibri" w:hAnsi="Calibri" w:cs="Calibri"/>
                <w:color w:val="000000"/>
                <w:sz w:val="22"/>
                <w:szCs w:val="22"/>
              </w:rPr>
            </w:pPr>
            <w:del w:id="22" w:author="MCT" w:date="2023-02-14T08:39:00Z">
              <w:r w:rsidRPr="0098750D" w:rsidDel="00FE4E98">
                <w:rPr>
                  <w:rFonts w:ascii="Calibri" w:hAnsi="Calibri" w:cs="Calibri"/>
                  <w:color w:val="000000"/>
                  <w:sz w:val="22"/>
                  <w:szCs w:val="22"/>
                </w:rPr>
                <w:delText>M</w:delText>
              </w:r>
            </w:del>
            <w:del w:id="23" w:author="MCT" w:date="2023-02-14T08:38:00Z">
              <w:r w:rsidRPr="0098750D" w:rsidDel="00FE4E98">
                <w:rPr>
                  <w:rFonts w:ascii="Calibri" w:hAnsi="Calibri" w:cs="Calibri"/>
                  <w:color w:val="000000"/>
                  <w:sz w:val="22"/>
                  <w:szCs w:val="22"/>
                </w:rPr>
                <w:delText>C</w:delText>
              </w:r>
            </w:del>
            <w:ins w:id="24" w:author="MCT" w:date="2023-02-14T08:39:00Z">
              <w:r w:rsidR="00FE4E98">
                <w:rPr>
                  <w:rFonts w:ascii="Calibri" w:hAnsi="Calibri" w:cs="Calibri"/>
                  <w:color w:val="000000"/>
                  <w:sz w:val="22"/>
                  <w:szCs w:val="22"/>
                </w:rPr>
                <w:t xml:space="preserve">MOU/EC </w:t>
              </w:r>
            </w:ins>
            <w:r w:rsidRPr="0098750D">
              <w:rPr>
                <w:rFonts w:ascii="Calibri" w:hAnsi="Calibri" w:cs="Calibri"/>
                <w:color w:val="000000"/>
                <w:sz w:val="22"/>
                <w:szCs w:val="22"/>
              </w:rPr>
              <w:t xml:space="preserve">TDSP submits Disconnect for Non-payment </w:t>
            </w:r>
          </w:p>
        </w:tc>
      </w:tr>
      <w:tr w:rsidR="0098750D" w:rsidRPr="0098750D" w14:paraId="253B9430" w14:textId="77777777" w:rsidTr="0098750D">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1E188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625" w:type="dxa"/>
            <w:tcBorders>
              <w:top w:val="nil"/>
              <w:left w:val="nil"/>
              <w:bottom w:val="single" w:sz="4" w:space="0" w:color="auto"/>
              <w:right w:val="single" w:sz="4" w:space="0" w:color="auto"/>
            </w:tcBorders>
            <w:shd w:val="clear" w:color="auto" w:fill="auto"/>
            <w:hideMark/>
          </w:tcPr>
          <w:p w14:paraId="49A049C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6DD3ED65" w14:textId="77777777" w:rsidTr="0098750D">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9B0CC0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BGN~13~2000448058~20080422~~~~~S2</w:t>
            </w:r>
          </w:p>
        </w:tc>
        <w:tc>
          <w:tcPr>
            <w:tcW w:w="4625" w:type="dxa"/>
            <w:tcBorders>
              <w:top w:val="nil"/>
              <w:left w:val="nil"/>
              <w:bottom w:val="single" w:sz="4" w:space="0" w:color="auto"/>
              <w:right w:val="single" w:sz="4" w:space="0" w:color="auto"/>
            </w:tcBorders>
            <w:shd w:val="clear" w:color="auto" w:fill="auto"/>
            <w:hideMark/>
          </w:tcPr>
          <w:p w14:paraId="0E910E0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21AAD0C8" w14:textId="77777777" w:rsidTr="0098750D">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647272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N1~8S~CR NAME~1~987654321~~41</w:t>
            </w:r>
          </w:p>
        </w:tc>
        <w:tc>
          <w:tcPr>
            <w:tcW w:w="4625" w:type="dxa"/>
            <w:tcBorders>
              <w:top w:val="nil"/>
              <w:left w:val="nil"/>
              <w:bottom w:val="single" w:sz="4" w:space="0" w:color="auto"/>
              <w:right w:val="single" w:sz="4" w:space="0" w:color="auto"/>
            </w:tcBorders>
            <w:shd w:val="clear" w:color="auto" w:fill="auto"/>
            <w:hideMark/>
          </w:tcPr>
          <w:p w14:paraId="22B555D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41D82DDE" w14:textId="77777777" w:rsidTr="0098750D">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1183A8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N1~SJ~MCTDSP NAME~1~009876543~~40</w:t>
            </w:r>
          </w:p>
        </w:tc>
        <w:tc>
          <w:tcPr>
            <w:tcW w:w="4625" w:type="dxa"/>
            <w:tcBorders>
              <w:top w:val="nil"/>
              <w:left w:val="nil"/>
              <w:bottom w:val="single" w:sz="4" w:space="0" w:color="auto"/>
              <w:right w:val="single" w:sz="4" w:space="0" w:color="auto"/>
            </w:tcBorders>
            <w:shd w:val="clear" w:color="auto" w:fill="auto"/>
            <w:hideMark/>
          </w:tcPr>
          <w:p w14:paraId="098B58B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2DAD1B73" w14:textId="77777777" w:rsidTr="0098750D">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D64640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625" w:type="dxa"/>
            <w:tcBorders>
              <w:top w:val="nil"/>
              <w:left w:val="nil"/>
              <w:bottom w:val="single" w:sz="4" w:space="0" w:color="auto"/>
              <w:right w:val="single" w:sz="4" w:space="0" w:color="auto"/>
            </w:tcBorders>
            <w:shd w:val="clear" w:color="auto" w:fill="auto"/>
            <w:hideMark/>
          </w:tcPr>
          <w:p w14:paraId="2F5D69B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5A961B4B" w14:textId="77777777" w:rsidTr="0098750D">
        <w:trPr>
          <w:trHeight w:val="300"/>
        </w:trPr>
        <w:tc>
          <w:tcPr>
            <w:tcW w:w="266" w:type="dxa"/>
            <w:tcBorders>
              <w:top w:val="nil"/>
              <w:left w:val="nil"/>
              <w:bottom w:val="nil"/>
              <w:right w:val="single" w:sz="4" w:space="0" w:color="auto"/>
            </w:tcBorders>
            <w:shd w:val="clear" w:color="auto" w:fill="auto"/>
            <w:noWrap/>
            <w:hideMark/>
          </w:tcPr>
          <w:p w14:paraId="6502C45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36326AD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47386C0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45558E82" w14:textId="77777777" w:rsidTr="0098750D">
        <w:trPr>
          <w:trHeight w:val="300"/>
        </w:trPr>
        <w:tc>
          <w:tcPr>
            <w:tcW w:w="266" w:type="dxa"/>
            <w:tcBorders>
              <w:top w:val="nil"/>
              <w:left w:val="nil"/>
              <w:bottom w:val="nil"/>
              <w:right w:val="single" w:sz="4" w:space="0" w:color="auto"/>
            </w:tcBorders>
            <w:shd w:val="clear" w:color="auto" w:fill="auto"/>
            <w:noWrap/>
            <w:hideMark/>
          </w:tcPr>
          <w:p w14:paraId="4BA1EDA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1E26FE9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5902391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326AF051" w14:textId="77777777" w:rsidTr="0098750D">
        <w:trPr>
          <w:trHeight w:val="300"/>
        </w:trPr>
        <w:tc>
          <w:tcPr>
            <w:tcW w:w="266" w:type="dxa"/>
            <w:tcBorders>
              <w:top w:val="nil"/>
              <w:left w:val="nil"/>
              <w:bottom w:val="nil"/>
              <w:right w:val="single" w:sz="4" w:space="0" w:color="auto"/>
            </w:tcBorders>
            <w:shd w:val="clear" w:color="auto" w:fill="auto"/>
            <w:noWrap/>
            <w:hideMark/>
          </w:tcPr>
          <w:p w14:paraId="7E48F8E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508284E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REF~5H~DP001</w:t>
            </w:r>
          </w:p>
        </w:tc>
        <w:tc>
          <w:tcPr>
            <w:tcW w:w="4625" w:type="dxa"/>
            <w:tcBorders>
              <w:top w:val="nil"/>
              <w:left w:val="nil"/>
              <w:bottom w:val="single" w:sz="4" w:space="0" w:color="auto"/>
              <w:right w:val="single" w:sz="4" w:space="0" w:color="auto"/>
            </w:tcBorders>
            <w:shd w:val="clear" w:color="auto" w:fill="auto"/>
            <w:hideMark/>
          </w:tcPr>
          <w:p w14:paraId="3A32301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Disconnect for Non-Payment</w:t>
            </w:r>
          </w:p>
        </w:tc>
      </w:tr>
      <w:tr w:rsidR="0098750D" w:rsidRPr="0098750D" w14:paraId="7EAFEE7A" w14:textId="77777777" w:rsidTr="0098750D">
        <w:trPr>
          <w:trHeight w:val="300"/>
        </w:trPr>
        <w:tc>
          <w:tcPr>
            <w:tcW w:w="266" w:type="dxa"/>
            <w:tcBorders>
              <w:top w:val="nil"/>
              <w:left w:val="nil"/>
              <w:bottom w:val="nil"/>
              <w:right w:val="single" w:sz="4" w:space="0" w:color="auto"/>
            </w:tcBorders>
            <w:shd w:val="clear" w:color="auto" w:fill="auto"/>
            <w:noWrap/>
            <w:hideMark/>
          </w:tcPr>
          <w:p w14:paraId="4B921BB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3F3EB9A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DTM~139~20080423~0631</w:t>
            </w:r>
          </w:p>
        </w:tc>
        <w:tc>
          <w:tcPr>
            <w:tcW w:w="4625" w:type="dxa"/>
            <w:tcBorders>
              <w:top w:val="nil"/>
              <w:left w:val="nil"/>
              <w:bottom w:val="single" w:sz="4" w:space="0" w:color="auto"/>
              <w:right w:val="single" w:sz="4" w:space="0" w:color="auto"/>
            </w:tcBorders>
            <w:shd w:val="clear" w:color="auto" w:fill="auto"/>
            <w:hideMark/>
          </w:tcPr>
          <w:p w14:paraId="646480D9"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Estimated Restoration Date/time</w:t>
            </w:r>
          </w:p>
        </w:tc>
      </w:tr>
      <w:tr w:rsidR="0098750D" w:rsidRPr="0098750D" w14:paraId="00D839DF" w14:textId="77777777" w:rsidTr="0098750D">
        <w:trPr>
          <w:trHeight w:val="300"/>
        </w:trPr>
        <w:tc>
          <w:tcPr>
            <w:tcW w:w="266" w:type="dxa"/>
            <w:tcBorders>
              <w:top w:val="nil"/>
              <w:left w:val="nil"/>
              <w:bottom w:val="nil"/>
              <w:right w:val="single" w:sz="4" w:space="0" w:color="auto"/>
            </w:tcBorders>
            <w:shd w:val="clear" w:color="auto" w:fill="auto"/>
            <w:noWrap/>
            <w:hideMark/>
          </w:tcPr>
          <w:p w14:paraId="3E5CC2D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07ACA4E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DTM~215~20080421~0631</w:t>
            </w:r>
          </w:p>
        </w:tc>
        <w:tc>
          <w:tcPr>
            <w:tcW w:w="4625" w:type="dxa"/>
            <w:tcBorders>
              <w:top w:val="nil"/>
              <w:left w:val="nil"/>
              <w:bottom w:val="single" w:sz="4" w:space="0" w:color="auto"/>
              <w:right w:val="single" w:sz="4" w:space="0" w:color="auto"/>
            </w:tcBorders>
            <w:shd w:val="clear" w:color="auto" w:fill="auto"/>
            <w:hideMark/>
          </w:tcPr>
          <w:p w14:paraId="053FEF9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Suspension Date/time</w:t>
            </w:r>
          </w:p>
        </w:tc>
      </w:tr>
      <w:tr w:rsidR="0098750D" w:rsidRPr="0098750D" w14:paraId="4DB23B3D" w14:textId="77777777" w:rsidTr="0098750D">
        <w:trPr>
          <w:trHeight w:val="300"/>
        </w:trPr>
        <w:tc>
          <w:tcPr>
            <w:tcW w:w="266" w:type="dxa"/>
            <w:tcBorders>
              <w:top w:val="nil"/>
              <w:left w:val="nil"/>
              <w:bottom w:val="nil"/>
              <w:right w:val="single" w:sz="4" w:space="0" w:color="auto"/>
            </w:tcBorders>
            <w:shd w:val="clear" w:color="auto" w:fill="auto"/>
            <w:noWrap/>
            <w:hideMark/>
          </w:tcPr>
          <w:p w14:paraId="0230DFB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2802BF0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YNQ~7K~N</w:t>
            </w:r>
          </w:p>
        </w:tc>
        <w:tc>
          <w:tcPr>
            <w:tcW w:w="4625" w:type="dxa"/>
            <w:tcBorders>
              <w:top w:val="nil"/>
              <w:left w:val="nil"/>
              <w:bottom w:val="single" w:sz="4" w:space="0" w:color="auto"/>
              <w:right w:val="single" w:sz="4" w:space="0" w:color="auto"/>
            </w:tcBorders>
            <w:shd w:val="clear" w:color="auto" w:fill="auto"/>
            <w:hideMark/>
          </w:tcPr>
          <w:p w14:paraId="0C665AB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Customer Repair Required</w:t>
            </w:r>
          </w:p>
        </w:tc>
      </w:tr>
      <w:tr w:rsidR="0098750D" w:rsidRPr="0098750D" w14:paraId="554240ED" w14:textId="77777777" w:rsidTr="0098750D">
        <w:trPr>
          <w:trHeight w:val="300"/>
        </w:trPr>
        <w:tc>
          <w:tcPr>
            <w:tcW w:w="266" w:type="dxa"/>
            <w:tcBorders>
              <w:top w:val="nil"/>
              <w:left w:val="nil"/>
              <w:bottom w:val="nil"/>
              <w:right w:val="single" w:sz="4" w:space="0" w:color="auto"/>
            </w:tcBorders>
            <w:shd w:val="clear" w:color="auto" w:fill="auto"/>
            <w:noWrap/>
            <w:hideMark/>
          </w:tcPr>
          <w:p w14:paraId="499769D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50C3403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YNQ~OT~N</w:t>
            </w:r>
          </w:p>
        </w:tc>
        <w:tc>
          <w:tcPr>
            <w:tcW w:w="4625" w:type="dxa"/>
            <w:tcBorders>
              <w:top w:val="nil"/>
              <w:left w:val="nil"/>
              <w:bottom w:val="single" w:sz="4" w:space="0" w:color="auto"/>
              <w:right w:val="single" w:sz="4" w:space="0" w:color="auto"/>
            </w:tcBorders>
            <w:shd w:val="clear" w:color="auto" w:fill="auto"/>
            <w:hideMark/>
          </w:tcPr>
          <w:p w14:paraId="6D82FD7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outage area</w:t>
            </w:r>
          </w:p>
        </w:tc>
      </w:tr>
      <w:tr w:rsidR="0098750D" w:rsidRPr="0098750D" w14:paraId="256F4941" w14:textId="77777777" w:rsidTr="0098750D">
        <w:trPr>
          <w:trHeight w:val="300"/>
        </w:trPr>
        <w:tc>
          <w:tcPr>
            <w:tcW w:w="266" w:type="dxa"/>
            <w:tcBorders>
              <w:top w:val="nil"/>
              <w:left w:val="nil"/>
              <w:bottom w:val="nil"/>
              <w:right w:val="single" w:sz="4" w:space="0" w:color="auto"/>
            </w:tcBorders>
            <w:shd w:val="clear" w:color="auto" w:fill="auto"/>
            <w:noWrap/>
            <w:hideMark/>
          </w:tcPr>
          <w:p w14:paraId="69C1B29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9" w:type="dxa"/>
            <w:tcBorders>
              <w:top w:val="single" w:sz="4" w:space="0" w:color="auto"/>
              <w:left w:val="nil"/>
              <w:bottom w:val="single" w:sz="4" w:space="0" w:color="auto"/>
              <w:right w:val="single" w:sz="4" w:space="0" w:color="000000"/>
            </w:tcBorders>
            <w:shd w:val="clear" w:color="auto" w:fill="auto"/>
            <w:noWrap/>
            <w:hideMark/>
          </w:tcPr>
          <w:p w14:paraId="46EE2E2A"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YNQ~5U~N</w:t>
            </w:r>
          </w:p>
        </w:tc>
        <w:tc>
          <w:tcPr>
            <w:tcW w:w="4625" w:type="dxa"/>
            <w:tcBorders>
              <w:top w:val="nil"/>
              <w:left w:val="nil"/>
              <w:bottom w:val="single" w:sz="4" w:space="0" w:color="auto"/>
              <w:right w:val="single" w:sz="4" w:space="0" w:color="auto"/>
            </w:tcBorders>
            <w:shd w:val="clear" w:color="auto" w:fill="auto"/>
            <w:hideMark/>
          </w:tcPr>
          <w:p w14:paraId="3A6DE823"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No intermittent interruption of service</w:t>
            </w:r>
          </w:p>
        </w:tc>
      </w:tr>
      <w:tr w:rsidR="0098750D" w:rsidRPr="0098750D" w14:paraId="501D9F50" w14:textId="77777777" w:rsidTr="0098750D">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95A017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SE~14~000000001</w:t>
            </w:r>
          </w:p>
        </w:tc>
        <w:tc>
          <w:tcPr>
            <w:tcW w:w="4625" w:type="dxa"/>
            <w:tcBorders>
              <w:top w:val="nil"/>
              <w:left w:val="nil"/>
              <w:bottom w:val="single" w:sz="4" w:space="0" w:color="auto"/>
              <w:right w:val="single" w:sz="4" w:space="0" w:color="auto"/>
            </w:tcBorders>
            <w:shd w:val="clear" w:color="auto" w:fill="auto"/>
            <w:hideMark/>
          </w:tcPr>
          <w:p w14:paraId="4CF78E5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1B75A0DF" w14:textId="77777777" w:rsidR="0098750D" w:rsidRDefault="0098750D" w:rsidP="00283C79">
      <w:pPr>
        <w:pStyle w:val="NoSpacing"/>
        <w:rPr>
          <w:snapToGrid w:val="0"/>
        </w:rPr>
      </w:pPr>
    </w:p>
    <w:p w14:paraId="0AA95891" w14:textId="77777777" w:rsidR="00283C79" w:rsidRDefault="00283C79" w:rsidP="00283C79">
      <w:pPr>
        <w:pStyle w:val="NoSpacing"/>
        <w:rPr>
          <w:snapToGrid w:val="0"/>
        </w:rPr>
      </w:pPr>
    </w:p>
    <w:p w14:paraId="1DB76614" w14:textId="77777777" w:rsidR="00283C79" w:rsidRDefault="00283C79" w:rsidP="00283C79">
      <w:pPr>
        <w:pStyle w:val="NoSpacing"/>
        <w:rPr>
          <w:snapToGrid w:val="0"/>
        </w:rPr>
      </w:pPr>
      <w:r>
        <w:rPr>
          <w:snapToGrid w:val="0"/>
        </w:rPr>
        <w:br w:type="page"/>
      </w:r>
    </w:p>
    <w:p w14:paraId="1FD3D7F9" w14:textId="77777777" w:rsidR="00283C79" w:rsidRDefault="00283C79" w:rsidP="00283C79">
      <w:pPr>
        <w:pStyle w:val="NoSpacing"/>
        <w:rPr>
          <w:snapToGrid w:val="0"/>
        </w:rPr>
      </w:pPr>
      <w:r>
        <w:rPr>
          <w:snapToGrid w:val="0"/>
        </w:rPr>
        <w:t>650_04 Example #5 of 5</w:t>
      </w:r>
    </w:p>
    <w:p w14:paraId="1D11229B" w14:textId="77777777" w:rsidR="00283C79" w:rsidRDefault="00283C79" w:rsidP="00283C79">
      <w:pPr>
        <w:pStyle w:val="NoSpacing"/>
        <w:rPr>
          <w:snapToGrid w:val="0"/>
        </w:rPr>
      </w:pPr>
      <w:r w:rsidRPr="00283C79">
        <w:rPr>
          <w:snapToGrid w:val="0"/>
        </w:rPr>
        <w:t xml:space="preserve">Reconnect for </w:t>
      </w:r>
      <w:proofErr w:type="gramStart"/>
      <w:r w:rsidRPr="00283C79">
        <w:rPr>
          <w:snapToGrid w:val="0"/>
        </w:rPr>
        <w:t>Non-pay</w:t>
      </w:r>
      <w:proofErr w:type="gramEnd"/>
      <w:r w:rsidRPr="00283C79">
        <w:rPr>
          <w:snapToGrid w:val="0"/>
        </w:rPr>
        <w:t xml:space="preserve"> </w:t>
      </w:r>
      <w:del w:id="25" w:author="MCT" w:date="2023-02-14T08:39:00Z">
        <w:r w:rsidRPr="00283C79" w:rsidDel="00FE4E98">
          <w:rPr>
            <w:snapToGrid w:val="0"/>
          </w:rPr>
          <w:delText>-</w:delText>
        </w:r>
      </w:del>
      <w:ins w:id="26" w:author="MCT" w:date="2023-02-14T08:39:00Z">
        <w:r w:rsidR="00FE4E98">
          <w:rPr>
            <w:snapToGrid w:val="0"/>
          </w:rPr>
          <w:t>–</w:t>
        </w:r>
      </w:ins>
      <w:r w:rsidRPr="00283C79">
        <w:rPr>
          <w:snapToGrid w:val="0"/>
        </w:rPr>
        <w:t xml:space="preserve"> </w:t>
      </w:r>
      <w:del w:id="27" w:author="MCT" w:date="2023-02-14T08:39:00Z">
        <w:r w:rsidRPr="00283C79" w:rsidDel="00FE4E98">
          <w:rPr>
            <w:snapToGrid w:val="0"/>
          </w:rPr>
          <w:delText>MC</w:delText>
        </w:r>
      </w:del>
      <w:ins w:id="28" w:author="MCT" w:date="2023-02-14T08:39:00Z">
        <w:r w:rsidR="00FE4E98">
          <w:rPr>
            <w:snapToGrid w:val="0"/>
          </w:rPr>
          <w:t xml:space="preserve">MOU/EC </w:t>
        </w:r>
      </w:ins>
      <w:r w:rsidRPr="00283C79">
        <w:rPr>
          <w:snapToGrid w:val="0"/>
        </w:rPr>
        <w:t>TDSP to CR</w:t>
      </w:r>
    </w:p>
    <w:tbl>
      <w:tblPr>
        <w:tblW w:w="9140" w:type="dxa"/>
        <w:tblInd w:w="93" w:type="dxa"/>
        <w:tblLayout w:type="fixed"/>
        <w:tblLook w:val="04A0" w:firstRow="1" w:lastRow="0" w:firstColumn="1" w:lastColumn="0" w:noHBand="0" w:noVBand="1"/>
      </w:tblPr>
      <w:tblGrid>
        <w:gridCol w:w="270"/>
        <w:gridCol w:w="4245"/>
        <w:gridCol w:w="4625"/>
      </w:tblGrid>
      <w:tr w:rsidR="0098750D" w:rsidRPr="0098750D" w14:paraId="26E78E2C" w14:textId="77777777" w:rsidTr="007546C5">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5696229" w14:textId="77777777" w:rsidR="0098750D" w:rsidRPr="0098750D" w:rsidRDefault="0098750D" w:rsidP="0098750D">
            <w:pPr>
              <w:autoSpaceDE/>
              <w:autoSpaceDN/>
              <w:jc w:val="center"/>
              <w:rPr>
                <w:rFonts w:ascii="Calibri" w:hAnsi="Calibri" w:cs="Calibri"/>
                <w:color w:val="000000"/>
                <w:sz w:val="22"/>
                <w:szCs w:val="22"/>
              </w:rPr>
            </w:pPr>
            <w:del w:id="29" w:author="MCT" w:date="2023-02-14T08:39:00Z">
              <w:r w:rsidRPr="0098750D" w:rsidDel="00FE4E98">
                <w:rPr>
                  <w:rFonts w:ascii="Calibri" w:hAnsi="Calibri" w:cs="Calibri"/>
                  <w:color w:val="000000"/>
                  <w:sz w:val="22"/>
                  <w:szCs w:val="22"/>
                </w:rPr>
                <w:delText xml:space="preserve">MCTDSP </w:delText>
              </w:r>
            </w:del>
            <w:ins w:id="30" w:author="MCT" w:date="2023-02-14T08:39:00Z">
              <w:r w:rsidR="00FE4E98">
                <w:rPr>
                  <w:rFonts w:ascii="Calibri" w:hAnsi="Calibri" w:cs="Calibri"/>
                  <w:color w:val="000000"/>
                  <w:sz w:val="22"/>
                  <w:szCs w:val="22"/>
                </w:rPr>
                <w:t xml:space="preserve">MOU/EC </w:t>
              </w:r>
              <w:r w:rsidR="00FE4E98" w:rsidRPr="0098750D">
                <w:rPr>
                  <w:rFonts w:ascii="Calibri" w:hAnsi="Calibri" w:cs="Calibri"/>
                  <w:color w:val="000000"/>
                  <w:sz w:val="22"/>
                  <w:szCs w:val="22"/>
                </w:rPr>
                <w:t xml:space="preserve">TDSP </w:t>
              </w:r>
            </w:ins>
            <w:r w:rsidRPr="0098750D">
              <w:rPr>
                <w:rFonts w:ascii="Calibri" w:hAnsi="Calibri" w:cs="Calibri"/>
                <w:color w:val="000000"/>
                <w:sz w:val="22"/>
                <w:szCs w:val="22"/>
              </w:rPr>
              <w:t xml:space="preserve">reconnects ESI ID previously Disconnected for Non-payment </w:t>
            </w:r>
          </w:p>
        </w:tc>
      </w:tr>
      <w:tr w:rsidR="0098750D" w:rsidRPr="0098750D" w14:paraId="69F1EAAE" w14:textId="77777777" w:rsidTr="007546C5">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45E83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ST~650~000000001</w:t>
            </w:r>
          </w:p>
        </w:tc>
        <w:tc>
          <w:tcPr>
            <w:tcW w:w="4625" w:type="dxa"/>
            <w:tcBorders>
              <w:top w:val="nil"/>
              <w:left w:val="nil"/>
              <w:bottom w:val="single" w:sz="4" w:space="0" w:color="auto"/>
              <w:right w:val="single" w:sz="4" w:space="0" w:color="auto"/>
            </w:tcBorders>
            <w:shd w:val="clear" w:color="auto" w:fill="auto"/>
            <w:hideMark/>
          </w:tcPr>
          <w:p w14:paraId="40E9F1E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Transaction Type, Transaction Set Control Number</w:t>
            </w:r>
          </w:p>
        </w:tc>
      </w:tr>
      <w:tr w:rsidR="0098750D" w:rsidRPr="0098750D" w14:paraId="03C7DCD5" w14:textId="77777777" w:rsidTr="007546C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0C50528"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BGN~13~200805101201001~20080422~~~200805101956534~~79</w:t>
            </w:r>
          </w:p>
        </w:tc>
        <w:tc>
          <w:tcPr>
            <w:tcW w:w="4625" w:type="dxa"/>
            <w:tcBorders>
              <w:top w:val="nil"/>
              <w:left w:val="nil"/>
              <w:bottom w:val="single" w:sz="4" w:space="0" w:color="auto"/>
              <w:right w:val="single" w:sz="4" w:space="0" w:color="auto"/>
            </w:tcBorders>
            <w:shd w:val="clear" w:color="auto" w:fill="auto"/>
            <w:hideMark/>
          </w:tcPr>
          <w:p w14:paraId="2163913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xml:space="preserve">Request, Unique Transaction Number, Transaction Date, Original Transaction ID, SET Transaction Number </w:t>
            </w:r>
          </w:p>
        </w:tc>
      </w:tr>
      <w:tr w:rsidR="0098750D" w:rsidRPr="0098750D" w14:paraId="082067A9" w14:textId="77777777" w:rsidTr="007546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56F862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N1~8S~MCTDSP NAME~1~0098765431~~41</w:t>
            </w:r>
          </w:p>
        </w:tc>
        <w:tc>
          <w:tcPr>
            <w:tcW w:w="4625" w:type="dxa"/>
            <w:tcBorders>
              <w:top w:val="nil"/>
              <w:left w:val="nil"/>
              <w:bottom w:val="single" w:sz="4" w:space="0" w:color="auto"/>
              <w:right w:val="single" w:sz="4" w:space="0" w:color="auto"/>
            </w:tcBorders>
            <w:shd w:val="clear" w:color="auto" w:fill="auto"/>
            <w:hideMark/>
          </w:tcPr>
          <w:p w14:paraId="427B1D5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TDSP Name, DUNS Number, Sender</w:t>
            </w:r>
          </w:p>
        </w:tc>
      </w:tr>
      <w:tr w:rsidR="0098750D" w:rsidRPr="0098750D" w14:paraId="759E350A" w14:textId="77777777" w:rsidTr="007546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E35753E"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N1~SJ~CR NAME~1~987654321~~40</w:t>
            </w:r>
          </w:p>
        </w:tc>
        <w:tc>
          <w:tcPr>
            <w:tcW w:w="4625" w:type="dxa"/>
            <w:tcBorders>
              <w:top w:val="nil"/>
              <w:left w:val="nil"/>
              <w:bottom w:val="single" w:sz="4" w:space="0" w:color="auto"/>
              <w:right w:val="single" w:sz="4" w:space="0" w:color="auto"/>
            </w:tcBorders>
            <w:shd w:val="clear" w:color="auto" w:fill="auto"/>
            <w:hideMark/>
          </w:tcPr>
          <w:p w14:paraId="43DFA3D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CR Name, DUNS Number, Receiver</w:t>
            </w:r>
          </w:p>
        </w:tc>
      </w:tr>
      <w:tr w:rsidR="0098750D" w:rsidRPr="0098750D" w14:paraId="1304C71E" w14:textId="77777777" w:rsidTr="007546C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165C61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HL~1~~EV~0</w:t>
            </w:r>
          </w:p>
        </w:tc>
        <w:tc>
          <w:tcPr>
            <w:tcW w:w="4625" w:type="dxa"/>
            <w:tcBorders>
              <w:top w:val="nil"/>
              <w:left w:val="nil"/>
              <w:bottom w:val="single" w:sz="4" w:space="0" w:color="auto"/>
              <w:right w:val="single" w:sz="4" w:space="0" w:color="auto"/>
            </w:tcBorders>
            <w:shd w:val="clear" w:color="auto" w:fill="auto"/>
            <w:hideMark/>
          </w:tcPr>
          <w:p w14:paraId="486CDA7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Order Level Information</w:t>
            </w:r>
          </w:p>
        </w:tc>
      </w:tr>
      <w:tr w:rsidR="0098750D" w:rsidRPr="0098750D" w14:paraId="72B18AEF" w14:textId="77777777" w:rsidTr="007546C5">
        <w:trPr>
          <w:trHeight w:val="300"/>
        </w:trPr>
        <w:tc>
          <w:tcPr>
            <w:tcW w:w="270" w:type="dxa"/>
            <w:tcBorders>
              <w:top w:val="nil"/>
              <w:left w:val="nil"/>
              <w:bottom w:val="nil"/>
              <w:right w:val="single" w:sz="4" w:space="0" w:color="auto"/>
            </w:tcBorders>
            <w:shd w:val="clear" w:color="auto" w:fill="auto"/>
            <w:noWrap/>
            <w:hideMark/>
          </w:tcPr>
          <w:p w14:paraId="395787DD"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6E040B70"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2C37C5F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ESI ID</w:t>
            </w:r>
          </w:p>
        </w:tc>
      </w:tr>
      <w:tr w:rsidR="0098750D" w:rsidRPr="0098750D" w14:paraId="31017EE3" w14:textId="77777777" w:rsidTr="007546C5">
        <w:trPr>
          <w:trHeight w:val="300"/>
        </w:trPr>
        <w:tc>
          <w:tcPr>
            <w:tcW w:w="270" w:type="dxa"/>
            <w:tcBorders>
              <w:top w:val="nil"/>
              <w:left w:val="nil"/>
              <w:bottom w:val="nil"/>
              <w:right w:val="single" w:sz="4" w:space="0" w:color="auto"/>
            </w:tcBorders>
            <w:shd w:val="clear" w:color="auto" w:fill="auto"/>
            <w:noWrap/>
            <w:hideMark/>
          </w:tcPr>
          <w:p w14:paraId="202BF19B"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50E087A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50C1AC72"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Special Needs Indicator</w:t>
            </w:r>
          </w:p>
        </w:tc>
      </w:tr>
      <w:tr w:rsidR="0098750D" w:rsidRPr="0098750D" w14:paraId="1DE07072" w14:textId="77777777" w:rsidTr="007546C5">
        <w:trPr>
          <w:trHeight w:val="300"/>
        </w:trPr>
        <w:tc>
          <w:tcPr>
            <w:tcW w:w="270" w:type="dxa"/>
            <w:tcBorders>
              <w:top w:val="nil"/>
              <w:left w:val="nil"/>
              <w:bottom w:val="nil"/>
              <w:right w:val="single" w:sz="4" w:space="0" w:color="auto"/>
            </w:tcBorders>
            <w:shd w:val="clear" w:color="auto" w:fill="auto"/>
            <w:noWrap/>
            <w:hideMark/>
          </w:tcPr>
          <w:p w14:paraId="216D8C67"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02B01F44"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REF~5H~RC001</w:t>
            </w:r>
          </w:p>
        </w:tc>
        <w:tc>
          <w:tcPr>
            <w:tcW w:w="4625" w:type="dxa"/>
            <w:tcBorders>
              <w:top w:val="nil"/>
              <w:left w:val="nil"/>
              <w:bottom w:val="single" w:sz="4" w:space="0" w:color="auto"/>
              <w:right w:val="single" w:sz="4" w:space="0" w:color="auto"/>
            </w:tcBorders>
            <w:shd w:val="clear" w:color="auto" w:fill="auto"/>
            <w:hideMark/>
          </w:tcPr>
          <w:p w14:paraId="39AC30FF"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Reconnect for Non-Payment</w:t>
            </w:r>
          </w:p>
        </w:tc>
      </w:tr>
      <w:tr w:rsidR="0098750D" w:rsidRPr="0098750D" w14:paraId="7E9E6D95" w14:textId="77777777" w:rsidTr="007546C5">
        <w:trPr>
          <w:trHeight w:val="300"/>
        </w:trPr>
        <w:tc>
          <w:tcPr>
            <w:tcW w:w="270" w:type="dxa"/>
            <w:tcBorders>
              <w:top w:val="nil"/>
              <w:left w:val="nil"/>
              <w:bottom w:val="nil"/>
              <w:right w:val="single" w:sz="4" w:space="0" w:color="auto"/>
            </w:tcBorders>
            <w:shd w:val="clear" w:color="auto" w:fill="auto"/>
            <w:noWrap/>
            <w:hideMark/>
          </w:tcPr>
          <w:p w14:paraId="46468CA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 </w:t>
            </w:r>
          </w:p>
        </w:tc>
        <w:tc>
          <w:tcPr>
            <w:tcW w:w="4245" w:type="dxa"/>
            <w:tcBorders>
              <w:top w:val="single" w:sz="4" w:space="0" w:color="auto"/>
              <w:left w:val="nil"/>
              <w:bottom w:val="single" w:sz="4" w:space="0" w:color="auto"/>
              <w:right w:val="single" w:sz="4" w:space="0" w:color="000000"/>
            </w:tcBorders>
            <w:shd w:val="clear" w:color="auto" w:fill="auto"/>
            <w:noWrap/>
            <w:hideMark/>
          </w:tcPr>
          <w:p w14:paraId="1B8F725C"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DTM~139~20080422~0631</w:t>
            </w:r>
          </w:p>
        </w:tc>
        <w:tc>
          <w:tcPr>
            <w:tcW w:w="4625" w:type="dxa"/>
            <w:tcBorders>
              <w:top w:val="nil"/>
              <w:left w:val="nil"/>
              <w:bottom w:val="single" w:sz="4" w:space="0" w:color="auto"/>
              <w:right w:val="single" w:sz="4" w:space="0" w:color="auto"/>
            </w:tcBorders>
            <w:shd w:val="clear" w:color="auto" w:fill="auto"/>
            <w:hideMark/>
          </w:tcPr>
          <w:p w14:paraId="6922FF06"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Service Restoration Date/time</w:t>
            </w:r>
          </w:p>
        </w:tc>
      </w:tr>
      <w:tr w:rsidR="0098750D" w:rsidRPr="0098750D" w14:paraId="36CB1F29" w14:textId="77777777" w:rsidTr="007546C5">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EDED641"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SE~10~000000001</w:t>
            </w:r>
          </w:p>
        </w:tc>
        <w:tc>
          <w:tcPr>
            <w:tcW w:w="4625" w:type="dxa"/>
            <w:tcBorders>
              <w:top w:val="nil"/>
              <w:left w:val="nil"/>
              <w:bottom w:val="single" w:sz="4" w:space="0" w:color="auto"/>
              <w:right w:val="single" w:sz="4" w:space="0" w:color="auto"/>
            </w:tcBorders>
            <w:shd w:val="clear" w:color="auto" w:fill="auto"/>
            <w:hideMark/>
          </w:tcPr>
          <w:p w14:paraId="65CE4F75" w14:textId="77777777" w:rsidR="0098750D" w:rsidRPr="0098750D" w:rsidRDefault="0098750D" w:rsidP="0098750D">
            <w:pPr>
              <w:autoSpaceDE/>
              <w:autoSpaceDN/>
              <w:rPr>
                <w:rFonts w:ascii="Calibri" w:hAnsi="Calibri" w:cs="Calibri"/>
                <w:color w:val="000000"/>
                <w:sz w:val="22"/>
                <w:szCs w:val="22"/>
              </w:rPr>
            </w:pPr>
            <w:r w:rsidRPr="0098750D">
              <w:rPr>
                <w:rFonts w:ascii="Calibri" w:hAnsi="Calibri" w:cs="Calibri"/>
                <w:color w:val="000000"/>
                <w:sz w:val="22"/>
                <w:szCs w:val="22"/>
              </w:rPr>
              <w:t>Number of Segments, Transaction Set Control Number</w:t>
            </w:r>
          </w:p>
        </w:tc>
      </w:tr>
    </w:tbl>
    <w:p w14:paraId="297731B3" w14:textId="77777777" w:rsidR="0098750D" w:rsidRDefault="0098750D" w:rsidP="00283C79">
      <w:pPr>
        <w:pStyle w:val="NoSpacing"/>
        <w:rPr>
          <w:snapToGrid w:val="0"/>
        </w:rPr>
      </w:pPr>
    </w:p>
    <w:p w14:paraId="5CBA76A5" w14:textId="77777777" w:rsidR="00283C79" w:rsidRDefault="00283C79" w:rsidP="00283C79">
      <w:pPr>
        <w:pStyle w:val="NoSpacing"/>
        <w:rPr>
          <w:snapToGrid w:val="0"/>
        </w:rPr>
      </w:pPr>
    </w:p>
    <w:p w14:paraId="786670E1" w14:textId="77777777" w:rsidR="00283C79" w:rsidRDefault="00283C79" w:rsidP="00283C79">
      <w:pPr>
        <w:rPr>
          <w:rFonts w:ascii="Calibri" w:eastAsia="Calibri" w:hAnsi="Calibri"/>
          <w:snapToGrid w:val="0"/>
          <w:sz w:val="22"/>
          <w:szCs w:val="22"/>
        </w:rPr>
      </w:pPr>
    </w:p>
    <w:p w14:paraId="0D0558E2" w14:textId="77777777" w:rsidR="00283C79" w:rsidRDefault="00283C79" w:rsidP="00B1167F"/>
    <w:sectPr w:rsidR="00283C79">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2A9E" w14:textId="77777777" w:rsidR="00930AE8" w:rsidRDefault="00930AE8">
      <w:r>
        <w:separator/>
      </w:r>
    </w:p>
  </w:endnote>
  <w:endnote w:type="continuationSeparator" w:id="0">
    <w:p w14:paraId="209B944C" w14:textId="77777777" w:rsidR="00930AE8" w:rsidRDefault="0093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D522" w14:textId="77777777" w:rsidR="00617B48" w:rsidRDefault="00617B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94EE" w14:textId="77777777" w:rsidR="00EA75A3" w:rsidRDefault="00EA75A3">
    <w:pPr>
      <w:tabs>
        <w:tab w:val="center" w:pos="4680"/>
        <w:tab w:val="right" w:pos="9360"/>
      </w:tabs>
      <w:jc w:val="center"/>
      <w:rPr>
        <w:noProof/>
        <w:snapToGrid w:val="0"/>
        <w:sz w:val="24"/>
        <w:szCs w:val="24"/>
      </w:rPr>
    </w:pPr>
    <w:r>
      <w:rPr>
        <w:noProof/>
        <w:snapToGrid w:val="0"/>
        <w:sz w:val="18"/>
        <w:szCs w:val="18"/>
      </w:rPr>
      <w:t xml:space="preserve">Page </w:t>
    </w:r>
    <w:r>
      <w:rPr>
        <w:noProof/>
        <w:snapToGrid w:val="0"/>
        <w:sz w:val="18"/>
        <w:szCs w:val="18"/>
      </w:rPr>
      <w:fldChar w:fldCharType="begin"/>
    </w:r>
    <w:r>
      <w:rPr>
        <w:noProof/>
        <w:snapToGrid w:val="0"/>
        <w:sz w:val="18"/>
        <w:szCs w:val="18"/>
      </w:rPr>
      <w:instrText xml:space="preserve"> PAGE </w:instrText>
    </w:r>
    <w:r>
      <w:rPr>
        <w:noProof/>
        <w:snapToGrid w:val="0"/>
        <w:sz w:val="18"/>
        <w:szCs w:val="18"/>
      </w:rPr>
      <w:fldChar w:fldCharType="separate"/>
    </w:r>
    <w:r w:rsidR="0063537E">
      <w:rPr>
        <w:noProof/>
        <w:snapToGrid w:val="0"/>
        <w:sz w:val="18"/>
        <w:szCs w:val="18"/>
      </w:rPr>
      <w:t>8</w:t>
    </w:r>
    <w:r>
      <w:rPr>
        <w:noProof/>
        <w:snapToGrid w:val="0"/>
        <w:sz w:val="18"/>
        <w:szCs w:val="18"/>
      </w:rPr>
      <w:fldChar w:fldCharType="end"/>
    </w:r>
    <w:r>
      <w:rPr>
        <w:noProof/>
        <w:snapToGrid w:val="0"/>
        <w:sz w:val="18"/>
        <w:szCs w:val="18"/>
      </w:rPr>
      <w:t xml:space="preserve"> of </w:t>
    </w:r>
    <w:r>
      <w:rPr>
        <w:noProof/>
        <w:snapToGrid w:val="0"/>
        <w:sz w:val="18"/>
        <w:szCs w:val="18"/>
      </w:rPr>
      <w:fldChar w:fldCharType="begin"/>
    </w:r>
    <w:r>
      <w:rPr>
        <w:noProof/>
        <w:snapToGrid w:val="0"/>
        <w:sz w:val="18"/>
        <w:szCs w:val="18"/>
      </w:rPr>
      <w:instrText xml:space="preserve"> NUMPAGES </w:instrText>
    </w:r>
    <w:r>
      <w:rPr>
        <w:noProof/>
        <w:snapToGrid w:val="0"/>
        <w:sz w:val="18"/>
        <w:szCs w:val="18"/>
      </w:rPr>
      <w:fldChar w:fldCharType="separate"/>
    </w:r>
    <w:r w:rsidR="0063537E">
      <w:rPr>
        <w:noProof/>
        <w:snapToGrid w:val="0"/>
        <w:sz w:val="18"/>
        <w:szCs w:val="18"/>
      </w:rPr>
      <w:t>8</w:t>
    </w:r>
    <w:r>
      <w:rPr>
        <w:noProof/>
        <w:snapToGrid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F0A4" w14:textId="77777777" w:rsidR="00617B48" w:rsidRDefault="00617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1413" w14:textId="77777777" w:rsidR="00930AE8" w:rsidRDefault="00930AE8">
      <w:r>
        <w:separator/>
      </w:r>
    </w:p>
  </w:footnote>
  <w:footnote w:type="continuationSeparator" w:id="0">
    <w:p w14:paraId="56490907" w14:textId="77777777" w:rsidR="00930AE8" w:rsidRDefault="00930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2E37" w14:textId="77777777" w:rsidR="00617B48" w:rsidRDefault="00617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F099" w14:textId="77777777" w:rsidR="00EA75A3" w:rsidRPr="00B1167F" w:rsidRDefault="003E05C1">
    <w:pPr>
      <w:pStyle w:val="Header"/>
      <w:jc w:val="right"/>
      <w:rPr>
        <w:b/>
        <w:bCs/>
        <w:sz w:val="24"/>
      </w:rPr>
    </w:pPr>
    <w:del w:id="31" w:author="MCT" w:date="2023-02-13T09:46:00Z">
      <w:r w:rsidDel="004F7A79">
        <w:rPr>
          <w:b/>
          <w:bCs/>
          <w:sz w:val="24"/>
        </w:rPr>
        <w:delText>J</w:delText>
      </w:r>
      <w:r w:rsidR="0063537E" w:rsidDel="004F7A79">
        <w:rPr>
          <w:b/>
          <w:bCs/>
          <w:sz w:val="24"/>
        </w:rPr>
        <w:delText>une 11</w:delText>
      </w:r>
      <w:r w:rsidDel="004F7A79">
        <w:rPr>
          <w:b/>
          <w:bCs/>
          <w:sz w:val="24"/>
        </w:rPr>
        <w:delText>, 2012</w:delText>
      </w:r>
    </w:del>
    <w:ins w:id="32" w:author="MCT" w:date="2023-05-01T10:46:00Z">
      <w:r w:rsidR="00617B48" w:rsidRPr="00617B48">
        <w:rPr>
          <w:b/>
          <w:sz w:val="24"/>
        </w:rPr>
        <w:t xml:space="preserve"> </w:t>
      </w:r>
      <w:r w:rsidR="00617B48">
        <w:rPr>
          <w:b/>
          <w:sz w:val="24"/>
        </w:rPr>
        <w:t>November 11, 2024</w:t>
      </w:r>
    </w:ins>
  </w:p>
  <w:p w14:paraId="2736ED3C" w14:textId="77777777" w:rsidR="00EA75A3" w:rsidRPr="00B1167F" w:rsidRDefault="00EA75A3">
    <w:pPr>
      <w:pStyle w:val="Header"/>
      <w:jc w:val="right"/>
      <w:rPr>
        <w:rFonts w:ascii="Calibri" w:hAnsi="Calibri"/>
        <w:sz w:val="22"/>
      </w:rPr>
    </w:pPr>
    <w:r w:rsidRPr="00B1167F">
      <w:rPr>
        <w:rFonts w:ascii="Calibri" w:hAnsi="Calibri"/>
        <w:sz w:val="22"/>
      </w:rPr>
      <w:t xml:space="preserve">T650_04: </w:t>
    </w:r>
    <w:r w:rsidR="003E05C1" w:rsidRPr="003E05C1">
      <w:rPr>
        <w:rFonts w:ascii="Calibri" w:hAnsi="Calibri"/>
        <w:sz w:val="22"/>
      </w:rPr>
      <w:t>Planned or Unplanned Outage Notification</w:t>
    </w:r>
  </w:p>
  <w:p w14:paraId="0137CD80" w14:textId="77777777" w:rsidR="00EA75A3" w:rsidRPr="00B1167F" w:rsidRDefault="00EA75A3">
    <w:pPr>
      <w:pStyle w:val="Heading2"/>
      <w:jc w:val="right"/>
      <w:rPr>
        <w:rFonts w:ascii="Calibri" w:hAnsi="Calibri"/>
        <w:b w:val="0"/>
        <w:bCs w:val="0"/>
        <w:noProof/>
        <w:sz w:val="22"/>
        <w:szCs w:val="20"/>
      </w:rPr>
    </w:pPr>
    <w:r w:rsidRPr="00B1167F">
      <w:rPr>
        <w:rFonts w:ascii="Calibri" w:hAnsi="Calibri"/>
        <w:b w:val="0"/>
        <w:bCs w:val="0"/>
        <w:sz w:val="22"/>
        <w:szCs w:val="20"/>
      </w:rPr>
      <w:t xml:space="preserve">Version </w:t>
    </w:r>
    <w:del w:id="33" w:author="MCT" w:date="2023-02-13T09:47:00Z">
      <w:r w:rsidR="003E05C1" w:rsidDel="004F7A79">
        <w:rPr>
          <w:rFonts w:ascii="Calibri" w:hAnsi="Calibri"/>
          <w:b w:val="0"/>
          <w:bCs w:val="0"/>
          <w:sz w:val="22"/>
          <w:szCs w:val="20"/>
        </w:rPr>
        <w:delText>4.0</w:delText>
      </w:r>
    </w:del>
    <w:ins w:id="34" w:author="MCT" w:date="2023-02-13T09:47:00Z">
      <w:r w:rsidR="004F7A79">
        <w:rPr>
          <w:rFonts w:ascii="Calibri" w:hAnsi="Calibri"/>
          <w:b w:val="0"/>
          <w:bCs w:val="0"/>
          <w:sz w:val="22"/>
          <w:szCs w:val="20"/>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7BE9F" w14:textId="77777777" w:rsidR="00617B48" w:rsidRDefault="00617B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cs="Symbol" w:hint="default"/>
        <w:color w:val="000000"/>
      </w:rPr>
    </w:lvl>
  </w:abstractNum>
  <w:abstractNum w:abstractNumId="1" w15:restartNumberingAfterBreak="0">
    <w:nsid w:val="20DD771C"/>
    <w:multiLevelType w:val="hybridMultilevel"/>
    <w:tmpl w:val="704210B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5B0A5749"/>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4" w15:restartNumberingAfterBreak="0">
    <w:nsid w:val="5F086DFF"/>
    <w:multiLevelType w:val="hybridMultilevel"/>
    <w:tmpl w:val="4D1243F0"/>
    <w:lvl w:ilvl="0" w:tplc="C87CC7F6">
      <w:start w:val="1"/>
      <w:numFmt w:val="decimal"/>
      <w:lvlText w:val="%1."/>
      <w:lvlJc w:val="left"/>
      <w:pPr>
        <w:tabs>
          <w:tab w:val="num" w:pos="1080"/>
        </w:tabs>
        <w:ind w:left="1080" w:hanging="720"/>
      </w:pPr>
      <w:rPr>
        <w:rFonts w:hint="default"/>
        <w:b/>
        <w:bCs/>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65BD564C"/>
    <w:multiLevelType w:val="singleLevel"/>
    <w:tmpl w:val="F7EA7CFA"/>
    <w:lvl w:ilvl="0">
      <w:start w:val="4"/>
      <w:numFmt w:val="none"/>
      <w:lvlText w:val="3."/>
      <w:lvlJc w:val="left"/>
      <w:pPr>
        <w:tabs>
          <w:tab w:val="num" w:pos="540"/>
        </w:tabs>
        <w:ind w:left="540" w:hanging="540"/>
      </w:pPr>
      <w:rPr>
        <w:rFonts w:hint="default"/>
        <w:b/>
        <w:bCs/>
      </w:rPr>
    </w:lvl>
  </w:abstractNum>
  <w:abstractNum w:abstractNumId="6" w15:restartNumberingAfterBreak="0">
    <w:nsid w:val="681703B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6AED4D4C"/>
    <w:multiLevelType w:val="hybridMultilevel"/>
    <w:tmpl w:val="136C685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6F7C43EA"/>
    <w:multiLevelType w:val="hybridMultilevel"/>
    <w:tmpl w:val="2B26C20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3B4544"/>
    <w:multiLevelType w:val="singleLevel"/>
    <w:tmpl w:val="0409000F"/>
    <w:lvl w:ilvl="0">
      <w:start w:val="1"/>
      <w:numFmt w:val="decimal"/>
      <w:lvlText w:val="%1."/>
      <w:lvlJc w:val="left"/>
      <w:pPr>
        <w:tabs>
          <w:tab w:val="num" w:pos="360"/>
        </w:tabs>
        <w:ind w:left="360" w:hanging="360"/>
      </w:pPr>
    </w:lvl>
  </w:abstractNum>
  <w:num w:numId="1" w16cid:durableId="213660373">
    <w:abstractNumId w:val="6"/>
  </w:num>
  <w:num w:numId="2" w16cid:durableId="1166017426">
    <w:abstractNumId w:val="0"/>
  </w:num>
  <w:num w:numId="3" w16cid:durableId="721561539">
    <w:abstractNumId w:val="5"/>
  </w:num>
  <w:num w:numId="4" w16cid:durableId="293214437">
    <w:abstractNumId w:val="9"/>
  </w:num>
  <w:num w:numId="5" w16cid:durableId="813134131">
    <w:abstractNumId w:val="2"/>
  </w:num>
  <w:num w:numId="6" w16cid:durableId="2145343936">
    <w:abstractNumId w:val="1"/>
  </w:num>
  <w:num w:numId="7" w16cid:durableId="1708799582">
    <w:abstractNumId w:val="7"/>
  </w:num>
  <w:num w:numId="8" w16cid:durableId="1846507139">
    <w:abstractNumId w:val="4"/>
  </w:num>
  <w:num w:numId="9" w16cid:durableId="1598565099">
    <w:abstractNumId w:val="3"/>
  </w:num>
  <w:num w:numId="10" w16cid:durableId="6142156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2E4D"/>
    <w:rsid w:val="000614E0"/>
    <w:rsid w:val="0007728E"/>
    <w:rsid w:val="000A25DC"/>
    <w:rsid w:val="00114324"/>
    <w:rsid w:val="00121A7E"/>
    <w:rsid w:val="001223BE"/>
    <w:rsid w:val="00207955"/>
    <w:rsid w:val="00276EAF"/>
    <w:rsid w:val="00283C79"/>
    <w:rsid w:val="00283CD8"/>
    <w:rsid w:val="0028401B"/>
    <w:rsid w:val="002948E2"/>
    <w:rsid w:val="00302E4D"/>
    <w:rsid w:val="00343849"/>
    <w:rsid w:val="00370836"/>
    <w:rsid w:val="00376234"/>
    <w:rsid w:val="003A716D"/>
    <w:rsid w:val="003E05C1"/>
    <w:rsid w:val="00423C53"/>
    <w:rsid w:val="004C56E5"/>
    <w:rsid w:val="004F7A79"/>
    <w:rsid w:val="005C3D33"/>
    <w:rsid w:val="00617B48"/>
    <w:rsid w:val="0063537E"/>
    <w:rsid w:val="00656BB1"/>
    <w:rsid w:val="006F1BE3"/>
    <w:rsid w:val="00723EAA"/>
    <w:rsid w:val="007546C5"/>
    <w:rsid w:val="00774E58"/>
    <w:rsid w:val="007B598F"/>
    <w:rsid w:val="007C2B11"/>
    <w:rsid w:val="007C3558"/>
    <w:rsid w:val="008501DA"/>
    <w:rsid w:val="008810AE"/>
    <w:rsid w:val="00884529"/>
    <w:rsid w:val="008B0E2D"/>
    <w:rsid w:val="008B15B1"/>
    <w:rsid w:val="008C57FA"/>
    <w:rsid w:val="009119AD"/>
    <w:rsid w:val="00930AE8"/>
    <w:rsid w:val="0098750D"/>
    <w:rsid w:val="00996D3F"/>
    <w:rsid w:val="009B370D"/>
    <w:rsid w:val="00A012C4"/>
    <w:rsid w:val="00A1435E"/>
    <w:rsid w:val="00A41C15"/>
    <w:rsid w:val="00A67E38"/>
    <w:rsid w:val="00AE0AEA"/>
    <w:rsid w:val="00B06D5E"/>
    <w:rsid w:val="00B1167F"/>
    <w:rsid w:val="00B40FC8"/>
    <w:rsid w:val="00B412D5"/>
    <w:rsid w:val="00BA3F53"/>
    <w:rsid w:val="00BA52C4"/>
    <w:rsid w:val="00BC6455"/>
    <w:rsid w:val="00BD61C8"/>
    <w:rsid w:val="00BE5B81"/>
    <w:rsid w:val="00C22D9B"/>
    <w:rsid w:val="00C55EFF"/>
    <w:rsid w:val="00C644D0"/>
    <w:rsid w:val="00CB6E04"/>
    <w:rsid w:val="00CE1387"/>
    <w:rsid w:val="00D072E5"/>
    <w:rsid w:val="00D21EA4"/>
    <w:rsid w:val="00D534AC"/>
    <w:rsid w:val="00D65F0D"/>
    <w:rsid w:val="00D70C10"/>
    <w:rsid w:val="00D71D6A"/>
    <w:rsid w:val="00DF1C18"/>
    <w:rsid w:val="00E62AF8"/>
    <w:rsid w:val="00E64780"/>
    <w:rsid w:val="00E80BB5"/>
    <w:rsid w:val="00EA75A3"/>
    <w:rsid w:val="00EC6EA9"/>
    <w:rsid w:val="00F0023B"/>
    <w:rsid w:val="00F06BDA"/>
    <w:rsid w:val="00F24BBE"/>
    <w:rsid w:val="00F42EB7"/>
    <w:rsid w:val="00F67FA4"/>
    <w:rsid w:val="00FA1417"/>
    <w:rsid w:val="00FE4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0757238D"/>
  <w15:chartTrackingRefBased/>
  <w15:docId w15:val="{85F7B5BB-AFB5-46B5-8604-562B7612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4324"/>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28"/>
      <w:szCs w:val="28"/>
    </w:rPr>
  </w:style>
  <w:style w:type="paragraph" w:styleId="Title">
    <w:name w:val="Title"/>
    <w:basedOn w:val="Normal"/>
    <w:qFormat/>
    <w:pPr>
      <w:ind w:left="-1170"/>
      <w:jc w:val="center"/>
    </w:pPr>
    <w:rPr>
      <w:b/>
      <w:bCs/>
    </w:rPr>
  </w:style>
  <w:style w:type="paragraph" w:styleId="BlockText">
    <w:name w:val="Block Text"/>
    <w:basedOn w:val="Normal"/>
    <w:pPr>
      <w:ind w:left="720" w:right="144"/>
    </w:pPr>
  </w:style>
  <w:style w:type="paragraph" w:customStyle="1" w:styleId="Element">
    <w:name w:val="Element"/>
    <w:basedOn w:val="Normal"/>
    <w:pPr>
      <w:autoSpaceDE/>
      <w:autoSpaceDN/>
      <w:spacing w:before="60"/>
      <w:ind w:right="144"/>
    </w:pPr>
    <w:rPr>
      <w:rFonts w:ascii="Arial" w:hAnsi="Arial" w:cs="Arial"/>
    </w:rPr>
  </w:style>
  <w:style w:type="paragraph" w:styleId="BodyText2">
    <w:name w:val="Body Text 2"/>
    <w:basedOn w:val="Normal"/>
    <w:rsid w:val="00656BB1"/>
    <w:pPr>
      <w:ind w:right="144"/>
    </w:pPr>
    <w:rPr>
      <w:color w:val="000000"/>
    </w:rPr>
  </w:style>
  <w:style w:type="paragraph" w:styleId="NoSpacing">
    <w:name w:val="No Spacing"/>
    <w:uiPriority w:val="1"/>
    <w:qFormat/>
    <w:rsid w:val="00DF1C18"/>
    <w:rPr>
      <w:rFonts w:ascii="Calibri" w:eastAsia="Calibri" w:hAnsi="Calibri"/>
      <w:sz w:val="22"/>
      <w:szCs w:val="22"/>
    </w:rPr>
  </w:style>
  <w:style w:type="paragraph" w:styleId="BalloonText">
    <w:name w:val="Balloon Text"/>
    <w:basedOn w:val="Normal"/>
    <w:link w:val="BalloonTextChar"/>
    <w:rsid w:val="0098750D"/>
    <w:rPr>
      <w:rFonts w:ascii="Tahoma" w:hAnsi="Tahoma" w:cs="Tahoma"/>
      <w:sz w:val="16"/>
      <w:szCs w:val="16"/>
    </w:rPr>
  </w:style>
  <w:style w:type="character" w:customStyle="1" w:styleId="BalloonTextChar">
    <w:name w:val="Balloon Text Char"/>
    <w:link w:val="BalloonText"/>
    <w:rsid w:val="0098750D"/>
    <w:rPr>
      <w:rFonts w:ascii="Tahoma" w:hAnsi="Tahoma" w:cs="Tahoma"/>
      <w:sz w:val="16"/>
      <w:szCs w:val="16"/>
    </w:rPr>
  </w:style>
  <w:style w:type="paragraph" w:styleId="Revision">
    <w:name w:val="Revision"/>
    <w:hidden/>
    <w:uiPriority w:val="99"/>
    <w:semiHidden/>
    <w:rsid w:val="004F7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90432">
      <w:bodyDiv w:val="1"/>
      <w:marLeft w:val="0"/>
      <w:marRight w:val="0"/>
      <w:marTop w:val="0"/>
      <w:marBottom w:val="0"/>
      <w:divBdr>
        <w:top w:val="none" w:sz="0" w:space="0" w:color="auto"/>
        <w:left w:val="none" w:sz="0" w:space="0" w:color="auto"/>
        <w:bottom w:val="none" w:sz="0" w:space="0" w:color="auto"/>
        <w:right w:val="none" w:sz="0" w:space="0" w:color="auto"/>
      </w:divBdr>
    </w:div>
    <w:div w:id="420370409">
      <w:bodyDiv w:val="1"/>
      <w:marLeft w:val="0"/>
      <w:marRight w:val="0"/>
      <w:marTop w:val="0"/>
      <w:marBottom w:val="0"/>
      <w:divBdr>
        <w:top w:val="none" w:sz="0" w:space="0" w:color="auto"/>
        <w:left w:val="none" w:sz="0" w:space="0" w:color="auto"/>
        <w:bottom w:val="none" w:sz="0" w:space="0" w:color="auto"/>
        <w:right w:val="none" w:sz="0" w:space="0" w:color="auto"/>
      </w:divBdr>
    </w:div>
    <w:div w:id="521674321">
      <w:bodyDiv w:val="1"/>
      <w:marLeft w:val="0"/>
      <w:marRight w:val="0"/>
      <w:marTop w:val="0"/>
      <w:marBottom w:val="0"/>
      <w:divBdr>
        <w:top w:val="none" w:sz="0" w:space="0" w:color="auto"/>
        <w:left w:val="none" w:sz="0" w:space="0" w:color="auto"/>
        <w:bottom w:val="none" w:sz="0" w:space="0" w:color="auto"/>
        <w:right w:val="none" w:sz="0" w:space="0" w:color="auto"/>
      </w:divBdr>
    </w:div>
    <w:div w:id="766004107">
      <w:bodyDiv w:val="1"/>
      <w:marLeft w:val="0"/>
      <w:marRight w:val="0"/>
      <w:marTop w:val="0"/>
      <w:marBottom w:val="0"/>
      <w:divBdr>
        <w:top w:val="none" w:sz="0" w:space="0" w:color="auto"/>
        <w:left w:val="none" w:sz="0" w:space="0" w:color="auto"/>
        <w:bottom w:val="none" w:sz="0" w:space="0" w:color="auto"/>
        <w:right w:val="none" w:sz="0" w:space="0" w:color="auto"/>
      </w:divBdr>
    </w:div>
    <w:div w:id="940069827">
      <w:bodyDiv w:val="1"/>
      <w:marLeft w:val="0"/>
      <w:marRight w:val="0"/>
      <w:marTop w:val="0"/>
      <w:marBottom w:val="0"/>
      <w:divBdr>
        <w:top w:val="none" w:sz="0" w:space="0" w:color="auto"/>
        <w:left w:val="none" w:sz="0" w:space="0" w:color="auto"/>
        <w:bottom w:val="none" w:sz="0" w:space="0" w:color="auto"/>
        <w:right w:val="none" w:sz="0" w:space="0" w:color="auto"/>
      </w:divBdr>
    </w:div>
    <w:div w:id="1295407612">
      <w:bodyDiv w:val="1"/>
      <w:marLeft w:val="0"/>
      <w:marRight w:val="0"/>
      <w:marTop w:val="0"/>
      <w:marBottom w:val="0"/>
      <w:divBdr>
        <w:top w:val="none" w:sz="0" w:space="0" w:color="auto"/>
        <w:left w:val="none" w:sz="0" w:space="0" w:color="auto"/>
        <w:bottom w:val="none" w:sz="0" w:space="0" w:color="auto"/>
        <w:right w:val="none" w:sz="0" w:space="0" w:color="auto"/>
      </w:divBdr>
    </w:div>
    <w:div w:id="1359889656">
      <w:bodyDiv w:val="1"/>
      <w:marLeft w:val="0"/>
      <w:marRight w:val="0"/>
      <w:marTop w:val="0"/>
      <w:marBottom w:val="0"/>
      <w:divBdr>
        <w:top w:val="none" w:sz="0" w:space="0" w:color="auto"/>
        <w:left w:val="none" w:sz="0" w:space="0" w:color="auto"/>
        <w:bottom w:val="none" w:sz="0" w:space="0" w:color="auto"/>
        <w:right w:val="none" w:sz="0" w:space="0" w:color="auto"/>
      </w:divBdr>
    </w:div>
    <w:div w:id="1831478941">
      <w:bodyDiv w:val="1"/>
      <w:marLeft w:val="0"/>
      <w:marRight w:val="0"/>
      <w:marTop w:val="0"/>
      <w:marBottom w:val="0"/>
      <w:divBdr>
        <w:top w:val="none" w:sz="0" w:space="0" w:color="auto"/>
        <w:left w:val="none" w:sz="0" w:space="0" w:color="auto"/>
        <w:bottom w:val="none" w:sz="0" w:space="0" w:color="auto"/>
        <w:right w:val="none" w:sz="0" w:space="0" w:color="auto"/>
      </w:divBdr>
    </w:div>
    <w:div w:id="2072078834">
      <w:bodyDiv w:val="1"/>
      <w:marLeft w:val="0"/>
      <w:marRight w:val="0"/>
      <w:marTop w:val="0"/>
      <w:marBottom w:val="0"/>
      <w:divBdr>
        <w:top w:val="none" w:sz="0" w:space="0" w:color="auto"/>
        <w:left w:val="none" w:sz="0" w:space="0" w:color="auto"/>
        <w:bottom w:val="none" w:sz="0" w:space="0" w:color="auto"/>
        <w:right w:val="none" w:sz="0" w:space="0" w:color="auto"/>
      </w:divBdr>
    </w:div>
    <w:div w:id="207435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2024-09-30T17:55:00Z</dcterms:created>
  <dcterms:modified xsi:type="dcterms:W3CDTF">2024-09-30T17:55:00Z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2024-09-30T17:55:31Z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d27e74ea-5eea-43e8-8c69-22f219900d0f</vt:lpwstr>
  </property>
  <property fmtid="{D5CDD505-2E9C-101B-9397-08002B2CF9AE}" pid="8" name="MSIP_Label_7084cbda-52b8-46fb-a7b7-cb5bd465ed85_ContentBits">
    <vt:lpwstr>0</vt:lpwstr>
  </property>
</Properties>
</file>