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B0E4F" w14:textId="77777777" w:rsidR="005B4F22" w:rsidRDefault="005B4F22">
      <w:pPr>
        <w:jc w:val="center"/>
        <w:rPr>
          <w:b/>
          <w:sz w:val="96"/>
        </w:rPr>
      </w:pPr>
    </w:p>
    <w:p w14:paraId="74C0C4F6" w14:textId="77777777" w:rsidR="005B4F22" w:rsidRDefault="005B4F22">
      <w:pPr>
        <w:jc w:val="center"/>
        <w:rPr>
          <w:b/>
          <w:sz w:val="96"/>
        </w:rPr>
      </w:pPr>
      <w:smartTag w:uri="urn:schemas-microsoft-com:office:smarttags" w:element="State">
        <w:smartTag w:uri="urn:schemas-microsoft-com:office:smarttags" w:element="place">
          <w:r>
            <w:rPr>
              <w:b/>
              <w:sz w:val="96"/>
            </w:rPr>
            <w:t>Texas</w:t>
          </w:r>
        </w:smartTag>
      </w:smartTag>
    </w:p>
    <w:p w14:paraId="22511086" w14:textId="77777777" w:rsidR="005B4F22" w:rsidRDefault="005B4F22">
      <w:pPr>
        <w:jc w:val="center"/>
        <w:rPr>
          <w:b/>
          <w:sz w:val="96"/>
        </w:rPr>
      </w:pPr>
    </w:p>
    <w:p w14:paraId="1AF3A199" w14:textId="77777777" w:rsidR="005B4F22" w:rsidRDefault="005B4F22">
      <w:pPr>
        <w:jc w:val="center"/>
        <w:rPr>
          <w:b/>
          <w:sz w:val="96"/>
        </w:rPr>
      </w:pPr>
      <w:r>
        <w:rPr>
          <w:b/>
          <w:sz w:val="96"/>
          <w:u w:val="single"/>
        </w:rPr>
        <w:t>S</w:t>
      </w:r>
      <w:r>
        <w:rPr>
          <w:b/>
          <w:sz w:val="96"/>
        </w:rPr>
        <w:t>tandard</w:t>
      </w:r>
    </w:p>
    <w:p w14:paraId="0F8B37E9" w14:textId="77777777" w:rsidR="005B4F22" w:rsidRDefault="005B4F22">
      <w:pPr>
        <w:jc w:val="center"/>
        <w:rPr>
          <w:b/>
          <w:sz w:val="96"/>
        </w:rPr>
      </w:pPr>
      <w:r>
        <w:rPr>
          <w:b/>
          <w:sz w:val="96"/>
          <w:u w:val="single"/>
        </w:rPr>
        <w:t>E</w:t>
      </w:r>
      <w:r>
        <w:rPr>
          <w:b/>
          <w:sz w:val="96"/>
        </w:rPr>
        <w:t>lectronic</w:t>
      </w:r>
    </w:p>
    <w:p w14:paraId="6AECAA80" w14:textId="77777777" w:rsidR="005B4F22" w:rsidRDefault="005B4F22">
      <w:pPr>
        <w:jc w:val="center"/>
        <w:rPr>
          <w:b/>
          <w:sz w:val="96"/>
        </w:rPr>
      </w:pPr>
      <w:r>
        <w:rPr>
          <w:b/>
          <w:sz w:val="96"/>
          <w:u w:val="single"/>
        </w:rPr>
        <w:t>T</w:t>
      </w:r>
      <w:r>
        <w:rPr>
          <w:b/>
          <w:sz w:val="96"/>
        </w:rPr>
        <w:t>ransaction</w:t>
      </w:r>
    </w:p>
    <w:p w14:paraId="1455EDEF" w14:textId="77777777" w:rsidR="005B4F22" w:rsidRDefault="005B4F22">
      <w:pPr>
        <w:jc w:val="center"/>
        <w:rPr>
          <w:sz w:val="72"/>
        </w:rPr>
      </w:pPr>
    </w:p>
    <w:p w14:paraId="3F959FFF" w14:textId="77777777" w:rsidR="005B4F22" w:rsidRDefault="005B4F22">
      <w:pPr>
        <w:jc w:val="center"/>
        <w:rPr>
          <w:b/>
          <w:sz w:val="72"/>
        </w:rPr>
      </w:pPr>
      <w:r>
        <w:rPr>
          <w:b/>
          <w:sz w:val="72"/>
        </w:rPr>
        <w:t>650_02:</w:t>
      </w:r>
    </w:p>
    <w:p w14:paraId="6A27DFFD" w14:textId="77777777" w:rsidR="005B4F22" w:rsidRDefault="005B4F22">
      <w:pPr>
        <w:pStyle w:val="Heading5"/>
      </w:pPr>
      <w:r>
        <w:t>Service Order Response</w:t>
      </w:r>
    </w:p>
    <w:p w14:paraId="16C8CB66" w14:textId="77777777" w:rsidR="005B4F22" w:rsidRDefault="005B4F22"/>
    <w:p w14:paraId="302FBD68" w14:textId="77777777" w:rsidR="005B4F22" w:rsidRDefault="005B4F22">
      <w:pPr>
        <w:jc w:val="center"/>
        <w:rPr>
          <w:sz w:val="72"/>
          <w:u w:val="single"/>
        </w:rPr>
      </w:pPr>
    </w:p>
    <w:p w14:paraId="3281FED9" w14:textId="77777777" w:rsidR="005B4F22" w:rsidRDefault="005B4F22">
      <w:pPr>
        <w:rPr>
          <w:sz w:val="32"/>
          <w:u w:val="single"/>
        </w:rPr>
      </w:pPr>
    </w:p>
    <w:p w14:paraId="401A89EC" w14:textId="77777777" w:rsidR="005B4F22" w:rsidRDefault="005B4F22">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529FA53" w14:textId="77777777" w:rsidR="005B4F22" w:rsidRPr="004F23FE" w:rsidRDefault="005B4F22">
      <w:pPr>
        <w:rPr>
          <w:sz w:val="32"/>
          <w:lang w:val="fr-FR"/>
        </w:rPr>
      </w:pPr>
      <w:r w:rsidRPr="004F23FE">
        <w:rPr>
          <w:sz w:val="32"/>
          <w:lang w:val="fr-FR"/>
        </w:rPr>
        <w:t>ANSI ASC X12 Ver/Rel 004010</w:t>
      </w:r>
    </w:p>
    <w:p w14:paraId="467528F4" w14:textId="77777777" w:rsidR="005B4F22" w:rsidRDefault="005B4F22">
      <w:pPr>
        <w:rPr>
          <w:sz w:val="32"/>
        </w:rPr>
      </w:pPr>
      <w:r>
        <w:rPr>
          <w:sz w:val="32"/>
        </w:rPr>
        <w:t>Transaction Set 650</w:t>
      </w:r>
    </w:p>
    <w:p w14:paraId="17B0FA93" w14:textId="77777777" w:rsidR="005B4F22" w:rsidRDefault="005B4F22">
      <w:pPr>
        <w:ind w:right="144"/>
        <w:jc w:val="center"/>
        <w:rPr>
          <w:sz w:val="48"/>
        </w:rPr>
      </w:pPr>
    </w:p>
    <w:p w14:paraId="7B899C63" w14:textId="77777777" w:rsidR="005B4F22" w:rsidRDefault="005B4F22">
      <w:pPr>
        <w:ind w:right="144"/>
        <w:jc w:val="center"/>
        <w:rPr>
          <w:sz w:val="48"/>
        </w:rPr>
      </w:pPr>
    </w:p>
    <w:p w14:paraId="69416AA3" w14:textId="77777777" w:rsidR="005B4F22" w:rsidRDefault="005B4F22">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650_02:</w:t>
      </w:r>
    </w:p>
    <w:p w14:paraId="0DA4E5FB" w14:textId="77777777" w:rsidR="005B4F22" w:rsidRDefault="005B4F22">
      <w:pPr>
        <w:pStyle w:val="Heading7"/>
        <w:jc w:val="center"/>
      </w:pPr>
      <w:r>
        <w:lastRenderedPageBreak/>
        <w:t>Service Order Response</w:t>
      </w:r>
    </w:p>
    <w:p w14:paraId="0A177DD7" w14:textId="77777777" w:rsidR="005B4F22" w:rsidRDefault="005B4F22">
      <w:pPr>
        <w:ind w:right="144"/>
        <w:rPr>
          <w:snapToGrid w:val="0"/>
          <w:sz w:val="36"/>
        </w:rPr>
      </w:pPr>
    </w:p>
    <w:p w14:paraId="424368AA" w14:textId="77777777" w:rsidR="005B4F22" w:rsidRDefault="005B4F22">
      <w:pPr>
        <w:ind w:right="144"/>
        <w:rPr>
          <w:snapToGrid w:val="0"/>
          <w:sz w:val="36"/>
        </w:rPr>
      </w:pPr>
    </w:p>
    <w:p w14:paraId="2F130725" w14:textId="77777777" w:rsidR="00391C46" w:rsidRDefault="00391C46" w:rsidP="00391C46">
      <w:pPr>
        <w:ind w:right="144"/>
        <w:rPr>
          <w:snapToGrid w:val="0"/>
          <w:sz w:val="28"/>
        </w:rPr>
      </w:pPr>
      <w:r>
        <w:rPr>
          <w:snapToGrid w:val="0"/>
          <w:sz w:val="28"/>
        </w:rPr>
        <w:t xml:space="preserve">This transaction set, from the Transmission Distribution Service Provider (TDSP) to the Competitive Retailer (CR) via point to point Protocol, and is used to send a Completed, Complete Unexecutable, Reject Response or Notification of Permit Required response to the original Service Order.  </w:t>
      </w:r>
    </w:p>
    <w:p w14:paraId="0805D190" w14:textId="77777777" w:rsidR="005B4F22" w:rsidRDefault="005B4F22">
      <w:pPr>
        <w:ind w:right="144"/>
        <w:rPr>
          <w:snapToGrid w:val="0"/>
          <w:sz w:val="28"/>
        </w:rPr>
      </w:pPr>
    </w:p>
    <w:p w14:paraId="624540DA" w14:textId="77777777" w:rsidR="00391C46" w:rsidRDefault="005B4F22">
      <w:pPr>
        <w:ind w:right="144"/>
        <w:rPr>
          <w:snapToGrid w:val="0"/>
          <w:sz w:val="28"/>
        </w:rPr>
      </w:pPr>
      <w:r>
        <w:rPr>
          <w:snapToGrid w:val="0"/>
          <w:sz w:val="28"/>
        </w:rPr>
        <w:t>Note</w:t>
      </w:r>
      <w:r w:rsidR="00391C46">
        <w:rPr>
          <w:snapToGrid w:val="0"/>
          <w:sz w:val="28"/>
        </w:rPr>
        <w:t>s</w:t>
      </w:r>
      <w:r>
        <w:rPr>
          <w:snapToGrid w:val="0"/>
          <w:sz w:val="28"/>
        </w:rPr>
        <w:t xml:space="preserve">:  </w:t>
      </w:r>
    </w:p>
    <w:p w14:paraId="15D5C63C" w14:textId="77777777" w:rsidR="00391C46" w:rsidRDefault="00391C46">
      <w:pPr>
        <w:numPr>
          <w:ilvl w:val="0"/>
          <w:numId w:val="20"/>
        </w:numPr>
        <w:ind w:right="144"/>
        <w:rPr>
          <w:snapToGrid w:val="0"/>
          <w:sz w:val="28"/>
        </w:rPr>
      </w:pPr>
      <w:r>
        <w:rPr>
          <w:snapToGrid w:val="0"/>
          <w:sz w:val="28"/>
        </w:rPr>
        <w:t>For every 650_01 Request there will be a 650_02 Response.</w:t>
      </w:r>
    </w:p>
    <w:p w14:paraId="4522B9DF" w14:textId="77777777" w:rsidR="005B4F22" w:rsidRDefault="005B4F22">
      <w:pPr>
        <w:ind w:right="144"/>
        <w:rPr>
          <w:snapToGrid w:val="0"/>
          <w:sz w:val="28"/>
        </w:rPr>
      </w:pPr>
    </w:p>
    <w:p w14:paraId="60418430" w14:textId="77777777" w:rsidR="005B4F22" w:rsidRDefault="005B4F22">
      <w:pPr>
        <w:ind w:right="144"/>
        <w:rPr>
          <w:snapToGrid w:val="0"/>
          <w:sz w:val="28"/>
        </w:rPr>
      </w:pPr>
    </w:p>
    <w:p w14:paraId="4C792005" w14:textId="77777777" w:rsidR="005B4F22" w:rsidRDefault="005B4F22">
      <w:pPr>
        <w:ind w:right="144"/>
        <w:rPr>
          <w:snapToGrid w:val="0"/>
          <w:sz w:val="28"/>
        </w:rPr>
      </w:pPr>
    </w:p>
    <w:p w14:paraId="5DCE3FF3" w14:textId="77777777" w:rsidR="005B4F22" w:rsidRDefault="005B4F22">
      <w:pPr>
        <w:ind w:right="144"/>
        <w:rPr>
          <w:snapToGrid w:val="0"/>
          <w:sz w:val="28"/>
        </w:rPr>
      </w:pPr>
      <w:r>
        <w:rPr>
          <w:snapToGrid w:val="0"/>
          <w:sz w:val="28"/>
        </w:rPr>
        <w:t xml:space="preserve">Document Flow: </w:t>
      </w:r>
    </w:p>
    <w:p w14:paraId="4C7828D7" w14:textId="77777777" w:rsidR="005B4F22" w:rsidRDefault="005B4F22">
      <w:pPr>
        <w:numPr>
          <w:ilvl w:val="0"/>
          <w:numId w:val="1"/>
        </w:numPr>
        <w:ind w:right="144"/>
        <w:rPr>
          <w:snapToGrid w:val="0"/>
          <w:sz w:val="28"/>
        </w:rPr>
      </w:pPr>
      <w:r>
        <w:rPr>
          <w:snapToGrid w:val="0"/>
          <w:sz w:val="28"/>
        </w:rPr>
        <w:t>TDSP to CR</w:t>
      </w:r>
    </w:p>
    <w:p w14:paraId="38C39899" w14:textId="77777777" w:rsidR="004F0514" w:rsidRDefault="004F0514" w:rsidP="004F0514">
      <w:pPr>
        <w:ind w:right="144"/>
        <w:rPr>
          <w:snapToGrid w:val="0"/>
          <w:sz w:val="28"/>
        </w:rPr>
      </w:pPr>
    </w:p>
    <w:p w14:paraId="42C1ECEA" w14:textId="77777777" w:rsidR="004F0514" w:rsidRPr="004F0514" w:rsidRDefault="004F0514" w:rsidP="004F0514">
      <w:pPr>
        <w:ind w:right="144"/>
        <w:rPr>
          <w:snapToGrid w:val="0"/>
          <w:sz w:val="28"/>
        </w:rPr>
      </w:pPr>
      <w:r w:rsidRPr="004F0514">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4AAA3DA" w14:textId="77777777" w:rsidR="005B4F22" w:rsidRDefault="005B4F22">
      <w:pPr>
        <w:rPr>
          <w:sz w:val="48"/>
        </w:rPr>
      </w:pPr>
    </w:p>
    <w:p w14:paraId="415CA9AD" w14:textId="77777777" w:rsidR="005B4F22" w:rsidRDefault="005B4F22">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90451" w:rsidRPr="003B705C" w14:paraId="526353A4" w14:textId="77777777" w:rsidTr="00F931D9">
        <w:trPr>
          <w:cantSplit/>
          <w:trHeight w:val="530"/>
        </w:trPr>
        <w:tc>
          <w:tcPr>
            <w:tcW w:w="1620" w:type="dxa"/>
            <w:tcBorders>
              <w:top w:val="nil"/>
              <w:left w:val="nil"/>
              <w:bottom w:val="nil"/>
              <w:right w:val="nil"/>
            </w:tcBorders>
          </w:tcPr>
          <w:p w14:paraId="1AE636A1" w14:textId="77777777" w:rsidR="00190451" w:rsidRPr="003B705C" w:rsidRDefault="00190451"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CCA7DBB" w14:textId="77777777" w:rsidR="00190451" w:rsidRPr="003B705C" w:rsidRDefault="00190451" w:rsidP="00F931D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F462E19" w14:textId="77777777" w:rsidR="00190451" w:rsidRPr="003B705C" w:rsidRDefault="00190451" w:rsidP="00F931D9">
            <w:pPr>
              <w:keepNext/>
              <w:widowControl w:val="0"/>
              <w:tabs>
                <w:tab w:val="left" w:pos="6858"/>
              </w:tabs>
              <w:outlineLvl w:val="0"/>
              <w:rPr>
                <w:b/>
                <w:bCs/>
                <w:sz w:val="32"/>
              </w:rPr>
            </w:pPr>
            <w:r w:rsidRPr="003B705C">
              <w:rPr>
                <w:b/>
                <w:bCs/>
                <w:sz w:val="32"/>
              </w:rPr>
              <w:t>Summary of Changes</w:t>
            </w:r>
          </w:p>
        </w:tc>
      </w:tr>
      <w:tr w:rsidR="00190451" w:rsidRPr="003B705C" w14:paraId="6DE1A2F5" w14:textId="77777777" w:rsidTr="00F931D9">
        <w:trPr>
          <w:cantSplit/>
          <w:trHeight w:val="504"/>
        </w:trPr>
        <w:tc>
          <w:tcPr>
            <w:tcW w:w="1620" w:type="dxa"/>
            <w:tcBorders>
              <w:top w:val="nil"/>
              <w:left w:val="nil"/>
              <w:bottom w:val="nil"/>
            </w:tcBorders>
          </w:tcPr>
          <w:p w14:paraId="478C9D42" w14:textId="77777777" w:rsidR="00190451" w:rsidRPr="003B705C" w:rsidRDefault="00190451"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A5334D">
              <w:rPr>
                <w:sz w:val="18"/>
                <w:szCs w:val="18"/>
              </w:rPr>
              <w:t>30</w:t>
            </w:r>
            <w:r w:rsidRPr="003B705C">
              <w:rPr>
                <w:sz w:val="18"/>
                <w:szCs w:val="18"/>
              </w:rPr>
              <w:t>, 20</w:t>
            </w:r>
            <w:r>
              <w:rPr>
                <w:sz w:val="18"/>
                <w:szCs w:val="18"/>
              </w:rPr>
              <w:t>1</w:t>
            </w:r>
            <w:r w:rsidRPr="003B705C">
              <w:rPr>
                <w:sz w:val="18"/>
                <w:szCs w:val="18"/>
              </w:rPr>
              <w:t>0</w:t>
            </w:r>
          </w:p>
          <w:p w14:paraId="7879CF48" w14:textId="77777777" w:rsidR="00190451" w:rsidRPr="003B705C" w:rsidRDefault="00190451"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7411E2FB" w14:textId="77777777" w:rsidR="00190451" w:rsidRPr="003B705C" w:rsidRDefault="00190451" w:rsidP="00F931D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D3DB1B0" w14:textId="77777777" w:rsidR="00E73224" w:rsidRDefault="00E73224" w:rsidP="00E73224">
            <w:pPr>
              <w:rPr>
                <w:sz w:val="18"/>
                <w:szCs w:val="18"/>
              </w:rPr>
            </w:pPr>
            <w:r w:rsidRPr="003B705C">
              <w:rPr>
                <w:sz w:val="18"/>
                <w:szCs w:val="18"/>
              </w:rPr>
              <w:t>Initial Release</w:t>
            </w:r>
          </w:p>
          <w:p w14:paraId="72D6AC8A" w14:textId="77777777" w:rsidR="00190451" w:rsidRPr="003B705C" w:rsidRDefault="00190451" w:rsidP="00F931D9">
            <w:pPr>
              <w:rPr>
                <w:sz w:val="18"/>
                <w:szCs w:val="18"/>
              </w:rPr>
            </w:pPr>
          </w:p>
          <w:p w14:paraId="30A610DC" w14:textId="77777777" w:rsidR="00D61876" w:rsidRPr="003B705C" w:rsidRDefault="00D61876" w:rsidP="00E73224">
            <w:pPr>
              <w:rPr>
                <w:sz w:val="18"/>
                <w:szCs w:val="18"/>
              </w:rPr>
            </w:pPr>
          </w:p>
        </w:tc>
      </w:tr>
      <w:tr w:rsidR="00914A2F" w:rsidRPr="003B705C" w14:paraId="4AEB5DE0" w14:textId="77777777" w:rsidTr="00F931D9">
        <w:trPr>
          <w:cantSplit/>
          <w:trHeight w:val="504"/>
        </w:trPr>
        <w:tc>
          <w:tcPr>
            <w:tcW w:w="1620" w:type="dxa"/>
            <w:tcBorders>
              <w:top w:val="nil"/>
              <w:left w:val="nil"/>
              <w:bottom w:val="nil"/>
            </w:tcBorders>
          </w:tcPr>
          <w:p w14:paraId="04358572" w14:textId="77777777" w:rsidR="00914A2F" w:rsidRDefault="00914A2F"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344276">
              <w:rPr>
                <w:sz w:val="18"/>
                <w:szCs w:val="18"/>
              </w:rPr>
              <w:t>11</w:t>
            </w:r>
            <w:r>
              <w:rPr>
                <w:sz w:val="18"/>
                <w:szCs w:val="18"/>
              </w:rPr>
              <w:t>, 2012</w:t>
            </w:r>
          </w:p>
          <w:p w14:paraId="144D2462" w14:textId="77777777" w:rsidR="00914A2F" w:rsidRDefault="00914A2F"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E797F64" w14:textId="77777777" w:rsidR="00914A2F" w:rsidRPr="003B705C" w:rsidRDefault="00914A2F" w:rsidP="00F931D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6191D95" w14:textId="77777777" w:rsidR="00914A2F" w:rsidRDefault="00914A2F" w:rsidP="00F931D9">
            <w:pPr>
              <w:rPr>
                <w:sz w:val="18"/>
                <w:szCs w:val="18"/>
              </w:rPr>
            </w:pPr>
            <w:r>
              <w:rPr>
                <w:sz w:val="18"/>
                <w:szCs w:val="18"/>
              </w:rPr>
              <w:t>Updated examples for TX SET 4.0</w:t>
            </w:r>
          </w:p>
          <w:p w14:paraId="4C90B984" w14:textId="77777777" w:rsidR="00D61876" w:rsidRDefault="00D61876" w:rsidP="00F931D9">
            <w:pPr>
              <w:rPr>
                <w:sz w:val="18"/>
                <w:szCs w:val="18"/>
              </w:rPr>
            </w:pPr>
          </w:p>
          <w:p w14:paraId="6729D55E" w14:textId="77777777" w:rsidR="00D61876" w:rsidRPr="003B705C" w:rsidRDefault="00D61876" w:rsidP="00F931D9">
            <w:pPr>
              <w:rPr>
                <w:sz w:val="18"/>
                <w:szCs w:val="18"/>
              </w:rPr>
            </w:pPr>
          </w:p>
        </w:tc>
      </w:tr>
      <w:tr w:rsidR="00D61876" w:rsidRPr="003B705C" w14:paraId="7D8A7DF8" w14:textId="77777777" w:rsidTr="00F931D9">
        <w:trPr>
          <w:cantSplit/>
          <w:trHeight w:val="504"/>
          <w:ins w:id="0" w:author="MCT" w:date="2023-02-13T09:44:00Z"/>
        </w:trPr>
        <w:tc>
          <w:tcPr>
            <w:tcW w:w="1620" w:type="dxa"/>
            <w:tcBorders>
              <w:top w:val="nil"/>
              <w:left w:val="nil"/>
              <w:bottom w:val="nil"/>
            </w:tcBorders>
          </w:tcPr>
          <w:p w14:paraId="427D3557" w14:textId="77777777" w:rsidR="00D61876" w:rsidRDefault="00024C97"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09:44:00Z"/>
                <w:sz w:val="18"/>
                <w:szCs w:val="18"/>
              </w:rPr>
            </w:pPr>
            <w:ins w:id="2" w:author="MCT" w:date="2023-05-03T13:21:00Z">
              <w:r>
                <w:rPr>
                  <w:sz w:val="18"/>
                  <w:szCs w:val="18"/>
                </w:rPr>
                <w:t>November 11, 2024</w:t>
              </w:r>
            </w:ins>
          </w:p>
          <w:p w14:paraId="587411B6" w14:textId="77777777" w:rsidR="00D61876" w:rsidRDefault="00D61876" w:rsidP="00F931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09:44:00Z"/>
                <w:sz w:val="18"/>
                <w:szCs w:val="18"/>
              </w:rPr>
            </w:pPr>
            <w:ins w:id="4" w:author="MCT" w:date="2023-02-13T09:44:00Z">
              <w:r>
                <w:rPr>
                  <w:sz w:val="18"/>
                  <w:szCs w:val="18"/>
                </w:rPr>
                <w:t>Version 5.0</w:t>
              </w:r>
            </w:ins>
          </w:p>
        </w:tc>
        <w:tc>
          <w:tcPr>
            <w:tcW w:w="180" w:type="dxa"/>
            <w:tcBorders>
              <w:top w:val="nil"/>
              <w:left w:val="nil"/>
              <w:bottom w:val="nil"/>
              <w:right w:val="nil"/>
            </w:tcBorders>
          </w:tcPr>
          <w:p w14:paraId="77D85B6A" w14:textId="77777777" w:rsidR="00D61876" w:rsidRPr="003B705C" w:rsidRDefault="00D61876" w:rsidP="00F931D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09:44:00Z"/>
                <w:bCs/>
                <w:sz w:val="18"/>
                <w:szCs w:val="18"/>
              </w:rPr>
            </w:pPr>
          </w:p>
        </w:tc>
        <w:tc>
          <w:tcPr>
            <w:tcW w:w="8100" w:type="dxa"/>
            <w:tcBorders>
              <w:top w:val="nil"/>
              <w:left w:val="nil"/>
              <w:bottom w:val="nil"/>
              <w:right w:val="nil"/>
            </w:tcBorders>
          </w:tcPr>
          <w:p w14:paraId="4237EBB7" w14:textId="77777777" w:rsidR="00024C97" w:rsidRDefault="00024C97" w:rsidP="00024C97">
            <w:pPr>
              <w:rPr>
                <w:ins w:id="6" w:author="MCT" w:date="2023-05-03T13:21:00Z"/>
                <w:sz w:val="18"/>
                <w:szCs w:val="18"/>
              </w:rPr>
            </w:pPr>
            <w:ins w:id="7" w:author="MCT" w:date="2023-05-03T13:21:00Z">
              <w:r>
                <w:rPr>
                  <w:sz w:val="18"/>
                  <w:szCs w:val="18"/>
                </w:rPr>
                <w:t>No changes for Texas SET 5.0</w:t>
              </w:r>
            </w:ins>
          </w:p>
          <w:p w14:paraId="765AAF35" w14:textId="77777777" w:rsidR="00AC695A" w:rsidRDefault="00AC695A" w:rsidP="00F931D9">
            <w:pPr>
              <w:rPr>
                <w:ins w:id="8" w:author="MCT" w:date="2023-02-13T09:47:00Z"/>
                <w:sz w:val="18"/>
                <w:szCs w:val="18"/>
              </w:rPr>
            </w:pPr>
          </w:p>
          <w:p w14:paraId="10007B65" w14:textId="77777777" w:rsidR="00AC695A" w:rsidRDefault="00AC695A" w:rsidP="00F931D9">
            <w:pPr>
              <w:rPr>
                <w:ins w:id="9" w:author="MCT" w:date="2023-02-13T09:44:00Z"/>
                <w:sz w:val="18"/>
                <w:szCs w:val="18"/>
              </w:rPr>
            </w:pPr>
          </w:p>
        </w:tc>
      </w:tr>
    </w:tbl>
    <w:p w14:paraId="450FA0B5" w14:textId="77777777" w:rsidR="00A169D2" w:rsidRDefault="005B4F22" w:rsidP="00A169D2">
      <w:pPr>
        <w:pStyle w:val="NoSpacing"/>
        <w:rPr>
          <w:snapToGrid w:val="0"/>
        </w:rPr>
      </w:pPr>
      <w:r>
        <w:rPr>
          <w:b/>
          <w:snapToGrid w:val="0"/>
          <w:sz w:val="48"/>
        </w:rPr>
        <w:br w:type="page"/>
      </w:r>
      <w:r w:rsidR="00190451">
        <w:lastRenderedPageBreak/>
        <w:t xml:space="preserve"> </w:t>
      </w:r>
      <w:r w:rsidR="006D32F2">
        <w:rPr>
          <w:snapToGrid w:val="0"/>
        </w:rPr>
        <w:t xml:space="preserve">650_02 Example #1 of </w:t>
      </w:r>
      <w:r w:rsidR="00914A2F">
        <w:rPr>
          <w:snapToGrid w:val="0"/>
        </w:rPr>
        <w:t>6</w:t>
      </w:r>
    </w:p>
    <w:p w14:paraId="03952549" w14:textId="77777777" w:rsidR="00A169D2" w:rsidRDefault="006D32F2" w:rsidP="00A169D2">
      <w:pPr>
        <w:pStyle w:val="NoSpacing"/>
        <w:rPr>
          <w:snapToGrid w:val="0"/>
        </w:rPr>
      </w:pPr>
      <w:r w:rsidRPr="006D32F2">
        <w:rPr>
          <w:snapToGrid w:val="0"/>
        </w:rPr>
        <w:t>Disconnect for Non-Pay Completion Response - TDSP to CR</w:t>
      </w:r>
    </w:p>
    <w:tbl>
      <w:tblPr>
        <w:tblW w:w="9555" w:type="dxa"/>
        <w:tblInd w:w="93" w:type="dxa"/>
        <w:tblLayout w:type="fixed"/>
        <w:tblLook w:val="04A0" w:firstRow="1" w:lastRow="0" w:firstColumn="1" w:lastColumn="0" w:noHBand="0" w:noVBand="1"/>
      </w:tblPr>
      <w:tblGrid>
        <w:gridCol w:w="464"/>
        <w:gridCol w:w="4231"/>
        <w:gridCol w:w="4860"/>
      </w:tblGrid>
      <w:tr w:rsidR="00914A2F" w:rsidRPr="00914A2F" w14:paraId="7D1B6428" w14:textId="77777777" w:rsidTr="00914A2F">
        <w:trPr>
          <w:trHeight w:val="900"/>
        </w:trPr>
        <w:tc>
          <w:tcPr>
            <w:tcW w:w="955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BC419B8" w14:textId="77777777" w:rsidR="00914A2F" w:rsidRPr="00914A2F" w:rsidRDefault="00914A2F" w:rsidP="00914A2F">
            <w:pPr>
              <w:autoSpaceDE/>
              <w:autoSpaceDN/>
              <w:jc w:val="center"/>
              <w:rPr>
                <w:rFonts w:ascii="Calibri" w:hAnsi="Calibri" w:cs="Calibri"/>
                <w:color w:val="000000"/>
                <w:sz w:val="22"/>
                <w:szCs w:val="22"/>
              </w:rPr>
            </w:pPr>
            <w:r w:rsidRPr="00914A2F">
              <w:rPr>
                <w:rFonts w:ascii="Calibri" w:hAnsi="Calibri" w:cs="Calibri"/>
                <w:color w:val="000000"/>
                <w:sz w:val="22"/>
                <w:szCs w:val="22"/>
              </w:rPr>
              <w:t>TDSP submits Disconnect for Non-Pay Completion Response</w:t>
            </w:r>
          </w:p>
        </w:tc>
      </w:tr>
      <w:tr w:rsidR="00914A2F" w:rsidRPr="00914A2F" w14:paraId="48D10C21" w14:textId="77777777" w:rsidTr="00344276">
        <w:trPr>
          <w:trHeight w:val="32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DE5B34"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ST~650~000000001</w:t>
            </w:r>
          </w:p>
        </w:tc>
        <w:tc>
          <w:tcPr>
            <w:tcW w:w="4860" w:type="dxa"/>
            <w:tcBorders>
              <w:top w:val="nil"/>
              <w:left w:val="nil"/>
              <w:bottom w:val="single" w:sz="4" w:space="0" w:color="auto"/>
              <w:right w:val="single" w:sz="4" w:space="0" w:color="auto"/>
            </w:tcBorders>
            <w:shd w:val="clear" w:color="auto" w:fill="auto"/>
            <w:hideMark/>
          </w:tcPr>
          <w:p w14:paraId="535D995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Transaction Type, Transaction Set Control Number</w:t>
            </w:r>
          </w:p>
        </w:tc>
      </w:tr>
      <w:tr w:rsidR="00914A2F" w:rsidRPr="00914A2F" w14:paraId="22DC257B" w14:textId="77777777" w:rsidTr="00914A2F">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6CB2030"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BGN~11~200805101201001~20090310~~~200805101956534~72~51</w:t>
            </w:r>
          </w:p>
        </w:tc>
        <w:tc>
          <w:tcPr>
            <w:tcW w:w="4860" w:type="dxa"/>
            <w:tcBorders>
              <w:top w:val="nil"/>
              <w:left w:val="nil"/>
              <w:bottom w:val="single" w:sz="4" w:space="0" w:color="auto"/>
              <w:right w:val="single" w:sz="4" w:space="0" w:color="auto"/>
            </w:tcBorders>
            <w:shd w:val="clear" w:color="auto" w:fill="auto"/>
            <w:hideMark/>
          </w:tcPr>
          <w:p w14:paraId="099E8EE2"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xml:space="preserve">Response, Unique Transaction Number, Transaction Date, Original Transaction ID, SET Transaction Number </w:t>
            </w:r>
          </w:p>
        </w:tc>
      </w:tr>
      <w:tr w:rsidR="00914A2F" w:rsidRPr="00914A2F" w14:paraId="3608DBE4"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296AE0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hideMark/>
          </w:tcPr>
          <w:p w14:paraId="19A04F24"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TDSP Name, DUNS Number, Sender</w:t>
            </w:r>
          </w:p>
        </w:tc>
      </w:tr>
      <w:tr w:rsidR="00914A2F" w:rsidRPr="00914A2F" w14:paraId="00667195"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E87C11"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N1~SJ~CR NAME~1~987654321~~40</w:t>
            </w:r>
          </w:p>
        </w:tc>
        <w:tc>
          <w:tcPr>
            <w:tcW w:w="4860" w:type="dxa"/>
            <w:tcBorders>
              <w:top w:val="nil"/>
              <w:left w:val="nil"/>
              <w:bottom w:val="single" w:sz="4" w:space="0" w:color="auto"/>
              <w:right w:val="single" w:sz="4" w:space="0" w:color="auto"/>
            </w:tcBorders>
            <w:shd w:val="clear" w:color="auto" w:fill="auto"/>
            <w:hideMark/>
          </w:tcPr>
          <w:p w14:paraId="4DEC6188"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CR Name, DUNS Number, Receiver</w:t>
            </w:r>
          </w:p>
        </w:tc>
      </w:tr>
      <w:tr w:rsidR="00914A2F" w:rsidRPr="00914A2F" w14:paraId="5083F92C"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200611"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HL~1~~EV~0</w:t>
            </w:r>
          </w:p>
        </w:tc>
        <w:tc>
          <w:tcPr>
            <w:tcW w:w="4860" w:type="dxa"/>
            <w:tcBorders>
              <w:top w:val="nil"/>
              <w:left w:val="nil"/>
              <w:bottom w:val="single" w:sz="4" w:space="0" w:color="auto"/>
              <w:right w:val="single" w:sz="4" w:space="0" w:color="auto"/>
            </w:tcBorders>
            <w:shd w:val="clear" w:color="auto" w:fill="auto"/>
            <w:hideMark/>
          </w:tcPr>
          <w:p w14:paraId="6895A912"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Service Order Level Information</w:t>
            </w:r>
          </w:p>
        </w:tc>
      </w:tr>
      <w:tr w:rsidR="00914A2F" w:rsidRPr="00914A2F" w14:paraId="1824C423" w14:textId="77777777" w:rsidTr="00914A2F">
        <w:trPr>
          <w:trHeight w:val="300"/>
        </w:trPr>
        <w:tc>
          <w:tcPr>
            <w:tcW w:w="464" w:type="dxa"/>
            <w:tcBorders>
              <w:top w:val="nil"/>
              <w:left w:val="nil"/>
              <w:bottom w:val="nil"/>
              <w:right w:val="single" w:sz="4" w:space="0" w:color="auto"/>
            </w:tcBorders>
            <w:shd w:val="clear" w:color="auto" w:fill="auto"/>
            <w:hideMark/>
          </w:tcPr>
          <w:p w14:paraId="71FADA75"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3F9BB3AA"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REF~8X~DC001</w:t>
            </w:r>
          </w:p>
        </w:tc>
        <w:tc>
          <w:tcPr>
            <w:tcW w:w="4860" w:type="dxa"/>
            <w:tcBorders>
              <w:top w:val="nil"/>
              <w:left w:val="nil"/>
              <w:bottom w:val="single" w:sz="4" w:space="0" w:color="auto"/>
              <w:right w:val="single" w:sz="4" w:space="0" w:color="auto"/>
            </w:tcBorders>
            <w:shd w:val="clear" w:color="auto" w:fill="auto"/>
            <w:hideMark/>
          </w:tcPr>
          <w:p w14:paraId="53484FA8"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Purpose Code, Disconnect for Non-Pay</w:t>
            </w:r>
          </w:p>
        </w:tc>
      </w:tr>
      <w:tr w:rsidR="00914A2F" w:rsidRPr="00914A2F" w14:paraId="3C8C0862" w14:textId="77777777" w:rsidTr="00914A2F">
        <w:trPr>
          <w:trHeight w:val="300"/>
        </w:trPr>
        <w:tc>
          <w:tcPr>
            <w:tcW w:w="464" w:type="dxa"/>
            <w:tcBorders>
              <w:top w:val="nil"/>
              <w:left w:val="nil"/>
              <w:bottom w:val="nil"/>
              <w:right w:val="single" w:sz="4" w:space="0" w:color="auto"/>
            </w:tcBorders>
            <w:shd w:val="clear" w:color="auto" w:fill="auto"/>
            <w:hideMark/>
          </w:tcPr>
          <w:p w14:paraId="55853FF7"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73F3CAF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REF~LW~M</w:t>
            </w:r>
          </w:p>
        </w:tc>
        <w:tc>
          <w:tcPr>
            <w:tcW w:w="4860" w:type="dxa"/>
            <w:tcBorders>
              <w:top w:val="nil"/>
              <w:left w:val="nil"/>
              <w:bottom w:val="single" w:sz="4" w:space="0" w:color="auto"/>
              <w:right w:val="single" w:sz="4" w:space="0" w:color="auto"/>
            </w:tcBorders>
            <w:shd w:val="clear" w:color="auto" w:fill="auto"/>
            <w:hideMark/>
          </w:tcPr>
          <w:p w14:paraId="6ABF00B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Disconnect Location, Meter</w:t>
            </w:r>
          </w:p>
        </w:tc>
      </w:tr>
      <w:tr w:rsidR="00914A2F" w:rsidRPr="00914A2F" w14:paraId="49D6A37E" w14:textId="77777777" w:rsidTr="00914A2F">
        <w:trPr>
          <w:trHeight w:val="300"/>
        </w:trPr>
        <w:tc>
          <w:tcPr>
            <w:tcW w:w="464" w:type="dxa"/>
            <w:tcBorders>
              <w:top w:val="nil"/>
              <w:left w:val="nil"/>
              <w:bottom w:val="nil"/>
              <w:right w:val="single" w:sz="4" w:space="0" w:color="auto"/>
            </w:tcBorders>
            <w:shd w:val="clear" w:color="auto" w:fill="auto"/>
            <w:hideMark/>
          </w:tcPr>
          <w:p w14:paraId="632A7A81"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6FAA9E12"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REF~SU~N</w:t>
            </w:r>
          </w:p>
        </w:tc>
        <w:tc>
          <w:tcPr>
            <w:tcW w:w="4860" w:type="dxa"/>
            <w:tcBorders>
              <w:top w:val="nil"/>
              <w:left w:val="nil"/>
              <w:bottom w:val="single" w:sz="4" w:space="0" w:color="auto"/>
              <w:right w:val="single" w:sz="4" w:space="0" w:color="auto"/>
            </w:tcBorders>
            <w:shd w:val="clear" w:color="auto" w:fill="auto"/>
            <w:hideMark/>
          </w:tcPr>
          <w:p w14:paraId="7F7F185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Special Needs Indicator</w:t>
            </w:r>
          </w:p>
        </w:tc>
      </w:tr>
      <w:tr w:rsidR="00914A2F" w:rsidRPr="00914A2F" w14:paraId="71E4154F" w14:textId="77777777" w:rsidTr="00914A2F">
        <w:trPr>
          <w:trHeight w:val="300"/>
        </w:trPr>
        <w:tc>
          <w:tcPr>
            <w:tcW w:w="464" w:type="dxa"/>
            <w:tcBorders>
              <w:top w:val="nil"/>
              <w:left w:val="nil"/>
              <w:bottom w:val="nil"/>
              <w:right w:val="single" w:sz="4" w:space="0" w:color="auto"/>
            </w:tcBorders>
            <w:shd w:val="clear" w:color="auto" w:fill="auto"/>
            <w:hideMark/>
          </w:tcPr>
          <w:p w14:paraId="4A4AEE6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37A949F3"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REF~OW~45678A</w:t>
            </w:r>
          </w:p>
        </w:tc>
        <w:tc>
          <w:tcPr>
            <w:tcW w:w="4860" w:type="dxa"/>
            <w:tcBorders>
              <w:top w:val="nil"/>
              <w:left w:val="nil"/>
              <w:bottom w:val="single" w:sz="4" w:space="0" w:color="auto"/>
              <w:right w:val="single" w:sz="4" w:space="0" w:color="auto"/>
            </w:tcBorders>
            <w:shd w:val="clear" w:color="auto" w:fill="auto"/>
            <w:hideMark/>
          </w:tcPr>
          <w:p w14:paraId="7486C943"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TDSP Service Order Number</w:t>
            </w:r>
          </w:p>
        </w:tc>
      </w:tr>
      <w:tr w:rsidR="00914A2F" w:rsidRPr="00914A2F" w14:paraId="094D1D7C" w14:textId="77777777" w:rsidTr="00914A2F">
        <w:trPr>
          <w:trHeight w:val="300"/>
        </w:trPr>
        <w:tc>
          <w:tcPr>
            <w:tcW w:w="464" w:type="dxa"/>
            <w:tcBorders>
              <w:top w:val="nil"/>
              <w:left w:val="nil"/>
              <w:bottom w:val="nil"/>
              <w:right w:val="single" w:sz="4" w:space="0" w:color="auto"/>
            </w:tcBorders>
            <w:shd w:val="clear" w:color="auto" w:fill="auto"/>
            <w:hideMark/>
          </w:tcPr>
          <w:p w14:paraId="56126F35"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1C4139A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0D4E20C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ESI ID</w:t>
            </w:r>
          </w:p>
        </w:tc>
      </w:tr>
      <w:tr w:rsidR="00914A2F" w:rsidRPr="00914A2F" w14:paraId="06F19161" w14:textId="77777777" w:rsidTr="00914A2F">
        <w:trPr>
          <w:trHeight w:val="300"/>
        </w:trPr>
        <w:tc>
          <w:tcPr>
            <w:tcW w:w="464" w:type="dxa"/>
            <w:tcBorders>
              <w:top w:val="nil"/>
              <w:left w:val="nil"/>
              <w:bottom w:val="nil"/>
              <w:right w:val="single" w:sz="4" w:space="0" w:color="auto"/>
            </w:tcBorders>
            <w:shd w:val="clear" w:color="auto" w:fill="auto"/>
            <w:hideMark/>
          </w:tcPr>
          <w:p w14:paraId="6E70DCAF"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1" w:type="dxa"/>
            <w:tcBorders>
              <w:top w:val="single" w:sz="4" w:space="0" w:color="auto"/>
              <w:left w:val="nil"/>
              <w:bottom w:val="single" w:sz="4" w:space="0" w:color="auto"/>
              <w:right w:val="single" w:sz="4" w:space="0" w:color="000000"/>
            </w:tcBorders>
            <w:shd w:val="clear" w:color="auto" w:fill="auto"/>
            <w:hideMark/>
          </w:tcPr>
          <w:p w14:paraId="7ACF2014"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DTM~243~20090310~0812</w:t>
            </w:r>
          </w:p>
        </w:tc>
        <w:tc>
          <w:tcPr>
            <w:tcW w:w="4860" w:type="dxa"/>
            <w:tcBorders>
              <w:top w:val="nil"/>
              <w:left w:val="nil"/>
              <w:bottom w:val="single" w:sz="4" w:space="0" w:color="auto"/>
              <w:right w:val="single" w:sz="4" w:space="0" w:color="auto"/>
            </w:tcBorders>
            <w:shd w:val="clear" w:color="auto" w:fill="auto"/>
            <w:hideMark/>
          </w:tcPr>
          <w:p w14:paraId="770E9ED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Actual Complete Date/Time</w:t>
            </w:r>
          </w:p>
        </w:tc>
      </w:tr>
      <w:tr w:rsidR="00914A2F" w:rsidRPr="00914A2F" w14:paraId="5CF9C6F5" w14:textId="77777777" w:rsidTr="00914A2F">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62EAE9"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SE~12~000000001</w:t>
            </w:r>
          </w:p>
        </w:tc>
        <w:tc>
          <w:tcPr>
            <w:tcW w:w="4860" w:type="dxa"/>
            <w:tcBorders>
              <w:top w:val="nil"/>
              <w:left w:val="nil"/>
              <w:bottom w:val="single" w:sz="4" w:space="0" w:color="auto"/>
              <w:right w:val="single" w:sz="4" w:space="0" w:color="auto"/>
            </w:tcBorders>
            <w:shd w:val="clear" w:color="auto" w:fill="auto"/>
            <w:hideMark/>
          </w:tcPr>
          <w:p w14:paraId="79DAE114"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Number of Segments, Transaction Set Control Number</w:t>
            </w:r>
          </w:p>
        </w:tc>
      </w:tr>
    </w:tbl>
    <w:p w14:paraId="7552873B" w14:textId="77777777" w:rsidR="00914A2F" w:rsidRDefault="00914A2F" w:rsidP="00A169D2">
      <w:pPr>
        <w:pStyle w:val="NoSpacing"/>
        <w:rPr>
          <w:snapToGrid w:val="0"/>
        </w:rPr>
      </w:pPr>
    </w:p>
    <w:p w14:paraId="7A1AE7A7" w14:textId="77777777" w:rsidR="006D32F2" w:rsidRDefault="006D32F2" w:rsidP="00A169D2">
      <w:pPr>
        <w:pStyle w:val="NoSpacing"/>
        <w:rPr>
          <w:snapToGrid w:val="0"/>
        </w:rPr>
      </w:pPr>
      <w:r>
        <w:rPr>
          <w:snapToGrid w:val="0"/>
        </w:rPr>
        <w:br w:type="page"/>
      </w:r>
    </w:p>
    <w:p w14:paraId="7535F05E" w14:textId="77777777" w:rsidR="00A169D2" w:rsidRDefault="00A169D2" w:rsidP="00A169D2">
      <w:pPr>
        <w:pStyle w:val="NoSpacing"/>
        <w:rPr>
          <w:snapToGrid w:val="0"/>
        </w:rPr>
      </w:pPr>
    </w:p>
    <w:p w14:paraId="31534C59" w14:textId="77777777" w:rsidR="00A169D2" w:rsidRDefault="006D32F2" w:rsidP="00A169D2">
      <w:pPr>
        <w:pStyle w:val="NoSpacing"/>
        <w:rPr>
          <w:snapToGrid w:val="0"/>
        </w:rPr>
      </w:pPr>
      <w:r>
        <w:rPr>
          <w:snapToGrid w:val="0"/>
        </w:rPr>
        <w:t xml:space="preserve">650_02 Example #2 of </w:t>
      </w:r>
      <w:r w:rsidR="00914A2F">
        <w:rPr>
          <w:snapToGrid w:val="0"/>
        </w:rPr>
        <w:t>6</w:t>
      </w:r>
    </w:p>
    <w:p w14:paraId="63A4B218" w14:textId="77777777" w:rsidR="00A169D2" w:rsidRDefault="006D32F2" w:rsidP="00A169D2">
      <w:pPr>
        <w:pStyle w:val="NoSpacing"/>
        <w:rPr>
          <w:snapToGrid w:val="0"/>
        </w:rPr>
      </w:pPr>
      <w:r w:rsidRPr="006D32F2">
        <w:rPr>
          <w:snapToGrid w:val="0"/>
        </w:rPr>
        <w:t xml:space="preserve">Reconnect for Non-Pay Complete Unexecutable Response - TDSP to CR  </w:t>
      </w:r>
    </w:p>
    <w:tbl>
      <w:tblPr>
        <w:tblW w:w="9555" w:type="dxa"/>
        <w:tblInd w:w="93" w:type="dxa"/>
        <w:tblLayout w:type="fixed"/>
        <w:tblLook w:val="04A0" w:firstRow="1" w:lastRow="0" w:firstColumn="1" w:lastColumn="0" w:noHBand="0" w:noVBand="1"/>
      </w:tblPr>
      <w:tblGrid>
        <w:gridCol w:w="459"/>
        <w:gridCol w:w="4236"/>
        <w:gridCol w:w="4860"/>
      </w:tblGrid>
      <w:tr w:rsidR="00914A2F" w:rsidRPr="00914A2F" w14:paraId="06116579" w14:textId="77777777" w:rsidTr="00914A2F">
        <w:trPr>
          <w:trHeight w:val="900"/>
        </w:trPr>
        <w:tc>
          <w:tcPr>
            <w:tcW w:w="955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05132A9" w14:textId="77777777" w:rsidR="00914A2F" w:rsidRPr="00914A2F" w:rsidRDefault="00914A2F" w:rsidP="00914A2F">
            <w:pPr>
              <w:autoSpaceDE/>
              <w:autoSpaceDN/>
              <w:jc w:val="center"/>
              <w:rPr>
                <w:rFonts w:ascii="Calibri" w:hAnsi="Calibri" w:cs="Calibri"/>
                <w:color w:val="000000"/>
                <w:sz w:val="22"/>
                <w:szCs w:val="22"/>
              </w:rPr>
            </w:pPr>
            <w:r w:rsidRPr="00914A2F">
              <w:rPr>
                <w:rFonts w:ascii="Calibri" w:hAnsi="Calibri" w:cs="Calibri"/>
                <w:color w:val="000000"/>
                <w:sz w:val="22"/>
                <w:szCs w:val="22"/>
              </w:rPr>
              <w:t>TDSP receives Reconnect for Non-Pay prior to completing Disconnect for Non-Pay</w:t>
            </w:r>
            <w:r w:rsidRPr="00914A2F">
              <w:rPr>
                <w:rFonts w:ascii="Calibri" w:hAnsi="Calibri" w:cs="Calibri"/>
                <w:color w:val="000000"/>
                <w:sz w:val="22"/>
                <w:szCs w:val="22"/>
              </w:rPr>
              <w:br/>
              <w:t>No one dispatched, no fee associated.</w:t>
            </w:r>
          </w:p>
        </w:tc>
      </w:tr>
      <w:tr w:rsidR="00914A2F" w:rsidRPr="00914A2F" w14:paraId="29C2564D" w14:textId="77777777" w:rsidTr="00344276">
        <w:trPr>
          <w:trHeight w:val="332"/>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6E91E5"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ST~650~000000001</w:t>
            </w:r>
          </w:p>
        </w:tc>
        <w:tc>
          <w:tcPr>
            <w:tcW w:w="4860" w:type="dxa"/>
            <w:tcBorders>
              <w:top w:val="nil"/>
              <w:left w:val="nil"/>
              <w:bottom w:val="single" w:sz="4" w:space="0" w:color="auto"/>
              <w:right w:val="single" w:sz="4" w:space="0" w:color="auto"/>
            </w:tcBorders>
            <w:shd w:val="clear" w:color="auto" w:fill="auto"/>
            <w:hideMark/>
          </w:tcPr>
          <w:p w14:paraId="00DFEE37"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Transaction Type, Transaction Set Control Number</w:t>
            </w:r>
          </w:p>
        </w:tc>
      </w:tr>
      <w:tr w:rsidR="00914A2F" w:rsidRPr="00914A2F" w14:paraId="57B12699" w14:textId="77777777" w:rsidTr="00914A2F">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F7582CB"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BGN~11~200805101201001~20080510~~~200805101956534~79~9</w:t>
            </w:r>
          </w:p>
        </w:tc>
        <w:tc>
          <w:tcPr>
            <w:tcW w:w="4860" w:type="dxa"/>
            <w:tcBorders>
              <w:top w:val="nil"/>
              <w:left w:val="nil"/>
              <w:bottom w:val="single" w:sz="4" w:space="0" w:color="auto"/>
              <w:right w:val="single" w:sz="4" w:space="0" w:color="auto"/>
            </w:tcBorders>
            <w:shd w:val="clear" w:color="auto" w:fill="auto"/>
            <w:hideMark/>
          </w:tcPr>
          <w:p w14:paraId="7A277B46"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xml:space="preserve">Response, Unique Transaction Number, Transaction Date, Original Transaction ID, SET Transaction Number </w:t>
            </w:r>
          </w:p>
        </w:tc>
      </w:tr>
      <w:tr w:rsidR="00914A2F" w:rsidRPr="00914A2F" w14:paraId="34F21147"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222AF0C"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hideMark/>
          </w:tcPr>
          <w:p w14:paraId="47A235A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TDSP Name, DUNS Number, Sender</w:t>
            </w:r>
          </w:p>
        </w:tc>
      </w:tr>
      <w:tr w:rsidR="00914A2F" w:rsidRPr="00914A2F" w14:paraId="3120FBFE"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58DAC0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N1~SJ~CR NAME~1~987654321~~40</w:t>
            </w:r>
          </w:p>
        </w:tc>
        <w:tc>
          <w:tcPr>
            <w:tcW w:w="4860" w:type="dxa"/>
            <w:tcBorders>
              <w:top w:val="nil"/>
              <w:left w:val="nil"/>
              <w:bottom w:val="single" w:sz="4" w:space="0" w:color="auto"/>
              <w:right w:val="single" w:sz="4" w:space="0" w:color="auto"/>
            </w:tcBorders>
            <w:shd w:val="clear" w:color="auto" w:fill="auto"/>
            <w:hideMark/>
          </w:tcPr>
          <w:p w14:paraId="670E7810"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CR Name, DUNS Number, Receiver</w:t>
            </w:r>
          </w:p>
        </w:tc>
      </w:tr>
      <w:tr w:rsidR="00914A2F" w:rsidRPr="00914A2F" w14:paraId="4684DC34" w14:textId="77777777" w:rsidTr="00914A2F">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70149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HL~1~~EV~0</w:t>
            </w:r>
          </w:p>
        </w:tc>
        <w:tc>
          <w:tcPr>
            <w:tcW w:w="4860" w:type="dxa"/>
            <w:tcBorders>
              <w:top w:val="nil"/>
              <w:left w:val="nil"/>
              <w:bottom w:val="single" w:sz="4" w:space="0" w:color="auto"/>
              <w:right w:val="single" w:sz="4" w:space="0" w:color="auto"/>
            </w:tcBorders>
            <w:shd w:val="clear" w:color="auto" w:fill="auto"/>
            <w:hideMark/>
          </w:tcPr>
          <w:p w14:paraId="3BD3C6F8"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Service Order Level Information</w:t>
            </w:r>
          </w:p>
        </w:tc>
      </w:tr>
      <w:tr w:rsidR="00914A2F" w:rsidRPr="00914A2F" w14:paraId="4B63E2AE" w14:textId="77777777" w:rsidTr="00914A2F">
        <w:trPr>
          <w:trHeight w:val="600"/>
        </w:trPr>
        <w:tc>
          <w:tcPr>
            <w:tcW w:w="459" w:type="dxa"/>
            <w:tcBorders>
              <w:top w:val="nil"/>
              <w:left w:val="nil"/>
              <w:bottom w:val="nil"/>
              <w:right w:val="single" w:sz="4" w:space="0" w:color="auto"/>
            </w:tcBorders>
            <w:shd w:val="clear" w:color="auto" w:fill="auto"/>
            <w:hideMark/>
          </w:tcPr>
          <w:p w14:paraId="720094FF"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1B61003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REF~8X~RC001</w:t>
            </w:r>
          </w:p>
        </w:tc>
        <w:tc>
          <w:tcPr>
            <w:tcW w:w="4860" w:type="dxa"/>
            <w:tcBorders>
              <w:top w:val="nil"/>
              <w:left w:val="nil"/>
              <w:bottom w:val="single" w:sz="4" w:space="0" w:color="auto"/>
              <w:right w:val="single" w:sz="4" w:space="0" w:color="auto"/>
            </w:tcBorders>
            <w:shd w:val="clear" w:color="auto" w:fill="auto"/>
            <w:hideMark/>
          </w:tcPr>
          <w:p w14:paraId="7352D28A"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xml:space="preserve">Purpose Code, </w:t>
            </w:r>
            <w:proofErr w:type="gramStart"/>
            <w:r w:rsidRPr="00914A2F">
              <w:rPr>
                <w:rFonts w:ascii="Calibri" w:hAnsi="Calibri" w:cs="Calibri"/>
                <w:color w:val="000000"/>
                <w:sz w:val="22"/>
                <w:szCs w:val="22"/>
              </w:rPr>
              <w:t>Reconnect</w:t>
            </w:r>
            <w:proofErr w:type="gramEnd"/>
            <w:r w:rsidRPr="00914A2F">
              <w:rPr>
                <w:rFonts w:ascii="Calibri" w:hAnsi="Calibri" w:cs="Calibri"/>
                <w:color w:val="000000"/>
                <w:sz w:val="22"/>
                <w:szCs w:val="22"/>
              </w:rPr>
              <w:t xml:space="preserve"> after Disconnect for Non-Pay</w:t>
            </w:r>
          </w:p>
        </w:tc>
      </w:tr>
      <w:tr w:rsidR="00914A2F" w:rsidRPr="00914A2F" w14:paraId="36A225AD" w14:textId="77777777" w:rsidTr="00914A2F">
        <w:trPr>
          <w:trHeight w:val="1268"/>
        </w:trPr>
        <w:tc>
          <w:tcPr>
            <w:tcW w:w="459" w:type="dxa"/>
            <w:tcBorders>
              <w:top w:val="nil"/>
              <w:left w:val="nil"/>
              <w:bottom w:val="nil"/>
              <w:right w:val="single" w:sz="4" w:space="0" w:color="auto"/>
            </w:tcBorders>
            <w:shd w:val="clear" w:color="auto" w:fill="auto"/>
            <w:hideMark/>
          </w:tcPr>
          <w:p w14:paraId="51FC1270"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4E5C3BBD"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REF~G7~V005</w:t>
            </w:r>
          </w:p>
        </w:tc>
        <w:tc>
          <w:tcPr>
            <w:tcW w:w="4860" w:type="dxa"/>
            <w:tcBorders>
              <w:top w:val="nil"/>
              <w:left w:val="nil"/>
              <w:bottom w:val="single" w:sz="4" w:space="0" w:color="auto"/>
              <w:right w:val="single" w:sz="4" w:space="0" w:color="auto"/>
            </w:tcBorders>
            <w:shd w:val="clear" w:color="auto" w:fill="auto"/>
            <w:hideMark/>
          </w:tcPr>
          <w:p w14:paraId="436C8E76"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xml:space="preserve">Completed Unexecuted, </w:t>
            </w:r>
            <w:proofErr w:type="gramStart"/>
            <w:r w:rsidRPr="00914A2F">
              <w:rPr>
                <w:rFonts w:ascii="Calibri" w:hAnsi="Calibri" w:cs="Calibri"/>
                <w:color w:val="000000"/>
                <w:sz w:val="22"/>
                <w:szCs w:val="22"/>
              </w:rPr>
              <w:t>Received</w:t>
            </w:r>
            <w:proofErr w:type="gramEnd"/>
            <w:r w:rsidRPr="00914A2F">
              <w:rPr>
                <w:rFonts w:ascii="Calibri" w:hAnsi="Calibri" w:cs="Calibri"/>
                <w:color w:val="000000"/>
                <w:sz w:val="22"/>
                <w:szCs w:val="22"/>
              </w:rPr>
              <w:t xml:space="preserve"> reconnect for non-pay or reconnect after tampering disconnect prior to working the disconnect for non-pay or disconnect due to tampering service order request</w:t>
            </w:r>
          </w:p>
        </w:tc>
      </w:tr>
      <w:tr w:rsidR="00914A2F" w:rsidRPr="00914A2F" w14:paraId="069870DD" w14:textId="77777777" w:rsidTr="00914A2F">
        <w:trPr>
          <w:trHeight w:val="300"/>
        </w:trPr>
        <w:tc>
          <w:tcPr>
            <w:tcW w:w="459" w:type="dxa"/>
            <w:tcBorders>
              <w:top w:val="nil"/>
              <w:left w:val="nil"/>
              <w:bottom w:val="nil"/>
              <w:right w:val="single" w:sz="4" w:space="0" w:color="auto"/>
            </w:tcBorders>
            <w:shd w:val="clear" w:color="auto" w:fill="auto"/>
            <w:hideMark/>
          </w:tcPr>
          <w:p w14:paraId="058C2B67"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6D69C1D1"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0D3D5FFF"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ESI ID</w:t>
            </w:r>
          </w:p>
        </w:tc>
      </w:tr>
      <w:tr w:rsidR="00914A2F" w:rsidRPr="00914A2F" w14:paraId="7C34AF4D" w14:textId="77777777" w:rsidTr="00914A2F">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2E7CB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SE~9~000000001</w:t>
            </w:r>
          </w:p>
        </w:tc>
        <w:tc>
          <w:tcPr>
            <w:tcW w:w="4860" w:type="dxa"/>
            <w:tcBorders>
              <w:top w:val="nil"/>
              <w:left w:val="nil"/>
              <w:bottom w:val="single" w:sz="4" w:space="0" w:color="auto"/>
              <w:right w:val="single" w:sz="4" w:space="0" w:color="auto"/>
            </w:tcBorders>
            <w:shd w:val="clear" w:color="auto" w:fill="auto"/>
            <w:hideMark/>
          </w:tcPr>
          <w:p w14:paraId="0F74502E" w14:textId="77777777" w:rsidR="00914A2F" w:rsidRPr="00914A2F" w:rsidRDefault="00914A2F" w:rsidP="00914A2F">
            <w:pPr>
              <w:autoSpaceDE/>
              <w:autoSpaceDN/>
              <w:rPr>
                <w:rFonts w:ascii="Calibri" w:hAnsi="Calibri" w:cs="Calibri"/>
                <w:color w:val="000000"/>
                <w:sz w:val="22"/>
                <w:szCs w:val="22"/>
              </w:rPr>
            </w:pPr>
            <w:r w:rsidRPr="00914A2F">
              <w:rPr>
                <w:rFonts w:ascii="Calibri" w:hAnsi="Calibri" w:cs="Calibri"/>
                <w:color w:val="000000"/>
                <w:sz w:val="22"/>
                <w:szCs w:val="22"/>
              </w:rPr>
              <w:t>Number of Segments, Transaction Set Control Number</w:t>
            </w:r>
          </w:p>
        </w:tc>
      </w:tr>
    </w:tbl>
    <w:p w14:paraId="0C361ED4" w14:textId="77777777" w:rsidR="00914A2F" w:rsidRDefault="00914A2F" w:rsidP="00A169D2">
      <w:pPr>
        <w:pStyle w:val="NoSpacing"/>
        <w:rPr>
          <w:snapToGrid w:val="0"/>
        </w:rPr>
      </w:pPr>
    </w:p>
    <w:p w14:paraId="13495641" w14:textId="77777777" w:rsidR="006D32F2" w:rsidRDefault="006D32F2" w:rsidP="00A169D2">
      <w:pPr>
        <w:pStyle w:val="NoSpacing"/>
        <w:rPr>
          <w:snapToGrid w:val="0"/>
        </w:rPr>
      </w:pPr>
    </w:p>
    <w:p w14:paraId="7F7EA7AB" w14:textId="77777777" w:rsidR="006D32F2" w:rsidRDefault="006D32F2" w:rsidP="00A169D2">
      <w:pPr>
        <w:pStyle w:val="NoSpacing"/>
        <w:rPr>
          <w:snapToGrid w:val="0"/>
        </w:rPr>
      </w:pPr>
      <w:r>
        <w:rPr>
          <w:snapToGrid w:val="0"/>
        </w:rPr>
        <w:br w:type="page"/>
      </w:r>
    </w:p>
    <w:p w14:paraId="38F343D5" w14:textId="77777777" w:rsidR="00A169D2" w:rsidRDefault="00A169D2" w:rsidP="00A169D2">
      <w:pPr>
        <w:pStyle w:val="NoSpacing"/>
        <w:rPr>
          <w:snapToGrid w:val="0"/>
        </w:rPr>
      </w:pPr>
    </w:p>
    <w:p w14:paraId="677E0DD4" w14:textId="77777777" w:rsidR="00A169D2" w:rsidRDefault="006D32F2" w:rsidP="00A169D2">
      <w:pPr>
        <w:pStyle w:val="NoSpacing"/>
        <w:rPr>
          <w:snapToGrid w:val="0"/>
        </w:rPr>
      </w:pPr>
      <w:r>
        <w:rPr>
          <w:snapToGrid w:val="0"/>
        </w:rPr>
        <w:t xml:space="preserve">650_02 Example #3 of </w:t>
      </w:r>
      <w:r w:rsidR="00884144">
        <w:rPr>
          <w:snapToGrid w:val="0"/>
        </w:rPr>
        <w:t>6</w:t>
      </w:r>
    </w:p>
    <w:p w14:paraId="69E57AD8" w14:textId="77777777" w:rsidR="006D32F2" w:rsidRDefault="006D32F2" w:rsidP="00A169D2">
      <w:pPr>
        <w:pStyle w:val="NoSpacing"/>
        <w:rPr>
          <w:snapToGrid w:val="0"/>
        </w:rPr>
      </w:pPr>
      <w:r w:rsidRPr="006D32F2">
        <w:rPr>
          <w:snapToGrid w:val="0"/>
        </w:rPr>
        <w:t>Disconnect for Non-Pay Complete Unexecutable Response - TDSP to CR</w:t>
      </w:r>
    </w:p>
    <w:tbl>
      <w:tblPr>
        <w:tblW w:w="9555" w:type="dxa"/>
        <w:tblInd w:w="93" w:type="dxa"/>
        <w:tblLayout w:type="fixed"/>
        <w:tblLook w:val="04A0" w:firstRow="1" w:lastRow="0" w:firstColumn="1" w:lastColumn="0" w:noHBand="0" w:noVBand="1"/>
      </w:tblPr>
      <w:tblGrid>
        <w:gridCol w:w="459"/>
        <w:gridCol w:w="4236"/>
        <w:gridCol w:w="4860"/>
      </w:tblGrid>
      <w:tr w:rsidR="00884144" w:rsidRPr="00884144" w14:paraId="4A9B61C3" w14:textId="77777777" w:rsidTr="00884144">
        <w:trPr>
          <w:trHeight w:val="900"/>
        </w:trPr>
        <w:tc>
          <w:tcPr>
            <w:tcW w:w="955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3A6A1D6" w14:textId="77777777" w:rsidR="00884144" w:rsidRPr="00884144" w:rsidRDefault="00884144" w:rsidP="00884144">
            <w:pPr>
              <w:autoSpaceDE/>
              <w:autoSpaceDN/>
              <w:jc w:val="center"/>
              <w:rPr>
                <w:rFonts w:ascii="Calibri" w:hAnsi="Calibri" w:cs="Calibri"/>
                <w:color w:val="000000"/>
                <w:sz w:val="22"/>
                <w:szCs w:val="22"/>
              </w:rPr>
            </w:pPr>
            <w:r w:rsidRPr="00884144">
              <w:rPr>
                <w:rFonts w:ascii="Calibri" w:hAnsi="Calibri" w:cs="Calibri"/>
                <w:color w:val="000000"/>
                <w:sz w:val="22"/>
                <w:szCs w:val="22"/>
              </w:rPr>
              <w:t>TDSP submits Complete Unexecutable Response</w:t>
            </w:r>
          </w:p>
        </w:tc>
      </w:tr>
      <w:tr w:rsidR="00884144" w:rsidRPr="00884144" w14:paraId="37992C0F" w14:textId="77777777" w:rsidTr="00344276">
        <w:trPr>
          <w:trHeight w:val="332"/>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025992"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ST~650~000000001</w:t>
            </w:r>
          </w:p>
        </w:tc>
        <w:tc>
          <w:tcPr>
            <w:tcW w:w="4860" w:type="dxa"/>
            <w:tcBorders>
              <w:top w:val="nil"/>
              <w:left w:val="nil"/>
              <w:bottom w:val="single" w:sz="4" w:space="0" w:color="auto"/>
              <w:right w:val="single" w:sz="4" w:space="0" w:color="auto"/>
            </w:tcBorders>
            <w:shd w:val="clear" w:color="auto" w:fill="auto"/>
            <w:hideMark/>
          </w:tcPr>
          <w:p w14:paraId="633306CF"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Transaction Type, Transaction Set Control Number</w:t>
            </w:r>
          </w:p>
        </w:tc>
      </w:tr>
      <w:tr w:rsidR="00884144" w:rsidRPr="00884144" w14:paraId="0B0200BF" w14:textId="77777777" w:rsidTr="00884144">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3C14C4"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BGN~11~200805101201001~20090309~~~200805101956534~72~9</w:t>
            </w:r>
          </w:p>
        </w:tc>
        <w:tc>
          <w:tcPr>
            <w:tcW w:w="4860" w:type="dxa"/>
            <w:tcBorders>
              <w:top w:val="nil"/>
              <w:left w:val="nil"/>
              <w:bottom w:val="single" w:sz="4" w:space="0" w:color="auto"/>
              <w:right w:val="single" w:sz="4" w:space="0" w:color="auto"/>
            </w:tcBorders>
            <w:shd w:val="clear" w:color="auto" w:fill="auto"/>
            <w:hideMark/>
          </w:tcPr>
          <w:p w14:paraId="3DF56A76"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xml:space="preserve">Response, Unique Transaction Number, Transaction Date, Original Transaction ID, SET Transaction Number </w:t>
            </w:r>
          </w:p>
        </w:tc>
      </w:tr>
      <w:tr w:rsidR="00884144" w:rsidRPr="00884144" w14:paraId="3E1E2E2B" w14:textId="77777777" w:rsidTr="00884144">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E344A0"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hideMark/>
          </w:tcPr>
          <w:p w14:paraId="37CC9288"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TDSP Name, DUNS Number, Sender</w:t>
            </w:r>
          </w:p>
        </w:tc>
      </w:tr>
      <w:tr w:rsidR="00884144" w:rsidRPr="00884144" w14:paraId="41FA4F61" w14:textId="77777777" w:rsidTr="00884144">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6DDFB65"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N1~SJ~CR NAME~1~987654321~~40</w:t>
            </w:r>
          </w:p>
        </w:tc>
        <w:tc>
          <w:tcPr>
            <w:tcW w:w="4860" w:type="dxa"/>
            <w:tcBorders>
              <w:top w:val="nil"/>
              <w:left w:val="nil"/>
              <w:bottom w:val="single" w:sz="4" w:space="0" w:color="auto"/>
              <w:right w:val="single" w:sz="4" w:space="0" w:color="auto"/>
            </w:tcBorders>
            <w:shd w:val="clear" w:color="auto" w:fill="auto"/>
            <w:hideMark/>
          </w:tcPr>
          <w:p w14:paraId="2D020804"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CR Name, DUNS Number, Receiver</w:t>
            </w:r>
          </w:p>
        </w:tc>
      </w:tr>
      <w:tr w:rsidR="00884144" w:rsidRPr="00884144" w14:paraId="6DCECBD3" w14:textId="77777777" w:rsidTr="00884144">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C4127B"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HL~1~~EV~0</w:t>
            </w:r>
          </w:p>
        </w:tc>
        <w:tc>
          <w:tcPr>
            <w:tcW w:w="4860" w:type="dxa"/>
            <w:tcBorders>
              <w:top w:val="nil"/>
              <w:left w:val="nil"/>
              <w:bottom w:val="single" w:sz="4" w:space="0" w:color="auto"/>
              <w:right w:val="single" w:sz="4" w:space="0" w:color="auto"/>
            </w:tcBorders>
            <w:shd w:val="clear" w:color="auto" w:fill="auto"/>
            <w:hideMark/>
          </w:tcPr>
          <w:p w14:paraId="0F05D526"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Service Order Level Information</w:t>
            </w:r>
          </w:p>
        </w:tc>
      </w:tr>
      <w:tr w:rsidR="00884144" w:rsidRPr="00884144" w14:paraId="0F6968F0" w14:textId="77777777" w:rsidTr="00884144">
        <w:trPr>
          <w:trHeight w:val="300"/>
        </w:trPr>
        <w:tc>
          <w:tcPr>
            <w:tcW w:w="459" w:type="dxa"/>
            <w:tcBorders>
              <w:top w:val="nil"/>
              <w:left w:val="nil"/>
              <w:bottom w:val="nil"/>
              <w:right w:val="single" w:sz="4" w:space="0" w:color="auto"/>
            </w:tcBorders>
            <w:shd w:val="clear" w:color="auto" w:fill="auto"/>
            <w:hideMark/>
          </w:tcPr>
          <w:p w14:paraId="316E4042"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6DA3FF50"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REF~8X~DC001</w:t>
            </w:r>
          </w:p>
        </w:tc>
        <w:tc>
          <w:tcPr>
            <w:tcW w:w="4860" w:type="dxa"/>
            <w:tcBorders>
              <w:top w:val="nil"/>
              <w:left w:val="nil"/>
              <w:bottom w:val="single" w:sz="4" w:space="0" w:color="auto"/>
              <w:right w:val="single" w:sz="4" w:space="0" w:color="auto"/>
            </w:tcBorders>
            <w:shd w:val="clear" w:color="auto" w:fill="auto"/>
            <w:hideMark/>
          </w:tcPr>
          <w:p w14:paraId="47868A03"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Purpose Code, Disconnect for Non-Pay</w:t>
            </w:r>
          </w:p>
        </w:tc>
      </w:tr>
      <w:tr w:rsidR="00884144" w:rsidRPr="00884144" w14:paraId="3386537C" w14:textId="77777777" w:rsidTr="00884144">
        <w:trPr>
          <w:trHeight w:val="600"/>
        </w:trPr>
        <w:tc>
          <w:tcPr>
            <w:tcW w:w="459" w:type="dxa"/>
            <w:tcBorders>
              <w:top w:val="nil"/>
              <w:left w:val="nil"/>
              <w:bottom w:val="nil"/>
              <w:right w:val="single" w:sz="4" w:space="0" w:color="auto"/>
            </w:tcBorders>
            <w:shd w:val="clear" w:color="auto" w:fill="auto"/>
            <w:hideMark/>
          </w:tcPr>
          <w:p w14:paraId="59EB7C7A"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3A13447D"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REF~G7~V001</w:t>
            </w:r>
          </w:p>
        </w:tc>
        <w:tc>
          <w:tcPr>
            <w:tcW w:w="4860" w:type="dxa"/>
            <w:tcBorders>
              <w:top w:val="nil"/>
              <w:left w:val="nil"/>
              <w:bottom w:val="single" w:sz="4" w:space="0" w:color="auto"/>
              <w:right w:val="single" w:sz="4" w:space="0" w:color="auto"/>
            </w:tcBorders>
            <w:shd w:val="clear" w:color="auto" w:fill="auto"/>
            <w:hideMark/>
          </w:tcPr>
          <w:p w14:paraId="10374608"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Complete Unexecuted, Weather Advisory or Moratorium</w:t>
            </w:r>
          </w:p>
        </w:tc>
      </w:tr>
      <w:tr w:rsidR="00884144" w:rsidRPr="00884144" w14:paraId="5AA88847" w14:textId="77777777" w:rsidTr="00884144">
        <w:trPr>
          <w:trHeight w:val="300"/>
        </w:trPr>
        <w:tc>
          <w:tcPr>
            <w:tcW w:w="459" w:type="dxa"/>
            <w:tcBorders>
              <w:top w:val="nil"/>
              <w:left w:val="nil"/>
              <w:bottom w:val="nil"/>
              <w:right w:val="single" w:sz="4" w:space="0" w:color="auto"/>
            </w:tcBorders>
            <w:shd w:val="clear" w:color="auto" w:fill="auto"/>
            <w:hideMark/>
          </w:tcPr>
          <w:p w14:paraId="433D86D3"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2A6A3122"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REF~OW~654321B</w:t>
            </w:r>
          </w:p>
        </w:tc>
        <w:tc>
          <w:tcPr>
            <w:tcW w:w="4860" w:type="dxa"/>
            <w:tcBorders>
              <w:top w:val="nil"/>
              <w:left w:val="nil"/>
              <w:bottom w:val="single" w:sz="4" w:space="0" w:color="auto"/>
              <w:right w:val="single" w:sz="4" w:space="0" w:color="auto"/>
            </w:tcBorders>
            <w:shd w:val="clear" w:color="auto" w:fill="auto"/>
            <w:hideMark/>
          </w:tcPr>
          <w:p w14:paraId="46EBAF15"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TDSP Service Order Number</w:t>
            </w:r>
          </w:p>
        </w:tc>
      </w:tr>
      <w:tr w:rsidR="00884144" w:rsidRPr="00884144" w14:paraId="3C6FC07C" w14:textId="77777777" w:rsidTr="00884144">
        <w:trPr>
          <w:trHeight w:val="300"/>
        </w:trPr>
        <w:tc>
          <w:tcPr>
            <w:tcW w:w="459" w:type="dxa"/>
            <w:tcBorders>
              <w:top w:val="nil"/>
              <w:left w:val="nil"/>
              <w:bottom w:val="nil"/>
              <w:right w:val="single" w:sz="4" w:space="0" w:color="auto"/>
            </w:tcBorders>
            <w:shd w:val="clear" w:color="auto" w:fill="auto"/>
            <w:hideMark/>
          </w:tcPr>
          <w:p w14:paraId="0E80E8DB"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 </w:t>
            </w:r>
          </w:p>
        </w:tc>
        <w:tc>
          <w:tcPr>
            <w:tcW w:w="4236" w:type="dxa"/>
            <w:tcBorders>
              <w:top w:val="single" w:sz="4" w:space="0" w:color="auto"/>
              <w:left w:val="nil"/>
              <w:bottom w:val="single" w:sz="4" w:space="0" w:color="auto"/>
              <w:right w:val="single" w:sz="4" w:space="0" w:color="000000"/>
            </w:tcBorders>
            <w:shd w:val="clear" w:color="auto" w:fill="auto"/>
            <w:hideMark/>
          </w:tcPr>
          <w:p w14:paraId="0271E3F7"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66433C5E"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ESI ID</w:t>
            </w:r>
          </w:p>
        </w:tc>
      </w:tr>
      <w:tr w:rsidR="00884144" w:rsidRPr="00884144" w14:paraId="21145825" w14:textId="77777777" w:rsidTr="00884144">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63839D4"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SE~10~000000001</w:t>
            </w:r>
          </w:p>
        </w:tc>
        <w:tc>
          <w:tcPr>
            <w:tcW w:w="4860" w:type="dxa"/>
            <w:tcBorders>
              <w:top w:val="nil"/>
              <w:left w:val="nil"/>
              <w:bottom w:val="single" w:sz="4" w:space="0" w:color="auto"/>
              <w:right w:val="single" w:sz="4" w:space="0" w:color="auto"/>
            </w:tcBorders>
            <w:shd w:val="clear" w:color="auto" w:fill="auto"/>
            <w:hideMark/>
          </w:tcPr>
          <w:p w14:paraId="560F3941" w14:textId="77777777" w:rsidR="00884144" w:rsidRPr="00884144" w:rsidRDefault="00884144" w:rsidP="00884144">
            <w:pPr>
              <w:autoSpaceDE/>
              <w:autoSpaceDN/>
              <w:rPr>
                <w:rFonts w:ascii="Calibri" w:hAnsi="Calibri" w:cs="Calibri"/>
                <w:color w:val="000000"/>
                <w:sz w:val="22"/>
                <w:szCs w:val="22"/>
              </w:rPr>
            </w:pPr>
            <w:r w:rsidRPr="00884144">
              <w:rPr>
                <w:rFonts w:ascii="Calibri" w:hAnsi="Calibri" w:cs="Calibri"/>
                <w:color w:val="000000"/>
                <w:sz w:val="22"/>
                <w:szCs w:val="22"/>
              </w:rPr>
              <w:t>Number of Segments, Transaction Set Control Number</w:t>
            </w:r>
          </w:p>
        </w:tc>
      </w:tr>
    </w:tbl>
    <w:p w14:paraId="24863BA4" w14:textId="77777777" w:rsidR="00884144" w:rsidRDefault="00884144" w:rsidP="00A169D2">
      <w:pPr>
        <w:pStyle w:val="NoSpacing"/>
        <w:rPr>
          <w:snapToGrid w:val="0"/>
        </w:rPr>
      </w:pPr>
    </w:p>
    <w:p w14:paraId="4CAABEE5" w14:textId="77777777" w:rsidR="006D32F2" w:rsidRDefault="006D32F2" w:rsidP="00190451">
      <w:pPr>
        <w:tabs>
          <w:tab w:val="right" w:pos="1800"/>
          <w:tab w:val="left" w:pos="2160"/>
        </w:tabs>
      </w:pPr>
    </w:p>
    <w:p w14:paraId="4D6A397F" w14:textId="77777777" w:rsidR="006D32F2" w:rsidRDefault="006D32F2" w:rsidP="00190451">
      <w:pPr>
        <w:tabs>
          <w:tab w:val="right" w:pos="1800"/>
          <w:tab w:val="left" w:pos="2160"/>
        </w:tabs>
      </w:pPr>
      <w:r>
        <w:br w:type="page"/>
      </w:r>
    </w:p>
    <w:p w14:paraId="7F2CA2F6" w14:textId="77777777" w:rsidR="006D32F2" w:rsidRDefault="006D32F2" w:rsidP="00190451">
      <w:pPr>
        <w:tabs>
          <w:tab w:val="right" w:pos="1800"/>
          <w:tab w:val="left" w:pos="2160"/>
        </w:tabs>
      </w:pPr>
    </w:p>
    <w:p w14:paraId="6E74B1CC" w14:textId="77777777" w:rsidR="006D32F2" w:rsidRDefault="006D32F2" w:rsidP="006D32F2">
      <w:pPr>
        <w:pStyle w:val="NoSpacing"/>
        <w:rPr>
          <w:snapToGrid w:val="0"/>
        </w:rPr>
      </w:pPr>
      <w:r>
        <w:rPr>
          <w:snapToGrid w:val="0"/>
        </w:rPr>
        <w:t xml:space="preserve">650_02 Example #4 of </w:t>
      </w:r>
      <w:r w:rsidR="00884144">
        <w:rPr>
          <w:snapToGrid w:val="0"/>
        </w:rPr>
        <w:t>6</w:t>
      </w:r>
    </w:p>
    <w:p w14:paraId="0DD5D7D2" w14:textId="77777777" w:rsidR="006D32F2" w:rsidRDefault="00884144" w:rsidP="006D32F2">
      <w:pPr>
        <w:tabs>
          <w:tab w:val="right" w:pos="1800"/>
          <w:tab w:val="left" w:pos="2160"/>
        </w:tabs>
        <w:rPr>
          <w:rFonts w:ascii="Calibri" w:eastAsia="Calibri" w:hAnsi="Calibri"/>
          <w:snapToGrid w:val="0"/>
          <w:sz w:val="22"/>
          <w:szCs w:val="22"/>
        </w:rPr>
      </w:pPr>
      <w:r w:rsidRPr="00884144">
        <w:rPr>
          <w:rFonts w:ascii="Calibri" w:eastAsia="Calibri" w:hAnsi="Calibri"/>
          <w:snapToGrid w:val="0"/>
          <w:sz w:val="22"/>
          <w:szCs w:val="22"/>
        </w:rPr>
        <w:t>Reconnect for Non-Pay Completion Response - TDSP to CR</w:t>
      </w:r>
    </w:p>
    <w:tbl>
      <w:tblPr>
        <w:tblW w:w="9465" w:type="dxa"/>
        <w:tblInd w:w="93" w:type="dxa"/>
        <w:tblLayout w:type="fixed"/>
        <w:tblLook w:val="04A0" w:firstRow="1" w:lastRow="0" w:firstColumn="1" w:lastColumn="0" w:noHBand="0" w:noVBand="1"/>
      </w:tblPr>
      <w:tblGrid>
        <w:gridCol w:w="552"/>
        <w:gridCol w:w="3963"/>
        <w:gridCol w:w="4950"/>
      </w:tblGrid>
      <w:tr w:rsidR="002C08C5" w:rsidRPr="002C08C5" w14:paraId="31D0757E" w14:textId="77777777" w:rsidTr="002C08C5">
        <w:trPr>
          <w:trHeight w:val="900"/>
        </w:trPr>
        <w:tc>
          <w:tcPr>
            <w:tcW w:w="946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FC55EBE" w14:textId="77777777" w:rsidR="002C08C5" w:rsidRPr="002C08C5" w:rsidRDefault="002C08C5" w:rsidP="002C08C5">
            <w:pPr>
              <w:autoSpaceDE/>
              <w:autoSpaceDN/>
              <w:jc w:val="center"/>
              <w:rPr>
                <w:rFonts w:ascii="Calibri" w:hAnsi="Calibri" w:cs="Calibri"/>
                <w:color w:val="000000"/>
                <w:sz w:val="22"/>
                <w:szCs w:val="22"/>
              </w:rPr>
            </w:pPr>
            <w:r w:rsidRPr="002C08C5">
              <w:rPr>
                <w:rFonts w:ascii="Calibri" w:hAnsi="Calibri" w:cs="Calibri"/>
                <w:color w:val="000000"/>
                <w:sz w:val="22"/>
                <w:szCs w:val="22"/>
              </w:rPr>
              <w:t>TDSP submits Reconnect for Non-Pay Completion Response</w:t>
            </w:r>
          </w:p>
        </w:tc>
      </w:tr>
      <w:tr w:rsidR="002C08C5" w:rsidRPr="002C08C5" w14:paraId="136926CC" w14:textId="77777777" w:rsidTr="00344276">
        <w:trPr>
          <w:trHeight w:val="323"/>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5382DC7"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ST~650~000000001</w:t>
            </w:r>
          </w:p>
        </w:tc>
        <w:tc>
          <w:tcPr>
            <w:tcW w:w="4950" w:type="dxa"/>
            <w:tcBorders>
              <w:top w:val="nil"/>
              <w:left w:val="nil"/>
              <w:bottom w:val="single" w:sz="4" w:space="0" w:color="auto"/>
              <w:right w:val="single" w:sz="4" w:space="0" w:color="auto"/>
            </w:tcBorders>
            <w:shd w:val="clear" w:color="auto" w:fill="auto"/>
            <w:hideMark/>
          </w:tcPr>
          <w:p w14:paraId="7740FE4F"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Transaction Type, Transaction Set Control Number</w:t>
            </w:r>
          </w:p>
        </w:tc>
      </w:tr>
      <w:tr w:rsidR="002C08C5" w:rsidRPr="002C08C5" w14:paraId="1DD408C5" w14:textId="77777777" w:rsidTr="002C08C5">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4020A98"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BGN~11~200805101201001~20080510~~~200805101956534~79~51</w:t>
            </w:r>
          </w:p>
        </w:tc>
        <w:tc>
          <w:tcPr>
            <w:tcW w:w="4950" w:type="dxa"/>
            <w:tcBorders>
              <w:top w:val="nil"/>
              <w:left w:val="nil"/>
              <w:bottom w:val="single" w:sz="4" w:space="0" w:color="auto"/>
              <w:right w:val="single" w:sz="4" w:space="0" w:color="auto"/>
            </w:tcBorders>
            <w:shd w:val="clear" w:color="auto" w:fill="auto"/>
            <w:hideMark/>
          </w:tcPr>
          <w:p w14:paraId="1D5D42B0"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xml:space="preserve">Response, Unique Transaction Number, Transaction Date, Original Transaction ID, SET Transaction Number </w:t>
            </w:r>
          </w:p>
        </w:tc>
      </w:tr>
      <w:tr w:rsidR="002C08C5" w:rsidRPr="002C08C5" w14:paraId="4FAEE219" w14:textId="77777777" w:rsidTr="002C08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613532"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N1~8S~TDSP NAME~1~009876543~~41</w:t>
            </w:r>
          </w:p>
        </w:tc>
        <w:tc>
          <w:tcPr>
            <w:tcW w:w="4950" w:type="dxa"/>
            <w:tcBorders>
              <w:top w:val="nil"/>
              <w:left w:val="nil"/>
              <w:bottom w:val="single" w:sz="4" w:space="0" w:color="auto"/>
              <w:right w:val="single" w:sz="4" w:space="0" w:color="auto"/>
            </w:tcBorders>
            <w:shd w:val="clear" w:color="auto" w:fill="auto"/>
            <w:hideMark/>
          </w:tcPr>
          <w:p w14:paraId="2E42B1E1"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TDSP Name, DUNS Number, Sender</w:t>
            </w:r>
          </w:p>
        </w:tc>
      </w:tr>
      <w:tr w:rsidR="002C08C5" w:rsidRPr="002C08C5" w14:paraId="0179EE07" w14:textId="77777777" w:rsidTr="002C08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24BF5D"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N1~SJ~CR NAME~1~987654321~~40</w:t>
            </w:r>
          </w:p>
        </w:tc>
        <w:tc>
          <w:tcPr>
            <w:tcW w:w="4950" w:type="dxa"/>
            <w:tcBorders>
              <w:top w:val="nil"/>
              <w:left w:val="nil"/>
              <w:bottom w:val="single" w:sz="4" w:space="0" w:color="auto"/>
              <w:right w:val="single" w:sz="4" w:space="0" w:color="auto"/>
            </w:tcBorders>
            <w:shd w:val="clear" w:color="auto" w:fill="auto"/>
            <w:hideMark/>
          </w:tcPr>
          <w:p w14:paraId="33CE03F0"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CR Name, DUNS Number, Receiver</w:t>
            </w:r>
          </w:p>
        </w:tc>
      </w:tr>
      <w:tr w:rsidR="002C08C5" w:rsidRPr="002C08C5" w14:paraId="72E353DA" w14:textId="77777777" w:rsidTr="002C08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AD32DF"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HL~1~~EV~0</w:t>
            </w:r>
          </w:p>
        </w:tc>
        <w:tc>
          <w:tcPr>
            <w:tcW w:w="4950" w:type="dxa"/>
            <w:tcBorders>
              <w:top w:val="nil"/>
              <w:left w:val="nil"/>
              <w:bottom w:val="single" w:sz="4" w:space="0" w:color="auto"/>
              <w:right w:val="single" w:sz="4" w:space="0" w:color="auto"/>
            </w:tcBorders>
            <w:shd w:val="clear" w:color="auto" w:fill="auto"/>
            <w:hideMark/>
          </w:tcPr>
          <w:p w14:paraId="388574EC"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Service Order Level Information</w:t>
            </w:r>
          </w:p>
        </w:tc>
      </w:tr>
      <w:tr w:rsidR="002C08C5" w:rsidRPr="002C08C5" w14:paraId="2D39F998" w14:textId="77777777" w:rsidTr="002C08C5">
        <w:trPr>
          <w:trHeight w:val="600"/>
        </w:trPr>
        <w:tc>
          <w:tcPr>
            <w:tcW w:w="552" w:type="dxa"/>
            <w:tcBorders>
              <w:top w:val="nil"/>
              <w:left w:val="nil"/>
              <w:bottom w:val="nil"/>
              <w:right w:val="single" w:sz="4" w:space="0" w:color="auto"/>
            </w:tcBorders>
            <w:shd w:val="clear" w:color="auto" w:fill="auto"/>
            <w:hideMark/>
          </w:tcPr>
          <w:p w14:paraId="1614D566"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384B5FA1"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REF~8X~RC001</w:t>
            </w:r>
          </w:p>
        </w:tc>
        <w:tc>
          <w:tcPr>
            <w:tcW w:w="4950" w:type="dxa"/>
            <w:tcBorders>
              <w:top w:val="nil"/>
              <w:left w:val="nil"/>
              <w:bottom w:val="single" w:sz="4" w:space="0" w:color="auto"/>
              <w:right w:val="single" w:sz="4" w:space="0" w:color="auto"/>
            </w:tcBorders>
            <w:shd w:val="clear" w:color="auto" w:fill="auto"/>
            <w:hideMark/>
          </w:tcPr>
          <w:p w14:paraId="3EA07875"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xml:space="preserve">Purpose Code, </w:t>
            </w:r>
            <w:proofErr w:type="gramStart"/>
            <w:r w:rsidRPr="002C08C5">
              <w:rPr>
                <w:rFonts w:ascii="Calibri" w:hAnsi="Calibri" w:cs="Calibri"/>
                <w:color w:val="000000"/>
                <w:sz w:val="22"/>
                <w:szCs w:val="22"/>
              </w:rPr>
              <w:t>Reconnect</w:t>
            </w:r>
            <w:proofErr w:type="gramEnd"/>
            <w:r w:rsidRPr="002C08C5">
              <w:rPr>
                <w:rFonts w:ascii="Calibri" w:hAnsi="Calibri" w:cs="Calibri"/>
                <w:color w:val="000000"/>
                <w:sz w:val="22"/>
                <w:szCs w:val="22"/>
              </w:rPr>
              <w:t xml:space="preserve"> after Disconnect for Non-Pay</w:t>
            </w:r>
          </w:p>
        </w:tc>
      </w:tr>
      <w:tr w:rsidR="002C08C5" w:rsidRPr="002C08C5" w14:paraId="551AAEDA" w14:textId="77777777" w:rsidTr="002C08C5">
        <w:trPr>
          <w:trHeight w:val="300"/>
        </w:trPr>
        <w:tc>
          <w:tcPr>
            <w:tcW w:w="552" w:type="dxa"/>
            <w:tcBorders>
              <w:top w:val="nil"/>
              <w:left w:val="nil"/>
              <w:bottom w:val="nil"/>
              <w:right w:val="single" w:sz="4" w:space="0" w:color="auto"/>
            </w:tcBorders>
            <w:shd w:val="clear" w:color="auto" w:fill="auto"/>
            <w:hideMark/>
          </w:tcPr>
          <w:p w14:paraId="242914F0"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5714F10F"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REF~SU~N</w:t>
            </w:r>
          </w:p>
        </w:tc>
        <w:tc>
          <w:tcPr>
            <w:tcW w:w="4950" w:type="dxa"/>
            <w:tcBorders>
              <w:top w:val="nil"/>
              <w:left w:val="nil"/>
              <w:bottom w:val="single" w:sz="4" w:space="0" w:color="auto"/>
              <w:right w:val="single" w:sz="4" w:space="0" w:color="auto"/>
            </w:tcBorders>
            <w:shd w:val="clear" w:color="auto" w:fill="auto"/>
            <w:hideMark/>
          </w:tcPr>
          <w:p w14:paraId="5970BD4A"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Special Needs Indicator</w:t>
            </w:r>
          </w:p>
        </w:tc>
      </w:tr>
      <w:tr w:rsidR="002C08C5" w:rsidRPr="002C08C5" w14:paraId="07B55BAA" w14:textId="77777777" w:rsidTr="002C08C5">
        <w:trPr>
          <w:trHeight w:val="300"/>
        </w:trPr>
        <w:tc>
          <w:tcPr>
            <w:tcW w:w="552" w:type="dxa"/>
            <w:tcBorders>
              <w:top w:val="nil"/>
              <w:left w:val="nil"/>
              <w:bottom w:val="nil"/>
              <w:right w:val="single" w:sz="4" w:space="0" w:color="auto"/>
            </w:tcBorders>
            <w:shd w:val="clear" w:color="auto" w:fill="auto"/>
            <w:hideMark/>
          </w:tcPr>
          <w:p w14:paraId="7BB2BB68"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12CC794C"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REF~OW~123456G</w:t>
            </w:r>
          </w:p>
        </w:tc>
        <w:tc>
          <w:tcPr>
            <w:tcW w:w="4950" w:type="dxa"/>
            <w:tcBorders>
              <w:top w:val="nil"/>
              <w:left w:val="nil"/>
              <w:bottom w:val="single" w:sz="4" w:space="0" w:color="auto"/>
              <w:right w:val="single" w:sz="4" w:space="0" w:color="auto"/>
            </w:tcBorders>
            <w:shd w:val="clear" w:color="auto" w:fill="auto"/>
            <w:hideMark/>
          </w:tcPr>
          <w:p w14:paraId="49561D78"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TDSP Service Order Number</w:t>
            </w:r>
          </w:p>
        </w:tc>
      </w:tr>
      <w:tr w:rsidR="002C08C5" w:rsidRPr="002C08C5" w14:paraId="5C85EFBD" w14:textId="77777777" w:rsidTr="002C08C5">
        <w:trPr>
          <w:trHeight w:val="300"/>
        </w:trPr>
        <w:tc>
          <w:tcPr>
            <w:tcW w:w="552" w:type="dxa"/>
            <w:tcBorders>
              <w:top w:val="nil"/>
              <w:left w:val="nil"/>
              <w:bottom w:val="nil"/>
              <w:right w:val="single" w:sz="4" w:space="0" w:color="auto"/>
            </w:tcBorders>
            <w:shd w:val="clear" w:color="auto" w:fill="auto"/>
            <w:hideMark/>
          </w:tcPr>
          <w:p w14:paraId="538A3EC8"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79975712"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REF~Q5~~12345678910111231</w:t>
            </w:r>
          </w:p>
        </w:tc>
        <w:tc>
          <w:tcPr>
            <w:tcW w:w="4950" w:type="dxa"/>
            <w:tcBorders>
              <w:top w:val="nil"/>
              <w:left w:val="nil"/>
              <w:bottom w:val="single" w:sz="4" w:space="0" w:color="auto"/>
              <w:right w:val="single" w:sz="4" w:space="0" w:color="auto"/>
            </w:tcBorders>
            <w:shd w:val="clear" w:color="auto" w:fill="auto"/>
            <w:hideMark/>
          </w:tcPr>
          <w:p w14:paraId="3DF43444"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ESI ID</w:t>
            </w:r>
          </w:p>
        </w:tc>
      </w:tr>
      <w:tr w:rsidR="002C08C5" w:rsidRPr="002C08C5" w14:paraId="15937116" w14:textId="77777777" w:rsidTr="002C08C5">
        <w:trPr>
          <w:trHeight w:val="300"/>
        </w:trPr>
        <w:tc>
          <w:tcPr>
            <w:tcW w:w="552" w:type="dxa"/>
            <w:tcBorders>
              <w:top w:val="nil"/>
              <w:left w:val="nil"/>
              <w:bottom w:val="nil"/>
              <w:right w:val="single" w:sz="4" w:space="0" w:color="auto"/>
            </w:tcBorders>
            <w:shd w:val="clear" w:color="auto" w:fill="auto"/>
            <w:hideMark/>
          </w:tcPr>
          <w:p w14:paraId="194B1A1A"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 </w:t>
            </w:r>
          </w:p>
        </w:tc>
        <w:tc>
          <w:tcPr>
            <w:tcW w:w="3963" w:type="dxa"/>
            <w:tcBorders>
              <w:top w:val="single" w:sz="4" w:space="0" w:color="auto"/>
              <w:left w:val="nil"/>
              <w:bottom w:val="single" w:sz="4" w:space="0" w:color="auto"/>
              <w:right w:val="single" w:sz="4" w:space="0" w:color="000000"/>
            </w:tcBorders>
            <w:shd w:val="clear" w:color="auto" w:fill="auto"/>
            <w:hideMark/>
          </w:tcPr>
          <w:p w14:paraId="71351542"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DTM~243~20090309~1916</w:t>
            </w:r>
          </w:p>
        </w:tc>
        <w:tc>
          <w:tcPr>
            <w:tcW w:w="4950" w:type="dxa"/>
            <w:tcBorders>
              <w:top w:val="nil"/>
              <w:left w:val="nil"/>
              <w:bottom w:val="single" w:sz="4" w:space="0" w:color="auto"/>
              <w:right w:val="single" w:sz="4" w:space="0" w:color="auto"/>
            </w:tcBorders>
            <w:shd w:val="clear" w:color="auto" w:fill="auto"/>
            <w:hideMark/>
          </w:tcPr>
          <w:p w14:paraId="1C7D7F90"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Actual Complete Date/Time</w:t>
            </w:r>
          </w:p>
        </w:tc>
      </w:tr>
      <w:tr w:rsidR="002C08C5" w:rsidRPr="002C08C5" w14:paraId="7F047293" w14:textId="77777777" w:rsidTr="002C08C5">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660E31"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SE~11~000000001</w:t>
            </w:r>
          </w:p>
        </w:tc>
        <w:tc>
          <w:tcPr>
            <w:tcW w:w="4950" w:type="dxa"/>
            <w:tcBorders>
              <w:top w:val="nil"/>
              <w:left w:val="nil"/>
              <w:bottom w:val="single" w:sz="4" w:space="0" w:color="auto"/>
              <w:right w:val="single" w:sz="4" w:space="0" w:color="auto"/>
            </w:tcBorders>
            <w:shd w:val="clear" w:color="auto" w:fill="auto"/>
            <w:hideMark/>
          </w:tcPr>
          <w:p w14:paraId="6A3B464A" w14:textId="77777777" w:rsidR="002C08C5" w:rsidRPr="002C08C5" w:rsidRDefault="002C08C5" w:rsidP="002C08C5">
            <w:pPr>
              <w:autoSpaceDE/>
              <w:autoSpaceDN/>
              <w:rPr>
                <w:rFonts w:ascii="Calibri" w:hAnsi="Calibri" w:cs="Calibri"/>
                <w:color w:val="000000"/>
                <w:sz w:val="22"/>
                <w:szCs w:val="22"/>
              </w:rPr>
            </w:pPr>
            <w:r w:rsidRPr="002C08C5">
              <w:rPr>
                <w:rFonts w:ascii="Calibri" w:hAnsi="Calibri" w:cs="Calibri"/>
                <w:color w:val="000000"/>
                <w:sz w:val="22"/>
                <w:szCs w:val="22"/>
              </w:rPr>
              <w:t>Number of Segments, Transaction Set Control Number</w:t>
            </w:r>
          </w:p>
        </w:tc>
      </w:tr>
    </w:tbl>
    <w:p w14:paraId="68AC6E9B" w14:textId="77777777" w:rsidR="002C08C5" w:rsidRDefault="002C08C5" w:rsidP="006D32F2">
      <w:pPr>
        <w:tabs>
          <w:tab w:val="right" w:pos="1800"/>
          <w:tab w:val="left" w:pos="2160"/>
        </w:tabs>
        <w:rPr>
          <w:rFonts w:ascii="Calibri" w:eastAsia="Calibri" w:hAnsi="Calibri"/>
          <w:snapToGrid w:val="0"/>
          <w:sz w:val="22"/>
          <w:szCs w:val="22"/>
        </w:rPr>
      </w:pPr>
    </w:p>
    <w:p w14:paraId="3A1C1E3B" w14:textId="77777777" w:rsidR="006D32F2" w:rsidRDefault="006D32F2" w:rsidP="00190451">
      <w:pPr>
        <w:tabs>
          <w:tab w:val="right" w:pos="1800"/>
          <w:tab w:val="left" w:pos="2160"/>
        </w:tabs>
      </w:pPr>
    </w:p>
    <w:p w14:paraId="63C082D1" w14:textId="77777777" w:rsidR="00884144" w:rsidRDefault="00884144" w:rsidP="00190451">
      <w:pPr>
        <w:tabs>
          <w:tab w:val="right" w:pos="1800"/>
          <w:tab w:val="left" w:pos="2160"/>
        </w:tabs>
      </w:pPr>
    </w:p>
    <w:p w14:paraId="6B676D68" w14:textId="77777777" w:rsidR="00884144" w:rsidRDefault="00884144" w:rsidP="00884144">
      <w:pPr>
        <w:pStyle w:val="NoSpacing"/>
        <w:rPr>
          <w:snapToGrid w:val="0"/>
        </w:rPr>
      </w:pPr>
      <w:r>
        <w:rPr>
          <w:snapToGrid w:val="0"/>
        </w:rPr>
        <w:br w:type="page"/>
      </w:r>
      <w:r>
        <w:rPr>
          <w:snapToGrid w:val="0"/>
        </w:rPr>
        <w:lastRenderedPageBreak/>
        <w:t>650_02 Example #5 of 6</w:t>
      </w:r>
    </w:p>
    <w:p w14:paraId="79DD14AE" w14:textId="77777777" w:rsidR="00884144" w:rsidRDefault="008C3E9D" w:rsidP="00190451">
      <w:pPr>
        <w:tabs>
          <w:tab w:val="right" w:pos="1800"/>
          <w:tab w:val="left" w:pos="2160"/>
        </w:tabs>
      </w:pPr>
      <w:r w:rsidRPr="008C3E9D">
        <w:rPr>
          <w:rFonts w:ascii="Calibri" w:eastAsia="Calibri" w:hAnsi="Calibri"/>
          <w:snapToGrid w:val="0"/>
          <w:sz w:val="22"/>
          <w:szCs w:val="22"/>
        </w:rPr>
        <w:t>Remove Tampering Switch Hold Response</w:t>
      </w:r>
    </w:p>
    <w:tbl>
      <w:tblPr>
        <w:tblW w:w="9465" w:type="dxa"/>
        <w:tblInd w:w="93" w:type="dxa"/>
        <w:tblLayout w:type="fixed"/>
        <w:tblLook w:val="04A0" w:firstRow="1" w:lastRow="0" w:firstColumn="1" w:lastColumn="0" w:noHBand="0" w:noVBand="1"/>
      </w:tblPr>
      <w:tblGrid>
        <w:gridCol w:w="555"/>
        <w:gridCol w:w="4140"/>
        <w:gridCol w:w="4770"/>
        <w:tblGridChange w:id="10">
          <w:tblGrid>
            <w:gridCol w:w="555"/>
            <w:gridCol w:w="4140"/>
            <w:gridCol w:w="4770"/>
          </w:tblGrid>
        </w:tblGridChange>
      </w:tblGrid>
      <w:tr w:rsidR="008C3E9D" w:rsidRPr="008C3E9D" w14:paraId="17A74D30" w14:textId="77777777" w:rsidTr="00A75500">
        <w:trPr>
          <w:trHeight w:val="900"/>
        </w:trPr>
        <w:tc>
          <w:tcPr>
            <w:tcW w:w="946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316F589D" w14:textId="77777777" w:rsidR="008C3E9D" w:rsidRPr="008C3E9D" w:rsidRDefault="008C3E9D" w:rsidP="008C3E9D">
            <w:pPr>
              <w:autoSpaceDE/>
              <w:autoSpaceDN/>
              <w:jc w:val="center"/>
              <w:rPr>
                <w:rFonts w:ascii="Calibri" w:hAnsi="Calibri" w:cs="Calibri"/>
                <w:color w:val="000000"/>
                <w:sz w:val="22"/>
                <w:szCs w:val="22"/>
              </w:rPr>
            </w:pPr>
            <w:r w:rsidRPr="008C3E9D">
              <w:rPr>
                <w:rFonts w:ascii="Calibri" w:hAnsi="Calibri" w:cs="Calibri"/>
                <w:color w:val="000000"/>
                <w:sz w:val="22"/>
                <w:szCs w:val="22"/>
              </w:rPr>
              <w:t>TDSP submits Tampering Switch Removal Completion Response</w:t>
            </w:r>
          </w:p>
        </w:tc>
      </w:tr>
      <w:tr w:rsidR="008C3E9D" w:rsidRPr="008C3E9D" w14:paraId="48001858" w14:textId="77777777" w:rsidTr="00344276">
        <w:trPr>
          <w:trHeight w:val="32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48EF3A"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ST~650~000000001</w:t>
            </w:r>
          </w:p>
        </w:tc>
        <w:tc>
          <w:tcPr>
            <w:tcW w:w="4770" w:type="dxa"/>
            <w:tcBorders>
              <w:top w:val="nil"/>
              <w:left w:val="nil"/>
              <w:bottom w:val="single" w:sz="4" w:space="0" w:color="auto"/>
              <w:right w:val="single" w:sz="4" w:space="0" w:color="auto"/>
            </w:tcBorders>
            <w:shd w:val="clear" w:color="auto" w:fill="auto"/>
            <w:hideMark/>
          </w:tcPr>
          <w:p w14:paraId="710E2DCD"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Transaction Type, Transaction Set Control Number</w:t>
            </w:r>
          </w:p>
        </w:tc>
      </w:tr>
      <w:tr w:rsidR="008C3E9D" w:rsidRPr="008C3E9D" w14:paraId="1F1B9E07" w14:textId="77777777" w:rsidTr="00A75500">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B2C002"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BGN~11~201205101201001~20120710~~~201207101956534~SH~51</w:t>
            </w:r>
          </w:p>
        </w:tc>
        <w:tc>
          <w:tcPr>
            <w:tcW w:w="4770" w:type="dxa"/>
            <w:tcBorders>
              <w:top w:val="nil"/>
              <w:left w:val="nil"/>
              <w:bottom w:val="single" w:sz="4" w:space="0" w:color="auto"/>
              <w:right w:val="single" w:sz="4" w:space="0" w:color="auto"/>
            </w:tcBorders>
            <w:shd w:val="clear" w:color="auto" w:fill="auto"/>
            <w:hideMark/>
          </w:tcPr>
          <w:p w14:paraId="527CF6F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xml:space="preserve">Response, Unique Transaction Number, Transaction Date, Original Transaction ID, SET Transaction Number </w:t>
            </w:r>
          </w:p>
        </w:tc>
      </w:tr>
      <w:tr w:rsidR="008C3E9D" w:rsidRPr="008C3E9D" w14:paraId="17491FE4" w14:textId="77777777" w:rsidTr="00A75500">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8A37C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N1~8S~TDSP NAME~1~009876543~~41</w:t>
            </w:r>
          </w:p>
        </w:tc>
        <w:tc>
          <w:tcPr>
            <w:tcW w:w="4770" w:type="dxa"/>
            <w:tcBorders>
              <w:top w:val="nil"/>
              <w:left w:val="nil"/>
              <w:bottom w:val="single" w:sz="4" w:space="0" w:color="auto"/>
              <w:right w:val="single" w:sz="4" w:space="0" w:color="auto"/>
            </w:tcBorders>
            <w:shd w:val="clear" w:color="auto" w:fill="auto"/>
            <w:hideMark/>
          </w:tcPr>
          <w:p w14:paraId="2E8AA0D7"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TDSP Name, DUNS Number, Sender</w:t>
            </w:r>
          </w:p>
        </w:tc>
      </w:tr>
      <w:tr w:rsidR="008C3E9D" w:rsidRPr="008C3E9D" w14:paraId="007742B8" w14:textId="77777777" w:rsidTr="00A75500">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592D41"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N1~SJ~CR NAME~1~987654321~~40</w:t>
            </w:r>
          </w:p>
        </w:tc>
        <w:tc>
          <w:tcPr>
            <w:tcW w:w="4770" w:type="dxa"/>
            <w:tcBorders>
              <w:top w:val="nil"/>
              <w:left w:val="nil"/>
              <w:bottom w:val="single" w:sz="4" w:space="0" w:color="auto"/>
              <w:right w:val="single" w:sz="4" w:space="0" w:color="auto"/>
            </w:tcBorders>
            <w:shd w:val="clear" w:color="auto" w:fill="auto"/>
            <w:hideMark/>
          </w:tcPr>
          <w:p w14:paraId="5729FA61"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CR Name, DUNS Number, Receiver</w:t>
            </w:r>
          </w:p>
        </w:tc>
      </w:tr>
      <w:tr w:rsidR="008C3E9D" w:rsidRPr="008C3E9D" w14:paraId="01B5F583" w14:textId="77777777" w:rsidTr="00A75500">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A473A6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HL~1~~EV~0</w:t>
            </w:r>
          </w:p>
        </w:tc>
        <w:tc>
          <w:tcPr>
            <w:tcW w:w="4770" w:type="dxa"/>
            <w:tcBorders>
              <w:top w:val="nil"/>
              <w:left w:val="nil"/>
              <w:bottom w:val="single" w:sz="4" w:space="0" w:color="auto"/>
              <w:right w:val="single" w:sz="4" w:space="0" w:color="auto"/>
            </w:tcBorders>
            <w:shd w:val="clear" w:color="auto" w:fill="auto"/>
            <w:hideMark/>
          </w:tcPr>
          <w:p w14:paraId="199845AE"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Service Order Level Information</w:t>
            </w:r>
          </w:p>
        </w:tc>
      </w:tr>
      <w:tr w:rsidR="008C3E9D" w:rsidRPr="008C3E9D" w14:paraId="4F12828B" w14:textId="77777777" w:rsidTr="008C3E9D">
        <w:trPr>
          <w:trHeight w:val="600"/>
        </w:trPr>
        <w:tc>
          <w:tcPr>
            <w:tcW w:w="555" w:type="dxa"/>
            <w:tcBorders>
              <w:top w:val="nil"/>
              <w:left w:val="nil"/>
              <w:bottom w:val="nil"/>
              <w:right w:val="single" w:sz="4" w:space="0" w:color="auto"/>
            </w:tcBorders>
            <w:shd w:val="clear" w:color="auto" w:fill="auto"/>
            <w:hideMark/>
          </w:tcPr>
          <w:p w14:paraId="3C98592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3BA0768C"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REF~8X~SH003</w:t>
            </w:r>
          </w:p>
        </w:tc>
        <w:tc>
          <w:tcPr>
            <w:tcW w:w="4770" w:type="dxa"/>
            <w:tcBorders>
              <w:top w:val="nil"/>
              <w:left w:val="nil"/>
              <w:bottom w:val="single" w:sz="4" w:space="0" w:color="auto"/>
              <w:right w:val="single" w:sz="4" w:space="0" w:color="auto"/>
            </w:tcBorders>
            <w:shd w:val="clear" w:color="auto" w:fill="auto"/>
            <w:hideMark/>
          </w:tcPr>
          <w:p w14:paraId="15F0B9BF"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xml:space="preserve">Purpose Code, Remove Tampering Switch Hold Indicator </w:t>
            </w:r>
          </w:p>
        </w:tc>
      </w:tr>
      <w:tr w:rsidR="008C3E9D" w:rsidRPr="008C3E9D" w14:paraId="6EA369EC" w14:textId="77777777" w:rsidTr="008C3E9D">
        <w:trPr>
          <w:trHeight w:val="300"/>
        </w:trPr>
        <w:tc>
          <w:tcPr>
            <w:tcW w:w="555" w:type="dxa"/>
            <w:tcBorders>
              <w:top w:val="nil"/>
              <w:left w:val="nil"/>
              <w:bottom w:val="nil"/>
              <w:right w:val="single" w:sz="4" w:space="0" w:color="auto"/>
            </w:tcBorders>
            <w:shd w:val="clear" w:color="auto" w:fill="auto"/>
            <w:hideMark/>
          </w:tcPr>
          <w:p w14:paraId="1426E424"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330B042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REF~SU~N</w:t>
            </w:r>
          </w:p>
        </w:tc>
        <w:tc>
          <w:tcPr>
            <w:tcW w:w="4770" w:type="dxa"/>
            <w:tcBorders>
              <w:top w:val="nil"/>
              <w:left w:val="nil"/>
              <w:bottom w:val="single" w:sz="4" w:space="0" w:color="auto"/>
              <w:right w:val="single" w:sz="4" w:space="0" w:color="auto"/>
            </w:tcBorders>
            <w:shd w:val="clear" w:color="auto" w:fill="auto"/>
            <w:hideMark/>
          </w:tcPr>
          <w:p w14:paraId="48AB4C8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Special Needs Indicator</w:t>
            </w:r>
          </w:p>
        </w:tc>
      </w:tr>
      <w:tr w:rsidR="008C3E9D" w:rsidRPr="008C3E9D" w14:paraId="76AC5CA8" w14:textId="77777777" w:rsidTr="008C3E9D">
        <w:trPr>
          <w:trHeight w:val="300"/>
        </w:trPr>
        <w:tc>
          <w:tcPr>
            <w:tcW w:w="555" w:type="dxa"/>
            <w:tcBorders>
              <w:top w:val="nil"/>
              <w:left w:val="nil"/>
              <w:bottom w:val="nil"/>
              <w:right w:val="single" w:sz="4" w:space="0" w:color="auto"/>
            </w:tcBorders>
            <w:shd w:val="clear" w:color="auto" w:fill="auto"/>
            <w:hideMark/>
          </w:tcPr>
          <w:p w14:paraId="0E237A4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021591F1"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REF~OW~123456G</w:t>
            </w:r>
          </w:p>
        </w:tc>
        <w:tc>
          <w:tcPr>
            <w:tcW w:w="4770" w:type="dxa"/>
            <w:tcBorders>
              <w:top w:val="nil"/>
              <w:left w:val="nil"/>
              <w:bottom w:val="single" w:sz="4" w:space="0" w:color="auto"/>
              <w:right w:val="single" w:sz="4" w:space="0" w:color="auto"/>
            </w:tcBorders>
            <w:shd w:val="clear" w:color="auto" w:fill="auto"/>
            <w:hideMark/>
          </w:tcPr>
          <w:p w14:paraId="108C6FDE"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TDSP Service Order Number</w:t>
            </w:r>
          </w:p>
        </w:tc>
      </w:tr>
      <w:tr w:rsidR="008C3E9D" w:rsidRPr="008C3E9D" w14:paraId="3B06F84F" w14:textId="77777777" w:rsidTr="008C3E9D">
        <w:trPr>
          <w:trHeight w:val="300"/>
        </w:trPr>
        <w:tc>
          <w:tcPr>
            <w:tcW w:w="555" w:type="dxa"/>
            <w:tcBorders>
              <w:top w:val="nil"/>
              <w:left w:val="nil"/>
              <w:bottom w:val="nil"/>
              <w:right w:val="single" w:sz="4" w:space="0" w:color="auto"/>
            </w:tcBorders>
            <w:shd w:val="clear" w:color="auto" w:fill="auto"/>
            <w:hideMark/>
          </w:tcPr>
          <w:p w14:paraId="4D6B950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33416BC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REF~Q5~~12345678910111231</w:t>
            </w:r>
          </w:p>
        </w:tc>
        <w:tc>
          <w:tcPr>
            <w:tcW w:w="4770" w:type="dxa"/>
            <w:tcBorders>
              <w:top w:val="nil"/>
              <w:left w:val="nil"/>
              <w:bottom w:val="single" w:sz="4" w:space="0" w:color="auto"/>
              <w:right w:val="single" w:sz="4" w:space="0" w:color="auto"/>
            </w:tcBorders>
            <w:shd w:val="clear" w:color="auto" w:fill="auto"/>
            <w:hideMark/>
          </w:tcPr>
          <w:p w14:paraId="6FD0DEF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ESI ID</w:t>
            </w:r>
          </w:p>
        </w:tc>
      </w:tr>
      <w:tr w:rsidR="008C3E9D" w:rsidRPr="008C3E9D" w14:paraId="35007FFE" w14:textId="77777777" w:rsidTr="008C3E9D">
        <w:trPr>
          <w:trHeight w:val="900"/>
        </w:trPr>
        <w:tc>
          <w:tcPr>
            <w:tcW w:w="555" w:type="dxa"/>
            <w:tcBorders>
              <w:top w:val="nil"/>
              <w:left w:val="nil"/>
              <w:bottom w:val="nil"/>
              <w:right w:val="single" w:sz="4" w:space="0" w:color="auto"/>
            </w:tcBorders>
            <w:shd w:val="clear" w:color="auto" w:fill="auto"/>
            <w:hideMark/>
          </w:tcPr>
          <w:p w14:paraId="1570C04D"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218DF60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REF~SH~RTS</w:t>
            </w:r>
          </w:p>
        </w:tc>
        <w:tc>
          <w:tcPr>
            <w:tcW w:w="4770" w:type="dxa"/>
            <w:tcBorders>
              <w:top w:val="nil"/>
              <w:left w:val="nil"/>
              <w:bottom w:val="single" w:sz="4" w:space="0" w:color="auto"/>
              <w:right w:val="single" w:sz="4" w:space="0" w:color="auto"/>
            </w:tcBorders>
            <w:shd w:val="clear" w:color="auto" w:fill="auto"/>
            <w:hideMark/>
          </w:tcPr>
          <w:p w14:paraId="5E24634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xml:space="preserve">Switch Hold Indicator Status, TDSP will Remove the Tampering Switch Hold and will </w:t>
            </w:r>
            <w:del w:id="11" w:author="MCT" w:date="2023-02-13T09:45:00Z">
              <w:r w:rsidRPr="008C3E9D" w:rsidDel="00D61876">
                <w:rPr>
                  <w:rFonts w:ascii="Calibri" w:hAnsi="Calibri" w:cs="Calibri"/>
                  <w:color w:val="000000"/>
                  <w:sz w:val="22"/>
                  <w:szCs w:val="22"/>
                </w:rPr>
                <w:delText>also  follow</w:delText>
              </w:r>
            </w:del>
            <w:ins w:id="12" w:author="MCT" w:date="2023-02-13T09:45:00Z">
              <w:r w:rsidR="00D61876" w:rsidRPr="008C3E9D">
                <w:rPr>
                  <w:rFonts w:ascii="Calibri" w:hAnsi="Calibri" w:cs="Calibri"/>
                  <w:color w:val="000000"/>
                  <w:sz w:val="22"/>
                  <w:szCs w:val="22"/>
                </w:rPr>
                <w:t>also follow</w:t>
              </w:r>
            </w:ins>
            <w:r w:rsidRPr="008C3E9D">
              <w:rPr>
                <w:rFonts w:ascii="Calibri" w:hAnsi="Calibri" w:cs="Calibri"/>
                <w:color w:val="000000"/>
                <w:sz w:val="22"/>
                <w:szCs w:val="22"/>
              </w:rPr>
              <w:t xml:space="preserve">-up with an 814_20 transaction </w:t>
            </w:r>
          </w:p>
        </w:tc>
      </w:tr>
      <w:tr w:rsidR="008C3E9D" w:rsidRPr="008C3E9D" w14:paraId="0856E930" w14:textId="77777777" w:rsidTr="008C3E9D">
        <w:trPr>
          <w:trHeight w:val="300"/>
        </w:trPr>
        <w:tc>
          <w:tcPr>
            <w:tcW w:w="555" w:type="dxa"/>
            <w:tcBorders>
              <w:top w:val="nil"/>
              <w:left w:val="nil"/>
              <w:bottom w:val="nil"/>
              <w:right w:val="single" w:sz="4" w:space="0" w:color="auto"/>
            </w:tcBorders>
            <w:shd w:val="clear" w:color="auto" w:fill="auto"/>
            <w:hideMark/>
          </w:tcPr>
          <w:p w14:paraId="6F3B02C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140" w:type="dxa"/>
            <w:tcBorders>
              <w:top w:val="single" w:sz="4" w:space="0" w:color="auto"/>
              <w:left w:val="nil"/>
              <w:bottom w:val="single" w:sz="4" w:space="0" w:color="auto"/>
              <w:right w:val="single" w:sz="4" w:space="0" w:color="000000"/>
            </w:tcBorders>
            <w:shd w:val="clear" w:color="auto" w:fill="auto"/>
            <w:hideMark/>
          </w:tcPr>
          <w:p w14:paraId="45E6350E"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DTM~243~20120715~0800</w:t>
            </w:r>
          </w:p>
        </w:tc>
        <w:tc>
          <w:tcPr>
            <w:tcW w:w="4770" w:type="dxa"/>
            <w:tcBorders>
              <w:top w:val="nil"/>
              <w:left w:val="nil"/>
              <w:bottom w:val="single" w:sz="4" w:space="0" w:color="auto"/>
              <w:right w:val="single" w:sz="4" w:space="0" w:color="auto"/>
            </w:tcBorders>
            <w:shd w:val="clear" w:color="auto" w:fill="auto"/>
            <w:hideMark/>
          </w:tcPr>
          <w:p w14:paraId="2B8E2CBC"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Actual Complete Date/Time</w:t>
            </w:r>
          </w:p>
        </w:tc>
      </w:tr>
      <w:tr w:rsidR="008C3E9D" w:rsidRPr="008C3E9D" w14:paraId="16204AC4" w14:textId="77777777" w:rsidTr="00A75500">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93C957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SE~12~000000001</w:t>
            </w:r>
          </w:p>
        </w:tc>
        <w:tc>
          <w:tcPr>
            <w:tcW w:w="4770" w:type="dxa"/>
            <w:tcBorders>
              <w:top w:val="nil"/>
              <w:left w:val="nil"/>
              <w:bottom w:val="single" w:sz="4" w:space="0" w:color="auto"/>
              <w:right w:val="single" w:sz="4" w:space="0" w:color="auto"/>
            </w:tcBorders>
            <w:shd w:val="clear" w:color="auto" w:fill="auto"/>
            <w:hideMark/>
          </w:tcPr>
          <w:p w14:paraId="743E53C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Number of Segments, Transaction Set Control Number</w:t>
            </w:r>
          </w:p>
        </w:tc>
      </w:tr>
    </w:tbl>
    <w:p w14:paraId="6FE0FC78" w14:textId="77777777" w:rsidR="00884144" w:rsidRDefault="00884144" w:rsidP="00190451">
      <w:pPr>
        <w:tabs>
          <w:tab w:val="right" w:pos="1800"/>
          <w:tab w:val="left" w:pos="2160"/>
        </w:tabs>
      </w:pPr>
    </w:p>
    <w:p w14:paraId="25427B6F" w14:textId="77777777" w:rsidR="00884144" w:rsidRDefault="00884144" w:rsidP="00884144">
      <w:pPr>
        <w:pStyle w:val="NoSpacing"/>
        <w:rPr>
          <w:snapToGrid w:val="0"/>
        </w:rPr>
      </w:pPr>
      <w:r>
        <w:rPr>
          <w:snapToGrid w:val="0"/>
        </w:rPr>
        <w:br w:type="page"/>
      </w:r>
      <w:r>
        <w:rPr>
          <w:snapToGrid w:val="0"/>
        </w:rPr>
        <w:lastRenderedPageBreak/>
        <w:t>650_02 Example #6 or 6</w:t>
      </w:r>
    </w:p>
    <w:p w14:paraId="02862446" w14:textId="77777777" w:rsidR="00884144" w:rsidRDefault="008C3E9D" w:rsidP="00190451">
      <w:pPr>
        <w:tabs>
          <w:tab w:val="right" w:pos="1800"/>
          <w:tab w:val="left" w:pos="2160"/>
        </w:tabs>
        <w:rPr>
          <w:rFonts w:ascii="Calibri" w:eastAsia="Calibri" w:hAnsi="Calibri"/>
          <w:snapToGrid w:val="0"/>
          <w:sz w:val="22"/>
          <w:szCs w:val="22"/>
        </w:rPr>
      </w:pPr>
      <w:r w:rsidRPr="008C3E9D">
        <w:rPr>
          <w:rFonts w:ascii="Calibri" w:eastAsia="Calibri" w:hAnsi="Calibri"/>
          <w:snapToGrid w:val="0"/>
          <w:sz w:val="22"/>
          <w:szCs w:val="22"/>
        </w:rPr>
        <w:t>Premise Type Investigation Response</w:t>
      </w:r>
    </w:p>
    <w:tbl>
      <w:tblPr>
        <w:tblW w:w="9465" w:type="dxa"/>
        <w:tblInd w:w="93" w:type="dxa"/>
        <w:tblLayout w:type="fixed"/>
        <w:tblLook w:val="04A0" w:firstRow="1" w:lastRow="0" w:firstColumn="1" w:lastColumn="0" w:noHBand="0" w:noVBand="1"/>
      </w:tblPr>
      <w:tblGrid>
        <w:gridCol w:w="305"/>
        <w:gridCol w:w="4480"/>
        <w:gridCol w:w="4680"/>
        <w:tblGridChange w:id="13">
          <w:tblGrid>
            <w:gridCol w:w="305"/>
            <w:gridCol w:w="4480"/>
            <w:gridCol w:w="4680"/>
          </w:tblGrid>
        </w:tblGridChange>
      </w:tblGrid>
      <w:tr w:rsidR="008C3E9D" w:rsidRPr="008C3E9D" w14:paraId="441264E9" w14:textId="77777777" w:rsidTr="008C3E9D">
        <w:trPr>
          <w:trHeight w:val="900"/>
        </w:trPr>
        <w:tc>
          <w:tcPr>
            <w:tcW w:w="946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6F2A47D3" w14:textId="77777777" w:rsidR="008C3E9D" w:rsidRPr="008C3E9D" w:rsidRDefault="008C3E9D" w:rsidP="008C3E9D">
            <w:pPr>
              <w:autoSpaceDE/>
              <w:autoSpaceDN/>
              <w:jc w:val="center"/>
              <w:rPr>
                <w:rFonts w:ascii="Calibri" w:hAnsi="Calibri" w:cs="Calibri"/>
                <w:color w:val="000000"/>
                <w:sz w:val="22"/>
                <w:szCs w:val="22"/>
              </w:rPr>
            </w:pPr>
            <w:r w:rsidRPr="008C3E9D">
              <w:rPr>
                <w:rFonts w:ascii="Calibri" w:hAnsi="Calibri" w:cs="Calibri"/>
                <w:color w:val="000000"/>
                <w:sz w:val="22"/>
                <w:szCs w:val="22"/>
              </w:rPr>
              <w:t>TDSP submits Premise Type Investigation Completion Response</w:t>
            </w:r>
          </w:p>
        </w:tc>
      </w:tr>
      <w:tr w:rsidR="008C3E9D" w:rsidRPr="008C3E9D" w14:paraId="7581B3ED" w14:textId="77777777" w:rsidTr="008C3E9D">
        <w:trPr>
          <w:trHeight w:val="6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0B627C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ST~650~000000001</w:t>
            </w:r>
          </w:p>
        </w:tc>
        <w:tc>
          <w:tcPr>
            <w:tcW w:w="4680" w:type="dxa"/>
            <w:tcBorders>
              <w:top w:val="nil"/>
              <w:left w:val="nil"/>
              <w:bottom w:val="single" w:sz="4" w:space="0" w:color="auto"/>
              <w:right w:val="single" w:sz="4" w:space="0" w:color="auto"/>
            </w:tcBorders>
            <w:shd w:val="clear" w:color="auto" w:fill="auto"/>
            <w:hideMark/>
          </w:tcPr>
          <w:p w14:paraId="3720845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Transaction Type, Transaction Set Control Number</w:t>
            </w:r>
          </w:p>
        </w:tc>
      </w:tr>
      <w:tr w:rsidR="008C3E9D" w:rsidRPr="008C3E9D" w14:paraId="61B100B7" w14:textId="77777777" w:rsidTr="008C3E9D">
        <w:trPr>
          <w:trHeight w:val="9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E07F64"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BGN~11~201205101201001~20120710~~~201207101956534~13~51</w:t>
            </w:r>
          </w:p>
        </w:tc>
        <w:tc>
          <w:tcPr>
            <w:tcW w:w="4680" w:type="dxa"/>
            <w:tcBorders>
              <w:top w:val="nil"/>
              <w:left w:val="nil"/>
              <w:bottom w:val="single" w:sz="4" w:space="0" w:color="auto"/>
              <w:right w:val="single" w:sz="4" w:space="0" w:color="auto"/>
            </w:tcBorders>
            <w:shd w:val="clear" w:color="auto" w:fill="auto"/>
            <w:hideMark/>
          </w:tcPr>
          <w:p w14:paraId="3E83CF3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xml:space="preserve">Response, Unique Transaction Number, Transaction Date, Original Transaction ID, SET Transaction Number </w:t>
            </w:r>
          </w:p>
        </w:tc>
      </w:tr>
      <w:tr w:rsidR="008C3E9D" w:rsidRPr="008C3E9D" w14:paraId="065BE92B" w14:textId="77777777" w:rsidTr="008C3E9D">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E754BDD"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N1~8S~TDSP NAME~1~009876543~~41</w:t>
            </w:r>
          </w:p>
        </w:tc>
        <w:tc>
          <w:tcPr>
            <w:tcW w:w="4680" w:type="dxa"/>
            <w:tcBorders>
              <w:top w:val="nil"/>
              <w:left w:val="nil"/>
              <w:bottom w:val="single" w:sz="4" w:space="0" w:color="auto"/>
              <w:right w:val="single" w:sz="4" w:space="0" w:color="auto"/>
            </w:tcBorders>
            <w:shd w:val="clear" w:color="auto" w:fill="auto"/>
            <w:hideMark/>
          </w:tcPr>
          <w:p w14:paraId="54EC3FE4"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TDSP Name, DUNS Number, Sender</w:t>
            </w:r>
          </w:p>
        </w:tc>
      </w:tr>
      <w:tr w:rsidR="008C3E9D" w:rsidRPr="008C3E9D" w14:paraId="7ADD9DFE" w14:textId="77777777" w:rsidTr="008C3E9D">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F0CDA3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7B1BF6F2"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CR Name, DUNS Number, Receiver</w:t>
            </w:r>
          </w:p>
        </w:tc>
      </w:tr>
      <w:tr w:rsidR="008C3E9D" w:rsidRPr="008C3E9D" w14:paraId="34807AE8" w14:textId="77777777" w:rsidTr="008C3E9D">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30311AF"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HL~1~~EV~0</w:t>
            </w:r>
          </w:p>
        </w:tc>
        <w:tc>
          <w:tcPr>
            <w:tcW w:w="4680" w:type="dxa"/>
            <w:tcBorders>
              <w:top w:val="nil"/>
              <w:left w:val="nil"/>
              <w:bottom w:val="single" w:sz="4" w:space="0" w:color="auto"/>
              <w:right w:val="single" w:sz="4" w:space="0" w:color="auto"/>
            </w:tcBorders>
            <w:shd w:val="clear" w:color="auto" w:fill="auto"/>
            <w:hideMark/>
          </w:tcPr>
          <w:p w14:paraId="47CA3C84"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Service Order Level Information</w:t>
            </w:r>
          </w:p>
        </w:tc>
      </w:tr>
      <w:tr w:rsidR="008C3E9D" w:rsidRPr="008C3E9D" w14:paraId="582DD800" w14:textId="77777777" w:rsidTr="00D61876">
        <w:tblPrEx>
          <w:tblW w:w="9465" w:type="dxa"/>
          <w:tblInd w:w="93" w:type="dxa"/>
          <w:tblLayout w:type="fixed"/>
          <w:tblPrExChange w:id="14" w:author="MCT" w:date="2023-02-13T09:45:00Z">
            <w:tblPrEx>
              <w:tblW w:w="9465" w:type="dxa"/>
              <w:tblInd w:w="93" w:type="dxa"/>
              <w:tblLayout w:type="fixed"/>
            </w:tblPrEx>
          </w:tblPrExChange>
        </w:tblPrEx>
        <w:trPr>
          <w:trHeight w:val="395"/>
          <w:trPrChange w:id="15" w:author="MCT" w:date="2023-02-13T09:45:00Z">
            <w:trPr>
              <w:trHeight w:val="600"/>
            </w:trPr>
          </w:trPrChange>
        </w:trPr>
        <w:tc>
          <w:tcPr>
            <w:tcW w:w="305" w:type="dxa"/>
            <w:tcBorders>
              <w:top w:val="nil"/>
              <w:left w:val="nil"/>
              <w:bottom w:val="nil"/>
              <w:right w:val="single" w:sz="4" w:space="0" w:color="auto"/>
            </w:tcBorders>
            <w:shd w:val="clear" w:color="auto" w:fill="auto"/>
            <w:noWrap/>
            <w:hideMark/>
            <w:tcPrChange w:id="16" w:author="MCT" w:date="2023-02-13T09:45:00Z">
              <w:tcPr>
                <w:tcW w:w="305" w:type="dxa"/>
                <w:tcBorders>
                  <w:top w:val="nil"/>
                  <w:left w:val="nil"/>
                  <w:bottom w:val="nil"/>
                  <w:right w:val="single" w:sz="4" w:space="0" w:color="auto"/>
                </w:tcBorders>
                <w:shd w:val="clear" w:color="auto" w:fill="auto"/>
                <w:noWrap/>
                <w:hideMark/>
              </w:tcPr>
            </w:tcPrChange>
          </w:tcPr>
          <w:p w14:paraId="3FF7DFC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Change w:id="17" w:author="MCT" w:date="2023-02-13T09:45:00Z">
              <w:tcPr>
                <w:tcW w:w="4480" w:type="dxa"/>
                <w:tcBorders>
                  <w:top w:val="single" w:sz="4" w:space="0" w:color="auto"/>
                  <w:left w:val="nil"/>
                  <w:bottom w:val="single" w:sz="4" w:space="0" w:color="auto"/>
                  <w:right w:val="single" w:sz="4" w:space="0" w:color="000000"/>
                </w:tcBorders>
                <w:shd w:val="clear" w:color="auto" w:fill="auto"/>
                <w:noWrap/>
                <w:hideMark/>
              </w:tcPr>
            </w:tcPrChange>
          </w:tcPr>
          <w:p w14:paraId="23510321"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REF~8X~MM007</w:t>
            </w:r>
          </w:p>
        </w:tc>
        <w:tc>
          <w:tcPr>
            <w:tcW w:w="4680" w:type="dxa"/>
            <w:tcBorders>
              <w:top w:val="nil"/>
              <w:left w:val="nil"/>
              <w:bottom w:val="single" w:sz="4" w:space="0" w:color="auto"/>
              <w:right w:val="single" w:sz="4" w:space="0" w:color="auto"/>
            </w:tcBorders>
            <w:shd w:val="clear" w:color="auto" w:fill="auto"/>
            <w:hideMark/>
            <w:tcPrChange w:id="18" w:author="MCT" w:date="2023-02-13T09:45:00Z">
              <w:tcPr>
                <w:tcW w:w="4680" w:type="dxa"/>
                <w:tcBorders>
                  <w:top w:val="nil"/>
                  <w:left w:val="nil"/>
                  <w:bottom w:val="single" w:sz="4" w:space="0" w:color="auto"/>
                  <w:right w:val="single" w:sz="4" w:space="0" w:color="auto"/>
                </w:tcBorders>
                <w:shd w:val="clear" w:color="auto" w:fill="auto"/>
                <w:hideMark/>
              </w:tcPr>
            </w:tcPrChange>
          </w:tcPr>
          <w:p w14:paraId="75F1CC0C"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Purpose Code, Investigate or Verify Premise Type</w:t>
            </w:r>
          </w:p>
        </w:tc>
      </w:tr>
      <w:tr w:rsidR="008C3E9D" w:rsidRPr="008C3E9D" w14:paraId="3E258FDC" w14:textId="77777777" w:rsidTr="008C3E9D">
        <w:trPr>
          <w:trHeight w:val="300"/>
        </w:trPr>
        <w:tc>
          <w:tcPr>
            <w:tcW w:w="305" w:type="dxa"/>
            <w:tcBorders>
              <w:top w:val="nil"/>
              <w:left w:val="nil"/>
              <w:bottom w:val="nil"/>
              <w:right w:val="single" w:sz="4" w:space="0" w:color="auto"/>
            </w:tcBorders>
            <w:shd w:val="clear" w:color="auto" w:fill="auto"/>
            <w:noWrap/>
            <w:hideMark/>
          </w:tcPr>
          <w:p w14:paraId="71C46AB6"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173ECBD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REF~MG~560785504</w:t>
            </w:r>
          </w:p>
        </w:tc>
        <w:tc>
          <w:tcPr>
            <w:tcW w:w="4680" w:type="dxa"/>
            <w:tcBorders>
              <w:top w:val="nil"/>
              <w:left w:val="nil"/>
              <w:bottom w:val="single" w:sz="4" w:space="0" w:color="auto"/>
              <w:right w:val="single" w:sz="4" w:space="0" w:color="auto"/>
            </w:tcBorders>
            <w:shd w:val="clear" w:color="auto" w:fill="auto"/>
            <w:hideMark/>
          </w:tcPr>
          <w:p w14:paraId="5F1EDD88"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Meter Number</w:t>
            </w:r>
          </w:p>
        </w:tc>
      </w:tr>
      <w:tr w:rsidR="008C3E9D" w:rsidRPr="008C3E9D" w14:paraId="07ED0568" w14:textId="77777777" w:rsidTr="008C3E9D">
        <w:trPr>
          <w:trHeight w:val="300"/>
        </w:trPr>
        <w:tc>
          <w:tcPr>
            <w:tcW w:w="305" w:type="dxa"/>
            <w:tcBorders>
              <w:top w:val="nil"/>
              <w:left w:val="nil"/>
              <w:bottom w:val="nil"/>
              <w:right w:val="single" w:sz="4" w:space="0" w:color="auto"/>
            </w:tcBorders>
            <w:shd w:val="clear" w:color="auto" w:fill="auto"/>
            <w:noWrap/>
            <w:hideMark/>
          </w:tcPr>
          <w:p w14:paraId="420CC28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7E8F026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4F5B9842"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Special Needs Indicator</w:t>
            </w:r>
          </w:p>
        </w:tc>
      </w:tr>
      <w:tr w:rsidR="008C3E9D" w:rsidRPr="008C3E9D" w14:paraId="0CFF1215" w14:textId="77777777" w:rsidTr="008C3E9D">
        <w:trPr>
          <w:trHeight w:val="300"/>
        </w:trPr>
        <w:tc>
          <w:tcPr>
            <w:tcW w:w="305" w:type="dxa"/>
            <w:tcBorders>
              <w:top w:val="nil"/>
              <w:left w:val="nil"/>
              <w:bottom w:val="nil"/>
              <w:right w:val="single" w:sz="4" w:space="0" w:color="auto"/>
            </w:tcBorders>
            <w:shd w:val="clear" w:color="auto" w:fill="auto"/>
            <w:noWrap/>
            <w:hideMark/>
          </w:tcPr>
          <w:p w14:paraId="2AF509B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1581E43B"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REF~OW~123456G</w:t>
            </w:r>
          </w:p>
        </w:tc>
        <w:tc>
          <w:tcPr>
            <w:tcW w:w="4680" w:type="dxa"/>
            <w:tcBorders>
              <w:top w:val="nil"/>
              <w:left w:val="nil"/>
              <w:bottom w:val="single" w:sz="4" w:space="0" w:color="auto"/>
              <w:right w:val="single" w:sz="4" w:space="0" w:color="auto"/>
            </w:tcBorders>
            <w:shd w:val="clear" w:color="auto" w:fill="auto"/>
            <w:hideMark/>
          </w:tcPr>
          <w:p w14:paraId="331D7ADC"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TDSP Service Order Number</w:t>
            </w:r>
          </w:p>
        </w:tc>
      </w:tr>
      <w:tr w:rsidR="008C3E9D" w:rsidRPr="008C3E9D" w14:paraId="699D6AD0" w14:textId="77777777" w:rsidTr="008C3E9D">
        <w:trPr>
          <w:trHeight w:val="300"/>
        </w:trPr>
        <w:tc>
          <w:tcPr>
            <w:tcW w:w="305" w:type="dxa"/>
            <w:tcBorders>
              <w:top w:val="nil"/>
              <w:left w:val="nil"/>
              <w:bottom w:val="nil"/>
              <w:right w:val="single" w:sz="4" w:space="0" w:color="auto"/>
            </w:tcBorders>
            <w:shd w:val="clear" w:color="auto" w:fill="auto"/>
            <w:noWrap/>
            <w:hideMark/>
          </w:tcPr>
          <w:p w14:paraId="3065600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3C21F9C9"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7E78568D"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ESI ID</w:t>
            </w:r>
          </w:p>
        </w:tc>
      </w:tr>
      <w:tr w:rsidR="008C3E9D" w:rsidRPr="008C3E9D" w14:paraId="7A2041F9" w14:textId="77777777" w:rsidTr="008C3E9D">
        <w:trPr>
          <w:trHeight w:val="1160"/>
        </w:trPr>
        <w:tc>
          <w:tcPr>
            <w:tcW w:w="305" w:type="dxa"/>
            <w:tcBorders>
              <w:top w:val="nil"/>
              <w:left w:val="nil"/>
              <w:bottom w:val="nil"/>
              <w:right w:val="single" w:sz="4" w:space="0" w:color="auto"/>
            </w:tcBorders>
            <w:shd w:val="clear" w:color="auto" w:fill="auto"/>
            <w:noWrap/>
            <w:hideMark/>
          </w:tcPr>
          <w:p w14:paraId="571796B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3EFCB1B5"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REF~PV~INC</w:t>
            </w:r>
          </w:p>
        </w:tc>
        <w:tc>
          <w:tcPr>
            <w:tcW w:w="4680" w:type="dxa"/>
            <w:tcBorders>
              <w:top w:val="nil"/>
              <w:left w:val="nil"/>
              <w:bottom w:val="single" w:sz="4" w:space="0" w:color="auto"/>
              <w:right w:val="single" w:sz="4" w:space="0" w:color="auto"/>
            </w:tcBorders>
            <w:shd w:val="clear" w:color="auto" w:fill="auto"/>
            <w:hideMark/>
          </w:tcPr>
          <w:p w14:paraId="7F3A497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Premise Type Verification Response, Current Premise Type and the associated information is incorrect, therefore TDSP will follow-up with an 814_20 transaction with the corrections.</w:t>
            </w:r>
          </w:p>
        </w:tc>
      </w:tr>
      <w:tr w:rsidR="008C3E9D" w:rsidRPr="008C3E9D" w14:paraId="32EB480F" w14:textId="77777777" w:rsidTr="008C3E9D">
        <w:trPr>
          <w:trHeight w:val="300"/>
        </w:trPr>
        <w:tc>
          <w:tcPr>
            <w:tcW w:w="305" w:type="dxa"/>
            <w:tcBorders>
              <w:top w:val="nil"/>
              <w:left w:val="nil"/>
              <w:bottom w:val="nil"/>
              <w:right w:val="single" w:sz="4" w:space="0" w:color="auto"/>
            </w:tcBorders>
            <w:shd w:val="clear" w:color="auto" w:fill="auto"/>
            <w:noWrap/>
            <w:hideMark/>
          </w:tcPr>
          <w:p w14:paraId="428FEA10"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000000"/>
            </w:tcBorders>
            <w:shd w:val="clear" w:color="auto" w:fill="auto"/>
            <w:noWrap/>
            <w:hideMark/>
          </w:tcPr>
          <w:p w14:paraId="2613445A"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DTM~243~20120715~0800</w:t>
            </w:r>
          </w:p>
        </w:tc>
        <w:tc>
          <w:tcPr>
            <w:tcW w:w="4680" w:type="dxa"/>
            <w:tcBorders>
              <w:top w:val="nil"/>
              <w:left w:val="nil"/>
              <w:bottom w:val="single" w:sz="4" w:space="0" w:color="auto"/>
              <w:right w:val="single" w:sz="4" w:space="0" w:color="auto"/>
            </w:tcBorders>
            <w:shd w:val="clear" w:color="auto" w:fill="auto"/>
            <w:hideMark/>
          </w:tcPr>
          <w:p w14:paraId="4C31F0AF"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Actual Complete Date/Time</w:t>
            </w:r>
          </w:p>
        </w:tc>
      </w:tr>
      <w:tr w:rsidR="008C3E9D" w:rsidRPr="008C3E9D" w14:paraId="7649C93D" w14:textId="77777777" w:rsidTr="008C3E9D">
        <w:trPr>
          <w:trHeight w:val="6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38432A"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SE~13~000000001</w:t>
            </w:r>
          </w:p>
        </w:tc>
        <w:tc>
          <w:tcPr>
            <w:tcW w:w="4680" w:type="dxa"/>
            <w:tcBorders>
              <w:top w:val="nil"/>
              <w:left w:val="nil"/>
              <w:bottom w:val="single" w:sz="4" w:space="0" w:color="auto"/>
              <w:right w:val="single" w:sz="4" w:space="0" w:color="auto"/>
            </w:tcBorders>
            <w:shd w:val="clear" w:color="auto" w:fill="auto"/>
            <w:hideMark/>
          </w:tcPr>
          <w:p w14:paraId="14756253" w14:textId="77777777" w:rsidR="008C3E9D" w:rsidRPr="008C3E9D" w:rsidRDefault="008C3E9D" w:rsidP="008C3E9D">
            <w:pPr>
              <w:autoSpaceDE/>
              <w:autoSpaceDN/>
              <w:rPr>
                <w:rFonts w:ascii="Calibri" w:hAnsi="Calibri" w:cs="Calibri"/>
                <w:color w:val="000000"/>
                <w:sz w:val="22"/>
                <w:szCs w:val="22"/>
              </w:rPr>
            </w:pPr>
            <w:r w:rsidRPr="008C3E9D">
              <w:rPr>
                <w:rFonts w:ascii="Calibri" w:hAnsi="Calibri" w:cs="Calibri"/>
                <w:color w:val="000000"/>
                <w:sz w:val="22"/>
                <w:szCs w:val="22"/>
              </w:rPr>
              <w:t>Number of Segments, Transaction Set Control Number</w:t>
            </w:r>
          </w:p>
        </w:tc>
      </w:tr>
    </w:tbl>
    <w:p w14:paraId="07BA271E" w14:textId="77777777" w:rsidR="008C3E9D" w:rsidRDefault="008C3E9D" w:rsidP="00190451">
      <w:pPr>
        <w:tabs>
          <w:tab w:val="right" w:pos="1800"/>
          <w:tab w:val="left" w:pos="2160"/>
        </w:tabs>
      </w:pPr>
    </w:p>
    <w:sectPr w:rsidR="008C3E9D">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A5196" w14:textId="77777777" w:rsidR="00E1324A" w:rsidRDefault="00E1324A">
      <w:r>
        <w:separator/>
      </w:r>
    </w:p>
  </w:endnote>
  <w:endnote w:type="continuationSeparator" w:id="0">
    <w:p w14:paraId="51CA3018" w14:textId="77777777" w:rsidR="00E1324A" w:rsidRDefault="00E13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D4336" w14:textId="77777777" w:rsidR="00884144" w:rsidRDefault="00884144">
    <w:pPr>
      <w:tabs>
        <w:tab w:val="center" w:pos="4680"/>
        <w:tab w:val="right" w:pos="9360"/>
      </w:tabs>
      <w:jc w:val="center"/>
      <w:rPr>
        <w:noProof/>
        <w:snapToGrid w:val="0"/>
        <w:sz w:val="24"/>
      </w:rPr>
    </w:pPr>
    <w:r>
      <w:rPr>
        <w:noProof/>
        <w:snapToGrid w:val="0"/>
        <w:sz w:val="18"/>
      </w:rPr>
      <w:t xml:space="preserve">Page </w:t>
    </w:r>
    <w:r>
      <w:rPr>
        <w:noProof/>
        <w:snapToGrid w:val="0"/>
        <w:sz w:val="18"/>
      </w:rPr>
      <w:fldChar w:fldCharType="begin"/>
    </w:r>
    <w:r>
      <w:rPr>
        <w:noProof/>
        <w:snapToGrid w:val="0"/>
        <w:sz w:val="18"/>
      </w:rPr>
      <w:instrText xml:space="preserve"> PAGE </w:instrText>
    </w:r>
    <w:r>
      <w:rPr>
        <w:noProof/>
        <w:snapToGrid w:val="0"/>
        <w:sz w:val="18"/>
      </w:rPr>
      <w:fldChar w:fldCharType="separate"/>
    </w:r>
    <w:r w:rsidR="00344276">
      <w:rPr>
        <w:noProof/>
        <w:snapToGrid w:val="0"/>
        <w:sz w:val="18"/>
      </w:rPr>
      <w:t>1</w:t>
    </w:r>
    <w:r>
      <w:rPr>
        <w:noProof/>
        <w:snapToGrid w:val="0"/>
        <w:sz w:val="18"/>
      </w:rPr>
      <w:fldChar w:fldCharType="end"/>
    </w:r>
    <w:r>
      <w:rPr>
        <w:noProof/>
        <w:snapToGrid w:val="0"/>
        <w:sz w:val="18"/>
      </w:rPr>
      <w:t xml:space="preserve"> of </w:t>
    </w:r>
    <w:r>
      <w:rPr>
        <w:noProof/>
        <w:snapToGrid w:val="0"/>
        <w:sz w:val="18"/>
      </w:rPr>
      <w:fldChar w:fldCharType="begin"/>
    </w:r>
    <w:r>
      <w:rPr>
        <w:noProof/>
        <w:snapToGrid w:val="0"/>
        <w:sz w:val="18"/>
      </w:rPr>
      <w:instrText xml:space="preserve"> NUMPAGES </w:instrText>
    </w:r>
    <w:r>
      <w:rPr>
        <w:noProof/>
        <w:snapToGrid w:val="0"/>
        <w:sz w:val="18"/>
      </w:rPr>
      <w:fldChar w:fldCharType="separate"/>
    </w:r>
    <w:r w:rsidR="00344276">
      <w:rPr>
        <w:noProof/>
        <w:snapToGrid w:val="0"/>
        <w:sz w:val="18"/>
      </w:rPr>
      <w:t>9</w:t>
    </w:r>
    <w:r>
      <w:rPr>
        <w:noProof/>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38951" w14:textId="77777777" w:rsidR="00E1324A" w:rsidRDefault="00E1324A">
      <w:r>
        <w:separator/>
      </w:r>
    </w:p>
  </w:footnote>
  <w:footnote w:type="continuationSeparator" w:id="0">
    <w:p w14:paraId="41D989D3" w14:textId="77777777" w:rsidR="00E1324A" w:rsidRDefault="00E13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ECC" w14:textId="77777777" w:rsidR="00884144" w:rsidRDefault="00884144">
    <w:pPr>
      <w:pStyle w:val="Header"/>
      <w:jc w:val="right"/>
      <w:rPr>
        <w:b/>
        <w:sz w:val="24"/>
      </w:rPr>
    </w:pPr>
    <w:del w:id="19" w:author="MCT" w:date="2023-02-13T09:44:00Z">
      <w:r w:rsidDel="00D61876">
        <w:rPr>
          <w:b/>
          <w:sz w:val="24"/>
        </w:rPr>
        <w:delText xml:space="preserve">June </w:delText>
      </w:r>
      <w:r w:rsidR="00344276" w:rsidDel="00D61876">
        <w:rPr>
          <w:b/>
          <w:sz w:val="24"/>
        </w:rPr>
        <w:delText>11</w:delText>
      </w:r>
      <w:r w:rsidDel="00D61876">
        <w:rPr>
          <w:b/>
          <w:sz w:val="24"/>
        </w:rPr>
        <w:delText>, 2012</w:delText>
      </w:r>
    </w:del>
    <w:ins w:id="20" w:author="MCT" w:date="2023-05-01T10:45:00Z">
      <w:r w:rsidR="00D7371D" w:rsidRPr="00D7371D">
        <w:rPr>
          <w:b/>
          <w:sz w:val="24"/>
        </w:rPr>
        <w:t xml:space="preserve"> </w:t>
      </w:r>
      <w:r w:rsidR="00D7371D">
        <w:rPr>
          <w:b/>
          <w:sz w:val="24"/>
        </w:rPr>
        <w:t>November 11, 2024</w:t>
      </w:r>
    </w:ins>
  </w:p>
  <w:p w14:paraId="61757686" w14:textId="77777777" w:rsidR="00884144" w:rsidRDefault="00884144" w:rsidP="00914A2F">
    <w:pPr>
      <w:pStyle w:val="Header"/>
      <w:jc w:val="right"/>
    </w:pPr>
    <w:r>
      <w:t xml:space="preserve">T650_02:  Service Order Response </w:t>
    </w:r>
  </w:p>
  <w:p w14:paraId="7250D848" w14:textId="77777777" w:rsidR="00884144" w:rsidRDefault="00884144">
    <w:pPr>
      <w:pStyle w:val="Header"/>
      <w:jc w:val="right"/>
    </w:pPr>
    <w:r>
      <w:t xml:space="preserve">Version </w:t>
    </w:r>
    <w:del w:id="21" w:author="MCT" w:date="2023-02-13T09:44:00Z">
      <w:r w:rsidDel="00D61876">
        <w:delText>4.0</w:delText>
      </w:r>
    </w:del>
    <w:ins w:id="22" w:author="MCT" w:date="2023-02-13T09:44:00Z">
      <w:r w:rsidR="00D61876">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E02CB"/>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1" w15:restartNumberingAfterBreak="0">
    <w:nsid w:val="1875088D"/>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2"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CDF4048"/>
    <w:multiLevelType w:val="multilevel"/>
    <w:tmpl w:val="B93264C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80D25F6"/>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5" w15:restartNumberingAfterBreak="0">
    <w:nsid w:val="29C65BF0"/>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6" w15:restartNumberingAfterBreak="0">
    <w:nsid w:val="312D4AD5"/>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7"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D27F5A"/>
    <w:multiLevelType w:val="singleLevel"/>
    <w:tmpl w:val="810ABABA"/>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48565B2F"/>
    <w:multiLevelType w:val="hybridMultilevel"/>
    <w:tmpl w:val="B93264CC"/>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E7C383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51794706"/>
    <w:multiLevelType w:val="multilevel"/>
    <w:tmpl w:val="132605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5BA7A92"/>
    <w:multiLevelType w:val="hybridMultilevel"/>
    <w:tmpl w:val="713C85F2"/>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5A843BC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48167BA"/>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18" w15:restartNumberingAfterBreak="0">
    <w:nsid w:val="65DE4FAE"/>
    <w:multiLevelType w:val="singleLevel"/>
    <w:tmpl w:val="810ABABA"/>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67DE7D63"/>
    <w:multiLevelType w:val="multilevel"/>
    <w:tmpl w:val="309C2702"/>
    <w:lvl w:ilvl="0">
      <w:start w:val="1"/>
      <w:numFmt w:val="bullet"/>
      <w:lvlText w:val=""/>
      <w:lvlJc w:val="left"/>
      <w:pPr>
        <w:tabs>
          <w:tab w:val="num" w:pos="360"/>
        </w:tabs>
        <w:ind w:left="36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6A911BFF"/>
    <w:multiLevelType w:val="hybridMultilevel"/>
    <w:tmpl w:val="2230F9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D4D4C"/>
    <w:multiLevelType w:val="hybridMultilevel"/>
    <w:tmpl w:val="75F490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F7C43EA"/>
    <w:multiLevelType w:val="hybridMultilevel"/>
    <w:tmpl w:val="68A857B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F837C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3B4544"/>
    <w:multiLevelType w:val="singleLevel"/>
    <w:tmpl w:val="0409000F"/>
    <w:lvl w:ilvl="0">
      <w:start w:val="1"/>
      <w:numFmt w:val="decimal"/>
      <w:lvlText w:val="%1."/>
      <w:lvlJc w:val="left"/>
      <w:pPr>
        <w:tabs>
          <w:tab w:val="num" w:pos="360"/>
        </w:tabs>
        <w:ind w:left="360" w:hanging="360"/>
      </w:pPr>
    </w:lvl>
  </w:abstractNum>
  <w:num w:numId="1" w16cid:durableId="1278681606">
    <w:abstractNumId w:val="2"/>
  </w:num>
  <w:num w:numId="2" w16cid:durableId="32777409">
    <w:abstractNumId w:val="12"/>
  </w:num>
  <w:num w:numId="3" w16cid:durableId="815296003">
    <w:abstractNumId w:val="10"/>
  </w:num>
  <w:num w:numId="4" w16cid:durableId="966667013">
    <w:abstractNumId w:val="15"/>
  </w:num>
  <w:num w:numId="5" w16cid:durableId="741634247">
    <w:abstractNumId w:val="16"/>
  </w:num>
  <w:num w:numId="6" w16cid:durableId="1068070749">
    <w:abstractNumId w:val="19"/>
  </w:num>
  <w:num w:numId="7" w16cid:durableId="255217383">
    <w:abstractNumId w:val="4"/>
  </w:num>
  <w:num w:numId="8" w16cid:durableId="1079449074">
    <w:abstractNumId w:val="17"/>
  </w:num>
  <w:num w:numId="9" w16cid:durableId="427627998">
    <w:abstractNumId w:val="1"/>
  </w:num>
  <w:num w:numId="10" w16cid:durableId="608004751">
    <w:abstractNumId w:val="5"/>
  </w:num>
  <w:num w:numId="11" w16cid:durableId="880827497">
    <w:abstractNumId w:val="18"/>
  </w:num>
  <w:num w:numId="12" w16cid:durableId="1709915487">
    <w:abstractNumId w:val="0"/>
  </w:num>
  <w:num w:numId="13" w16cid:durableId="497423417">
    <w:abstractNumId w:val="9"/>
  </w:num>
  <w:num w:numId="14" w16cid:durableId="278611663">
    <w:abstractNumId w:val="6"/>
  </w:num>
  <w:num w:numId="15" w16cid:durableId="695690797">
    <w:abstractNumId w:val="23"/>
  </w:num>
  <w:num w:numId="16" w16cid:durableId="371274877">
    <w:abstractNumId w:val="24"/>
  </w:num>
  <w:num w:numId="17" w16cid:durableId="1489858663">
    <w:abstractNumId w:val="13"/>
  </w:num>
  <w:num w:numId="18" w16cid:durableId="1639191460">
    <w:abstractNumId w:val="8"/>
  </w:num>
  <w:num w:numId="19" w16cid:durableId="596525483">
    <w:abstractNumId w:val="21"/>
  </w:num>
  <w:num w:numId="20" w16cid:durableId="1970551160">
    <w:abstractNumId w:val="20"/>
  </w:num>
  <w:num w:numId="21" w16cid:durableId="1758134665">
    <w:abstractNumId w:val="11"/>
  </w:num>
  <w:num w:numId="22" w16cid:durableId="288517295">
    <w:abstractNumId w:val="3"/>
  </w:num>
  <w:num w:numId="23" w16cid:durableId="861213556">
    <w:abstractNumId w:val="14"/>
  </w:num>
  <w:num w:numId="24" w16cid:durableId="237642326">
    <w:abstractNumId w:val="7"/>
  </w:num>
  <w:num w:numId="25" w16cid:durableId="193640229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4F22"/>
    <w:rsid w:val="00024085"/>
    <w:rsid w:val="00024C97"/>
    <w:rsid w:val="00034CED"/>
    <w:rsid w:val="00073E6A"/>
    <w:rsid w:val="000B2F22"/>
    <w:rsid w:val="000B44F1"/>
    <w:rsid w:val="0011765F"/>
    <w:rsid w:val="00134AC7"/>
    <w:rsid w:val="00160507"/>
    <w:rsid w:val="00181198"/>
    <w:rsid w:val="00190451"/>
    <w:rsid w:val="001C5760"/>
    <w:rsid w:val="00254E19"/>
    <w:rsid w:val="002843E9"/>
    <w:rsid w:val="002C08C5"/>
    <w:rsid w:val="002E7D43"/>
    <w:rsid w:val="00322D97"/>
    <w:rsid w:val="0032329A"/>
    <w:rsid w:val="00330FDB"/>
    <w:rsid w:val="00344276"/>
    <w:rsid w:val="003905B5"/>
    <w:rsid w:val="00391C46"/>
    <w:rsid w:val="003E263C"/>
    <w:rsid w:val="004260B7"/>
    <w:rsid w:val="00426CDE"/>
    <w:rsid w:val="0044330D"/>
    <w:rsid w:val="00454573"/>
    <w:rsid w:val="004B2E71"/>
    <w:rsid w:val="004F0514"/>
    <w:rsid w:val="004F23FE"/>
    <w:rsid w:val="004F3D3A"/>
    <w:rsid w:val="00554263"/>
    <w:rsid w:val="005911DF"/>
    <w:rsid w:val="005A0195"/>
    <w:rsid w:val="005B4F22"/>
    <w:rsid w:val="005D7783"/>
    <w:rsid w:val="005E3E2D"/>
    <w:rsid w:val="00636BED"/>
    <w:rsid w:val="00643507"/>
    <w:rsid w:val="00673166"/>
    <w:rsid w:val="006851A7"/>
    <w:rsid w:val="00686EFB"/>
    <w:rsid w:val="006C7DEE"/>
    <w:rsid w:val="006D32F2"/>
    <w:rsid w:val="006D6437"/>
    <w:rsid w:val="00744A4E"/>
    <w:rsid w:val="0075217B"/>
    <w:rsid w:val="0076716F"/>
    <w:rsid w:val="00771C53"/>
    <w:rsid w:val="00774E58"/>
    <w:rsid w:val="00795DA5"/>
    <w:rsid w:val="007A126F"/>
    <w:rsid w:val="007B598F"/>
    <w:rsid w:val="007E1D72"/>
    <w:rsid w:val="00803743"/>
    <w:rsid w:val="00832921"/>
    <w:rsid w:val="00867A14"/>
    <w:rsid w:val="00884144"/>
    <w:rsid w:val="008908C1"/>
    <w:rsid w:val="008C3E9D"/>
    <w:rsid w:val="008C7AB0"/>
    <w:rsid w:val="008D4098"/>
    <w:rsid w:val="008D4CFA"/>
    <w:rsid w:val="00914A2F"/>
    <w:rsid w:val="00922387"/>
    <w:rsid w:val="00923462"/>
    <w:rsid w:val="00942042"/>
    <w:rsid w:val="009F7C80"/>
    <w:rsid w:val="00A169D2"/>
    <w:rsid w:val="00A51E72"/>
    <w:rsid w:val="00A5334D"/>
    <w:rsid w:val="00A75500"/>
    <w:rsid w:val="00A8006C"/>
    <w:rsid w:val="00A92973"/>
    <w:rsid w:val="00A9675F"/>
    <w:rsid w:val="00AA36FD"/>
    <w:rsid w:val="00AB0647"/>
    <w:rsid w:val="00AC3107"/>
    <w:rsid w:val="00AC667C"/>
    <w:rsid w:val="00AC695A"/>
    <w:rsid w:val="00AF668C"/>
    <w:rsid w:val="00B56175"/>
    <w:rsid w:val="00B74927"/>
    <w:rsid w:val="00C17F51"/>
    <w:rsid w:val="00C43D4C"/>
    <w:rsid w:val="00C73BC4"/>
    <w:rsid w:val="00CA6A76"/>
    <w:rsid w:val="00CC4CED"/>
    <w:rsid w:val="00CF7437"/>
    <w:rsid w:val="00D10819"/>
    <w:rsid w:val="00D31D45"/>
    <w:rsid w:val="00D604AD"/>
    <w:rsid w:val="00D61876"/>
    <w:rsid w:val="00D65DD9"/>
    <w:rsid w:val="00D7371D"/>
    <w:rsid w:val="00D7577A"/>
    <w:rsid w:val="00D9124E"/>
    <w:rsid w:val="00DB644C"/>
    <w:rsid w:val="00E1324A"/>
    <w:rsid w:val="00E2448F"/>
    <w:rsid w:val="00E73224"/>
    <w:rsid w:val="00EA449C"/>
    <w:rsid w:val="00F13112"/>
    <w:rsid w:val="00F151AA"/>
    <w:rsid w:val="00F43CE1"/>
    <w:rsid w:val="00F72B09"/>
    <w:rsid w:val="00F8721D"/>
    <w:rsid w:val="00F931D9"/>
    <w:rsid w:val="00FA0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2"/>
    </o:shapelayout>
  </w:shapeDefaults>
  <w:decimalSymbol w:val="."/>
  <w:listSeparator w:val=","/>
  <w14:docId w14:val="3B56C0DA"/>
  <w15:chartTrackingRefBased/>
  <w15:docId w15:val="{879E6D51-B79C-47AE-BEB6-A34E86D0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0195"/>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autoSpaceDE/>
      <w:autoSpaceDN/>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ind w:right="144"/>
    </w:pPr>
    <w:rPr>
      <w:sz w:val="28"/>
      <w:szCs w:val="28"/>
    </w:rPr>
  </w:style>
  <w:style w:type="paragraph" w:styleId="Title">
    <w:name w:val="Title"/>
    <w:basedOn w:val="Normal"/>
    <w:qFormat/>
    <w:pPr>
      <w:ind w:left="-1170"/>
      <w:jc w:val="center"/>
    </w:pPr>
    <w:rPr>
      <w:b/>
      <w:bCs/>
    </w:rPr>
  </w:style>
  <w:style w:type="paragraph" w:styleId="BlockText">
    <w:name w:val="Block Text"/>
    <w:basedOn w:val="Normal"/>
    <w:pPr>
      <w:ind w:left="720" w:right="144"/>
    </w:pPr>
  </w:style>
  <w:style w:type="paragraph" w:customStyle="1" w:styleId="Element">
    <w:name w:val="Element"/>
    <w:basedOn w:val="Normal"/>
    <w:pPr>
      <w:autoSpaceDE/>
      <w:autoSpaceDN/>
      <w:spacing w:before="60"/>
      <w:ind w:right="144"/>
    </w:pPr>
    <w:rPr>
      <w:rFonts w:ascii="Arial" w:hAnsi="Arial"/>
    </w:rPr>
  </w:style>
  <w:style w:type="paragraph" w:styleId="BodyText2">
    <w:name w:val="Body Text 2"/>
    <w:basedOn w:val="Normal"/>
    <w:pPr>
      <w:ind w:right="144"/>
    </w:pPr>
    <w:rPr>
      <w:snapToGrid w:val="0"/>
      <w:color w:val="000000"/>
    </w:rPr>
  </w:style>
  <w:style w:type="paragraph" w:styleId="BalloonText">
    <w:name w:val="Balloon Text"/>
    <w:basedOn w:val="Normal"/>
    <w:semiHidden/>
    <w:rsid w:val="00832921"/>
    <w:rPr>
      <w:rFonts w:ascii="Tahoma" w:hAnsi="Tahoma" w:cs="Tahoma"/>
      <w:sz w:val="16"/>
      <w:szCs w:val="16"/>
    </w:rPr>
  </w:style>
  <w:style w:type="paragraph" w:styleId="NoSpacing">
    <w:name w:val="No Spacing"/>
    <w:uiPriority w:val="1"/>
    <w:qFormat/>
    <w:rsid w:val="00A169D2"/>
    <w:rPr>
      <w:rFonts w:ascii="Calibri" w:eastAsia="Calibri" w:hAnsi="Calibri"/>
      <w:sz w:val="22"/>
      <w:szCs w:val="22"/>
    </w:rPr>
  </w:style>
  <w:style w:type="paragraph" w:styleId="Revision">
    <w:name w:val="Revision"/>
    <w:hidden/>
    <w:uiPriority w:val="99"/>
    <w:semiHidden/>
    <w:rsid w:val="00D61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151603">
      <w:bodyDiv w:val="1"/>
      <w:marLeft w:val="0"/>
      <w:marRight w:val="0"/>
      <w:marTop w:val="0"/>
      <w:marBottom w:val="0"/>
      <w:divBdr>
        <w:top w:val="none" w:sz="0" w:space="0" w:color="auto"/>
        <w:left w:val="none" w:sz="0" w:space="0" w:color="auto"/>
        <w:bottom w:val="none" w:sz="0" w:space="0" w:color="auto"/>
        <w:right w:val="none" w:sz="0" w:space="0" w:color="auto"/>
      </w:divBdr>
    </w:div>
    <w:div w:id="594824902">
      <w:bodyDiv w:val="1"/>
      <w:marLeft w:val="0"/>
      <w:marRight w:val="0"/>
      <w:marTop w:val="0"/>
      <w:marBottom w:val="0"/>
      <w:divBdr>
        <w:top w:val="none" w:sz="0" w:space="0" w:color="auto"/>
        <w:left w:val="none" w:sz="0" w:space="0" w:color="auto"/>
        <w:bottom w:val="none" w:sz="0" w:space="0" w:color="auto"/>
        <w:right w:val="none" w:sz="0" w:space="0" w:color="auto"/>
      </w:divBdr>
    </w:div>
    <w:div w:id="610863770">
      <w:bodyDiv w:val="1"/>
      <w:marLeft w:val="0"/>
      <w:marRight w:val="0"/>
      <w:marTop w:val="0"/>
      <w:marBottom w:val="0"/>
      <w:divBdr>
        <w:top w:val="none" w:sz="0" w:space="0" w:color="auto"/>
        <w:left w:val="none" w:sz="0" w:space="0" w:color="auto"/>
        <w:bottom w:val="none" w:sz="0" w:space="0" w:color="auto"/>
        <w:right w:val="none" w:sz="0" w:space="0" w:color="auto"/>
      </w:divBdr>
    </w:div>
    <w:div w:id="723137838">
      <w:bodyDiv w:val="1"/>
      <w:marLeft w:val="0"/>
      <w:marRight w:val="0"/>
      <w:marTop w:val="0"/>
      <w:marBottom w:val="0"/>
      <w:divBdr>
        <w:top w:val="none" w:sz="0" w:space="0" w:color="auto"/>
        <w:left w:val="none" w:sz="0" w:space="0" w:color="auto"/>
        <w:bottom w:val="none" w:sz="0" w:space="0" w:color="auto"/>
        <w:right w:val="none" w:sz="0" w:space="0" w:color="auto"/>
      </w:divBdr>
    </w:div>
    <w:div w:id="884295960">
      <w:bodyDiv w:val="1"/>
      <w:marLeft w:val="0"/>
      <w:marRight w:val="0"/>
      <w:marTop w:val="0"/>
      <w:marBottom w:val="0"/>
      <w:divBdr>
        <w:top w:val="none" w:sz="0" w:space="0" w:color="auto"/>
        <w:left w:val="none" w:sz="0" w:space="0" w:color="auto"/>
        <w:bottom w:val="none" w:sz="0" w:space="0" w:color="auto"/>
        <w:right w:val="none" w:sz="0" w:space="0" w:color="auto"/>
      </w:divBdr>
    </w:div>
    <w:div w:id="928275420">
      <w:bodyDiv w:val="1"/>
      <w:marLeft w:val="0"/>
      <w:marRight w:val="0"/>
      <w:marTop w:val="0"/>
      <w:marBottom w:val="0"/>
      <w:divBdr>
        <w:top w:val="none" w:sz="0" w:space="0" w:color="auto"/>
        <w:left w:val="none" w:sz="0" w:space="0" w:color="auto"/>
        <w:bottom w:val="none" w:sz="0" w:space="0" w:color="auto"/>
        <w:right w:val="none" w:sz="0" w:space="0" w:color="auto"/>
      </w:divBdr>
    </w:div>
    <w:div w:id="1057434358">
      <w:bodyDiv w:val="1"/>
      <w:marLeft w:val="0"/>
      <w:marRight w:val="0"/>
      <w:marTop w:val="0"/>
      <w:marBottom w:val="0"/>
      <w:divBdr>
        <w:top w:val="none" w:sz="0" w:space="0" w:color="auto"/>
        <w:left w:val="none" w:sz="0" w:space="0" w:color="auto"/>
        <w:bottom w:val="none" w:sz="0" w:space="0" w:color="auto"/>
        <w:right w:val="none" w:sz="0" w:space="0" w:color="auto"/>
      </w:divBdr>
    </w:div>
    <w:div w:id="1463574475">
      <w:bodyDiv w:val="1"/>
      <w:marLeft w:val="0"/>
      <w:marRight w:val="0"/>
      <w:marTop w:val="0"/>
      <w:marBottom w:val="0"/>
      <w:divBdr>
        <w:top w:val="none" w:sz="0" w:space="0" w:color="auto"/>
        <w:left w:val="none" w:sz="0" w:space="0" w:color="auto"/>
        <w:bottom w:val="none" w:sz="0" w:space="0" w:color="auto"/>
        <w:right w:val="none" w:sz="0" w:space="0" w:color="auto"/>
      </w:divBdr>
    </w:div>
    <w:div w:id="1852453794">
      <w:bodyDiv w:val="1"/>
      <w:marLeft w:val="0"/>
      <w:marRight w:val="0"/>
      <w:marTop w:val="0"/>
      <w:marBottom w:val="0"/>
      <w:divBdr>
        <w:top w:val="none" w:sz="0" w:space="0" w:color="auto"/>
        <w:left w:val="none" w:sz="0" w:space="0" w:color="auto"/>
        <w:bottom w:val="none" w:sz="0" w:space="0" w:color="auto"/>
        <w:right w:val="none" w:sz="0" w:space="0" w:color="auto"/>
      </w:divBdr>
    </w:div>
    <w:div w:id="1911380622">
      <w:bodyDiv w:val="1"/>
      <w:marLeft w:val="0"/>
      <w:marRight w:val="0"/>
      <w:marTop w:val="0"/>
      <w:marBottom w:val="0"/>
      <w:divBdr>
        <w:top w:val="none" w:sz="0" w:space="0" w:color="auto"/>
        <w:left w:val="none" w:sz="0" w:space="0" w:color="auto"/>
        <w:bottom w:val="none" w:sz="0" w:space="0" w:color="auto"/>
        <w:right w:val="none" w:sz="0" w:space="0" w:color="auto"/>
      </w:divBdr>
    </w:div>
    <w:div w:id="2024085293">
      <w:bodyDiv w:val="1"/>
      <w:marLeft w:val="0"/>
      <w:marRight w:val="0"/>
      <w:marTop w:val="0"/>
      <w:marBottom w:val="0"/>
      <w:divBdr>
        <w:top w:val="none" w:sz="0" w:space="0" w:color="auto"/>
        <w:left w:val="none" w:sz="0" w:space="0" w:color="auto"/>
        <w:bottom w:val="none" w:sz="0" w:space="0" w:color="auto"/>
        <w:right w:val="none" w:sz="0" w:space="0" w:color="auto"/>
      </w:divBdr>
    </w:div>
    <w:div w:id="209316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2024-09-30T17:55:00Z</dcterms:created>
  <dcterms:modified xsi:type="dcterms:W3CDTF">2024-09-30T17:55:00Z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1723886925</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ReviewingToolsShownOnce">
    <vt:lpwstr/>
  </property>
  <property fmtid="{D5CDD505-2E9C-101B-9397-08002B2CF9AE}" pid="7" name="MSIP_Label_7084cbda-52b8-46fb-a7b7-cb5bd465ed85_Enabled">
    <vt:lpwstr>true</vt:lpwstr>
  </property>
  <property fmtid="{D5CDD505-2E9C-101B-9397-08002B2CF9AE}" pid="8" name="MSIP_Label_7084cbda-52b8-46fb-a7b7-cb5bd465ed85_SetDate">
    <vt:lpwstr>2024-09-30T17:55:07Z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e98fad7e-2458-48e8-b656-a54f350ec3b4</vt:lpwstr>
  </property>
  <property fmtid="{D5CDD505-2E9C-101B-9397-08002B2CF9AE}" pid="13" name="MSIP_Label_7084cbda-52b8-46fb-a7b7-cb5bd465ed85_ContentBits">
    <vt:lpwstr>0</vt:lpwstr>
  </property>
</Properties>
</file>