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3F998C95" w:rsidR="00480931" w:rsidRPr="00154BEC" w:rsidRDefault="00EB4C28" w:rsidP="00480931">
      <w:pPr>
        <w:pBdr>
          <w:bottom w:val="single" w:sz="4" w:space="0" w:color="auto"/>
        </w:pBdr>
        <w:jc w:val="center"/>
        <w:outlineLvl w:val="0"/>
        <w:rPr>
          <w:b/>
        </w:rPr>
      </w:pPr>
      <w:r>
        <w:rPr>
          <w:b/>
        </w:rPr>
        <w:t>August</w:t>
      </w:r>
      <w:r w:rsidR="00737966">
        <w:rPr>
          <w:b/>
        </w:rPr>
        <w:t xml:space="preserve"> </w:t>
      </w:r>
      <w:r w:rsidR="00E04E2A">
        <w:rPr>
          <w:b/>
        </w:rPr>
        <w:t>1</w:t>
      </w:r>
      <w:r w:rsidR="00F168F1">
        <w:rPr>
          <w:b/>
        </w:rPr>
        <w:t xml:space="preserve">, </w:t>
      </w:r>
      <w:r w:rsidR="00CE51DE">
        <w:rPr>
          <w:b/>
        </w:rPr>
        <w:t>202</w:t>
      </w:r>
      <w:r w:rsidR="00720CB0">
        <w:rPr>
          <w:b/>
        </w:rPr>
        <w:t>3</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EB4C28"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EB4C28"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EB4C28"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EB4C28"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17B5B04D"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057EFF" w:rsidRPr="00225F65">
        <w:rPr>
          <w:webHidden/>
        </w:rPr>
        <w:t>8</w:t>
      </w:r>
      <w:r w:rsidR="00E04A21">
        <w:rPr>
          <w:webHidden/>
        </w:rPr>
        <w:t>9</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52A009D2"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1E4693">
        <w:rPr>
          <w:webHidden/>
        </w:rPr>
        <w:t>9</w:t>
      </w:r>
      <w:r w:rsidR="008A508F">
        <w:rPr>
          <w:webHidden/>
        </w:rPr>
        <w:t>3</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692F6B6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1E4693">
        <w:rPr>
          <w:noProof/>
          <w:webHidden/>
          <w:sz w:val="18"/>
          <w:szCs w:val="18"/>
        </w:rPr>
        <w:t>9</w:t>
      </w:r>
      <w:r w:rsidR="003725ED">
        <w:rPr>
          <w:noProof/>
          <w:webHidden/>
          <w:sz w:val="18"/>
          <w:szCs w:val="18"/>
        </w:rPr>
        <w:t>7</w:t>
      </w:r>
    </w:p>
    <w:p w14:paraId="1BFC1A31" w14:textId="1A9196E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1E4693">
        <w:rPr>
          <w:noProof/>
          <w:webHidden/>
          <w:sz w:val="18"/>
          <w:szCs w:val="18"/>
        </w:rPr>
        <w:t>10</w:t>
      </w:r>
      <w:r w:rsidR="003725ED">
        <w:rPr>
          <w:noProof/>
          <w:webHidden/>
          <w:sz w:val="18"/>
          <w:szCs w:val="18"/>
        </w:rPr>
        <w:t>3</w:t>
      </w:r>
    </w:p>
    <w:p w14:paraId="3185800D" w14:textId="502EF3C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1E4693">
        <w:rPr>
          <w:noProof/>
          <w:webHidden/>
          <w:sz w:val="18"/>
          <w:szCs w:val="18"/>
        </w:rPr>
        <w:t>10</w:t>
      </w:r>
      <w:r w:rsidR="003725ED">
        <w:rPr>
          <w:noProof/>
          <w:webHidden/>
          <w:sz w:val="18"/>
          <w:szCs w:val="18"/>
        </w:rPr>
        <w:t>3</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0E62EB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1E4693" w:rsidRPr="003B4041">
        <w:rPr>
          <w:noProof/>
          <w:webHidden/>
          <w:sz w:val="18"/>
          <w:szCs w:val="18"/>
        </w:rPr>
        <w:t>10</w:t>
      </w:r>
      <w:r w:rsidR="003725ED">
        <w:rPr>
          <w:noProof/>
          <w:webHidden/>
          <w:sz w:val="18"/>
          <w:szCs w:val="18"/>
        </w:rPr>
        <w:t>4</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7366822E"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1E4693" w:rsidRPr="00A215AB">
        <w:rPr>
          <w:webHidden/>
        </w:rPr>
        <w:t>10</w:t>
      </w:r>
      <w:r w:rsidR="003725ED">
        <w:rPr>
          <w:webHidden/>
        </w:rPr>
        <w:t>5</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22FCE6D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552B9A4F"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556CAD22"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8061E9">
        <w:rPr>
          <w:webHidden/>
        </w:rPr>
        <w:t>6</w:t>
      </w:r>
    </w:p>
    <w:p w14:paraId="701E9E4B" w14:textId="65AF1801"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8061E9">
        <w:rPr>
          <w:webHidden/>
        </w:rPr>
        <w:t>6</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4D05887D"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8061E9">
        <w:rPr>
          <w:webHidden/>
        </w:rPr>
        <w:t>8</w:t>
      </w:r>
    </w:p>
    <w:p w14:paraId="7EE93AF3" w14:textId="150A2B18"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8061E9">
        <w:rPr>
          <w:webHidden/>
        </w:rPr>
        <w:t>9</w:t>
      </w:r>
    </w:p>
    <w:p w14:paraId="54878120" w14:textId="1A35FE4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8061E9">
        <w:rPr>
          <w:webHidden/>
        </w:rPr>
        <w:t>9</w:t>
      </w:r>
    </w:p>
    <w:p w14:paraId="6D718469" w14:textId="3F1366D5"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8061E9">
        <w:rPr>
          <w:webHidden/>
        </w:rPr>
        <w:t>10</w:t>
      </w:r>
    </w:p>
    <w:p w14:paraId="36F19D8A" w14:textId="4509B9FD"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8061E9">
        <w:rPr>
          <w:webHidden/>
        </w:rPr>
        <w:t>10</w:t>
      </w:r>
    </w:p>
    <w:p w14:paraId="6E359876" w14:textId="4D3F9C2F"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8061E9">
        <w:rPr>
          <w:webHidden/>
        </w:rPr>
        <w:t>10</w:t>
      </w:r>
    </w:p>
    <w:p w14:paraId="1926E533" w14:textId="35260C2A"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8061E9">
        <w:rPr>
          <w:webHidden/>
        </w:rPr>
        <w:t>11</w:t>
      </w:r>
    </w:p>
    <w:p w14:paraId="04339299" w14:textId="3D76D2F1"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8061E9">
        <w:rPr>
          <w:webHidden/>
        </w:rPr>
        <w:t>11</w:t>
      </w:r>
    </w:p>
    <w:p w14:paraId="498BAC7B" w14:textId="6562887F"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8061E9" w:rsidRPr="00CB2545">
        <w:rPr>
          <w:webHidden/>
        </w:rPr>
        <w:t>1</w:t>
      </w:r>
      <w:r w:rsidR="008061E9">
        <w:rPr>
          <w:webHidden/>
        </w:rPr>
        <w:t>1</w:t>
      </w:r>
    </w:p>
    <w:p w14:paraId="0E64CDAB" w14:textId="25CC79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8061E9" w:rsidRPr="00CB2545">
        <w:rPr>
          <w:webHidden/>
        </w:rPr>
        <w:t>1</w:t>
      </w:r>
      <w:r w:rsidR="008061E9">
        <w:rPr>
          <w:webHidden/>
        </w:rPr>
        <w:t>2</w:t>
      </w:r>
    </w:p>
    <w:p w14:paraId="4C32CA93" w14:textId="306682AF"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8061E9" w:rsidRPr="00CB2545">
        <w:rPr>
          <w:webHidden/>
        </w:rPr>
        <w:t>1</w:t>
      </w:r>
      <w:r w:rsidR="008061E9">
        <w:rPr>
          <w:webHidden/>
        </w:rPr>
        <w:t>3</w:t>
      </w:r>
    </w:p>
    <w:p w14:paraId="53923EBF" w14:textId="578258B8"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8061E9" w:rsidRPr="00CB2545">
        <w:rPr>
          <w:webHidden/>
        </w:rPr>
        <w:t>1</w:t>
      </w:r>
      <w:r w:rsidR="008061E9">
        <w:rPr>
          <w:webHidden/>
        </w:rPr>
        <w:t>3</w:t>
      </w:r>
    </w:p>
    <w:p w14:paraId="2C7DFAF5" w14:textId="43552748"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8061E9" w:rsidRPr="00CB2545">
        <w:rPr>
          <w:webHidden/>
        </w:rPr>
        <w:t>1</w:t>
      </w:r>
      <w:r w:rsidR="008061E9">
        <w:rPr>
          <w:webHidden/>
        </w:rPr>
        <w:t>3</w:t>
      </w:r>
    </w:p>
    <w:p w14:paraId="78114D1C" w14:textId="454AF9BC"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8061E9" w:rsidRPr="00CB2545">
        <w:rPr>
          <w:webHidden/>
        </w:rPr>
        <w:t>1</w:t>
      </w:r>
      <w:r w:rsidR="008061E9">
        <w:rPr>
          <w:webHidden/>
        </w:rPr>
        <w:t>4</w:t>
      </w:r>
    </w:p>
    <w:p w14:paraId="4AC82FA5" w14:textId="52F68084"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8061E9" w:rsidRPr="00CB2545">
        <w:rPr>
          <w:webHidden/>
        </w:rPr>
        <w:t>1</w:t>
      </w:r>
      <w:r w:rsidR="008061E9">
        <w:rPr>
          <w:webHidden/>
        </w:rPr>
        <w:t>4</w:t>
      </w:r>
    </w:p>
    <w:p w14:paraId="7CD8AC2C" w14:textId="13F1812D"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8061E9" w:rsidRPr="00CB2545">
        <w:rPr>
          <w:webHidden/>
        </w:rPr>
        <w:t>1</w:t>
      </w:r>
      <w:r w:rsidR="008061E9">
        <w:rPr>
          <w:webHidden/>
        </w:rPr>
        <w:t>4</w:t>
      </w:r>
    </w:p>
    <w:p w14:paraId="1F520F05" w14:textId="3F7EC96F"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8061E9" w:rsidRPr="00CB2545">
        <w:rPr>
          <w:webHidden/>
        </w:rPr>
        <w:t>1</w:t>
      </w:r>
      <w:r w:rsidR="008061E9">
        <w:rPr>
          <w:webHidden/>
        </w:rPr>
        <w:t>4</w:t>
      </w:r>
    </w:p>
    <w:p w14:paraId="2A16F02F" w14:textId="48BBDB53"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8061E9" w:rsidRPr="00CB2545">
        <w:rPr>
          <w:webHidden/>
        </w:rPr>
        <w:t>1</w:t>
      </w:r>
      <w:r w:rsidR="008061E9">
        <w:rPr>
          <w:webHidden/>
        </w:rPr>
        <w:t>5</w:t>
      </w:r>
    </w:p>
    <w:p w14:paraId="4D090BD9" w14:textId="2DF84941"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8061E9" w:rsidRPr="00CB2545">
        <w:rPr>
          <w:webHidden/>
        </w:rPr>
        <w:t>1</w:t>
      </w:r>
      <w:r w:rsidR="008061E9">
        <w:rPr>
          <w:webHidden/>
        </w:rPr>
        <w:t>5</w:t>
      </w:r>
    </w:p>
    <w:p w14:paraId="6F185653" w14:textId="350D7068"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8061E9" w:rsidRPr="00CB2545">
        <w:rPr>
          <w:webHidden/>
        </w:rPr>
        <w:t>1</w:t>
      </w:r>
      <w:r w:rsidR="008061E9">
        <w:rPr>
          <w:webHidden/>
        </w:rPr>
        <w:t>6</w:t>
      </w:r>
    </w:p>
    <w:p w14:paraId="13B4ADD5" w14:textId="2C520E50"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8061E9" w:rsidRPr="00CB2545">
        <w:rPr>
          <w:webHidden/>
        </w:rPr>
        <w:t>1</w:t>
      </w:r>
      <w:r w:rsidR="008061E9">
        <w:rPr>
          <w:webHidden/>
        </w:rPr>
        <w:t>9</w:t>
      </w:r>
    </w:p>
    <w:p w14:paraId="157D8BA3" w14:textId="309B6ED8"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8061E9" w:rsidRPr="00CB2545">
        <w:rPr>
          <w:webHidden/>
        </w:rPr>
        <w:t>1</w:t>
      </w:r>
      <w:r w:rsidR="008061E9">
        <w:rPr>
          <w:webHidden/>
        </w:rPr>
        <w:t>9</w:t>
      </w:r>
    </w:p>
    <w:p w14:paraId="0C62BC18" w14:textId="2ADD7A7C"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8061E9" w:rsidRPr="00CB2545">
        <w:rPr>
          <w:webHidden/>
        </w:rPr>
        <w:t>1</w:t>
      </w:r>
      <w:r w:rsidR="008061E9">
        <w:rPr>
          <w:webHidden/>
        </w:rPr>
        <w:t>9</w:t>
      </w:r>
    </w:p>
    <w:p w14:paraId="42D689F5" w14:textId="291F6ED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8061E9">
        <w:rPr>
          <w:webHidden/>
        </w:rPr>
        <w:t>20</w:t>
      </w:r>
    </w:p>
    <w:p w14:paraId="3B776069" w14:textId="35A4FD35"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8061E9">
        <w:rPr>
          <w:webHidden/>
        </w:rPr>
        <w:t>20</w:t>
      </w:r>
    </w:p>
    <w:p w14:paraId="6DBA5EE7" w14:textId="47E3ADBA"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8061E9">
        <w:rPr>
          <w:webHidden/>
        </w:rPr>
        <w:t>21</w:t>
      </w:r>
    </w:p>
    <w:p w14:paraId="21D7BE0E" w14:textId="3D1DDB14"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8061E9">
        <w:rPr>
          <w:webHidden/>
        </w:rPr>
        <w:t>21</w:t>
      </w:r>
    </w:p>
    <w:p w14:paraId="6CA2D58E" w14:textId="1BFE17C4"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8061E9" w:rsidRPr="00CB2545">
        <w:rPr>
          <w:webHidden/>
        </w:rPr>
        <w:t>2</w:t>
      </w:r>
      <w:r w:rsidR="008061E9">
        <w:rPr>
          <w:webHidden/>
        </w:rPr>
        <w:t>1</w:t>
      </w:r>
    </w:p>
    <w:p w14:paraId="3DE7AAD0" w14:textId="0490FE8E"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8061E9">
        <w:rPr>
          <w:webHidden/>
        </w:rPr>
        <w:t>22</w:t>
      </w:r>
    </w:p>
    <w:p w14:paraId="7B90BBB6" w14:textId="279D535D" w:rsidR="00E33349" w:rsidRDefault="00E33349" w:rsidP="00E33349">
      <w:pPr>
        <w:pStyle w:val="TOClevel3"/>
        <w:rPr>
          <w:webHidden/>
        </w:rPr>
      </w:pPr>
      <w:r w:rsidRPr="00E33349">
        <w:t>8.3.7</w:t>
      </w:r>
      <w:r w:rsidRPr="00E33349">
        <w:tab/>
        <w:t>Emergency System Outage</w:t>
      </w:r>
      <w:r w:rsidRPr="00E33349">
        <w:rPr>
          <w:webHidden/>
        </w:rPr>
        <w:tab/>
        <w:t>8-</w:t>
      </w:r>
      <w:r w:rsidR="008061E9">
        <w:rPr>
          <w:webHidden/>
        </w:rPr>
        <w:t>23</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w:t>
      </w:r>
      <w:r w:rsidR="00EB4C28">
        <w:rPr>
          <w:noProof/>
          <w:webHidden/>
          <w:sz w:val="20"/>
          <w:szCs w:val="20"/>
        </w:rPr>
        <w:t>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w:t>
      </w:r>
      <w:r w:rsidR="00EB4C28">
        <w:rPr>
          <w:i/>
          <w:iCs/>
          <w:noProof/>
          <w:webHidden/>
          <w:sz w:val="20"/>
          <w:szCs w:val="20"/>
        </w:rPr>
        <w:t>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City">
      <w:smartTag w:uri="urn:schemas-microsoft-com:office:smarttags" w:element="stockticker">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4812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ity"/>
  <w:shapeDefaults>
    <o:shapedefaults v:ext="edit" spidmax="48129"/>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10</Pages>
  <Words>4043</Words>
  <Characters>23047</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27036</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13</cp:revision>
  <cp:lastPrinted>2019-03-04T16:18:00Z</cp:lastPrinted>
  <dcterms:created xsi:type="dcterms:W3CDTF">2022-09-09T13:46:00Z</dcterms:created>
  <dcterms:modified xsi:type="dcterms:W3CDTF">2023-07-28T20:56:00Z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