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FEDF" w14:textId="77777777" w:rsidR="00D80224" w:rsidRDefault="00D80224">
      <w:pPr>
        <w:jc w:val="center"/>
        <w:rPr>
          <w:b/>
          <w:bCs/>
          <w:sz w:val="96"/>
          <w:szCs w:val="96"/>
        </w:rPr>
      </w:pPr>
    </w:p>
    <w:p w14:paraId="5446768B" w14:textId="77777777" w:rsidR="00D80224" w:rsidRDefault="00D80224">
      <w:pPr>
        <w:jc w:val="center"/>
        <w:rPr>
          <w:b/>
          <w:bCs/>
          <w:sz w:val="96"/>
          <w:szCs w:val="96"/>
        </w:rPr>
      </w:pPr>
      <w:r>
        <w:rPr>
          <w:b/>
          <w:bCs/>
          <w:sz w:val="96"/>
          <w:szCs w:val="96"/>
        </w:rPr>
        <w:t>Texas</w:t>
      </w:r>
    </w:p>
    <w:p w14:paraId="2E3EA1EA" w14:textId="77777777" w:rsidR="00D80224" w:rsidRDefault="00D80224">
      <w:pPr>
        <w:jc w:val="center"/>
        <w:rPr>
          <w:b/>
          <w:bCs/>
          <w:sz w:val="96"/>
          <w:szCs w:val="96"/>
        </w:rPr>
      </w:pPr>
    </w:p>
    <w:p w14:paraId="33D66BAB" w14:textId="77777777" w:rsidR="00D80224" w:rsidRDefault="00D80224">
      <w:pPr>
        <w:jc w:val="center"/>
        <w:rPr>
          <w:b/>
          <w:bCs/>
          <w:sz w:val="96"/>
          <w:szCs w:val="96"/>
        </w:rPr>
      </w:pPr>
      <w:r>
        <w:rPr>
          <w:b/>
          <w:bCs/>
          <w:sz w:val="96"/>
          <w:szCs w:val="96"/>
          <w:u w:val="single"/>
        </w:rPr>
        <w:t>S</w:t>
      </w:r>
      <w:r>
        <w:rPr>
          <w:b/>
          <w:bCs/>
          <w:sz w:val="96"/>
          <w:szCs w:val="96"/>
        </w:rPr>
        <w:t>tandard</w:t>
      </w:r>
    </w:p>
    <w:p w14:paraId="43ED5AE9" w14:textId="77777777" w:rsidR="00D80224" w:rsidRDefault="00D80224">
      <w:pPr>
        <w:jc w:val="center"/>
        <w:rPr>
          <w:b/>
          <w:bCs/>
          <w:sz w:val="96"/>
          <w:szCs w:val="96"/>
        </w:rPr>
      </w:pPr>
      <w:r>
        <w:rPr>
          <w:b/>
          <w:bCs/>
          <w:sz w:val="96"/>
          <w:szCs w:val="96"/>
          <w:u w:val="single"/>
        </w:rPr>
        <w:t>E</w:t>
      </w:r>
      <w:r>
        <w:rPr>
          <w:b/>
          <w:bCs/>
          <w:sz w:val="96"/>
          <w:szCs w:val="96"/>
        </w:rPr>
        <w:t>lectronic</w:t>
      </w:r>
    </w:p>
    <w:p w14:paraId="03C563AE" w14:textId="77777777" w:rsidR="00D80224" w:rsidRDefault="00D80224">
      <w:pPr>
        <w:jc w:val="center"/>
        <w:rPr>
          <w:b/>
          <w:bCs/>
          <w:sz w:val="96"/>
          <w:szCs w:val="96"/>
        </w:rPr>
      </w:pPr>
      <w:r>
        <w:rPr>
          <w:b/>
          <w:bCs/>
          <w:sz w:val="96"/>
          <w:szCs w:val="96"/>
          <w:u w:val="single"/>
        </w:rPr>
        <w:t>T</w:t>
      </w:r>
      <w:r>
        <w:rPr>
          <w:b/>
          <w:bCs/>
          <w:sz w:val="96"/>
          <w:szCs w:val="96"/>
        </w:rPr>
        <w:t>ransaction</w:t>
      </w:r>
    </w:p>
    <w:p w14:paraId="468DC52E" w14:textId="77777777" w:rsidR="00D80224" w:rsidRDefault="00D80224">
      <w:pPr>
        <w:jc w:val="center"/>
        <w:rPr>
          <w:sz w:val="72"/>
          <w:szCs w:val="72"/>
        </w:rPr>
      </w:pPr>
    </w:p>
    <w:p w14:paraId="47D24DAD" w14:textId="77777777" w:rsidR="00D80224" w:rsidRDefault="00D80224">
      <w:pPr>
        <w:jc w:val="center"/>
        <w:rPr>
          <w:b/>
          <w:bCs/>
          <w:sz w:val="72"/>
          <w:szCs w:val="72"/>
        </w:rPr>
      </w:pPr>
      <w:r>
        <w:rPr>
          <w:b/>
          <w:bCs/>
          <w:sz w:val="72"/>
          <w:szCs w:val="72"/>
        </w:rPr>
        <w:t>814_03:</w:t>
      </w:r>
    </w:p>
    <w:p w14:paraId="69FAC920" w14:textId="77777777" w:rsidR="00D80224" w:rsidRDefault="00950ADE">
      <w:pPr>
        <w:pStyle w:val="Heading5"/>
      </w:pPr>
      <w:r>
        <w:t>Enrollment</w:t>
      </w:r>
      <w:r w:rsidR="00D80224">
        <w:t xml:space="preserve"> Notification Request</w:t>
      </w:r>
    </w:p>
    <w:p w14:paraId="5502C450" w14:textId="77777777" w:rsidR="00D80224" w:rsidRDefault="00D80224">
      <w:pPr>
        <w:jc w:val="center"/>
        <w:rPr>
          <w:sz w:val="72"/>
          <w:szCs w:val="72"/>
        </w:rPr>
      </w:pPr>
    </w:p>
    <w:p w14:paraId="66321C48" w14:textId="77777777" w:rsidR="00D80224" w:rsidRDefault="00D80224">
      <w:pPr>
        <w:jc w:val="center"/>
        <w:rPr>
          <w:sz w:val="72"/>
          <w:szCs w:val="72"/>
          <w:u w:val="single"/>
        </w:rPr>
      </w:pPr>
    </w:p>
    <w:p w14:paraId="2B73F396" w14:textId="77777777" w:rsidR="00D80224" w:rsidRDefault="00D80224">
      <w:pPr>
        <w:rPr>
          <w:sz w:val="32"/>
          <w:szCs w:val="32"/>
          <w:u w:val="single"/>
        </w:rPr>
      </w:pPr>
    </w:p>
    <w:p w14:paraId="1A549DE2"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B399927" w14:textId="77777777" w:rsidR="00D80224" w:rsidRPr="008D4D51" w:rsidRDefault="00D80224">
      <w:pPr>
        <w:rPr>
          <w:sz w:val="32"/>
          <w:szCs w:val="32"/>
          <w:lang w:val="fr-FR"/>
        </w:rPr>
      </w:pPr>
      <w:r w:rsidRPr="008D4D51">
        <w:rPr>
          <w:sz w:val="32"/>
          <w:szCs w:val="32"/>
          <w:lang w:val="fr-FR"/>
        </w:rPr>
        <w:t>ANSI ASC X12 Ver/Rel 004010</w:t>
      </w:r>
    </w:p>
    <w:p w14:paraId="2BB553E5" w14:textId="77777777" w:rsidR="00D80224" w:rsidRDefault="00D80224">
      <w:pPr>
        <w:rPr>
          <w:sz w:val="32"/>
          <w:szCs w:val="32"/>
        </w:rPr>
      </w:pPr>
      <w:r>
        <w:rPr>
          <w:sz w:val="32"/>
          <w:szCs w:val="32"/>
        </w:rPr>
        <w:t>Transaction Set 814</w:t>
      </w:r>
    </w:p>
    <w:p w14:paraId="66605327" w14:textId="77777777" w:rsidR="00D80224" w:rsidRDefault="00D80224">
      <w:pPr>
        <w:ind w:right="144"/>
        <w:jc w:val="center"/>
        <w:rPr>
          <w:sz w:val="48"/>
          <w:szCs w:val="48"/>
        </w:rPr>
      </w:pPr>
      <w:r>
        <w:rPr>
          <w:sz w:val="48"/>
          <w:szCs w:val="48"/>
        </w:rPr>
        <w:br w:type="page"/>
      </w:r>
    </w:p>
    <w:p w14:paraId="1862ECA4" w14:textId="77777777" w:rsidR="00D80224" w:rsidRDefault="00D80224">
      <w:pPr>
        <w:ind w:right="144"/>
        <w:jc w:val="center"/>
        <w:rPr>
          <w:sz w:val="48"/>
          <w:szCs w:val="48"/>
        </w:rPr>
      </w:pPr>
    </w:p>
    <w:p w14:paraId="261D1184" w14:textId="77777777" w:rsidR="00D80224" w:rsidRDefault="00D80224">
      <w:pPr>
        <w:ind w:right="144"/>
        <w:jc w:val="center"/>
        <w:rPr>
          <w:b/>
          <w:bCs/>
          <w:snapToGrid w:val="0"/>
          <w:sz w:val="40"/>
          <w:szCs w:val="40"/>
        </w:rPr>
      </w:pPr>
      <w:r>
        <w:rPr>
          <w:b/>
          <w:bCs/>
          <w:snapToGrid w:val="0"/>
          <w:sz w:val="40"/>
          <w:szCs w:val="40"/>
        </w:rPr>
        <w:t>Texas 814_03:</w:t>
      </w:r>
    </w:p>
    <w:p w14:paraId="4435C8CC" w14:textId="77777777" w:rsidR="00D80224" w:rsidRDefault="00950ADE">
      <w:pPr>
        <w:pStyle w:val="Heading7"/>
        <w:jc w:val="center"/>
      </w:pPr>
      <w:r>
        <w:t>Enrollment Notification Request</w:t>
      </w:r>
    </w:p>
    <w:p w14:paraId="5E651DC3" w14:textId="77777777" w:rsidR="00D80224" w:rsidRDefault="00D80224">
      <w:pPr>
        <w:ind w:right="144"/>
        <w:rPr>
          <w:snapToGrid w:val="0"/>
          <w:sz w:val="36"/>
          <w:szCs w:val="36"/>
        </w:rPr>
      </w:pPr>
    </w:p>
    <w:p w14:paraId="6833B201"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2240CD59" w14:textId="77777777" w:rsidR="008D4D51" w:rsidRDefault="008D4D51" w:rsidP="008D4D51">
      <w:pPr>
        <w:pStyle w:val="BodyText"/>
        <w:rPr>
          <w:sz w:val="32"/>
          <w:szCs w:val="32"/>
        </w:rPr>
      </w:pPr>
    </w:p>
    <w:p w14:paraId="2B1281E9"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000E926D" w14:textId="77777777" w:rsidR="008D4D51" w:rsidRDefault="008D4D51" w:rsidP="008D4D51">
      <w:pPr>
        <w:ind w:right="144"/>
        <w:rPr>
          <w:snapToGrid w:val="0"/>
          <w:sz w:val="28"/>
          <w:szCs w:val="28"/>
        </w:rPr>
      </w:pPr>
    </w:p>
    <w:p w14:paraId="4A141DB7" w14:textId="77777777" w:rsidR="00D80224" w:rsidRDefault="00D80224">
      <w:pPr>
        <w:ind w:right="144"/>
        <w:rPr>
          <w:snapToGrid w:val="0"/>
          <w:sz w:val="32"/>
          <w:szCs w:val="32"/>
        </w:rPr>
      </w:pPr>
      <w:r>
        <w:rPr>
          <w:snapToGrid w:val="0"/>
          <w:sz w:val="32"/>
          <w:szCs w:val="32"/>
        </w:rPr>
        <w:t xml:space="preserve">Document Flow: </w:t>
      </w:r>
    </w:p>
    <w:p w14:paraId="00C4BF37" w14:textId="77777777" w:rsidR="00D80224" w:rsidRDefault="00D80224">
      <w:pPr>
        <w:numPr>
          <w:ilvl w:val="0"/>
          <w:numId w:val="1"/>
        </w:numPr>
        <w:ind w:right="144"/>
        <w:rPr>
          <w:snapToGrid w:val="0"/>
          <w:sz w:val="32"/>
          <w:szCs w:val="32"/>
        </w:rPr>
      </w:pPr>
      <w:r>
        <w:rPr>
          <w:snapToGrid w:val="0"/>
          <w:sz w:val="32"/>
          <w:szCs w:val="32"/>
        </w:rPr>
        <w:t>ERCOT to TDSP</w:t>
      </w:r>
    </w:p>
    <w:p w14:paraId="16E857E8" w14:textId="77777777" w:rsidR="00D80224" w:rsidRDefault="00D80224" w:rsidP="00D80224">
      <w:pPr>
        <w:ind w:right="144"/>
        <w:rPr>
          <w:snapToGrid w:val="0"/>
          <w:sz w:val="32"/>
          <w:szCs w:val="32"/>
        </w:rPr>
      </w:pPr>
    </w:p>
    <w:p w14:paraId="6A81183A"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58B5035" w14:textId="77777777" w:rsidR="00D80224" w:rsidRDefault="00D80224">
      <w:pPr>
        <w:ind w:right="144"/>
        <w:rPr>
          <w:snapToGrid w:val="0"/>
          <w:sz w:val="32"/>
          <w:szCs w:val="32"/>
        </w:rPr>
      </w:pPr>
    </w:p>
    <w:p w14:paraId="7C90EF65" w14:textId="77777777"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14:paraId="42E0DC96" w14:textId="77777777" w:rsidTr="006D661E">
        <w:tblPrEx>
          <w:tblCellMar>
            <w:top w:w="0" w:type="dxa"/>
            <w:bottom w:w="0" w:type="dxa"/>
          </w:tblCellMar>
        </w:tblPrEx>
        <w:trPr>
          <w:cantSplit/>
          <w:trHeight w:val="530"/>
        </w:trPr>
        <w:tc>
          <w:tcPr>
            <w:tcW w:w="2160" w:type="dxa"/>
            <w:tcBorders>
              <w:top w:val="nil"/>
              <w:left w:val="nil"/>
              <w:bottom w:val="nil"/>
              <w:right w:val="nil"/>
            </w:tcBorders>
          </w:tcPr>
          <w:p w14:paraId="5F3CF67E" w14:textId="77777777"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0C922E7" w14:textId="77777777" w:rsidR="00D80224" w:rsidRDefault="00D80224">
            <w:pPr>
              <w:pStyle w:val="Heading1"/>
              <w:rPr>
                <w:b w:val="0"/>
                <w:bCs w:val="0"/>
              </w:rPr>
            </w:pPr>
          </w:p>
        </w:tc>
        <w:tc>
          <w:tcPr>
            <w:tcW w:w="7560" w:type="dxa"/>
            <w:tcBorders>
              <w:top w:val="nil"/>
              <w:left w:val="nil"/>
              <w:bottom w:val="nil"/>
              <w:right w:val="nil"/>
            </w:tcBorders>
          </w:tcPr>
          <w:p w14:paraId="7F4CDDAB" w14:textId="77777777"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14:paraId="5A1AEA13" w14:textId="77777777" w:rsidTr="006D661E">
        <w:tblPrEx>
          <w:tblCellMar>
            <w:top w:w="0" w:type="dxa"/>
            <w:bottom w:w="0" w:type="dxa"/>
          </w:tblCellMar>
        </w:tblPrEx>
        <w:trPr>
          <w:cantSplit/>
        </w:trPr>
        <w:tc>
          <w:tcPr>
            <w:tcW w:w="2160" w:type="dxa"/>
            <w:tcBorders>
              <w:top w:val="nil"/>
              <w:left w:val="nil"/>
              <w:bottom w:val="nil"/>
            </w:tcBorders>
          </w:tcPr>
          <w:p w14:paraId="477B3CE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14:paraId="5DDB948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14:paraId="4BDCC9A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0307BEE"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0F0F541F"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14:paraId="49084FD4" w14:textId="77777777" w:rsidTr="006D661E">
        <w:tblPrEx>
          <w:tblCellMar>
            <w:top w:w="0" w:type="dxa"/>
            <w:bottom w:w="0" w:type="dxa"/>
          </w:tblCellMar>
        </w:tblPrEx>
        <w:trPr>
          <w:cantSplit/>
        </w:trPr>
        <w:tc>
          <w:tcPr>
            <w:tcW w:w="2160" w:type="dxa"/>
            <w:tcBorders>
              <w:top w:val="nil"/>
              <w:left w:val="nil"/>
              <w:bottom w:val="nil"/>
            </w:tcBorders>
          </w:tcPr>
          <w:p w14:paraId="5592B95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DC06C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BFDF763" w14:textId="77777777" w:rsidR="00D80224" w:rsidRPr="00A519B8" w:rsidRDefault="00D80224">
            <w:pPr>
              <w:rPr>
                <w:sz w:val="18"/>
                <w:szCs w:val="18"/>
              </w:rPr>
            </w:pPr>
          </w:p>
        </w:tc>
      </w:tr>
      <w:tr w:rsidR="00D80224" w:rsidRPr="00A519B8" w14:paraId="34449EC2" w14:textId="77777777" w:rsidTr="006D661E">
        <w:tblPrEx>
          <w:tblCellMar>
            <w:top w:w="0" w:type="dxa"/>
            <w:bottom w:w="0" w:type="dxa"/>
          </w:tblCellMar>
        </w:tblPrEx>
        <w:trPr>
          <w:cantSplit/>
        </w:trPr>
        <w:tc>
          <w:tcPr>
            <w:tcW w:w="2160" w:type="dxa"/>
            <w:tcBorders>
              <w:top w:val="nil"/>
              <w:left w:val="nil"/>
              <w:bottom w:val="nil"/>
            </w:tcBorders>
          </w:tcPr>
          <w:p w14:paraId="5EEB611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14:paraId="06F795F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14:paraId="634178A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1BD860A" w14:textId="77777777" w:rsidR="00D80224" w:rsidRPr="00A519B8" w:rsidRDefault="00D80224">
            <w:pPr>
              <w:rPr>
                <w:sz w:val="18"/>
                <w:szCs w:val="18"/>
              </w:rPr>
            </w:pPr>
          </w:p>
          <w:p w14:paraId="3ECC0766" w14:textId="77777777" w:rsidR="00D80224" w:rsidRPr="00A519B8" w:rsidRDefault="00D80224">
            <w:pPr>
              <w:rPr>
                <w:sz w:val="18"/>
                <w:szCs w:val="18"/>
              </w:rPr>
            </w:pPr>
            <w:r w:rsidRPr="00A519B8">
              <w:rPr>
                <w:sz w:val="18"/>
                <w:szCs w:val="18"/>
              </w:rPr>
              <w:t>The following changes were made:</w:t>
            </w:r>
          </w:p>
        </w:tc>
      </w:tr>
      <w:tr w:rsidR="00D80224" w:rsidRPr="00A519B8" w14:paraId="5A93791E" w14:textId="77777777" w:rsidTr="006D661E">
        <w:tblPrEx>
          <w:tblCellMar>
            <w:top w:w="0" w:type="dxa"/>
            <w:bottom w:w="0" w:type="dxa"/>
          </w:tblCellMar>
        </w:tblPrEx>
        <w:trPr>
          <w:cantSplit/>
        </w:trPr>
        <w:tc>
          <w:tcPr>
            <w:tcW w:w="2160" w:type="dxa"/>
            <w:tcBorders>
              <w:top w:val="nil"/>
              <w:left w:val="nil"/>
              <w:bottom w:val="nil"/>
            </w:tcBorders>
          </w:tcPr>
          <w:p w14:paraId="478B55F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6E98C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8E7401C" w14:textId="77777777"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14:paraId="3991567C" w14:textId="77777777" w:rsidTr="006D661E">
        <w:tblPrEx>
          <w:tblCellMar>
            <w:top w:w="0" w:type="dxa"/>
            <w:bottom w:w="0" w:type="dxa"/>
          </w:tblCellMar>
        </w:tblPrEx>
        <w:trPr>
          <w:cantSplit/>
        </w:trPr>
        <w:tc>
          <w:tcPr>
            <w:tcW w:w="2160" w:type="dxa"/>
            <w:tcBorders>
              <w:top w:val="nil"/>
              <w:left w:val="nil"/>
              <w:bottom w:val="nil"/>
            </w:tcBorders>
          </w:tcPr>
          <w:p w14:paraId="669A52F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6E544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A4139E" w14:textId="77777777"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14:paraId="0C5F2988" w14:textId="77777777" w:rsidTr="006D661E">
        <w:tblPrEx>
          <w:tblCellMar>
            <w:top w:w="0" w:type="dxa"/>
            <w:bottom w:w="0" w:type="dxa"/>
          </w:tblCellMar>
        </w:tblPrEx>
        <w:trPr>
          <w:cantSplit/>
        </w:trPr>
        <w:tc>
          <w:tcPr>
            <w:tcW w:w="2160" w:type="dxa"/>
            <w:tcBorders>
              <w:top w:val="nil"/>
              <w:left w:val="nil"/>
              <w:bottom w:val="nil"/>
            </w:tcBorders>
          </w:tcPr>
          <w:p w14:paraId="17AFB4D5"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B9046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6EBBA84" w14:textId="77777777" w:rsidR="00D80224" w:rsidRPr="00A519B8" w:rsidRDefault="00D80224">
            <w:pPr>
              <w:numPr>
                <w:ilvl w:val="0"/>
                <w:numId w:val="2"/>
              </w:numPr>
              <w:rPr>
                <w:sz w:val="18"/>
                <w:szCs w:val="18"/>
              </w:rPr>
            </w:pPr>
            <w:r w:rsidRPr="00A519B8">
              <w:rPr>
                <w:sz w:val="18"/>
                <w:szCs w:val="18"/>
              </w:rPr>
              <w:t xml:space="preserve">Changed Life Support (REF~SU) to remove “Required” and add the following note, “We are not sure of the requirements of this information at this time.  When the rules are </w:t>
            </w:r>
            <w:proofErr w:type="gramStart"/>
            <w:r w:rsidRPr="00A519B8">
              <w:rPr>
                <w:sz w:val="18"/>
                <w:szCs w:val="18"/>
              </w:rPr>
              <w:t>finalized</w:t>
            </w:r>
            <w:proofErr w:type="gramEnd"/>
            <w:r w:rsidRPr="00A519B8">
              <w:rPr>
                <w:sz w:val="18"/>
                <w:szCs w:val="18"/>
              </w:rPr>
              <w:t xml:space="preserve"> we will revisit whether the life support indicator will be sent.”</w:t>
            </w:r>
          </w:p>
        </w:tc>
      </w:tr>
      <w:tr w:rsidR="00D80224" w:rsidRPr="00A519B8" w14:paraId="62B102F3" w14:textId="77777777" w:rsidTr="006D661E">
        <w:tblPrEx>
          <w:tblCellMar>
            <w:top w:w="0" w:type="dxa"/>
            <w:bottom w:w="0" w:type="dxa"/>
          </w:tblCellMar>
        </w:tblPrEx>
        <w:trPr>
          <w:cantSplit/>
        </w:trPr>
        <w:tc>
          <w:tcPr>
            <w:tcW w:w="2160" w:type="dxa"/>
            <w:tcBorders>
              <w:top w:val="nil"/>
              <w:left w:val="nil"/>
              <w:bottom w:val="nil"/>
            </w:tcBorders>
          </w:tcPr>
          <w:p w14:paraId="39C8F62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976B3D"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4F9EAC9" w14:textId="77777777"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14:paraId="1D1A7C29" w14:textId="77777777" w:rsidTr="006D661E">
        <w:tblPrEx>
          <w:tblCellMar>
            <w:top w:w="0" w:type="dxa"/>
            <w:bottom w:w="0" w:type="dxa"/>
          </w:tblCellMar>
        </w:tblPrEx>
        <w:trPr>
          <w:cantSplit/>
        </w:trPr>
        <w:tc>
          <w:tcPr>
            <w:tcW w:w="2160" w:type="dxa"/>
            <w:tcBorders>
              <w:top w:val="nil"/>
              <w:left w:val="nil"/>
              <w:bottom w:val="nil"/>
            </w:tcBorders>
          </w:tcPr>
          <w:p w14:paraId="3BCB0DA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D69BC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F23D7CB" w14:textId="77777777"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14:paraId="77FB6B26" w14:textId="77777777" w:rsidTr="006D661E">
        <w:tblPrEx>
          <w:tblCellMar>
            <w:top w:w="0" w:type="dxa"/>
            <w:bottom w:w="0" w:type="dxa"/>
          </w:tblCellMar>
        </w:tblPrEx>
        <w:trPr>
          <w:cantSplit/>
        </w:trPr>
        <w:tc>
          <w:tcPr>
            <w:tcW w:w="2160" w:type="dxa"/>
            <w:tcBorders>
              <w:top w:val="nil"/>
              <w:left w:val="nil"/>
              <w:bottom w:val="nil"/>
            </w:tcBorders>
          </w:tcPr>
          <w:p w14:paraId="1C19FCA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FE384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2C2030A" w14:textId="77777777" w:rsidR="00D80224" w:rsidRPr="00A519B8" w:rsidRDefault="00D80224">
            <w:pPr>
              <w:rPr>
                <w:sz w:val="18"/>
                <w:szCs w:val="18"/>
              </w:rPr>
            </w:pPr>
          </w:p>
        </w:tc>
      </w:tr>
      <w:tr w:rsidR="00D80224" w:rsidRPr="00A519B8" w14:paraId="2BF0DCF9" w14:textId="77777777" w:rsidTr="006D661E">
        <w:tblPrEx>
          <w:tblCellMar>
            <w:top w:w="0" w:type="dxa"/>
            <w:bottom w:w="0" w:type="dxa"/>
          </w:tblCellMar>
        </w:tblPrEx>
        <w:trPr>
          <w:cantSplit/>
        </w:trPr>
        <w:tc>
          <w:tcPr>
            <w:tcW w:w="2160" w:type="dxa"/>
            <w:tcBorders>
              <w:top w:val="nil"/>
              <w:left w:val="nil"/>
              <w:bottom w:val="nil"/>
            </w:tcBorders>
          </w:tcPr>
          <w:p w14:paraId="034A8CD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14:paraId="5E08D2B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14:paraId="1388977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A26962D"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355C2B2B"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5F01C49D" w14:textId="77777777" w:rsidTr="006D661E">
        <w:tblPrEx>
          <w:tblCellMar>
            <w:top w:w="0" w:type="dxa"/>
            <w:bottom w:w="0" w:type="dxa"/>
          </w:tblCellMar>
        </w:tblPrEx>
        <w:trPr>
          <w:cantSplit/>
        </w:trPr>
        <w:tc>
          <w:tcPr>
            <w:tcW w:w="2160" w:type="dxa"/>
            <w:tcBorders>
              <w:top w:val="nil"/>
              <w:left w:val="nil"/>
              <w:bottom w:val="nil"/>
            </w:tcBorders>
          </w:tcPr>
          <w:p w14:paraId="525A19D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9D4D3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EA79B68" w14:textId="77777777"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14:paraId="02163508" w14:textId="77777777" w:rsidTr="006D661E">
        <w:tblPrEx>
          <w:tblCellMar>
            <w:top w:w="0" w:type="dxa"/>
            <w:bottom w:w="0" w:type="dxa"/>
          </w:tblCellMar>
        </w:tblPrEx>
        <w:trPr>
          <w:cantSplit/>
        </w:trPr>
        <w:tc>
          <w:tcPr>
            <w:tcW w:w="2160" w:type="dxa"/>
            <w:tcBorders>
              <w:top w:val="nil"/>
              <w:left w:val="nil"/>
              <w:bottom w:val="nil"/>
            </w:tcBorders>
          </w:tcPr>
          <w:p w14:paraId="61E0A11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90B1F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7083CEE" w14:textId="77777777"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14:paraId="07FD2DAC" w14:textId="77777777" w:rsidTr="006D661E">
        <w:tblPrEx>
          <w:tblCellMar>
            <w:top w:w="0" w:type="dxa"/>
            <w:bottom w:w="0" w:type="dxa"/>
          </w:tblCellMar>
        </w:tblPrEx>
        <w:trPr>
          <w:cantSplit/>
        </w:trPr>
        <w:tc>
          <w:tcPr>
            <w:tcW w:w="2160" w:type="dxa"/>
            <w:tcBorders>
              <w:top w:val="nil"/>
              <w:left w:val="nil"/>
              <w:bottom w:val="nil"/>
            </w:tcBorders>
          </w:tcPr>
          <w:p w14:paraId="28FD263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B01E4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9868085" w14:textId="77777777"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14:paraId="400AEA87" w14:textId="77777777" w:rsidTr="006D661E">
        <w:tblPrEx>
          <w:tblCellMar>
            <w:top w:w="0" w:type="dxa"/>
            <w:bottom w:w="0" w:type="dxa"/>
          </w:tblCellMar>
        </w:tblPrEx>
        <w:trPr>
          <w:cantSplit/>
        </w:trPr>
        <w:tc>
          <w:tcPr>
            <w:tcW w:w="2160" w:type="dxa"/>
            <w:tcBorders>
              <w:top w:val="nil"/>
              <w:left w:val="nil"/>
              <w:bottom w:val="nil"/>
            </w:tcBorders>
          </w:tcPr>
          <w:p w14:paraId="16CDD5E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9483E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99624B4" w14:textId="77777777"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14:paraId="7CCBB6F8" w14:textId="77777777" w:rsidTr="006D661E">
        <w:tblPrEx>
          <w:tblCellMar>
            <w:top w:w="0" w:type="dxa"/>
            <w:bottom w:w="0" w:type="dxa"/>
          </w:tblCellMar>
        </w:tblPrEx>
        <w:trPr>
          <w:cantSplit/>
        </w:trPr>
        <w:tc>
          <w:tcPr>
            <w:tcW w:w="2160" w:type="dxa"/>
            <w:tcBorders>
              <w:top w:val="nil"/>
              <w:left w:val="nil"/>
              <w:bottom w:val="nil"/>
            </w:tcBorders>
          </w:tcPr>
          <w:p w14:paraId="7DD40E6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39DC6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5C8A0C1" w14:textId="77777777"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14:paraId="5727246E" w14:textId="77777777" w:rsidTr="006D661E">
        <w:tblPrEx>
          <w:tblCellMar>
            <w:top w:w="0" w:type="dxa"/>
            <w:bottom w:w="0" w:type="dxa"/>
          </w:tblCellMar>
        </w:tblPrEx>
        <w:trPr>
          <w:cantSplit/>
        </w:trPr>
        <w:tc>
          <w:tcPr>
            <w:tcW w:w="2160" w:type="dxa"/>
            <w:tcBorders>
              <w:top w:val="nil"/>
              <w:left w:val="nil"/>
              <w:bottom w:val="nil"/>
            </w:tcBorders>
          </w:tcPr>
          <w:p w14:paraId="2E37446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47E41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605CA19" w14:textId="77777777"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14:paraId="44FA7FFF" w14:textId="77777777" w:rsidTr="006D661E">
        <w:tblPrEx>
          <w:tblCellMar>
            <w:top w:w="0" w:type="dxa"/>
            <w:bottom w:w="0" w:type="dxa"/>
          </w:tblCellMar>
        </w:tblPrEx>
        <w:trPr>
          <w:cantSplit/>
        </w:trPr>
        <w:tc>
          <w:tcPr>
            <w:tcW w:w="2160" w:type="dxa"/>
            <w:tcBorders>
              <w:top w:val="nil"/>
              <w:left w:val="nil"/>
              <w:bottom w:val="nil"/>
            </w:tcBorders>
          </w:tcPr>
          <w:p w14:paraId="13AD79D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27D37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FE87C6E" w14:textId="77777777"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14:paraId="7152EB11" w14:textId="77777777" w:rsidTr="006D661E">
        <w:tblPrEx>
          <w:tblCellMar>
            <w:top w:w="0" w:type="dxa"/>
            <w:bottom w:w="0" w:type="dxa"/>
          </w:tblCellMar>
        </w:tblPrEx>
        <w:trPr>
          <w:cantSplit/>
        </w:trPr>
        <w:tc>
          <w:tcPr>
            <w:tcW w:w="2160" w:type="dxa"/>
            <w:tcBorders>
              <w:top w:val="nil"/>
              <w:left w:val="nil"/>
              <w:bottom w:val="nil"/>
            </w:tcBorders>
          </w:tcPr>
          <w:p w14:paraId="590D3E9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260DD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AEE417C" w14:textId="77777777"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14:paraId="6D98DC66" w14:textId="77777777" w:rsidTr="006D661E">
        <w:tblPrEx>
          <w:tblCellMar>
            <w:top w:w="0" w:type="dxa"/>
            <w:bottom w:w="0" w:type="dxa"/>
          </w:tblCellMar>
        </w:tblPrEx>
        <w:trPr>
          <w:cantSplit/>
        </w:trPr>
        <w:tc>
          <w:tcPr>
            <w:tcW w:w="2160" w:type="dxa"/>
            <w:tcBorders>
              <w:top w:val="nil"/>
              <w:left w:val="nil"/>
              <w:bottom w:val="nil"/>
            </w:tcBorders>
          </w:tcPr>
          <w:p w14:paraId="1510CDC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B34CF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99D9639" w14:textId="77777777"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14:paraId="35469ABD" w14:textId="77777777" w:rsidTr="006D661E">
        <w:tblPrEx>
          <w:tblCellMar>
            <w:top w:w="0" w:type="dxa"/>
            <w:bottom w:w="0" w:type="dxa"/>
          </w:tblCellMar>
        </w:tblPrEx>
        <w:trPr>
          <w:cantSplit/>
        </w:trPr>
        <w:tc>
          <w:tcPr>
            <w:tcW w:w="2160" w:type="dxa"/>
            <w:tcBorders>
              <w:top w:val="nil"/>
              <w:left w:val="nil"/>
              <w:bottom w:val="nil"/>
            </w:tcBorders>
          </w:tcPr>
          <w:p w14:paraId="1C4C312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05DDC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61957B6" w14:textId="77777777" w:rsidR="00D80224" w:rsidRPr="00A519B8" w:rsidRDefault="00D80224">
            <w:pPr>
              <w:rPr>
                <w:sz w:val="18"/>
                <w:szCs w:val="18"/>
              </w:rPr>
            </w:pPr>
          </w:p>
        </w:tc>
      </w:tr>
      <w:tr w:rsidR="00D80224" w:rsidRPr="00A519B8" w14:paraId="69A351D9" w14:textId="77777777" w:rsidTr="006D661E">
        <w:tblPrEx>
          <w:tblCellMar>
            <w:top w:w="0" w:type="dxa"/>
            <w:bottom w:w="0" w:type="dxa"/>
          </w:tblCellMar>
        </w:tblPrEx>
        <w:trPr>
          <w:cantSplit/>
        </w:trPr>
        <w:tc>
          <w:tcPr>
            <w:tcW w:w="2160" w:type="dxa"/>
            <w:tcBorders>
              <w:top w:val="nil"/>
              <w:left w:val="nil"/>
              <w:bottom w:val="nil"/>
            </w:tcBorders>
          </w:tcPr>
          <w:p w14:paraId="70AB124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w:t>
            </w:r>
            <w:proofErr w:type="gramStart"/>
            <w:r w:rsidRPr="00A519B8">
              <w:rPr>
                <w:sz w:val="18"/>
                <w:szCs w:val="18"/>
              </w:rPr>
              <w:t xml:space="preserve"> 2001</w:t>
            </w:r>
            <w:proofErr w:type="gramEnd"/>
          </w:p>
          <w:p w14:paraId="6DE95B4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14:paraId="2C5E934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344A2FF" w14:textId="77777777" w:rsidR="00D80224" w:rsidRPr="00A519B8" w:rsidRDefault="00D80224">
            <w:pPr>
              <w:pStyle w:val="Footer"/>
              <w:tabs>
                <w:tab w:val="clear" w:pos="4320"/>
                <w:tab w:val="clear" w:pos="8640"/>
              </w:tabs>
              <w:rPr>
                <w:rFonts w:ascii="Times New Roman" w:hAnsi="Times New Roman" w:cs="Times New Roman"/>
                <w:sz w:val="18"/>
                <w:szCs w:val="18"/>
              </w:rPr>
            </w:pPr>
          </w:p>
          <w:p w14:paraId="3B2DDDD0" w14:textId="77777777"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6C7974C2" w14:textId="77777777" w:rsidTr="006D661E">
        <w:tblPrEx>
          <w:tblCellMar>
            <w:top w:w="0" w:type="dxa"/>
            <w:bottom w:w="0" w:type="dxa"/>
          </w:tblCellMar>
        </w:tblPrEx>
        <w:trPr>
          <w:cantSplit/>
        </w:trPr>
        <w:tc>
          <w:tcPr>
            <w:tcW w:w="2160" w:type="dxa"/>
            <w:tcBorders>
              <w:top w:val="nil"/>
              <w:left w:val="nil"/>
              <w:bottom w:val="nil"/>
            </w:tcBorders>
          </w:tcPr>
          <w:p w14:paraId="3987D12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F2DB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639A4F1" w14:textId="77777777"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14:paraId="436645E7" w14:textId="77777777" w:rsidTr="006D661E">
        <w:tblPrEx>
          <w:tblCellMar>
            <w:top w:w="0" w:type="dxa"/>
            <w:bottom w:w="0" w:type="dxa"/>
          </w:tblCellMar>
        </w:tblPrEx>
        <w:trPr>
          <w:cantSplit/>
        </w:trPr>
        <w:tc>
          <w:tcPr>
            <w:tcW w:w="2160" w:type="dxa"/>
            <w:tcBorders>
              <w:top w:val="nil"/>
              <w:left w:val="nil"/>
              <w:bottom w:val="nil"/>
            </w:tcBorders>
          </w:tcPr>
          <w:p w14:paraId="0A81340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B6E76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8D87752" w14:textId="77777777"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14:paraId="0844B786" w14:textId="77777777" w:rsidTr="006D661E">
        <w:tblPrEx>
          <w:tblCellMar>
            <w:top w:w="0" w:type="dxa"/>
            <w:bottom w:w="0" w:type="dxa"/>
          </w:tblCellMar>
        </w:tblPrEx>
        <w:trPr>
          <w:cantSplit/>
        </w:trPr>
        <w:tc>
          <w:tcPr>
            <w:tcW w:w="2160" w:type="dxa"/>
            <w:tcBorders>
              <w:top w:val="nil"/>
              <w:left w:val="nil"/>
              <w:bottom w:val="nil"/>
            </w:tcBorders>
          </w:tcPr>
          <w:p w14:paraId="459482D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6C365D"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B6E79D4" w14:textId="77777777"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14:paraId="3F0AE556" w14:textId="77777777" w:rsidTr="006D661E">
        <w:tblPrEx>
          <w:tblCellMar>
            <w:top w:w="0" w:type="dxa"/>
            <w:bottom w:w="0" w:type="dxa"/>
          </w:tblCellMar>
        </w:tblPrEx>
        <w:trPr>
          <w:cantSplit/>
        </w:trPr>
        <w:tc>
          <w:tcPr>
            <w:tcW w:w="2160" w:type="dxa"/>
            <w:tcBorders>
              <w:top w:val="nil"/>
              <w:left w:val="nil"/>
              <w:bottom w:val="nil"/>
            </w:tcBorders>
          </w:tcPr>
          <w:p w14:paraId="4F414CB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2A16A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4B3C149" w14:textId="77777777"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14:paraId="01DA7DD9" w14:textId="77777777" w:rsidTr="006D661E">
        <w:tblPrEx>
          <w:tblCellMar>
            <w:top w:w="0" w:type="dxa"/>
            <w:bottom w:w="0" w:type="dxa"/>
          </w:tblCellMar>
        </w:tblPrEx>
        <w:trPr>
          <w:cantSplit/>
        </w:trPr>
        <w:tc>
          <w:tcPr>
            <w:tcW w:w="2160" w:type="dxa"/>
            <w:tcBorders>
              <w:top w:val="nil"/>
              <w:left w:val="nil"/>
              <w:bottom w:val="nil"/>
            </w:tcBorders>
          </w:tcPr>
          <w:p w14:paraId="200CE99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9F51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EB2AEC" w14:textId="77777777"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14:paraId="4BBE210A" w14:textId="77777777" w:rsidTr="006D661E">
        <w:tblPrEx>
          <w:tblCellMar>
            <w:top w:w="0" w:type="dxa"/>
            <w:bottom w:w="0" w:type="dxa"/>
          </w:tblCellMar>
        </w:tblPrEx>
        <w:trPr>
          <w:cantSplit/>
        </w:trPr>
        <w:tc>
          <w:tcPr>
            <w:tcW w:w="2160" w:type="dxa"/>
            <w:tcBorders>
              <w:top w:val="nil"/>
              <w:left w:val="nil"/>
              <w:bottom w:val="nil"/>
            </w:tcBorders>
          </w:tcPr>
          <w:p w14:paraId="361AA6B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7A1C1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2936608" w14:textId="77777777" w:rsidR="00D80224" w:rsidRPr="00A519B8" w:rsidRDefault="00D80224">
            <w:pPr>
              <w:numPr>
                <w:ilvl w:val="0"/>
                <w:numId w:val="12"/>
              </w:numPr>
              <w:rPr>
                <w:snapToGrid w:val="0"/>
                <w:sz w:val="18"/>
                <w:szCs w:val="18"/>
              </w:rPr>
            </w:pPr>
            <w:r w:rsidRPr="00A519B8">
              <w:rPr>
                <w:snapToGrid w:val="0"/>
                <w:color w:val="000000"/>
                <w:sz w:val="18"/>
                <w:szCs w:val="18"/>
              </w:rPr>
              <w:t xml:space="preserve">Added language to the DTM~MRR code, "Also required for a Move Out when a CSA </w:t>
            </w:r>
            <w:proofErr w:type="gramStart"/>
            <w:r w:rsidRPr="00A519B8">
              <w:rPr>
                <w:snapToGrid w:val="0"/>
                <w:color w:val="000000"/>
                <w:sz w:val="18"/>
                <w:szCs w:val="18"/>
              </w:rPr>
              <w:t>exists</w:t>
            </w:r>
            <w:proofErr w:type="gramEnd"/>
            <w:r w:rsidRPr="00A519B8">
              <w:rPr>
                <w:snapToGrid w:val="0"/>
                <w:color w:val="000000"/>
                <w:sz w:val="18"/>
                <w:szCs w:val="18"/>
              </w:rPr>
              <w:t xml:space="preserve"> and final usage is requested."</w:t>
            </w:r>
          </w:p>
        </w:tc>
      </w:tr>
      <w:tr w:rsidR="00D80224" w:rsidRPr="00A519B8" w14:paraId="3F71A8A1" w14:textId="77777777" w:rsidTr="006D661E">
        <w:tblPrEx>
          <w:tblCellMar>
            <w:top w:w="0" w:type="dxa"/>
            <w:bottom w:w="0" w:type="dxa"/>
          </w:tblCellMar>
        </w:tblPrEx>
        <w:trPr>
          <w:cantSplit/>
        </w:trPr>
        <w:tc>
          <w:tcPr>
            <w:tcW w:w="2160" w:type="dxa"/>
            <w:tcBorders>
              <w:top w:val="nil"/>
              <w:left w:val="nil"/>
              <w:bottom w:val="nil"/>
            </w:tcBorders>
          </w:tcPr>
          <w:p w14:paraId="5806583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724EA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A404A5C" w14:textId="77777777"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14:paraId="630D2590" w14:textId="77777777" w:rsidTr="006D661E">
        <w:tblPrEx>
          <w:tblCellMar>
            <w:top w:w="0" w:type="dxa"/>
            <w:bottom w:w="0" w:type="dxa"/>
          </w:tblCellMar>
        </w:tblPrEx>
        <w:trPr>
          <w:cantSplit/>
        </w:trPr>
        <w:tc>
          <w:tcPr>
            <w:tcW w:w="2160" w:type="dxa"/>
            <w:tcBorders>
              <w:top w:val="nil"/>
              <w:left w:val="nil"/>
              <w:bottom w:val="nil"/>
            </w:tcBorders>
          </w:tcPr>
          <w:p w14:paraId="065EEFF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28E1E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26E0D9D" w14:textId="77777777" w:rsidR="00D80224" w:rsidRPr="00A519B8" w:rsidRDefault="00D80224">
            <w:pPr>
              <w:rPr>
                <w:sz w:val="18"/>
                <w:szCs w:val="18"/>
              </w:rPr>
            </w:pPr>
          </w:p>
        </w:tc>
      </w:tr>
      <w:tr w:rsidR="00D80224" w:rsidRPr="00A519B8" w14:paraId="41C7E391" w14:textId="77777777" w:rsidTr="006D661E">
        <w:tblPrEx>
          <w:tblCellMar>
            <w:top w:w="0" w:type="dxa"/>
            <w:bottom w:w="0" w:type="dxa"/>
          </w:tblCellMar>
        </w:tblPrEx>
        <w:trPr>
          <w:cantSplit/>
        </w:trPr>
        <w:tc>
          <w:tcPr>
            <w:tcW w:w="2160" w:type="dxa"/>
            <w:tcBorders>
              <w:top w:val="nil"/>
              <w:left w:val="nil"/>
              <w:bottom w:val="nil"/>
            </w:tcBorders>
          </w:tcPr>
          <w:p w14:paraId="0A66FAE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14:paraId="2BB33CF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14:paraId="1637990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DF6FA62" w14:textId="77777777" w:rsidR="00D80224" w:rsidRPr="00A519B8" w:rsidRDefault="00D80224">
            <w:pPr>
              <w:rPr>
                <w:sz w:val="18"/>
                <w:szCs w:val="18"/>
              </w:rPr>
            </w:pPr>
          </w:p>
          <w:p w14:paraId="36F07511" w14:textId="77777777" w:rsidR="00D80224" w:rsidRPr="00A519B8" w:rsidRDefault="00D80224">
            <w:pPr>
              <w:rPr>
                <w:sz w:val="18"/>
                <w:szCs w:val="18"/>
              </w:rPr>
            </w:pPr>
            <w:r w:rsidRPr="00A519B8">
              <w:rPr>
                <w:sz w:val="18"/>
                <w:szCs w:val="18"/>
              </w:rPr>
              <w:t>The following changes were made:</w:t>
            </w:r>
          </w:p>
        </w:tc>
      </w:tr>
      <w:tr w:rsidR="00D80224" w:rsidRPr="00A519B8" w14:paraId="5413D1FD" w14:textId="77777777" w:rsidTr="006D661E">
        <w:tblPrEx>
          <w:tblCellMar>
            <w:top w:w="0" w:type="dxa"/>
            <w:bottom w:w="0" w:type="dxa"/>
          </w:tblCellMar>
        </w:tblPrEx>
        <w:trPr>
          <w:cantSplit/>
        </w:trPr>
        <w:tc>
          <w:tcPr>
            <w:tcW w:w="2160" w:type="dxa"/>
            <w:tcBorders>
              <w:top w:val="nil"/>
              <w:left w:val="nil"/>
              <w:bottom w:val="nil"/>
            </w:tcBorders>
          </w:tcPr>
          <w:p w14:paraId="2C721C1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ABDC0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C25755A" w14:textId="77777777"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14:paraId="6361233D" w14:textId="77777777" w:rsidTr="006D661E">
        <w:tblPrEx>
          <w:tblCellMar>
            <w:top w:w="0" w:type="dxa"/>
            <w:bottom w:w="0" w:type="dxa"/>
          </w:tblCellMar>
        </w:tblPrEx>
        <w:trPr>
          <w:cantSplit/>
        </w:trPr>
        <w:tc>
          <w:tcPr>
            <w:tcW w:w="2160" w:type="dxa"/>
            <w:tcBorders>
              <w:top w:val="nil"/>
              <w:left w:val="nil"/>
              <w:bottom w:val="nil"/>
            </w:tcBorders>
          </w:tcPr>
          <w:p w14:paraId="176BBE0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65508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8CF4A46" w14:textId="77777777"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14:paraId="10E1CF65" w14:textId="77777777" w:rsidTr="006D661E">
        <w:tblPrEx>
          <w:tblCellMar>
            <w:top w:w="0" w:type="dxa"/>
            <w:bottom w:w="0" w:type="dxa"/>
          </w:tblCellMar>
        </w:tblPrEx>
        <w:trPr>
          <w:cantSplit/>
        </w:trPr>
        <w:tc>
          <w:tcPr>
            <w:tcW w:w="2160" w:type="dxa"/>
            <w:tcBorders>
              <w:top w:val="nil"/>
              <w:left w:val="nil"/>
              <w:bottom w:val="nil"/>
            </w:tcBorders>
          </w:tcPr>
          <w:p w14:paraId="2091C3C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0FD93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20C2655" w14:textId="77777777" w:rsidR="00D80224" w:rsidRPr="00A519B8" w:rsidRDefault="00D80224">
            <w:pPr>
              <w:rPr>
                <w:sz w:val="18"/>
                <w:szCs w:val="18"/>
              </w:rPr>
            </w:pPr>
            <w:r w:rsidRPr="00A519B8">
              <w:rPr>
                <w:sz w:val="18"/>
                <w:szCs w:val="18"/>
              </w:rPr>
              <w:t>Included REDLINES from CHANGE CONTROLS:</w:t>
            </w:r>
          </w:p>
          <w:p w14:paraId="07277C8D" w14:textId="77777777" w:rsidR="00D80224" w:rsidRPr="00A519B8" w:rsidRDefault="00D80224">
            <w:pPr>
              <w:rPr>
                <w:sz w:val="18"/>
                <w:szCs w:val="18"/>
              </w:rPr>
            </w:pPr>
            <w:r w:rsidRPr="00A519B8">
              <w:rPr>
                <w:sz w:val="18"/>
                <w:szCs w:val="18"/>
              </w:rPr>
              <w:t>2001-193     10/24/01</w:t>
            </w:r>
          </w:p>
        </w:tc>
      </w:tr>
      <w:tr w:rsidR="00D80224" w:rsidRPr="00A519B8" w14:paraId="06E26FAD" w14:textId="77777777" w:rsidTr="006D661E">
        <w:tblPrEx>
          <w:tblCellMar>
            <w:top w:w="0" w:type="dxa"/>
            <w:bottom w:w="0" w:type="dxa"/>
          </w:tblCellMar>
        </w:tblPrEx>
        <w:trPr>
          <w:cantSplit/>
        </w:trPr>
        <w:tc>
          <w:tcPr>
            <w:tcW w:w="2160" w:type="dxa"/>
            <w:tcBorders>
              <w:top w:val="nil"/>
              <w:left w:val="nil"/>
              <w:bottom w:val="nil"/>
            </w:tcBorders>
          </w:tcPr>
          <w:p w14:paraId="41DE029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1593A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FCF1842" w14:textId="77777777" w:rsidR="00D80224" w:rsidRPr="00A519B8" w:rsidRDefault="00D80224">
            <w:pPr>
              <w:rPr>
                <w:sz w:val="18"/>
                <w:szCs w:val="18"/>
              </w:rPr>
            </w:pPr>
          </w:p>
        </w:tc>
      </w:tr>
      <w:tr w:rsidR="00D80224" w:rsidRPr="00A519B8" w14:paraId="7FD51529" w14:textId="77777777" w:rsidTr="006D661E">
        <w:tblPrEx>
          <w:tblCellMar>
            <w:top w:w="0" w:type="dxa"/>
            <w:bottom w:w="0" w:type="dxa"/>
          </w:tblCellMar>
        </w:tblPrEx>
        <w:trPr>
          <w:cantSplit/>
        </w:trPr>
        <w:tc>
          <w:tcPr>
            <w:tcW w:w="2160" w:type="dxa"/>
            <w:tcBorders>
              <w:top w:val="nil"/>
              <w:left w:val="nil"/>
              <w:bottom w:val="nil"/>
            </w:tcBorders>
          </w:tcPr>
          <w:p w14:paraId="37E2EF3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14:paraId="17FF6FF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14:paraId="3D76200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7B89911" w14:textId="77777777" w:rsidR="00D80224" w:rsidRPr="00A519B8" w:rsidRDefault="00D80224">
            <w:pPr>
              <w:rPr>
                <w:sz w:val="18"/>
                <w:szCs w:val="18"/>
              </w:rPr>
            </w:pPr>
            <w:r w:rsidRPr="00A519B8">
              <w:rPr>
                <w:sz w:val="18"/>
                <w:szCs w:val="18"/>
              </w:rPr>
              <w:t>The following changes were made:</w:t>
            </w:r>
          </w:p>
        </w:tc>
      </w:tr>
      <w:tr w:rsidR="00D80224" w:rsidRPr="00A519B8" w14:paraId="683FDEA2" w14:textId="77777777" w:rsidTr="006D661E">
        <w:tblPrEx>
          <w:tblCellMar>
            <w:top w:w="0" w:type="dxa"/>
            <w:bottom w:w="0" w:type="dxa"/>
          </w:tblCellMar>
        </w:tblPrEx>
        <w:trPr>
          <w:cantSplit/>
        </w:trPr>
        <w:tc>
          <w:tcPr>
            <w:tcW w:w="2160" w:type="dxa"/>
            <w:tcBorders>
              <w:top w:val="nil"/>
              <w:left w:val="nil"/>
              <w:bottom w:val="nil"/>
            </w:tcBorders>
          </w:tcPr>
          <w:p w14:paraId="2C99CCF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59F2E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CC97950" w14:textId="77777777"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14:paraId="78E8E967" w14:textId="77777777" w:rsidTr="006D661E">
        <w:tblPrEx>
          <w:tblCellMar>
            <w:top w:w="0" w:type="dxa"/>
            <w:bottom w:w="0" w:type="dxa"/>
          </w:tblCellMar>
        </w:tblPrEx>
        <w:trPr>
          <w:cantSplit/>
        </w:trPr>
        <w:tc>
          <w:tcPr>
            <w:tcW w:w="2160" w:type="dxa"/>
            <w:tcBorders>
              <w:top w:val="nil"/>
              <w:left w:val="nil"/>
              <w:bottom w:val="nil"/>
            </w:tcBorders>
          </w:tcPr>
          <w:p w14:paraId="754CCE4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9198E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2A401E1" w14:textId="77777777"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14:paraId="2FE8FEF5" w14:textId="77777777" w:rsidTr="006D661E">
        <w:tblPrEx>
          <w:tblCellMar>
            <w:top w:w="0" w:type="dxa"/>
            <w:bottom w:w="0" w:type="dxa"/>
          </w:tblCellMar>
        </w:tblPrEx>
        <w:trPr>
          <w:cantSplit/>
        </w:trPr>
        <w:tc>
          <w:tcPr>
            <w:tcW w:w="2160" w:type="dxa"/>
            <w:tcBorders>
              <w:top w:val="nil"/>
              <w:left w:val="nil"/>
              <w:bottom w:val="nil"/>
            </w:tcBorders>
          </w:tcPr>
          <w:p w14:paraId="1A4F1E5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4C98B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D8AC65E" w14:textId="77777777"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14:paraId="49547F9B" w14:textId="77777777" w:rsidTr="006D661E">
        <w:tblPrEx>
          <w:tblCellMar>
            <w:top w:w="0" w:type="dxa"/>
            <w:bottom w:w="0" w:type="dxa"/>
          </w:tblCellMar>
        </w:tblPrEx>
        <w:trPr>
          <w:cantSplit/>
        </w:trPr>
        <w:tc>
          <w:tcPr>
            <w:tcW w:w="2160" w:type="dxa"/>
            <w:tcBorders>
              <w:top w:val="nil"/>
              <w:left w:val="nil"/>
              <w:bottom w:val="nil"/>
            </w:tcBorders>
          </w:tcPr>
          <w:p w14:paraId="1889CBA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57A16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1D812C3" w14:textId="77777777" w:rsidR="00D80224" w:rsidRPr="00A519B8" w:rsidRDefault="00D80224">
            <w:pPr>
              <w:rPr>
                <w:sz w:val="18"/>
                <w:szCs w:val="18"/>
              </w:rPr>
            </w:pPr>
            <w:r w:rsidRPr="00A519B8">
              <w:rPr>
                <w:sz w:val="18"/>
                <w:szCs w:val="18"/>
              </w:rPr>
              <w:t>Change Control 2002-267 – Removed “9” value from the N103 in the N1~AY loop.</w:t>
            </w:r>
          </w:p>
        </w:tc>
      </w:tr>
      <w:tr w:rsidR="00D80224" w:rsidRPr="00A519B8" w14:paraId="3A6BCF95" w14:textId="77777777" w:rsidTr="006D661E">
        <w:tblPrEx>
          <w:tblCellMar>
            <w:top w:w="0" w:type="dxa"/>
            <w:bottom w:w="0" w:type="dxa"/>
          </w:tblCellMar>
        </w:tblPrEx>
        <w:trPr>
          <w:cantSplit/>
        </w:trPr>
        <w:tc>
          <w:tcPr>
            <w:tcW w:w="2160" w:type="dxa"/>
            <w:tcBorders>
              <w:top w:val="nil"/>
              <w:left w:val="nil"/>
              <w:bottom w:val="nil"/>
            </w:tcBorders>
          </w:tcPr>
          <w:p w14:paraId="49B0431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0989E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AFCAC54" w14:textId="77777777" w:rsidR="00D80224" w:rsidRPr="00A519B8" w:rsidRDefault="00D80224">
            <w:pPr>
              <w:rPr>
                <w:sz w:val="18"/>
                <w:szCs w:val="18"/>
              </w:rPr>
            </w:pPr>
            <w:r w:rsidRPr="00A519B8">
              <w:rPr>
                <w:sz w:val="18"/>
                <w:szCs w:val="18"/>
              </w:rPr>
              <w:t>Change Control 2002-268 – Removed code “LDC” from the REF02 in the REF~PC.</w:t>
            </w:r>
          </w:p>
        </w:tc>
      </w:tr>
      <w:tr w:rsidR="00D80224" w:rsidRPr="00A519B8" w14:paraId="0E25D44D" w14:textId="77777777" w:rsidTr="006D661E">
        <w:tblPrEx>
          <w:tblCellMar>
            <w:top w:w="0" w:type="dxa"/>
            <w:bottom w:w="0" w:type="dxa"/>
          </w:tblCellMar>
        </w:tblPrEx>
        <w:trPr>
          <w:cantSplit/>
        </w:trPr>
        <w:tc>
          <w:tcPr>
            <w:tcW w:w="2160" w:type="dxa"/>
            <w:tcBorders>
              <w:top w:val="nil"/>
              <w:left w:val="nil"/>
              <w:bottom w:val="nil"/>
            </w:tcBorders>
          </w:tcPr>
          <w:p w14:paraId="5507626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56795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B78A383" w14:textId="77777777" w:rsidR="00D80224" w:rsidRPr="00A519B8" w:rsidRDefault="00D80224">
            <w:pPr>
              <w:rPr>
                <w:sz w:val="18"/>
                <w:szCs w:val="18"/>
              </w:rPr>
            </w:pPr>
            <w:r w:rsidRPr="00A519B8">
              <w:rPr>
                <w:sz w:val="18"/>
                <w:szCs w:val="18"/>
              </w:rPr>
              <w:t>Change Control 2002-269 – Added N1~BT (Customer Billing Address) Loop.</w:t>
            </w:r>
          </w:p>
        </w:tc>
      </w:tr>
      <w:tr w:rsidR="00D80224" w:rsidRPr="00A519B8" w14:paraId="63EDCF7D" w14:textId="77777777" w:rsidTr="006D661E">
        <w:tblPrEx>
          <w:tblCellMar>
            <w:top w:w="0" w:type="dxa"/>
            <w:bottom w:w="0" w:type="dxa"/>
          </w:tblCellMar>
        </w:tblPrEx>
        <w:trPr>
          <w:cantSplit/>
        </w:trPr>
        <w:tc>
          <w:tcPr>
            <w:tcW w:w="2160" w:type="dxa"/>
            <w:tcBorders>
              <w:top w:val="nil"/>
              <w:left w:val="nil"/>
              <w:bottom w:val="nil"/>
            </w:tcBorders>
          </w:tcPr>
          <w:p w14:paraId="5C4E3D4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90B1B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9FDAD4B" w14:textId="77777777"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14:paraId="4BA03525" w14:textId="77777777" w:rsidTr="006D661E">
        <w:tblPrEx>
          <w:tblCellMar>
            <w:top w:w="0" w:type="dxa"/>
            <w:bottom w:w="0" w:type="dxa"/>
          </w:tblCellMar>
        </w:tblPrEx>
        <w:trPr>
          <w:cantSplit/>
          <w:trHeight w:val="207"/>
        </w:trPr>
        <w:tc>
          <w:tcPr>
            <w:tcW w:w="2160" w:type="dxa"/>
            <w:tcBorders>
              <w:top w:val="nil"/>
              <w:left w:val="nil"/>
              <w:bottom w:val="nil"/>
            </w:tcBorders>
          </w:tcPr>
          <w:p w14:paraId="353DE5E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22AA5DB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CD9D3D3" w14:textId="77777777" w:rsidR="00D80224" w:rsidRPr="00A519B8" w:rsidRDefault="00D80224">
            <w:pPr>
              <w:rPr>
                <w:sz w:val="18"/>
                <w:szCs w:val="18"/>
              </w:rPr>
            </w:pPr>
            <w:r w:rsidRPr="00A519B8">
              <w:rPr>
                <w:sz w:val="18"/>
                <w:szCs w:val="18"/>
              </w:rPr>
              <w:t>Change Control 2002-338 – Corrected Typo in REF~SU</w:t>
            </w:r>
          </w:p>
        </w:tc>
      </w:tr>
      <w:tr w:rsidR="00D80224" w:rsidRPr="00A519B8" w14:paraId="450CD834" w14:textId="77777777" w:rsidTr="006D661E">
        <w:tblPrEx>
          <w:tblCellMar>
            <w:top w:w="0" w:type="dxa"/>
            <w:bottom w:w="0" w:type="dxa"/>
          </w:tblCellMar>
        </w:tblPrEx>
        <w:trPr>
          <w:cantSplit/>
          <w:trHeight w:val="207"/>
        </w:trPr>
        <w:tc>
          <w:tcPr>
            <w:tcW w:w="2160" w:type="dxa"/>
            <w:tcBorders>
              <w:top w:val="nil"/>
              <w:left w:val="nil"/>
              <w:bottom w:val="nil"/>
            </w:tcBorders>
          </w:tcPr>
          <w:p w14:paraId="5C23B11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604CD73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EE8D3A8" w14:textId="77777777" w:rsidR="00D80224" w:rsidRPr="00A519B8" w:rsidRDefault="00D80224">
            <w:pPr>
              <w:rPr>
                <w:sz w:val="18"/>
                <w:szCs w:val="18"/>
              </w:rPr>
            </w:pPr>
            <w:r w:rsidRPr="00A519B8">
              <w:rPr>
                <w:sz w:val="18"/>
                <w:szCs w:val="18"/>
              </w:rPr>
              <w:t>Change Control 2002-343 – Corrected SE counts in examples.</w:t>
            </w:r>
          </w:p>
        </w:tc>
      </w:tr>
      <w:tr w:rsidR="00D80224" w:rsidRPr="00A519B8" w14:paraId="4DFE4E3D" w14:textId="77777777" w:rsidTr="006D661E">
        <w:tblPrEx>
          <w:tblCellMar>
            <w:top w:w="0" w:type="dxa"/>
            <w:bottom w:w="0" w:type="dxa"/>
          </w:tblCellMar>
        </w:tblPrEx>
        <w:trPr>
          <w:cantSplit/>
          <w:trHeight w:val="207"/>
        </w:trPr>
        <w:tc>
          <w:tcPr>
            <w:tcW w:w="2160" w:type="dxa"/>
            <w:tcBorders>
              <w:top w:val="nil"/>
              <w:left w:val="nil"/>
              <w:bottom w:val="nil"/>
            </w:tcBorders>
          </w:tcPr>
          <w:p w14:paraId="18CF2C9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14:paraId="5EEF683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17CDB85" w14:textId="77777777" w:rsidR="00D80224" w:rsidRPr="00A519B8" w:rsidRDefault="00D80224">
            <w:pPr>
              <w:rPr>
                <w:sz w:val="18"/>
                <w:szCs w:val="18"/>
              </w:rPr>
            </w:pPr>
            <w:r w:rsidRPr="00A519B8">
              <w:rPr>
                <w:sz w:val="18"/>
                <w:szCs w:val="18"/>
              </w:rPr>
              <w:t>Change Control 2002-364 – Modified Gray Box of the N4.02 in the N1~BT loop.</w:t>
            </w:r>
          </w:p>
        </w:tc>
      </w:tr>
      <w:tr w:rsidR="00D80224" w:rsidRPr="00A519B8" w14:paraId="46467172" w14:textId="77777777" w:rsidTr="006D661E">
        <w:tblPrEx>
          <w:tblCellMar>
            <w:top w:w="0" w:type="dxa"/>
            <w:bottom w:w="0" w:type="dxa"/>
          </w:tblCellMar>
        </w:tblPrEx>
        <w:trPr>
          <w:cantSplit/>
          <w:trHeight w:val="207"/>
        </w:trPr>
        <w:tc>
          <w:tcPr>
            <w:tcW w:w="2160" w:type="dxa"/>
            <w:tcBorders>
              <w:top w:val="nil"/>
              <w:left w:val="nil"/>
              <w:bottom w:val="nil"/>
            </w:tcBorders>
          </w:tcPr>
          <w:p w14:paraId="300C5A9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FC4A4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BAE741" w14:textId="77777777" w:rsidR="00D80224" w:rsidRPr="00A519B8" w:rsidRDefault="00D80224">
            <w:pPr>
              <w:rPr>
                <w:sz w:val="18"/>
                <w:szCs w:val="18"/>
              </w:rPr>
            </w:pPr>
            <w:r w:rsidRPr="00A519B8">
              <w:rPr>
                <w:sz w:val="18"/>
                <w:szCs w:val="18"/>
              </w:rPr>
              <w:t>Change Control 2002-367 – Modified Gray Box for “DUAL” in the REF~PC</w:t>
            </w:r>
          </w:p>
        </w:tc>
      </w:tr>
      <w:tr w:rsidR="00D80224" w:rsidRPr="00A519B8" w14:paraId="664282A3" w14:textId="77777777" w:rsidTr="006D661E">
        <w:tblPrEx>
          <w:tblCellMar>
            <w:top w:w="0" w:type="dxa"/>
            <w:bottom w:w="0" w:type="dxa"/>
          </w:tblCellMar>
        </w:tblPrEx>
        <w:trPr>
          <w:cantSplit/>
          <w:trHeight w:val="207"/>
        </w:trPr>
        <w:tc>
          <w:tcPr>
            <w:tcW w:w="2160" w:type="dxa"/>
            <w:tcBorders>
              <w:top w:val="nil"/>
              <w:left w:val="nil"/>
              <w:bottom w:val="nil"/>
            </w:tcBorders>
          </w:tcPr>
          <w:p w14:paraId="177AEB2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9CB8C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46949D6" w14:textId="77777777"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14:paraId="6A68EB45" w14:textId="77777777" w:rsidTr="006D661E">
        <w:tblPrEx>
          <w:tblCellMar>
            <w:top w:w="0" w:type="dxa"/>
            <w:bottom w:w="0" w:type="dxa"/>
          </w:tblCellMar>
        </w:tblPrEx>
        <w:trPr>
          <w:cantSplit/>
          <w:trHeight w:val="207"/>
        </w:trPr>
        <w:tc>
          <w:tcPr>
            <w:tcW w:w="2160" w:type="dxa"/>
            <w:tcBorders>
              <w:top w:val="nil"/>
              <w:left w:val="nil"/>
              <w:bottom w:val="nil"/>
            </w:tcBorders>
          </w:tcPr>
          <w:p w14:paraId="209A96A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14:paraId="6591A28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F145761" w14:textId="77777777" w:rsidR="00D80224" w:rsidRPr="00A519B8" w:rsidRDefault="00D80224">
            <w:pPr>
              <w:rPr>
                <w:sz w:val="18"/>
                <w:szCs w:val="18"/>
              </w:rPr>
            </w:pPr>
            <w:r w:rsidRPr="00A519B8">
              <w:rPr>
                <w:sz w:val="18"/>
                <w:szCs w:val="18"/>
              </w:rPr>
              <w:t>Change Control 2002-410 – Added code of “DRP” to the LIN segment.</w:t>
            </w:r>
          </w:p>
        </w:tc>
      </w:tr>
      <w:tr w:rsidR="00D80224" w:rsidRPr="00A519B8" w14:paraId="6B129F68" w14:textId="77777777" w:rsidTr="006D661E">
        <w:tblPrEx>
          <w:tblCellMar>
            <w:top w:w="0" w:type="dxa"/>
            <w:bottom w:w="0" w:type="dxa"/>
          </w:tblCellMar>
        </w:tblPrEx>
        <w:trPr>
          <w:cantSplit/>
          <w:trHeight w:val="207"/>
        </w:trPr>
        <w:tc>
          <w:tcPr>
            <w:tcW w:w="2160" w:type="dxa"/>
            <w:tcBorders>
              <w:top w:val="nil"/>
              <w:left w:val="nil"/>
              <w:bottom w:val="nil"/>
            </w:tcBorders>
          </w:tcPr>
          <w:p w14:paraId="5616976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BAFC0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F632F1A" w14:textId="77777777" w:rsidR="00D80224" w:rsidRPr="00A519B8" w:rsidRDefault="00D80224">
            <w:pPr>
              <w:rPr>
                <w:sz w:val="18"/>
                <w:szCs w:val="18"/>
              </w:rPr>
            </w:pPr>
            <w:r w:rsidRPr="00A519B8">
              <w:rPr>
                <w:sz w:val="18"/>
                <w:szCs w:val="18"/>
              </w:rPr>
              <w:t>Change Control 2002-411 – Added clarifying language to the N1~BT gray box.</w:t>
            </w:r>
          </w:p>
        </w:tc>
      </w:tr>
      <w:tr w:rsidR="00D80224" w:rsidRPr="00A519B8" w14:paraId="3C9889A3" w14:textId="77777777" w:rsidTr="006D661E">
        <w:tblPrEx>
          <w:tblCellMar>
            <w:top w:w="0" w:type="dxa"/>
            <w:bottom w:w="0" w:type="dxa"/>
          </w:tblCellMar>
        </w:tblPrEx>
        <w:trPr>
          <w:cantSplit/>
          <w:trHeight w:val="207"/>
        </w:trPr>
        <w:tc>
          <w:tcPr>
            <w:tcW w:w="2160" w:type="dxa"/>
            <w:tcBorders>
              <w:top w:val="nil"/>
              <w:left w:val="nil"/>
              <w:bottom w:val="nil"/>
            </w:tcBorders>
          </w:tcPr>
          <w:p w14:paraId="447A440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8FB18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0998538" w14:textId="77777777" w:rsidR="00D80224" w:rsidRPr="00A519B8" w:rsidRDefault="00D80224">
            <w:pPr>
              <w:rPr>
                <w:sz w:val="18"/>
                <w:szCs w:val="18"/>
              </w:rPr>
            </w:pPr>
            <w:r w:rsidRPr="00A519B8">
              <w:rPr>
                <w:sz w:val="18"/>
                <w:szCs w:val="18"/>
              </w:rPr>
              <w:t>Change Control 2002-420 – Replaced references to POLR with AREP</w:t>
            </w:r>
          </w:p>
        </w:tc>
      </w:tr>
      <w:tr w:rsidR="00D80224" w:rsidRPr="00A519B8" w14:paraId="755EDBC3" w14:textId="77777777" w:rsidTr="006D661E">
        <w:tblPrEx>
          <w:tblCellMar>
            <w:top w:w="0" w:type="dxa"/>
            <w:bottom w:w="0" w:type="dxa"/>
          </w:tblCellMar>
        </w:tblPrEx>
        <w:trPr>
          <w:cantSplit/>
          <w:trHeight w:val="207"/>
        </w:trPr>
        <w:tc>
          <w:tcPr>
            <w:tcW w:w="2160" w:type="dxa"/>
            <w:tcBorders>
              <w:top w:val="nil"/>
              <w:left w:val="nil"/>
              <w:bottom w:val="nil"/>
            </w:tcBorders>
          </w:tcPr>
          <w:p w14:paraId="42E5195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090FDD"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8B29083" w14:textId="77777777" w:rsidR="00D80224" w:rsidRPr="00A519B8" w:rsidRDefault="00D80224">
            <w:pPr>
              <w:rPr>
                <w:sz w:val="18"/>
                <w:szCs w:val="18"/>
              </w:rPr>
            </w:pPr>
            <w:r w:rsidRPr="00A519B8">
              <w:rPr>
                <w:sz w:val="18"/>
                <w:szCs w:val="18"/>
              </w:rPr>
              <w:t xml:space="preserve">Change Control 2002-444 – Update the gray box in the BLT notes to indicate the IOU TDSP may receive a value other than ESP and if </w:t>
            </w:r>
            <w:proofErr w:type="gramStart"/>
            <w:r w:rsidRPr="00A519B8">
              <w:rPr>
                <w:sz w:val="18"/>
                <w:szCs w:val="18"/>
              </w:rPr>
              <w:t>so</w:t>
            </w:r>
            <w:proofErr w:type="gramEnd"/>
            <w:r w:rsidRPr="00A519B8">
              <w:rPr>
                <w:sz w:val="18"/>
                <w:szCs w:val="18"/>
              </w:rPr>
              <w:t xml:space="preserve"> they may reject the 814_03 transaction.</w:t>
            </w:r>
          </w:p>
        </w:tc>
      </w:tr>
      <w:tr w:rsidR="00D80224" w:rsidRPr="00A519B8" w14:paraId="07493305" w14:textId="77777777">
        <w:tblPrEx>
          <w:tblCellMar>
            <w:top w:w="0" w:type="dxa"/>
            <w:bottom w:w="0" w:type="dxa"/>
          </w:tblCellMar>
        </w:tblPrEx>
        <w:trPr>
          <w:cantSplit/>
          <w:trHeight w:val="207"/>
        </w:trPr>
        <w:tc>
          <w:tcPr>
            <w:tcW w:w="2160" w:type="dxa"/>
            <w:tcBorders>
              <w:top w:val="nil"/>
              <w:left w:val="nil"/>
              <w:bottom w:val="nil"/>
            </w:tcBorders>
          </w:tcPr>
          <w:p w14:paraId="5321B08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4E7D885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0E4BAB7" w14:textId="77777777" w:rsidR="00D80224" w:rsidRDefault="00D80224">
            <w:pPr>
              <w:rPr>
                <w:sz w:val="18"/>
                <w:szCs w:val="18"/>
              </w:rPr>
            </w:pPr>
            <w:r w:rsidRPr="00A519B8">
              <w:rPr>
                <w:sz w:val="18"/>
                <w:szCs w:val="18"/>
              </w:rPr>
              <w:t>Change Control 2003-507 Populate CSA Customer on a Move-In</w:t>
            </w:r>
          </w:p>
          <w:p w14:paraId="21DBC60A" w14:textId="77777777" w:rsidR="006C363F" w:rsidRPr="00A519B8" w:rsidRDefault="006C363F">
            <w:pPr>
              <w:rPr>
                <w:sz w:val="18"/>
                <w:szCs w:val="18"/>
              </w:rPr>
            </w:pPr>
          </w:p>
        </w:tc>
      </w:tr>
      <w:tr w:rsidR="00D80224" w:rsidRPr="00A519B8" w14:paraId="04E0A292" w14:textId="77777777" w:rsidTr="006D661E">
        <w:tblPrEx>
          <w:tblCellMar>
            <w:top w:w="0" w:type="dxa"/>
            <w:bottom w:w="0" w:type="dxa"/>
          </w:tblCellMar>
        </w:tblPrEx>
        <w:trPr>
          <w:cantSplit/>
          <w:trHeight w:val="207"/>
        </w:trPr>
        <w:tc>
          <w:tcPr>
            <w:tcW w:w="2160" w:type="dxa"/>
            <w:tcBorders>
              <w:top w:val="nil"/>
              <w:left w:val="nil"/>
              <w:bottom w:val="nil"/>
            </w:tcBorders>
          </w:tcPr>
          <w:p w14:paraId="1E3701F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14:paraId="3F5213B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14:paraId="4ACBA19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103ABC0" w14:textId="77777777" w:rsidR="00D80224" w:rsidRPr="00A519B8" w:rsidRDefault="00D80224">
            <w:pPr>
              <w:rPr>
                <w:sz w:val="18"/>
                <w:szCs w:val="18"/>
              </w:rPr>
            </w:pPr>
            <w:r w:rsidRPr="00A519B8">
              <w:rPr>
                <w:sz w:val="18"/>
                <w:szCs w:val="18"/>
              </w:rPr>
              <w:t>The following changes were made:</w:t>
            </w:r>
          </w:p>
        </w:tc>
      </w:tr>
      <w:tr w:rsidR="00D80224" w:rsidRPr="00A519B8" w14:paraId="38390288" w14:textId="77777777" w:rsidTr="006D661E">
        <w:tblPrEx>
          <w:tblCellMar>
            <w:top w:w="0" w:type="dxa"/>
            <w:bottom w:w="0" w:type="dxa"/>
          </w:tblCellMar>
        </w:tblPrEx>
        <w:trPr>
          <w:cantSplit/>
          <w:trHeight w:val="207"/>
        </w:trPr>
        <w:tc>
          <w:tcPr>
            <w:tcW w:w="2160" w:type="dxa"/>
            <w:tcBorders>
              <w:top w:val="nil"/>
              <w:left w:val="nil"/>
              <w:bottom w:val="nil"/>
            </w:tcBorders>
          </w:tcPr>
          <w:p w14:paraId="38C968E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14:paraId="21CA04D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E27CEE5" w14:textId="77777777"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14:paraId="5FDC117A" w14:textId="77777777" w:rsidTr="006D661E">
        <w:tblPrEx>
          <w:tblCellMar>
            <w:top w:w="0" w:type="dxa"/>
            <w:bottom w:w="0" w:type="dxa"/>
          </w:tblCellMar>
        </w:tblPrEx>
        <w:trPr>
          <w:cantSplit/>
          <w:trHeight w:val="207"/>
        </w:trPr>
        <w:tc>
          <w:tcPr>
            <w:tcW w:w="2160" w:type="dxa"/>
            <w:tcBorders>
              <w:top w:val="nil"/>
              <w:left w:val="nil"/>
              <w:bottom w:val="nil"/>
            </w:tcBorders>
          </w:tcPr>
          <w:p w14:paraId="7E22DEF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1AD189F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3A6C4E2" w14:textId="77777777" w:rsidR="00D80224" w:rsidRPr="00A519B8" w:rsidRDefault="00D80224">
            <w:pPr>
              <w:rPr>
                <w:sz w:val="18"/>
                <w:szCs w:val="18"/>
              </w:rPr>
            </w:pPr>
            <w:r w:rsidRPr="00A519B8">
              <w:rPr>
                <w:sz w:val="18"/>
                <w:szCs w:val="18"/>
              </w:rPr>
              <w:t xml:space="preserve">Change Control 2002-459 Correct the LIN segment </w:t>
            </w:r>
            <w:proofErr w:type="gramStart"/>
            <w:r w:rsidRPr="00A519B8">
              <w:rPr>
                <w:sz w:val="18"/>
                <w:szCs w:val="18"/>
              </w:rPr>
              <w:t>Gray</w:t>
            </w:r>
            <w:proofErr w:type="gramEnd"/>
            <w:r w:rsidRPr="00A519B8">
              <w:rPr>
                <w:sz w:val="18"/>
                <w:szCs w:val="18"/>
              </w:rPr>
              <w:t xml:space="preserve"> box examples to include the LIN06 as SH and move subsequent LIN codes to the next position</w:t>
            </w:r>
          </w:p>
        </w:tc>
      </w:tr>
      <w:tr w:rsidR="00D80224" w:rsidRPr="00A519B8" w14:paraId="66336151" w14:textId="77777777" w:rsidTr="006D661E">
        <w:tblPrEx>
          <w:tblCellMar>
            <w:top w:w="0" w:type="dxa"/>
            <w:bottom w:w="0" w:type="dxa"/>
          </w:tblCellMar>
        </w:tblPrEx>
        <w:trPr>
          <w:cantSplit/>
          <w:trHeight w:val="207"/>
        </w:trPr>
        <w:tc>
          <w:tcPr>
            <w:tcW w:w="2160" w:type="dxa"/>
            <w:tcBorders>
              <w:top w:val="nil"/>
              <w:left w:val="nil"/>
              <w:bottom w:val="nil"/>
            </w:tcBorders>
          </w:tcPr>
          <w:p w14:paraId="18976D6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044DF55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C914E5" w14:textId="77777777"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14:paraId="7ED9CB87" w14:textId="77777777">
        <w:tblPrEx>
          <w:tblCellMar>
            <w:top w:w="0" w:type="dxa"/>
            <w:bottom w:w="0" w:type="dxa"/>
          </w:tblCellMar>
        </w:tblPrEx>
        <w:trPr>
          <w:cantSplit/>
          <w:trHeight w:val="207"/>
        </w:trPr>
        <w:tc>
          <w:tcPr>
            <w:tcW w:w="2160" w:type="dxa"/>
            <w:tcBorders>
              <w:top w:val="nil"/>
              <w:left w:val="nil"/>
              <w:bottom w:val="nil"/>
            </w:tcBorders>
          </w:tcPr>
          <w:p w14:paraId="5C294F3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37D1F02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BF751A7" w14:textId="77777777" w:rsidR="00D80224"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2A0437B4" w14:textId="77777777" w:rsidR="006C363F" w:rsidRPr="00E84E06" w:rsidRDefault="006C363F" w:rsidP="00E84E06">
            <w:pPr>
              <w:rPr>
                <w:sz w:val="18"/>
                <w:szCs w:val="18"/>
              </w:rPr>
            </w:pPr>
          </w:p>
        </w:tc>
      </w:tr>
      <w:tr w:rsidR="00D80224" w:rsidRPr="00A519B8" w14:paraId="3FC46D66" w14:textId="77777777" w:rsidTr="006D661E">
        <w:tblPrEx>
          <w:tblCellMar>
            <w:top w:w="0" w:type="dxa"/>
            <w:bottom w:w="0" w:type="dxa"/>
          </w:tblCellMar>
        </w:tblPrEx>
        <w:trPr>
          <w:cantSplit/>
          <w:trHeight w:val="207"/>
        </w:trPr>
        <w:tc>
          <w:tcPr>
            <w:tcW w:w="2160" w:type="dxa"/>
            <w:tcBorders>
              <w:top w:val="nil"/>
              <w:left w:val="nil"/>
              <w:bottom w:val="nil"/>
            </w:tcBorders>
          </w:tcPr>
          <w:p w14:paraId="046203C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14:paraId="3F37244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14:paraId="4177D332"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CEDF45D" w14:textId="77777777" w:rsidR="00D80224" w:rsidRPr="00E84E06" w:rsidRDefault="00D80224" w:rsidP="00E84E06">
            <w:pPr>
              <w:rPr>
                <w:sz w:val="18"/>
                <w:szCs w:val="18"/>
              </w:rPr>
            </w:pPr>
          </w:p>
        </w:tc>
      </w:tr>
      <w:tr w:rsidR="00D80224" w:rsidRPr="00A519B8" w14:paraId="27F067F5" w14:textId="77777777" w:rsidTr="006D661E">
        <w:tblPrEx>
          <w:tblCellMar>
            <w:top w:w="0" w:type="dxa"/>
            <w:bottom w:w="0" w:type="dxa"/>
          </w:tblCellMar>
        </w:tblPrEx>
        <w:trPr>
          <w:cantSplit/>
          <w:trHeight w:val="207"/>
        </w:trPr>
        <w:tc>
          <w:tcPr>
            <w:tcW w:w="2160" w:type="dxa"/>
            <w:tcBorders>
              <w:top w:val="nil"/>
              <w:left w:val="nil"/>
              <w:bottom w:val="nil"/>
            </w:tcBorders>
          </w:tcPr>
          <w:p w14:paraId="6DA5C52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14:paraId="0B8A81D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BA36F44" w14:textId="77777777"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14:paraId="09688A79" w14:textId="77777777" w:rsidTr="006D661E">
        <w:tblPrEx>
          <w:tblCellMar>
            <w:top w:w="0" w:type="dxa"/>
            <w:bottom w:w="0" w:type="dxa"/>
          </w:tblCellMar>
        </w:tblPrEx>
        <w:trPr>
          <w:cantSplit/>
          <w:trHeight w:val="207"/>
        </w:trPr>
        <w:tc>
          <w:tcPr>
            <w:tcW w:w="2160" w:type="dxa"/>
            <w:tcBorders>
              <w:top w:val="nil"/>
              <w:left w:val="nil"/>
              <w:bottom w:val="nil"/>
            </w:tcBorders>
          </w:tcPr>
          <w:p w14:paraId="4CD0FD3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088E1CD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F43380" w14:textId="77777777"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14:paraId="7E978FA0" w14:textId="77777777" w:rsidTr="006D661E">
        <w:tblPrEx>
          <w:tblCellMar>
            <w:top w:w="0" w:type="dxa"/>
            <w:bottom w:w="0" w:type="dxa"/>
          </w:tblCellMar>
        </w:tblPrEx>
        <w:trPr>
          <w:cantSplit/>
          <w:trHeight w:val="207"/>
        </w:trPr>
        <w:tc>
          <w:tcPr>
            <w:tcW w:w="2160" w:type="dxa"/>
            <w:tcBorders>
              <w:top w:val="nil"/>
              <w:left w:val="nil"/>
              <w:bottom w:val="nil"/>
            </w:tcBorders>
          </w:tcPr>
          <w:p w14:paraId="0A94F6B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0FC8704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788A31F" w14:textId="77777777" w:rsidR="00D80224"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p w14:paraId="6FE6A6BD" w14:textId="77777777" w:rsidR="006C363F" w:rsidRPr="00E84E06" w:rsidRDefault="006C363F" w:rsidP="00E84E06">
            <w:pPr>
              <w:rPr>
                <w:sz w:val="18"/>
                <w:szCs w:val="18"/>
              </w:rPr>
            </w:pPr>
          </w:p>
        </w:tc>
      </w:tr>
      <w:tr w:rsidR="00D80224" w:rsidRPr="00A519B8" w14:paraId="55F040E0" w14:textId="77777777" w:rsidTr="006D661E">
        <w:tblPrEx>
          <w:tblCellMar>
            <w:top w:w="0" w:type="dxa"/>
            <w:bottom w:w="0" w:type="dxa"/>
          </w:tblCellMar>
        </w:tblPrEx>
        <w:trPr>
          <w:cantSplit/>
          <w:trHeight w:val="207"/>
        </w:trPr>
        <w:tc>
          <w:tcPr>
            <w:tcW w:w="2160" w:type="dxa"/>
            <w:tcBorders>
              <w:top w:val="nil"/>
              <w:left w:val="nil"/>
              <w:bottom w:val="nil"/>
            </w:tcBorders>
          </w:tcPr>
          <w:p w14:paraId="176DEDC8"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14:paraId="6F47C07C"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14:paraId="2EB0430B" w14:textId="77777777"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14:paraId="3B08C959" w14:textId="77777777" w:rsidR="00D80224" w:rsidRPr="00A519B8" w:rsidRDefault="00D80224" w:rsidP="00D80224">
            <w:pPr>
              <w:rPr>
                <w:sz w:val="18"/>
                <w:szCs w:val="18"/>
              </w:rPr>
            </w:pPr>
            <w:r w:rsidRPr="00A519B8">
              <w:rPr>
                <w:sz w:val="18"/>
                <w:szCs w:val="18"/>
              </w:rPr>
              <w:t>Change Control 2004-613:</w:t>
            </w:r>
          </w:p>
          <w:p w14:paraId="5B2138B1" w14:textId="77777777" w:rsidR="00D80224" w:rsidRPr="00A519B8" w:rsidRDefault="00D80224" w:rsidP="00D80224">
            <w:pPr>
              <w:numPr>
                <w:ilvl w:val="0"/>
                <w:numId w:val="16"/>
              </w:numPr>
              <w:rPr>
                <w:sz w:val="18"/>
                <w:szCs w:val="18"/>
              </w:rPr>
            </w:pPr>
            <w:r w:rsidRPr="00A519B8">
              <w:rPr>
                <w:sz w:val="18"/>
                <w:szCs w:val="18"/>
              </w:rPr>
              <w:t xml:space="preserve">Cleanup of </w:t>
            </w:r>
            <w:proofErr w:type="spellStart"/>
            <w:r w:rsidRPr="00A519B8">
              <w:rPr>
                <w:sz w:val="18"/>
                <w:szCs w:val="18"/>
              </w:rPr>
              <w:t>graybox</w:t>
            </w:r>
            <w:proofErr w:type="spellEnd"/>
            <w:r w:rsidRPr="00A519B8">
              <w:rPr>
                <w:sz w:val="18"/>
                <w:szCs w:val="18"/>
              </w:rPr>
              <w:t xml:space="preserve"> on N404 element.  The URL does not work.</w:t>
            </w:r>
          </w:p>
          <w:p w14:paraId="2488C494" w14:textId="77777777" w:rsidR="00D80224" w:rsidRPr="00A519B8" w:rsidRDefault="00D80224" w:rsidP="00D80224">
            <w:pPr>
              <w:rPr>
                <w:sz w:val="18"/>
                <w:szCs w:val="18"/>
              </w:rPr>
            </w:pPr>
            <w:r w:rsidRPr="00A519B8">
              <w:rPr>
                <w:sz w:val="18"/>
                <w:szCs w:val="18"/>
              </w:rPr>
              <w:t>Change Control 2004-634:</w:t>
            </w:r>
          </w:p>
          <w:p w14:paraId="2DEA3949" w14:textId="77777777"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DA45EFE" w14:textId="77777777" w:rsidR="00D80224" w:rsidRPr="00A519B8" w:rsidRDefault="00D80224" w:rsidP="00D80224">
            <w:pPr>
              <w:rPr>
                <w:sz w:val="18"/>
                <w:szCs w:val="18"/>
              </w:rPr>
            </w:pPr>
            <w:r w:rsidRPr="00A519B8">
              <w:rPr>
                <w:sz w:val="18"/>
                <w:szCs w:val="18"/>
              </w:rPr>
              <w:t>Change Control 2004-640:</w:t>
            </w:r>
          </w:p>
          <w:p w14:paraId="75DCF5F6" w14:textId="77777777" w:rsidR="00D80224" w:rsidRDefault="00D80224" w:rsidP="00D80224">
            <w:pPr>
              <w:numPr>
                <w:ilvl w:val="0"/>
                <w:numId w:val="16"/>
              </w:numPr>
              <w:rPr>
                <w:sz w:val="18"/>
                <w:szCs w:val="18"/>
              </w:rPr>
            </w:pPr>
            <w:r w:rsidRPr="00A519B8">
              <w:rPr>
                <w:sz w:val="18"/>
                <w:szCs w:val="18"/>
              </w:rPr>
              <w:t xml:space="preserve">Update the </w:t>
            </w:r>
            <w:proofErr w:type="spellStart"/>
            <w:r w:rsidRPr="00A519B8">
              <w:rPr>
                <w:sz w:val="18"/>
                <w:szCs w:val="18"/>
              </w:rPr>
              <w:t>graybox</w:t>
            </w:r>
            <w:proofErr w:type="spellEnd"/>
            <w:r w:rsidRPr="00A519B8">
              <w:rPr>
                <w:sz w:val="18"/>
                <w:szCs w:val="18"/>
              </w:rPr>
              <w:t xml:space="preserve"> text for the LIN07 codes.  Correct the following text by moving it from the MVI </w:t>
            </w:r>
            <w:proofErr w:type="spellStart"/>
            <w:r w:rsidRPr="00A519B8">
              <w:rPr>
                <w:sz w:val="18"/>
                <w:szCs w:val="18"/>
              </w:rPr>
              <w:t>graybox</w:t>
            </w:r>
            <w:proofErr w:type="spellEnd"/>
            <w:r w:rsidRPr="00A519B8">
              <w:rPr>
                <w:sz w:val="18"/>
                <w:szCs w:val="18"/>
              </w:rPr>
              <w:t xml:space="preserve"> to the MVO </w:t>
            </w:r>
            <w:proofErr w:type="spellStart"/>
            <w:r w:rsidRPr="00A519B8">
              <w:rPr>
                <w:sz w:val="18"/>
                <w:szCs w:val="18"/>
              </w:rPr>
              <w:t>graybox</w:t>
            </w:r>
            <w:proofErr w:type="spellEnd"/>
            <w:r w:rsidRPr="00A519B8">
              <w:rPr>
                <w:sz w:val="18"/>
                <w:szCs w:val="18"/>
              </w:rPr>
              <w:t>.</w:t>
            </w:r>
            <w:r w:rsidR="00A862D6" w:rsidRPr="00A519B8">
              <w:rPr>
                <w:sz w:val="18"/>
                <w:szCs w:val="18"/>
              </w:rPr>
              <w:t xml:space="preserve">  “For a Continuous Service Agreement (CSA) MVO- Move In issued by ERCOT to the TDSP, ERCOT will provide CSA CUSTOMER as the default name in the N1~8R~ N102”</w:t>
            </w:r>
          </w:p>
          <w:p w14:paraId="38D4C758" w14:textId="77777777" w:rsidR="006C363F" w:rsidRPr="00A519B8" w:rsidRDefault="006C363F" w:rsidP="006C363F">
            <w:pPr>
              <w:ind w:left="360"/>
              <w:rPr>
                <w:sz w:val="18"/>
                <w:szCs w:val="18"/>
              </w:rPr>
            </w:pPr>
          </w:p>
        </w:tc>
      </w:tr>
      <w:tr w:rsidR="00E84E06" w:rsidRPr="00A519B8" w14:paraId="014E1D1D" w14:textId="77777777">
        <w:tblPrEx>
          <w:tblCellMar>
            <w:top w:w="0" w:type="dxa"/>
            <w:bottom w:w="0" w:type="dxa"/>
          </w:tblCellMar>
        </w:tblPrEx>
        <w:trPr>
          <w:cantSplit/>
          <w:trHeight w:val="207"/>
        </w:trPr>
        <w:tc>
          <w:tcPr>
            <w:tcW w:w="2160" w:type="dxa"/>
            <w:tcBorders>
              <w:top w:val="nil"/>
              <w:left w:val="nil"/>
              <w:bottom w:val="nil"/>
            </w:tcBorders>
          </w:tcPr>
          <w:p w14:paraId="7CF5BD45"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A6AEF7B"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37245C8" w14:textId="77777777"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14:paraId="01EBEC7E" w14:textId="77777777"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14:paraId="52DC415D" w14:textId="77777777"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14:paraId="66C47157" w14:textId="77777777"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14:paraId="193CFE4F" w14:textId="77777777"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14:paraId="53F4DF29" w14:textId="77777777"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14:paraId="74220627" w14:textId="77777777" w:rsidR="00AD5426" w:rsidRDefault="00AD5426" w:rsidP="00AD5426">
            <w:pPr>
              <w:numPr>
                <w:ilvl w:val="0"/>
                <w:numId w:val="16"/>
              </w:numPr>
              <w:rPr>
                <w:sz w:val="18"/>
                <w:szCs w:val="18"/>
              </w:rPr>
            </w:pPr>
            <w:r w:rsidRPr="00D070EB">
              <w:rPr>
                <w:sz w:val="18"/>
                <w:szCs w:val="18"/>
              </w:rPr>
              <w:t>Add clarity to the transaction notes section regarding the Texas Market use of characters in alphanumeric fields</w:t>
            </w:r>
          </w:p>
          <w:p w14:paraId="5852F356" w14:textId="77777777" w:rsidR="006C363F" w:rsidRPr="00E84E06" w:rsidRDefault="006C363F" w:rsidP="006D661E">
            <w:pPr>
              <w:ind w:left="360"/>
              <w:rPr>
                <w:sz w:val="18"/>
                <w:szCs w:val="18"/>
              </w:rPr>
            </w:pPr>
          </w:p>
        </w:tc>
      </w:tr>
      <w:tr w:rsidR="008D4D51" w:rsidRPr="00A519B8" w14:paraId="0C54D620" w14:textId="77777777" w:rsidTr="006D661E">
        <w:tblPrEx>
          <w:tblCellMar>
            <w:top w:w="0" w:type="dxa"/>
            <w:bottom w:w="0" w:type="dxa"/>
          </w:tblCellMar>
        </w:tblPrEx>
        <w:trPr>
          <w:cantSplit/>
          <w:trHeight w:val="207"/>
        </w:trPr>
        <w:tc>
          <w:tcPr>
            <w:tcW w:w="2160" w:type="dxa"/>
            <w:tcBorders>
              <w:top w:val="nil"/>
              <w:left w:val="nil"/>
              <w:bottom w:val="nil"/>
            </w:tcBorders>
          </w:tcPr>
          <w:p w14:paraId="2CBF801B" w14:textId="77777777"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49A269D8" w14:textId="77777777"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6C3673C" w14:textId="77777777"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14:paraId="415C5033" w14:textId="77777777" w:rsidR="008D4D51" w:rsidRPr="008D4D51" w:rsidRDefault="008D4D51" w:rsidP="008D4D51">
            <w:pPr>
              <w:rPr>
                <w:b/>
                <w:bCs/>
                <w:sz w:val="18"/>
                <w:szCs w:val="18"/>
              </w:rPr>
            </w:pPr>
            <w:r w:rsidRPr="008D4D51">
              <w:rPr>
                <w:b/>
                <w:bCs/>
                <w:sz w:val="18"/>
                <w:szCs w:val="18"/>
              </w:rPr>
              <w:t>Change Control 2006-692:</w:t>
            </w:r>
          </w:p>
          <w:p w14:paraId="0D7D817B" w14:textId="77777777"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22DD1411" w14:textId="77777777"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14:paraId="1657957D" w14:textId="77777777" w:rsidR="00AD3617" w:rsidRDefault="00AD3617" w:rsidP="00AD3617">
            <w:pPr>
              <w:rPr>
                <w:sz w:val="18"/>
                <w:szCs w:val="18"/>
              </w:rPr>
            </w:pPr>
            <w:r>
              <w:rPr>
                <w:sz w:val="18"/>
                <w:szCs w:val="18"/>
              </w:rPr>
              <w:t>Change Control 2007-704:</w:t>
            </w:r>
          </w:p>
          <w:p w14:paraId="390E9090" w14:textId="77777777"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p w14:paraId="7ECCA7F8" w14:textId="77777777" w:rsidR="006C363F" w:rsidRDefault="006C363F" w:rsidP="006C363F">
            <w:pPr>
              <w:ind w:left="360"/>
              <w:rPr>
                <w:sz w:val="18"/>
                <w:szCs w:val="18"/>
              </w:rPr>
            </w:pPr>
          </w:p>
        </w:tc>
      </w:tr>
      <w:tr w:rsidR="000A28CE" w:rsidRPr="00A519B8" w14:paraId="18965977" w14:textId="77777777" w:rsidTr="006D661E">
        <w:tblPrEx>
          <w:tblCellMar>
            <w:top w:w="0" w:type="dxa"/>
            <w:bottom w:w="0" w:type="dxa"/>
          </w:tblCellMar>
        </w:tblPrEx>
        <w:trPr>
          <w:cantSplit/>
          <w:trHeight w:val="207"/>
        </w:trPr>
        <w:tc>
          <w:tcPr>
            <w:tcW w:w="2160" w:type="dxa"/>
            <w:tcBorders>
              <w:top w:val="nil"/>
              <w:left w:val="nil"/>
              <w:bottom w:val="nil"/>
            </w:tcBorders>
          </w:tcPr>
          <w:p w14:paraId="2DA73503"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2A96E17"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8F10C19" w14:textId="77777777"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14:paraId="1269E737" w14:textId="77777777" w:rsidR="000A28CE" w:rsidRDefault="000A28CE" w:rsidP="000A28CE">
            <w:pPr>
              <w:rPr>
                <w:sz w:val="18"/>
                <w:szCs w:val="18"/>
              </w:rPr>
            </w:pPr>
            <w:r>
              <w:rPr>
                <w:sz w:val="18"/>
                <w:szCs w:val="18"/>
              </w:rPr>
              <w:t>Change Control 2009-721</w:t>
            </w:r>
          </w:p>
          <w:p w14:paraId="03D7E214" w14:textId="77777777"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14:paraId="0C08DC7B" w14:textId="77777777" w:rsidR="000A28CE" w:rsidRDefault="000A28CE" w:rsidP="000A28CE">
            <w:pPr>
              <w:rPr>
                <w:sz w:val="18"/>
                <w:szCs w:val="18"/>
              </w:rPr>
            </w:pPr>
            <w:r>
              <w:rPr>
                <w:sz w:val="18"/>
                <w:szCs w:val="18"/>
              </w:rPr>
              <w:t>Change Control 2009-729:</w:t>
            </w:r>
          </w:p>
          <w:p w14:paraId="4AFF0B89" w14:textId="77777777" w:rsidR="000A28CE" w:rsidRDefault="000A28CE" w:rsidP="000A28CE">
            <w:pPr>
              <w:numPr>
                <w:ilvl w:val="0"/>
                <w:numId w:val="2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356A7118" w14:textId="77777777" w:rsidR="000A28CE" w:rsidRDefault="000A28CE" w:rsidP="000A28CE">
            <w:pPr>
              <w:ind w:left="18"/>
              <w:rPr>
                <w:sz w:val="18"/>
                <w:szCs w:val="18"/>
              </w:rPr>
            </w:pPr>
            <w:r>
              <w:rPr>
                <w:sz w:val="18"/>
                <w:szCs w:val="18"/>
              </w:rPr>
              <w:t>Change Control 2009-730:</w:t>
            </w:r>
          </w:p>
          <w:p w14:paraId="4F8175E4" w14:textId="77777777"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14:paraId="3494934E" w14:textId="77777777" w:rsidR="000A28CE" w:rsidRDefault="000A28CE" w:rsidP="000A28CE">
            <w:pPr>
              <w:ind w:left="18"/>
              <w:rPr>
                <w:sz w:val="18"/>
                <w:szCs w:val="18"/>
              </w:rPr>
            </w:pPr>
            <w:r>
              <w:rPr>
                <w:sz w:val="18"/>
                <w:szCs w:val="18"/>
              </w:rPr>
              <w:t>Change Control 2010-731:</w:t>
            </w:r>
          </w:p>
          <w:p w14:paraId="42E3EB41" w14:textId="77777777" w:rsidR="000A28CE" w:rsidRDefault="000A28CE" w:rsidP="000A28CE">
            <w:pPr>
              <w:numPr>
                <w:ilvl w:val="0"/>
                <w:numId w:val="20"/>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3CC5073D" w14:textId="77777777" w:rsidR="006C363F" w:rsidRDefault="000A28CE" w:rsidP="000A28CE">
            <w:pPr>
              <w:rPr>
                <w:sz w:val="18"/>
                <w:szCs w:val="18"/>
              </w:rPr>
            </w:pPr>
            <w:r>
              <w:rPr>
                <w:sz w:val="18"/>
                <w:szCs w:val="18"/>
              </w:rPr>
              <w:t>Cleanup of gray box example for consistency.</w:t>
            </w:r>
          </w:p>
          <w:p w14:paraId="6DB374D7" w14:textId="77777777" w:rsidR="006C363F" w:rsidRPr="006C363F" w:rsidRDefault="006C363F" w:rsidP="000A28CE">
            <w:pPr>
              <w:rPr>
                <w:sz w:val="18"/>
                <w:szCs w:val="18"/>
              </w:rPr>
            </w:pPr>
          </w:p>
        </w:tc>
      </w:tr>
      <w:tr w:rsidR="000B638C" w14:paraId="3994B2DE" w14:textId="77777777" w:rsidTr="006D661E">
        <w:tblPrEx>
          <w:tblCellMar>
            <w:top w:w="0" w:type="dxa"/>
            <w:bottom w:w="0" w:type="dxa"/>
          </w:tblCellMar>
        </w:tblPrEx>
        <w:trPr>
          <w:cantSplit/>
          <w:trHeight w:val="207"/>
        </w:trPr>
        <w:tc>
          <w:tcPr>
            <w:tcW w:w="2160" w:type="dxa"/>
            <w:tcBorders>
              <w:top w:val="nil"/>
              <w:left w:val="nil"/>
              <w:bottom w:val="nil"/>
            </w:tcBorders>
          </w:tcPr>
          <w:p w14:paraId="5AF2D95C"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14:paraId="318981EE"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34A4355" w14:textId="77777777"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14:paraId="5305CC60" w14:textId="77777777" w:rsidR="000B638C" w:rsidRDefault="000B638C" w:rsidP="00EB24B1">
            <w:pPr>
              <w:rPr>
                <w:sz w:val="18"/>
                <w:szCs w:val="18"/>
              </w:rPr>
            </w:pPr>
            <w:r>
              <w:rPr>
                <w:sz w:val="18"/>
                <w:szCs w:val="18"/>
              </w:rPr>
              <w:t>Change Control 2010-746:</w:t>
            </w:r>
          </w:p>
          <w:p w14:paraId="207E5712" w14:textId="77777777" w:rsidR="000B638C" w:rsidRDefault="000B638C" w:rsidP="006D661E">
            <w:pPr>
              <w:numPr>
                <w:ilvl w:val="0"/>
                <w:numId w:val="21"/>
              </w:numPr>
              <w:autoSpaceDN w:val="0"/>
              <w:ind w:left="378"/>
              <w:rPr>
                <w:sz w:val="18"/>
                <w:szCs w:val="18"/>
              </w:rPr>
            </w:pPr>
            <w:r w:rsidRPr="008313E1">
              <w:rPr>
                <w:sz w:val="18"/>
                <w:szCs w:val="18"/>
              </w:rPr>
              <w:t>TX SET Guide changes by transaction required to support Acquisition Transfer</w:t>
            </w:r>
          </w:p>
          <w:p w14:paraId="29DF1001" w14:textId="77777777" w:rsidR="000B638C" w:rsidRDefault="000B638C" w:rsidP="00EB24B1">
            <w:pPr>
              <w:rPr>
                <w:sz w:val="18"/>
                <w:szCs w:val="18"/>
              </w:rPr>
            </w:pPr>
            <w:r>
              <w:rPr>
                <w:sz w:val="18"/>
                <w:szCs w:val="18"/>
              </w:rPr>
              <w:t>Change Control 2010-748:</w:t>
            </w:r>
          </w:p>
          <w:p w14:paraId="6D75AE42" w14:textId="77777777" w:rsidR="000B638C" w:rsidRDefault="000B638C" w:rsidP="006D661E">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56AB0725" w14:textId="77777777" w:rsidR="000B638C" w:rsidRDefault="000B638C" w:rsidP="00EB24B1">
            <w:pPr>
              <w:rPr>
                <w:sz w:val="18"/>
                <w:szCs w:val="18"/>
              </w:rPr>
            </w:pPr>
            <w:r>
              <w:rPr>
                <w:sz w:val="18"/>
                <w:szCs w:val="18"/>
              </w:rPr>
              <w:t>Change Control 2010-756:</w:t>
            </w:r>
          </w:p>
          <w:p w14:paraId="7A3E094E" w14:textId="77777777" w:rsidR="000B638C" w:rsidRDefault="000B638C" w:rsidP="006D661E">
            <w:pPr>
              <w:numPr>
                <w:ilvl w:val="0"/>
                <w:numId w:val="21"/>
              </w:numPr>
              <w:autoSpaceDN w:val="0"/>
              <w:ind w:left="378"/>
              <w:rPr>
                <w:sz w:val="18"/>
                <w:szCs w:val="18"/>
              </w:rPr>
            </w:pPr>
            <w:r w:rsidRPr="008313E1">
              <w:rPr>
                <w:sz w:val="18"/>
                <w:szCs w:val="18"/>
              </w:rPr>
              <w:t xml:space="preserve">Cleanup after 3.0A to have off-cycle updated to reflect </w:t>
            </w:r>
            <w:proofErr w:type="spellStart"/>
            <w:r w:rsidRPr="008313E1">
              <w:rPr>
                <w:sz w:val="18"/>
                <w:szCs w:val="18"/>
              </w:rPr>
              <w:t>self selected</w:t>
            </w:r>
            <w:proofErr w:type="spellEnd"/>
          </w:p>
          <w:p w14:paraId="38F7E0A2" w14:textId="77777777" w:rsidR="000B638C" w:rsidRDefault="000B638C" w:rsidP="00EB24B1">
            <w:pPr>
              <w:rPr>
                <w:sz w:val="18"/>
                <w:szCs w:val="18"/>
              </w:rPr>
            </w:pPr>
            <w:r>
              <w:rPr>
                <w:sz w:val="18"/>
                <w:szCs w:val="18"/>
              </w:rPr>
              <w:t>Change Control 2010-759:</w:t>
            </w:r>
          </w:p>
          <w:p w14:paraId="187184E4" w14:textId="77777777" w:rsidR="000B638C" w:rsidRDefault="000B638C" w:rsidP="006D661E">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14:paraId="5603D0BB" w14:textId="77777777" w:rsidR="008B6072" w:rsidRDefault="008B6072" w:rsidP="008B6072">
            <w:pPr>
              <w:rPr>
                <w:sz w:val="18"/>
                <w:szCs w:val="18"/>
              </w:rPr>
            </w:pPr>
            <w:r>
              <w:rPr>
                <w:sz w:val="18"/>
                <w:szCs w:val="18"/>
              </w:rPr>
              <w:t>Change Control 2010-790:</w:t>
            </w:r>
          </w:p>
          <w:p w14:paraId="6B6B6EB9" w14:textId="77777777" w:rsidR="008B6072" w:rsidRDefault="008B6072" w:rsidP="006D661E">
            <w:pPr>
              <w:numPr>
                <w:ilvl w:val="0"/>
                <w:numId w:val="21"/>
              </w:numPr>
              <w:autoSpaceDN w:val="0"/>
              <w:ind w:left="378"/>
              <w:rPr>
                <w:sz w:val="18"/>
                <w:szCs w:val="18"/>
              </w:rPr>
            </w:pPr>
            <w:r>
              <w:rPr>
                <w:sz w:val="18"/>
                <w:szCs w:val="18"/>
              </w:rPr>
              <w:t>Clarification that only 1 REF~RAA per transaction</w:t>
            </w:r>
            <w:r w:rsidRPr="008313E1">
              <w:rPr>
                <w:sz w:val="18"/>
                <w:szCs w:val="18"/>
              </w:rPr>
              <w:t>.</w:t>
            </w:r>
          </w:p>
          <w:p w14:paraId="1383926A" w14:textId="77777777" w:rsidR="006C363F" w:rsidRPr="008313E1" w:rsidRDefault="006C363F" w:rsidP="006C363F">
            <w:pPr>
              <w:autoSpaceDN w:val="0"/>
              <w:ind w:left="378"/>
              <w:rPr>
                <w:sz w:val="18"/>
                <w:szCs w:val="18"/>
              </w:rPr>
            </w:pPr>
          </w:p>
        </w:tc>
      </w:tr>
      <w:tr w:rsidR="00B9429C" w14:paraId="5909D2F6" w14:textId="77777777" w:rsidTr="006D661E">
        <w:tblPrEx>
          <w:tblCellMar>
            <w:top w:w="0" w:type="dxa"/>
            <w:bottom w:w="0" w:type="dxa"/>
          </w:tblCellMar>
        </w:tblPrEx>
        <w:trPr>
          <w:cantSplit/>
          <w:trHeight w:val="207"/>
        </w:trPr>
        <w:tc>
          <w:tcPr>
            <w:tcW w:w="2160" w:type="dxa"/>
            <w:tcBorders>
              <w:top w:val="nil"/>
              <w:left w:val="nil"/>
              <w:bottom w:val="nil"/>
            </w:tcBorders>
          </w:tcPr>
          <w:p w14:paraId="189EB7A2" w14:textId="77777777" w:rsidR="00B9429C" w:rsidRDefault="00E00EEB"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9429C">
              <w:rPr>
                <w:sz w:val="18"/>
                <w:szCs w:val="18"/>
              </w:rPr>
              <w:t>, 2020</w:t>
            </w:r>
          </w:p>
          <w:p w14:paraId="1BF7722F" w14:textId="77777777"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EE42E9E" w14:textId="77777777" w:rsidR="00B9429C" w:rsidRPr="008313E1" w:rsidRDefault="00B9429C" w:rsidP="00B9429C">
            <w:pPr>
              <w:pStyle w:val="Heading1"/>
              <w:rPr>
                <w:b w:val="0"/>
                <w:bCs w:val="0"/>
                <w:sz w:val="18"/>
                <w:szCs w:val="18"/>
              </w:rPr>
            </w:pPr>
          </w:p>
        </w:tc>
        <w:tc>
          <w:tcPr>
            <w:tcW w:w="7560" w:type="dxa"/>
            <w:tcBorders>
              <w:top w:val="nil"/>
              <w:left w:val="nil"/>
              <w:bottom w:val="nil"/>
              <w:right w:val="nil"/>
            </w:tcBorders>
          </w:tcPr>
          <w:p w14:paraId="12DD506C" w14:textId="77777777" w:rsidR="00B9429C" w:rsidRDefault="00B9429C" w:rsidP="00B9429C">
            <w:pPr>
              <w:rPr>
                <w:sz w:val="18"/>
                <w:szCs w:val="18"/>
              </w:rPr>
            </w:pPr>
            <w:r>
              <w:rPr>
                <w:sz w:val="18"/>
                <w:szCs w:val="18"/>
              </w:rPr>
              <w:t>Change Control 2020-806:</w:t>
            </w:r>
          </w:p>
          <w:p w14:paraId="4F62FDCD" w14:textId="77777777" w:rsidR="00B9429C" w:rsidRPr="007F65A1" w:rsidRDefault="00B9429C" w:rsidP="00B9429C">
            <w:pPr>
              <w:numPr>
                <w:ilvl w:val="0"/>
                <w:numId w:val="20"/>
              </w:numPr>
              <w:ind w:left="378"/>
              <w:rPr>
                <w:sz w:val="18"/>
                <w:szCs w:val="18"/>
              </w:rPr>
            </w:pPr>
            <w:r w:rsidRPr="007F65A1">
              <w:rPr>
                <w:sz w:val="18"/>
                <w:szCs w:val="18"/>
              </w:rPr>
              <w:t>Sync the Texas SET Implementation Guides with ERCOT Protocols in the way the Muni-Coop is abbreviated.</w:t>
            </w:r>
          </w:p>
          <w:p w14:paraId="23AF6EA7" w14:textId="77777777" w:rsidR="00B9429C" w:rsidRDefault="00B9429C" w:rsidP="00B9429C">
            <w:pPr>
              <w:rPr>
                <w:sz w:val="18"/>
                <w:szCs w:val="18"/>
              </w:rPr>
            </w:pPr>
            <w:r>
              <w:rPr>
                <w:sz w:val="18"/>
                <w:szCs w:val="18"/>
              </w:rPr>
              <w:t>Change Control 2020-811:</w:t>
            </w:r>
          </w:p>
          <w:p w14:paraId="1C34B398" w14:textId="77777777" w:rsidR="00B9429C" w:rsidRDefault="00B9429C" w:rsidP="00B9429C">
            <w:pPr>
              <w:numPr>
                <w:ilvl w:val="0"/>
                <w:numId w:val="2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2CDA872A" w14:textId="77777777" w:rsidR="00B9429C" w:rsidRDefault="00B9429C" w:rsidP="00B9429C">
            <w:pPr>
              <w:ind w:left="18"/>
              <w:rPr>
                <w:sz w:val="18"/>
                <w:szCs w:val="18"/>
              </w:rPr>
            </w:pPr>
            <w:r>
              <w:rPr>
                <w:sz w:val="18"/>
                <w:szCs w:val="18"/>
              </w:rPr>
              <w:t>Change Control 2020-820</w:t>
            </w:r>
          </w:p>
          <w:p w14:paraId="568031E5" w14:textId="77777777" w:rsidR="00B9429C" w:rsidRDefault="00B9429C" w:rsidP="00B9429C">
            <w:pPr>
              <w:numPr>
                <w:ilvl w:val="0"/>
                <w:numId w:val="2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F06FDA7" w14:textId="77777777" w:rsidR="00A353F5" w:rsidRDefault="00A353F5" w:rsidP="00A353F5">
            <w:pPr>
              <w:ind w:left="18"/>
              <w:rPr>
                <w:sz w:val="18"/>
                <w:szCs w:val="18"/>
              </w:rPr>
            </w:pPr>
            <w:r>
              <w:rPr>
                <w:sz w:val="18"/>
                <w:szCs w:val="18"/>
              </w:rPr>
              <w:t>Change Control 2020-824</w:t>
            </w:r>
          </w:p>
          <w:p w14:paraId="1A3DB2E2" w14:textId="77777777" w:rsidR="00A353F5" w:rsidRDefault="00A353F5" w:rsidP="00A353F5">
            <w:pPr>
              <w:numPr>
                <w:ilvl w:val="0"/>
                <w:numId w:val="20"/>
              </w:numPr>
              <w:ind w:left="378"/>
              <w:rPr>
                <w:sz w:val="18"/>
                <w:szCs w:val="18"/>
              </w:rPr>
            </w:pPr>
            <w:r>
              <w:rPr>
                <w:sz w:val="18"/>
                <w:szCs w:val="18"/>
              </w:rPr>
              <w:t>Update to the TX SET Guides for the N2 and N3 to only allow one per loop</w:t>
            </w:r>
          </w:p>
          <w:p w14:paraId="4C0438F4" w14:textId="77777777" w:rsidR="006C363F" w:rsidRPr="003057C7" w:rsidRDefault="006C363F" w:rsidP="006C363F">
            <w:pPr>
              <w:ind w:left="378"/>
              <w:rPr>
                <w:sz w:val="18"/>
                <w:szCs w:val="18"/>
              </w:rPr>
            </w:pPr>
          </w:p>
        </w:tc>
      </w:tr>
      <w:tr w:rsidR="003A5CBE" w14:paraId="1CB9B195" w14:textId="77777777" w:rsidTr="00A6695A">
        <w:tblPrEx>
          <w:tblCellMar>
            <w:top w:w="0" w:type="dxa"/>
            <w:bottom w:w="0" w:type="dxa"/>
          </w:tblCellMar>
        </w:tblPrEx>
        <w:trPr>
          <w:cantSplit/>
          <w:trHeight w:val="207"/>
        </w:trPr>
        <w:tc>
          <w:tcPr>
            <w:tcW w:w="2160" w:type="dxa"/>
            <w:tcBorders>
              <w:top w:val="nil"/>
              <w:left w:val="nil"/>
              <w:bottom w:val="nil"/>
            </w:tcBorders>
          </w:tcPr>
          <w:p w14:paraId="68EF1DE7"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385B0E65"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8440C9D" w14:textId="77777777" w:rsidR="003A5CBE" w:rsidRPr="008313E1" w:rsidRDefault="003A5CBE" w:rsidP="003A5CBE">
            <w:pPr>
              <w:pStyle w:val="Heading1"/>
              <w:rPr>
                <w:b w:val="0"/>
                <w:bCs w:val="0"/>
                <w:sz w:val="18"/>
                <w:szCs w:val="18"/>
              </w:rPr>
            </w:pPr>
          </w:p>
        </w:tc>
        <w:tc>
          <w:tcPr>
            <w:tcW w:w="7560" w:type="dxa"/>
            <w:tcBorders>
              <w:top w:val="nil"/>
              <w:left w:val="nil"/>
              <w:bottom w:val="nil"/>
              <w:right w:val="nil"/>
            </w:tcBorders>
          </w:tcPr>
          <w:p w14:paraId="05A4A74C" w14:textId="77777777" w:rsidR="003A5CBE" w:rsidRDefault="003A5CBE" w:rsidP="003A5CBE">
            <w:pPr>
              <w:rPr>
                <w:sz w:val="18"/>
                <w:szCs w:val="18"/>
              </w:rPr>
            </w:pPr>
            <w:r>
              <w:rPr>
                <w:sz w:val="18"/>
                <w:szCs w:val="18"/>
              </w:rPr>
              <w:t>Change Control 2023-841</w:t>
            </w:r>
          </w:p>
          <w:p w14:paraId="18B2D44C" w14:textId="2E2AAC51" w:rsidR="003A5CBE" w:rsidRDefault="003A5CBE" w:rsidP="003A5CBE">
            <w:pPr>
              <w:numPr>
                <w:ilvl w:val="0"/>
                <w:numId w:val="16"/>
              </w:numPr>
              <w:rPr>
                <w:sz w:val="18"/>
                <w:szCs w:val="18"/>
              </w:rPr>
            </w:pPr>
            <w:r w:rsidRPr="00307AB7">
              <w:rPr>
                <w:sz w:val="18"/>
                <w:szCs w:val="18"/>
              </w:rPr>
              <w:t xml:space="preserve">Update the REF~1W, REF~BLT, and N1~BT, N2, N3, N4 (Customer Billing Name and Address) </w:t>
            </w:r>
            <w:r>
              <w:rPr>
                <w:sz w:val="18"/>
                <w:szCs w:val="18"/>
              </w:rPr>
              <w:t xml:space="preserve">segments </w:t>
            </w:r>
            <w:r w:rsidRPr="00307AB7">
              <w:rPr>
                <w:sz w:val="18"/>
                <w:szCs w:val="18"/>
              </w:rPr>
              <w:t>in the 814_03 to support options available to MOU/EC for retail transaction processing upon entry into retail competition.</w:t>
            </w:r>
          </w:p>
          <w:p w14:paraId="1F87183D" w14:textId="77777777" w:rsidR="003A5CBE" w:rsidRDefault="003A5CBE" w:rsidP="006D661E">
            <w:pPr>
              <w:rPr>
                <w:sz w:val="18"/>
                <w:szCs w:val="18"/>
              </w:rPr>
            </w:pPr>
          </w:p>
        </w:tc>
      </w:tr>
      <w:tr w:rsidR="003A5CBE" w14:paraId="7863A3A1" w14:textId="77777777" w:rsidTr="00A6695A">
        <w:tblPrEx>
          <w:tblCellMar>
            <w:top w:w="0" w:type="dxa"/>
            <w:bottom w:w="0" w:type="dxa"/>
          </w:tblCellMar>
        </w:tblPrEx>
        <w:trPr>
          <w:cantSplit/>
          <w:trHeight w:val="207"/>
          <w:ins w:id="0" w:author="ERCOT" w:date="2023-06-08T14:14:00Z"/>
        </w:trPr>
        <w:tc>
          <w:tcPr>
            <w:tcW w:w="2160" w:type="dxa"/>
            <w:tcBorders>
              <w:top w:val="nil"/>
              <w:left w:val="nil"/>
              <w:bottom w:val="nil"/>
            </w:tcBorders>
          </w:tcPr>
          <w:p w14:paraId="1ADE574E"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6-08T14:14:00Z"/>
                <w:sz w:val="18"/>
                <w:szCs w:val="18"/>
              </w:rPr>
            </w:pPr>
            <w:ins w:id="2" w:author="ERCOT" w:date="2023-06-08T14:14:00Z">
              <w:r>
                <w:rPr>
                  <w:sz w:val="18"/>
                  <w:szCs w:val="18"/>
                </w:rPr>
                <w:t>November 11, 2024</w:t>
              </w:r>
            </w:ins>
          </w:p>
          <w:p w14:paraId="5EC80B53"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6-08T14:14:00Z"/>
                <w:sz w:val="18"/>
                <w:szCs w:val="18"/>
              </w:rPr>
            </w:pPr>
            <w:ins w:id="4" w:author="ERCOT" w:date="2023-06-08T14:14:00Z">
              <w:r>
                <w:rPr>
                  <w:sz w:val="18"/>
                  <w:szCs w:val="18"/>
                </w:rPr>
                <w:t>Version 5.0</w:t>
              </w:r>
            </w:ins>
          </w:p>
        </w:tc>
        <w:tc>
          <w:tcPr>
            <w:tcW w:w="180" w:type="dxa"/>
            <w:tcBorders>
              <w:top w:val="nil"/>
              <w:left w:val="nil"/>
              <w:bottom w:val="nil"/>
              <w:right w:val="nil"/>
            </w:tcBorders>
          </w:tcPr>
          <w:p w14:paraId="3B674DA3" w14:textId="77777777" w:rsidR="003A5CBE" w:rsidRPr="008313E1" w:rsidRDefault="003A5CBE" w:rsidP="003A5CBE">
            <w:pPr>
              <w:pStyle w:val="Heading1"/>
              <w:rPr>
                <w:ins w:id="5" w:author="ERCOT" w:date="2023-06-08T14:14:00Z"/>
                <w:b w:val="0"/>
                <w:bCs w:val="0"/>
                <w:sz w:val="18"/>
                <w:szCs w:val="18"/>
              </w:rPr>
            </w:pPr>
          </w:p>
        </w:tc>
        <w:tc>
          <w:tcPr>
            <w:tcW w:w="7560" w:type="dxa"/>
            <w:tcBorders>
              <w:top w:val="nil"/>
              <w:left w:val="nil"/>
              <w:bottom w:val="nil"/>
              <w:right w:val="nil"/>
            </w:tcBorders>
          </w:tcPr>
          <w:p w14:paraId="051A41EE" w14:textId="77777777" w:rsidR="003A5CBE" w:rsidRDefault="003A5CBE" w:rsidP="003A5CBE">
            <w:pPr>
              <w:rPr>
                <w:ins w:id="6" w:author="ERCOT" w:date="2023-06-08T14:14:00Z"/>
                <w:sz w:val="18"/>
                <w:szCs w:val="18"/>
              </w:rPr>
            </w:pPr>
            <w:ins w:id="7" w:author="ERCOT" w:date="2023-06-08T14:14:00Z">
              <w:r>
                <w:rPr>
                  <w:sz w:val="18"/>
                  <w:szCs w:val="18"/>
                </w:rPr>
                <w:t>Change Control 2020-827</w:t>
              </w:r>
            </w:ins>
          </w:p>
          <w:p w14:paraId="5B600786" w14:textId="77777777" w:rsidR="003A5CBE" w:rsidRDefault="003A5CBE" w:rsidP="003A5CBE">
            <w:pPr>
              <w:numPr>
                <w:ilvl w:val="0"/>
                <w:numId w:val="20"/>
              </w:numPr>
              <w:ind w:left="360"/>
              <w:rPr>
                <w:ins w:id="8" w:author="ERCOT" w:date="2023-06-08T14:14:00Z"/>
                <w:sz w:val="18"/>
                <w:szCs w:val="18"/>
              </w:rPr>
            </w:pPr>
            <w:ins w:id="9" w:author="ERCOT" w:date="2023-06-08T14:14:00Z">
              <w:r w:rsidRPr="009D24C7">
                <w:rPr>
                  <w:sz w:val="18"/>
                  <w:szCs w:val="18"/>
                </w:rPr>
                <w:t>Add new PER segment for Power Outage Contact Information to provide email address to the TDSP</w:t>
              </w:r>
            </w:ins>
          </w:p>
          <w:p w14:paraId="0E0D8523" w14:textId="77777777" w:rsidR="003A5CBE" w:rsidRDefault="003A5CBE" w:rsidP="003A5CBE">
            <w:pPr>
              <w:rPr>
                <w:ins w:id="10" w:author="ERCOT" w:date="2023-06-08T14:14:00Z"/>
                <w:sz w:val="18"/>
                <w:szCs w:val="18"/>
              </w:rPr>
            </w:pPr>
            <w:ins w:id="11" w:author="ERCOT" w:date="2023-06-08T14:14:00Z">
              <w:r>
                <w:rPr>
                  <w:sz w:val="18"/>
                  <w:szCs w:val="18"/>
                </w:rPr>
                <w:t>Change Control 2021-829</w:t>
              </w:r>
            </w:ins>
          </w:p>
          <w:p w14:paraId="37B940F2" w14:textId="77777777" w:rsidR="003A5CBE" w:rsidRDefault="003A5CBE" w:rsidP="003A5CBE">
            <w:pPr>
              <w:numPr>
                <w:ilvl w:val="0"/>
                <w:numId w:val="20"/>
              </w:numPr>
              <w:ind w:left="360"/>
              <w:rPr>
                <w:ins w:id="12" w:author="ERCOT" w:date="2023-06-08T14:14:00Z"/>
                <w:sz w:val="18"/>
                <w:szCs w:val="18"/>
              </w:rPr>
            </w:pPr>
            <w:ins w:id="13" w:author="ERCOT" w:date="2023-06-08T14:14:00Z">
              <w:r w:rsidRPr="009D24C7">
                <w:rPr>
                  <w:sz w:val="18"/>
                  <w:szCs w:val="18"/>
                </w:rPr>
                <w:t xml:space="preserve">Add </w:t>
              </w:r>
              <w:r>
                <w:rPr>
                  <w:sz w:val="18"/>
                  <w:szCs w:val="18"/>
                </w:rPr>
                <w:t>2</w:t>
              </w:r>
              <w:r w:rsidRPr="009D24C7">
                <w:rPr>
                  <w:sz w:val="18"/>
                  <w:szCs w:val="18"/>
                </w:rPr>
                <w:t xml:space="preserve"> new indicator</w:t>
              </w:r>
              <w:r>
                <w:rPr>
                  <w:sz w:val="18"/>
                  <w:szCs w:val="18"/>
                </w:rPr>
                <w:t>s (CR and IA)</w:t>
              </w:r>
              <w:r w:rsidRPr="009D24C7">
                <w:rPr>
                  <w:sz w:val="18"/>
                  <w:szCs w:val="18"/>
                </w:rPr>
                <w:t xml:space="preserve"> to </w:t>
              </w:r>
              <w:r>
                <w:rPr>
                  <w:sz w:val="18"/>
                  <w:szCs w:val="18"/>
                </w:rPr>
                <w:t xml:space="preserve">the BGN to </w:t>
              </w:r>
              <w:r w:rsidRPr="009D24C7">
                <w:rPr>
                  <w:sz w:val="18"/>
                  <w:szCs w:val="18"/>
                </w:rPr>
                <w:t>indicate regain due to Inadvertent Gain/Loss and Right of Rescission</w:t>
              </w:r>
            </w:ins>
          </w:p>
          <w:p w14:paraId="58FD445A" w14:textId="77777777" w:rsidR="003A5CBE" w:rsidRDefault="003A5CBE" w:rsidP="003A5CBE">
            <w:pPr>
              <w:rPr>
                <w:ins w:id="14" w:author="ERCOT" w:date="2023-06-08T14:14:00Z"/>
                <w:sz w:val="18"/>
                <w:szCs w:val="18"/>
              </w:rPr>
            </w:pPr>
            <w:ins w:id="15" w:author="ERCOT" w:date="2023-06-08T14:14:00Z">
              <w:r>
                <w:rPr>
                  <w:sz w:val="18"/>
                  <w:szCs w:val="18"/>
                </w:rPr>
                <w:t xml:space="preserve">Change Control </w:t>
              </w:r>
            </w:ins>
          </w:p>
          <w:p w14:paraId="073412A1" w14:textId="77777777" w:rsidR="003A5CBE" w:rsidRDefault="003A5CBE" w:rsidP="003A5CBE">
            <w:pPr>
              <w:numPr>
                <w:ilvl w:val="0"/>
                <w:numId w:val="20"/>
              </w:numPr>
              <w:ind w:left="360"/>
              <w:rPr>
                <w:ins w:id="16" w:author="ERCOT" w:date="2023-06-08T14:14:00Z"/>
                <w:sz w:val="18"/>
                <w:szCs w:val="18"/>
              </w:rPr>
            </w:pPr>
            <w:ins w:id="17" w:author="ERCOT" w:date="2023-06-08T14:14:00Z">
              <w:r w:rsidRPr="009D24C7">
                <w:rPr>
                  <w:sz w:val="18"/>
                  <w:szCs w:val="18"/>
                </w:rPr>
                <w:t>Add clarification to all name fields that the use of a comma is only valid when associated with a customer name. Name fields with only a comma or other one character punctuation will be rejected.</w:t>
              </w:r>
            </w:ins>
          </w:p>
          <w:p w14:paraId="73BB6D79" w14:textId="77777777" w:rsidR="003A5CBE" w:rsidRDefault="003A5CBE" w:rsidP="003A5CBE">
            <w:pPr>
              <w:ind w:left="360"/>
              <w:rPr>
                <w:ins w:id="18" w:author="ERCOT" w:date="2023-06-08T14:14:00Z"/>
                <w:sz w:val="18"/>
                <w:szCs w:val="18"/>
              </w:rPr>
            </w:pPr>
          </w:p>
        </w:tc>
      </w:tr>
    </w:tbl>
    <w:p w14:paraId="21894E40" w14:textId="77777777" w:rsidR="00D80224" w:rsidRDefault="00D80224">
      <w:pPr>
        <w:tabs>
          <w:tab w:val="right" w:pos="1800"/>
          <w:tab w:val="left" w:pos="2160"/>
        </w:tabs>
        <w:jc w:val="center"/>
        <w:rPr>
          <w:b/>
          <w:bCs/>
          <w:snapToGrid w:val="0"/>
          <w:sz w:val="48"/>
          <w:szCs w:val="48"/>
        </w:rPr>
      </w:pPr>
      <w:r>
        <w:rPr>
          <w:snapToGrid w:val="0"/>
          <w:sz w:val="20"/>
          <w:szCs w:val="20"/>
        </w:rPr>
        <w:br w:type="page"/>
      </w:r>
    </w:p>
    <w:p w14:paraId="7C3D3B89" w14:textId="77777777" w:rsidR="006D661E" w:rsidRDefault="006D661E" w:rsidP="006D661E">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542200C9" w14:textId="77777777" w:rsidR="006D661E" w:rsidRDefault="006D661E" w:rsidP="006D661E">
      <w:pPr>
        <w:tabs>
          <w:tab w:val="right" w:pos="1800"/>
          <w:tab w:val="left" w:pos="2160"/>
        </w:tabs>
        <w:jc w:val="center"/>
        <w:rPr>
          <w:b/>
          <w:bCs/>
          <w:sz w:val="48"/>
          <w:szCs w:val="48"/>
        </w:rPr>
      </w:pPr>
    </w:p>
    <w:p w14:paraId="37850F56" w14:textId="0CAD1241" w:rsidR="006D661E" w:rsidRDefault="006D661E" w:rsidP="006D661E">
      <w:pPr>
        <w:tabs>
          <w:tab w:val="right" w:pos="1800"/>
          <w:tab w:val="left" w:pos="2160"/>
        </w:tabs>
        <w:adjustRightInd w:val="0"/>
        <w:ind w:left="2160" w:hanging="2160"/>
        <w:rPr>
          <w:b/>
          <w:bCs/>
        </w:rPr>
      </w:pPr>
      <w:r>
        <w:rPr>
          <w:noProof/>
        </w:rPr>
        <w:pict w14:anchorId="2008CCFF">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611AA02" w14:textId="77777777" w:rsidR="006D661E" w:rsidRDefault="006D661E" w:rsidP="006D661E">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w:t>
                  </w:r>
                  <w:proofErr w:type="spellStart"/>
                  <w:r>
                    <w:rPr>
                      <w:sz w:val="20"/>
                      <w:szCs w:val="20"/>
                    </w:rPr>
                    <w:t>grayboxes</w:t>
                  </w:r>
                  <w:proofErr w:type="spellEnd"/>
                  <w:r>
                    <w:rPr>
                      <w:sz w:val="20"/>
                      <w:szCs w:val="20"/>
                    </w:rPr>
                    <w:t xml:space="preserve"> below for Texas Rules.</w:t>
                  </w:r>
                </w:p>
              </w:txbxContent>
            </v:textbox>
          </v:shape>
        </w:pict>
      </w:r>
    </w:p>
    <w:p w14:paraId="06AA3ACD" w14:textId="025B2222" w:rsidR="006D661E" w:rsidRDefault="006D661E" w:rsidP="006D661E">
      <w:pPr>
        <w:tabs>
          <w:tab w:val="right" w:pos="1800"/>
          <w:tab w:val="left" w:pos="2160"/>
        </w:tabs>
        <w:adjustRightInd w:val="0"/>
        <w:ind w:left="2160" w:hanging="2160"/>
        <w:rPr>
          <w:b/>
          <w:bCs/>
          <w:sz w:val="20"/>
          <w:szCs w:val="20"/>
        </w:rPr>
      </w:pPr>
      <w:r>
        <w:rPr>
          <w:noProof/>
        </w:rPr>
        <w:pict w14:anchorId="3A163E27">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r>
      <w:r>
        <w:rPr>
          <w:b/>
          <w:bCs/>
          <w:sz w:val="20"/>
          <w:szCs w:val="20"/>
        </w:rPr>
        <w:t>Segment:</w:t>
      </w:r>
      <w:r>
        <w:rPr>
          <w:b/>
          <w:bCs/>
          <w:sz w:val="20"/>
          <w:szCs w:val="20"/>
        </w:rPr>
        <w:tab/>
      </w:r>
      <w:r>
        <w:rPr>
          <w:b/>
          <w:bCs/>
          <w:sz w:val="40"/>
          <w:szCs w:val="40"/>
        </w:rPr>
        <w:t>REF</w:t>
      </w:r>
      <w:r>
        <w:rPr>
          <w:b/>
          <w:bCs/>
          <w:sz w:val="20"/>
          <w:szCs w:val="20"/>
        </w:rPr>
        <w:t xml:space="preserve"> Reference Identification (ESI ID)</w:t>
      </w:r>
    </w:p>
    <w:p w14:paraId="4B9E74CF" w14:textId="77777777" w:rsidR="006D661E" w:rsidRDefault="006D661E" w:rsidP="006D661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18F3F4BB" w14:textId="77777777" w:rsidR="006D661E" w:rsidRDefault="006D661E" w:rsidP="006D661E">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14:paraId="62006101" w14:textId="77777777" w:rsidR="006D661E" w:rsidRDefault="006D661E" w:rsidP="006D661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14:paraId="4396509C" w14:textId="77777777" w:rsidR="006D661E" w:rsidRDefault="006D661E" w:rsidP="006D661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789F4410" w14:textId="77777777" w:rsidR="006D661E" w:rsidRDefault="006D661E" w:rsidP="006D661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14:paraId="11032063" w14:textId="77777777" w:rsidR="006D661E" w:rsidRDefault="006D661E" w:rsidP="006D661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14:paraId="3FFE3222" w14:textId="77777777" w:rsidR="006D661E" w:rsidRDefault="006D661E" w:rsidP="006D661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14:paraId="15D616B9" w14:textId="77777777" w:rsidR="006D661E" w:rsidRDefault="006D661E" w:rsidP="006D661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14:paraId="51327EEA" w14:textId="77777777" w:rsidR="006D661E" w:rsidRDefault="006D661E" w:rsidP="006D661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14:paraId="193BAA55" w14:textId="77777777" w:rsidR="006D661E" w:rsidRDefault="006D661E" w:rsidP="006D661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14:paraId="210231C2" w14:textId="4AE6BC17" w:rsidR="006D661E" w:rsidRDefault="006D661E" w:rsidP="006D661E">
      <w:pPr>
        <w:tabs>
          <w:tab w:val="right" w:pos="1800"/>
          <w:tab w:val="left" w:pos="2160"/>
          <w:tab w:val="left" w:pos="2520"/>
        </w:tabs>
        <w:adjustRightInd w:val="0"/>
        <w:ind w:left="2520" w:hanging="2520"/>
        <w:rPr>
          <w:sz w:val="20"/>
          <w:szCs w:val="20"/>
        </w:rPr>
      </w:pPr>
      <w:r>
        <w:rPr>
          <w:noProof/>
        </w:rPr>
        <w:pict w14:anchorId="297A10E4">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EB411DA" w14:textId="77777777" w:rsidR="006D661E" w:rsidRDefault="006D661E" w:rsidP="006D661E">
                  <w:pPr>
                    <w:rPr>
                      <w:sz w:val="20"/>
                      <w:szCs w:val="20"/>
                    </w:rPr>
                  </w:pPr>
                  <w:r>
                    <w:rPr>
                      <w:sz w:val="20"/>
                      <w:szCs w:val="20"/>
                    </w:rPr>
                    <w:t>This section is used to show the Texas Rules for implementation of this segment.</w:t>
                  </w:r>
                </w:p>
              </w:txbxContent>
            </v:textbox>
          </v:shape>
        </w:pict>
      </w:r>
      <w:r>
        <w:rPr>
          <w:sz w:val="20"/>
          <w:szCs w:val="20"/>
        </w:rPr>
        <w:tab/>
      </w:r>
      <w:r>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6D661E" w14:paraId="094DB9E5" w14:textId="77777777" w:rsidTr="00BC670F">
        <w:tc>
          <w:tcPr>
            <w:tcW w:w="1944" w:type="dxa"/>
            <w:tcBorders>
              <w:top w:val="nil"/>
              <w:left w:val="nil"/>
              <w:bottom w:val="nil"/>
              <w:right w:val="nil"/>
            </w:tcBorders>
          </w:tcPr>
          <w:p w14:paraId="6C3B9FC3" w14:textId="16913A2E" w:rsidR="006D661E" w:rsidRDefault="006D661E" w:rsidP="00BC670F">
            <w:pPr>
              <w:adjustRightInd w:val="0"/>
              <w:ind w:right="144"/>
              <w:jc w:val="right"/>
              <w:rPr>
                <w:sz w:val="20"/>
                <w:szCs w:val="20"/>
              </w:rPr>
            </w:pPr>
            <w:r>
              <w:rPr>
                <w:noProof/>
              </w:rPr>
              <w:pict w14:anchorId="7A9DE619">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sz w:val="20"/>
                <w:szCs w:val="20"/>
              </w:rPr>
              <w:t>Notes:</w:t>
            </w:r>
          </w:p>
        </w:tc>
        <w:tc>
          <w:tcPr>
            <w:tcW w:w="216" w:type="dxa"/>
            <w:tcBorders>
              <w:top w:val="nil"/>
              <w:left w:val="nil"/>
              <w:bottom w:val="nil"/>
              <w:right w:val="nil"/>
            </w:tcBorders>
          </w:tcPr>
          <w:p w14:paraId="466CF633" w14:textId="77777777" w:rsidR="006D661E" w:rsidRDefault="006D661E" w:rsidP="00BC670F">
            <w:pPr>
              <w:adjustRightInd w:val="0"/>
              <w:ind w:right="144"/>
              <w:jc w:val="right"/>
              <w:rPr>
                <w:sz w:val="20"/>
                <w:szCs w:val="20"/>
              </w:rPr>
            </w:pPr>
          </w:p>
        </w:tc>
        <w:tc>
          <w:tcPr>
            <w:tcW w:w="5760" w:type="dxa"/>
            <w:tcBorders>
              <w:top w:val="nil"/>
              <w:left w:val="nil"/>
              <w:bottom w:val="nil"/>
              <w:right w:val="nil"/>
            </w:tcBorders>
            <w:shd w:val="pct20" w:color="auto" w:fill="auto"/>
          </w:tcPr>
          <w:p w14:paraId="5D2DCDD4" w14:textId="77777777" w:rsidR="006D661E" w:rsidRDefault="006D661E" w:rsidP="00BC670F">
            <w:pPr>
              <w:adjustRightInd w:val="0"/>
              <w:ind w:right="144"/>
              <w:rPr>
                <w:sz w:val="20"/>
                <w:szCs w:val="20"/>
              </w:rPr>
            </w:pPr>
            <w:r>
              <w:rPr>
                <w:sz w:val="20"/>
                <w:szCs w:val="20"/>
              </w:rPr>
              <w:t>Required</w:t>
            </w:r>
          </w:p>
          <w:p w14:paraId="413E2CE9" w14:textId="77777777" w:rsidR="006D661E" w:rsidRDefault="006D661E" w:rsidP="00BC670F">
            <w:pPr>
              <w:adjustRightInd w:val="0"/>
              <w:ind w:right="144"/>
              <w:rPr>
                <w:sz w:val="20"/>
                <w:szCs w:val="20"/>
              </w:rPr>
            </w:pPr>
          </w:p>
        </w:tc>
      </w:tr>
      <w:tr w:rsidR="006D661E" w14:paraId="27764F76" w14:textId="77777777" w:rsidTr="00BC670F">
        <w:tc>
          <w:tcPr>
            <w:tcW w:w="1944" w:type="dxa"/>
            <w:tcBorders>
              <w:top w:val="nil"/>
              <w:left w:val="nil"/>
              <w:bottom w:val="nil"/>
              <w:right w:val="nil"/>
            </w:tcBorders>
          </w:tcPr>
          <w:p w14:paraId="05E1321A" w14:textId="77777777" w:rsidR="006D661E" w:rsidRDefault="006D661E" w:rsidP="00BC670F">
            <w:pPr>
              <w:adjustRightInd w:val="0"/>
              <w:ind w:right="144"/>
              <w:rPr>
                <w:sz w:val="20"/>
                <w:szCs w:val="20"/>
              </w:rPr>
            </w:pPr>
          </w:p>
        </w:tc>
        <w:tc>
          <w:tcPr>
            <w:tcW w:w="216" w:type="dxa"/>
            <w:tcBorders>
              <w:top w:val="nil"/>
              <w:left w:val="nil"/>
              <w:bottom w:val="nil"/>
              <w:right w:val="nil"/>
            </w:tcBorders>
          </w:tcPr>
          <w:p w14:paraId="2B4BD3DB" w14:textId="77777777" w:rsidR="006D661E" w:rsidRDefault="006D661E" w:rsidP="00BC670F">
            <w:pPr>
              <w:adjustRightInd w:val="0"/>
              <w:ind w:right="144"/>
              <w:rPr>
                <w:sz w:val="20"/>
                <w:szCs w:val="20"/>
              </w:rPr>
            </w:pPr>
          </w:p>
        </w:tc>
        <w:tc>
          <w:tcPr>
            <w:tcW w:w="5760" w:type="dxa"/>
            <w:tcBorders>
              <w:top w:val="nil"/>
              <w:left w:val="nil"/>
              <w:bottom w:val="nil"/>
              <w:right w:val="nil"/>
            </w:tcBorders>
            <w:shd w:val="pct20" w:color="auto" w:fill="auto"/>
          </w:tcPr>
          <w:p w14:paraId="170B4C2E" w14:textId="77777777" w:rsidR="006D661E" w:rsidRDefault="006D661E" w:rsidP="00BC670F">
            <w:pPr>
              <w:adjustRightInd w:val="0"/>
              <w:ind w:right="144"/>
              <w:rPr>
                <w:sz w:val="20"/>
                <w:szCs w:val="20"/>
              </w:rPr>
            </w:pPr>
            <w:r>
              <w:rPr>
                <w:sz w:val="20"/>
                <w:szCs w:val="20"/>
              </w:rPr>
              <w:t>REF~Q5~~10111111234567890ABCDEFGHIJKLMNOPQRS</w:t>
            </w:r>
          </w:p>
        </w:tc>
      </w:tr>
    </w:tbl>
    <w:p w14:paraId="00D3380A" w14:textId="0037DF16" w:rsidR="006D661E" w:rsidRDefault="006D661E" w:rsidP="006D661E">
      <w:pPr>
        <w:adjustRightInd w:val="0"/>
        <w:rPr>
          <w:sz w:val="20"/>
          <w:szCs w:val="20"/>
        </w:rPr>
      </w:pPr>
      <w:r>
        <w:rPr>
          <w:noProof/>
        </w:rPr>
        <w:pict w14:anchorId="7E14D4E2">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21986C3" w14:textId="15BDDB8D" w:rsidR="006D661E" w:rsidRDefault="006D661E" w:rsidP="006D661E">
      <w:pPr>
        <w:adjustRightInd w:val="0"/>
        <w:jc w:val="center"/>
        <w:rPr>
          <w:b/>
          <w:bCs/>
          <w:sz w:val="20"/>
          <w:szCs w:val="20"/>
        </w:rPr>
      </w:pPr>
      <w:r>
        <w:rPr>
          <w:noProof/>
        </w:rPr>
        <w:pict w14:anchorId="4288D0C5">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D1DAD3C" w14:textId="77777777" w:rsidR="006D661E" w:rsidRDefault="006D661E" w:rsidP="006D661E">
                  <w:pPr>
                    <w:rPr>
                      <w:sz w:val="20"/>
                      <w:szCs w:val="20"/>
                    </w:rPr>
                  </w:pPr>
                  <w:r>
                    <w:rPr>
                      <w:sz w:val="20"/>
                      <w:szCs w:val="20"/>
                    </w:rPr>
                    <w:t>One or more examples.</w:t>
                  </w:r>
                </w:p>
              </w:txbxContent>
            </v:textbox>
          </v:shape>
        </w:pict>
      </w:r>
      <w:r>
        <w:rPr>
          <w:b/>
          <w:bCs/>
          <w:sz w:val="20"/>
          <w:szCs w:val="20"/>
        </w:rPr>
        <w:t>Data Element Summary</w:t>
      </w:r>
    </w:p>
    <w:p w14:paraId="6853CA58" w14:textId="77777777" w:rsidR="006D661E" w:rsidRDefault="006D661E" w:rsidP="006D661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1867FA9" w14:textId="77777777" w:rsidR="006D661E" w:rsidRDefault="006D661E" w:rsidP="006D661E">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D661E" w14:paraId="7DC3BA0E" w14:textId="77777777" w:rsidTr="00BC670F">
        <w:tc>
          <w:tcPr>
            <w:tcW w:w="1007" w:type="dxa"/>
            <w:tcBorders>
              <w:top w:val="nil"/>
              <w:left w:val="nil"/>
              <w:bottom w:val="nil"/>
              <w:right w:val="nil"/>
            </w:tcBorders>
          </w:tcPr>
          <w:p w14:paraId="4FDC7399" w14:textId="77777777" w:rsidR="006D661E" w:rsidRDefault="006D661E" w:rsidP="00BC670F">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574BA280" w14:textId="77777777" w:rsidR="006D661E" w:rsidRDefault="006D661E" w:rsidP="00BC670F">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14:paraId="0BA5F440" w14:textId="77777777" w:rsidR="006D661E" w:rsidRDefault="006D661E" w:rsidP="00BC670F">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14:paraId="7897F65E" w14:textId="77777777" w:rsidR="006D661E" w:rsidRDefault="006D661E" w:rsidP="00BC670F">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14:paraId="78D35A0C" w14:textId="77777777" w:rsidR="006D661E" w:rsidRDefault="006D661E" w:rsidP="00BC670F">
            <w:pPr>
              <w:adjustRightInd w:val="0"/>
              <w:ind w:right="144"/>
              <w:jc w:val="center"/>
              <w:rPr>
                <w:sz w:val="20"/>
                <w:szCs w:val="20"/>
              </w:rPr>
            </w:pPr>
            <w:r>
              <w:rPr>
                <w:b/>
                <w:bCs/>
                <w:sz w:val="20"/>
                <w:szCs w:val="20"/>
              </w:rPr>
              <w:t>M</w:t>
            </w:r>
          </w:p>
        </w:tc>
        <w:tc>
          <w:tcPr>
            <w:tcW w:w="35" w:type="dxa"/>
            <w:tcBorders>
              <w:top w:val="nil"/>
              <w:left w:val="nil"/>
              <w:bottom w:val="nil"/>
              <w:right w:val="nil"/>
            </w:tcBorders>
          </w:tcPr>
          <w:p w14:paraId="5F327FC2" w14:textId="77777777" w:rsidR="006D661E" w:rsidRDefault="006D661E" w:rsidP="00BC670F">
            <w:pPr>
              <w:adjustRightInd w:val="0"/>
              <w:ind w:right="144"/>
              <w:jc w:val="center"/>
              <w:rPr>
                <w:sz w:val="20"/>
                <w:szCs w:val="20"/>
              </w:rPr>
            </w:pPr>
          </w:p>
        </w:tc>
        <w:tc>
          <w:tcPr>
            <w:tcW w:w="1440" w:type="dxa"/>
            <w:gridSpan w:val="3"/>
            <w:tcBorders>
              <w:top w:val="nil"/>
              <w:left w:val="nil"/>
              <w:bottom w:val="nil"/>
              <w:right w:val="nil"/>
            </w:tcBorders>
          </w:tcPr>
          <w:p w14:paraId="2F5C29FE" w14:textId="77777777" w:rsidR="006D661E" w:rsidRDefault="006D661E" w:rsidP="00BC670F">
            <w:pPr>
              <w:adjustRightInd w:val="0"/>
              <w:ind w:right="144"/>
              <w:rPr>
                <w:sz w:val="20"/>
                <w:szCs w:val="20"/>
              </w:rPr>
            </w:pPr>
            <w:r>
              <w:rPr>
                <w:b/>
                <w:bCs/>
                <w:sz w:val="20"/>
                <w:szCs w:val="20"/>
              </w:rPr>
              <w:t>ID 2/3</w:t>
            </w:r>
          </w:p>
        </w:tc>
      </w:tr>
      <w:tr w:rsidR="006D661E" w14:paraId="36F4C610" w14:textId="77777777" w:rsidTr="00BC670F">
        <w:trPr>
          <w:gridAfter w:val="1"/>
          <w:wAfter w:w="331" w:type="dxa"/>
        </w:trPr>
        <w:tc>
          <w:tcPr>
            <w:tcW w:w="2980" w:type="dxa"/>
            <w:gridSpan w:val="3"/>
            <w:tcBorders>
              <w:top w:val="nil"/>
              <w:left w:val="nil"/>
              <w:bottom w:val="nil"/>
              <w:right w:val="nil"/>
            </w:tcBorders>
          </w:tcPr>
          <w:p w14:paraId="58C5A18C" w14:textId="77777777" w:rsidR="006D661E" w:rsidRDefault="006D661E" w:rsidP="00BC670F">
            <w:pPr>
              <w:adjustRightInd w:val="0"/>
              <w:ind w:right="144"/>
              <w:rPr>
                <w:sz w:val="20"/>
                <w:szCs w:val="20"/>
              </w:rPr>
            </w:pPr>
          </w:p>
        </w:tc>
        <w:tc>
          <w:tcPr>
            <w:tcW w:w="6544" w:type="dxa"/>
            <w:gridSpan w:val="8"/>
            <w:tcBorders>
              <w:top w:val="nil"/>
              <w:left w:val="nil"/>
              <w:bottom w:val="nil"/>
              <w:right w:val="nil"/>
            </w:tcBorders>
          </w:tcPr>
          <w:p w14:paraId="30D35871" w14:textId="77777777" w:rsidR="006D661E" w:rsidRDefault="006D661E" w:rsidP="00BC670F">
            <w:pPr>
              <w:adjustRightInd w:val="0"/>
              <w:ind w:right="144"/>
              <w:rPr>
                <w:sz w:val="20"/>
                <w:szCs w:val="20"/>
              </w:rPr>
            </w:pPr>
            <w:r>
              <w:rPr>
                <w:sz w:val="20"/>
                <w:szCs w:val="20"/>
              </w:rPr>
              <w:t>Code qualifying the Reference Identification</w:t>
            </w:r>
          </w:p>
        </w:tc>
      </w:tr>
      <w:tr w:rsidR="006D661E" w14:paraId="7E2200A0" w14:textId="77777777" w:rsidTr="00BC670F">
        <w:trPr>
          <w:gridAfter w:val="1"/>
          <w:wAfter w:w="331" w:type="dxa"/>
        </w:trPr>
        <w:tc>
          <w:tcPr>
            <w:tcW w:w="3168" w:type="dxa"/>
            <w:gridSpan w:val="4"/>
            <w:tcBorders>
              <w:top w:val="nil"/>
              <w:left w:val="nil"/>
              <w:bottom w:val="nil"/>
              <w:right w:val="nil"/>
            </w:tcBorders>
          </w:tcPr>
          <w:p w14:paraId="675F1393" w14:textId="77777777" w:rsidR="006D661E" w:rsidRDefault="006D661E" w:rsidP="00BC670F">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457EDE58" w14:textId="77777777" w:rsidR="006D661E" w:rsidRDefault="006D661E" w:rsidP="00BC670F">
            <w:pPr>
              <w:adjustRightInd w:val="0"/>
              <w:ind w:right="144"/>
              <w:rPr>
                <w:sz w:val="20"/>
                <w:szCs w:val="20"/>
              </w:rPr>
            </w:pPr>
            <w:r>
              <w:rPr>
                <w:sz w:val="20"/>
                <w:szCs w:val="20"/>
              </w:rPr>
              <w:t>Q5</w:t>
            </w:r>
          </w:p>
        </w:tc>
        <w:tc>
          <w:tcPr>
            <w:tcW w:w="145" w:type="dxa"/>
            <w:tcBorders>
              <w:top w:val="nil"/>
              <w:left w:val="nil"/>
              <w:bottom w:val="nil"/>
              <w:right w:val="nil"/>
            </w:tcBorders>
          </w:tcPr>
          <w:p w14:paraId="2F24BE0C" w14:textId="77777777" w:rsidR="006D661E" w:rsidRDefault="006D661E" w:rsidP="00BC670F">
            <w:pPr>
              <w:adjustRightInd w:val="0"/>
              <w:ind w:right="144"/>
              <w:rPr>
                <w:sz w:val="20"/>
                <w:szCs w:val="20"/>
              </w:rPr>
            </w:pPr>
          </w:p>
        </w:tc>
        <w:tc>
          <w:tcPr>
            <w:tcW w:w="4844" w:type="dxa"/>
            <w:gridSpan w:val="5"/>
            <w:tcBorders>
              <w:top w:val="nil"/>
              <w:left w:val="nil"/>
              <w:bottom w:val="nil"/>
              <w:right w:val="nil"/>
            </w:tcBorders>
          </w:tcPr>
          <w:p w14:paraId="2F9B914D" w14:textId="77777777" w:rsidR="006D661E" w:rsidRDefault="006D661E" w:rsidP="00BC670F">
            <w:pPr>
              <w:adjustRightInd w:val="0"/>
              <w:ind w:right="144"/>
              <w:rPr>
                <w:sz w:val="20"/>
                <w:szCs w:val="20"/>
              </w:rPr>
            </w:pPr>
            <w:r>
              <w:rPr>
                <w:sz w:val="20"/>
                <w:szCs w:val="20"/>
              </w:rPr>
              <w:t>Property Control Number</w:t>
            </w:r>
          </w:p>
        </w:tc>
      </w:tr>
      <w:tr w:rsidR="006D661E" w14:paraId="3D0C23AF" w14:textId="77777777" w:rsidTr="00BC670F">
        <w:trPr>
          <w:gridAfter w:val="2"/>
          <w:wAfter w:w="474" w:type="dxa"/>
        </w:trPr>
        <w:tc>
          <w:tcPr>
            <w:tcW w:w="4680" w:type="dxa"/>
            <w:gridSpan w:val="6"/>
            <w:tcBorders>
              <w:top w:val="nil"/>
              <w:left w:val="nil"/>
              <w:bottom w:val="nil"/>
              <w:right w:val="nil"/>
            </w:tcBorders>
          </w:tcPr>
          <w:p w14:paraId="797EE92A" w14:textId="77777777" w:rsidR="006D661E" w:rsidRDefault="006D661E" w:rsidP="00BC670F">
            <w:pPr>
              <w:adjustRightInd w:val="0"/>
              <w:ind w:right="144"/>
              <w:rPr>
                <w:sz w:val="20"/>
                <w:szCs w:val="20"/>
              </w:rPr>
            </w:pPr>
          </w:p>
        </w:tc>
        <w:tc>
          <w:tcPr>
            <w:tcW w:w="4701" w:type="dxa"/>
            <w:gridSpan w:val="4"/>
            <w:tcBorders>
              <w:top w:val="nil"/>
              <w:left w:val="nil"/>
              <w:bottom w:val="nil"/>
              <w:right w:val="nil"/>
            </w:tcBorders>
            <w:shd w:val="pct20" w:color="auto" w:fill="auto"/>
          </w:tcPr>
          <w:p w14:paraId="14C3F7F5" w14:textId="77777777" w:rsidR="006D661E" w:rsidRDefault="006D661E" w:rsidP="00BC670F">
            <w:pPr>
              <w:adjustRightInd w:val="0"/>
              <w:ind w:right="144"/>
              <w:rPr>
                <w:sz w:val="20"/>
                <w:szCs w:val="20"/>
              </w:rPr>
            </w:pPr>
            <w:r>
              <w:rPr>
                <w:sz w:val="20"/>
                <w:szCs w:val="20"/>
              </w:rPr>
              <w:t>Electric Service Identifier (ESI ID)</w:t>
            </w:r>
          </w:p>
        </w:tc>
      </w:tr>
      <w:tr w:rsidR="006D661E" w14:paraId="365B93A2" w14:textId="77777777" w:rsidTr="00BC670F">
        <w:tc>
          <w:tcPr>
            <w:tcW w:w="1007" w:type="dxa"/>
            <w:tcBorders>
              <w:top w:val="nil"/>
              <w:left w:val="nil"/>
              <w:bottom w:val="nil"/>
              <w:right w:val="nil"/>
            </w:tcBorders>
          </w:tcPr>
          <w:p w14:paraId="15C1B476" w14:textId="77777777" w:rsidR="006D661E" w:rsidRDefault="006D661E" w:rsidP="00BC670F">
            <w:pPr>
              <w:pStyle w:val="Heading1"/>
            </w:pPr>
            <w:r>
              <w:t>Must Use</w:t>
            </w:r>
          </w:p>
        </w:tc>
        <w:tc>
          <w:tcPr>
            <w:tcW w:w="1080" w:type="dxa"/>
            <w:tcBorders>
              <w:top w:val="nil"/>
              <w:left w:val="nil"/>
              <w:bottom w:val="nil"/>
              <w:right w:val="nil"/>
            </w:tcBorders>
          </w:tcPr>
          <w:p w14:paraId="4334DC12" w14:textId="77777777" w:rsidR="006D661E" w:rsidRDefault="006D661E" w:rsidP="00BC670F">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14:paraId="5DEB8A22" w14:textId="77777777" w:rsidR="006D661E" w:rsidRDefault="006D661E" w:rsidP="00BC670F">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14:paraId="301F3443" w14:textId="77777777" w:rsidR="006D661E" w:rsidRDefault="006D661E" w:rsidP="00BC670F">
            <w:pPr>
              <w:adjustRightInd w:val="0"/>
              <w:ind w:right="144"/>
              <w:rPr>
                <w:sz w:val="20"/>
                <w:szCs w:val="20"/>
              </w:rPr>
            </w:pPr>
            <w:r>
              <w:rPr>
                <w:b/>
                <w:bCs/>
                <w:sz w:val="20"/>
                <w:szCs w:val="20"/>
              </w:rPr>
              <w:t>Description</w:t>
            </w:r>
          </w:p>
        </w:tc>
        <w:tc>
          <w:tcPr>
            <w:tcW w:w="432" w:type="dxa"/>
            <w:tcBorders>
              <w:top w:val="nil"/>
              <w:left w:val="nil"/>
              <w:bottom w:val="nil"/>
              <w:right w:val="nil"/>
            </w:tcBorders>
          </w:tcPr>
          <w:p w14:paraId="3824B61F" w14:textId="77777777" w:rsidR="006D661E" w:rsidRDefault="006D661E" w:rsidP="00BC670F">
            <w:pPr>
              <w:adjustRightInd w:val="0"/>
              <w:ind w:right="144"/>
              <w:jc w:val="center"/>
              <w:rPr>
                <w:sz w:val="20"/>
                <w:szCs w:val="20"/>
              </w:rPr>
            </w:pPr>
            <w:r>
              <w:rPr>
                <w:b/>
                <w:bCs/>
                <w:sz w:val="20"/>
                <w:szCs w:val="20"/>
              </w:rPr>
              <w:t>X</w:t>
            </w:r>
          </w:p>
        </w:tc>
        <w:tc>
          <w:tcPr>
            <w:tcW w:w="35" w:type="dxa"/>
            <w:tcBorders>
              <w:top w:val="nil"/>
              <w:left w:val="nil"/>
              <w:bottom w:val="nil"/>
              <w:right w:val="nil"/>
            </w:tcBorders>
          </w:tcPr>
          <w:p w14:paraId="736B9D8C" w14:textId="77777777" w:rsidR="006D661E" w:rsidRDefault="006D661E" w:rsidP="00BC670F">
            <w:pPr>
              <w:adjustRightInd w:val="0"/>
              <w:ind w:right="144"/>
              <w:jc w:val="center"/>
              <w:rPr>
                <w:sz w:val="20"/>
                <w:szCs w:val="20"/>
              </w:rPr>
            </w:pPr>
          </w:p>
        </w:tc>
        <w:tc>
          <w:tcPr>
            <w:tcW w:w="1440" w:type="dxa"/>
            <w:gridSpan w:val="3"/>
            <w:tcBorders>
              <w:top w:val="nil"/>
              <w:left w:val="nil"/>
              <w:bottom w:val="nil"/>
              <w:right w:val="nil"/>
            </w:tcBorders>
          </w:tcPr>
          <w:p w14:paraId="0287FF58" w14:textId="77777777" w:rsidR="006D661E" w:rsidRDefault="006D661E" w:rsidP="00BC670F">
            <w:pPr>
              <w:adjustRightInd w:val="0"/>
              <w:ind w:right="144"/>
              <w:rPr>
                <w:sz w:val="20"/>
                <w:szCs w:val="20"/>
              </w:rPr>
            </w:pPr>
            <w:r>
              <w:rPr>
                <w:b/>
                <w:bCs/>
                <w:sz w:val="20"/>
                <w:szCs w:val="20"/>
              </w:rPr>
              <w:t>AN 1/80</w:t>
            </w:r>
          </w:p>
        </w:tc>
      </w:tr>
      <w:tr w:rsidR="006D661E" w14:paraId="56DF87CF" w14:textId="77777777" w:rsidTr="00BC670F">
        <w:trPr>
          <w:gridAfter w:val="1"/>
          <w:wAfter w:w="331" w:type="dxa"/>
        </w:trPr>
        <w:tc>
          <w:tcPr>
            <w:tcW w:w="2980" w:type="dxa"/>
            <w:gridSpan w:val="3"/>
            <w:tcBorders>
              <w:top w:val="nil"/>
              <w:left w:val="nil"/>
              <w:bottom w:val="nil"/>
              <w:right w:val="nil"/>
            </w:tcBorders>
          </w:tcPr>
          <w:p w14:paraId="723B7E53" w14:textId="77777777" w:rsidR="006D661E" w:rsidRDefault="006D661E" w:rsidP="00BC670F">
            <w:pPr>
              <w:adjustRightInd w:val="0"/>
              <w:ind w:right="144"/>
              <w:rPr>
                <w:sz w:val="20"/>
                <w:szCs w:val="20"/>
              </w:rPr>
            </w:pPr>
          </w:p>
        </w:tc>
        <w:tc>
          <w:tcPr>
            <w:tcW w:w="6544" w:type="dxa"/>
            <w:gridSpan w:val="8"/>
            <w:tcBorders>
              <w:top w:val="nil"/>
              <w:left w:val="nil"/>
              <w:bottom w:val="nil"/>
              <w:right w:val="nil"/>
            </w:tcBorders>
          </w:tcPr>
          <w:p w14:paraId="6F6A2A24" w14:textId="77777777" w:rsidR="006D661E" w:rsidRDefault="006D661E" w:rsidP="00BC670F">
            <w:pPr>
              <w:adjustRightInd w:val="0"/>
              <w:ind w:right="144"/>
              <w:rPr>
                <w:sz w:val="20"/>
                <w:szCs w:val="20"/>
              </w:rPr>
            </w:pPr>
            <w:r>
              <w:rPr>
                <w:sz w:val="20"/>
                <w:szCs w:val="20"/>
              </w:rPr>
              <w:t>A free-form description to clarify the related data elements and their content</w:t>
            </w:r>
          </w:p>
        </w:tc>
      </w:tr>
      <w:tr w:rsidR="006D661E" w14:paraId="08A694BD" w14:textId="77777777" w:rsidTr="00BC670F">
        <w:trPr>
          <w:gridAfter w:val="1"/>
          <w:wAfter w:w="331" w:type="dxa"/>
        </w:trPr>
        <w:tc>
          <w:tcPr>
            <w:tcW w:w="2980" w:type="dxa"/>
            <w:gridSpan w:val="3"/>
            <w:tcBorders>
              <w:top w:val="nil"/>
              <w:left w:val="nil"/>
              <w:bottom w:val="nil"/>
              <w:right w:val="nil"/>
            </w:tcBorders>
          </w:tcPr>
          <w:p w14:paraId="5869FD38" w14:textId="77777777" w:rsidR="006D661E" w:rsidRDefault="006D661E" w:rsidP="00BC670F">
            <w:pPr>
              <w:adjustRightInd w:val="0"/>
              <w:ind w:right="144"/>
              <w:rPr>
                <w:sz w:val="20"/>
                <w:szCs w:val="20"/>
              </w:rPr>
            </w:pPr>
          </w:p>
        </w:tc>
        <w:tc>
          <w:tcPr>
            <w:tcW w:w="6544" w:type="dxa"/>
            <w:gridSpan w:val="8"/>
            <w:tcBorders>
              <w:top w:val="nil"/>
              <w:left w:val="nil"/>
              <w:bottom w:val="nil"/>
              <w:right w:val="nil"/>
            </w:tcBorders>
            <w:shd w:val="pct20" w:color="auto" w:fill="auto"/>
          </w:tcPr>
          <w:p w14:paraId="75243232" w14:textId="77777777" w:rsidR="006D661E" w:rsidRDefault="006D661E" w:rsidP="00BC670F">
            <w:pPr>
              <w:adjustRightInd w:val="0"/>
              <w:ind w:right="144"/>
              <w:rPr>
                <w:sz w:val="20"/>
                <w:szCs w:val="20"/>
              </w:rPr>
            </w:pPr>
            <w:r>
              <w:rPr>
                <w:sz w:val="20"/>
                <w:szCs w:val="20"/>
              </w:rPr>
              <w:t>ESI ID</w:t>
            </w:r>
          </w:p>
        </w:tc>
      </w:tr>
    </w:tbl>
    <w:p w14:paraId="79A4D1C6" w14:textId="77777777" w:rsidR="006D661E" w:rsidRDefault="006D661E" w:rsidP="006D661E">
      <w:pPr>
        <w:rPr>
          <w:sz w:val="20"/>
          <w:szCs w:val="20"/>
        </w:rPr>
      </w:pPr>
    </w:p>
    <w:p w14:paraId="4310A532" w14:textId="4A37E7D5" w:rsidR="006D661E" w:rsidRDefault="006D661E" w:rsidP="006D661E">
      <w:pPr>
        <w:rPr>
          <w:b/>
          <w:bCs/>
          <w:sz w:val="20"/>
          <w:szCs w:val="20"/>
        </w:rPr>
      </w:pPr>
      <w:r>
        <w:rPr>
          <w:noProof/>
        </w:rPr>
        <w:pict w14:anchorId="335B2219">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68BDD37" w14:textId="77777777" w:rsidR="006D661E" w:rsidRDefault="006D661E" w:rsidP="006D661E">
                  <w:pPr>
                    <w:rPr>
                      <w:sz w:val="20"/>
                      <w:szCs w:val="20"/>
                    </w:rPr>
                  </w:pPr>
                  <w:r>
                    <w:rPr>
                      <w:sz w:val="20"/>
                      <w:szCs w:val="20"/>
                    </w:rPr>
                    <w:t>This column shows the Texas use of each data element.</w:t>
                  </w:r>
                </w:p>
              </w:txbxContent>
            </v:textbox>
          </v:shape>
        </w:pict>
      </w:r>
      <w:r>
        <w:rPr>
          <w:noProof/>
        </w:rPr>
        <w:pict w14:anchorId="10D37D3E">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EB28216" w14:textId="77777777" w:rsidR="006D661E" w:rsidRDefault="006D661E" w:rsidP="006D661E">
                  <w:pPr>
                    <w:rPr>
                      <w:sz w:val="20"/>
                      <w:szCs w:val="20"/>
                    </w:rPr>
                  </w:pPr>
                  <w:r>
                    <w:rPr>
                      <w:sz w:val="20"/>
                      <w:szCs w:val="20"/>
                    </w:rPr>
                    <w:t>This column shows the X12 attributes for each data element.</w:t>
                  </w:r>
                </w:p>
                <w:p w14:paraId="5135709D" w14:textId="77777777" w:rsidR="006D661E" w:rsidRDefault="006D661E" w:rsidP="006D661E">
                  <w:pPr>
                    <w:pStyle w:val="Footer"/>
                    <w:widowControl/>
                    <w:tabs>
                      <w:tab w:val="clear" w:pos="4320"/>
                      <w:tab w:val="clear" w:pos="8640"/>
                    </w:tabs>
                    <w:rPr>
                      <w:rFonts w:ascii="Times New Roman" w:hAnsi="Times New Roman" w:cs="Times New Roman"/>
                    </w:rPr>
                  </w:pPr>
                </w:p>
                <w:p w14:paraId="0A2E2329" w14:textId="77777777" w:rsidR="006D661E" w:rsidRDefault="006D661E" w:rsidP="006D661E">
                  <w:pPr>
                    <w:rPr>
                      <w:sz w:val="20"/>
                      <w:szCs w:val="20"/>
                    </w:rPr>
                  </w:pPr>
                  <w:r>
                    <w:rPr>
                      <w:sz w:val="20"/>
                      <w:szCs w:val="20"/>
                    </w:rPr>
                    <w:t>M = Mandatory</w:t>
                  </w:r>
                </w:p>
                <w:p w14:paraId="2707937E" w14:textId="77777777" w:rsidR="006D661E" w:rsidRDefault="006D661E" w:rsidP="006D661E">
                  <w:pPr>
                    <w:rPr>
                      <w:sz w:val="20"/>
                      <w:szCs w:val="20"/>
                    </w:rPr>
                  </w:pPr>
                  <w:r>
                    <w:rPr>
                      <w:sz w:val="20"/>
                      <w:szCs w:val="20"/>
                    </w:rPr>
                    <w:t>O = Optional</w:t>
                  </w:r>
                </w:p>
                <w:p w14:paraId="68B21A12" w14:textId="77777777" w:rsidR="006D661E" w:rsidRDefault="006D661E" w:rsidP="006D661E">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39F0174" w14:textId="77777777" w:rsidR="006D661E" w:rsidRDefault="006D661E" w:rsidP="006D661E">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56077B9B" w14:textId="77777777" w:rsidR="006D661E" w:rsidRDefault="006D661E" w:rsidP="006D661E">
                  <w:pPr>
                    <w:pStyle w:val="Footer"/>
                    <w:widowControl/>
                    <w:tabs>
                      <w:tab w:val="clear" w:pos="4320"/>
                      <w:tab w:val="clear" w:pos="8640"/>
                    </w:tabs>
                    <w:autoSpaceDE/>
                    <w:autoSpaceDN/>
                    <w:rPr>
                      <w:rFonts w:ascii="Times New Roman" w:hAnsi="Times New Roman" w:cs="Times New Roman"/>
                    </w:rPr>
                  </w:pPr>
                </w:p>
                <w:p w14:paraId="781DD98C" w14:textId="77777777" w:rsidR="006D661E" w:rsidRDefault="006D661E" w:rsidP="006D661E">
                  <w:pPr>
                    <w:rPr>
                      <w:sz w:val="20"/>
                      <w:szCs w:val="20"/>
                    </w:rPr>
                  </w:pPr>
                  <w:r>
                    <w:rPr>
                      <w:sz w:val="20"/>
                      <w:szCs w:val="20"/>
                    </w:rPr>
                    <w:t>AN = Alphanumeric</w:t>
                  </w:r>
                </w:p>
                <w:p w14:paraId="2C2FD3CF" w14:textId="77777777" w:rsidR="006D661E" w:rsidRDefault="006D661E" w:rsidP="006D661E">
                  <w:pPr>
                    <w:rPr>
                      <w:sz w:val="20"/>
                      <w:szCs w:val="20"/>
                    </w:rPr>
                  </w:pPr>
                  <w:r>
                    <w:rPr>
                      <w:sz w:val="20"/>
                      <w:szCs w:val="20"/>
                    </w:rPr>
                    <w:t>N# = Implied Decimal at position #</w:t>
                  </w:r>
                </w:p>
                <w:p w14:paraId="41DD8118" w14:textId="77777777" w:rsidR="006D661E" w:rsidRDefault="006D661E" w:rsidP="006D661E">
                  <w:pPr>
                    <w:rPr>
                      <w:sz w:val="20"/>
                      <w:szCs w:val="20"/>
                    </w:rPr>
                  </w:pPr>
                  <w:r>
                    <w:rPr>
                      <w:sz w:val="20"/>
                      <w:szCs w:val="20"/>
                    </w:rPr>
                    <w:t>ID = Identification</w:t>
                  </w:r>
                </w:p>
                <w:p w14:paraId="69AE47D7" w14:textId="77777777" w:rsidR="006D661E" w:rsidRDefault="006D661E" w:rsidP="006D661E">
                  <w:pPr>
                    <w:rPr>
                      <w:sz w:val="20"/>
                      <w:szCs w:val="20"/>
                    </w:rPr>
                  </w:pPr>
                  <w:r>
                    <w:rPr>
                      <w:sz w:val="20"/>
                      <w:szCs w:val="20"/>
                    </w:rPr>
                    <w:t>R = Real</w:t>
                  </w:r>
                </w:p>
                <w:p w14:paraId="5E06DFF1" w14:textId="77777777" w:rsidR="006D661E" w:rsidRDefault="006D661E" w:rsidP="006D661E">
                  <w:pPr>
                    <w:rPr>
                      <w:sz w:val="20"/>
                      <w:szCs w:val="20"/>
                    </w:rPr>
                  </w:pPr>
                </w:p>
                <w:p w14:paraId="48C9FC6A" w14:textId="77777777" w:rsidR="006D661E" w:rsidRDefault="006D661E" w:rsidP="006D661E">
                  <w:pPr>
                    <w:rPr>
                      <w:sz w:val="20"/>
                      <w:szCs w:val="20"/>
                    </w:rPr>
                  </w:pPr>
                  <w:r>
                    <w:rPr>
                      <w:sz w:val="20"/>
                      <w:szCs w:val="20"/>
                    </w:rPr>
                    <w:t>1/30 = Minimum 1, Maximum 30</w:t>
                  </w:r>
                </w:p>
              </w:txbxContent>
            </v:textbox>
          </v:shape>
        </w:pict>
      </w:r>
      <w:r>
        <w:rPr>
          <w:noProof/>
        </w:rPr>
        <w:pict w14:anchorId="700FB921">
          <v:shape id="Speech Bubble: Rectangle 1"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7E53C83" w14:textId="77777777" w:rsidR="006D661E" w:rsidRDefault="006D661E" w:rsidP="006D661E">
                  <w:pPr>
                    <w:rPr>
                      <w:sz w:val="20"/>
                      <w:szCs w:val="20"/>
                    </w:rPr>
                  </w:pPr>
                  <w:r>
                    <w:rPr>
                      <w:sz w:val="20"/>
                      <w:szCs w:val="20"/>
                    </w:rPr>
                    <w:t xml:space="preserve">These are X12 code descriptions, which often do not relate to the Texas descriptions.  </w:t>
                  </w:r>
                </w:p>
                <w:p w14:paraId="004F2471" w14:textId="77777777" w:rsidR="006D661E" w:rsidRDefault="006D661E" w:rsidP="006D661E">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 xml:space="preserve">X12 cannot keep up with Texas needs, thus, Texas often changes the meaning of existing codes.  See the corresponding </w:t>
                  </w:r>
                  <w:proofErr w:type="spellStart"/>
                  <w:r>
                    <w:rPr>
                      <w:b w:val="0"/>
                      <w:bCs w:val="0"/>
                      <w:color w:val="auto"/>
                      <w:u w:val="none"/>
                    </w:rPr>
                    <w:t>graybox</w:t>
                  </w:r>
                  <w:proofErr w:type="spellEnd"/>
                  <w:r>
                    <w:rPr>
                      <w:b w:val="0"/>
                      <w:bCs w:val="0"/>
                      <w:color w:val="auto"/>
                      <w:u w:val="none"/>
                    </w:rPr>
                    <w:t xml:space="preserve"> for the Texas definitions.</w:t>
                  </w:r>
                </w:p>
                <w:p w14:paraId="7735B506" w14:textId="77777777" w:rsidR="006D661E" w:rsidRDefault="006D661E" w:rsidP="006D661E">
                  <w:pPr>
                    <w:rPr>
                      <w:sz w:val="20"/>
                      <w:szCs w:val="20"/>
                    </w:rPr>
                  </w:pPr>
                </w:p>
                <w:p w14:paraId="626EAD4D" w14:textId="77777777" w:rsidR="006D661E" w:rsidRDefault="006D661E" w:rsidP="006D661E">
                  <w:pPr>
                    <w:rPr>
                      <w:sz w:val="20"/>
                      <w:szCs w:val="20"/>
                    </w:rPr>
                  </w:pPr>
                </w:p>
                <w:p w14:paraId="4AFB5071" w14:textId="77777777" w:rsidR="006D661E" w:rsidRDefault="006D661E" w:rsidP="006D661E">
                  <w:pPr>
                    <w:rPr>
                      <w:sz w:val="20"/>
                      <w:szCs w:val="20"/>
                    </w:rPr>
                  </w:pPr>
                </w:p>
                <w:p w14:paraId="2649E75A" w14:textId="77777777" w:rsidR="006D661E" w:rsidRDefault="006D661E" w:rsidP="006D661E">
                  <w:pPr>
                    <w:rPr>
                      <w:sz w:val="20"/>
                      <w:szCs w:val="20"/>
                    </w:rPr>
                  </w:pPr>
                </w:p>
              </w:txbxContent>
            </v:textbox>
          </v:shape>
        </w:pict>
      </w:r>
      <w:r>
        <w:rPr>
          <w:b/>
          <w:bCs/>
          <w:sz w:val="20"/>
          <w:szCs w:val="20"/>
        </w:rPr>
        <w:t xml:space="preserve">   </w:t>
      </w:r>
    </w:p>
    <w:p w14:paraId="709E4A33" w14:textId="77777777" w:rsidR="006D661E" w:rsidRDefault="006D661E" w:rsidP="006D661E">
      <w:pPr>
        <w:rPr>
          <w:sz w:val="20"/>
          <w:szCs w:val="20"/>
        </w:rPr>
      </w:pPr>
    </w:p>
    <w:p w14:paraId="03917AF8" w14:textId="77777777" w:rsidR="006D661E" w:rsidRDefault="006D661E" w:rsidP="006D661E">
      <w:pPr>
        <w:rPr>
          <w:sz w:val="20"/>
          <w:szCs w:val="20"/>
        </w:rPr>
      </w:pPr>
    </w:p>
    <w:p w14:paraId="7F273A0E" w14:textId="77777777" w:rsidR="006D661E" w:rsidRDefault="006D661E" w:rsidP="006D661E">
      <w:pPr>
        <w:rPr>
          <w:sz w:val="20"/>
          <w:szCs w:val="20"/>
        </w:rPr>
      </w:pPr>
    </w:p>
    <w:p w14:paraId="1EEB339C" w14:textId="77777777" w:rsidR="006D661E" w:rsidRDefault="006D661E" w:rsidP="006D661E">
      <w:pPr>
        <w:rPr>
          <w:sz w:val="20"/>
          <w:szCs w:val="20"/>
        </w:rPr>
      </w:pPr>
    </w:p>
    <w:p w14:paraId="4027995A" w14:textId="77777777" w:rsidR="006D661E" w:rsidRDefault="006D661E" w:rsidP="006D661E">
      <w:pPr>
        <w:rPr>
          <w:sz w:val="20"/>
          <w:szCs w:val="20"/>
        </w:rPr>
      </w:pPr>
    </w:p>
    <w:p w14:paraId="4A32D594" w14:textId="77777777" w:rsidR="006D661E" w:rsidRDefault="006D661E" w:rsidP="006D661E">
      <w:pPr>
        <w:rPr>
          <w:sz w:val="20"/>
          <w:szCs w:val="20"/>
        </w:rPr>
      </w:pPr>
    </w:p>
    <w:p w14:paraId="1B387E56" w14:textId="77777777" w:rsidR="006D661E" w:rsidRDefault="006D661E" w:rsidP="006D661E">
      <w:pPr>
        <w:rPr>
          <w:sz w:val="20"/>
          <w:szCs w:val="20"/>
        </w:rPr>
      </w:pPr>
    </w:p>
    <w:p w14:paraId="61536E79" w14:textId="77777777" w:rsidR="006D661E" w:rsidRDefault="006D661E" w:rsidP="006D661E">
      <w:pPr>
        <w:rPr>
          <w:sz w:val="20"/>
          <w:szCs w:val="20"/>
        </w:rPr>
      </w:pPr>
    </w:p>
    <w:p w14:paraId="58C211DD" w14:textId="77777777" w:rsidR="006D661E" w:rsidRDefault="006D661E" w:rsidP="006D661E">
      <w:pPr>
        <w:rPr>
          <w:sz w:val="20"/>
          <w:szCs w:val="20"/>
        </w:rPr>
      </w:pPr>
    </w:p>
    <w:p w14:paraId="2834396E" w14:textId="77777777" w:rsidR="006D661E" w:rsidRDefault="006D661E" w:rsidP="006D661E">
      <w:pPr>
        <w:rPr>
          <w:sz w:val="20"/>
          <w:szCs w:val="20"/>
        </w:rPr>
      </w:pPr>
    </w:p>
    <w:p w14:paraId="768C0B3F" w14:textId="77777777" w:rsidR="006D661E" w:rsidRDefault="006D661E" w:rsidP="006D661E">
      <w:pPr>
        <w:rPr>
          <w:sz w:val="20"/>
          <w:szCs w:val="20"/>
        </w:rPr>
      </w:pPr>
    </w:p>
    <w:p w14:paraId="75986B5E" w14:textId="77777777" w:rsidR="006D661E" w:rsidRDefault="006D661E" w:rsidP="006D661E">
      <w:pPr>
        <w:rPr>
          <w:sz w:val="20"/>
          <w:szCs w:val="20"/>
        </w:rPr>
      </w:pPr>
    </w:p>
    <w:p w14:paraId="735BDC2C" w14:textId="77777777" w:rsidR="006D661E" w:rsidRDefault="006D661E" w:rsidP="006D661E"/>
    <w:p w14:paraId="261A7AE6" w14:textId="77777777" w:rsidR="006D661E" w:rsidRDefault="006D661E" w:rsidP="006D661E"/>
    <w:p w14:paraId="60E98738" w14:textId="77777777" w:rsidR="006D661E" w:rsidRDefault="006D661E" w:rsidP="006D661E"/>
    <w:p w14:paraId="79F55BFD" w14:textId="77777777" w:rsidR="006D661E" w:rsidRDefault="006D661E" w:rsidP="006D661E">
      <w:pPr>
        <w:widowControl w:val="0"/>
        <w:autoSpaceDE w:val="0"/>
        <w:autoSpaceDN w:val="0"/>
        <w:adjustRightInd w:val="0"/>
        <w:rPr>
          <w:b/>
          <w:bCs/>
          <w:sz w:val="40"/>
          <w:szCs w:val="40"/>
        </w:rPr>
      </w:pPr>
    </w:p>
    <w:p w14:paraId="54D6E149" w14:textId="77777777" w:rsidR="006D661E" w:rsidRDefault="006D661E" w:rsidP="006D661E">
      <w:pPr>
        <w:widowControl w:val="0"/>
        <w:autoSpaceDE w:val="0"/>
        <w:autoSpaceDN w:val="0"/>
        <w:adjustRightInd w:val="0"/>
        <w:rPr>
          <w:b/>
          <w:bCs/>
          <w:sz w:val="40"/>
          <w:szCs w:val="40"/>
        </w:rPr>
      </w:pPr>
    </w:p>
    <w:p w14:paraId="528D8868" w14:textId="77777777" w:rsidR="006D661E" w:rsidRDefault="006D661E" w:rsidP="006D661E">
      <w:pPr>
        <w:widowControl w:val="0"/>
        <w:autoSpaceDE w:val="0"/>
        <w:autoSpaceDN w:val="0"/>
        <w:adjustRightInd w:val="0"/>
        <w:rPr>
          <w:b/>
          <w:bCs/>
          <w:sz w:val="40"/>
          <w:szCs w:val="40"/>
        </w:rPr>
      </w:pPr>
      <w:r>
        <w:rPr>
          <w:b/>
          <w:bCs/>
          <w:sz w:val="40"/>
          <w:szCs w:val="40"/>
        </w:rPr>
        <w:lastRenderedPageBreak/>
        <w:t>814 General Request, Response or Confirmation</w:t>
      </w:r>
    </w:p>
    <w:p w14:paraId="1AB6E449" w14:textId="77777777" w:rsidR="006D661E" w:rsidRDefault="006D661E" w:rsidP="006D661E">
      <w:pPr>
        <w:widowControl w:val="0"/>
        <w:autoSpaceDE w:val="0"/>
        <w:autoSpaceDN w:val="0"/>
        <w:adjustRightInd w:val="0"/>
      </w:pPr>
      <w:r>
        <w:rPr>
          <w:b/>
          <w:bCs/>
          <w:sz w:val="40"/>
          <w:szCs w:val="40"/>
        </w:rPr>
        <w:t>ANSI ASC X12 Structure</w:t>
      </w:r>
    </w:p>
    <w:p w14:paraId="75608A93" w14:textId="77777777" w:rsidR="006D661E" w:rsidRDefault="006D661E" w:rsidP="006D661E">
      <w:pPr>
        <w:widowControl w:val="0"/>
        <w:autoSpaceDE w:val="0"/>
        <w:autoSpaceDN w:val="0"/>
        <w:adjustRightInd w:val="0"/>
        <w:rPr>
          <w:b/>
          <w:bCs/>
          <w:sz w:val="40"/>
          <w:szCs w:val="40"/>
        </w:rPr>
      </w:pPr>
    </w:p>
    <w:p w14:paraId="13B1233D" w14:textId="77777777" w:rsidR="006D661E" w:rsidRDefault="006D661E" w:rsidP="006D661E">
      <w:pPr>
        <w:autoSpaceDE w:val="0"/>
        <w:autoSpaceDN w:val="0"/>
        <w:adjustRightInd w:val="0"/>
        <w:jc w:val="right"/>
        <w:rPr>
          <w:b/>
          <w:bCs/>
          <w:sz w:val="40"/>
          <w:szCs w:val="40"/>
        </w:rPr>
      </w:pPr>
      <w:r>
        <w:rPr>
          <w:b/>
          <w:bCs/>
          <w:sz w:val="20"/>
          <w:szCs w:val="20"/>
        </w:rPr>
        <w:t>Functional Group ID=</w:t>
      </w:r>
      <w:r>
        <w:rPr>
          <w:b/>
          <w:bCs/>
          <w:sz w:val="40"/>
          <w:szCs w:val="40"/>
        </w:rPr>
        <w:t>GE</w:t>
      </w:r>
    </w:p>
    <w:p w14:paraId="0DA19C20" w14:textId="77777777" w:rsidR="006D661E" w:rsidRDefault="006D661E" w:rsidP="006D661E">
      <w:pPr>
        <w:autoSpaceDE w:val="0"/>
        <w:autoSpaceDN w:val="0"/>
        <w:adjustRightInd w:val="0"/>
        <w:rPr>
          <w:b/>
          <w:bCs/>
        </w:rPr>
      </w:pPr>
    </w:p>
    <w:p w14:paraId="0BEF3D9D" w14:textId="77777777" w:rsidR="006D661E" w:rsidRDefault="006D661E" w:rsidP="006D661E">
      <w:pPr>
        <w:autoSpaceDE w:val="0"/>
        <w:autoSpaceDN w:val="0"/>
        <w:adjustRightInd w:val="0"/>
        <w:rPr>
          <w:sz w:val="20"/>
          <w:szCs w:val="20"/>
        </w:rPr>
      </w:pPr>
      <w:r>
        <w:rPr>
          <w:b/>
          <w:bCs/>
        </w:rPr>
        <w:t>Introduction:</w:t>
      </w:r>
    </w:p>
    <w:p w14:paraId="741B562C" w14:textId="77777777" w:rsidR="006D661E" w:rsidRDefault="006D661E" w:rsidP="006D661E">
      <w:pPr>
        <w:autoSpaceDE w:val="0"/>
        <w:autoSpaceDN w:val="0"/>
        <w:adjustRightInd w:val="0"/>
        <w:rPr>
          <w:sz w:val="20"/>
          <w:szCs w:val="20"/>
        </w:rPr>
      </w:pPr>
    </w:p>
    <w:p w14:paraId="57C5C148" w14:textId="77777777" w:rsidR="006D661E" w:rsidRDefault="006D661E" w:rsidP="006D661E">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894C531" w14:textId="77777777" w:rsidR="006D661E" w:rsidRDefault="006D661E" w:rsidP="006D661E">
      <w:pPr>
        <w:autoSpaceDE w:val="0"/>
        <w:autoSpaceDN w:val="0"/>
        <w:adjustRightInd w:val="0"/>
        <w:rPr>
          <w:sz w:val="20"/>
          <w:szCs w:val="20"/>
        </w:rPr>
      </w:pPr>
    </w:p>
    <w:p w14:paraId="5E5DC111" w14:textId="77777777" w:rsidR="006D661E" w:rsidRDefault="006D661E" w:rsidP="006D661E">
      <w:pPr>
        <w:autoSpaceDE w:val="0"/>
        <w:autoSpaceDN w:val="0"/>
        <w:adjustRightInd w:val="0"/>
        <w:rPr>
          <w:b/>
          <w:bCs/>
        </w:rPr>
      </w:pPr>
      <w:r>
        <w:rPr>
          <w:b/>
          <w:bCs/>
        </w:rPr>
        <w:t>Heading:</w:t>
      </w:r>
    </w:p>
    <w:p w14:paraId="4DC481F7" w14:textId="77777777" w:rsidR="006D661E" w:rsidRDefault="006D661E" w:rsidP="006D661E">
      <w:pPr>
        <w:autoSpaceDE w:val="0"/>
        <w:autoSpaceDN w:val="0"/>
        <w:adjustRightInd w:val="0"/>
        <w:rPr>
          <w:b/>
          <w:bCs/>
          <w:sz w:val="16"/>
          <w:szCs w:val="16"/>
        </w:rPr>
      </w:pPr>
    </w:p>
    <w:p w14:paraId="06BAC3F0" w14:textId="77777777" w:rsidR="006D661E" w:rsidRDefault="006D661E" w:rsidP="006D661E">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5FB948C" w14:textId="77777777" w:rsidR="006D661E" w:rsidRDefault="006D661E" w:rsidP="006D661E">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6D661E" w14:paraId="585DE9A8" w14:textId="77777777" w:rsidTr="00BC670F">
        <w:tc>
          <w:tcPr>
            <w:tcW w:w="794" w:type="dxa"/>
          </w:tcPr>
          <w:p w14:paraId="5F7E87D7"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14:paraId="142E19CD"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14:paraId="47A08704"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74689179"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6AA1B3CF" w14:textId="77777777" w:rsidR="006D661E" w:rsidRDefault="006D661E" w:rsidP="00BC670F">
            <w:pPr>
              <w:autoSpaceDE w:val="0"/>
              <w:autoSpaceDN w:val="0"/>
              <w:adjustRightInd w:val="0"/>
              <w:ind w:right="144"/>
              <w:jc w:val="center"/>
            </w:pPr>
            <w:r>
              <w:rPr>
                <w:sz w:val="16"/>
                <w:szCs w:val="16"/>
              </w:rPr>
              <w:t>M</w:t>
            </w:r>
          </w:p>
        </w:tc>
        <w:tc>
          <w:tcPr>
            <w:tcW w:w="781" w:type="dxa"/>
          </w:tcPr>
          <w:p w14:paraId="587BF8EB" w14:textId="77777777" w:rsidR="006D661E" w:rsidRDefault="006D661E" w:rsidP="00BC670F">
            <w:pPr>
              <w:autoSpaceDE w:val="0"/>
              <w:autoSpaceDN w:val="0"/>
              <w:adjustRightInd w:val="0"/>
              <w:ind w:right="144"/>
              <w:jc w:val="right"/>
            </w:pPr>
            <w:r>
              <w:rPr>
                <w:sz w:val="16"/>
                <w:szCs w:val="16"/>
              </w:rPr>
              <w:t>1</w:t>
            </w:r>
          </w:p>
        </w:tc>
        <w:tc>
          <w:tcPr>
            <w:tcW w:w="1063" w:type="dxa"/>
          </w:tcPr>
          <w:p w14:paraId="27093EB7" w14:textId="77777777" w:rsidR="006D661E" w:rsidRDefault="006D661E" w:rsidP="00BC670F">
            <w:pPr>
              <w:autoSpaceDE w:val="0"/>
              <w:autoSpaceDN w:val="0"/>
              <w:adjustRightInd w:val="0"/>
              <w:ind w:right="144"/>
              <w:jc w:val="right"/>
            </w:pPr>
          </w:p>
        </w:tc>
        <w:tc>
          <w:tcPr>
            <w:tcW w:w="795" w:type="dxa"/>
          </w:tcPr>
          <w:p w14:paraId="28B7C92D" w14:textId="77777777" w:rsidR="006D661E" w:rsidRDefault="006D661E" w:rsidP="00BC670F">
            <w:pPr>
              <w:autoSpaceDE w:val="0"/>
              <w:autoSpaceDN w:val="0"/>
              <w:adjustRightInd w:val="0"/>
              <w:ind w:right="144"/>
              <w:jc w:val="center"/>
            </w:pPr>
          </w:p>
        </w:tc>
        <w:tc>
          <w:tcPr>
            <w:tcW w:w="236" w:type="dxa"/>
          </w:tcPr>
          <w:p w14:paraId="2DAD7CE5" w14:textId="77777777" w:rsidR="006D661E" w:rsidRDefault="006D661E" w:rsidP="00BC670F">
            <w:pPr>
              <w:autoSpaceDE w:val="0"/>
              <w:autoSpaceDN w:val="0"/>
              <w:adjustRightInd w:val="0"/>
              <w:ind w:right="144"/>
              <w:jc w:val="center"/>
            </w:pPr>
          </w:p>
        </w:tc>
        <w:tc>
          <w:tcPr>
            <w:tcW w:w="236" w:type="dxa"/>
          </w:tcPr>
          <w:p w14:paraId="739D23D9" w14:textId="77777777" w:rsidR="006D661E" w:rsidRDefault="006D661E" w:rsidP="00BC670F">
            <w:pPr>
              <w:autoSpaceDE w:val="0"/>
              <w:autoSpaceDN w:val="0"/>
              <w:adjustRightInd w:val="0"/>
              <w:ind w:right="144"/>
              <w:jc w:val="center"/>
            </w:pPr>
          </w:p>
        </w:tc>
        <w:tc>
          <w:tcPr>
            <w:tcW w:w="236" w:type="dxa"/>
          </w:tcPr>
          <w:p w14:paraId="6E7520AF" w14:textId="77777777" w:rsidR="006D661E" w:rsidRDefault="006D661E" w:rsidP="00BC670F">
            <w:pPr>
              <w:autoSpaceDE w:val="0"/>
              <w:autoSpaceDN w:val="0"/>
              <w:adjustRightInd w:val="0"/>
              <w:ind w:right="144"/>
              <w:jc w:val="center"/>
            </w:pPr>
          </w:p>
        </w:tc>
        <w:tc>
          <w:tcPr>
            <w:tcW w:w="236" w:type="dxa"/>
          </w:tcPr>
          <w:p w14:paraId="1E73C64C" w14:textId="77777777" w:rsidR="006D661E" w:rsidRDefault="006D661E" w:rsidP="00BC670F">
            <w:pPr>
              <w:autoSpaceDE w:val="0"/>
              <w:autoSpaceDN w:val="0"/>
              <w:adjustRightInd w:val="0"/>
              <w:ind w:right="144"/>
              <w:jc w:val="center"/>
            </w:pPr>
          </w:p>
        </w:tc>
        <w:tc>
          <w:tcPr>
            <w:tcW w:w="236" w:type="dxa"/>
          </w:tcPr>
          <w:p w14:paraId="5A8B1AAA" w14:textId="77777777" w:rsidR="006D661E" w:rsidRDefault="006D661E" w:rsidP="00BC670F">
            <w:pPr>
              <w:autoSpaceDE w:val="0"/>
              <w:autoSpaceDN w:val="0"/>
              <w:adjustRightInd w:val="0"/>
              <w:ind w:right="144"/>
              <w:jc w:val="center"/>
            </w:pPr>
          </w:p>
        </w:tc>
        <w:tc>
          <w:tcPr>
            <w:tcW w:w="236" w:type="dxa"/>
          </w:tcPr>
          <w:p w14:paraId="258AC96C" w14:textId="77777777" w:rsidR="006D661E" w:rsidRDefault="006D661E" w:rsidP="00BC670F">
            <w:pPr>
              <w:autoSpaceDE w:val="0"/>
              <w:autoSpaceDN w:val="0"/>
              <w:adjustRightInd w:val="0"/>
              <w:ind w:right="144"/>
              <w:jc w:val="center"/>
            </w:pPr>
          </w:p>
        </w:tc>
      </w:tr>
      <w:tr w:rsidR="006D661E" w14:paraId="1ED230E1" w14:textId="77777777" w:rsidTr="00BC670F">
        <w:tc>
          <w:tcPr>
            <w:tcW w:w="794" w:type="dxa"/>
          </w:tcPr>
          <w:p w14:paraId="25D9BF6E" w14:textId="77777777" w:rsidR="006D661E" w:rsidRDefault="006D661E" w:rsidP="00BC670F">
            <w:pPr>
              <w:autoSpaceDE w:val="0"/>
              <w:autoSpaceDN w:val="0"/>
              <w:adjustRightInd w:val="0"/>
              <w:ind w:right="144"/>
            </w:pPr>
            <w:r>
              <w:rPr>
                <w:sz w:val="16"/>
                <w:szCs w:val="16"/>
              </w:rPr>
              <w:t>M</w:t>
            </w:r>
          </w:p>
        </w:tc>
        <w:tc>
          <w:tcPr>
            <w:tcW w:w="664" w:type="dxa"/>
          </w:tcPr>
          <w:p w14:paraId="2D9199EE" w14:textId="77777777" w:rsidR="006D661E" w:rsidRDefault="006D661E" w:rsidP="00BC670F">
            <w:pPr>
              <w:autoSpaceDE w:val="0"/>
              <w:autoSpaceDN w:val="0"/>
              <w:adjustRightInd w:val="0"/>
              <w:ind w:right="144"/>
            </w:pPr>
            <w:r>
              <w:rPr>
                <w:sz w:val="16"/>
                <w:szCs w:val="16"/>
              </w:rPr>
              <w:t>020</w:t>
            </w:r>
          </w:p>
        </w:tc>
        <w:tc>
          <w:tcPr>
            <w:tcW w:w="810" w:type="dxa"/>
          </w:tcPr>
          <w:p w14:paraId="45CB176D" w14:textId="77777777" w:rsidR="006D661E" w:rsidRDefault="006D661E" w:rsidP="00BC670F">
            <w:pPr>
              <w:autoSpaceDE w:val="0"/>
              <w:autoSpaceDN w:val="0"/>
              <w:adjustRightInd w:val="0"/>
              <w:ind w:right="144"/>
            </w:pPr>
            <w:r>
              <w:rPr>
                <w:sz w:val="16"/>
                <w:szCs w:val="16"/>
              </w:rPr>
              <w:t>BGN</w:t>
            </w:r>
          </w:p>
        </w:tc>
        <w:tc>
          <w:tcPr>
            <w:tcW w:w="2640" w:type="dxa"/>
            <w:tcBorders>
              <w:bottom w:val="single" w:sz="4" w:space="0" w:color="auto"/>
            </w:tcBorders>
          </w:tcPr>
          <w:p w14:paraId="1B4E93E1" w14:textId="77777777" w:rsidR="006D661E" w:rsidRDefault="006D661E" w:rsidP="00BC670F">
            <w:pPr>
              <w:autoSpaceDE w:val="0"/>
              <w:autoSpaceDN w:val="0"/>
              <w:adjustRightInd w:val="0"/>
              <w:ind w:right="144"/>
            </w:pPr>
            <w:r>
              <w:rPr>
                <w:sz w:val="16"/>
                <w:szCs w:val="16"/>
              </w:rPr>
              <w:t>Beginning Segment</w:t>
            </w:r>
          </w:p>
        </w:tc>
        <w:tc>
          <w:tcPr>
            <w:tcW w:w="539" w:type="dxa"/>
            <w:tcBorders>
              <w:bottom w:val="single" w:sz="4" w:space="0" w:color="auto"/>
            </w:tcBorders>
          </w:tcPr>
          <w:p w14:paraId="308BEC11" w14:textId="77777777" w:rsidR="006D661E" w:rsidRDefault="006D661E" w:rsidP="00BC670F">
            <w:pPr>
              <w:autoSpaceDE w:val="0"/>
              <w:autoSpaceDN w:val="0"/>
              <w:adjustRightInd w:val="0"/>
              <w:ind w:right="144"/>
              <w:jc w:val="center"/>
            </w:pPr>
            <w:r>
              <w:rPr>
                <w:sz w:val="16"/>
                <w:szCs w:val="16"/>
              </w:rPr>
              <w:t>M</w:t>
            </w:r>
          </w:p>
        </w:tc>
        <w:tc>
          <w:tcPr>
            <w:tcW w:w="781" w:type="dxa"/>
            <w:tcBorders>
              <w:bottom w:val="single" w:sz="4" w:space="0" w:color="auto"/>
            </w:tcBorders>
          </w:tcPr>
          <w:p w14:paraId="02EC0D0A" w14:textId="77777777" w:rsidR="006D661E" w:rsidRDefault="006D661E" w:rsidP="00BC670F">
            <w:pPr>
              <w:autoSpaceDE w:val="0"/>
              <w:autoSpaceDN w:val="0"/>
              <w:adjustRightInd w:val="0"/>
              <w:ind w:right="144"/>
              <w:jc w:val="right"/>
            </w:pPr>
            <w:r>
              <w:rPr>
                <w:sz w:val="16"/>
                <w:szCs w:val="16"/>
              </w:rPr>
              <w:t>1</w:t>
            </w:r>
          </w:p>
        </w:tc>
        <w:tc>
          <w:tcPr>
            <w:tcW w:w="1063" w:type="dxa"/>
            <w:tcBorders>
              <w:bottom w:val="single" w:sz="4" w:space="0" w:color="auto"/>
            </w:tcBorders>
          </w:tcPr>
          <w:p w14:paraId="34BCE956" w14:textId="77777777" w:rsidR="006D661E" w:rsidRDefault="006D661E" w:rsidP="00BC670F">
            <w:pPr>
              <w:autoSpaceDE w:val="0"/>
              <w:autoSpaceDN w:val="0"/>
              <w:adjustRightInd w:val="0"/>
              <w:ind w:right="144"/>
              <w:jc w:val="right"/>
            </w:pPr>
          </w:p>
        </w:tc>
        <w:tc>
          <w:tcPr>
            <w:tcW w:w="795" w:type="dxa"/>
            <w:tcBorders>
              <w:bottom w:val="single" w:sz="4" w:space="0" w:color="auto"/>
            </w:tcBorders>
          </w:tcPr>
          <w:p w14:paraId="4E5064A1"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7D3163E7"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6AD298F0"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2C42317D"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02715D75"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521B0B33"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7289781F" w14:textId="77777777" w:rsidR="006D661E" w:rsidRDefault="006D661E" w:rsidP="00BC670F">
            <w:pPr>
              <w:autoSpaceDE w:val="0"/>
              <w:autoSpaceDN w:val="0"/>
              <w:adjustRightInd w:val="0"/>
              <w:ind w:right="144"/>
              <w:jc w:val="center"/>
            </w:pPr>
          </w:p>
        </w:tc>
      </w:tr>
      <w:tr w:rsidR="006D661E" w14:paraId="2430A21A" w14:textId="77777777" w:rsidTr="00BC670F">
        <w:tc>
          <w:tcPr>
            <w:tcW w:w="794" w:type="dxa"/>
          </w:tcPr>
          <w:p w14:paraId="00A9E5B5" w14:textId="77777777" w:rsidR="006D661E" w:rsidRDefault="006D661E" w:rsidP="00BC670F">
            <w:pPr>
              <w:autoSpaceDE w:val="0"/>
              <w:autoSpaceDN w:val="0"/>
              <w:adjustRightInd w:val="0"/>
              <w:ind w:right="144"/>
            </w:pPr>
          </w:p>
        </w:tc>
        <w:tc>
          <w:tcPr>
            <w:tcW w:w="664" w:type="dxa"/>
          </w:tcPr>
          <w:p w14:paraId="10DE0C8D" w14:textId="77777777" w:rsidR="006D661E" w:rsidRDefault="006D661E" w:rsidP="00BC670F">
            <w:pPr>
              <w:autoSpaceDE w:val="0"/>
              <w:autoSpaceDN w:val="0"/>
              <w:adjustRightInd w:val="0"/>
              <w:ind w:right="144"/>
            </w:pPr>
          </w:p>
        </w:tc>
        <w:tc>
          <w:tcPr>
            <w:tcW w:w="810" w:type="dxa"/>
          </w:tcPr>
          <w:p w14:paraId="31942EC1" w14:textId="77777777" w:rsidR="006D661E" w:rsidRDefault="006D661E" w:rsidP="00BC670F">
            <w:pPr>
              <w:autoSpaceDE w:val="0"/>
              <w:autoSpaceDN w:val="0"/>
              <w:adjustRightInd w:val="0"/>
              <w:ind w:right="144"/>
            </w:pPr>
          </w:p>
        </w:tc>
        <w:tc>
          <w:tcPr>
            <w:tcW w:w="2640" w:type="dxa"/>
            <w:tcBorders>
              <w:top w:val="single" w:sz="4" w:space="0" w:color="auto"/>
            </w:tcBorders>
            <w:shd w:val="clear" w:color="auto" w:fill="D7D7D7"/>
          </w:tcPr>
          <w:p w14:paraId="1CD26391" w14:textId="77777777" w:rsidR="006D661E" w:rsidRDefault="006D661E" w:rsidP="00BC670F">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14:paraId="4E426B68" w14:textId="77777777" w:rsidR="006D661E" w:rsidRDefault="006D661E" w:rsidP="00BC670F">
            <w:pPr>
              <w:ind w:right="144"/>
              <w:rPr>
                <w:snapToGrid w:val="0"/>
              </w:rPr>
            </w:pPr>
          </w:p>
        </w:tc>
        <w:tc>
          <w:tcPr>
            <w:tcW w:w="781" w:type="dxa"/>
            <w:tcBorders>
              <w:top w:val="single" w:sz="4" w:space="0" w:color="auto"/>
            </w:tcBorders>
            <w:shd w:val="clear" w:color="auto" w:fill="D7D7D7"/>
          </w:tcPr>
          <w:p w14:paraId="651F600A" w14:textId="77777777" w:rsidR="006D661E" w:rsidRDefault="006D661E" w:rsidP="00BC670F">
            <w:pPr>
              <w:ind w:right="144"/>
              <w:rPr>
                <w:snapToGrid w:val="0"/>
              </w:rPr>
            </w:pPr>
          </w:p>
        </w:tc>
        <w:tc>
          <w:tcPr>
            <w:tcW w:w="1063" w:type="dxa"/>
            <w:tcBorders>
              <w:top w:val="single" w:sz="4" w:space="0" w:color="auto"/>
            </w:tcBorders>
            <w:shd w:val="clear" w:color="auto" w:fill="D7D7D7"/>
          </w:tcPr>
          <w:p w14:paraId="7FB44D53" w14:textId="77777777" w:rsidR="006D661E" w:rsidRDefault="006D661E" w:rsidP="00BC670F">
            <w:pPr>
              <w:ind w:right="144"/>
              <w:jc w:val="right"/>
              <w:rPr>
                <w:snapToGrid w:val="0"/>
              </w:rPr>
            </w:pPr>
            <w:r>
              <w:rPr>
                <w:snapToGrid w:val="0"/>
                <w:sz w:val="16"/>
              </w:rPr>
              <w:t>&gt;1</w:t>
            </w:r>
          </w:p>
        </w:tc>
        <w:tc>
          <w:tcPr>
            <w:tcW w:w="795" w:type="dxa"/>
            <w:tcBorders>
              <w:top w:val="single" w:sz="4" w:space="0" w:color="auto"/>
            </w:tcBorders>
            <w:shd w:val="clear" w:color="auto" w:fill="D9D9D9"/>
          </w:tcPr>
          <w:p w14:paraId="4307665C" w14:textId="77777777" w:rsidR="006D661E" w:rsidRDefault="006D661E" w:rsidP="00BC670F">
            <w:pPr>
              <w:ind w:right="144"/>
              <w:rPr>
                <w:snapToGrid w:val="0"/>
              </w:rPr>
            </w:pPr>
          </w:p>
        </w:tc>
        <w:tc>
          <w:tcPr>
            <w:tcW w:w="236" w:type="dxa"/>
            <w:tcBorders>
              <w:top w:val="single" w:sz="4" w:space="0" w:color="auto"/>
            </w:tcBorders>
            <w:shd w:val="clear" w:color="auto" w:fill="D9D9D9"/>
          </w:tcPr>
          <w:p w14:paraId="0DEE9EFB" w14:textId="77777777" w:rsidR="006D661E" w:rsidRDefault="006D661E" w:rsidP="00BC670F">
            <w:pPr>
              <w:ind w:right="144"/>
              <w:rPr>
                <w:snapToGrid w:val="0"/>
              </w:rPr>
            </w:pPr>
          </w:p>
        </w:tc>
        <w:tc>
          <w:tcPr>
            <w:tcW w:w="236" w:type="dxa"/>
            <w:tcBorders>
              <w:top w:val="single" w:sz="4" w:space="0" w:color="auto"/>
            </w:tcBorders>
            <w:shd w:val="clear" w:color="auto" w:fill="D9D9D9"/>
          </w:tcPr>
          <w:p w14:paraId="1655C892" w14:textId="77777777" w:rsidR="006D661E" w:rsidRDefault="006D661E" w:rsidP="00BC670F">
            <w:pPr>
              <w:ind w:right="144"/>
              <w:rPr>
                <w:snapToGrid w:val="0"/>
              </w:rPr>
            </w:pPr>
          </w:p>
        </w:tc>
        <w:tc>
          <w:tcPr>
            <w:tcW w:w="236" w:type="dxa"/>
            <w:tcBorders>
              <w:top w:val="single" w:sz="4" w:space="0" w:color="auto"/>
            </w:tcBorders>
            <w:shd w:val="clear" w:color="auto" w:fill="D9D9D9"/>
          </w:tcPr>
          <w:p w14:paraId="73FC4428" w14:textId="77777777" w:rsidR="006D661E" w:rsidRDefault="006D661E" w:rsidP="00BC670F">
            <w:pPr>
              <w:ind w:right="144"/>
              <w:rPr>
                <w:snapToGrid w:val="0"/>
              </w:rPr>
            </w:pPr>
          </w:p>
        </w:tc>
        <w:tc>
          <w:tcPr>
            <w:tcW w:w="236" w:type="dxa"/>
            <w:tcBorders>
              <w:top w:val="single" w:sz="4" w:space="0" w:color="auto"/>
            </w:tcBorders>
            <w:shd w:val="clear" w:color="auto" w:fill="D9D9D9"/>
          </w:tcPr>
          <w:p w14:paraId="2FCF986F" w14:textId="77777777" w:rsidR="006D661E" w:rsidRDefault="006D661E" w:rsidP="00BC670F">
            <w:pPr>
              <w:ind w:right="144"/>
              <w:rPr>
                <w:snapToGrid w:val="0"/>
              </w:rPr>
            </w:pPr>
          </w:p>
        </w:tc>
        <w:tc>
          <w:tcPr>
            <w:tcW w:w="236" w:type="dxa"/>
            <w:tcBorders>
              <w:top w:val="single" w:sz="4" w:space="0" w:color="auto"/>
            </w:tcBorders>
            <w:shd w:val="clear" w:color="auto" w:fill="D9D9D9"/>
          </w:tcPr>
          <w:p w14:paraId="4A17B55D" w14:textId="77777777" w:rsidR="006D661E" w:rsidRDefault="006D661E" w:rsidP="00BC670F">
            <w:pPr>
              <w:ind w:right="144"/>
              <w:rPr>
                <w:snapToGrid w:val="0"/>
              </w:rPr>
            </w:pPr>
          </w:p>
        </w:tc>
        <w:tc>
          <w:tcPr>
            <w:tcW w:w="236" w:type="dxa"/>
            <w:tcBorders>
              <w:top w:val="single" w:sz="4" w:space="0" w:color="auto"/>
              <w:right w:val="single" w:sz="4" w:space="0" w:color="auto"/>
            </w:tcBorders>
            <w:shd w:val="clear" w:color="auto" w:fill="D9D9D9"/>
          </w:tcPr>
          <w:p w14:paraId="0A957EDD" w14:textId="77777777" w:rsidR="006D661E" w:rsidRDefault="006D661E" w:rsidP="00BC670F">
            <w:pPr>
              <w:ind w:right="144"/>
              <w:rPr>
                <w:snapToGrid w:val="0"/>
              </w:rPr>
            </w:pPr>
          </w:p>
        </w:tc>
      </w:tr>
      <w:tr w:rsidR="006D661E" w14:paraId="3C0C30A3" w14:textId="77777777" w:rsidTr="00BC670F">
        <w:tc>
          <w:tcPr>
            <w:tcW w:w="794" w:type="dxa"/>
          </w:tcPr>
          <w:p w14:paraId="78C793A9" w14:textId="77777777" w:rsidR="006D661E" w:rsidRDefault="006D661E" w:rsidP="00BC670F">
            <w:pPr>
              <w:autoSpaceDE w:val="0"/>
              <w:autoSpaceDN w:val="0"/>
              <w:adjustRightInd w:val="0"/>
              <w:ind w:right="144"/>
            </w:pPr>
          </w:p>
        </w:tc>
        <w:tc>
          <w:tcPr>
            <w:tcW w:w="664" w:type="dxa"/>
          </w:tcPr>
          <w:p w14:paraId="1B78C0E5" w14:textId="77777777" w:rsidR="006D661E" w:rsidRDefault="006D661E" w:rsidP="00BC670F">
            <w:pPr>
              <w:ind w:right="144"/>
              <w:rPr>
                <w:snapToGrid w:val="0"/>
              </w:rPr>
            </w:pPr>
            <w:r>
              <w:rPr>
                <w:snapToGrid w:val="0"/>
                <w:sz w:val="16"/>
              </w:rPr>
              <w:t>040</w:t>
            </w:r>
          </w:p>
        </w:tc>
        <w:tc>
          <w:tcPr>
            <w:tcW w:w="810" w:type="dxa"/>
          </w:tcPr>
          <w:p w14:paraId="028CC678" w14:textId="77777777" w:rsidR="006D661E" w:rsidRDefault="006D661E" w:rsidP="00BC670F">
            <w:pPr>
              <w:ind w:right="144"/>
              <w:rPr>
                <w:snapToGrid w:val="0"/>
              </w:rPr>
            </w:pPr>
            <w:r>
              <w:rPr>
                <w:snapToGrid w:val="0"/>
                <w:sz w:val="16"/>
              </w:rPr>
              <w:t>N1</w:t>
            </w:r>
          </w:p>
        </w:tc>
        <w:tc>
          <w:tcPr>
            <w:tcW w:w="2640" w:type="dxa"/>
          </w:tcPr>
          <w:p w14:paraId="6DA6A2B0" w14:textId="77777777" w:rsidR="006D661E" w:rsidRDefault="006D661E" w:rsidP="00BC670F">
            <w:pPr>
              <w:ind w:right="144"/>
              <w:rPr>
                <w:snapToGrid w:val="0"/>
              </w:rPr>
            </w:pPr>
            <w:r>
              <w:rPr>
                <w:snapToGrid w:val="0"/>
                <w:sz w:val="16"/>
              </w:rPr>
              <w:t>Name</w:t>
            </w:r>
          </w:p>
        </w:tc>
        <w:tc>
          <w:tcPr>
            <w:tcW w:w="539" w:type="dxa"/>
          </w:tcPr>
          <w:p w14:paraId="2CBC2384" w14:textId="77777777" w:rsidR="006D661E" w:rsidRDefault="006D661E" w:rsidP="00BC670F">
            <w:pPr>
              <w:ind w:right="144"/>
              <w:jc w:val="center"/>
              <w:rPr>
                <w:snapToGrid w:val="0"/>
              </w:rPr>
            </w:pPr>
            <w:r>
              <w:rPr>
                <w:snapToGrid w:val="0"/>
                <w:sz w:val="16"/>
              </w:rPr>
              <w:t>O</w:t>
            </w:r>
          </w:p>
        </w:tc>
        <w:tc>
          <w:tcPr>
            <w:tcW w:w="781" w:type="dxa"/>
          </w:tcPr>
          <w:p w14:paraId="48AB46CF" w14:textId="77777777" w:rsidR="006D661E" w:rsidRDefault="006D661E" w:rsidP="00BC670F">
            <w:pPr>
              <w:ind w:right="144"/>
              <w:jc w:val="right"/>
              <w:rPr>
                <w:snapToGrid w:val="0"/>
              </w:rPr>
            </w:pPr>
            <w:r>
              <w:rPr>
                <w:snapToGrid w:val="0"/>
                <w:sz w:val="16"/>
              </w:rPr>
              <w:t>1</w:t>
            </w:r>
          </w:p>
        </w:tc>
        <w:tc>
          <w:tcPr>
            <w:tcW w:w="1063" w:type="dxa"/>
          </w:tcPr>
          <w:p w14:paraId="6DC85474" w14:textId="77777777" w:rsidR="006D661E" w:rsidRDefault="006D661E" w:rsidP="00BC670F">
            <w:pPr>
              <w:ind w:right="144"/>
              <w:jc w:val="right"/>
              <w:rPr>
                <w:snapToGrid w:val="0"/>
              </w:rPr>
            </w:pPr>
          </w:p>
        </w:tc>
        <w:tc>
          <w:tcPr>
            <w:tcW w:w="795" w:type="dxa"/>
          </w:tcPr>
          <w:p w14:paraId="395CDD81" w14:textId="77777777" w:rsidR="006D661E" w:rsidRDefault="006D661E" w:rsidP="00BC670F">
            <w:pPr>
              <w:ind w:right="144"/>
              <w:jc w:val="center"/>
              <w:rPr>
                <w:snapToGrid w:val="0"/>
              </w:rPr>
            </w:pPr>
            <w:r>
              <w:rPr>
                <w:snapToGrid w:val="0"/>
                <w:sz w:val="16"/>
              </w:rPr>
              <w:t>N1</w:t>
            </w:r>
          </w:p>
        </w:tc>
        <w:tc>
          <w:tcPr>
            <w:tcW w:w="236" w:type="dxa"/>
          </w:tcPr>
          <w:p w14:paraId="3AAA5EFA" w14:textId="77777777" w:rsidR="006D661E" w:rsidRDefault="006D661E" w:rsidP="00BC670F">
            <w:pPr>
              <w:ind w:right="144"/>
              <w:jc w:val="center"/>
              <w:rPr>
                <w:snapToGrid w:val="0"/>
              </w:rPr>
            </w:pPr>
          </w:p>
        </w:tc>
        <w:tc>
          <w:tcPr>
            <w:tcW w:w="236" w:type="dxa"/>
          </w:tcPr>
          <w:p w14:paraId="350A70BE" w14:textId="77777777" w:rsidR="006D661E" w:rsidRDefault="006D661E" w:rsidP="00BC670F">
            <w:pPr>
              <w:ind w:right="144"/>
              <w:jc w:val="center"/>
              <w:rPr>
                <w:snapToGrid w:val="0"/>
              </w:rPr>
            </w:pPr>
          </w:p>
        </w:tc>
        <w:tc>
          <w:tcPr>
            <w:tcW w:w="236" w:type="dxa"/>
          </w:tcPr>
          <w:p w14:paraId="6C93ED48" w14:textId="77777777" w:rsidR="006D661E" w:rsidRDefault="006D661E" w:rsidP="00BC670F">
            <w:pPr>
              <w:ind w:right="144"/>
              <w:jc w:val="center"/>
              <w:rPr>
                <w:snapToGrid w:val="0"/>
              </w:rPr>
            </w:pPr>
          </w:p>
        </w:tc>
        <w:tc>
          <w:tcPr>
            <w:tcW w:w="236" w:type="dxa"/>
          </w:tcPr>
          <w:p w14:paraId="0202CF35" w14:textId="77777777" w:rsidR="006D661E" w:rsidRDefault="006D661E" w:rsidP="00BC670F">
            <w:pPr>
              <w:ind w:right="144"/>
              <w:jc w:val="center"/>
              <w:rPr>
                <w:snapToGrid w:val="0"/>
              </w:rPr>
            </w:pPr>
          </w:p>
        </w:tc>
        <w:tc>
          <w:tcPr>
            <w:tcW w:w="236" w:type="dxa"/>
          </w:tcPr>
          <w:p w14:paraId="40D3D508" w14:textId="77777777" w:rsidR="006D661E" w:rsidRDefault="006D661E" w:rsidP="00BC670F">
            <w:pPr>
              <w:ind w:right="144"/>
              <w:jc w:val="center"/>
              <w:rPr>
                <w:snapToGrid w:val="0"/>
              </w:rPr>
            </w:pPr>
          </w:p>
        </w:tc>
        <w:tc>
          <w:tcPr>
            <w:tcW w:w="236" w:type="dxa"/>
            <w:tcBorders>
              <w:right w:val="single" w:sz="4" w:space="0" w:color="auto"/>
            </w:tcBorders>
          </w:tcPr>
          <w:p w14:paraId="19A07744" w14:textId="77777777" w:rsidR="006D661E" w:rsidRDefault="006D661E" w:rsidP="00BC670F">
            <w:pPr>
              <w:ind w:right="144"/>
              <w:jc w:val="center"/>
              <w:rPr>
                <w:snapToGrid w:val="0"/>
              </w:rPr>
            </w:pPr>
          </w:p>
        </w:tc>
      </w:tr>
      <w:tr w:rsidR="006D661E" w14:paraId="60AB5044" w14:textId="77777777" w:rsidTr="00BC670F">
        <w:tc>
          <w:tcPr>
            <w:tcW w:w="794" w:type="dxa"/>
          </w:tcPr>
          <w:p w14:paraId="3AB2BB40" w14:textId="77777777" w:rsidR="006D661E" w:rsidRDefault="006D661E" w:rsidP="00BC670F">
            <w:pPr>
              <w:autoSpaceDE w:val="0"/>
              <w:autoSpaceDN w:val="0"/>
              <w:adjustRightInd w:val="0"/>
              <w:ind w:right="144"/>
            </w:pPr>
          </w:p>
        </w:tc>
        <w:tc>
          <w:tcPr>
            <w:tcW w:w="664" w:type="dxa"/>
          </w:tcPr>
          <w:p w14:paraId="75C65E83" w14:textId="77777777" w:rsidR="006D661E" w:rsidRDefault="006D661E" w:rsidP="00BC670F">
            <w:pPr>
              <w:autoSpaceDE w:val="0"/>
              <w:autoSpaceDN w:val="0"/>
              <w:adjustRightInd w:val="0"/>
              <w:ind w:right="144"/>
            </w:pPr>
            <w:r>
              <w:rPr>
                <w:sz w:val="16"/>
                <w:szCs w:val="16"/>
              </w:rPr>
              <w:t>050</w:t>
            </w:r>
          </w:p>
        </w:tc>
        <w:tc>
          <w:tcPr>
            <w:tcW w:w="810" w:type="dxa"/>
          </w:tcPr>
          <w:p w14:paraId="5624C6BE" w14:textId="77777777" w:rsidR="006D661E" w:rsidRDefault="006D661E" w:rsidP="00BC670F">
            <w:pPr>
              <w:autoSpaceDE w:val="0"/>
              <w:autoSpaceDN w:val="0"/>
              <w:adjustRightInd w:val="0"/>
              <w:ind w:right="144"/>
            </w:pPr>
            <w:r>
              <w:rPr>
                <w:sz w:val="16"/>
                <w:szCs w:val="16"/>
              </w:rPr>
              <w:t>N2</w:t>
            </w:r>
          </w:p>
        </w:tc>
        <w:tc>
          <w:tcPr>
            <w:tcW w:w="2640" w:type="dxa"/>
          </w:tcPr>
          <w:p w14:paraId="5BE94A4D" w14:textId="77777777" w:rsidR="006D661E" w:rsidRDefault="006D661E" w:rsidP="00BC670F">
            <w:pPr>
              <w:autoSpaceDE w:val="0"/>
              <w:autoSpaceDN w:val="0"/>
              <w:adjustRightInd w:val="0"/>
              <w:ind w:right="144"/>
            </w:pPr>
            <w:r>
              <w:rPr>
                <w:sz w:val="16"/>
                <w:szCs w:val="16"/>
              </w:rPr>
              <w:t>Additional Name Information</w:t>
            </w:r>
          </w:p>
        </w:tc>
        <w:tc>
          <w:tcPr>
            <w:tcW w:w="539" w:type="dxa"/>
          </w:tcPr>
          <w:p w14:paraId="1FD45FAA" w14:textId="77777777" w:rsidR="006D661E" w:rsidRDefault="006D661E" w:rsidP="00BC670F">
            <w:pPr>
              <w:autoSpaceDE w:val="0"/>
              <w:autoSpaceDN w:val="0"/>
              <w:adjustRightInd w:val="0"/>
              <w:ind w:right="144"/>
              <w:jc w:val="center"/>
            </w:pPr>
            <w:r>
              <w:rPr>
                <w:sz w:val="16"/>
                <w:szCs w:val="16"/>
              </w:rPr>
              <w:t>O</w:t>
            </w:r>
          </w:p>
        </w:tc>
        <w:tc>
          <w:tcPr>
            <w:tcW w:w="781" w:type="dxa"/>
          </w:tcPr>
          <w:p w14:paraId="3166C19E" w14:textId="77777777" w:rsidR="006D661E" w:rsidRDefault="006D661E" w:rsidP="00BC670F">
            <w:pPr>
              <w:autoSpaceDE w:val="0"/>
              <w:autoSpaceDN w:val="0"/>
              <w:adjustRightInd w:val="0"/>
              <w:ind w:right="144"/>
              <w:jc w:val="right"/>
            </w:pPr>
            <w:r>
              <w:rPr>
                <w:sz w:val="16"/>
                <w:szCs w:val="16"/>
              </w:rPr>
              <w:t>2</w:t>
            </w:r>
          </w:p>
        </w:tc>
        <w:tc>
          <w:tcPr>
            <w:tcW w:w="1063" w:type="dxa"/>
          </w:tcPr>
          <w:p w14:paraId="4E1EA177" w14:textId="77777777" w:rsidR="006D661E" w:rsidRDefault="006D661E" w:rsidP="00BC670F">
            <w:pPr>
              <w:autoSpaceDE w:val="0"/>
              <w:autoSpaceDN w:val="0"/>
              <w:adjustRightInd w:val="0"/>
              <w:ind w:right="144"/>
              <w:jc w:val="right"/>
            </w:pPr>
          </w:p>
        </w:tc>
        <w:tc>
          <w:tcPr>
            <w:tcW w:w="795" w:type="dxa"/>
          </w:tcPr>
          <w:p w14:paraId="08252E9F" w14:textId="77777777" w:rsidR="006D661E" w:rsidRDefault="006D661E" w:rsidP="00BC670F">
            <w:pPr>
              <w:autoSpaceDE w:val="0"/>
              <w:autoSpaceDN w:val="0"/>
              <w:adjustRightInd w:val="0"/>
              <w:ind w:right="144"/>
              <w:jc w:val="center"/>
            </w:pPr>
          </w:p>
        </w:tc>
        <w:tc>
          <w:tcPr>
            <w:tcW w:w="236" w:type="dxa"/>
          </w:tcPr>
          <w:p w14:paraId="157A3BD1" w14:textId="77777777" w:rsidR="006D661E" w:rsidRDefault="006D661E" w:rsidP="00BC670F">
            <w:pPr>
              <w:autoSpaceDE w:val="0"/>
              <w:autoSpaceDN w:val="0"/>
              <w:adjustRightInd w:val="0"/>
              <w:ind w:right="144"/>
              <w:jc w:val="center"/>
            </w:pPr>
          </w:p>
        </w:tc>
        <w:tc>
          <w:tcPr>
            <w:tcW w:w="236" w:type="dxa"/>
          </w:tcPr>
          <w:p w14:paraId="0D55814B" w14:textId="77777777" w:rsidR="006D661E" w:rsidRDefault="006D661E" w:rsidP="00BC670F">
            <w:pPr>
              <w:autoSpaceDE w:val="0"/>
              <w:autoSpaceDN w:val="0"/>
              <w:adjustRightInd w:val="0"/>
              <w:ind w:right="144"/>
              <w:jc w:val="center"/>
            </w:pPr>
          </w:p>
        </w:tc>
        <w:tc>
          <w:tcPr>
            <w:tcW w:w="236" w:type="dxa"/>
          </w:tcPr>
          <w:p w14:paraId="244DCED9" w14:textId="77777777" w:rsidR="006D661E" w:rsidRDefault="006D661E" w:rsidP="00BC670F">
            <w:pPr>
              <w:autoSpaceDE w:val="0"/>
              <w:autoSpaceDN w:val="0"/>
              <w:adjustRightInd w:val="0"/>
              <w:ind w:right="144"/>
              <w:jc w:val="center"/>
            </w:pPr>
          </w:p>
        </w:tc>
        <w:tc>
          <w:tcPr>
            <w:tcW w:w="236" w:type="dxa"/>
          </w:tcPr>
          <w:p w14:paraId="580521F0" w14:textId="77777777" w:rsidR="006D661E" w:rsidRDefault="006D661E" w:rsidP="00BC670F">
            <w:pPr>
              <w:autoSpaceDE w:val="0"/>
              <w:autoSpaceDN w:val="0"/>
              <w:adjustRightInd w:val="0"/>
              <w:ind w:right="144"/>
              <w:jc w:val="center"/>
            </w:pPr>
          </w:p>
        </w:tc>
        <w:tc>
          <w:tcPr>
            <w:tcW w:w="236" w:type="dxa"/>
          </w:tcPr>
          <w:p w14:paraId="57F3DC7D" w14:textId="77777777" w:rsidR="006D661E" w:rsidRDefault="006D661E" w:rsidP="00BC670F">
            <w:pPr>
              <w:autoSpaceDE w:val="0"/>
              <w:autoSpaceDN w:val="0"/>
              <w:adjustRightInd w:val="0"/>
              <w:ind w:right="144"/>
              <w:jc w:val="center"/>
            </w:pPr>
          </w:p>
        </w:tc>
        <w:tc>
          <w:tcPr>
            <w:tcW w:w="236" w:type="dxa"/>
            <w:tcBorders>
              <w:right w:val="single" w:sz="4" w:space="0" w:color="auto"/>
            </w:tcBorders>
          </w:tcPr>
          <w:p w14:paraId="415E7B41" w14:textId="77777777" w:rsidR="006D661E" w:rsidRDefault="006D661E" w:rsidP="00BC670F">
            <w:pPr>
              <w:autoSpaceDE w:val="0"/>
              <w:autoSpaceDN w:val="0"/>
              <w:adjustRightInd w:val="0"/>
              <w:ind w:right="144"/>
              <w:jc w:val="center"/>
            </w:pPr>
          </w:p>
        </w:tc>
      </w:tr>
      <w:tr w:rsidR="006D661E" w14:paraId="3804696B" w14:textId="77777777" w:rsidTr="00BC670F">
        <w:tc>
          <w:tcPr>
            <w:tcW w:w="794" w:type="dxa"/>
          </w:tcPr>
          <w:p w14:paraId="273330DF" w14:textId="77777777" w:rsidR="006D661E" w:rsidRDefault="006D661E" w:rsidP="00BC670F">
            <w:pPr>
              <w:autoSpaceDE w:val="0"/>
              <w:autoSpaceDN w:val="0"/>
              <w:adjustRightInd w:val="0"/>
              <w:ind w:right="144"/>
            </w:pPr>
          </w:p>
        </w:tc>
        <w:tc>
          <w:tcPr>
            <w:tcW w:w="664" w:type="dxa"/>
          </w:tcPr>
          <w:p w14:paraId="71E6B1A0" w14:textId="77777777" w:rsidR="006D661E" w:rsidRDefault="006D661E" w:rsidP="00BC670F">
            <w:pPr>
              <w:autoSpaceDE w:val="0"/>
              <w:autoSpaceDN w:val="0"/>
              <w:adjustRightInd w:val="0"/>
              <w:ind w:right="144"/>
            </w:pPr>
            <w:r>
              <w:rPr>
                <w:sz w:val="16"/>
                <w:szCs w:val="16"/>
              </w:rPr>
              <w:t>060</w:t>
            </w:r>
          </w:p>
        </w:tc>
        <w:tc>
          <w:tcPr>
            <w:tcW w:w="810" w:type="dxa"/>
          </w:tcPr>
          <w:p w14:paraId="3A39466E" w14:textId="77777777" w:rsidR="006D661E" w:rsidRDefault="006D661E" w:rsidP="00BC670F">
            <w:pPr>
              <w:autoSpaceDE w:val="0"/>
              <w:autoSpaceDN w:val="0"/>
              <w:adjustRightInd w:val="0"/>
              <w:ind w:right="144"/>
            </w:pPr>
            <w:r>
              <w:rPr>
                <w:sz w:val="16"/>
                <w:szCs w:val="16"/>
              </w:rPr>
              <w:t>N3</w:t>
            </w:r>
          </w:p>
        </w:tc>
        <w:tc>
          <w:tcPr>
            <w:tcW w:w="2640" w:type="dxa"/>
          </w:tcPr>
          <w:p w14:paraId="424FB4D1" w14:textId="77777777" w:rsidR="006D661E" w:rsidRDefault="006D661E" w:rsidP="00BC670F">
            <w:pPr>
              <w:autoSpaceDE w:val="0"/>
              <w:autoSpaceDN w:val="0"/>
              <w:adjustRightInd w:val="0"/>
              <w:ind w:right="144"/>
            </w:pPr>
            <w:r>
              <w:rPr>
                <w:sz w:val="16"/>
                <w:szCs w:val="16"/>
              </w:rPr>
              <w:t xml:space="preserve">Address Information </w:t>
            </w:r>
          </w:p>
        </w:tc>
        <w:tc>
          <w:tcPr>
            <w:tcW w:w="539" w:type="dxa"/>
          </w:tcPr>
          <w:p w14:paraId="06D87B03" w14:textId="77777777" w:rsidR="006D661E" w:rsidRDefault="006D661E" w:rsidP="00BC670F">
            <w:pPr>
              <w:autoSpaceDE w:val="0"/>
              <w:autoSpaceDN w:val="0"/>
              <w:adjustRightInd w:val="0"/>
              <w:ind w:right="144"/>
              <w:jc w:val="center"/>
            </w:pPr>
            <w:r>
              <w:rPr>
                <w:sz w:val="16"/>
                <w:szCs w:val="16"/>
              </w:rPr>
              <w:t>O</w:t>
            </w:r>
          </w:p>
        </w:tc>
        <w:tc>
          <w:tcPr>
            <w:tcW w:w="781" w:type="dxa"/>
          </w:tcPr>
          <w:p w14:paraId="39F3E7B3" w14:textId="77777777" w:rsidR="006D661E" w:rsidRDefault="006D661E" w:rsidP="00BC670F">
            <w:pPr>
              <w:autoSpaceDE w:val="0"/>
              <w:autoSpaceDN w:val="0"/>
              <w:adjustRightInd w:val="0"/>
              <w:ind w:right="144"/>
              <w:jc w:val="right"/>
            </w:pPr>
            <w:r>
              <w:rPr>
                <w:sz w:val="16"/>
                <w:szCs w:val="16"/>
              </w:rPr>
              <w:t>2</w:t>
            </w:r>
          </w:p>
        </w:tc>
        <w:tc>
          <w:tcPr>
            <w:tcW w:w="1063" w:type="dxa"/>
          </w:tcPr>
          <w:p w14:paraId="5D0C8E0D" w14:textId="77777777" w:rsidR="006D661E" w:rsidRDefault="006D661E" w:rsidP="00BC670F">
            <w:pPr>
              <w:autoSpaceDE w:val="0"/>
              <w:autoSpaceDN w:val="0"/>
              <w:adjustRightInd w:val="0"/>
              <w:ind w:right="144"/>
              <w:jc w:val="right"/>
            </w:pPr>
          </w:p>
        </w:tc>
        <w:tc>
          <w:tcPr>
            <w:tcW w:w="795" w:type="dxa"/>
          </w:tcPr>
          <w:p w14:paraId="45B26243" w14:textId="77777777" w:rsidR="006D661E" w:rsidRDefault="006D661E" w:rsidP="00BC670F">
            <w:pPr>
              <w:autoSpaceDE w:val="0"/>
              <w:autoSpaceDN w:val="0"/>
              <w:adjustRightInd w:val="0"/>
              <w:ind w:right="144"/>
              <w:jc w:val="center"/>
            </w:pPr>
          </w:p>
        </w:tc>
        <w:tc>
          <w:tcPr>
            <w:tcW w:w="236" w:type="dxa"/>
          </w:tcPr>
          <w:p w14:paraId="67708080" w14:textId="77777777" w:rsidR="006D661E" w:rsidRDefault="006D661E" w:rsidP="00BC670F">
            <w:pPr>
              <w:autoSpaceDE w:val="0"/>
              <w:autoSpaceDN w:val="0"/>
              <w:adjustRightInd w:val="0"/>
              <w:ind w:right="144"/>
              <w:jc w:val="center"/>
            </w:pPr>
          </w:p>
        </w:tc>
        <w:tc>
          <w:tcPr>
            <w:tcW w:w="236" w:type="dxa"/>
          </w:tcPr>
          <w:p w14:paraId="61FE985F" w14:textId="77777777" w:rsidR="006D661E" w:rsidRDefault="006D661E" w:rsidP="00BC670F">
            <w:pPr>
              <w:autoSpaceDE w:val="0"/>
              <w:autoSpaceDN w:val="0"/>
              <w:adjustRightInd w:val="0"/>
              <w:ind w:right="144"/>
              <w:jc w:val="center"/>
            </w:pPr>
          </w:p>
        </w:tc>
        <w:tc>
          <w:tcPr>
            <w:tcW w:w="236" w:type="dxa"/>
          </w:tcPr>
          <w:p w14:paraId="7F286799" w14:textId="77777777" w:rsidR="006D661E" w:rsidRDefault="006D661E" w:rsidP="00BC670F">
            <w:pPr>
              <w:autoSpaceDE w:val="0"/>
              <w:autoSpaceDN w:val="0"/>
              <w:adjustRightInd w:val="0"/>
              <w:ind w:right="144"/>
              <w:jc w:val="center"/>
            </w:pPr>
          </w:p>
        </w:tc>
        <w:tc>
          <w:tcPr>
            <w:tcW w:w="236" w:type="dxa"/>
          </w:tcPr>
          <w:p w14:paraId="4C1B58C9" w14:textId="77777777" w:rsidR="006D661E" w:rsidRDefault="006D661E" w:rsidP="00BC670F">
            <w:pPr>
              <w:autoSpaceDE w:val="0"/>
              <w:autoSpaceDN w:val="0"/>
              <w:adjustRightInd w:val="0"/>
              <w:ind w:right="144"/>
              <w:jc w:val="center"/>
            </w:pPr>
          </w:p>
        </w:tc>
        <w:tc>
          <w:tcPr>
            <w:tcW w:w="236" w:type="dxa"/>
          </w:tcPr>
          <w:p w14:paraId="5029E8C4" w14:textId="77777777" w:rsidR="006D661E" w:rsidRDefault="006D661E" w:rsidP="00BC670F">
            <w:pPr>
              <w:autoSpaceDE w:val="0"/>
              <w:autoSpaceDN w:val="0"/>
              <w:adjustRightInd w:val="0"/>
              <w:ind w:right="144"/>
              <w:jc w:val="center"/>
            </w:pPr>
          </w:p>
        </w:tc>
        <w:tc>
          <w:tcPr>
            <w:tcW w:w="236" w:type="dxa"/>
            <w:tcBorders>
              <w:right w:val="single" w:sz="4" w:space="0" w:color="auto"/>
            </w:tcBorders>
          </w:tcPr>
          <w:p w14:paraId="72D3878F" w14:textId="77777777" w:rsidR="006D661E" w:rsidRDefault="006D661E" w:rsidP="00BC670F">
            <w:pPr>
              <w:autoSpaceDE w:val="0"/>
              <w:autoSpaceDN w:val="0"/>
              <w:adjustRightInd w:val="0"/>
              <w:ind w:right="144"/>
              <w:jc w:val="center"/>
            </w:pPr>
          </w:p>
        </w:tc>
      </w:tr>
      <w:tr w:rsidR="006D661E" w14:paraId="09636258" w14:textId="77777777" w:rsidTr="00BC670F">
        <w:tc>
          <w:tcPr>
            <w:tcW w:w="794" w:type="dxa"/>
          </w:tcPr>
          <w:p w14:paraId="1C4CFA13" w14:textId="77777777" w:rsidR="006D661E" w:rsidRDefault="006D661E" w:rsidP="00BC670F">
            <w:pPr>
              <w:autoSpaceDE w:val="0"/>
              <w:autoSpaceDN w:val="0"/>
              <w:adjustRightInd w:val="0"/>
              <w:ind w:right="144"/>
            </w:pPr>
          </w:p>
        </w:tc>
        <w:tc>
          <w:tcPr>
            <w:tcW w:w="664" w:type="dxa"/>
          </w:tcPr>
          <w:p w14:paraId="50227A53" w14:textId="77777777" w:rsidR="006D661E" w:rsidRDefault="006D661E" w:rsidP="00BC670F">
            <w:pPr>
              <w:autoSpaceDE w:val="0"/>
              <w:autoSpaceDN w:val="0"/>
              <w:adjustRightInd w:val="0"/>
              <w:ind w:right="144"/>
            </w:pPr>
            <w:r>
              <w:rPr>
                <w:sz w:val="16"/>
                <w:szCs w:val="16"/>
              </w:rPr>
              <w:t>070</w:t>
            </w:r>
          </w:p>
        </w:tc>
        <w:tc>
          <w:tcPr>
            <w:tcW w:w="810" w:type="dxa"/>
          </w:tcPr>
          <w:p w14:paraId="55BBB0AC" w14:textId="77777777" w:rsidR="006D661E" w:rsidRDefault="006D661E" w:rsidP="00BC670F">
            <w:pPr>
              <w:autoSpaceDE w:val="0"/>
              <w:autoSpaceDN w:val="0"/>
              <w:adjustRightInd w:val="0"/>
              <w:ind w:right="144"/>
            </w:pPr>
            <w:r>
              <w:rPr>
                <w:sz w:val="16"/>
                <w:szCs w:val="16"/>
              </w:rPr>
              <w:t>N4</w:t>
            </w:r>
          </w:p>
        </w:tc>
        <w:tc>
          <w:tcPr>
            <w:tcW w:w="2640" w:type="dxa"/>
          </w:tcPr>
          <w:p w14:paraId="1C758D41" w14:textId="77777777" w:rsidR="006D661E" w:rsidRDefault="006D661E" w:rsidP="00BC670F">
            <w:pPr>
              <w:autoSpaceDE w:val="0"/>
              <w:autoSpaceDN w:val="0"/>
              <w:adjustRightInd w:val="0"/>
              <w:ind w:right="144"/>
            </w:pPr>
            <w:r>
              <w:rPr>
                <w:sz w:val="16"/>
                <w:szCs w:val="16"/>
              </w:rPr>
              <w:t xml:space="preserve">Geographic Location </w:t>
            </w:r>
          </w:p>
        </w:tc>
        <w:tc>
          <w:tcPr>
            <w:tcW w:w="539" w:type="dxa"/>
          </w:tcPr>
          <w:p w14:paraId="64B8B720" w14:textId="77777777" w:rsidR="006D661E" w:rsidRDefault="006D661E" w:rsidP="00BC670F">
            <w:pPr>
              <w:autoSpaceDE w:val="0"/>
              <w:autoSpaceDN w:val="0"/>
              <w:adjustRightInd w:val="0"/>
              <w:ind w:right="144"/>
              <w:jc w:val="center"/>
            </w:pPr>
            <w:r>
              <w:rPr>
                <w:sz w:val="16"/>
                <w:szCs w:val="16"/>
              </w:rPr>
              <w:t>O</w:t>
            </w:r>
          </w:p>
        </w:tc>
        <w:tc>
          <w:tcPr>
            <w:tcW w:w="781" w:type="dxa"/>
          </w:tcPr>
          <w:p w14:paraId="1D562F87" w14:textId="77777777" w:rsidR="006D661E" w:rsidRDefault="006D661E" w:rsidP="00BC670F">
            <w:pPr>
              <w:autoSpaceDE w:val="0"/>
              <w:autoSpaceDN w:val="0"/>
              <w:adjustRightInd w:val="0"/>
              <w:ind w:right="144"/>
              <w:jc w:val="right"/>
            </w:pPr>
            <w:r>
              <w:rPr>
                <w:sz w:val="16"/>
                <w:szCs w:val="16"/>
              </w:rPr>
              <w:t>1</w:t>
            </w:r>
          </w:p>
        </w:tc>
        <w:tc>
          <w:tcPr>
            <w:tcW w:w="1063" w:type="dxa"/>
          </w:tcPr>
          <w:p w14:paraId="0E6A0CE9" w14:textId="77777777" w:rsidR="006D661E" w:rsidRDefault="006D661E" w:rsidP="00BC670F">
            <w:pPr>
              <w:autoSpaceDE w:val="0"/>
              <w:autoSpaceDN w:val="0"/>
              <w:adjustRightInd w:val="0"/>
              <w:ind w:right="144"/>
              <w:jc w:val="right"/>
            </w:pPr>
          </w:p>
        </w:tc>
        <w:tc>
          <w:tcPr>
            <w:tcW w:w="795" w:type="dxa"/>
          </w:tcPr>
          <w:p w14:paraId="157E0955" w14:textId="77777777" w:rsidR="006D661E" w:rsidRDefault="006D661E" w:rsidP="00BC670F">
            <w:pPr>
              <w:autoSpaceDE w:val="0"/>
              <w:autoSpaceDN w:val="0"/>
              <w:adjustRightInd w:val="0"/>
              <w:ind w:right="144"/>
              <w:jc w:val="center"/>
            </w:pPr>
          </w:p>
        </w:tc>
        <w:tc>
          <w:tcPr>
            <w:tcW w:w="236" w:type="dxa"/>
          </w:tcPr>
          <w:p w14:paraId="1F38CEAF" w14:textId="77777777" w:rsidR="006D661E" w:rsidRDefault="006D661E" w:rsidP="00BC670F">
            <w:pPr>
              <w:autoSpaceDE w:val="0"/>
              <w:autoSpaceDN w:val="0"/>
              <w:adjustRightInd w:val="0"/>
              <w:ind w:right="144"/>
              <w:jc w:val="center"/>
            </w:pPr>
          </w:p>
        </w:tc>
        <w:tc>
          <w:tcPr>
            <w:tcW w:w="236" w:type="dxa"/>
          </w:tcPr>
          <w:p w14:paraId="615DCA04" w14:textId="77777777" w:rsidR="006D661E" w:rsidRDefault="006D661E" w:rsidP="00BC670F">
            <w:pPr>
              <w:autoSpaceDE w:val="0"/>
              <w:autoSpaceDN w:val="0"/>
              <w:adjustRightInd w:val="0"/>
              <w:ind w:right="144"/>
              <w:jc w:val="center"/>
            </w:pPr>
          </w:p>
        </w:tc>
        <w:tc>
          <w:tcPr>
            <w:tcW w:w="236" w:type="dxa"/>
          </w:tcPr>
          <w:p w14:paraId="661BEF5D" w14:textId="77777777" w:rsidR="006D661E" w:rsidRDefault="006D661E" w:rsidP="00BC670F">
            <w:pPr>
              <w:autoSpaceDE w:val="0"/>
              <w:autoSpaceDN w:val="0"/>
              <w:adjustRightInd w:val="0"/>
              <w:ind w:right="144"/>
              <w:jc w:val="center"/>
            </w:pPr>
          </w:p>
        </w:tc>
        <w:tc>
          <w:tcPr>
            <w:tcW w:w="236" w:type="dxa"/>
          </w:tcPr>
          <w:p w14:paraId="58BAC2E9" w14:textId="77777777" w:rsidR="006D661E" w:rsidRDefault="006D661E" w:rsidP="00BC670F">
            <w:pPr>
              <w:autoSpaceDE w:val="0"/>
              <w:autoSpaceDN w:val="0"/>
              <w:adjustRightInd w:val="0"/>
              <w:ind w:right="144"/>
              <w:jc w:val="center"/>
            </w:pPr>
          </w:p>
        </w:tc>
        <w:tc>
          <w:tcPr>
            <w:tcW w:w="236" w:type="dxa"/>
          </w:tcPr>
          <w:p w14:paraId="0FD455B7" w14:textId="77777777" w:rsidR="006D661E" w:rsidRDefault="006D661E" w:rsidP="00BC670F">
            <w:pPr>
              <w:autoSpaceDE w:val="0"/>
              <w:autoSpaceDN w:val="0"/>
              <w:adjustRightInd w:val="0"/>
              <w:ind w:right="144"/>
              <w:jc w:val="center"/>
            </w:pPr>
          </w:p>
        </w:tc>
        <w:tc>
          <w:tcPr>
            <w:tcW w:w="236" w:type="dxa"/>
            <w:tcBorders>
              <w:right w:val="single" w:sz="4" w:space="0" w:color="auto"/>
            </w:tcBorders>
          </w:tcPr>
          <w:p w14:paraId="5FE904A0" w14:textId="77777777" w:rsidR="006D661E" w:rsidRDefault="006D661E" w:rsidP="00BC670F">
            <w:pPr>
              <w:autoSpaceDE w:val="0"/>
              <w:autoSpaceDN w:val="0"/>
              <w:adjustRightInd w:val="0"/>
              <w:ind w:right="144"/>
              <w:jc w:val="center"/>
            </w:pPr>
          </w:p>
        </w:tc>
      </w:tr>
      <w:tr w:rsidR="006D661E" w14:paraId="198F22EF" w14:textId="77777777" w:rsidTr="00BC670F">
        <w:tc>
          <w:tcPr>
            <w:tcW w:w="794" w:type="dxa"/>
          </w:tcPr>
          <w:p w14:paraId="44C072E1" w14:textId="77777777" w:rsidR="006D661E" w:rsidRDefault="006D661E" w:rsidP="00BC670F">
            <w:pPr>
              <w:autoSpaceDE w:val="0"/>
              <w:autoSpaceDN w:val="0"/>
              <w:adjustRightInd w:val="0"/>
              <w:ind w:right="144"/>
            </w:pPr>
          </w:p>
        </w:tc>
        <w:tc>
          <w:tcPr>
            <w:tcW w:w="664" w:type="dxa"/>
          </w:tcPr>
          <w:p w14:paraId="26040253" w14:textId="77777777" w:rsidR="006D661E" w:rsidRDefault="006D661E" w:rsidP="00BC670F">
            <w:pPr>
              <w:autoSpaceDE w:val="0"/>
              <w:autoSpaceDN w:val="0"/>
              <w:adjustRightInd w:val="0"/>
              <w:ind w:right="144"/>
            </w:pPr>
            <w:r>
              <w:rPr>
                <w:sz w:val="16"/>
                <w:szCs w:val="16"/>
              </w:rPr>
              <w:t>080</w:t>
            </w:r>
          </w:p>
        </w:tc>
        <w:tc>
          <w:tcPr>
            <w:tcW w:w="810" w:type="dxa"/>
          </w:tcPr>
          <w:p w14:paraId="02D9E2CD" w14:textId="77777777" w:rsidR="006D661E" w:rsidRDefault="006D661E" w:rsidP="00BC670F">
            <w:pPr>
              <w:autoSpaceDE w:val="0"/>
              <w:autoSpaceDN w:val="0"/>
              <w:adjustRightInd w:val="0"/>
              <w:ind w:right="144"/>
            </w:pPr>
            <w:r>
              <w:rPr>
                <w:sz w:val="16"/>
                <w:szCs w:val="16"/>
              </w:rPr>
              <w:t>PER</w:t>
            </w:r>
          </w:p>
        </w:tc>
        <w:tc>
          <w:tcPr>
            <w:tcW w:w="2640" w:type="dxa"/>
            <w:tcBorders>
              <w:bottom w:val="single" w:sz="4" w:space="0" w:color="auto"/>
            </w:tcBorders>
          </w:tcPr>
          <w:p w14:paraId="7BDE923C" w14:textId="77777777" w:rsidR="006D661E" w:rsidRDefault="006D661E" w:rsidP="00BC670F">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14:paraId="249CF7BE" w14:textId="77777777" w:rsidR="006D661E" w:rsidRDefault="006D661E" w:rsidP="00BC670F">
            <w:pPr>
              <w:autoSpaceDE w:val="0"/>
              <w:autoSpaceDN w:val="0"/>
              <w:adjustRightInd w:val="0"/>
              <w:ind w:right="144"/>
              <w:jc w:val="center"/>
            </w:pPr>
            <w:r>
              <w:rPr>
                <w:sz w:val="16"/>
                <w:szCs w:val="16"/>
              </w:rPr>
              <w:t>O</w:t>
            </w:r>
          </w:p>
        </w:tc>
        <w:tc>
          <w:tcPr>
            <w:tcW w:w="781" w:type="dxa"/>
            <w:tcBorders>
              <w:bottom w:val="single" w:sz="4" w:space="0" w:color="auto"/>
            </w:tcBorders>
          </w:tcPr>
          <w:p w14:paraId="34D90CD1" w14:textId="77777777" w:rsidR="006D661E" w:rsidRDefault="006D661E" w:rsidP="00BC670F">
            <w:pPr>
              <w:autoSpaceDE w:val="0"/>
              <w:autoSpaceDN w:val="0"/>
              <w:adjustRightInd w:val="0"/>
              <w:ind w:right="144"/>
              <w:jc w:val="right"/>
            </w:pPr>
            <w:r>
              <w:rPr>
                <w:sz w:val="16"/>
                <w:szCs w:val="16"/>
              </w:rPr>
              <w:t>&gt;1</w:t>
            </w:r>
          </w:p>
        </w:tc>
        <w:tc>
          <w:tcPr>
            <w:tcW w:w="1063" w:type="dxa"/>
            <w:tcBorders>
              <w:bottom w:val="single" w:sz="4" w:space="0" w:color="auto"/>
            </w:tcBorders>
          </w:tcPr>
          <w:p w14:paraId="05CD6AC5" w14:textId="77777777" w:rsidR="006D661E" w:rsidRDefault="006D661E" w:rsidP="00BC670F">
            <w:pPr>
              <w:autoSpaceDE w:val="0"/>
              <w:autoSpaceDN w:val="0"/>
              <w:adjustRightInd w:val="0"/>
              <w:ind w:right="144"/>
              <w:jc w:val="right"/>
            </w:pPr>
          </w:p>
        </w:tc>
        <w:tc>
          <w:tcPr>
            <w:tcW w:w="795" w:type="dxa"/>
            <w:tcBorders>
              <w:bottom w:val="single" w:sz="4" w:space="0" w:color="auto"/>
            </w:tcBorders>
          </w:tcPr>
          <w:p w14:paraId="3485CDED"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0C39C615"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1F70C3F6"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441A6DEA"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44F770AA"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63AA0E9C" w14:textId="77777777" w:rsidR="006D661E" w:rsidRDefault="006D661E" w:rsidP="00BC670F">
            <w:pPr>
              <w:autoSpaceDE w:val="0"/>
              <w:autoSpaceDN w:val="0"/>
              <w:adjustRightInd w:val="0"/>
              <w:ind w:right="144"/>
              <w:jc w:val="center"/>
            </w:pPr>
          </w:p>
        </w:tc>
        <w:tc>
          <w:tcPr>
            <w:tcW w:w="236" w:type="dxa"/>
            <w:tcBorders>
              <w:bottom w:val="single" w:sz="4" w:space="0" w:color="auto"/>
              <w:right w:val="single" w:sz="4" w:space="0" w:color="auto"/>
            </w:tcBorders>
          </w:tcPr>
          <w:p w14:paraId="0DFF633F" w14:textId="77777777" w:rsidR="006D661E" w:rsidRDefault="006D661E" w:rsidP="00BC670F">
            <w:pPr>
              <w:autoSpaceDE w:val="0"/>
              <w:autoSpaceDN w:val="0"/>
              <w:adjustRightInd w:val="0"/>
              <w:ind w:right="144"/>
              <w:jc w:val="center"/>
            </w:pPr>
          </w:p>
        </w:tc>
      </w:tr>
    </w:tbl>
    <w:p w14:paraId="233BE366" w14:textId="77777777" w:rsidR="006D661E" w:rsidRDefault="006D661E" w:rsidP="006D661E">
      <w:pPr>
        <w:autoSpaceDE w:val="0"/>
        <w:autoSpaceDN w:val="0"/>
        <w:adjustRightInd w:val="0"/>
        <w:rPr>
          <w:sz w:val="16"/>
          <w:szCs w:val="16"/>
        </w:rPr>
      </w:pPr>
    </w:p>
    <w:p w14:paraId="4B8F78DA" w14:textId="77777777" w:rsidR="006D661E" w:rsidRDefault="006D661E" w:rsidP="006D661E">
      <w:pPr>
        <w:autoSpaceDE w:val="0"/>
        <w:autoSpaceDN w:val="0"/>
        <w:adjustRightInd w:val="0"/>
        <w:rPr>
          <w:b/>
          <w:bCs/>
        </w:rPr>
      </w:pPr>
      <w:r>
        <w:rPr>
          <w:b/>
          <w:bCs/>
        </w:rPr>
        <w:t>Detail:</w:t>
      </w:r>
    </w:p>
    <w:p w14:paraId="5A1C10E5" w14:textId="77777777" w:rsidR="006D661E" w:rsidRDefault="006D661E" w:rsidP="006D661E">
      <w:pPr>
        <w:autoSpaceDE w:val="0"/>
        <w:autoSpaceDN w:val="0"/>
        <w:adjustRightInd w:val="0"/>
        <w:rPr>
          <w:b/>
          <w:bCs/>
          <w:sz w:val="16"/>
          <w:szCs w:val="16"/>
        </w:rPr>
      </w:pPr>
    </w:p>
    <w:p w14:paraId="01C108E5" w14:textId="77777777" w:rsidR="006D661E" w:rsidRDefault="006D661E" w:rsidP="006D661E">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657EFBA7" w14:textId="77777777" w:rsidR="006D661E" w:rsidRDefault="006D661E" w:rsidP="006D661E">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6D661E" w14:paraId="2AA867F9" w14:textId="77777777" w:rsidTr="00BC670F">
        <w:tc>
          <w:tcPr>
            <w:tcW w:w="794" w:type="dxa"/>
          </w:tcPr>
          <w:p w14:paraId="538913EE"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4CCE6F45"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14:paraId="268F93CB" w14:textId="77777777" w:rsidR="006D661E" w:rsidRDefault="006D661E" w:rsidP="00BC670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14:paraId="6D259189" w14:textId="77777777" w:rsidR="006D661E" w:rsidRDefault="006D661E" w:rsidP="00BC670F">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14:paraId="554D16DA" w14:textId="77777777" w:rsidR="006D661E" w:rsidRDefault="006D661E" w:rsidP="00BC670F">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14:paraId="09727A32" w14:textId="77777777" w:rsidR="006D661E" w:rsidRDefault="006D661E" w:rsidP="00BC670F">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14:paraId="07C69135" w14:textId="77777777" w:rsidR="006D661E" w:rsidRDefault="006D661E" w:rsidP="00BC670F">
            <w:pPr>
              <w:ind w:right="144"/>
              <w:jc w:val="right"/>
              <w:rPr>
                <w:snapToGrid w:val="0"/>
              </w:rPr>
            </w:pPr>
            <w:r>
              <w:rPr>
                <w:snapToGrid w:val="0"/>
                <w:sz w:val="16"/>
              </w:rPr>
              <w:t>&gt;1</w:t>
            </w:r>
          </w:p>
        </w:tc>
        <w:tc>
          <w:tcPr>
            <w:tcW w:w="795" w:type="dxa"/>
            <w:tcBorders>
              <w:top w:val="single" w:sz="4" w:space="0" w:color="auto"/>
            </w:tcBorders>
            <w:shd w:val="clear" w:color="auto" w:fill="D7D7D7"/>
          </w:tcPr>
          <w:p w14:paraId="67BD44D7" w14:textId="77777777" w:rsidR="006D661E" w:rsidRDefault="006D661E" w:rsidP="00BC670F">
            <w:pPr>
              <w:ind w:right="144"/>
              <w:rPr>
                <w:snapToGrid w:val="0"/>
              </w:rPr>
            </w:pPr>
          </w:p>
        </w:tc>
        <w:tc>
          <w:tcPr>
            <w:tcW w:w="236" w:type="dxa"/>
            <w:tcBorders>
              <w:top w:val="single" w:sz="4" w:space="0" w:color="auto"/>
            </w:tcBorders>
            <w:shd w:val="clear" w:color="auto" w:fill="D7D7D7"/>
          </w:tcPr>
          <w:p w14:paraId="6306DAD9" w14:textId="77777777" w:rsidR="006D661E" w:rsidRDefault="006D661E" w:rsidP="00BC670F">
            <w:pPr>
              <w:ind w:right="144"/>
              <w:rPr>
                <w:snapToGrid w:val="0"/>
              </w:rPr>
            </w:pPr>
          </w:p>
        </w:tc>
        <w:tc>
          <w:tcPr>
            <w:tcW w:w="236" w:type="dxa"/>
            <w:tcBorders>
              <w:top w:val="single" w:sz="4" w:space="0" w:color="auto"/>
            </w:tcBorders>
            <w:shd w:val="clear" w:color="auto" w:fill="D7D7D7"/>
          </w:tcPr>
          <w:p w14:paraId="1906A282" w14:textId="77777777" w:rsidR="006D661E" w:rsidRDefault="006D661E" w:rsidP="00BC670F">
            <w:pPr>
              <w:ind w:right="144"/>
              <w:rPr>
                <w:snapToGrid w:val="0"/>
              </w:rPr>
            </w:pPr>
          </w:p>
        </w:tc>
        <w:tc>
          <w:tcPr>
            <w:tcW w:w="236" w:type="dxa"/>
            <w:tcBorders>
              <w:top w:val="single" w:sz="4" w:space="0" w:color="auto"/>
            </w:tcBorders>
            <w:shd w:val="clear" w:color="auto" w:fill="D7D7D7"/>
          </w:tcPr>
          <w:p w14:paraId="2E950961" w14:textId="77777777" w:rsidR="006D661E" w:rsidRDefault="006D661E" w:rsidP="00BC670F">
            <w:pPr>
              <w:ind w:right="144"/>
              <w:rPr>
                <w:snapToGrid w:val="0"/>
              </w:rPr>
            </w:pPr>
          </w:p>
        </w:tc>
        <w:tc>
          <w:tcPr>
            <w:tcW w:w="236" w:type="dxa"/>
            <w:tcBorders>
              <w:top w:val="single" w:sz="4" w:space="0" w:color="auto"/>
            </w:tcBorders>
            <w:shd w:val="clear" w:color="auto" w:fill="D7D7D7"/>
          </w:tcPr>
          <w:p w14:paraId="269591E7" w14:textId="77777777" w:rsidR="006D661E" w:rsidRDefault="006D661E" w:rsidP="00BC670F">
            <w:pPr>
              <w:ind w:right="144"/>
              <w:rPr>
                <w:snapToGrid w:val="0"/>
              </w:rPr>
            </w:pPr>
          </w:p>
        </w:tc>
        <w:tc>
          <w:tcPr>
            <w:tcW w:w="236" w:type="dxa"/>
            <w:tcBorders>
              <w:top w:val="single" w:sz="4" w:space="0" w:color="auto"/>
            </w:tcBorders>
            <w:shd w:val="clear" w:color="auto" w:fill="D7D7D7"/>
          </w:tcPr>
          <w:p w14:paraId="530AFF38" w14:textId="77777777" w:rsidR="006D661E" w:rsidRDefault="006D661E" w:rsidP="00BC670F">
            <w:pPr>
              <w:ind w:right="144"/>
              <w:rPr>
                <w:snapToGrid w:val="0"/>
              </w:rPr>
            </w:pPr>
          </w:p>
        </w:tc>
        <w:tc>
          <w:tcPr>
            <w:tcW w:w="236" w:type="dxa"/>
            <w:tcBorders>
              <w:top w:val="single" w:sz="4" w:space="0" w:color="auto"/>
              <w:right w:val="single" w:sz="4" w:space="0" w:color="auto"/>
            </w:tcBorders>
            <w:shd w:val="clear" w:color="auto" w:fill="D7D7D7"/>
          </w:tcPr>
          <w:p w14:paraId="67EDD8F0" w14:textId="77777777" w:rsidR="006D661E" w:rsidRDefault="006D661E" w:rsidP="00BC670F">
            <w:pPr>
              <w:ind w:right="144"/>
              <w:rPr>
                <w:snapToGrid w:val="0"/>
              </w:rPr>
            </w:pPr>
          </w:p>
        </w:tc>
      </w:tr>
      <w:tr w:rsidR="006D661E" w14:paraId="6CAC34A0" w14:textId="77777777" w:rsidTr="00BC670F">
        <w:tc>
          <w:tcPr>
            <w:tcW w:w="794" w:type="dxa"/>
          </w:tcPr>
          <w:p w14:paraId="19A98DCE" w14:textId="77777777" w:rsidR="006D661E" w:rsidRDefault="006D661E" w:rsidP="00BC670F">
            <w:pPr>
              <w:autoSpaceDE w:val="0"/>
              <w:autoSpaceDN w:val="0"/>
              <w:adjustRightInd w:val="0"/>
              <w:ind w:right="144"/>
            </w:pPr>
          </w:p>
        </w:tc>
        <w:tc>
          <w:tcPr>
            <w:tcW w:w="664" w:type="dxa"/>
          </w:tcPr>
          <w:p w14:paraId="18B1E337" w14:textId="77777777" w:rsidR="006D661E" w:rsidRDefault="006D661E" w:rsidP="00BC670F">
            <w:pPr>
              <w:autoSpaceDE w:val="0"/>
              <w:autoSpaceDN w:val="0"/>
              <w:adjustRightInd w:val="0"/>
              <w:ind w:right="144"/>
            </w:pPr>
            <w:r>
              <w:rPr>
                <w:sz w:val="16"/>
                <w:szCs w:val="16"/>
              </w:rPr>
              <w:t>010</w:t>
            </w:r>
          </w:p>
        </w:tc>
        <w:tc>
          <w:tcPr>
            <w:tcW w:w="810" w:type="dxa"/>
          </w:tcPr>
          <w:p w14:paraId="7B66847A" w14:textId="77777777" w:rsidR="006D661E" w:rsidRDefault="006D661E" w:rsidP="00BC670F">
            <w:pPr>
              <w:autoSpaceDE w:val="0"/>
              <w:autoSpaceDN w:val="0"/>
              <w:adjustRightInd w:val="0"/>
              <w:ind w:right="144"/>
            </w:pPr>
            <w:r>
              <w:rPr>
                <w:sz w:val="16"/>
                <w:szCs w:val="16"/>
              </w:rPr>
              <w:t>LIN</w:t>
            </w:r>
          </w:p>
        </w:tc>
        <w:tc>
          <w:tcPr>
            <w:tcW w:w="2640" w:type="dxa"/>
          </w:tcPr>
          <w:p w14:paraId="26F531CF" w14:textId="77777777" w:rsidR="006D661E" w:rsidRDefault="006D661E" w:rsidP="00BC670F">
            <w:pPr>
              <w:autoSpaceDE w:val="0"/>
              <w:autoSpaceDN w:val="0"/>
              <w:adjustRightInd w:val="0"/>
              <w:ind w:right="144"/>
            </w:pPr>
            <w:r>
              <w:rPr>
                <w:sz w:val="16"/>
                <w:szCs w:val="16"/>
              </w:rPr>
              <w:t>Item Identification</w:t>
            </w:r>
          </w:p>
        </w:tc>
        <w:tc>
          <w:tcPr>
            <w:tcW w:w="539" w:type="dxa"/>
          </w:tcPr>
          <w:p w14:paraId="2784A4D9" w14:textId="77777777" w:rsidR="006D661E" w:rsidRDefault="006D661E" w:rsidP="00BC670F">
            <w:pPr>
              <w:autoSpaceDE w:val="0"/>
              <w:autoSpaceDN w:val="0"/>
              <w:adjustRightInd w:val="0"/>
              <w:ind w:right="144"/>
              <w:jc w:val="center"/>
            </w:pPr>
            <w:r>
              <w:rPr>
                <w:sz w:val="16"/>
                <w:szCs w:val="16"/>
              </w:rPr>
              <w:t>O</w:t>
            </w:r>
          </w:p>
        </w:tc>
        <w:tc>
          <w:tcPr>
            <w:tcW w:w="781" w:type="dxa"/>
          </w:tcPr>
          <w:p w14:paraId="26B4D9B9" w14:textId="77777777" w:rsidR="006D661E" w:rsidRDefault="006D661E" w:rsidP="00BC670F">
            <w:pPr>
              <w:autoSpaceDE w:val="0"/>
              <w:autoSpaceDN w:val="0"/>
              <w:adjustRightInd w:val="0"/>
              <w:ind w:right="144"/>
              <w:jc w:val="right"/>
            </w:pPr>
            <w:r>
              <w:rPr>
                <w:sz w:val="16"/>
                <w:szCs w:val="16"/>
              </w:rPr>
              <w:t>1</w:t>
            </w:r>
          </w:p>
        </w:tc>
        <w:tc>
          <w:tcPr>
            <w:tcW w:w="1063" w:type="dxa"/>
          </w:tcPr>
          <w:p w14:paraId="03114D3A" w14:textId="77777777" w:rsidR="006D661E" w:rsidRDefault="006D661E" w:rsidP="00BC670F">
            <w:pPr>
              <w:autoSpaceDE w:val="0"/>
              <w:autoSpaceDN w:val="0"/>
              <w:adjustRightInd w:val="0"/>
              <w:ind w:right="144"/>
              <w:jc w:val="right"/>
            </w:pPr>
          </w:p>
        </w:tc>
        <w:tc>
          <w:tcPr>
            <w:tcW w:w="795" w:type="dxa"/>
          </w:tcPr>
          <w:p w14:paraId="49CC5454" w14:textId="77777777" w:rsidR="006D661E" w:rsidRDefault="006D661E" w:rsidP="00BC670F">
            <w:pPr>
              <w:autoSpaceDE w:val="0"/>
              <w:autoSpaceDN w:val="0"/>
              <w:adjustRightInd w:val="0"/>
              <w:ind w:right="144"/>
              <w:jc w:val="center"/>
            </w:pPr>
          </w:p>
        </w:tc>
        <w:tc>
          <w:tcPr>
            <w:tcW w:w="236" w:type="dxa"/>
          </w:tcPr>
          <w:p w14:paraId="3ECC0571" w14:textId="77777777" w:rsidR="006D661E" w:rsidRDefault="006D661E" w:rsidP="00BC670F">
            <w:pPr>
              <w:autoSpaceDE w:val="0"/>
              <w:autoSpaceDN w:val="0"/>
              <w:adjustRightInd w:val="0"/>
              <w:ind w:right="144"/>
              <w:jc w:val="center"/>
            </w:pPr>
          </w:p>
        </w:tc>
        <w:tc>
          <w:tcPr>
            <w:tcW w:w="236" w:type="dxa"/>
          </w:tcPr>
          <w:p w14:paraId="33F99240" w14:textId="77777777" w:rsidR="006D661E" w:rsidRDefault="006D661E" w:rsidP="00BC670F">
            <w:pPr>
              <w:autoSpaceDE w:val="0"/>
              <w:autoSpaceDN w:val="0"/>
              <w:adjustRightInd w:val="0"/>
              <w:ind w:right="144"/>
              <w:jc w:val="center"/>
            </w:pPr>
          </w:p>
        </w:tc>
        <w:tc>
          <w:tcPr>
            <w:tcW w:w="236" w:type="dxa"/>
          </w:tcPr>
          <w:p w14:paraId="086C5EB2" w14:textId="77777777" w:rsidR="006D661E" w:rsidRDefault="006D661E" w:rsidP="00BC670F">
            <w:pPr>
              <w:autoSpaceDE w:val="0"/>
              <w:autoSpaceDN w:val="0"/>
              <w:adjustRightInd w:val="0"/>
              <w:ind w:right="144"/>
              <w:jc w:val="center"/>
            </w:pPr>
          </w:p>
        </w:tc>
        <w:tc>
          <w:tcPr>
            <w:tcW w:w="236" w:type="dxa"/>
          </w:tcPr>
          <w:p w14:paraId="4079840B" w14:textId="77777777" w:rsidR="006D661E" w:rsidRDefault="006D661E" w:rsidP="00BC670F">
            <w:pPr>
              <w:autoSpaceDE w:val="0"/>
              <w:autoSpaceDN w:val="0"/>
              <w:adjustRightInd w:val="0"/>
              <w:ind w:right="144"/>
              <w:jc w:val="center"/>
            </w:pPr>
          </w:p>
        </w:tc>
        <w:tc>
          <w:tcPr>
            <w:tcW w:w="236" w:type="dxa"/>
          </w:tcPr>
          <w:p w14:paraId="10CB6860" w14:textId="77777777" w:rsidR="006D661E" w:rsidRDefault="006D661E" w:rsidP="00BC670F">
            <w:pPr>
              <w:autoSpaceDE w:val="0"/>
              <w:autoSpaceDN w:val="0"/>
              <w:adjustRightInd w:val="0"/>
              <w:ind w:right="144"/>
              <w:jc w:val="center"/>
            </w:pPr>
          </w:p>
        </w:tc>
        <w:tc>
          <w:tcPr>
            <w:tcW w:w="236" w:type="dxa"/>
            <w:tcBorders>
              <w:right w:val="single" w:sz="4" w:space="0" w:color="auto"/>
            </w:tcBorders>
          </w:tcPr>
          <w:p w14:paraId="666FDE33" w14:textId="77777777" w:rsidR="006D661E" w:rsidRDefault="006D661E" w:rsidP="00BC670F">
            <w:pPr>
              <w:autoSpaceDE w:val="0"/>
              <w:autoSpaceDN w:val="0"/>
              <w:adjustRightInd w:val="0"/>
              <w:ind w:right="144"/>
              <w:jc w:val="center"/>
            </w:pPr>
          </w:p>
        </w:tc>
      </w:tr>
      <w:tr w:rsidR="006D661E" w14:paraId="6DAAD89C" w14:textId="77777777" w:rsidTr="00BC670F">
        <w:tc>
          <w:tcPr>
            <w:tcW w:w="794" w:type="dxa"/>
          </w:tcPr>
          <w:p w14:paraId="256BBFC2" w14:textId="77777777" w:rsidR="006D661E" w:rsidRDefault="006D661E" w:rsidP="00BC670F">
            <w:pPr>
              <w:autoSpaceDE w:val="0"/>
              <w:autoSpaceDN w:val="0"/>
              <w:adjustRightInd w:val="0"/>
              <w:ind w:right="144"/>
            </w:pPr>
          </w:p>
        </w:tc>
        <w:tc>
          <w:tcPr>
            <w:tcW w:w="664" w:type="dxa"/>
          </w:tcPr>
          <w:p w14:paraId="31A84307" w14:textId="77777777" w:rsidR="006D661E" w:rsidRDefault="006D661E" w:rsidP="00BC670F">
            <w:pPr>
              <w:autoSpaceDE w:val="0"/>
              <w:autoSpaceDN w:val="0"/>
              <w:adjustRightInd w:val="0"/>
              <w:ind w:right="144"/>
            </w:pPr>
            <w:r>
              <w:rPr>
                <w:sz w:val="16"/>
                <w:szCs w:val="16"/>
              </w:rPr>
              <w:t>020</w:t>
            </w:r>
          </w:p>
        </w:tc>
        <w:tc>
          <w:tcPr>
            <w:tcW w:w="810" w:type="dxa"/>
          </w:tcPr>
          <w:p w14:paraId="1F203D4F" w14:textId="77777777" w:rsidR="006D661E" w:rsidRDefault="006D661E" w:rsidP="00BC670F">
            <w:pPr>
              <w:autoSpaceDE w:val="0"/>
              <w:autoSpaceDN w:val="0"/>
              <w:adjustRightInd w:val="0"/>
              <w:ind w:right="144"/>
            </w:pPr>
            <w:r>
              <w:rPr>
                <w:sz w:val="16"/>
                <w:szCs w:val="16"/>
              </w:rPr>
              <w:t>ASI</w:t>
            </w:r>
          </w:p>
        </w:tc>
        <w:tc>
          <w:tcPr>
            <w:tcW w:w="2640" w:type="dxa"/>
          </w:tcPr>
          <w:p w14:paraId="32DCCA67" w14:textId="77777777" w:rsidR="006D661E" w:rsidRDefault="006D661E" w:rsidP="00BC670F">
            <w:pPr>
              <w:autoSpaceDE w:val="0"/>
              <w:autoSpaceDN w:val="0"/>
              <w:adjustRightInd w:val="0"/>
              <w:ind w:right="144"/>
            </w:pPr>
            <w:r>
              <w:rPr>
                <w:sz w:val="16"/>
                <w:szCs w:val="16"/>
              </w:rPr>
              <w:t>Action or Status Indicator</w:t>
            </w:r>
          </w:p>
        </w:tc>
        <w:tc>
          <w:tcPr>
            <w:tcW w:w="539" w:type="dxa"/>
          </w:tcPr>
          <w:p w14:paraId="5B4DAEED" w14:textId="77777777" w:rsidR="006D661E" w:rsidRDefault="006D661E" w:rsidP="00BC670F">
            <w:pPr>
              <w:autoSpaceDE w:val="0"/>
              <w:autoSpaceDN w:val="0"/>
              <w:adjustRightInd w:val="0"/>
              <w:ind w:right="144"/>
              <w:jc w:val="center"/>
            </w:pPr>
            <w:r>
              <w:rPr>
                <w:sz w:val="16"/>
                <w:szCs w:val="16"/>
              </w:rPr>
              <w:t>O</w:t>
            </w:r>
          </w:p>
        </w:tc>
        <w:tc>
          <w:tcPr>
            <w:tcW w:w="781" w:type="dxa"/>
          </w:tcPr>
          <w:p w14:paraId="4E3CAE50" w14:textId="77777777" w:rsidR="006D661E" w:rsidRDefault="006D661E" w:rsidP="00BC670F">
            <w:pPr>
              <w:autoSpaceDE w:val="0"/>
              <w:autoSpaceDN w:val="0"/>
              <w:adjustRightInd w:val="0"/>
              <w:ind w:right="144"/>
              <w:jc w:val="right"/>
            </w:pPr>
            <w:r>
              <w:rPr>
                <w:sz w:val="16"/>
                <w:szCs w:val="16"/>
              </w:rPr>
              <w:t>1</w:t>
            </w:r>
          </w:p>
        </w:tc>
        <w:tc>
          <w:tcPr>
            <w:tcW w:w="1063" w:type="dxa"/>
          </w:tcPr>
          <w:p w14:paraId="08F80257" w14:textId="77777777" w:rsidR="006D661E" w:rsidRDefault="006D661E" w:rsidP="00BC670F">
            <w:pPr>
              <w:autoSpaceDE w:val="0"/>
              <w:autoSpaceDN w:val="0"/>
              <w:adjustRightInd w:val="0"/>
              <w:ind w:right="144"/>
              <w:jc w:val="right"/>
            </w:pPr>
          </w:p>
        </w:tc>
        <w:tc>
          <w:tcPr>
            <w:tcW w:w="795" w:type="dxa"/>
          </w:tcPr>
          <w:p w14:paraId="2D7E7DD4" w14:textId="77777777" w:rsidR="006D661E" w:rsidRDefault="006D661E" w:rsidP="00BC670F">
            <w:pPr>
              <w:autoSpaceDE w:val="0"/>
              <w:autoSpaceDN w:val="0"/>
              <w:adjustRightInd w:val="0"/>
              <w:ind w:right="144"/>
              <w:jc w:val="center"/>
            </w:pPr>
          </w:p>
        </w:tc>
        <w:tc>
          <w:tcPr>
            <w:tcW w:w="236" w:type="dxa"/>
          </w:tcPr>
          <w:p w14:paraId="68ADE6A9" w14:textId="77777777" w:rsidR="006D661E" w:rsidRDefault="006D661E" w:rsidP="00BC670F">
            <w:pPr>
              <w:autoSpaceDE w:val="0"/>
              <w:autoSpaceDN w:val="0"/>
              <w:adjustRightInd w:val="0"/>
              <w:ind w:right="144"/>
              <w:jc w:val="center"/>
            </w:pPr>
          </w:p>
        </w:tc>
        <w:tc>
          <w:tcPr>
            <w:tcW w:w="236" w:type="dxa"/>
          </w:tcPr>
          <w:p w14:paraId="7276C785" w14:textId="77777777" w:rsidR="006D661E" w:rsidRDefault="006D661E" w:rsidP="00BC670F">
            <w:pPr>
              <w:autoSpaceDE w:val="0"/>
              <w:autoSpaceDN w:val="0"/>
              <w:adjustRightInd w:val="0"/>
              <w:ind w:right="144"/>
              <w:jc w:val="center"/>
            </w:pPr>
          </w:p>
        </w:tc>
        <w:tc>
          <w:tcPr>
            <w:tcW w:w="236" w:type="dxa"/>
          </w:tcPr>
          <w:p w14:paraId="51D12942" w14:textId="77777777" w:rsidR="006D661E" w:rsidRDefault="006D661E" w:rsidP="00BC670F">
            <w:pPr>
              <w:autoSpaceDE w:val="0"/>
              <w:autoSpaceDN w:val="0"/>
              <w:adjustRightInd w:val="0"/>
              <w:ind w:right="144"/>
              <w:jc w:val="center"/>
            </w:pPr>
          </w:p>
        </w:tc>
        <w:tc>
          <w:tcPr>
            <w:tcW w:w="236" w:type="dxa"/>
          </w:tcPr>
          <w:p w14:paraId="6028B133" w14:textId="77777777" w:rsidR="006D661E" w:rsidRDefault="006D661E" w:rsidP="00BC670F">
            <w:pPr>
              <w:autoSpaceDE w:val="0"/>
              <w:autoSpaceDN w:val="0"/>
              <w:adjustRightInd w:val="0"/>
              <w:ind w:right="144"/>
              <w:jc w:val="center"/>
            </w:pPr>
          </w:p>
        </w:tc>
        <w:tc>
          <w:tcPr>
            <w:tcW w:w="236" w:type="dxa"/>
          </w:tcPr>
          <w:p w14:paraId="1422E4C5" w14:textId="77777777" w:rsidR="006D661E" w:rsidRDefault="006D661E" w:rsidP="00BC670F">
            <w:pPr>
              <w:autoSpaceDE w:val="0"/>
              <w:autoSpaceDN w:val="0"/>
              <w:adjustRightInd w:val="0"/>
              <w:ind w:right="144"/>
              <w:jc w:val="center"/>
            </w:pPr>
          </w:p>
        </w:tc>
        <w:tc>
          <w:tcPr>
            <w:tcW w:w="236" w:type="dxa"/>
            <w:tcBorders>
              <w:right w:val="single" w:sz="4" w:space="0" w:color="auto"/>
            </w:tcBorders>
          </w:tcPr>
          <w:p w14:paraId="19AF1AFB" w14:textId="77777777" w:rsidR="006D661E" w:rsidRDefault="006D661E" w:rsidP="00BC670F">
            <w:pPr>
              <w:autoSpaceDE w:val="0"/>
              <w:autoSpaceDN w:val="0"/>
              <w:adjustRightInd w:val="0"/>
              <w:ind w:right="144"/>
              <w:jc w:val="center"/>
            </w:pPr>
          </w:p>
        </w:tc>
      </w:tr>
      <w:tr w:rsidR="006D661E" w14:paraId="2A407431" w14:textId="77777777" w:rsidTr="00BC670F">
        <w:tc>
          <w:tcPr>
            <w:tcW w:w="794" w:type="dxa"/>
          </w:tcPr>
          <w:p w14:paraId="4E44D92C" w14:textId="77777777" w:rsidR="006D661E" w:rsidRDefault="006D661E" w:rsidP="00BC670F">
            <w:pPr>
              <w:autoSpaceDE w:val="0"/>
              <w:autoSpaceDN w:val="0"/>
              <w:adjustRightInd w:val="0"/>
              <w:ind w:right="144"/>
            </w:pPr>
          </w:p>
        </w:tc>
        <w:tc>
          <w:tcPr>
            <w:tcW w:w="664" w:type="dxa"/>
          </w:tcPr>
          <w:p w14:paraId="424C5A9B" w14:textId="77777777" w:rsidR="006D661E" w:rsidRDefault="006D661E" w:rsidP="00BC670F">
            <w:pPr>
              <w:autoSpaceDE w:val="0"/>
              <w:autoSpaceDN w:val="0"/>
              <w:adjustRightInd w:val="0"/>
              <w:ind w:right="144"/>
            </w:pPr>
            <w:r>
              <w:rPr>
                <w:sz w:val="16"/>
                <w:szCs w:val="16"/>
              </w:rPr>
              <w:t>030</w:t>
            </w:r>
          </w:p>
        </w:tc>
        <w:tc>
          <w:tcPr>
            <w:tcW w:w="810" w:type="dxa"/>
          </w:tcPr>
          <w:p w14:paraId="063CBC30" w14:textId="77777777" w:rsidR="006D661E" w:rsidRDefault="006D661E" w:rsidP="00BC670F">
            <w:pPr>
              <w:autoSpaceDE w:val="0"/>
              <w:autoSpaceDN w:val="0"/>
              <w:adjustRightInd w:val="0"/>
              <w:ind w:right="144"/>
            </w:pPr>
            <w:r>
              <w:rPr>
                <w:sz w:val="16"/>
                <w:szCs w:val="16"/>
              </w:rPr>
              <w:t>REF</w:t>
            </w:r>
          </w:p>
        </w:tc>
        <w:tc>
          <w:tcPr>
            <w:tcW w:w="2640" w:type="dxa"/>
          </w:tcPr>
          <w:p w14:paraId="630C22AD" w14:textId="77777777" w:rsidR="006D661E" w:rsidRDefault="006D661E" w:rsidP="00BC670F">
            <w:pPr>
              <w:autoSpaceDE w:val="0"/>
              <w:autoSpaceDN w:val="0"/>
              <w:adjustRightInd w:val="0"/>
              <w:ind w:right="144"/>
            </w:pPr>
            <w:r>
              <w:rPr>
                <w:sz w:val="16"/>
                <w:szCs w:val="16"/>
              </w:rPr>
              <w:t>Reference Identification</w:t>
            </w:r>
          </w:p>
        </w:tc>
        <w:tc>
          <w:tcPr>
            <w:tcW w:w="539" w:type="dxa"/>
          </w:tcPr>
          <w:p w14:paraId="639B2B40" w14:textId="77777777" w:rsidR="006D661E" w:rsidRDefault="006D661E" w:rsidP="00BC670F">
            <w:pPr>
              <w:autoSpaceDE w:val="0"/>
              <w:autoSpaceDN w:val="0"/>
              <w:adjustRightInd w:val="0"/>
              <w:ind w:right="144"/>
              <w:jc w:val="center"/>
            </w:pPr>
            <w:r>
              <w:rPr>
                <w:sz w:val="16"/>
                <w:szCs w:val="16"/>
              </w:rPr>
              <w:t>O</w:t>
            </w:r>
          </w:p>
        </w:tc>
        <w:tc>
          <w:tcPr>
            <w:tcW w:w="781" w:type="dxa"/>
          </w:tcPr>
          <w:p w14:paraId="52D71F60" w14:textId="77777777" w:rsidR="006D661E" w:rsidRDefault="006D661E" w:rsidP="00BC670F">
            <w:pPr>
              <w:autoSpaceDE w:val="0"/>
              <w:autoSpaceDN w:val="0"/>
              <w:adjustRightInd w:val="0"/>
              <w:ind w:right="144"/>
              <w:jc w:val="right"/>
            </w:pPr>
            <w:r>
              <w:rPr>
                <w:sz w:val="16"/>
                <w:szCs w:val="16"/>
              </w:rPr>
              <w:t>&gt;1</w:t>
            </w:r>
          </w:p>
        </w:tc>
        <w:tc>
          <w:tcPr>
            <w:tcW w:w="1063" w:type="dxa"/>
          </w:tcPr>
          <w:p w14:paraId="21DB79A6" w14:textId="77777777" w:rsidR="006D661E" w:rsidRDefault="006D661E" w:rsidP="00BC670F">
            <w:pPr>
              <w:autoSpaceDE w:val="0"/>
              <w:autoSpaceDN w:val="0"/>
              <w:adjustRightInd w:val="0"/>
              <w:ind w:right="144"/>
              <w:jc w:val="right"/>
            </w:pPr>
          </w:p>
        </w:tc>
        <w:tc>
          <w:tcPr>
            <w:tcW w:w="795" w:type="dxa"/>
          </w:tcPr>
          <w:p w14:paraId="7BD68BA0" w14:textId="77777777" w:rsidR="006D661E" w:rsidRDefault="006D661E" w:rsidP="00BC670F">
            <w:pPr>
              <w:autoSpaceDE w:val="0"/>
              <w:autoSpaceDN w:val="0"/>
              <w:adjustRightInd w:val="0"/>
              <w:ind w:right="144"/>
              <w:jc w:val="center"/>
            </w:pPr>
          </w:p>
        </w:tc>
        <w:tc>
          <w:tcPr>
            <w:tcW w:w="236" w:type="dxa"/>
          </w:tcPr>
          <w:p w14:paraId="70B76D69" w14:textId="77777777" w:rsidR="006D661E" w:rsidRDefault="006D661E" w:rsidP="00BC670F">
            <w:pPr>
              <w:autoSpaceDE w:val="0"/>
              <w:autoSpaceDN w:val="0"/>
              <w:adjustRightInd w:val="0"/>
              <w:ind w:right="144"/>
              <w:jc w:val="center"/>
            </w:pPr>
          </w:p>
        </w:tc>
        <w:tc>
          <w:tcPr>
            <w:tcW w:w="236" w:type="dxa"/>
          </w:tcPr>
          <w:p w14:paraId="47ED51C0" w14:textId="77777777" w:rsidR="006D661E" w:rsidRDefault="006D661E" w:rsidP="00BC670F">
            <w:pPr>
              <w:autoSpaceDE w:val="0"/>
              <w:autoSpaceDN w:val="0"/>
              <w:adjustRightInd w:val="0"/>
              <w:ind w:right="144"/>
              <w:jc w:val="center"/>
            </w:pPr>
          </w:p>
        </w:tc>
        <w:tc>
          <w:tcPr>
            <w:tcW w:w="236" w:type="dxa"/>
          </w:tcPr>
          <w:p w14:paraId="76660F49" w14:textId="77777777" w:rsidR="006D661E" w:rsidRDefault="006D661E" w:rsidP="00BC670F">
            <w:pPr>
              <w:autoSpaceDE w:val="0"/>
              <w:autoSpaceDN w:val="0"/>
              <w:adjustRightInd w:val="0"/>
              <w:ind w:right="144"/>
              <w:jc w:val="center"/>
            </w:pPr>
          </w:p>
        </w:tc>
        <w:tc>
          <w:tcPr>
            <w:tcW w:w="236" w:type="dxa"/>
          </w:tcPr>
          <w:p w14:paraId="446549DF" w14:textId="77777777" w:rsidR="006D661E" w:rsidRDefault="006D661E" w:rsidP="00BC670F">
            <w:pPr>
              <w:autoSpaceDE w:val="0"/>
              <w:autoSpaceDN w:val="0"/>
              <w:adjustRightInd w:val="0"/>
              <w:ind w:right="144"/>
              <w:jc w:val="center"/>
            </w:pPr>
          </w:p>
        </w:tc>
        <w:tc>
          <w:tcPr>
            <w:tcW w:w="236" w:type="dxa"/>
          </w:tcPr>
          <w:p w14:paraId="7CCFCEA5" w14:textId="77777777" w:rsidR="006D661E" w:rsidRDefault="006D661E" w:rsidP="00BC670F">
            <w:pPr>
              <w:autoSpaceDE w:val="0"/>
              <w:autoSpaceDN w:val="0"/>
              <w:adjustRightInd w:val="0"/>
              <w:ind w:right="144"/>
              <w:jc w:val="center"/>
            </w:pPr>
          </w:p>
        </w:tc>
        <w:tc>
          <w:tcPr>
            <w:tcW w:w="236" w:type="dxa"/>
            <w:tcBorders>
              <w:right w:val="single" w:sz="4" w:space="0" w:color="auto"/>
            </w:tcBorders>
          </w:tcPr>
          <w:p w14:paraId="4B377997" w14:textId="77777777" w:rsidR="006D661E" w:rsidRDefault="006D661E" w:rsidP="00BC670F">
            <w:pPr>
              <w:autoSpaceDE w:val="0"/>
              <w:autoSpaceDN w:val="0"/>
              <w:adjustRightInd w:val="0"/>
              <w:ind w:right="144"/>
              <w:jc w:val="center"/>
            </w:pPr>
          </w:p>
        </w:tc>
      </w:tr>
      <w:tr w:rsidR="006D661E" w14:paraId="287BEBE9" w14:textId="77777777" w:rsidTr="00BC670F">
        <w:tc>
          <w:tcPr>
            <w:tcW w:w="794" w:type="dxa"/>
          </w:tcPr>
          <w:p w14:paraId="05B64995" w14:textId="77777777" w:rsidR="006D661E" w:rsidRDefault="006D661E" w:rsidP="00BC670F">
            <w:pPr>
              <w:autoSpaceDE w:val="0"/>
              <w:autoSpaceDN w:val="0"/>
              <w:adjustRightInd w:val="0"/>
              <w:ind w:right="144"/>
            </w:pPr>
          </w:p>
        </w:tc>
        <w:tc>
          <w:tcPr>
            <w:tcW w:w="664" w:type="dxa"/>
          </w:tcPr>
          <w:p w14:paraId="3D317B12" w14:textId="77777777" w:rsidR="006D661E" w:rsidRDefault="006D661E" w:rsidP="00BC670F">
            <w:pPr>
              <w:autoSpaceDE w:val="0"/>
              <w:autoSpaceDN w:val="0"/>
              <w:adjustRightInd w:val="0"/>
              <w:ind w:right="144"/>
            </w:pPr>
            <w:r>
              <w:rPr>
                <w:sz w:val="16"/>
                <w:szCs w:val="16"/>
              </w:rPr>
              <w:t>040</w:t>
            </w:r>
          </w:p>
        </w:tc>
        <w:tc>
          <w:tcPr>
            <w:tcW w:w="810" w:type="dxa"/>
          </w:tcPr>
          <w:p w14:paraId="2E4B463E" w14:textId="77777777" w:rsidR="006D661E" w:rsidRDefault="006D661E" w:rsidP="00BC670F">
            <w:pPr>
              <w:autoSpaceDE w:val="0"/>
              <w:autoSpaceDN w:val="0"/>
              <w:adjustRightInd w:val="0"/>
              <w:ind w:right="144"/>
            </w:pPr>
            <w:r>
              <w:rPr>
                <w:sz w:val="16"/>
                <w:szCs w:val="16"/>
              </w:rPr>
              <w:t>DTM</w:t>
            </w:r>
          </w:p>
        </w:tc>
        <w:tc>
          <w:tcPr>
            <w:tcW w:w="2640" w:type="dxa"/>
            <w:tcBorders>
              <w:bottom w:val="single" w:sz="4" w:space="0" w:color="auto"/>
            </w:tcBorders>
          </w:tcPr>
          <w:p w14:paraId="18D29729" w14:textId="77777777" w:rsidR="006D661E" w:rsidRDefault="006D661E" w:rsidP="00BC670F">
            <w:pPr>
              <w:autoSpaceDE w:val="0"/>
              <w:autoSpaceDN w:val="0"/>
              <w:adjustRightInd w:val="0"/>
              <w:ind w:right="144"/>
            </w:pPr>
            <w:r>
              <w:rPr>
                <w:sz w:val="16"/>
                <w:szCs w:val="16"/>
              </w:rPr>
              <w:t>Date/Time Reference</w:t>
            </w:r>
          </w:p>
        </w:tc>
        <w:tc>
          <w:tcPr>
            <w:tcW w:w="539" w:type="dxa"/>
            <w:tcBorders>
              <w:bottom w:val="single" w:sz="4" w:space="0" w:color="auto"/>
            </w:tcBorders>
          </w:tcPr>
          <w:p w14:paraId="61FDC32E" w14:textId="77777777" w:rsidR="006D661E" w:rsidRDefault="006D661E" w:rsidP="00BC670F">
            <w:pPr>
              <w:autoSpaceDE w:val="0"/>
              <w:autoSpaceDN w:val="0"/>
              <w:adjustRightInd w:val="0"/>
              <w:ind w:right="144"/>
              <w:jc w:val="center"/>
            </w:pPr>
            <w:r>
              <w:rPr>
                <w:sz w:val="16"/>
                <w:szCs w:val="16"/>
              </w:rPr>
              <w:t>O</w:t>
            </w:r>
          </w:p>
        </w:tc>
        <w:tc>
          <w:tcPr>
            <w:tcW w:w="781" w:type="dxa"/>
            <w:tcBorders>
              <w:bottom w:val="single" w:sz="4" w:space="0" w:color="auto"/>
            </w:tcBorders>
          </w:tcPr>
          <w:p w14:paraId="5F3599E5" w14:textId="77777777" w:rsidR="006D661E" w:rsidRDefault="006D661E" w:rsidP="00BC670F">
            <w:pPr>
              <w:autoSpaceDE w:val="0"/>
              <w:autoSpaceDN w:val="0"/>
              <w:adjustRightInd w:val="0"/>
              <w:ind w:right="144"/>
              <w:jc w:val="right"/>
            </w:pPr>
            <w:r>
              <w:rPr>
                <w:sz w:val="16"/>
                <w:szCs w:val="16"/>
              </w:rPr>
              <w:t>&gt;1</w:t>
            </w:r>
          </w:p>
        </w:tc>
        <w:tc>
          <w:tcPr>
            <w:tcW w:w="1063" w:type="dxa"/>
            <w:tcBorders>
              <w:bottom w:val="single" w:sz="4" w:space="0" w:color="auto"/>
            </w:tcBorders>
          </w:tcPr>
          <w:p w14:paraId="265DCC65" w14:textId="77777777" w:rsidR="006D661E" w:rsidRDefault="006D661E" w:rsidP="00BC670F">
            <w:pPr>
              <w:autoSpaceDE w:val="0"/>
              <w:autoSpaceDN w:val="0"/>
              <w:adjustRightInd w:val="0"/>
              <w:ind w:right="144"/>
              <w:jc w:val="right"/>
            </w:pPr>
          </w:p>
        </w:tc>
        <w:tc>
          <w:tcPr>
            <w:tcW w:w="795" w:type="dxa"/>
            <w:tcBorders>
              <w:bottom w:val="single" w:sz="4" w:space="0" w:color="auto"/>
            </w:tcBorders>
          </w:tcPr>
          <w:p w14:paraId="77770F3C"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2D907B1E"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1ACFED5E"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35D1DCDB"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4F128FC1" w14:textId="77777777" w:rsidR="006D661E" w:rsidRDefault="006D661E" w:rsidP="00BC670F">
            <w:pPr>
              <w:autoSpaceDE w:val="0"/>
              <w:autoSpaceDN w:val="0"/>
              <w:adjustRightInd w:val="0"/>
              <w:ind w:right="144"/>
              <w:jc w:val="center"/>
            </w:pPr>
          </w:p>
        </w:tc>
        <w:tc>
          <w:tcPr>
            <w:tcW w:w="236" w:type="dxa"/>
            <w:tcBorders>
              <w:bottom w:val="single" w:sz="4" w:space="0" w:color="auto"/>
            </w:tcBorders>
          </w:tcPr>
          <w:p w14:paraId="1621C2EC" w14:textId="77777777" w:rsidR="006D661E" w:rsidRDefault="006D661E" w:rsidP="00BC670F">
            <w:pPr>
              <w:autoSpaceDE w:val="0"/>
              <w:autoSpaceDN w:val="0"/>
              <w:adjustRightInd w:val="0"/>
              <w:ind w:right="144"/>
              <w:jc w:val="center"/>
            </w:pPr>
          </w:p>
        </w:tc>
        <w:tc>
          <w:tcPr>
            <w:tcW w:w="236" w:type="dxa"/>
            <w:tcBorders>
              <w:bottom w:val="single" w:sz="4" w:space="0" w:color="auto"/>
              <w:right w:val="single" w:sz="4" w:space="0" w:color="auto"/>
            </w:tcBorders>
          </w:tcPr>
          <w:p w14:paraId="283F891D" w14:textId="77777777" w:rsidR="006D661E" w:rsidRDefault="006D661E" w:rsidP="00BC670F">
            <w:pPr>
              <w:autoSpaceDE w:val="0"/>
              <w:autoSpaceDN w:val="0"/>
              <w:adjustRightInd w:val="0"/>
              <w:ind w:right="144"/>
              <w:jc w:val="center"/>
            </w:pPr>
          </w:p>
        </w:tc>
      </w:tr>
      <w:tr w:rsidR="006D661E" w14:paraId="17955748" w14:textId="77777777" w:rsidTr="00BC670F">
        <w:trPr>
          <w:trHeight w:hRule="exact" w:val="72"/>
        </w:trPr>
        <w:tc>
          <w:tcPr>
            <w:tcW w:w="794" w:type="dxa"/>
          </w:tcPr>
          <w:p w14:paraId="35162356" w14:textId="77777777" w:rsidR="006D661E" w:rsidRDefault="006D661E" w:rsidP="00BC670F">
            <w:pPr>
              <w:autoSpaceDE w:val="0"/>
              <w:autoSpaceDN w:val="0"/>
              <w:adjustRightInd w:val="0"/>
              <w:ind w:right="144"/>
            </w:pPr>
          </w:p>
        </w:tc>
        <w:tc>
          <w:tcPr>
            <w:tcW w:w="664" w:type="dxa"/>
          </w:tcPr>
          <w:p w14:paraId="2D565DFB" w14:textId="77777777" w:rsidR="006D661E" w:rsidRDefault="006D661E" w:rsidP="00BC670F">
            <w:pPr>
              <w:autoSpaceDE w:val="0"/>
              <w:autoSpaceDN w:val="0"/>
              <w:adjustRightInd w:val="0"/>
              <w:ind w:right="144"/>
            </w:pPr>
          </w:p>
        </w:tc>
        <w:tc>
          <w:tcPr>
            <w:tcW w:w="810" w:type="dxa"/>
          </w:tcPr>
          <w:p w14:paraId="65602173" w14:textId="77777777" w:rsidR="006D661E" w:rsidRDefault="006D661E" w:rsidP="00BC670F">
            <w:pPr>
              <w:autoSpaceDE w:val="0"/>
              <w:autoSpaceDN w:val="0"/>
              <w:adjustRightInd w:val="0"/>
              <w:ind w:right="144"/>
            </w:pPr>
          </w:p>
        </w:tc>
        <w:tc>
          <w:tcPr>
            <w:tcW w:w="2640" w:type="dxa"/>
            <w:tcBorders>
              <w:top w:val="single" w:sz="4" w:space="0" w:color="auto"/>
            </w:tcBorders>
          </w:tcPr>
          <w:p w14:paraId="33F02C9E" w14:textId="77777777" w:rsidR="006D661E" w:rsidRDefault="006D661E" w:rsidP="00BC670F">
            <w:pPr>
              <w:autoSpaceDE w:val="0"/>
              <w:autoSpaceDN w:val="0"/>
              <w:adjustRightInd w:val="0"/>
              <w:ind w:right="144"/>
            </w:pPr>
          </w:p>
        </w:tc>
        <w:tc>
          <w:tcPr>
            <w:tcW w:w="539" w:type="dxa"/>
            <w:tcBorders>
              <w:top w:val="single" w:sz="4" w:space="0" w:color="auto"/>
            </w:tcBorders>
          </w:tcPr>
          <w:p w14:paraId="1FEC7C32" w14:textId="77777777" w:rsidR="006D661E" w:rsidRDefault="006D661E" w:rsidP="00BC670F">
            <w:pPr>
              <w:autoSpaceDE w:val="0"/>
              <w:autoSpaceDN w:val="0"/>
              <w:adjustRightInd w:val="0"/>
              <w:ind w:right="144"/>
            </w:pPr>
          </w:p>
        </w:tc>
        <w:tc>
          <w:tcPr>
            <w:tcW w:w="781" w:type="dxa"/>
            <w:tcBorders>
              <w:top w:val="single" w:sz="4" w:space="0" w:color="auto"/>
            </w:tcBorders>
          </w:tcPr>
          <w:p w14:paraId="4E6558FD" w14:textId="77777777" w:rsidR="006D661E" w:rsidRDefault="006D661E" w:rsidP="00BC670F">
            <w:pPr>
              <w:autoSpaceDE w:val="0"/>
              <w:autoSpaceDN w:val="0"/>
              <w:adjustRightInd w:val="0"/>
              <w:ind w:right="144"/>
            </w:pPr>
          </w:p>
        </w:tc>
        <w:tc>
          <w:tcPr>
            <w:tcW w:w="1063" w:type="dxa"/>
            <w:tcBorders>
              <w:top w:val="single" w:sz="4" w:space="0" w:color="auto"/>
            </w:tcBorders>
          </w:tcPr>
          <w:p w14:paraId="2113BF0C" w14:textId="77777777" w:rsidR="006D661E" w:rsidRDefault="006D661E" w:rsidP="00BC670F">
            <w:pPr>
              <w:autoSpaceDE w:val="0"/>
              <w:autoSpaceDN w:val="0"/>
              <w:adjustRightInd w:val="0"/>
              <w:ind w:right="144"/>
            </w:pPr>
          </w:p>
        </w:tc>
        <w:tc>
          <w:tcPr>
            <w:tcW w:w="795" w:type="dxa"/>
            <w:tcBorders>
              <w:top w:val="single" w:sz="4" w:space="0" w:color="auto"/>
            </w:tcBorders>
          </w:tcPr>
          <w:p w14:paraId="0D9500BC" w14:textId="77777777" w:rsidR="006D661E" w:rsidRDefault="006D661E" w:rsidP="00BC670F">
            <w:pPr>
              <w:autoSpaceDE w:val="0"/>
              <w:autoSpaceDN w:val="0"/>
              <w:adjustRightInd w:val="0"/>
              <w:ind w:right="144"/>
            </w:pPr>
          </w:p>
        </w:tc>
        <w:tc>
          <w:tcPr>
            <w:tcW w:w="236" w:type="dxa"/>
            <w:tcBorders>
              <w:top w:val="single" w:sz="4" w:space="0" w:color="auto"/>
            </w:tcBorders>
          </w:tcPr>
          <w:p w14:paraId="2849E9D1" w14:textId="77777777" w:rsidR="006D661E" w:rsidRDefault="006D661E" w:rsidP="00BC670F">
            <w:pPr>
              <w:autoSpaceDE w:val="0"/>
              <w:autoSpaceDN w:val="0"/>
              <w:adjustRightInd w:val="0"/>
              <w:ind w:right="144"/>
            </w:pPr>
          </w:p>
        </w:tc>
        <w:tc>
          <w:tcPr>
            <w:tcW w:w="236" w:type="dxa"/>
            <w:tcBorders>
              <w:top w:val="single" w:sz="4" w:space="0" w:color="auto"/>
            </w:tcBorders>
          </w:tcPr>
          <w:p w14:paraId="369BAF46" w14:textId="77777777" w:rsidR="006D661E" w:rsidRDefault="006D661E" w:rsidP="00BC670F">
            <w:pPr>
              <w:autoSpaceDE w:val="0"/>
              <w:autoSpaceDN w:val="0"/>
              <w:adjustRightInd w:val="0"/>
              <w:ind w:right="144"/>
            </w:pPr>
          </w:p>
        </w:tc>
        <w:tc>
          <w:tcPr>
            <w:tcW w:w="236" w:type="dxa"/>
            <w:tcBorders>
              <w:top w:val="single" w:sz="4" w:space="0" w:color="auto"/>
            </w:tcBorders>
          </w:tcPr>
          <w:p w14:paraId="0D9FDAB0" w14:textId="77777777" w:rsidR="006D661E" w:rsidRDefault="006D661E" w:rsidP="00BC670F">
            <w:pPr>
              <w:autoSpaceDE w:val="0"/>
              <w:autoSpaceDN w:val="0"/>
              <w:adjustRightInd w:val="0"/>
              <w:ind w:right="144"/>
            </w:pPr>
          </w:p>
        </w:tc>
        <w:tc>
          <w:tcPr>
            <w:tcW w:w="236" w:type="dxa"/>
            <w:tcBorders>
              <w:top w:val="single" w:sz="4" w:space="0" w:color="auto"/>
            </w:tcBorders>
          </w:tcPr>
          <w:p w14:paraId="489545A3" w14:textId="77777777" w:rsidR="006D661E" w:rsidRDefault="006D661E" w:rsidP="00BC670F">
            <w:pPr>
              <w:autoSpaceDE w:val="0"/>
              <w:autoSpaceDN w:val="0"/>
              <w:adjustRightInd w:val="0"/>
              <w:ind w:right="144"/>
            </w:pPr>
          </w:p>
        </w:tc>
        <w:tc>
          <w:tcPr>
            <w:tcW w:w="236" w:type="dxa"/>
            <w:tcBorders>
              <w:top w:val="single" w:sz="4" w:space="0" w:color="auto"/>
            </w:tcBorders>
          </w:tcPr>
          <w:p w14:paraId="219D64CB" w14:textId="77777777" w:rsidR="006D661E" w:rsidRDefault="006D661E" w:rsidP="00BC670F">
            <w:pPr>
              <w:autoSpaceDE w:val="0"/>
              <w:autoSpaceDN w:val="0"/>
              <w:adjustRightInd w:val="0"/>
              <w:ind w:right="144"/>
            </w:pPr>
          </w:p>
        </w:tc>
        <w:tc>
          <w:tcPr>
            <w:tcW w:w="236" w:type="dxa"/>
            <w:tcBorders>
              <w:top w:val="single" w:sz="4" w:space="0" w:color="auto"/>
            </w:tcBorders>
          </w:tcPr>
          <w:p w14:paraId="2E308CC6" w14:textId="77777777" w:rsidR="006D661E" w:rsidRDefault="006D661E" w:rsidP="00BC670F">
            <w:pPr>
              <w:autoSpaceDE w:val="0"/>
              <w:autoSpaceDN w:val="0"/>
              <w:adjustRightInd w:val="0"/>
              <w:ind w:right="144"/>
            </w:pPr>
          </w:p>
        </w:tc>
      </w:tr>
      <w:tr w:rsidR="006D661E" w14:paraId="0F07E8AF" w14:textId="77777777" w:rsidTr="00BC670F">
        <w:tc>
          <w:tcPr>
            <w:tcW w:w="794" w:type="dxa"/>
          </w:tcPr>
          <w:p w14:paraId="57422658" w14:textId="77777777" w:rsidR="006D661E" w:rsidRDefault="006D661E" w:rsidP="00BC670F">
            <w:pPr>
              <w:autoSpaceDE w:val="0"/>
              <w:autoSpaceDN w:val="0"/>
              <w:adjustRightInd w:val="0"/>
              <w:ind w:right="144"/>
            </w:pPr>
            <w:r>
              <w:rPr>
                <w:sz w:val="16"/>
                <w:szCs w:val="16"/>
              </w:rPr>
              <w:t>M</w:t>
            </w:r>
          </w:p>
        </w:tc>
        <w:tc>
          <w:tcPr>
            <w:tcW w:w="664" w:type="dxa"/>
          </w:tcPr>
          <w:p w14:paraId="1FC5D8DC" w14:textId="77777777" w:rsidR="006D661E" w:rsidRDefault="006D661E" w:rsidP="00BC670F">
            <w:pPr>
              <w:autoSpaceDE w:val="0"/>
              <w:autoSpaceDN w:val="0"/>
              <w:adjustRightInd w:val="0"/>
              <w:ind w:right="144"/>
            </w:pPr>
            <w:r>
              <w:rPr>
                <w:sz w:val="16"/>
                <w:szCs w:val="16"/>
              </w:rPr>
              <w:t>150</w:t>
            </w:r>
          </w:p>
        </w:tc>
        <w:tc>
          <w:tcPr>
            <w:tcW w:w="810" w:type="dxa"/>
          </w:tcPr>
          <w:p w14:paraId="041D3011" w14:textId="77777777" w:rsidR="006D661E" w:rsidRDefault="006D661E" w:rsidP="00BC670F">
            <w:pPr>
              <w:autoSpaceDE w:val="0"/>
              <w:autoSpaceDN w:val="0"/>
              <w:adjustRightInd w:val="0"/>
              <w:ind w:right="144"/>
            </w:pPr>
            <w:r>
              <w:rPr>
                <w:sz w:val="16"/>
                <w:szCs w:val="16"/>
              </w:rPr>
              <w:t>SE</w:t>
            </w:r>
          </w:p>
        </w:tc>
        <w:tc>
          <w:tcPr>
            <w:tcW w:w="2640" w:type="dxa"/>
          </w:tcPr>
          <w:p w14:paraId="6EC99BDE" w14:textId="77777777" w:rsidR="006D661E" w:rsidRDefault="006D661E" w:rsidP="00BC670F">
            <w:pPr>
              <w:autoSpaceDE w:val="0"/>
              <w:autoSpaceDN w:val="0"/>
              <w:adjustRightInd w:val="0"/>
              <w:ind w:right="144"/>
            </w:pPr>
            <w:r>
              <w:rPr>
                <w:sz w:val="16"/>
                <w:szCs w:val="16"/>
              </w:rPr>
              <w:t>Transaction Set Trailer</w:t>
            </w:r>
          </w:p>
        </w:tc>
        <w:tc>
          <w:tcPr>
            <w:tcW w:w="539" w:type="dxa"/>
          </w:tcPr>
          <w:p w14:paraId="476D8D7B" w14:textId="77777777" w:rsidR="006D661E" w:rsidRDefault="006D661E" w:rsidP="00BC670F">
            <w:pPr>
              <w:autoSpaceDE w:val="0"/>
              <w:autoSpaceDN w:val="0"/>
              <w:adjustRightInd w:val="0"/>
              <w:ind w:right="144"/>
              <w:jc w:val="center"/>
            </w:pPr>
            <w:r>
              <w:rPr>
                <w:sz w:val="16"/>
                <w:szCs w:val="16"/>
              </w:rPr>
              <w:t>M</w:t>
            </w:r>
          </w:p>
        </w:tc>
        <w:tc>
          <w:tcPr>
            <w:tcW w:w="781" w:type="dxa"/>
          </w:tcPr>
          <w:p w14:paraId="50D98F02" w14:textId="77777777" w:rsidR="006D661E" w:rsidRDefault="006D661E" w:rsidP="00BC670F">
            <w:pPr>
              <w:autoSpaceDE w:val="0"/>
              <w:autoSpaceDN w:val="0"/>
              <w:adjustRightInd w:val="0"/>
              <w:ind w:right="144"/>
              <w:jc w:val="right"/>
            </w:pPr>
            <w:r>
              <w:rPr>
                <w:sz w:val="16"/>
                <w:szCs w:val="16"/>
              </w:rPr>
              <w:t>1</w:t>
            </w:r>
          </w:p>
        </w:tc>
        <w:tc>
          <w:tcPr>
            <w:tcW w:w="1063" w:type="dxa"/>
          </w:tcPr>
          <w:p w14:paraId="45502C13" w14:textId="77777777" w:rsidR="006D661E" w:rsidRDefault="006D661E" w:rsidP="00BC670F">
            <w:pPr>
              <w:autoSpaceDE w:val="0"/>
              <w:autoSpaceDN w:val="0"/>
              <w:adjustRightInd w:val="0"/>
              <w:ind w:right="144"/>
              <w:jc w:val="right"/>
            </w:pPr>
          </w:p>
        </w:tc>
        <w:tc>
          <w:tcPr>
            <w:tcW w:w="795" w:type="dxa"/>
          </w:tcPr>
          <w:p w14:paraId="2FB7A168" w14:textId="77777777" w:rsidR="006D661E" w:rsidRDefault="006D661E" w:rsidP="00BC670F">
            <w:pPr>
              <w:autoSpaceDE w:val="0"/>
              <w:autoSpaceDN w:val="0"/>
              <w:adjustRightInd w:val="0"/>
              <w:ind w:right="144"/>
              <w:jc w:val="center"/>
            </w:pPr>
          </w:p>
        </w:tc>
        <w:tc>
          <w:tcPr>
            <w:tcW w:w="236" w:type="dxa"/>
          </w:tcPr>
          <w:p w14:paraId="32B7D7B7" w14:textId="77777777" w:rsidR="006D661E" w:rsidRDefault="006D661E" w:rsidP="00BC670F">
            <w:pPr>
              <w:autoSpaceDE w:val="0"/>
              <w:autoSpaceDN w:val="0"/>
              <w:adjustRightInd w:val="0"/>
              <w:ind w:right="144"/>
              <w:jc w:val="center"/>
            </w:pPr>
          </w:p>
        </w:tc>
        <w:tc>
          <w:tcPr>
            <w:tcW w:w="236" w:type="dxa"/>
          </w:tcPr>
          <w:p w14:paraId="51DB6584" w14:textId="77777777" w:rsidR="006D661E" w:rsidRDefault="006D661E" w:rsidP="00BC670F">
            <w:pPr>
              <w:autoSpaceDE w:val="0"/>
              <w:autoSpaceDN w:val="0"/>
              <w:adjustRightInd w:val="0"/>
              <w:ind w:right="144"/>
              <w:jc w:val="center"/>
            </w:pPr>
          </w:p>
        </w:tc>
        <w:tc>
          <w:tcPr>
            <w:tcW w:w="236" w:type="dxa"/>
          </w:tcPr>
          <w:p w14:paraId="68D25137" w14:textId="77777777" w:rsidR="006D661E" w:rsidRDefault="006D661E" w:rsidP="00BC670F">
            <w:pPr>
              <w:autoSpaceDE w:val="0"/>
              <w:autoSpaceDN w:val="0"/>
              <w:adjustRightInd w:val="0"/>
              <w:ind w:right="144"/>
              <w:jc w:val="center"/>
            </w:pPr>
          </w:p>
        </w:tc>
        <w:tc>
          <w:tcPr>
            <w:tcW w:w="236" w:type="dxa"/>
          </w:tcPr>
          <w:p w14:paraId="6782AA22" w14:textId="77777777" w:rsidR="006D661E" w:rsidRDefault="006D661E" w:rsidP="00BC670F">
            <w:pPr>
              <w:autoSpaceDE w:val="0"/>
              <w:autoSpaceDN w:val="0"/>
              <w:adjustRightInd w:val="0"/>
              <w:ind w:right="144"/>
              <w:jc w:val="center"/>
            </w:pPr>
          </w:p>
        </w:tc>
        <w:tc>
          <w:tcPr>
            <w:tcW w:w="236" w:type="dxa"/>
          </w:tcPr>
          <w:p w14:paraId="1AC5BD8F" w14:textId="77777777" w:rsidR="006D661E" w:rsidRDefault="006D661E" w:rsidP="00BC670F">
            <w:pPr>
              <w:autoSpaceDE w:val="0"/>
              <w:autoSpaceDN w:val="0"/>
              <w:adjustRightInd w:val="0"/>
              <w:ind w:right="144"/>
              <w:jc w:val="center"/>
            </w:pPr>
          </w:p>
        </w:tc>
        <w:tc>
          <w:tcPr>
            <w:tcW w:w="236" w:type="dxa"/>
          </w:tcPr>
          <w:p w14:paraId="2F05DD4F" w14:textId="77777777" w:rsidR="006D661E" w:rsidRDefault="006D661E" w:rsidP="00BC670F">
            <w:pPr>
              <w:autoSpaceDE w:val="0"/>
              <w:autoSpaceDN w:val="0"/>
              <w:adjustRightInd w:val="0"/>
              <w:ind w:right="144"/>
              <w:jc w:val="center"/>
            </w:pPr>
          </w:p>
        </w:tc>
      </w:tr>
    </w:tbl>
    <w:p w14:paraId="3D7631E7" w14:textId="77777777" w:rsidR="006D661E" w:rsidRDefault="006D661E" w:rsidP="006D661E">
      <w:pPr>
        <w:tabs>
          <w:tab w:val="right" w:pos="1800"/>
          <w:tab w:val="left" w:pos="2160"/>
        </w:tabs>
        <w:autoSpaceDE w:val="0"/>
        <w:autoSpaceDN w:val="0"/>
        <w:adjustRightInd w:val="0"/>
        <w:ind w:left="2160" w:hanging="2160"/>
        <w:rPr>
          <w:sz w:val="16"/>
          <w:szCs w:val="16"/>
        </w:rPr>
      </w:pPr>
    </w:p>
    <w:p w14:paraId="7A654AD3" w14:textId="77777777" w:rsidR="006D661E" w:rsidRDefault="006D661E" w:rsidP="006D661E">
      <w:pPr>
        <w:tabs>
          <w:tab w:val="right" w:pos="1800"/>
          <w:tab w:val="left" w:pos="2160"/>
        </w:tabs>
        <w:autoSpaceDE w:val="0"/>
        <w:autoSpaceDN w:val="0"/>
        <w:adjustRightInd w:val="0"/>
        <w:ind w:left="2160" w:hanging="2160"/>
        <w:rPr>
          <w:sz w:val="16"/>
          <w:szCs w:val="16"/>
        </w:rPr>
      </w:pPr>
    </w:p>
    <w:p w14:paraId="1AF46DAD" w14:textId="77777777" w:rsidR="006D661E" w:rsidRDefault="006D661E" w:rsidP="006D661E">
      <w:pPr>
        <w:rPr>
          <w:snapToGrid w:val="0"/>
        </w:rPr>
      </w:pPr>
      <w:r>
        <w:rPr>
          <w:b/>
          <w:bCs/>
          <w:snapToGrid w:val="0"/>
        </w:rPr>
        <w:t>Transaction Set Notes</w:t>
      </w:r>
    </w:p>
    <w:p w14:paraId="2E20446A" w14:textId="77777777" w:rsidR="006D661E" w:rsidRDefault="006D661E" w:rsidP="006D661E">
      <w:pPr>
        <w:rPr>
          <w:snapToGrid w:val="0"/>
        </w:rPr>
      </w:pPr>
    </w:p>
    <w:p w14:paraId="26ED63B0" w14:textId="77777777" w:rsidR="006D661E" w:rsidRDefault="006D661E" w:rsidP="006D661E">
      <w:pPr>
        <w:numPr>
          <w:ilvl w:val="0"/>
          <w:numId w:val="17"/>
        </w:numPr>
        <w:tabs>
          <w:tab w:val="left" w:pos="547"/>
        </w:tabs>
        <w:rPr>
          <w:snapToGrid w:val="0"/>
          <w:sz w:val="20"/>
          <w:szCs w:val="20"/>
        </w:rPr>
      </w:pPr>
      <w:r>
        <w:rPr>
          <w:snapToGrid w:val="0"/>
          <w:sz w:val="20"/>
          <w:szCs w:val="20"/>
        </w:rPr>
        <w:t>The N1 loop is used to identify the transaction sender and receiver.</w:t>
      </w:r>
    </w:p>
    <w:p w14:paraId="7C160DDB" w14:textId="77777777" w:rsidR="006D661E" w:rsidRDefault="006D661E" w:rsidP="006D661E">
      <w:pPr>
        <w:tabs>
          <w:tab w:val="left" w:pos="547"/>
        </w:tabs>
        <w:rPr>
          <w:snapToGrid w:val="0"/>
          <w:sz w:val="20"/>
          <w:szCs w:val="20"/>
        </w:rPr>
      </w:pPr>
    </w:p>
    <w:p w14:paraId="751E903A" w14:textId="77777777" w:rsidR="006D661E" w:rsidRPr="00D44B53" w:rsidRDefault="006D661E" w:rsidP="006D661E">
      <w:pPr>
        <w:autoSpaceDE w:val="0"/>
        <w:autoSpaceDN w:val="0"/>
        <w:adjustRightInd w:val="0"/>
        <w:rPr>
          <w:sz w:val="20"/>
          <w:szCs w:val="20"/>
        </w:rPr>
      </w:pPr>
      <w:r w:rsidRPr="00D44B53">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0900312" w14:textId="77777777" w:rsidR="006D661E" w:rsidRPr="00D44B53" w:rsidRDefault="006D661E" w:rsidP="006D661E">
      <w:pPr>
        <w:autoSpaceDE w:val="0"/>
        <w:autoSpaceDN w:val="0"/>
        <w:adjustRightInd w:val="0"/>
        <w:rPr>
          <w:sz w:val="20"/>
          <w:szCs w:val="20"/>
        </w:rPr>
      </w:pPr>
    </w:p>
    <w:p w14:paraId="1FD2A913" w14:textId="77777777" w:rsidR="006D661E" w:rsidRPr="00D44B53" w:rsidRDefault="006D661E" w:rsidP="006D661E">
      <w:pPr>
        <w:autoSpaceDE w:val="0"/>
        <w:autoSpaceDN w:val="0"/>
        <w:adjustRightInd w:val="0"/>
        <w:rPr>
          <w:sz w:val="20"/>
          <w:szCs w:val="20"/>
        </w:rPr>
      </w:pPr>
      <w:r w:rsidRPr="00D44B53">
        <w:rPr>
          <w:sz w:val="20"/>
          <w:szCs w:val="20"/>
        </w:rPr>
        <w:t>Receipt of the Select Language Characters found in Section 3.3.2 item (4) of the Application Control Structure may be rejected with a 997 Reject transaction by recipient.</w:t>
      </w:r>
    </w:p>
    <w:p w14:paraId="6FAD0814" w14:textId="77777777" w:rsidR="006D661E" w:rsidRPr="00D44B53" w:rsidRDefault="006D661E" w:rsidP="006D661E">
      <w:pPr>
        <w:autoSpaceDE w:val="0"/>
        <w:autoSpaceDN w:val="0"/>
        <w:adjustRightInd w:val="0"/>
        <w:rPr>
          <w:sz w:val="20"/>
          <w:szCs w:val="20"/>
        </w:rPr>
      </w:pPr>
    </w:p>
    <w:p w14:paraId="5C1BE0B9" w14:textId="77777777" w:rsidR="006D661E" w:rsidRPr="00D44B53" w:rsidRDefault="006D661E" w:rsidP="006D661E">
      <w:pPr>
        <w:autoSpaceDE w:val="0"/>
        <w:autoSpaceDN w:val="0"/>
        <w:adjustRightInd w:val="0"/>
        <w:rPr>
          <w:sz w:val="20"/>
          <w:szCs w:val="20"/>
        </w:rPr>
      </w:pPr>
      <w:r w:rsidRPr="00D44B53">
        <w:rPr>
          <w:sz w:val="20"/>
          <w:szCs w:val="20"/>
        </w:rPr>
        <w:t>For reference, the Select Language Characters found in Section 3.3.2 item (4) of the ANSI Standards are:</w:t>
      </w:r>
    </w:p>
    <w:p w14:paraId="77AEA590" w14:textId="348903FB" w:rsidR="00E95DE9" w:rsidRDefault="006D661E" w:rsidP="006D661E">
      <w:pPr>
        <w:tabs>
          <w:tab w:val="right" w:pos="1800"/>
          <w:tab w:val="left" w:pos="2160"/>
        </w:tabs>
        <w:autoSpaceDE w:val="0"/>
        <w:autoSpaceDN w:val="0"/>
        <w:adjustRightInd w:val="0"/>
        <w:ind w:left="2160" w:hanging="2160"/>
        <w:rPr>
          <w:sz w:val="20"/>
          <w:szCs w:val="20"/>
        </w:rPr>
      </w:pPr>
      <w:r w:rsidRPr="00D44B53">
        <w:rPr>
          <w:sz w:val="20"/>
          <w:szCs w:val="20"/>
        </w:rPr>
        <w:t>À|Á|Â|Ä|à|á|â|ä|È|É|Ê|è|é|ê|ë|Ì|Í|Î|ì|í|î|ï|Ò|Ó|Ô|Ö|ò|ó|ô|ö|Ù|Ú|Û|Ü|ù|ú|û|ü|Ç|ç|Ñ|ñ|¿|¡</w:t>
      </w:r>
    </w:p>
    <w:p w14:paraId="007B27EB" w14:textId="0F31958A" w:rsidR="00000000" w:rsidRDefault="006D661E">
      <w:pPr>
        <w:tabs>
          <w:tab w:val="right" w:pos="1800"/>
          <w:tab w:val="left" w:pos="2160"/>
        </w:tabs>
        <w:autoSpaceDE w:val="0"/>
        <w:autoSpaceDN w:val="0"/>
        <w:adjustRightInd w:val="0"/>
        <w:ind w:left="2160" w:hanging="2160"/>
        <w:rPr>
          <w:b/>
          <w:sz w:val="20"/>
        </w:rPr>
      </w:pPr>
      <w:bookmarkStart w:id="19" w:name="book1"/>
      <w:bookmarkEnd w:id="19"/>
      <w:r>
        <w:rPr>
          <w:b/>
          <w:sz w:val="20"/>
        </w:rPr>
        <w:lastRenderedPageBreak/>
        <w:tab/>
        <w:t>Segment:</w:t>
      </w:r>
      <w:r>
        <w:rPr>
          <w:b/>
          <w:sz w:val="20"/>
        </w:rPr>
        <w:tab/>
      </w:r>
      <w:r>
        <w:rPr>
          <w:b/>
          <w:sz w:val="40"/>
        </w:rPr>
        <w:t xml:space="preserve">ST </w:t>
      </w:r>
      <w:r>
        <w:rPr>
          <w:b/>
          <w:sz w:val="20"/>
        </w:rPr>
        <w:t>Transaction Set Header</w:t>
      </w:r>
    </w:p>
    <w:p w14:paraId="0FB72177"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7F8B8375"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p>
    <w:p w14:paraId="263F11C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C9AFC7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0D3C83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7B4597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7CD91D9E"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0522C1D"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w:t>
      </w:r>
      <w:r>
        <w:rPr>
          <w:sz w:val="20"/>
        </w:rPr>
        <w:t xml:space="preserve"> transaction set definition (e.g., 810 selects the Invoice Transaction Set).</w:t>
      </w:r>
    </w:p>
    <w:p w14:paraId="5B7315C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46AA91" w14:textId="77777777">
        <w:tblPrEx>
          <w:tblCellMar>
            <w:top w:w="0" w:type="dxa"/>
            <w:left w:w="0" w:type="dxa"/>
            <w:bottom w:w="0" w:type="dxa"/>
            <w:right w:w="0" w:type="dxa"/>
          </w:tblCellMar>
        </w:tblPrEx>
        <w:tc>
          <w:tcPr>
            <w:tcW w:w="1944" w:type="dxa"/>
            <w:tcBorders>
              <w:top w:val="nil"/>
              <w:left w:val="nil"/>
              <w:bottom w:val="nil"/>
              <w:right w:val="nil"/>
            </w:tcBorders>
          </w:tcPr>
          <w:p w14:paraId="691814F7"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5BE92A1C"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1B0160F8" w14:textId="77777777" w:rsidR="00000000" w:rsidRDefault="006D661E">
            <w:pPr>
              <w:autoSpaceDE w:val="0"/>
              <w:autoSpaceDN w:val="0"/>
              <w:adjustRightInd w:val="0"/>
              <w:ind w:right="144"/>
              <w:rPr>
                <w:sz w:val="20"/>
              </w:rPr>
            </w:pPr>
            <w:r>
              <w:rPr>
                <w:sz w:val="20"/>
              </w:rPr>
              <w:t>Required</w:t>
            </w:r>
          </w:p>
          <w:p w14:paraId="1EF1DA0B" w14:textId="77777777" w:rsidR="00000000" w:rsidRDefault="006D661E">
            <w:pPr>
              <w:autoSpaceDE w:val="0"/>
              <w:autoSpaceDN w:val="0"/>
              <w:adjustRightInd w:val="0"/>
              <w:ind w:right="144"/>
            </w:pPr>
          </w:p>
        </w:tc>
      </w:tr>
      <w:tr w:rsidR="00000000" w14:paraId="6D66FD9D" w14:textId="77777777">
        <w:tblPrEx>
          <w:tblCellMar>
            <w:top w:w="0" w:type="dxa"/>
            <w:left w:w="0" w:type="dxa"/>
            <w:bottom w:w="0" w:type="dxa"/>
            <w:right w:w="0" w:type="dxa"/>
          </w:tblCellMar>
        </w:tblPrEx>
        <w:tc>
          <w:tcPr>
            <w:tcW w:w="1944" w:type="dxa"/>
            <w:tcBorders>
              <w:top w:val="nil"/>
              <w:left w:val="nil"/>
              <w:bottom w:val="nil"/>
              <w:right w:val="nil"/>
            </w:tcBorders>
          </w:tcPr>
          <w:p w14:paraId="150A5CF6" w14:textId="77777777" w:rsidR="00000000" w:rsidRDefault="006D661E">
            <w:pPr>
              <w:autoSpaceDE w:val="0"/>
              <w:autoSpaceDN w:val="0"/>
              <w:adjustRightInd w:val="0"/>
              <w:ind w:right="144"/>
            </w:pPr>
          </w:p>
        </w:tc>
        <w:tc>
          <w:tcPr>
            <w:tcW w:w="216" w:type="dxa"/>
            <w:tcBorders>
              <w:top w:val="nil"/>
              <w:left w:val="nil"/>
              <w:bottom w:val="nil"/>
              <w:right w:val="nil"/>
            </w:tcBorders>
          </w:tcPr>
          <w:p w14:paraId="499D0C81"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28F5811D" w14:textId="77777777" w:rsidR="00000000" w:rsidRDefault="006D661E">
            <w:pPr>
              <w:autoSpaceDE w:val="0"/>
              <w:autoSpaceDN w:val="0"/>
              <w:adjustRightInd w:val="0"/>
              <w:ind w:right="144"/>
            </w:pPr>
            <w:r>
              <w:rPr>
                <w:sz w:val="20"/>
              </w:rPr>
              <w:t>ST~814~000000001</w:t>
            </w:r>
          </w:p>
        </w:tc>
      </w:tr>
    </w:tbl>
    <w:p w14:paraId="231C6633" w14:textId="77777777" w:rsidR="00000000" w:rsidRDefault="006D661E">
      <w:pPr>
        <w:autoSpaceDE w:val="0"/>
        <w:autoSpaceDN w:val="0"/>
        <w:adjustRightInd w:val="0"/>
        <w:rPr>
          <w:sz w:val="20"/>
        </w:rPr>
      </w:pPr>
    </w:p>
    <w:p w14:paraId="1389773D" w14:textId="77777777" w:rsidR="00000000" w:rsidRDefault="006D661E">
      <w:pPr>
        <w:autoSpaceDE w:val="0"/>
        <w:autoSpaceDN w:val="0"/>
        <w:adjustRightInd w:val="0"/>
        <w:jc w:val="center"/>
        <w:rPr>
          <w:b/>
          <w:sz w:val="20"/>
        </w:rPr>
      </w:pPr>
      <w:r>
        <w:rPr>
          <w:b/>
          <w:sz w:val="20"/>
        </w:rPr>
        <w:t>Data Element Summary</w:t>
      </w:r>
    </w:p>
    <w:p w14:paraId="1BB0284B"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068383"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EDD1B9A" w14:textId="77777777">
        <w:tblPrEx>
          <w:tblCellMar>
            <w:top w:w="0" w:type="dxa"/>
            <w:left w:w="0" w:type="dxa"/>
            <w:bottom w:w="0" w:type="dxa"/>
            <w:right w:w="0" w:type="dxa"/>
          </w:tblCellMar>
        </w:tblPrEx>
        <w:tc>
          <w:tcPr>
            <w:tcW w:w="1007" w:type="dxa"/>
            <w:tcBorders>
              <w:top w:val="nil"/>
              <w:left w:val="nil"/>
              <w:bottom w:val="nil"/>
              <w:right w:val="nil"/>
            </w:tcBorders>
          </w:tcPr>
          <w:p w14:paraId="24F01042"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8AC7B63" w14:textId="77777777" w:rsidR="00000000" w:rsidRDefault="006D661E">
            <w:pPr>
              <w:autoSpaceDE w:val="0"/>
              <w:autoSpaceDN w:val="0"/>
              <w:adjustRightInd w:val="0"/>
              <w:ind w:right="144"/>
              <w:jc w:val="center"/>
            </w:pPr>
            <w:r>
              <w:rPr>
                <w:b/>
                <w:sz w:val="20"/>
              </w:rPr>
              <w:t>ST01</w:t>
            </w:r>
          </w:p>
        </w:tc>
        <w:tc>
          <w:tcPr>
            <w:tcW w:w="892" w:type="dxa"/>
            <w:tcBorders>
              <w:top w:val="nil"/>
              <w:left w:val="nil"/>
              <w:bottom w:val="nil"/>
              <w:right w:val="nil"/>
            </w:tcBorders>
          </w:tcPr>
          <w:p w14:paraId="7C063C69" w14:textId="77777777" w:rsidR="00000000" w:rsidRDefault="006D661E">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164871DF" w14:textId="77777777" w:rsidR="00000000" w:rsidRDefault="006D661E">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744536E0"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1E57186D"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0E50DA8D" w14:textId="77777777" w:rsidR="00000000" w:rsidRDefault="006D661E">
            <w:pPr>
              <w:autoSpaceDE w:val="0"/>
              <w:autoSpaceDN w:val="0"/>
              <w:adjustRightInd w:val="0"/>
              <w:ind w:right="144"/>
            </w:pPr>
            <w:r>
              <w:rPr>
                <w:b/>
                <w:sz w:val="20"/>
              </w:rPr>
              <w:t>ID 3/3</w:t>
            </w:r>
          </w:p>
        </w:tc>
      </w:tr>
      <w:tr w:rsidR="00000000" w14:paraId="0F6E9D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78CE9F"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1C9B5DEA" w14:textId="77777777" w:rsidR="00000000" w:rsidRDefault="006D661E">
            <w:pPr>
              <w:autoSpaceDE w:val="0"/>
              <w:autoSpaceDN w:val="0"/>
              <w:adjustRightInd w:val="0"/>
              <w:ind w:right="144"/>
            </w:pPr>
            <w:r>
              <w:rPr>
                <w:sz w:val="20"/>
              </w:rPr>
              <w:t>Code uniquely identifying a Transaction Set</w:t>
            </w:r>
          </w:p>
        </w:tc>
      </w:tr>
      <w:tr w:rsidR="00000000" w14:paraId="132C74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A383C9"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903879F" w14:textId="77777777" w:rsidR="00000000" w:rsidRDefault="006D661E">
            <w:pPr>
              <w:autoSpaceDE w:val="0"/>
              <w:autoSpaceDN w:val="0"/>
              <w:adjustRightInd w:val="0"/>
              <w:ind w:right="144"/>
            </w:pPr>
            <w:r>
              <w:rPr>
                <w:sz w:val="20"/>
              </w:rPr>
              <w:t>814</w:t>
            </w:r>
          </w:p>
        </w:tc>
        <w:tc>
          <w:tcPr>
            <w:tcW w:w="144" w:type="dxa"/>
            <w:tcBorders>
              <w:top w:val="nil"/>
              <w:left w:val="nil"/>
              <w:bottom w:val="nil"/>
              <w:right w:val="nil"/>
            </w:tcBorders>
          </w:tcPr>
          <w:p w14:paraId="37768AD2"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59B86CA2" w14:textId="77777777" w:rsidR="00000000" w:rsidRDefault="006D661E">
            <w:pPr>
              <w:autoSpaceDE w:val="0"/>
              <w:autoSpaceDN w:val="0"/>
              <w:adjustRightInd w:val="0"/>
              <w:ind w:right="144"/>
            </w:pPr>
            <w:r>
              <w:rPr>
                <w:sz w:val="20"/>
              </w:rPr>
              <w:t>General Request, Response or Confirmation</w:t>
            </w:r>
          </w:p>
        </w:tc>
      </w:tr>
      <w:tr w:rsidR="00000000" w14:paraId="6F71C13F" w14:textId="77777777">
        <w:tblPrEx>
          <w:tblCellMar>
            <w:top w:w="0" w:type="dxa"/>
            <w:left w:w="0" w:type="dxa"/>
            <w:bottom w:w="0" w:type="dxa"/>
            <w:right w:w="0" w:type="dxa"/>
          </w:tblCellMar>
        </w:tblPrEx>
        <w:tc>
          <w:tcPr>
            <w:tcW w:w="1007" w:type="dxa"/>
            <w:tcBorders>
              <w:top w:val="nil"/>
              <w:left w:val="nil"/>
              <w:bottom w:val="nil"/>
              <w:right w:val="nil"/>
            </w:tcBorders>
          </w:tcPr>
          <w:p w14:paraId="2B81BAB8"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AE4F3F8" w14:textId="77777777" w:rsidR="00000000" w:rsidRDefault="006D661E">
            <w:pPr>
              <w:autoSpaceDE w:val="0"/>
              <w:autoSpaceDN w:val="0"/>
              <w:adjustRightInd w:val="0"/>
              <w:ind w:right="144"/>
              <w:jc w:val="center"/>
            </w:pPr>
            <w:r>
              <w:rPr>
                <w:b/>
                <w:sz w:val="20"/>
              </w:rPr>
              <w:t>ST02</w:t>
            </w:r>
          </w:p>
        </w:tc>
        <w:tc>
          <w:tcPr>
            <w:tcW w:w="892" w:type="dxa"/>
            <w:tcBorders>
              <w:top w:val="nil"/>
              <w:left w:val="nil"/>
              <w:bottom w:val="nil"/>
              <w:right w:val="nil"/>
            </w:tcBorders>
          </w:tcPr>
          <w:p w14:paraId="2C7043BE" w14:textId="77777777" w:rsidR="00000000" w:rsidRDefault="006D661E">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69E390E9" w14:textId="77777777" w:rsidR="00000000" w:rsidRDefault="006D661E">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A3B2005"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294856CE"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5736E165" w14:textId="77777777" w:rsidR="00000000" w:rsidRDefault="006D661E">
            <w:pPr>
              <w:autoSpaceDE w:val="0"/>
              <w:autoSpaceDN w:val="0"/>
              <w:adjustRightInd w:val="0"/>
              <w:ind w:right="144"/>
            </w:pPr>
            <w:r>
              <w:rPr>
                <w:b/>
                <w:sz w:val="20"/>
              </w:rPr>
              <w:t>AN 4/9</w:t>
            </w:r>
          </w:p>
        </w:tc>
      </w:tr>
      <w:tr w:rsidR="00000000" w14:paraId="7B2740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0F7AC1"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3EE53B78" w14:textId="77777777" w:rsidR="00000000" w:rsidRDefault="006D661E">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2BD26F80"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20" w:name="book2"/>
      <w:bookmarkEnd w:id="20"/>
      <w:r>
        <w:rPr>
          <w:b/>
          <w:sz w:val="20"/>
        </w:rPr>
        <w:lastRenderedPageBreak/>
        <w:tab/>
        <w:t>Segment:</w:t>
      </w:r>
      <w:r>
        <w:rPr>
          <w:b/>
          <w:sz w:val="20"/>
        </w:rPr>
        <w:tab/>
      </w:r>
      <w:r>
        <w:rPr>
          <w:b/>
          <w:sz w:val="40"/>
        </w:rPr>
        <w:t xml:space="preserve">BGN </w:t>
      </w:r>
      <w:r>
        <w:rPr>
          <w:b/>
          <w:sz w:val="20"/>
        </w:rPr>
        <w:t>Beginning Segment</w:t>
      </w:r>
    </w:p>
    <w:p w14:paraId="430C3D5E"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479B1E0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p>
    <w:p w14:paraId="24DB0AE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23EAB3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393A5E2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F39DDF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3A057CF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7F97CB9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7D6A8B7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7B74466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36BD4A2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16D2ED0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34DBC8C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FAD416" w14:textId="77777777">
        <w:tblPrEx>
          <w:tblCellMar>
            <w:top w:w="0" w:type="dxa"/>
            <w:left w:w="0" w:type="dxa"/>
            <w:bottom w:w="0" w:type="dxa"/>
            <w:right w:w="0" w:type="dxa"/>
          </w:tblCellMar>
        </w:tblPrEx>
        <w:tc>
          <w:tcPr>
            <w:tcW w:w="1944" w:type="dxa"/>
            <w:tcBorders>
              <w:top w:val="nil"/>
              <w:left w:val="nil"/>
              <w:bottom w:val="nil"/>
              <w:right w:val="nil"/>
            </w:tcBorders>
          </w:tcPr>
          <w:p w14:paraId="6EB1A28D"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FB5E087"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6F7364B2" w14:textId="77777777" w:rsidR="00000000" w:rsidRDefault="006D661E">
            <w:pPr>
              <w:autoSpaceDE w:val="0"/>
              <w:autoSpaceDN w:val="0"/>
              <w:adjustRightInd w:val="0"/>
              <w:ind w:right="144"/>
              <w:rPr>
                <w:sz w:val="20"/>
              </w:rPr>
            </w:pPr>
            <w:r>
              <w:rPr>
                <w:sz w:val="20"/>
              </w:rPr>
              <w:t>Required</w:t>
            </w:r>
          </w:p>
          <w:p w14:paraId="38EAEFB5" w14:textId="77777777" w:rsidR="00000000" w:rsidRDefault="006D661E">
            <w:pPr>
              <w:autoSpaceDE w:val="0"/>
              <w:autoSpaceDN w:val="0"/>
              <w:adjustRightInd w:val="0"/>
              <w:ind w:right="144"/>
            </w:pPr>
          </w:p>
        </w:tc>
      </w:tr>
      <w:tr w:rsidR="00000000" w14:paraId="55FDC86A" w14:textId="77777777">
        <w:tblPrEx>
          <w:tblCellMar>
            <w:top w:w="0" w:type="dxa"/>
            <w:left w:w="0" w:type="dxa"/>
            <w:bottom w:w="0" w:type="dxa"/>
            <w:right w:w="0" w:type="dxa"/>
          </w:tblCellMar>
        </w:tblPrEx>
        <w:tc>
          <w:tcPr>
            <w:tcW w:w="1944" w:type="dxa"/>
            <w:tcBorders>
              <w:top w:val="nil"/>
              <w:left w:val="nil"/>
              <w:bottom w:val="nil"/>
              <w:right w:val="nil"/>
            </w:tcBorders>
          </w:tcPr>
          <w:p w14:paraId="5CA727F5" w14:textId="77777777" w:rsidR="00000000" w:rsidRDefault="006D661E">
            <w:pPr>
              <w:autoSpaceDE w:val="0"/>
              <w:autoSpaceDN w:val="0"/>
              <w:adjustRightInd w:val="0"/>
              <w:ind w:right="144"/>
            </w:pPr>
          </w:p>
        </w:tc>
        <w:tc>
          <w:tcPr>
            <w:tcW w:w="216" w:type="dxa"/>
            <w:tcBorders>
              <w:top w:val="nil"/>
              <w:left w:val="nil"/>
              <w:bottom w:val="nil"/>
              <w:right w:val="nil"/>
            </w:tcBorders>
          </w:tcPr>
          <w:p w14:paraId="13B4C549"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19014ED9" w14:textId="77777777" w:rsidR="00000000" w:rsidRDefault="006D661E">
            <w:pPr>
              <w:autoSpaceDE w:val="0"/>
              <w:autoSpaceDN w:val="0"/>
              <w:adjustRightInd w:val="0"/>
              <w:ind w:right="144"/>
              <w:rPr>
                <w:sz w:val="20"/>
              </w:rPr>
            </w:pPr>
            <w:r>
              <w:rPr>
                <w:sz w:val="20"/>
              </w:rPr>
              <w:t>BGN~13~200104021200719~20010402~~~200104011956531~~3</w:t>
            </w:r>
          </w:p>
          <w:p w14:paraId="623A9FB0" w14:textId="444F6CD7" w:rsidR="00000000" w:rsidRDefault="006D661E">
            <w:pPr>
              <w:autoSpaceDE w:val="0"/>
              <w:autoSpaceDN w:val="0"/>
              <w:adjustRightInd w:val="0"/>
              <w:ind w:right="144"/>
              <w:rPr>
                <w:sz w:val="20"/>
              </w:rPr>
            </w:pPr>
            <w:r>
              <w:rPr>
                <w:sz w:val="20"/>
              </w:rPr>
              <w:t xml:space="preserve">BGN~13~200604021200719~20060402~~~200604011956531~TS~3 </w:t>
            </w:r>
            <w:del w:id="21" w:author="ERCOT" w:date="2023-06-08T14:14:00Z">
              <w:r w:rsidR="003177EF">
                <w:rPr>
                  <w:sz w:val="20"/>
                </w:rPr>
                <w:delText xml:space="preserve"> </w:delText>
              </w:r>
            </w:del>
            <w:r>
              <w:rPr>
                <w:sz w:val="20"/>
              </w:rPr>
              <w:t>Mass Transition initiated request by ERCOT</w:t>
            </w:r>
          </w:p>
          <w:p w14:paraId="7E0D205D" w14:textId="360F58F6" w:rsidR="00000000" w:rsidRDefault="006D661E">
            <w:pPr>
              <w:autoSpaceDE w:val="0"/>
              <w:autoSpaceDN w:val="0"/>
              <w:adjustRightInd w:val="0"/>
              <w:ind w:right="144"/>
              <w:rPr>
                <w:ins w:id="22" w:author="ERCOT" w:date="2023-06-08T14:14:00Z"/>
                <w:sz w:val="20"/>
              </w:rPr>
            </w:pPr>
            <w:r>
              <w:rPr>
                <w:sz w:val="20"/>
              </w:rPr>
              <w:t xml:space="preserve">BGN~13~200604021200719~20060402~~~200604011956531~AQ~3 </w:t>
            </w:r>
            <w:del w:id="23" w:author="ERCOT" w:date="2023-06-08T14:14:00Z">
              <w:r w:rsidR="003177EF">
                <w:rPr>
                  <w:sz w:val="20"/>
                </w:rPr>
                <w:delText xml:space="preserve"> </w:delText>
              </w:r>
            </w:del>
            <w:r>
              <w:rPr>
                <w:sz w:val="20"/>
              </w:rPr>
              <w:t>Acquisition Transfer initiated request by ERCOT</w:t>
            </w:r>
          </w:p>
          <w:p w14:paraId="589F9289" w14:textId="77777777" w:rsidR="00000000" w:rsidRDefault="006D661E">
            <w:pPr>
              <w:autoSpaceDE w:val="0"/>
              <w:autoSpaceDN w:val="0"/>
              <w:adjustRightInd w:val="0"/>
              <w:ind w:right="144"/>
              <w:rPr>
                <w:ins w:id="24" w:author="ERCOT" w:date="2023-06-08T14:14:00Z"/>
                <w:sz w:val="20"/>
              </w:rPr>
            </w:pPr>
          </w:p>
          <w:p w14:paraId="7CC56A42" w14:textId="77777777" w:rsidR="00000000" w:rsidRDefault="006D661E">
            <w:pPr>
              <w:autoSpaceDE w:val="0"/>
              <w:autoSpaceDN w:val="0"/>
              <w:adjustRightInd w:val="0"/>
              <w:ind w:right="144"/>
              <w:rPr>
                <w:ins w:id="25" w:author="ERCOT" w:date="2023-06-08T14:14:00Z"/>
                <w:sz w:val="20"/>
              </w:rPr>
            </w:pPr>
            <w:ins w:id="26" w:author="ERCOT" w:date="2023-06-08T14:14:00Z">
              <w:r>
                <w:rPr>
                  <w:sz w:val="20"/>
                </w:rPr>
                <w:t>B</w:t>
              </w:r>
              <w:r>
                <w:rPr>
                  <w:sz w:val="20"/>
                </w:rPr>
                <w:t>GN~13~200604021200719~20060402~~~200604011956531~CR~3                         Move-In Request to Reverse Switch due to Customer's Right of Rescission</w:t>
              </w:r>
            </w:ins>
          </w:p>
          <w:p w14:paraId="3C8A53AC" w14:textId="77777777" w:rsidR="00000000" w:rsidRDefault="006D661E">
            <w:pPr>
              <w:autoSpaceDE w:val="0"/>
              <w:autoSpaceDN w:val="0"/>
              <w:adjustRightInd w:val="0"/>
              <w:ind w:right="144"/>
              <w:rPr>
                <w:ins w:id="27" w:author="ERCOT" w:date="2023-06-08T14:14:00Z"/>
                <w:sz w:val="20"/>
              </w:rPr>
            </w:pPr>
          </w:p>
          <w:p w14:paraId="21B8C454" w14:textId="77777777" w:rsidR="00000000" w:rsidRDefault="006D661E">
            <w:pPr>
              <w:autoSpaceDE w:val="0"/>
              <w:autoSpaceDN w:val="0"/>
              <w:adjustRightInd w:val="0"/>
              <w:ind w:right="144"/>
              <w:rPr>
                <w:ins w:id="28" w:author="ERCOT" w:date="2023-06-08T14:14:00Z"/>
                <w:sz w:val="20"/>
              </w:rPr>
            </w:pPr>
            <w:ins w:id="29" w:author="ERCOT" w:date="2023-06-08T14:14:00Z">
              <w:r>
                <w:rPr>
                  <w:sz w:val="20"/>
                </w:rPr>
                <w:t>BGN~13~200604021200719~20060402~~~200604011956531~IA~3                                  Move-In Request t</w:t>
              </w:r>
              <w:r>
                <w:rPr>
                  <w:sz w:val="20"/>
                </w:rPr>
                <w:t>o Reverse a Switch or Move-In due to an Inadvertent Gain</w:t>
              </w:r>
            </w:ins>
          </w:p>
          <w:p w14:paraId="485091FF" w14:textId="77777777" w:rsidR="00000000" w:rsidRDefault="006D661E">
            <w:pPr>
              <w:autoSpaceDE w:val="0"/>
              <w:autoSpaceDN w:val="0"/>
              <w:adjustRightInd w:val="0"/>
              <w:ind w:right="144"/>
            </w:pPr>
          </w:p>
        </w:tc>
      </w:tr>
    </w:tbl>
    <w:p w14:paraId="03FE701D" w14:textId="77777777" w:rsidR="00000000" w:rsidRDefault="006D661E">
      <w:pPr>
        <w:autoSpaceDE w:val="0"/>
        <w:autoSpaceDN w:val="0"/>
        <w:adjustRightInd w:val="0"/>
        <w:rPr>
          <w:sz w:val="20"/>
        </w:rPr>
      </w:pPr>
    </w:p>
    <w:p w14:paraId="531FC7B3" w14:textId="77777777" w:rsidR="00000000" w:rsidRDefault="006D661E">
      <w:pPr>
        <w:autoSpaceDE w:val="0"/>
        <w:autoSpaceDN w:val="0"/>
        <w:adjustRightInd w:val="0"/>
        <w:jc w:val="center"/>
        <w:rPr>
          <w:b/>
          <w:sz w:val="20"/>
        </w:rPr>
      </w:pPr>
      <w:r>
        <w:rPr>
          <w:b/>
          <w:sz w:val="20"/>
        </w:rPr>
        <w:t>Data Element Summary</w:t>
      </w:r>
    </w:p>
    <w:p w14:paraId="053CFC97"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FB2E92D"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307E07" w14:textId="77777777">
        <w:tblPrEx>
          <w:tblCellMar>
            <w:top w:w="0" w:type="dxa"/>
            <w:left w:w="0" w:type="dxa"/>
            <w:bottom w:w="0" w:type="dxa"/>
            <w:right w:w="0" w:type="dxa"/>
          </w:tblCellMar>
        </w:tblPrEx>
        <w:tc>
          <w:tcPr>
            <w:tcW w:w="1007" w:type="dxa"/>
            <w:tcBorders>
              <w:top w:val="nil"/>
              <w:left w:val="nil"/>
              <w:bottom w:val="nil"/>
              <w:right w:val="nil"/>
            </w:tcBorders>
          </w:tcPr>
          <w:p w14:paraId="5DA81F4A"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5C53FB7" w14:textId="77777777" w:rsidR="00000000" w:rsidRDefault="006D661E">
            <w:pPr>
              <w:autoSpaceDE w:val="0"/>
              <w:autoSpaceDN w:val="0"/>
              <w:adjustRightInd w:val="0"/>
              <w:ind w:right="144"/>
              <w:jc w:val="center"/>
            </w:pPr>
            <w:r>
              <w:rPr>
                <w:b/>
                <w:sz w:val="20"/>
              </w:rPr>
              <w:t>BGN01</w:t>
            </w:r>
          </w:p>
        </w:tc>
        <w:tc>
          <w:tcPr>
            <w:tcW w:w="892" w:type="dxa"/>
            <w:tcBorders>
              <w:top w:val="nil"/>
              <w:left w:val="nil"/>
              <w:bottom w:val="nil"/>
              <w:right w:val="nil"/>
            </w:tcBorders>
          </w:tcPr>
          <w:p w14:paraId="4B29FD30" w14:textId="77777777" w:rsidR="00000000" w:rsidRDefault="006D661E">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24E2ECA3" w14:textId="77777777" w:rsidR="00000000" w:rsidRDefault="006D661E">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309CE6A8"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0E4992C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3790844E" w14:textId="77777777" w:rsidR="00000000" w:rsidRDefault="006D661E">
            <w:pPr>
              <w:autoSpaceDE w:val="0"/>
              <w:autoSpaceDN w:val="0"/>
              <w:adjustRightInd w:val="0"/>
              <w:ind w:right="144"/>
            </w:pPr>
            <w:r>
              <w:rPr>
                <w:b/>
                <w:sz w:val="20"/>
              </w:rPr>
              <w:t>ID 2/2</w:t>
            </w:r>
          </w:p>
        </w:tc>
      </w:tr>
      <w:tr w:rsidR="00000000" w14:paraId="04313A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5F9647"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F15036D" w14:textId="77777777" w:rsidR="00000000" w:rsidRDefault="006D661E">
            <w:pPr>
              <w:autoSpaceDE w:val="0"/>
              <w:autoSpaceDN w:val="0"/>
              <w:adjustRightInd w:val="0"/>
              <w:ind w:right="144"/>
            </w:pPr>
            <w:r>
              <w:rPr>
                <w:sz w:val="20"/>
              </w:rPr>
              <w:t>Code identifying purpose of transaction set</w:t>
            </w:r>
          </w:p>
        </w:tc>
      </w:tr>
      <w:tr w:rsidR="00000000" w14:paraId="14EB4B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8DBDB2"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BB34ADA" w14:textId="77777777" w:rsidR="00000000" w:rsidRDefault="006D661E">
            <w:pPr>
              <w:autoSpaceDE w:val="0"/>
              <w:autoSpaceDN w:val="0"/>
              <w:adjustRightInd w:val="0"/>
              <w:ind w:right="144"/>
            </w:pPr>
            <w:r>
              <w:rPr>
                <w:sz w:val="20"/>
              </w:rPr>
              <w:t>13</w:t>
            </w:r>
          </w:p>
        </w:tc>
        <w:tc>
          <w:tcPr>
            <w:tcW w:w="144" w:type="dxa"/>
            <w:tcBorders>
              <w:top w:val="nil"/>
              <w:left w:val="nil"/>
              <w:bottom w:val="nil"/>
              <w:right w:val="nil"/>
            </w:tcBorders>
          </w:tcPr>
          <w:p w14:paraId="184B6A55"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03B1041" w14:textId="77777777" w:rsidR="00000000" w:rsidRDefault="006D661E">
            <w:pPr>
              <w:autoSpaceDE w:val="0"/>
              <w:autoSpaceDN w:val="0"/>
              <w:adjustRightInd w:val="0"/>
              <w:ind w:right="144"/>
            </w:pPr>
            <w:r>
              <w:rPr>
                <w:sz w:val="20"/>
              </w:rPr>
              <w:t>Request</w:t>
            </w:r>
          </w:p>
        </w:tc>
      </w:tr>
      <w:tr w:rsidR="00000000" w14:paraId="42D5B513" w14:textId="77777777">
        <w:tblPrEx>
          <w:tblCellMar>
            <w:top w:w="0" w:type="dxa"/>
            <w:left w:w="0" w:type="dxa"/>
            <w:bottom w:w="0" w:type="dxa"/>
            <w:right w:w="0" w:type="dxa"/>
          </w:tblCellMar>
        </w:tblPrEx>
        <w:tc>
          <w:tcPr>
            <w:tcW w:w="1007" w:type="dxa"/>
            <w:tcBorders>
              <w:top w:val="nil"/>
              <w:left w:val="nil"/>
              <w:bottom w:val="nil"/>
              <w:right w:val="nil"/>
            </w:tcBorders>
          </w:tcPr>
          <w:p w14:paraId="21AE0FB3"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D9D1048" w14:textId="77777777" w:rsidR="00000000" w:rsidRDefault="006D661E">
            <w:pPr>
              <w:autoSpaceDE w:val="0"/>
              <w:autoSpaceDN w:val="0"/>
              <w:adjustRightInd w:val="0"/>
              <w:ind w:right="144"/>
              <w:jc w:val="center"/>
            </w:pPr>
            <w:r>
              <w:rPr>
                <w:b/>
                <w:sz w:val="20"/>
              </w:rPr>
              <w:t>BGN02</w:t>
            </w:r>
          </w:p>
        </w:tc>
        <w:tc>
          <w:tcPr>
            <w:tcW w:w="892" w:type="dxa"/>
            <w:tcBorders>
              <w:top w:val="nil"/>
              <w:left w:val="nil"/>
              <w:bottom w:val="nil"/>
              <w:right w:val="nil"/>
            </w:tcBorders>
          </w:tcPr>
          <w:p w14:paraId="7D867437" w14:textId="77777777" w:rsidR="00000000" w:rsidRDefault="006D661E">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A256EEC" w14:textId="77777777" w:rsidR="00000000" w:rsidRDefault="006D661E">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91D20D5"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6D81880F"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D4D8AE2" w14:textId="77777777" w:rsidR="00000000" w:rsidRDefault="006D661E">
            <w:pPr>
              <w:autoSpaceDE w:val="0"/>
              <w:autoSpaceDN w:val="0"/>
              <w:adjustRightInd w:val="0"/>
              <w:ind w:right="144"/>
            </w:pPr>
            <w:r>
              <w:rPr>
                <w:b/>
                <w:sz w:val="20"/>
              </w:rPr>
              <w:t>AN 1/30</w:t>
            </w:r>
          </w:p>
        </w:tc>
      </w:tr>
      <w:tr w:rsidR="00000000" w14:paraId="4D97A1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9083DA"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21F15E5" w14:textId="77777777" w:rsidR="00000000" w:rsidRDefault="006D661E">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07AE68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1D49E8"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77A91F25" w14:textId="77777777" w:rsidR="00000000" w:rsidRDefault="006D661E">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2E1CD4CA" w14:textId="77777777" w:rsidR="00000000" w:rsidRDefault="006D661E">
            <w:pPr>
              <w:autoSpaceDE w:val="0"/>
              <w:autoSpaceDN w:val="0"/>
              <w:adjustRightInd w:val="0"/>
              <w:ind w:right="144"/>
              <w:rPr>
                <w:sz w:val="20"/>
              </w:rPr>
            </w:pPr>
          </w:p>
          <w:p w14:paraId="231C1716" w14:textId="77777777" w:rsidR="00000000" w:rsidRDefault="006D661E">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000000" w14:paraId="75E0FA7D" w14:textId="77777777">
        <w:tblPrEx>
          <w:tblCellMar>
            <w:top w:w="0" w:type="dxa"/>
            <w:left w:w="0" w:type="dxa"/>
            <w:bottom w:w="0" w:type="dxa"/>
            <w:right w:w="0" w:type="dxa"/>
          </w:tblCellMar>
        </w:tblPrEx>
        <w:tc>
          <w:tcPr>
            <w:tcW w:w="1007" w:type="dxa"/>
            <w:tcBorders>
              <w:top w:val="nil"/>
              <w:left w:val="nil"/>
              <w:bottom w:val="nil"/>
              <w:right w:val="nil"/>
            </w:tcBorders>
          </w:tcPr>
          <w:p w14:paraId="48E54757"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EEEB2DE" w14:textId="77777777" w:rsidR="00000000" w:rsidRDefault="006D661E">
            <w:pPr>
              <w:autoSpaceDE w:val="0"/>
              <w:autoSpaceDN w:val="0"/>
              <w:adjustRightInd w:val="0"/>
              <w:ind w:right="144"/>
              <w:jc w:val="center"/>
            </w:pPr>
            <w:r>
              <w:rPr>
                <w:b/>
                <w:sz w:val="20"/>
              </w:rPr>
              <w:t>BGN03</w:t>
            </w:r>
          </w:p>
        </w:tc>
        <w:tc>
          <w:tcPr>
            <w:tcW w:w="892" w:type="dxa"/>
            <w:tcBorders>
              <w:top w:val="nil"/>
              <w:left w:val="nil"/>
              <w:bottom w:val="nil"/>
              <w:right w:val="nil"/>
            </w:tcBorders>
          </w:tcPr>
          <w:p w14:paraId="4650B575" w14:textId="77777777" w:rsidR="00000000" w:rsidRDefault="006D661E">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14E15EF" w14:textId="77777777" w:rsidR="00000000" w:rsidRDefault="006D661E">
            <w:pPr>
              <w:autoSpaceDE w:val="0"/>
              <w:autoSpaceDN w:val="0"/>
              <w:adjustRightInd w:val="0"/>
              <w:ind w:right="144"/>
            </w:pPr>
            <w:r>
              <w:rPr>
                <w:b/>
                <w:sz w:val="20"/>
              </w:rPr>
              <w:t>Date</w:t>
            </w:r>
          </w:p>
        </w:tc>
        <w:tc>
          <w:tcPr>
            <w:tcW w:w="432" w:type="dxa"/>
            <w:tcBorders>
              <w:top w:val="nil"/>
              <w:left w:val="nil"/>
              <w:bottom w:val="nil"/>
              <w:right w:val="nil"/>
            </w:tcBorders>
          </w:tcPr>
          <w:p w14:paraId="4BAC2FCA"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27B23A8A"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B7C9805" w14:textId="77777777" w:rsidR="00000000" w:rsidRDefault="006D661E">
            <w:pPr>
              <w:autoSpaceDE w:val="0"/>
              <w:autoSpaceDN w:val="0"/>
              <w:adjustRightInd w:val="0"/>
              <w:ind w:right="144"/>
            </w:pPr>
            <w:r>
              <w:rPr>
                <w:b/>
                <w:sz w:val="20"/>
              </w:rPr>
              <w:t>DT 8/8</w:t>
            </w:r>
          </w:p>
        </w:tc>
      </w:tr>
      <w:tr w:rsidR="00000000" w14:paraId="7A4E32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68538"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661A044" w14:textId="77777777" w:rsidR="00000000" w:rsidRDefault="006D661E">
            <w:pPr>
              <w:autoSpaceDE w:val="0"/>
              <w:autoSpaceDN w:val="0"/>
              <w:adjustRightInd w:val="0"/>
              <w:ind w:right="144"/>
            </w:pPr>
            <w:r>
              <w:rPr>
                <w:sz w:val="20"/>
              </w:rPr>
              <w:t>Date expressed as CCYYMMDD</w:t>
            </w:r>
          </w:p>
        </w:tc>
      </w:tr>
      <w:tr w:rsidR="00000000" w14:paraId="3338CD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EAFAD9"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65A62DD2" w14:textId="77777777" w:rsidR="00000000" w:rsidRDefault="006D661E">
            <w:pPr>
              <w:autoSpaceDE w:val="0"/>
              <w:autoSpaceDN w:val="0"/>
              <w:adjustRightInd w:val="0"/>
              <w:ind w:right="144"/>
            </w:pPr>
            <w:r>
              <w:rPr>
                <w:sz w:val="20"/>
              </w:rPr>
              <w:t>The transaction creation date - the date that the data was processed by the sender's application system.</w:t>
            </w:r>
          </w:p>
        </w:tc>
      </w:tr>
      <w:tr w:rsidR="00000000" w14:paraId="0EEDDE99" w14:textId="77777777">
        <w:tblPrEx>
          <w:tblCellMar>
            <w:top w:w="0" w:type="dxa"/>
            <w:left w:w="0" w:type="dxa"/>
            <w:bottom w:w="0" w:type="dxa"/>
            <w:right w:w="0" w:type="dxa"/>
          </w:tblCellMar>
        </w:tblPrEx>
        <w:tc>
          <w:tcPr>
            <w:tcW w:w="1007" w:type="dxa"/>
            <w:tcBorders>
              <w:top w:val="nil"/>
              <w:left w:val="nil"/>
              <w:bottom w:val="nil"/>
              <w:right w:val="nil"/>
            </w:tcBorders>
          </w:tcPr>
          <w:p w14:paraId="25200814"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8E2A741" w14:textId="77777777" w:rsidR="00000000" w:rsidRDefault="006D661E">
            <w:pPr>
              <w:autoSpaceDE w:val="0"/>
              <w:autoSpaceDN w:val="0"/>
              <w:adjustRightInd w:val="0"/>
              <w:ind w:right="144"/>
              <w:jc w:val="center"/>
            </w:pPr>
            <w:r>
              <w:rPr>
                <w:b/>
                <w:sz w:val="20"/>
              </w:rPr>
              <w:t>BGN06</w:t>
            </w:r>
          </w:p>
        </w:tc>
        <w:tc>
          <w:tcPr>
            <w:tcW w:w="892" w:type="dxa"/>
            <w:tcBorders>
              <w:top w:val="nil"/>
              <w:left w:val="nil"/>
              <w:bottom w:val="nil"/>
              <w:right w:val="nil"/>
            </w:tcBorders>
          </w:tcPr>
          <w:p w14:paraId="0A37471A" w14:textId="77777777" w:rsidR="00000000" w:rsidRDefault="006D661E">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5AF65CC" w14:textId="77777777" w:rsidR="00000000" w:rsidRDefault="006D661E">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4E1032D"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37439470"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36A26448" w14:textId="77777777" w:rsidR="00000000" w:rsidRDefault="006D661E">
            <w:pPr>
              <w:autoSpaceDE w:val="0"/>
              <w:autoSpaceDN w:val="0"/>
              <w:adjustRightInd w:val="0"/>
              <w:ind w:right="144"/>
            </w:pPr>
            <w:r>
              <w:rPr>
                <w:b/>
                <w:sz w:val="20"/>
              </w:rPr>
              <w:t>AN 1/30</w:t>
            </w:r>
          </w:p>
        </w:tc>
      </w:tr>
      <w:tr w:rsidR="00000000" w14:paraId="07B116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814F26"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39C64E28" w14:textId="77777777" w:rsidR="00000000" w:rsidRDefault="006D661E">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3126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C62CCB"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60B136CB" w14:textId="77777777" w:rsidR="00000000" w:rsidRDefault="006D661E">
            <w:pPr>
              <w:autoSpaceDE w:val="0"/>
              <w:autoSpaceDN w:val="0"/>
              <w:adjustRightInd w:val="0"/>
              <w:ind w:right="144"/>
              <w:rPr>
                <w:sz w:val="20"/>
              </w:rPr>
            </w:pPr>
            <w:r>
              <w:rPr>
                <w:sz w:val="20"/>
              </w:rPr>
              <w:t>Refers to the BGN02 of the...</w:t>
            </w:r>
          </w:p>
          <w:p w14:paraId="098FFBCA" w14:textId="77777777" w:rsidR="00000000" w:rsidRDefault="006D661E">
            <w:pPr>
              <w:autoSpaceDE w:val="0"/>
              <w:autoSpaceDN w:val="0"/>
              <w:adjustRightInd w:val="0"/>
              <w:ind w:right="144"/>
              <w:rPr>
                <w:sz w:val="20"/>
              </w:rPr>
            </w:pPr>
            <w:r>
              <w:rPr>
                <w:sz w:val="20"/>
              </w:rPr>
              <w:t xml:space="preserve">... Enrollment Request (814_01), </w:t>
            </w:r>
          </w:p>
          <w:p w14:paraId="73BB3964" w14:textId="77777777" w:rsidR="00000000" w:rsidRDefault="006D661E">
            <w:pPr>
              <w:autoSpaceDE w:val="0"/>
              <w:autoSpaceDN w:val="0"/>
              <w:adjustRightInd w:val="0"/>
              <w:ind w:right="144"/>
              <w:rPr>
                <w:sz w:val="20"/>
              </w:rPr>
            </w:pPr>
            <w:r>
              <w:rPr>
                <w:sz w:val="20"/>
              </w:rPr>
              <w:t xml:space="preserve">... Move In Request (814_16), </w:t>
            </w:r>
          </w:p>
          <w:p w14:paraId="70959654" w14:textId="77777777" w:rsidR="00000000" w:rsidRDefault="006D661E">
            <w:pPr>
              <w:autoSpaceDE w:val="0"/>
              <w:autoSpaceDN w:val="0"/>
              <w:adjustRightInd w:val="0"/>
              <w:ind w:right="144"/>
              <w:rPr>
                <w:sz w:val="20"/>
              </w:rPr>
            </w:pPr>
            <w:r>
              <w:rPr>
                <w:sz w:val="20"/>
              </w:rPr>
              <w:t>... Move Out (814_24)</w:t>
            </w:r>
          </w:p>
          <w:p w14:paraId="35B50F06" w14:textId="77777777" w:rsidR="00000000" w:rsidRDefault="006D661E">
            <w:pPr>
              <w:autoSpaceDE w:val="0"/>
              <w:autoSpaceDN w:val="0"/>
              <w:adjustRightInd w:val="0"/>
              <w:ind w:right="144"/>
              <w:rPr>
                <w:sz w:val="20"/>
              </w:rPr>
            </w:pPr>
          </w:p>
          <w:p w14:paraId="7E0E326A" w14:textId="77777777" w:rsidR="00000000" w:rsidRDefault="006D661E">
            <w:pPr>
              <w:autoSpaceDE w:val="0"/>
              <w:autoSpaceDN w:val="0"/>
              <w:adjustRightInd w:val="0"/>
              <w:ind w:right="144"/>
              <w:rPr>
                <w:sz w:val="20"/>
              </w:rPr>
            </w:pPr>
            <w:r>
              <w:rPr>
                <w:sz w:val="20"/>
              </w:rPr>
              <w:t>For Mass Transition transaction this will be a unique number created by ERCOT</w:t>
            </w:r>
          </w:p>
          <w:p w14:paraId="01B11987" w14:textId="77777777" w:rsidR="00000000" w:rsidRDefault="006D661E">
            <w:pPr>
              <w:autoSpaceDE w:val="0"/>
              <w:autoSpaceDN w:val="0"/>
              <w:adjustRightInd w:val="0"/>
              <w:ind w:right="144"/>
              <w:rPr>
                <w:sz w:val="20"/>
              </w:rPr>
            </w:pPr>
          </w:p>
          <w:p w14:paraId="022CFDD4" w14:textId="77777777" w:rsidR="00000000" w:rsidRDefault="006D661E">
            <w:pPr>
              <w:autoSpaceDE w:val="0"/>
              <w:autoSpaceDN w:val="0"/>
              <w:adjustRightInd w:val="0"/>
              <w:ind w:right="144"/>
            </w:pPr>
            <w:r>
              <w:rPr>
                <w:sz w:val="20"/>
              </w:rPr>
              <w:t>This number will be tracked in the BGN06 through the lifecycle of the respective process.</w:t>
            </w:r>
          </w:p>
        </w:tc>
      </w:tr>
      <w:tr w:rsidR="00000000" w14:paraId="5DB210C2" w14:textId="77777777">
        <w:tblPrEx>
          <w:tblCellMar>
            <w:top w:w="0" w:type="dxa"/>
            <w:left w:w="0" w:type="dxa"/>
            <w:bottom w:w="0" w:type="dxa"/>
            <w:right w:w="0" w:type="dxa"/>
          </w:tblCellMar>
        </w:tblPrEx>
        <w:tc>
          <w:tcPr>
            <w:tcW w:w="1007" w:type="dxa"/>
            <w:tcBorders>
              <w:top w:val="nil"/>
              <w:left w:val="nil"/>
              <w:bottom w:val="nil"/>
              <w:right w:val="nil"/>
            </w:tcBorders>
          </w:tcPr>
          <w:p w14:paraId="4319289C" w14:textId="77777777" w:rsidR="00000000" w:rsidRDefault="006D661E">
            <w:pPr>
              <w:autoSpaceDE w:val="0"/>
              <w:autoSpaceDN w:val="0"/>
              <w:adjustRightInd w:val="0"/>
              <w:ind w:right="144"/>
            </w:pPr>
          </w:p>
        </w:tc>
        <w:tc>
          <w:tcPr>
            <w:tcW w:w="1080" w:type="dxa"/>
            <w:tcBorders>
              <w:top w:val="nil"/>
              <w:left w:val="nil"/>
              <w:bottom w:val="nil"/>
              <w:right w:val="nil"/>
            </w:tcBorders>
          </w:tcPr>
          <w:p w14:paraId="3737B019" w14:textId="77777777" w:rsidR="00000000" w:rsidRDefault="006D661E">
            <w:pPr>
              <w:autoSpaceDE w:val="0"/>
              <w:autoSpaceDN w:val="0"/>
              <w:adjustRightInd w:val="0"/>
              <w:ind w:right="144"/>
              <w:jc w:val="center"/>
            </w:pPr>
            <w:r>
              <w:rPr>
                <w:b/>
                <w:sz w:val="20"/>
              </w:rPr>
              <w:t>BGN07</w:t>
            </w:r>
          </w:p>
        </w:tc>
        <w:tc>
          <w:tcPr>
            <w:tcW w:w="892" w:type="dxa"/>
            <w:tcBorders>
              <w:top w:val="nil"/>
              <w:left w:val="nil"/>
              <w:bottom w:val="nil"/>
              <w:right w:val="nil"/>
            </w:tcBorders>
          </w:tcPr>
          <w:p w14:paraId="6E6B8506" w14:textId="77777777" w:rsidR="00000000" w:rsidRDefault="006D661E">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2DDB1E22" w14:textId="77777777" w:rsidR="00000000" w:rsidRDefault="006D661E">
            <w:pPr>
              <w:autoSpaceDE w:val="0"/>
              <w:autoSpaceDN w:val="0"/>
              <w:adjustRightInd w:val="0"/>
              <w:ind w:right="144"/>
            </w:pPr>
            <w:r>
              <w:rPr>
                <w:b/>
                <w:sz w:val="20"/>
              </w:rPr>
              <w:t>Transaction Type Code</w:t>
            </w:r>
          </w:p>
        </w:tc>
        <w:tc>
          <w:tcPr>
            <w:tcW w:w="432" w:type="dxa"/>
            <w:tcBorders>
              <w:top w:val="nil"/>
              <w:left w:val="nil"/>
              <w:bottom w:val="nil"/>
              <w:right w:val="nil"/>
            </w:tcBorders>
          </w:tcPr>
          <w:p w14:paraId="4A1FC801"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4048BD68"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1971FF7" w14:textId="77777777" w:rsidR="00000000" w:rsidRDefault="006D661E">
            <w:pPr>
              <w:autoSpaceDE w:val="0"/>
              <w:autoSpaceDN w:val="0"/>
              <w:adjustRightInd w:val="0"/>
              <w:ind w:right="144"/>
            </w:pPr>
            <w:r>
              <w:rPr>
                <w:b/>
                <w:sz w:val="20"/>
              </w:rPr>
              <w:t>ID 2/2</w:t>
            </w:r>
          </w:p>
        </w:tc>
      </w:tr>
      <w:tr w:rsidR="00000000" w14:paraId="4C89D3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39CE00"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BA0A294" w14:textId="77777777" w:rsidR="00000000" w:rsidRDefault="006D661E">
            <w:pPr>
              <w:autoSpaceDE w:val="0"/>
              <w:autoSpaceDN w:val="0"/>
              <w:adjustRightInd w:val="0"/>
              <w:ind w:right="144"/>
            </w:pPr>
            <w:r>
              <w:rPr>
                <w:sz w:val="20"/>
              </w:rPr>
              <w:t>Code specifying the type of transaction</w:t>
            </w:r>
          </w:p>
        </w:tc>
      </w:tr>
      <w:tr w:rsidR="00000000" w14:paraId="5E6E75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8A2109"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74222EE8" w14:textId="77777777" w:rsidR="00000000" w:rsidRDefault="006D661E">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74C227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AE60C2"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2C2C8A6" w14:textId="77777777" w:rsidR="00000000" w:rsidRDefault="006D661E">
            <w:pPr>
              <w:autoSpaceDE w:val="0"/>
              <w:autoSpaceDN w:val="0"/>
              <w:adjustRightInd w:val="0"/>
              <w:ind w:right="144"/>
            </w:pPr>
            <w:r>
              <w:rPr>
                <w:sz w:val="20"/>
              </w:rPr>
              <w:t>AQ</w:t>
            </w:r>
          </w:p>
        </w:tc>
        <w:tc>
          <w:tcPr>
            <w:tcW w:w="144" w:type="dxa"/>
            <w:tcBorders>
              <w:top w:val="nil"/>
              <w:left w:val="nil"/>
              <w:bottom w:val="nil"/>
              <w:right w:val="nil"/>
            </w:tcBorders>
          </w:tcPr>
          <w:p w14:paraId="5598376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B9380D4" w14:textId="77777777" w:rsidR="00000000" w:rsidRDefault="006D661E">
            <w:pPr>
              <w:autoSpaceDE w:val="0"/>
              <w:autoSpaceDN w:val="0"/>
              <w:adjustRightInd w:val="0"/>
              <w:ind w:right="144"/>
            </w:pPr>
            <w:r>
              <w:rPr>
                <w:sz w:val="20"/>
              </w:rPr>
              <w:t>Quantity Verification Inquiry</w:t>
            </w:r>
          </w:p>
        </w:tc>
      </w:tr>
      <w:tr w:rsidR="00000000" w14:paraId="69FCC454"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7687AB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5E39C9BA" w14:textId="77777777" w:rsidR="00000000" w:rsidRDefault="006D661E">
            <w:pPr>
              <w:autoSpaceDE w:val="0"/>
              <w:autoSpaceDN w:val="0"/>
              <w:adjustRightInd w:val="0"/>
              <w:ind w:right="144"/>
            </w:pPr>
            <w:r>
              <w:rPr>
                <w:sz w:val="20"/>
              </w:rPr>
              <w:t>An inquiry as to the validity of the quantity associated with an open order</w:t>
            </w:r>
          </w:p>
        </w:tc>
      </w:tr>
      <w:tr w:rsidR="00000000" w14:paraId="3D8A77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04A99A"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4AEB3FAD" w14:textId="77777777" w:rsidR="00000000" w:rsidRDefault="006D661E">
            <w:pPr>
              <w:autoSpaceDE w:val="0"/>
              <w:autoSpaceDN w:val="0"/>
              <w:adjustRightInd w:val="0"/>
              <w:ind w:right="144"/>
              <w:rPr>
                <w:sz w:val="20"/>
              </w:rPr>
            </w:pPr>
            <w:r>
              <w:rPr>
                <w:sz w:val="20"/>
              </w:rPr>
              <w:t xml:space="preserve">Required for ERCOT initiated transaction for </w:t>
            </w:r>
            <w:proofErr w:type="spellStart"/>
            <w:proofErr w:type="gramStart"/>
            <w:r>
              <w:rPr>
                <w:sz w:val="20"/>
              </w:rPr>
              <w:t>a</w:t>
            </w:r>
            <w:proofErr w:type="spellEnd"/>
            <w:proofErr w:type="gramEnd"/>
            <w:r>
              <w:rPr>
                <w:sz w:val="20"/>
              </w:rPr>
              <w:t xml:space="preserve"> Acquisition Transfer to transfer the ESI ID from CR to CR</w:t>
            </w:r>
          </w:p>
          <w:p w14:paraId="3DF6BBAB" w14:textId="77777777" w:rsidR="00000000" w:rsidRDefault="006D661E">
            <w:pPr>
              <w:autoSpaceDE w:val="0"/>
              <w:autoSpaceDN w:val="0"/>
              <w:adjustRightInd w:val="0"/>
              <w:ind w:right="144"/>
            </w:pPr>
            <w:r>
              <w:rPr>
                <w:sz w:val="20"/>
              </w:rPr>
              <w:t>Otherwise not used</w:t>
            </w:r>
          </w:p>
        </w:tc>
      </w:tr>
      <w:tr w:rsidR="00000000" w14:paraId="6EAF9F5F" w14:textId="77777777">
        <w:tblPrEx>
          <w:tblCellMar>
            <w:top w:w="0" w:type="dxa"/>
            <w:left w:w="0" w:type="dxa"/>
            <w:bottom w:w="0" w:type="dxa"/>
            <w:right w:w="0" w:type="dxa"/>
          </w:tblCellMar>
        </w:tblPrEx>
        <w:trPr>
          <w:gridAfter w:val="1"/>
          <w:wAfter w:w="331" w:type="dxa"/>
          <w:ins w:id="30" w:author="ERCOT" w:date="2023-06-08T14:14:00Z"/>
        </w:trPr>
        <w:tc>
          <w:tcPr>
            <w:tcW w:w="3168" w:type="dxa"/>
            <w:gridSpan w:val="4"/>
            <w:tcBorders>
              <w:top w:val="nil"/>
              <w:left w:val="nil"/>
              <w:bottom w:val="nil"/>
              <w:right w:val="nil"/>
            </w:tcBorders>
          </w:tcPr>
          <w:p w14:paraId="0419FDD3" w14:textId="77777777" w:rsidR="00000000" w:rsidRDefault="006D661E">
            <w:pPr>
              <w:autoSpaceDE w:val="0"/>
              <w:autoSpaceDN w:val="0"/>
              <w:adjustRightInd w:val="0"/>
              <w:ind w:right="144"/>
              <w:rPr>
                <w:ins w:id="31" w:author="ERCOT" w:date="2023-06-08T14:14:00Z"/>
              </w:rPr>
            </w:pPr>
            <w:ins w:id="32" w:author="ERCOT" w:date="2023-06-08T14:14:00Z">
              <w:r>
                <w:rPr>
                  <w:sz w:val="20"/>
                </w:rPr>
                <w:t xml:space="preserve"> </w:t>
              </w:r>
            </w:ins>
          </w:p>
        </w:tc>
        <w:tc>
          <w:tcPr>
            <w:tcW w:w="1367" w:type="dxa"/>
            <w:tcBorders>
              <w:top w:val="nil"/>
              <w:left w:val="nil"/>
              <w:bottom w:val="nil"/>
              <w:right w:val="nil"/>
            </w:tcBorders>
          </w:tcPr>
          <w:p w14:paraId="742B3CB3" w14:textId="77777777" w:rsidR="00000000" w:rsidRDefault="006D661E">
            <w:pPr>
              <w:autoSpaceDE w:val="0"/>
              <w:autoSpaceDN w:val="0"/>
              <w:adjustRightInd w:val="0"/>
              <w:ind w:right="144"/>
              <w:rPr>
                <w:ins w:id="33" w:author="ERCOT" w:date="2023-06-08T14:14:00Z"/>
              </w:rPr>
            </w:pPr>
            <w:ins w:id="34" w:author="ERCOT" w:date="2023-06-08T14:14:00Z">
              <w:r>
                <w:rPr>
                  <w:sz w:val="20"/>
                </w:rPr>
                <w:t>CR</w:t>
              </w:r>
            </w:ins>
          </w:p>
        </w:tc>
        <w:tc>
          <w:tcPr>
            <w:tcW w:w="144" w:type="dxa"/>
            <w:tcBorders>
              <w:top w:val="nil"/>
              <w:left w:val="nil"/>
              <w:bottom w:val="nil"/>
              <w:right w:val="nil"/>
            </w:tcBorders>
          </w:tcPr>
          <w:p w14:paraId="39C48FF2" w14:textId="77777777" w:rsidR="00000000" w:rsidRDefault="006D661E">
            <w:pPr>
              <w:autoSpaceDE w:val="0"/>
              <w:autoSpaceDN w:val="0"/>
              <w:adjustRightInd w:val="0"/>
              <w:ind w:right="144"/>
              <w:rPr>
                <w:ins w:id="35" w:author="ERCOT" w:date="2023-06-08T14:14:00Z"/>
              </w:rPr>
            </w:pPr>
          </w:p>
        </w:tc>
        <w:tc>
          <w:tcPr>
            <w:tcW w:w="4823" w:type="dxa"/>
            <w:gridSpan w:val="5"/>
            <w:tcBorders>
              <w:top w:val="nil"/>
              <w:left w:val="nil"/>
              <w:bottom w:val="nil"/>
              <w:right w:val="nil"/>
            </w:tcBorders>
          </w:tcPr>
          <w:p w14:paraId="44D30690" w14:textId="77777777" w:rsidR="00000000" w:rsidRDefault="006D661E">
            <w:pPr>
              <w:autoSpaceDE w:val="0"/>
              <w:autoSpaceDN w:val="0"/>
              <w:adjustRightInd w:val="0"/>
              <w:ind w:right="144"/>
              <w:rPr>
                <w:ins w:id="36" w:author="ERCOT" w:date="2023-06-08T14:14:00Z"/>
              </w:rPr>
            </w:pPr>
            <w:ins w:id="37" w:author="ERCOT" w:date="2023-06-08T14:14:00Z">
              <w:r>
                <w:rPr>
                  <w:sz w:val="20"/>
                </w:rPr>
                <w:t>Credit Memo</w:t>
              </w:r>
            </w:ins>
          </w:p>
        </w:tc>
      </w:tr>
      <w:tr w:rsidR="00000000" w14:paraId="0297B64B" w14:textId="77777777">
        <w:tblPrEx>
          <w:tblCellMar>
            <w:top w:w="0" w:type="dxa"/>
            <w:left w:w="0" w:type="dxa"/>
            <w:bottom w:w="0" w:type="dxa"/>
            <w:right w:w="0" w:type="dxa"/>
          </w:tblCellMar>
        </w:tblPrEx>
        <w:trPr>
          <w:gridAfter w:val="2"/>
          <w:wAfter w:w="473" w:type="dxa"/>
          <w:ins w:id="38" w:author="ERCOT" w:date="2023-06-08T14:14:00Z"/>
        </w:trPr>
        <w:tc>
          <w:tcPr>
            <w:tcW w:w="4680" w:type="dxa"/>
            <w:gridSpan w:val="6"/>
            <w:tcBorders>
              <w:top w:val="nil"/>
              <w:left w:val="nil"/>
              <w:bottom w:val="nil"/>
              <w:right w:val="nil"/>
            </w:tcBorders>
          </w:tcPr>
          <w:p w14:paraId="6281F047" w14:textId="77777777" w:rsidR="00000000" w:rsidRDefault="006D661E">
            <w:pPr>
              <w:autoSpaceDE w:val="0"/>
              <w:autoSpaceDN w:val="0"/>
              <w:adjustRightInd w:val="0"/>
              <w:ind w:right="144"/>
              <w:rPr>
                <w:ins w:id="39" w:author="ERCOT" w:date="2023-06-08T14:14:00Z"/>
              </w:rPr>
            </w:pPr>
          </w:p>
        </w:tc>
        <w:tc>
          <w:tcPr>
            <w:tcW w:w="4680" w:type="dxa"/>
            <w:gridSpan w:val="4"/>
            <w:tcBorders>
              <w:top w:val="nil"/>
              <w:left w:val="nil"/>
              <w:bottom w:val="nil"/>
              <w:right w:val="nil"/>
            </w:tcBorders>
            <w:shd w:val="pct20" w:color="auto" w:fill="auto"/>
          </w:tcPr>
          <w:p w14:paraId="2DEBBBDF" w14:textId="77777777" w:rsidR="00000000" w:rsidRDefault="006D661E">
            <w:pPr>
              <w:autoSpaceDE w:val="0"/>
              <w:autoSpaceDN w:val="0"/>
              <w:adjustRightInd w:val="0"/>
              <w:ind w:right="144"/>
              <w:rPr>
                <w:ins w:id="40" w:author="ERCOT" w:date="2023-06-08T14:14:00Z"/>
                <w:sz w:val="20"/>
              </w:rPr>
            </w:pPr>
            <w:ins w:id="41" w:author="ERCOT" w:date="2023-06-08T14:14:00Z">
              <w:r>
                <w:rPr>
                  <w:sz w:val="20"/>
                </w:rPr>
                <w:t xml:space="preserve">Customer Rescissions: </w:t>
              </w:r>
            </w:ins>
          </w:p>
          <w:p w14:paraId="479318F4" w14:textId="77777777" w:rsidR="00000000" w:rsidRDefault="006D661E">
            <w:pPr>
              <w:autoSpaceDE w:val="0"/>
              <w:autoSpaceDN w:val="0"/>
              <w:adjustRightInd w:val="0"/>
              <w:ind w:right="144"/>
              <w:rPr>
                <w:ins w:id="42" w:author="ERCOT" w:date="2023-06-08T14:14:00Z"/>
                <w:sz w:val="20"/>
              </w:rPr>
            </w:pPr>
          </w:p>
          <w:p w14:paraId="7131124B" w14:textId="77777777" w:rsidR="00000000" w:rsidRDefault="006D661E">
            <w:pPr>
              <w:autoSpaceDE w:val="0"/>
              <w:autoSpaceDN w:val="0"/>
              <w:adjustRightInd w:val="0"/>
              <w:ind w:right="144"/>
              <w:rPr>
                <w:ins w:id="43" w:author="ERCOT" w:date="2023-06-08T14:14:00Z"/>
              </w:rPr>
            </w:pPr>
            <w:ins w:id="44" w:author="ERCOT" w:date="2023-06-08T14:14:00Z">
              <w:r>
                <w:rPr>
                  <w:sz w:val="20"/>
                </w:rPr>
                <w:t>Required for CR initiated transaction to inform TDSP that this transaction is being used to reverse a Switch due to Customer's Right of Rescission</w:t>
              </w:r>
            </w:ins>
          </w:p>
        </w:tc>
      </w:tr>
      <w:tr w:rsidR="00000000" w14:paraId="05BAE012" w14:textId="77777777">
        <w:tblPrEx>
          <w:tblCellMar>
            <w:top w:w="0" w:type="dxa"/>
            <w:left w:w="0" w:type="dxa"/>
            <w:bottom w:w="0" w:type="dxa"/>
            <w:right w:w="0" w:type="dxa"/>
          </w:tblCellMar>
        </w:tblPrEx>
        <w:trPr>
          <w:gridAfter w:val="1"/>
          <w:wAfter w:w="331" w:type="dxa"/>
          <w:ins w:id="45" w:author="ERCOT" w:date="2023-06-08T14:14:00Z"/>
        </w:trPr>
        <w:tc>
          <w:tcPr>
            <w:tcW w:w="3168" w:type="dxa"/>
            <w:gridSpan w:val="4"/>
            <w:tcBorders>
              <w:top w:val="nil"/>
              <w:left w:val="nil"/>
              <w:bottom w:val="nil"/>
              <w:right w:val="nil"/>
            </w:tcBorders>
          </w:tcPr>
          <w:p w14:paraId="11391638" w14:textId="77777777" w:rsidR="00000000" w:rsidRDefault="006D661E">
            <w:pPr>
              <w:autoSpaceDE w:val="0"/>
              <w:autoSpaceDN w:val="0"/>
              <w:adjustRightInd w:val="0"/>
              <w:ind w:right="144"/>
              <w:rPr>
                <w:ins w:id="46" w:author="ERCOT" w:date="2023-06-08T14:14:00Z"/>
              </w:rPr>
            </w:pPr>
            <w:ins w:id="47" w:author="ERCOT" w:date="2023-06-08T14:14:00Z">
              <w:r>
                <w:rPr>
                  <w:sz w:val="20"/>
                </w:rPr>
                <w:t xml:space="preserve"> </w:t>
              </w:r>
            </w:ins>
          </w:p>
        </w:tc>
        <w:tc>
          <w:tcPr>
            <w:tcW w:w="1367" w:type="dxa"/>
            <w:tcBorders>
              <w:top w:val="nil"/>
              <w:left w:val="nil"/>
              <w:bottom w:val="nil"/>
              <w:right w:val="nil"/>
            </w:tcBorders>
          </w:tcPr>
          <w:p w14:paraId="561613F3" w14:textId="77777777" w:rsidR="00000000" w:rsidRDefault="006D661E">
            <w:pPr>
              <w:autoSpaceDE w:val="0"/>
              <w:autoSpaceDN w:val="0"/>
              <w:adjustRightInd w:val="0"/>
              <w:ind w:right="144"/>
              <w:rPr>
                <w:ins w:id="48" w:author="ERCOT" w:date="2023-06-08T14:14:00Z"/>
              </w:rPr>
            </w:pPr>
            <w:ins w:id="49" w:author="ERCOT" w:date="2023-06-08T14:14:00Z">
              <w:r>
                <w:rPr>
                  <w:sz w:val="20"/>
                </w:rPr>
                <w:t>IA</w:t>
              </w:r>
            </w:ins>
          </w:p>
        </w:tc>
        <w:tc>
          <w:tcPr>
            <w:tcW w:w="144" w:type="dxa"/>
            <w:tcBorders>
              <w:top w:val="nil"/>
              <w:left w:val="nil"/>
              <w:bottom w:val="nil"/>
              <w:right w:val="nil"/>
            </w:tcBorders>
          </w:tcPr>
          <w:p w14:paraId="28082533" w14:textId="77777777" w:rsidR="00000000" w:rsidRDefault="006D661E">
            <w:pPr>
              <w:autoSpaceDE w:val="0"/>
              <w:autoSpaceDN w:val="0"/>
              <w:adjustRightInd w:val="0"/>
              <w:ind w:right="144"/>
              <w:rPr>
                <w:ins w:id="50" w:author="ERCOT" w:date="2023-06-08T14:14:00Z"/>
              </w:rPr>
            </w:pPr>
          </w:p>
        </w:tc>
        <w:tc>
          <w:tcPr>
            <w:tcW w:w="4823" w:type="dxa"/>
            <w:gridSpan w:val="5"/>
            <w:tcBorders>
              <w:top w:val="nil"/>
              <w:left w:val="nil"/>
              <w:bottom w:val="nil"/>
              <w:right w:val="nil"/>
            </w:tcBorders>
          </w:tcPr>
          <w:p w14:paraId="5B87D9C9" w14:textId="77777777" w:rsidR="00000000" w:rsidRDefault="006D661E">
            <w:pPr>
              <w:autoSpaceDE w:val="0"/>
              <w:autoSpaceDN w:val="0"/>
              <w:adjustRightInd w:val="0"/>
              <w:ind w:right="144"/>
              <w:rPr>
                <w:ins w:id="51" w:author="ERCOT" w:date="2023-06-08T14:14:00Z"/>
              </w:rPr>
            </w:pPr>
            <w:ins w:id="52" w:author="ERCOT" w:date="2023-06-08T14:14:00Z">
              <w:r>
                <w:rPr>
                  <w:sz w:val="20"/>
                </w:rPr>
                <w:t>Inventory</w:t>
              </w:r>
            </w:ins>
          </w:p>
        </w:tc>
      </w:tr>
      <w:tr w:rsidR="00000000" w14:paraId="5B139BF1" w14:textId="77777777">
        <w:tblPrEx>
          <w:tblCellMar>
            <w:top w:w="0" w:type="dxa"/>
            <w:left w:w="0" w:type="dxa"/>
            <w:bottom w:w="0" w:type="dxa"/>
            <w:right w:w="0" w:type="dxa"/>
          </w:tblCellMar>
        </w:tblPrEx>
        <w:trPr>
          <w:gridAfter w:val="2"/>
          <w:wAfter w:w="473" w:type="dxa"/>
          <w:ins w:id="53" w:author="ERCOT" w:date="2023-06-08T14:14:00Z"/>
        </w:trPr>
        <w:tc>
          <w:tcPr>
            <w:tcW w:w="4680" w:type="dxa"/>
            <w:gridSpan w:val="6"/>
            <w:tcBorders>
              <w:top w:val="nil"/>
              <w:left w:val="nil"/>
              <w:bottom w:val="nil"/>
              <w:right w:val="nil"/>
            </w:tcBorders>
          </w:tcPr>
          <w:p w14:paraId="6D32C32A" w14:textId="77777777" w:rsidR="00000000" w:rsidRDefault="006D661E">
            <w:pPr>
              <w:autoSpaceDE w:val="0"/>
              <w:autoSpaceDN w:val="0"/>
              <w:adjustRightInd w:val="0"/>
              <w:ind w:right="144"/>
              <w:rPr>
                <w:ins w:id="54" w:author="ERCOT" w:date="2023-06-08T14:14:00Z"/>
              </w:rPr>
            </w:pPr>
          </w:p>
        </w:tc>
        <w:tc>
          <w:tcPr>
            <w:tcW w:w="4680" w:type="dxa"/>
            <w:gridSpan w:val="4"/>
            <w:tcBorders>
              <w:top w:val="nil"/>
              <w:left w:val="nil"/>
              <w:bottom w:val="nil"/>
              <w:right w:val="nil"/>
            </w:tcBorders>
            <w:shd w:val="pct20" w:color="auto" w:fill="auto"/>
          </w:tcPr>
          <w:p w14:paraId="4F761E0A" w14:textId="77777777" w:rsidR="00000000" w:rsidRDefault="006D661E">
            <w:pPr>
              <w:autoSpaceDE w:val="0"/>
              <w:autoSpaceDN w:val="0"/>
              <w:adjustRightInd w:val="0"/>
              <w:ind w:right="144"/>
              <w:rPr>
                <w:ins w:id="55" w:author="ERCOT" w:date="2023-06-08T14:14:00Z"/>
                <w:sz w:val="20"/>
              </w:rPr>
            </w:pPr>
            <w:ins w:id="56" w:author="ERCOT" w:date="2023-06-08T14:14:00Z">
              <w:r>
                <w:rPr>
                  <w:sz w:val="20"/>
                </w:rPr>
                <w:t xml:space="preserve">Inadvertent Gain/Loss: </w:t>
              </w:r>
            </w:ins>
          </w:p>
          <w:p w14:paraId="016B422C" w14:textId="77777777" w:rsidR="00000000" w:rsidRDefault="006D661E">
            <w:pPr>
              <w:autoSpaceDE w:val="0"/>
              <w:autoSpaceDN w:val="0"/>
              <w:adjustRightInd w:val="0"/>
              <w:ind w:right="144"/>
              <w:rPr>
                <w:ins w:id="57" w:author="ERCOT" w:date="2023-06-08T14:14:00Z"/>
                <w:sz w:val="20"/>
              </w:rPr>
            </w:pPr>
          </w:p>
          <w:p w14:paraId="0AD651FA" w14:textId="77777777" w:rsidR="00000000" w:rsidRDefault="006D661E">
            <w:pPr>
              <w:autoSpaceDE w:val="0"/>
              <w:autoSpaceDN w:val="0"/>
              <w:adjustRightInd w:val="0"/>
              <w:ind w:right="144"/>
              <w:rPr>
                <w:ins w:id="58" w:author="ERCOT" w:date="2023-06-08T14:14:00Z"/>
              </w:rPr>
            </w:pPr>
            <w:ins w:id="59" w:author="ERCOT" w:date="2023-06-08T14:14:00Z">
              <w:r>
                <w:rPr>
                  <w:sz w:val="20"/>
                </w:rPr>
                <w:t>Required for CR initiated transaction to inform TDSP that this transaction is being used to reverse a Switch or Move-In due to an Inadvertent Gain/Loss</w:t>
              </w:r>
            </w:ins>
          </w:p>
        </w:tc>
      </w:tr>
      <w:tr w:rsidR="00000000" w14:paraId="73D205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5253C4"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636454E0" w14:textId="77777777" w:rsidR="00000000" w:rsidRDefault="006D661E">
            <w:pPr>
              <w:autoSpaceDE w:val="0"/>
              <w:autoSpaceDN w:val="0"/>
              <w:adjustRightInd w:val="0"/>
              <w:ind w:right="144"/>
            </w:pPr>
            <w:r>
              <w:rPr>
                <w:sz w:val="20"/>
              </w:rPr>
              <w:t>TS</w:t>
            </w:r>
          </w:p>
        </w:tc>
        <w:tc>
          <w:tcPr>
            <w:tcW w:w="144" w:type="dxa"/>
            <w:tcBorders>
              <w:top w:val="nil"/>
              <w:left w:val="nil"/>
              <w:bottom w:val="nil"/>
              <w:right w:val="nil"/>
            </w:tcBorders>
          </w:tcPr>
          <w:p w14:paraId="1B190AF1"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AC572CE" w14:textId="77777777" w:rsidR="00000000" w:rsidRDefault="006D661E">
            <w:pPr>
              <w:autoSpaceDE w:val="0"/>
              <w:autoSpaceDN w:val="0"/>
              <w:adjustRightInd w:val="0"/>
              <w:ind w:right="144"/>
            </w:pPr>
            <w:r>
              <w:rPr>
                <w:sz w:val="20"/>
              </w:rPr>
              <w:t>Transfer Statement</w:t>
            </w:r>
          </w:p>
        </w:tc>
      </w:tr>
      <w:tr w:rsidR="00000000" w14:paraId="6FBCA1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2DCAB2"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06C60248" w14:textId="05D49B94" w:rsidR="00000000" w:rsidRDefault="006D661E">
            <w:pPr>
              <w:autoSpaceDE w:val="0"/>
              <w:autoSpaceDN w:val="0"/>
              <w:adjustRightInd w:val="0"/>
              <w:ind w:right="144"/>
              <w:rPr>
                <w:sz w:val="20"/>
              </w:rPr>
            </w:pPr>
            <w:r>
              <w:rPr>
                <w:sz w:val="20"/>
              </w:rPr>
              <w:t xml:space="preserve">Required for ERCOT initiated </w:t>
            </w:r>
            <w:del w:id="60" w:author="ERCOT" w:date="2023-06-08T14:14:00Z">
              <w:r w:rsidR="003177EF">
                <w:rPr>
                  <w:sz w:val="20"/>
                </w:rPr>
                <w:delText xml:space="preserve"> </w:delText>
              </w:r>
            </w:del>
            <w:r>
              <w:rPr>
                <w:sz w:val="20"/>
              </w:rPr>
              <w:t>transaction for a Mass Transition to transfer t</w:t>
            </w:r>
            <w:r>
              <w:rPr>
                <w:sz w:val="20"/>
              </w:rPr>
              <w:t>he ESI ID from CR to CR</w:t>
            </w:r>
          </w:p>
          <w:p w14:paraId="7552420B" w14:textId="77777777" w:rsidR="00000000" w:rsidRDefault="006D661E">
            <w:pPr>
              <w:autoSpaceDE w:val="0"/>
              <w:autoSpaceDN w:val="0"/>
              <w:adjustRightInd w:val="0"/>
              <w:ind w:right="144"/>
            </w:pPr>
            <w:r>
              <w:rPr>
                <w:sz w:val="20"/>
              </w:rPr>
              <w:t>Otherwise not used</w:t>
            </w:r>
          </w:p>
        </w:tc>
      </w:tr>
      <w:tr w:rsidR="00000000" w14:paraId="398A7224" w14:textId="77777777">
        <w:tblPrEx>
          <w:tblCellMar>
            <w:top w:w="0" w:type="dxa"/>
            <w:left w:w="0" w:type="dxa"/>
            <w:bottom w:w="0" w:type="dxa"/>
            <w:right w:w="0" w:type="dxa"/>
          </w:tblCellMar>
        </w:tblPrEx>
        <w:tc>
          <w:tcPr>
            <w:tcW w:w="1007" w:type="dxa"/>
            <w:tcBorders>
              <w:top w:val="nil"/>
              <w:left w:val="nil"/>
              <w:bottom w:val="nil"/>
              <w:right w:val="nil"/>
            </w:tcBorders>
          </w:tcPr>
          <w:p w14:paraId="328E53F3"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9374DE6" w14:textId="77777777" w:rsidR="00000000" w:rsidRDefault="006D661E">
            <w:pPr>
              <w:autoSpaceDE w:val="0"/>
              <w:autoSpaceDN w:val="0"/>
              <w:adjustRightInd w:val="0"/>
              <w:ind w:right="144"/>
              <w:jc w:val="center"/>
            </w:pPr>
            <w:r>
              <w:rPr>
                <w:b/>
                <w:sz w:val="20"/>
              </w:rPr>
              <w:t>BGN08</w:t>
            </w:r>
          </w:p>
        </w:tc>
        <w:tc>
          <w:tcPr>
            <w:tcW w:w="892" w:type="dxa"/>
            <w:tcBorders>
              <w:top w:val="nil"/>
              <w:left w:val="nil"/>
              <w:bottom w:val="nil"/>
              <w:right w:val="nil"/>
            </w:tcBorders>
          </w:tcPr>
          <w:p w14:paraId="79B42201" w14:textId="77777777" w:rsidR="00000000" w:rsidRDefault="006D661E">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0E897C13" w14:textId="77777777" w:rsidR="00000000" w:rsidRDefault="006D661E">
            <w:pPr>
              <w:autoSpaceDE w:val="0"/>
              <w:autoSpaceDN w:val="0"/>
              <w:adjustRightInd w:val="0"/>
              <w:ind w:right="144"/>
            </w:pPr>
            <w:r>
              <w:rPr>
                <w:b/>
                <w:sz w:val="20"/>
              </w:rPr>
              <w:t>Action Code</w:t>
            </w:r>
          </w:p>
        </w:tc>
        <w:tc>
          <w:tcPr>
            <w:tcW w:w="432" w:type="dxa"/>
            <w:tcBorders>
              <w:top w:val="nil"/>
              <w:left w:val="nil"/>
              <w:bottom w:val="nil"/>
              <w:right w:val="nil"/>
            </w:tcBorders>
          </w:tcPr>
          <w:p w14:paraId="4B69942F"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2C669A2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734A427" w14:textId="77777777" w:rsidR="00000000" w:rsidRDefault="006D661E">
            <w:pPr>
              <w:autoSpaceDE w:val="0"/>
              <w:autoSpaceDN w:val="0"/>
              <w:adjustRightInd w:val="0"/>
              <w:ind w:right="144"/>
            </w:pPr>
            <w:r>
              <w:rPr>
                <w:b/>
                <w:sz w:val="20"/>
              </w:rPr>
              <w:t>ID 1/2</w:t>
            </w:r>
          </w:p>
        </w:tc>
      </w:tr>
      <w:tr w:rsidR="00000000" w14:paraId="5ECCB1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49A03B"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694A00C" w14:textId="77777777" w:rsidR="00000000" w:rsidRDefault="006D661E">
            <w:pPr>
              <w:autoSpaceDE w:val="0"/>
              <w:autoSpaceDN w:val="0"/>
              <w:adjustRightInd w:val="0"/>
              <w:ind w:right="144"/>
            </w:pPr>
            <w:r>
              <w:rPr>
                <w:sz w:val="20"/>
              </w:rPr>
              <w:t>Code indicating type of action</w:t>
            </w:r>
          </w:p>
        </w:tc>
      </w:tr>
      <w:tr w:rsidR="00000000" w14:paraId="48FD99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B1C8AB"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586C2CC0" w14:textId="77777777" w:rsidR="00000000" w:rsidRDefault="006D661E">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5ADA92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F64526"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9C79C7E" w14:textId="77777777" w:rsidR="00000000" w:rsidRDefault="006D661E">
            <w:pPr>
              <w:autoSpaceDE w:val="0"/>
              <w:autoSpaceDN w:val="0"/>
              <w:adjustRightInd w:val="0"/>
              <w:ind w:right="144"/>
            </w:pPr>
            <w:r>
              <w:rPr>
                <w:sz w:val="20"/>
              </w:rPr>
              <w:t>3</w:t>
            </w:r>
          </w:p>
        </w:tc>
        <w:tc>
          <w:tcPr>
            <w:tcW w:w="144" w:type="dxa"/>
            <w:tcBorders>
              <w:top w:val="nil"/>
              <w:left w:val="nil"/>
              <w:bottom w:val="nil"/>
              <w:right w:val="nil"/>
            </w:tcBorders>
          </w:tcPr>
          <w:p w14:paraId="59CB77D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DC287A4" w14:textId="77777777" w:rsidR="00000000" w:rsidRDefault="006D661E">
            <w:pPr>
              <w:autoSpaceDE w:val="0"/>
              <w:autoSpaceDN w:val="0"/>
              <w:adjustRightInd w:val="0"/>
              <w:ind w:right="144"/>
            </w:pPr>
            <w:r>
              <w:rPr>
                <w:sz w:val="20"/>
              </w:rPr>
              <w:t>Delete</w:t>
            </w:r>
          </w:p>
        </w:tc>
      </w:tr>
      <w:tr w:rsidR="00000000" w14:paraId="63B3B7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2FE5D2"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5E905FAF" w14:textId="77777777" w:rsidR="00000000" w:rsidRDefault="006D661E">
            <w:pPr>
              <w:autoSpaceDE w:val="0"/>
              <w:autoSpaceDN w:val="0"/>
              <w:adjustRightInd w:val="0"/>
              <w:ind w:right="144"/>
            </w:pPr>
            <w:r>
              <w:rPr>
                <w:sz w:val="20"/>
              </w:rPr>
              <w:t>Indicates Texas SET Transaction 814_03</w:t>
            </w:r>
          </w:p>
        </w:tc>
      </w:tr>
    </w:tbl>
    <w:p w14:paraId="00A03881"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61" w:name="book3"/>
      <w:bookmarkEnd w:id="61"/>
      <w:r>
        <w:rPr>
          <w:b/>
          <w:sz w:val="20"/>
        </w:rPr>
        <w:lastRenderedPageBreak/>
        <w:tab/>
        <w:t>Segment:</w:t>
      </w:r>
      <w:r>
        <w:rPr>
          <w:b/>
          <w:sz w:val="20"/>
        </w:rPr>
        <w:tab/>
      </w:r>
      <w:r>
        <w:rPr>
          <w:b/>
          <w:sz w:val="40"/>
        </w:rPr>
        <w:t xml:space="preserve">N1 </w:t>
      </w:r>
      <w:r>
        <w:rPr>
          <w:b/>
          <w:sz w:val="20"/>
        </w:rPr>
        <w:t>Name (Customer)</w:t>
      </w:r>
    </w:p>
    <w:p w14:paraId="1DA46357"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683B61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5EE034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701D99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D058BA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8CAC9E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6AF724F"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3C13C0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N103 or N104 is present, then the other is required.</w:t>
      </w:r>
    </w:p>
    <w:p w14:paraId="6728D82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4F8EA1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w:t>
      </w:r>
      <w:r>
        <w:rPr>
          <w:sz w:val="20"/>
        </w:rPr>
        <w:t>e a key to the table maintained by the transaction processing party.</w:t>
      </w:r>
    </w:p>
    <w:p w14:paraId="7C396EB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3B3699" w14:textId="77777777">
        <w:tblPrEx>
          <w:tblCellMar>
            <w:top w:w="0" w:type="dxa"/>
            <w:left w:w="0" w:type="dxa"/>
            <w:bottom w:w="0" w:type="dxa"/>
            <w:right w:w="0" w:type="dxa"/>
          </w:tblCellMar>
        </w:tblPrEx>
        <w:tc>
          <w:tcPr>
            <w:tcW w:w="1944" w:type="dxa"/>
            <w:tcBorders>
              <w:top w:val="nil"/>
              <w:left w:val="nil"/>
              <w:bottom w:val="nil"/>
              <w:right w:val="nil"/>
            </w:tcBorders>
          </w:tcPr>
          <w:p w14:paraId="42592DB5"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723B60AD"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6AF8CA93" w14:textId="77777777" w:rsidR="00000000" w:rsidRDefault="006D661E">
            <w:pPr>
              <w:autoSpaceDE w:val="0"/>
              <w:autoSpaceDN w:val="0"/>
              <w:adjustRightInd w:val="0"/>
              <w:ind w:right="144"/>
              <w:rPr>
                <w:sz w:val="20"/>
              </w:rPr>
            </w:pPr>
            <w:r>
              <w:rPr>
                <w:sz w:val="20"/>
              </w:rPr>
              <w:t>Required</w:t>
            </w:r>
          </w:p>
          <w:p w14:paraId="658061CF" w14:textId="77777777" w:rsidR="00000000" w:rsidRDefault="006D661E">
            <w:pPr>
              <w:autoSpaceDE w:val="0"/>
              <w:autoSpaceDN w:val="0"/>
              <w:adjustRightInd w:val="0"/>
              <w:ind w:right="144"/>
              <w:rPr>
                <w:ins w:id="62" w:author="ERCOT" w:date="2023-06-08T14:14:00Z"/>
                <w:sz w:val="20"/>
              </w:rPr>
            </w:pPr>
          </w:p>
          <w:p w14:paraId="09353E82" w14:textId="77777777" w:rsidR="00000000" w:rsidRDefault="006D661E">
            <w:pPr>
              <w:autoSpaceDE w:val="0"/>
              <w:autoSpaceDN w:val="0"/>
              <w:adjustRightInd w:val="0"/>
              <w:ind w:right="144"/>
              <w:rPr>
                <w:ins w:id="63" w:author="ERCOT" w:date="2023-06-08T14:14:00Z"/>
                <w:sz w:val="20"/>
              </w:rPr>
            </w:pPr>
            <w:ins w:id="64" w:author="ERCOT" w:date="2023-06-08T14:14:00Z">
              <w:r>
                <w:rPr>
                  <w:sz w:val="20"/>
                </w:rPr>
                <w:t>Name fields shall contain commas only when associated with a valid Customer Name. (Last Name, First Name)</w:t>
              </w:r>
            </w:ins>
          </w:p>
          <w:p w14:paraId="5AABC1D0" w14:textId="77777777" w:rsidR="00000000" w:rsidRDefault="006D661E">
            <w:pPr>
              <w:autoSpaceDE w:val="0"/>
              <w:autoSpaceDN w:val="0"/>
              <w:adjustRightInd w:val="0"/>
              <w:ind w:right="144"/>
              <w:rPr>
                <w:ins w:id="65" w:author="ERCOT" w:date="2023-06-08T14:14:00Z"/>
                <w:sz w:val="20"/>
              </w:rPr>
            </w:pPr>
          </w:p>
          <w:p w14:paraId="0A37386F" w14:textId="77777777" w:rsidR="00000000" w:rsidRDefault="006D661E">
            <w:pPr>
              <w:autoSpaceDE w:val="0"/>
              <w:autoSpaceDN w:val="0"/>
              <w:adjustRightInd w:val="0"/>
              <w:ind w:right="144"/>
              <w:rPr>
                <w:ins w:id="66" w:author="ERCOT" w:date="2023-06-08T14:14:00Z"/>
                <w:sz w:val="20"/>
              </w:rPr>
            </w:pPr>
            <w:ins w:id="67" w:author="ERCOT" w:date="2023-06-08T14:14:00Z">
              <w:r>
                <w:rPr>
                  <w:sz w:val="20"/>
                </w:rPr>
                <w:t>Name fields that are populated with only a comma(s) or any one character punctuation shall be considered invalid and will be rejected by ERCOT and th</w:t>
              </w:r>
              <w:r>
                <w:rPr>
                  <w:sz w:val="20"/>
                </w:rPr>
                <w:t xml:space="preserve">e TDSP. </w:t>
              </w:r>
            </w:ins>
          </w:p>
          <w:p w14:paraId="037CB512" w14:textId="77777777" w:rsidR="00000000" w:rsidRDefault="006D661E">
            <w:pPr>
              <w:autoSpaceDE w:val="0"/>
              <w:autoSpaceDN w:val="0"/>
              <w:adjustRightInd w:val="0"/>
              <w:ind w:right="144"/>
            </w:pPr>
          </w:p>
        </w:tc>
      </w:tr>
      <w:tr w:rsidR="00000000" w14:paraId="418DBBE2" w14:textId="77777777">
        <w:tblPrEx>
          <w:tblCellMar>
            <w:top w:w="0" w:type="dxa"/>
            <w:left w:w="0" w:type="dxa"/>
            <w:bottom w:w="0" w:type="dxa"/>
            <w:right w:w="0" w:type="dxa"/>
          </w:tblCellMar>
        </w:tblPrEx>
        <w:tc>
          <w:tcPr>
            <w:tcW w:w="1944" w:type="dxa"/>
            <w:tcBorders>
              <w:top w:val="nil"/>
              <w:left w:val="nil"/>
              <w:bottom w:val="nil"/>
              <w:right w:val="nil"/>
            </w:tcBorders>
          </w:tcPr>
          <w:p w14:paraId="14AA7B3A" w14:textId="77777777" w:rsidR="00000000" w:rsidRDefault="006D661E">
            <w:pPr>
              <w:autoSpaceDE w:val="0"/>
              <w:autoSpaceDN w:val="0"/>
              <w:adjustRightInd w:val="0"/>
              <w:ind w:right="144"/>
            </w:pPr>
          </w:p>
        </w:tc>
        <w:tc>
          <w:tcPr>
            <w:tcW w:w="216" w:type="dxa"/>
            <w:tcBorders>
              <w:top w:val="nil"/>
              <w:left w:val="nil"/>
              <w:bottom w:val="nil"/>
              <w:right w:val="nil"/>
            </w:tcBorders>
          </w:tcPr>
          <w:p w14:paraId="6B462C45"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7E1D48DA" w14:textId="77777777" w:rsidR="00000000" w:rsidRDefault="006D661E">
            <w:pPr>
              <w:autoSpaceDE w:val="0"/>
              <w:autoSpaceDN w:val="0"/>
              <w:adjustRightInd w:val="0"/>
              <w:ind w:right="144"/>
              <w:rPr>
                <w:sz w:val="20"/>
              </w:rPr>
            </w:pPr>
            <w:r>
              <w:rPr>
                <w:sz w:val="20"/>
              </w:rPr>
              <w:t>N1~8R~CUSTOMER</w:t>
            </w:r>
          </w:p>
          <w:p w14:paraId="4480C1B7" w14:textId="486137CF" w:rsidR="00000000" w:rsidRDefault="006D661E">
            <w:pPr>
              <w:autoSpaceDE w:val="0"/>
              <w:autoSpaceDN w:val="0"/>
              <w:adjustRightInd w:val="0"/>
              <w:ind w:right="144"/>
              <w:rPr>
                <w:sz w:val="20"/>
              </w:rPr>
            </w:pPr>
            <w:r>
              <w:rPr>
                <w:sz w:val="20"/>
              </w:rPr>
              <w:t xml:space="preserve">N1~8R~CSA CUSTOMER </w:t>
            </w:r>
            <w:del w:id="68" w:author="ERCOT" w:date="2023-06-08T14:14:00Z">
              <w:r w:rsidR="003177EF">
                <w:rPr>
                  <w:sz w:val="20"/>
                </w:rPr>
                <w:delText xml:space="preserve">  </w:delText>
              </w:r>
            </w:del>
            <w:r>
              <w:rPr>
                <w:sz w:val="20"/>
              </w:rPr>
              <w:t>(Required if MVO - Move In is for CSA)</w:t>
            </w:r>
          </w:p>
          <w:p w14:paraId="1A946053" w14:textId="54A6DF22" w:rsidR="00000000" w:rsidRDefault="006D661E">
            <w:pPr>
              <w:autoSpaceDE w:val="0"/>
              <w:autoSpaceDN w:val="0"/>
              <w:adjustRightInd w:val="0"/>
              <w:ind w:right="144"/>
              <w:rPr>
                <w:sz w:val="20"/>
              </w:rPr>
            </w:pPr>
            <w:r>
              <w:rPr>
                <w:sz w:val="20"/>
              </w:rPr>
              <w:t>N1~8R~MASS TRANSITION CUSTOMER</w:t>
            </w:r>
            <w:del w:id="69" w:author="ERCOT" w:date="2023-06-08T14:14:00Z">
              <w:r w:rsidR="003177EF">
                <w:rPr>
                  <w:sz w:val="20"/>
                </w:rPr>
                <w:delText xml:space="preserve">  </w:delText>
              </w:r>
            </w:del>
            <w:r>
              <w:rPr>
                <w:sz w:val="20"/>
              </w:rPr>
              <w:t xml:space="preserve"> (Required when BGN07= 'TS'.</w:t>
            </w:r>
          </w:p>
          <w:p w14:paraId="494017A2" w14:textId="77777777" w:rsidR="00000000" w:rsidRDefault="006D661E">
            <w:pPr>
              <w:autoSpaceDE w:val="0"/>
              <w:autoSpaceDN w:val="0"/>
              <w:adjustRightInd w:val="0"/>
              <w:ind w:right="144"/>
              <w:rPr>
                <w:sz w:val="20"/>
              </w:rPr>
            </w:pPr>
            <w:r>
              <w:rPr>
                <w:sz w:val="20"/>
              </w:rPr>
              <w:t>N102 is populated with 'Mass Transition Customer' for both IOU and MOU/EC TDSP ESI IDs)</w:t>
            </w:r>
          </w:p>
          <w:p w14:paraId="3AD786A1" w14:textId="20CAFA83" w:rsidR="00000000" w:rsidRDefault="006D661E">
            <w:pPr>
              <w:autoSpaceDE w:val="0"/>
              <w:autoSpaceDN w:val="0"/>
              <w:adjustRightInd w:val="0"/>
              <w:ind w:right="144"/>
              <w:rPr>
                <w:sz w:val="20"/>
              </w:rPr>
            </w:pPr>
            <w:r>
              <w:rPr>
                <w:sz w:val="20"/>
              </w:rPr>
              <w:t>N1~8R~ACQUISITION TRANS</w:t>
            </w:r>
            <w:r>
              <w:rPr>
                <w:sz w:val="20"/>
              </w:rPr>
              <w:t xml:space="preserve">FER CUSTOMER </w:t>
            </w:r>
            <w:del w:id="70" w:author="ERCOT" w:date="2023-06-08T14:14:00Z">
              <w:r w:rsidR="003177EF">
                <w:rPr>
                  <w:sz w:val="20"/>
                </w:rPr>
                <w:delText xml:space="preserve">  </w:delText>
              </w:r>
            </w:del>
            <w:r>
              <w:rPr>
                <w:sz w:val="20"/>
              </w:rPr>
              <w:t>(Required when BGN07= 'AQ'.</w:t>
            </w:r>
          </w:p>
          <w:p w14:paraId="7954B416" w14:textId="77777777" w:rsidR="00000000" w:rsidRDefault="006D661E">
            <w:pPr>
              <w:autoSpaceDE w:val="0"/>
              <w:autoSpaceDN w:val="0"/>
              <w:adjustRightInd w:val="0"/>
              <w:ind w:right="144"/>
            </w:pPr>
            <w:r>
              <w:rPr>
                <w:sz w:val="20"/>
              </w:rPr>
              <w:t>N102 is populated with 'Acquisition Transfer Customer' for both IOU and MOU/EC TDSP ESI IDs)</w:t>
            </w:r>
          </w:p>
        </w:tc>
      </w:tr>
    </w:tbl>
    <w:p w14:paraId="756DABBC" w14:textId="77777777" w:rsidR="00000000" w:rsidRDefault="006D661E">
      <w:pPr>
        <w:autoSpaceDE w:val="0"/>
        <w:autoSpaceDN w:val="0"/>
        <w:adjustRightInd w:val="0"/>
        <w:rPr>
          <w:sz w:val="20"/>
        </w:rPr>
      </w:pPr>
    </w:p>
    <w:p w14:paraId="0B6234F3" w14:textId="77777777" w:rsidR="00000000" w:rsidRDefault="006D661E">
      <w:pPr>
        <w:autoSpaceDE w:val="0"/>
        <w:autoSpaceDN w:val="0"/>
        <w:adjustRightInd w:val="0"/>
        <w:jc w:val="center"/>
        <w:rPr>
          <w:b/>
          <w:sz w:val="20"/>
        </w:rPr>
      </w:pPr>
      <w:r>
        <w:rPr>
          <w:b/>
          <w:sz w:val="20"/>
        </w:rPr>
        <w:t>Data Element Summary</w:t>
      </w:r>
    </w:p>
    <w:p w14:paraId="5196063F"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7A9308"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F6B470" w14:textId="77777777">
        <w:tblPrEx>
          <w:tblCellMar>
            <w:top w:w="0" w:type="dxa"/>
            <w:left w:w="0" w:type="dxa"/>
            <w:bottom w:w="0" w:type="dxa"/>
            <w:right w:w="0" w:type="dxa"/>
          </w:tblCellMar>
        </w:tblPrEx>
        <w:tc>
          <w:tcPr>
            <w:tcW w:w="1007" w:type="dxa"/>
            <w:tcBorders>
              <w:top w:val="nil"/>
              <w:left w:val="nil"/>
              <w:bottom w:val="nil"/>
              <w:right w:val="nil"/>
            </w:tcBorders>
          </w:tcPr>
          <w:p w14:paraId="10673BDA"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36FD889" w14:textId="77777777" w:rsidR="00000000" w:rsidRDefault="006D661E">
            <w:pPr>
              <w:autoSpaceDE w:val="0"/>
              <w:autoSpaceDN w:val="0"/>
              <w:adjustRightInd w:val="0"/>
              <w:ind w:right="144"/>
              <w:jc w:val="center"/>
            </w:pPr>
            <w:r>
              <w:rPr>
                <w:b/>
                <w:sz w:val="20"/>
              </w:rPr>
              <w:t>N101</w:t>
            </w:r>
          </w:p>
        </w:tc>
        <w:tc>
          <w:tcPr>
            <w:tcW w:w="892" w:type="dxa"/>
            <w:tcBorders>
              <w:top w:val="nil"/>
              <w:left w:val="nil"/>
              <w:bottom w:val="nil"/>
              <w:right w:val="nil"/>
            </w:tcBorders>
          </w:tcPr>
          <w:p w14:paraId="54D2DE67"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8AAFF11"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13080D5D"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36F568A0"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FBB92AB" w14:textId="77777777" w:rsidR="00000000" w:rsidRDefault="006D661E">
            <w:pPr>
              <w:autoSpaceDE w:val="0"/>
              <w:autoSpaceDN w:val="0"/>
              <w:adjustRightInd w:val="0"/>
              <w:ind w:right="144"/>
            </w:pPr>
            <w:r>
              <w:rPr>
                <w:b/>
                <w:sz w:val="20"/>
              </w:rPr>
              <w:t>ID 2/3</w:t>
            </w:r>
          </w:p>
        </w:tc>
      </w:tr>
      <w:tr w:rsidR="00000000" w14:paraId="2D4386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51283"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6E542605" w14:textId="77777777" w:rsidR="00000000" w:rsidRDefault="006D661E">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5B7A4A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86F4C2"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E686ED2" w14:textId="77777777" w:rsidR="00000000" w:rsidRDefault="006D661E">
            <w:pPr>
              <w:autoSpaceDE w:val="0"/>
              <w:autoSpaceDN w:val="0"/>
              <w:adjustRightInd w:val="0"/>
              <w:ind w:right="144"/>
            </w:pPr>
            <w:r>
              <w:rPr>
                <w:sz w:val="20"/>
              </w:rPr>
              <w:t>8R</w:t>
            </w:r>
          </w:p>
        </w:tc>
        <w:tc>
          <w:tcPr>
            <w:tcW w:w="144" w:type="dxa"/>
            <w:tcBorders>
              <w:top w:val="nil"/>
              <w:left w:val="nil"/>
              <w:bottom w:val="nil"/>
              <w:right w:val="nil"/>
            </w:tcBorders>
          </w:tcPr>
          <w:p w14:paraId="67705EE7"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5CF5C458" w14:textId="77777777" w:rsidR="00000000" w:rsidRDefault="006D661E">
            <w:pPr>
              <w:autoSpaceDE w:val="0"/>
              <w:autoSpaceDN w:val="0"/>
              <w:adjustRightInd w:val="0"/>
              <w:ind w:right="144"/>
            </w:pPr>
            <w:r>
              <w:rPr>
                <w:sz w:val="20"/>
              </w:rPr>
              <w:t>Consumer Service Provider (CSP) Customer</w:t>
            </w:r>
          </w:p>
        </w:tc>
      </w:tr>
      <w:tr w:rsidR="00000000" w14:paraId="76246B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8AA9E2"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4BA438D0" w14:textId="77777777" w:rsidR="00000000" w:rsidRDefault="006D661E">
            <w:pPr>
              <w:autoSpaceDE w:val="0"/>
              <w:autoSpaceDN w:val="0"/>
              <w:adjustRightInd w:val="0"/>
              <w:ind w:right="144"/>
            </w:pPr>
            <w:r>
              <w:rPr>
                <w:sz w:val="20"/>
              </w:rPr>
              <w:t>Customer</w:t>
            </w:r>
          </w:p>
        </w:tc>
      </w:tr>
      <w:tr w:rsidR="00000000" w14:paraId="1CDC5838" w14:textId="77777777">
        <w:tblPrEx>
          <w:tblCellMar>
            <w:top w:w="0" w:type="dxa"/>
            <w:left w:w="0" w:type="dxa"/>
            <w:bottom w:w="0" w:type="dxa"/>
            <w:right w:w="0" w:type="dxa"/>
          </w:tblCellMar>
        </w:tblPrEx>
        <w:tc>
          <w:tcPr>
            <w:tcW w:w="1007" w:type="dxa"/>
            <w:tcBorders>
              <w:top w:val="nil"/>
              <w:left w:val="nil"/>
              <w:bottom w:val="nil"/>
              <w:right w:val="nil"/>
            </w:tcBorders>
          </w:tcPr>
          <w:p w14:paraId="6E30F24B"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66CC09C6" w14:textId="77777777" w:rsidR="00000000" w:rsidRDefault="006D661E">
            <w:pPr>
              <w:autoSpaceDE w:val="0"/>
              <w:autoSpaceDN w:val="0"/>
              <w:adjustRightInd w:val="0"/>
              <w:ind w:right="144"/>
              <w:jc w:val="center"/>
            </w:pPr>
            <w:r>
              <w:rPr>
                <w:b/>
                <w:sz w:val="20"/>
              </w:rPr>
              <w:t>N102</w:t>
            </w:r>
          </w:p>
        </w:tc>
        <w:tc>
          <w:tcPr>
            <w:tcW w:w="892" w:type="dxa"/>
            <w:tcBorders>
              <w:top w:val="nil"/>
              <w:left w:val="nil"/>
              <w:bottom w:val="nil"/>
              <w:right w:val="nil"/>
            </w:tcBorders>
          </w:tcPr>
          <w:p w14:paraId="3C9FEBBD"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E238055"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12FF3272"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633EF2AA"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0F046E4" w14:textId="77777777" w:rsidR="00000000" w:rsidRDefault="006D661E">
            <w:pPr>
              <w:autoSpaceDE w:val="0"/>
              <w:autoSpaceDN w:val="0"/>
              <w:adjustRightInd w:val="0"/>
              <w:ind w:right="144"/>
            </w:pPr>
            <w:r>
              <w:rPr>
                <w:b/>
                <w:sz w:val="20"/>
              </w:rPr>
              <w:t>AN 1/60</w:t>
            </w:r>
          </w:p>
        </w:tc>
      </w:tr>
      <w:tr w:rsidR="00000000" w14:paraId="1C80B5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312972"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50FDC3C" w14:textId="77777777" w:rsidR="00000000" w:rsidRDefault="006D661E">
            <w:pPr>
              <w:autoSpaceDE w:val="0"/>
              <w:autoSpaceDN w:val="0"/>
              <w:adjustRightInd w:val="0"/>
              <w:ind w:right="144"/>
            </w:pPr>
            <w:r>
              <w:rPr>
                <w:sz w:val="20"/>
              </w:rPr>
              <w:t>Free-form name</w:t>
            </w:r>
          </w:p>
        </w:tc>
      </w:tr>
      <w:tr w:rsidR="00000000" w14:paraId="7AA4CB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BECE55"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02FE5186" w14:textId="77777777" w:rsidR="00000000" w:rsidRDefault="006D661E">
            <w:pPr>
              <w:autoSpaceDE w:val="0"/>
              <w:autoSpaceDN w:val="0"/>
              <w:adjustRightInd w:val="0"/>
              <w:ind w:right="144"/>
              <w:rPr>
                <w:sz w:val="20"/>
              </w:rPr>
            </w:pPr>
            <w:r>
              <w:rPr>
                <w:sz w:val="20"/>
              </w:rPr>
              <w:t xml:space="preserve">Customer name as documented in the sender's application system.  This name field must be used </w:t>
            </w:r>
            <w:proofErr w:type="gramStart"/>
            <w:r>
              <w:rPr>
                <w:sz w:val="20"/>
              </w:rPr>
              <w:t>in order to</w:t>
            </w:r>
            <w:proofErr w:type="gramEnd"/>
            <w:r>
              <w:rPr>
                <w:sz w:val="20"/>
              </w:rPr>
              <w:t xml:space="preserve"> populate the zip code in N403.</w:t>
            </w:r>
          </w:p>
          <w:p w14:paraId="718A2F75" w14:textId="77777777" w:rsidR="00000000" w:rsidRDefault="006D661E">
            <w:pPr>
              <w:autoSpaceDE w:val="0"/>
              <w:autoSpaceDN w:val="0"/>
              <w:adjustRightInd w:val="0"/>
              <w:ind w:right="144"/>
              <w:rPr>
                <w:sz w:val="20"/>
              </w:rPr>
            </w:pPr>
          </w:p>
          <w:p w14:paraId="5D4B9B08" w14:textId="77777777" w:rsidR="00000000" w:rsidRDefault="006D661E">
            <w:pPr>
              <w:autoSpaceDE w:val="0"/>
              <w:autoSpaceDN w:val="0"/>
              <w:adjustRightInd w:val="0"/>
              <w:ind w:right="144"/>
              <w:rPr>
                <w:sz w:val="20"/>
              </w:rPr>
            </w:pPr>
            <w:r>
              <w:rPr>
                <w:sz w:val="20"/>
              </w:rPr>
              <w:t>For a Continuous Service Agreement (CSA) MVO - Move In issued by ERCOT to the TDSP, ERCOT will provide CSA CUSTOMER as</w:t>
            </w:r>
            <w:r>
              <w:rPr>
                <w:sz w:val="20"/>
              </w:rPr>
              <w:t xml:space="preserve"> the default name in this field.</w:t>
            </w:r>
          </w:p>
          <w:p w14:paraId="388778AB" w14:textId="77777777" w:rsidR="00000000" w:rsidRDefault="006D661E">
            <w:pPr>
              <w:autoSpaceDE w:val="0"/>
              <w:autoSpaceDN w:val="0"/>
              <w:adjustRightInd w:val="0"/>
              <w:ind w:right="144"/>
              <w:rPr>
                <w:sz w:val="20"/>
              </w:rPr>
            </w:pPr>
          </w:p>
          <w:p w14:paraId="402D0E24" w14:textId="77777777" w:rsidR="00000000" w:rsidRDefault="006D661E">
            <w:pPr>
              <w:autoSpaceDE w:val="0"/>
              <w:autoSpaceDN w:val="0"/>
              <w:adjustRightInd w:val="0"/>
              <w:ind w:right="144"/>
              <w:rPr>
                <w:sz w:val="20"/>
              </w:rPr>
            </w:pPr>
            <w:r>
              <w:rPr>
                <w:sz w:val="20"/>
              </w:rPr>
              <w:t>When ERCOT initiates the Mass Transition transaction where BGN07 = 'TS' the N102 will be populated with 'Mass Transition Customer'</w:t>
            </w:r>
          </w:p>
          <w:p w14:paraId="1B8442A3" w14:textId="77777777" w:rsidR="00000000" w:rsidRDefault="006D661E">
            <w:pPr>
              <w:autoSpaceDE w:val="0"/>
              <w:autoSpaceDN w:val="0"/>
              <w:adjustRightInd w:val="0"/>
              <w:ind w:right="144"/>
              <w:rPr>
                <w:sz w:val="20"/>
              </w:rPr>
            </w:pPr>
          </w:p>
          <w:p w14:paraId="3BFD2C99" w14:textId="77777777" w:rsidR="00000000" w:rsidRDefault="006D661E">
            <w:pPr>
              <w:autoSpaceDE w:val="0"/>
              <w:autoSpaceDN w:val="0"/>
              <w:adjustRightInd w:val="0"/>
              <w:ind w:right="144"/>
            </w:pPr>
            <w:r>
              <w:rPr>
                <w:sz w:val="20"/>
              </w:rPr>
              <w:t>When ERCOT initiates the Acquisition Transfer transaction where BGN07 = 'AQ', the N102 will be populated with 'Acquisition Transfer Customer'</w:t>
            </w:r>
          </w:p>
        </w:tc>
      </w:tr>
    </w:tbl>
    <w:p w14:paraId="1F0F0AB8"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71" w:name="book4"/>
      <w:bookmarkEnd w:id="71"/>
      <w:r>
        <w:rPr>
          <w:b/>
          <w:sz w:val="20"/>
        </w:rPr>
        <w:lastRenderedPageBreak/>
        <w:tab/>
        <w:t>Segment:</w:t>
      </w:r>
      <w:r>
        <w:rPr>
          <w:b/>
          <w:sz w:val="20"/>
        </w:rPr>
        <w:tab/>
      </w:r>
      <w:r>
        <w:rPr>
          <w:b/>
          <w:sz w:val="40"/>
        </w:rPr>
        <w:t xml:space="preserve">N4 </w:t>
      </w:r>
      <w:r>
        <w:rPr>
          <w:b/>
          <w:sz w:val="20"/>
        </w:rPr>
        <w:t>Geographic Location (Customer Service Address)</w:t>
      </w:r>
    </w:p>
    <w:p w14:paraId="1F1AE985"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667D616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30E1D8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F8ED87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6126D8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C016F8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4E1F3A9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1F17C2C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D98BCF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A combination of either N401 through N404, or N405 and N406 may be adequate to specify a location.</w:t>
      </w:r>
    </w:p>
    <w:p w14:paraId="179613B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AD03A4" w14:textId="77777777">
        <w:tblPrEx>
          <w:tblCellMar>
            <w:top w:w="0" w:type="dxa"/>
            <w:left w:w="0" w:type="dxa"/>
            <w:bottom w:w="0" w:type="dxa"/>
            <w:right w:w="0" w:type="dxa"/>
          </w:tblCellMar>
        </w:tblPrEx>
        <w:tc>
          <w:tcPr>
            <w:tcW w:w="1944" w:type="dxa"/>
            <w:tcBorders>
              <w:top w:val="nil"/>
              <w:left w:val="nil"/>
              <w:bottom w:val="nil"/>
              <w:right w:val="nil"/>
            </w:tcBorders>
          </w:tcPr>
          <w:p w14:paraId="737E3D8C"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4D0C124E"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63270A48" w14:textId="77777777" w:rsidR="00000000" w:rsidRDefault="006D661E">
            <w:pPr>
              <w:autoSpaceDE w:val="0"/>
              <w:autoSpaceDN w:val="0"/>
              <w:adjustRightInd w:val="0"/>
              <w:ind w:right="144"/>
              <w:rPr>
                <w:sz w:val="20"/>
              </w:rPr>
            </w:pPr>
            <w:r>
              <w:rPr>
                <w:sz w:val="20"/>
              </w:rPr>
              <w:t>Zip Code (N403) is Required.  The first 5 characters will be used for validation.</w:t>
            </w:r>
          </w:p>
          <w:p w14:paraId="6BC26517" w14:textId="77777777" w:rsidR="00000000" w:rsidRDefault="006D661E">
            <w:pPr>
              <w:autoSpaceDE w:val="0"/>
              <w:autoSpaceDN w:val="0"/>
              <w:adjustRightInd w:val="0"/>
              <w:ind w:right="144"/>
            </w:pPr>
          </w:p>
        </w:tc>
      </w:tr>
      <w:tr w:rsidR="00000000" w14:paraId="296A659E" w14:textId="77777777">
        <w:tblPrEx>
          <w:tblCellMar>
            <w:top w:w="0" w:type="dxa"/>
            <w:left w:w="0" w:type="dxa"/>
            <w:bottom w:w="0" w:type="dxa"/>
            <w:right w:w="0" w:type="dxa"/>
          </w:tblCellMar>
        </w:tblPrEx>
        <w:tc>
          <w:tcPr>
            <w:tcW w:w="1944" w:type="dxa"/>
            <w:tcBorders>
              <w:top w:val="nil"/>
              <w:left w:val="nil"/>
              <w:bottom w:val="nil"/>
              <w:right w:val="nil"/>
            </w:tcBorders>
          </w:tcPr>
          <w:p w14:paraId="57716DCA" w14:textId="77777777" w:rsidR="00000000" w:rsidRDefault="006D661E">
            <w:pPr>
              <w:autoSpaceDE w:val="0"/>
              <w:autoSpaceDN w:val="0"/>
              <w:adjustRightInd w:val="0"/>
              <w:ind w:right="144"/>
            </w:pPr>
          </w:p>
        </w:tc>
        <w:tc>
          <w:tcPr>
            <w:tcW w:w="216" w:type="dxa"/>
            <w:tcBorders>
              <w:top w:val="nil"/>
              <w:left w:val="nil"/>
              <w:bottom w:val="nil"/>
              <w:right w:val="nil"/>
            </w:tcBorders>
          </w:tcPr>
          <w:p w14:paraId="358DB59A"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187C98E8" w14:textId="77777777" w:rsidR="00000000" w:rsidRDefault="006D661E">
            <w:pPr>
              <w:autoSpaceDE w:val="0"/>
              <w:autoSpaceDN w:val="0"/>
              <w:adjustRightInd w:val="0"/>
              <w:ind w:right="144"/>
              <w:rPr>
                <w:sz w:val="20"/>
              </w:rPr>
            </w:pPr>
            <w:r>
              <w:rPr>
                <w:sz w:val="20"/>
              </w:rPr>
              <w:t>N4~~~78111</w:t>
            </w:r>
          </w:p>
          <w:p w14:paraId="7F02CC73" w14:textId="77777777" w:rsidR="00000000" w:rsidRDefault="006D661E">
            <w:pPr>
              <w:autoSpaceDE w:val="0"/>
              <w:autoSpaceDN w:val="0"/>
              <w:adjustRightInd w:val="0"/>
              <w:ind w:right="144"/>
            </w:pPr>
            <w:r>
              <w:rPr>
                <w:sz w:val="20"/>
              </w:rPr>
              <w:t>N4~~~781110001</w:t>
            </w:r>
          </w:p>
        </w:tc>
      </w:tr>
    </w:tbl>
    <w:p w14:paraId="71C93264" w14:textId="77777777" w:rsidR="00000000" w:rsidRDefault="006D661E">
      <w:pPr>
        <w:autoSpaceDE w:val="0"/>
        <w:autoSpaceDN w:val="0"/>
        <w:adjustRightInd w:val="0"/>
        <w:rPr>
          <w:sz w:val="20"/>
        </w:rPr>
      </w:pPr>
    </w:p>
    <w:p w14:paraId="4E9F17EB" w14:textId="77777777" w:rsidR="00000000" w:rsidRDefault="006D661E">
      <w:pPr>
        <w:autoSpaceDE w:val="0"/>
        <w:autoSpaceDN w:val="0"/>
        <w:adjustRightInd w:val="0"/>
        <w:jc w:val="center"/>
        <w:rPr>
          <w:b/>
          <w:sz w:val="20"/>
        </w:rPr>
      </w:pPr>
      <w:r>
        <w:rPr>
          <w:b/>
          <w:sz w:val="20"/>
        </w:rPr>
        <w:t>Data Element Summary</w:t>
      </w:r>
    </w:p>
    <w:p w14:paraId="48657A4C"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118CF9"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5352493" w14:textId="77777777">
        <w:tblPrEx>
          <w:tblCellMar>
            <w:top w:w="0" w:type="dxa"/>
            <w:left w:w="0" w:type="dxa"/>
            <w:bottom w:w="0" w:type="dxa"/>
            <w:right w:w="0" w:type="dxa"/>
          </w:tblCellMar>
        </w:tblPrEx>
        <w:tc>
          <w:tcPr>
            <w:tcW w:w="1007" w:type="dxa"/>
            <w:tcBorders>
              <w:top w:val="nil"/>
              <w:left w:val="nil"/>
              <w:bottom w:val="nil"/>
              <w:right w:val="nil"/>
            </w:tcBorders>
          </w:tcPr>
          <w:p w14:paraId="545A24B7"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13F6EDA" w14:textId="77777777" w:rsidR="00000000" w:rsidRDefault="006D661E">
            <w:pPr>
              <w:autoSpaceDE w:val="0"/>
              <w:autoSpaceDN w:val="0"/>
              <w:adjustRightInd w:val="0"/>
              <w:ind w:right="144"/>
              <w:jc w:val="center"/>
            </w:pPr>
            <w:r>
              <w:rPr>
                <w:b/>
                <w:sz w:val="20"/>
              </w:rPr>
              <w:t>N403</w:t>
            </w:r>
          </w:p>
        </w:tc>
        <w:tc>
          <w:tcPr>
            <w:tcW w:w="892" w:type="dxa"/>
            <w:tcBorders>
              <w:top w:val="nil"/>
              <w:left w:val="nil"/>
              <w:bottom w:val="nil"/>
              <w:right w:val="nil"/>
            </w:tcBorders>
          </w:tcPr>
          <w:p w14:paraId="198C6A07" w14:textId="77777777" w:rsidR="00000000" w:rsidRDefault="006D661E">
            <w:pPr>
              <w:autoSpaceDE w:val="0"/>
              <w:autoSpaceDN w:val="0"/>
              <w:adjustRightInd w:val="0"/>
              <w:ind w:right="144"/>
              <w:jc w:val="center"/>
            </w:pPr>
            <w:r>
              <w:rPr>
                <w:b/>
                <w:sz w:val="20"/>
              </w:rPr>
              <w:t>116</w:t>
            </w:r>
          </w:p>
        </w:tc>
        <w:tc>
          <w:tcPr>
            <w:tcW w:w="4968" w:type="dxa"/>
            <w:tcBorders>
              <w:top w:val="nil"/>
              <w:left w:val="nil"/>
              <w:bottom w:val="nil"/>
              <w:right w:val="nil"/>
            </w:tcBorders>
          </w:tcPr>
          <w:p w14:paraId="3ACC574D" w14:textId="77777777" w:rsidR="00000000" w:rsidRDefault="006D661E">
            <w:pPr>
              <w:autoSpaceDE w:val="0"/>
              <w:autoSpaceDN w:val="0"/>
              <w:adjustRightInd w:val="0"/>
              <w:ind w:right="144"/>
            </w:pPr>
            <w:r>
              <w:rPr>
                <w:b/>
                <w:sz w:val="20"/>
              </w:rPr>
              <w:t>Postal Code</w:t>
            </w:r>
          </w:p>
        </w:tc>
        <w:tc>
          <w:tcPr>
            <w:tcW w:w="432" w:type="dxa"/>
            <w:tcBorders>
              <w:top w:val="nil"/>
              <w:left w:val="nil"/>
              <w:bottom w:val="nil"/>
              <w:right w:val="nil"/>
            </w:tcBorders>
          </w:tcPr>
          <w:p w14:paraId="4C3DE6C2"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7DCA8CBF"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5E866748" w14:textId="77777777" w:rsidR="00000000" w:rsidRDefault="006D661E">
            <w:pPr>
              <w:autoSpaceDE w:val="0"/>
              <w:autoSpaceDN w:val="0"/>
              <w:adjustRightInd w:val="0"/>
              <w:ind w:right="144"/>
            </w:pPr>
            <w:r>
              <w:rPr>
                <w:b/>
                <w:sz w:val="20"/>
              </w:rPr>
              <w:t>ID 3/15</w:t>
            </w:r>
          </w:p>
        </w:tc>
      </w:tr>
      <w:tr w:rsidR="00000000" w14:paraId="49F4F8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C8F910"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3307B69A" w14:textId="77777777" w:rsidR="00000000" w:rsidRDefault="006D661E">
            <w:pPr>
              <w:autoSpaceDE w:val="0"/>
              <w:autoSpaceDN w:val="0"/>
              <w:adjustRightInd w:val="0"/>
              <w:ind w:right="144"/>
            </w:pPr>
            <w:r>
              <w:rPr>
                <w:sz w:val="20"/>
              </w:rPr>
              <w:t>Code defining international postal zone code excluding punctuation and blanks (zip code for United States)</w:t>
            </w:r>
          </w:p>
        </w:tc>
      </w:tr>
      <w:tr w:rsidR="00000000" w14:paraId="2003DB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007027" w14:textId="77777777" w:rsidR="00000000" w:rsidRDefault="006D661E">
            <w:pPr>
              <w:autoSpaceDE w:val="0"/>
              <w:autoSpaceDN w:val="0"/>
              <w:adjustRightInd w:val="0"/>
              <w:ind w:right="144"/>
            </w:pPr>
          </w:p>
        </w:tc>
        <w:tc>
          <w:tcPr>
            <w:tcW w:w="6523" w:type="dxa"/>
            <w:gridSpan w:val="4"/>
            <w:tcBorders>
              <w:top w:val="nil"/>
              <w:left w:val="nil"/>
              <w:bottom w:val="nil"/>
              <w:right w:val="nil"/>
            </w:tcBorders>
            <w:shd w:val="pct20" w:color="auto" w:fill="auto"/>
          </w:tcPr>
          <w:p w14:paraId="69DB6022" w14:textId="77777777" w:rsidR="00000000" w:rsidRDefault="006D661E">
            <w:pPr>
              <w:autoSpaceDE w:val="0"/>
              <w:autoSpaceDN w:val="0"/>
              <w:adjustRightInd w:val="0"/>
              <w:ind w:right="144"/>
            </w:pPr>
            <w:r>
              <w:rPr>
                <w:sz w:val="20"/>
              </w:rPr>
              <w:t>Postal codes will only contain digits (0 to 9).  Note that punctuation (spaces, dashes, etc.) must be excluded.</w:t>
            </w:r>
          </w:p>
        </w:tc>
      </w:tr>
    </w:tbl>
    <w:p w14:paraId="4F0DA32D"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72" w:name="book5"/>
      <w:bookmarkEnd w:id="72"/>
      <w:r>
        <w:rPr>
          <w:b/>
          <w:sz w:val="20"/>
        </w:rPr>
        <w:lastRenderedPageBreak/>
        <w:tab/>
        <w:t>Segment:</w:t>
      </w:r>
      <w:r>
        <w:rPr>
          <w:b/>
          <w:sz w:val="20"/>
        </w:rPr>
        <w:tab/>
      </w:r>
      <w:r>
        <w:rPr>
          <w:b/>
          <w:sz w:val="40"/>
        </w:rPr>
        <w:t xml:space="preserve">PER </w:t>
      </w:r>
      <w:r>
        <w:rPr>
          <w:b/>
          <w:sz w:val="20"/>
        </w:rPr>
        <w:t>Administrative Communications Contact (Contact Name/Number)</w:t>
      </w:r>
    </w:p>
    <w:p w14:paraId="5939E092"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C69181C"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6CEA03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FE4769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AA5F27E"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B54A6B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498D67C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50D2B28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PER05 or PER06 is present, then the other is required.</w:t>
      </w:r>
    </w:p>
    <w:p w14:paraId="3E16D2B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0C9E4D69"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00C7EF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9EF323" w14:textId="77777777">
        <w:tblPrEx>
          <w:tblCellMar>
            <w:top w:w="0" w:type="dxa"/>
            <w:left w:w="0" w:type="dxa"/>
            <w:bottom w:w="0" w:type="dxa"/>
            <w:right w:w="0" w:type="dxa"/>
          </w:tblCellMar>
        </w:tblPrEx>
        <w:tc>
          <w:tcPr>
            <w:tcW w:w="1944" w:type="dxa"/>
            <w:tcBorders>
              <w:top w:val="nil"/>
              <w:left w:val="nil"/>
              <w:bottom w:val="nil"/>
              <w:right w:val="nil"/>
            </w:tcBorders>
          </w:tcPr>
          <w:p w14:paraId="6A6F06E4"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40685822"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7E09DB20" w14:textId="77777777" w:rsidR="00000000" w:rsidRDefault="006D661E">
            <w:pPr>
              <w:autoSpaceDE w:val="0"/>
              <w:autoSpaceDN w:val="0"/>
              <w:adjustRightInd w:val="0"/>
              <w:ind w:right="144"/>
              <w:rPr>
                <w:sz w:val="20"/>
              </w:rPr>
            </w:pPr>
            <w:r>
              <w:rPr>
                <w:sz w:val="20"/>
              </w:rPr>
              <w:t>The customer contact name should be formatted as follows:</w:t>
            </w:r>
          </w:p>
          <w:p w14:paraId="5B286577" w14:textId="77777777" w:rsidR="00000000" w:rsidRDefault="006D661E">
            <w:pPr>
              <w:autoSpaceDE w:val="0"/>
              <w:autoSpaceDN w:val="0"/>
              <w:adjustRightInd w:val="0"/>
              <w:ind w:right="144"/>
              <w:rPr>
                <w:sz w:val="20"/>
              </w:rPr>
            </w:pPr>
            <w:r>
              <w:rPr>
                <w:sz w:val="20"/>
              </w:rPr>
              <w:t>LAST, FIRST NAME</w:t>
            </w:r>
          </w:p>
          <w:p w14:paraId="37C97666" w14:textId="77777777" w:rsidR="00000000" w:rsidRDefault="006D661E">
            <w:pPr>
              <w:autoSpaceDE w:val="0"/>
              <w:autoSpaceDN w:val="0"/>
              <w:adjustRightInd w:val="0"/>
              <w:ind w:right="144"/>
              <w:rPr>
                <w:sz w:val="20"/>
              </w:rPr>
            </w:pPr>
          </w:p>
          <w:p w14:paraId="46CFFDAC" w14:textId="77777777" w:rsidR="00000000" w:rsidRDefault="006D661E">
            <w:pPr>
              <w:autoSpaceDE w:val="0"/>
              <w:autoSpaceDN w:val="0"/>
              <w:adjustRightInd w:val="0"/>
              <w:ind w:right="144"/>
              <w:rPr>
                <w:sz w:val="20"/>
              </w:rPr>
            </w:pPr>
            <w:r>
              <w:rPr>
                <w:sz w:val="20"/>
              </w:rPr>
              <w:t>Only one P</w:t>
            </w:r>
            <w:r>
              <w:rPr>
                <w:sz w:val="20"/>
              </w:rPr>
              <w:t>ER~IC will be sent per transaction.</w:t>
            </w:r>
          </w:p>
          <w:p w14:paraId="3443886D" w14:textId="77777777" w:rsidR="00000000" w:rsidRDefault="006D661E">
            <w:pPr>
              <w:autoSpaceDE w:val="0"/>
              <w:autoSpaceDN w:val="0"/>
              <w:adjustRightInd w:val="0"/>
              <w:ind w:right="144"/>
              <w:rPr>
                <w:sz w:val="20"/>
              </w:rPr>
            </w:pPr>
          </w:p>
          <w:p w14:paraId="1DD58861" w14:textId="77777777" w:rsidR="00000000" w:rsidRDefault="006D661E">
            <w:pPr>
              <w:autoSpaceDE w:val="0"/>
              <w:autoSpaceDN w:val="0"/>
              <w:adjustRightInd w:val="0"/>
              <w:ind w:right="144"/>
              <w:rPr>
                <w:sz w:val="20"/>
              </w:rPr>
            </w:pPr>
            <w:r>
              <w:rPr>
                <w:sz w:val="20"/>
              </w:rPr>
              <w:t>Required if the transaction is associated with a Switch (814_01), Mass Transition Drop, or Move In (814_16).  The segment is not used if the transaction is associated with a Move Out with CSA.</w:t>
            </w:r>
          </w:p>
          <w:p w14:paraId="23DDAF5B" w14:textId="77777777" w:rsidR="00000000" w:rsidRDefault="006D661E">
            <w:pPr>
              <w:autoSpaceDE w:val="0"/>
              <w:autoSpaceDN w:val="0"/>
              <w:adjustRightInd w:val="0"/>
              <w:ind w:right="144"/>
              <w:rPr>
                <w:ins w:id="73" w:author="ERCOT" w:date="2023-06-08T14:14:00Z"/>
                <w:sz w:val="20"/>
              </w:rPr>
            </w:pPr>
          </w:p>
          <w:p w14:paraId="0A9CFFCB" w14:textId="77777777" w:rsidR="00000000" w:rsidRDefault="006D661E">
            <w:pPr>
              <w:autoSpaceDE w:val="0"/>
              <w:autoSpaceDN w:val="0"/>
              <w:adjustRightInd w:val="0"/>
              <w:ind w:right="144"/>
              <w:rPr>
                <w:ins w:id="74" w:author="ERCOT" w:date="2023-06-08T14:14:00Z"/>
                <w:sz w:val="20"/>
              </w:rPr>
            </w:pPr>
            <w:ins w:id="75" w:author="ERCOT" w:date="2023-06-08T14:14:00Z">
              <w:r>
                <w:rPr>
                  <w:sz w:val="20"/>
                </w:rPr>
                <w:t>Name fields shall contain</w:t>
              </w:r>
              <w:r>
                <w:rPr>
                  <w:sz w:val="20"/>
                </w:rPr>
                <w:t xml:space="preserve"> commas only when associated with a valid Customer Name. (Last Name, First Name)</w:t>
              </w:r>
            </w:ins>
          </w:p>
          <w:p w14:paraId="440DB808" w14:textId="77777777" w:rsidR="00000000" w:rsidRDefault="006D661E">
            <w:pPr>
              <w:autoSpaceDE w:val="0"/>
              <w:autoSpaceDN w:val="0"/>
              <w:adjustRightInd w:val="0"/>
              <w:ind w:right="144"/>
              <w:rPr>
                <w:ins w:id="76" w:author="ERCOT" w:date="2023-06-08T14:14:00Z"/>
                <w:sz w:val="20"/>
              </w:rPr>
            </w:pPr>
          </w:p>
          <w:p w14:paraId="5D59E7F7" w14:textId="77777777" w:rsidR="00000000" w:rsidRDefault="006D661E">
            <w:pPr>
              <w:autoSpaceDE w:val="0"/>
              <w:autoSpaceDN w:val="0"/>
              <w:adjustRightInd w:val="0"/>
              <w:ind w:right="144"/>
              <w:rPr>
                <w:ins w:id="77" w:author="ERCOT" w:date="2023-06-08T14:14:00Z"/>
                <w:sz w:val="20"/>
              </w:rPr>
            </w:pPr>
            <w:ins w:id="78" w:author="ERCOT" w:date="2023-06-08T14:14:00Z">
              <w:r>
                <w:rPr>
                  <w:sz w:val="20"/>
                </w:rPr>
                <w:t xml:space="preserve">Name fields that are populated with only a comma(s) or any one character punctuation shall be considered invalid and will be rejected by ERCOT and the TDSP. </w:t>
              </w:r>
            </w:ins>
          </w:p>
          <w:p w14:paraId="5D24DF7F" w14:textId="77777777" w:rsidR="00000000" w:rsidRDefault="006D661E">
            <w:pPr>
              <w:autoSpaceDE w:val="0"/>
              <w:autoSpaceDN w:val="0"/>
              <w:adjustRightInd w:val="0"/>
              <w:ind w:right="144"/>
            </w:pPr>
          </w:p>
        </w:tc>
      </w:tr>
      <w:tr w:rsidR="00000000" w14:paraId="1D675B1F" w14:textId="77777777">
        <w:tblPrEx>
          <w:tblCellMar>
            <w:top w:w="0" w:type="dxa"/>
            <w:left w:w="0" w:type="dxa"/>
            <w:bottom w:w="0" w:type="dxa"/>
            <w:right w:w="0" w:type="dxa"/>
          </w:tblCellMar>
        </w:tblPrEx>
        <w:tc>
          <w:tcPr>
            <w:tcW w:w="1944" w:type="dxa"/>
            <w:tcBorders>
              <w:top w:val="nil"/>
              <w:left w:val="nil"/>
              <w:bottom w:val="nil"/>
              <w:right w:val="nil"/>
            </w:tcBorders>
          </w:tcPr>
          <w:p w14:paraId="6EE2640C" w14:textId="77777777" w:rsidR="00000000" w:rsidRDefault="006D661E">
            <w:pPr>
              <w:autoSpaceDE w:val="0"/>
              <w:autoSpaceDN w:val="0"/>
              <w:adjustRightInd w:val="0"/>
              <w:ind w:right="144"/>
            </w:pPr>
          </w:p>
        </w:tc>
        <w:tc>
          <w:tcPr>
            <w:tcW w:w="216" w:type="dxa"/>
            <w:tcBorders>
              <w:top w:val="nil"/>
              <w:left w:val="nil"/>
              <w:bottom w:val="nil"/>
              <w:right w:val="nil"/>
            </w:tcBorders>
          </w:tcPr>
          <w:p w14:paraId="7E25147F"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6F903AF4" w14:textId="77777777" w:rsidR="00000000" w:rsidRDefault="006D661E">
            <w:pPr>
              <w:autoSpaceDE w:val="0"/>
              <w:autoSpaceDN w:val="0"/>
              <w:adjustRightInd w:val="0"/>
              <w:ind w:right="144"/>
              <w:rPr>
                <w:sz w:val="20"/>
              </w:rPr>
            </w:pPr>
            <w:r>
              <w:rPr>
                <w:sz w:val="20"/>
              </w:rPr>
              <w:t>Only one comma will be used for the following examples:</w:t>
            </w:r>
          </w:p>
          <w:p w14:paraId="0B32955C" w14:textId="77777777" w:rsidR="00000000" w:rsidRDefault="006D661E">
            <w:pPr>
              <w:autoSpaceDE w:val="0"/>
              <w:autoSpaceDN w:val="0"/>
              <w:adjustRightInd w:val="0"/>
              <w:ind w:right="144"/>
              <w:rPr>
                <w:sz w:val="20"/>
              </w:rPr>
            </w:pPr>
            <w:r>
              <w:rPr>
                <w:sz w:val="20"/>
              </w:rPr>
              <w:t>PER~IC~SNOW, JOE RAY JR</w:t>
            </w:r>
          </w:p>
          <w:p w14:paraId="2E98A17F" w14:textId="77777777" w:rsidR="00000000" w:rsidRDefault="006D661E">
            <w:pPr>
              <w:autoSpaceDE w:val="0"/>
              <w:autoSpaceDN w:val="0"/>
              <w:adjustRightInd w:val="0"/>
              <w:ind w:right="144"/>
              <w:rPr>
                <w:sz w:val="20"/>
              </w:rPr>
            </w:pPr>
            <w:r>
              <w:rPr>
                <w:sz w:val="20"/>
              </w:rPr>
              <w:t>PER~IC~SNOW, JOE RAY JR~TE~8005551212</w:t>
            </w:r>
          </w:p>
          <w:p w14:paraId="30784C05" w14:textId="77777777" w:rsidR="00000000" w:rsidRDefault="006D661E">
            <w:pPr>
              <w:autoSpaceDE w:val="0"/>
              <w:autoSpaceDN w:val="0"/>
              <w:adjustRightInd w:val="0"/>
              <w:ind w:right="144"/>
              <w:rPr>
                <w:sz w:val="20"/>
              </w:rPr>
            </w:pPr>
            <w:r>
              <w:rPr>
                <w:sz w:val="20"/>
              </w:rPr>
              <w:t>PER~IC~SNOW, JOE RAY JR~TE~8005551212~TE~8005552121</w:t>
            </w:r>
          </w:p>
          <w:p w14:paraId="12092F37" w14:textId="77777777" w:rsidR="00000000" w:rsidRDefault="006D661E">
            <w:pPr>
              <w:autoSpaceDE w:val="0"/>
              <w:autoSpaceDN w:val="0"/>
              <w:adjustRightInd w:val="0"/>
              <w:ind w:right="144"/>
              <w:rPr>
                <w:sz w:val="20"/>
              </w:rPr>
            </w:pPr>
            <w:r>
              <w:rPr>
                <w:sz w:val="20"/>
              </w:rPr>
              <w:t>PER~IC~MASS TRANSITION CUSTOMER</w:t>
            </w:r>
            <w:proofErr w:type="gramStart"/>
            <w:r>
              <w:rPr>
                <w:sz w:val="20"/>
              </w:rPr>
              <w:t xml:space="preserve">   (</w:t>
            </w:r>
            <w:proofErr w:type="gramEnd"/>
            <w:r>
              <w:rPr>
                <w:sz w:val="20"/>
              </w:rPr>
              <w:t>Required when BGN07= 'TS'.</w:t>
            </w:r>
          </w:p>
          <w:p w14:paraId="05650AD4" w14:textId="77777777" w:rsidR="00000000" w:rsidRDefault="006D661E">
            <w:pPr>
              <w:autoSpaceDE w:val="0"/>
              <w:autoSpaceDN w:val="0"/>
              <w:adjustRightInd w:val="0"/>
              <w:ind w:right="144"/>
              <w:rPr>
                <w:sz w:val="20"/>
              </w:rPr>
            </w:pPr>
            <w:r>
              <w:rPr>
                <w:sz w:val="20"/>
              </w:rPr>
              <w:t>Default is 'Mass Transit</w:t>
            </w:r>
            <w:r>
              <w:rPr>
                <w:sz w:val="20"/>
              </w:rPr>
              <w:t>ion Customer' for both IOU and MOU/EC TDSP ESI IDs)</w:t>
            </w:r>
          </w:p>
          <w:p w14:paraId="105D2330" w14:textId="77777777" w:rsidR="00000000" w:rsidRDefault="006D661E">
            <w:pPr>
              <w:autoSpaceDE w:val="0"/>
              <w:autoSpaceDN w:val="0"/>
              <w:adjustRightInd w:val="0"/>
              <w:ind w:right="144"/>
              <w:rPr>
                <w:sz w:val="20"/>
              </w:rPr>
            </w:pPr>
            <w:r>
              <w:rPr>
                <w:sz w:val="20"/>
              </w:rPr>
              <w:t>PER~IC~ACQUISITION TRANSFER CUSTOMER</w:t>
            </w:r>
            <w:proofErr w:type="gramStart"/>
            <w:r>
              <w:rPr>
                <w:sz w:val="20"/>
              </w:rPr>
              <w:t xml:space="preserve">   (</w:t>
            </w:r>
            <w:proofErr w:type="gramEnd"/>
            <w:r>
              <w:rPr>
                <w:sz w:val="20"/>
              </w:rPr>
              <w:t>Required when BGN07= 'AQ'.</w:t>
            </w:r>
          </w:p>
          <w:p w14:paraId="601B9671" w14:textId="77777777" w:rsidR="00000000" w:rsidRDefault="006D661E">
            <w:pPr>
              <w:autoSpaceDE w:val="0"/>
              <w:autoSpaceDN w:val="0"/>
              <w:adjustRightInd w:val="0"/>
              <w:ind w:right="144"/>
            </w:pPr>
            <w:r>
              <w:rPr>
                <w:sz w:val="20"/>
              </w:rPr>
              <w:t xml:space="preserve">Default </w:t>
            </w:r>
            <w:proofErr w:type="gramStart"/>
            <w:r>
              <w:rPr>
                <w:sz w:val="20"/>
              </w:rPr>
              <w:t>is  '</w:t>
            </w:r>
            <w:proofErr w:type="gramEnd"/>
            <w:r>
              <w:rPr>
                <w:sz w:val="20"/>
              </w:rPr>
              <w:t>Acquisition Transfer Customer for both IOU and MOU/EC TDSP ESI IDs)</w:t>
            </w:r>
          </w:p>
        </w:tc>
      </w:tr>
    </w:tbl>
    <w:p w14:paraId="211F8796" w14:textId="77777777" w:rsidR="00000000" w:rsidRDefault="006D661E">
      <w:pPr>
        <w:autoSpaceDE w:val="0"/>
        <w:autoSpaceDN w:val="0"/>
        <w:adjustRightInd w:val="0"/>
        <w:rPr>
          <w:sz w:val="20"/>
        </w:rPr>
      </w:pPr>
    </w:p>
    <w:p w14:paraId="51A1385E" w14:textId="77777777" w:rsidR="00000000" w:rsidRDefault="006D661E">
      <w:pPr>
        <w:autoSpaceDE w:val="0"/>
        <w:autoSpaceDN w:val="0"/>
        <w:adjustRightInd w:val="0"/>
        <w:jc w:val="center"/>
        <w:rPr>
          <w:b/>
          <w:sz w:val="20"/>
        </w:rPr>
      </w:pPr>
      <w:r>
        <w:rPr>
          <w:b/>
          <w:sz w:val="20"/>
        </w:rPr>
        <w:t>Data Element Summary</w:t>
      </w:r>
    </w:p>
    <w:p w14:paraId="30FC54CD"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B4E1077"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w:t>
      </w:r>
      <w:r>
        <w:rPr>
          <w:b/>
          <w:sz w:val="20"/>
          <w:u w:val="words"/>
        </w:rPr>
        <w: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5EEC0CE" w14:textId="77777777">
        <w:tblPrEx>
          <w:tblCellMar>
            <w:top w:w="0" w:type="dxa"/>
            <w:left w:w="0" w:type="dxa"/>
            <w:bottom w:w="0" w:type="dxa"/>
            <w:right w:w="0" w:type="dxa"/>
          </w:tblCellMar>
        </w:tblPrEx>
        <w:tc>
          <w:tcPr>
            <w:tcW w:w="1007" w:type="dxa"/>
            <w:tcBorders>
              <w:top w:val="nil"/>
              <w:left w:val="nil"/>
              <w:bottom w:val="nil"/>
              <w:right w:val="nil"/>
            </w:tcBorders>
          </w:tcPr>
          <w:p w14:paraId="5CDA96D2"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8D8DE37" w14:textId="77777777" w:rsidR="00000000" w:rsidRDefault="006D661E">
            <w:pPr>
              <w:autoSpaceDE w:val="0"/>
              <w:autoSpaceDN w:val="0"/>
              <w:adjustRightInd w:val="0"/>
              <w:ind w:right="144"/>
              <w:jc w:val="center"/>
            </w:pPr>
            <w:r>
              <w:rPr>
                <w:b/>
                <w:sz w:val="20"/>
              </w:rPr>
              <w:t>PER01</w:t>
            </w:r>
          </w:p>
        </w:tc>
        <w:tc>
          <w:tcPr>
            <w:tcW w:w="892" w:type="dxa"/>
            <w:tcBorders>
              <w:top w:val="nil"/>
              <w:left w:val="nil"/>
              <w:bottom w:val="nil"/>
              <w:right w:val="nil"/>
            </w:tcBorders>
          </w:tcPr>
          <w:p w14:paraId="42D1BB59" w14:textId="77777777" w:rsidR="00000000" w:rsidRDefault="006D661E">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030D173C" w14:textId="77777777" w:rsidR="00000000" w:rsidRDefault="006D661E">
            <w:pPr>
              <w:autoSpaceDE w:val="0"/>
              <w:autoSpaceDN w:val="0"/>
              <w:adjustRightInd w:val="0"/>
              <w:ind w:right="144"/>
            </w:pPr>
            <w:r>
              <w:rPr>
                <w:b/>
                <w:sz w:val="20"/>
              </w:rPr>
              <w:t>Contact Function Code</w:t>
            </w:r>
          </w:p>
        </w:tc>
        <w:tc>
          <w:tcPr>
            <w:tcW w:w="432" w:type="dxa"/>
            <w:tcBorders>
              <w:top w:val="nil"/>
              <w:left w:val="nil"/>
              <w:bottom w:val="nil"/>
              <w:right w:val="nil"/>
            </w:tcBorders>
          </w:tcPr>
          <w:p w14:paraId="2840FA5E"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5FD1AA03"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097418F9" w14:textId="77777777" w:rsidR="00000000" w:rsidRDefault="006D661E">
            <w:pPr>
              <w:autoSpaceDE w:val="0"/>
              <w:autoSpaceDN w:val="0"/>
              <w:adjustRightInd w:val="0"/>
              <w:ind w:right="144"/>
            </w:pPr>
            <w:r>
              <w:rPr>
                <w:b/>
                <w:sz w:val="20"/>
              </w:rPr>
              <w:t>ID 2/2</w:t>
            </w:r>
          </w:p>
        </w:tc>
      </w:tr>
      <w:tr w:rsidR="00000000" w14:paraId="2706FC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676916"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6137716B" w14:textId="77777777" w:rsidR="00000000" w:rsidRDefault="006D661E">
            <w:pPr>
              <w:autoSpaceDE w:val="0"/>
              <w:autoSpaceDN w:val="0"/>
              <w:adjustRightInd w:val="0"/>
              <w:ind w:right="144"/>
            </w:pPr>
            <w:r>
              <w:rPr>
                <w:sz w:val="20"/>
              </w:rPr>
              <w:t>Code identifying the major duty or responsibility of the person or group named</w:t>
            </w:r>
          </w:p>
        </w:tc>
      </w:tr>
      <w:tr w:rsidR="00000000" w14:paraId="5F3A7C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5548B"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75945F8" w14:textId="77777777" w:rsidR="00000000" w:rsidRDefault="006D661E">
            <w:pPr>
              <w:autoSpaceDE w:val="0"/>
              <w:autoSpaceDN w:val="0"/>
              <w:adjustRightInd w:val="0"/>
              <w:ind w:right="144"/>
            </w:pPr>
            <w:r>
              <w:rPr>
                <w:sz w:val="20"/>
              </w:rPr>
              <w:t>IC</w:t>
            </w:r>
          </w:p>
        </w:tc>
        <w:tc>
          <w:tcPr>
            <w:tcW w:w="144" w:type="dxa"/>
            <w:tcBorders>
              <w:top w:val="nil"/>
              <w:left w:val="nil"/>
              <w:bottom w:val="nil"/>
              <w:right w:val="nil"/>
            </w:tcBorders>
          </w:tcPr>
          <w:p w14:paraId="56DDFD08"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1D40EFC1" w14:textId="77777777" w:rsidR="00000000" w:rsidRDefault="006D661E">
            <w:pPr>
              <w:autoSpaceDE w:val="0"/>
              <w:autoSpaceDN w:val="0"/>
              <w:adjustRightInd w:val="0"/>
              <w:ind w:right="144"/>
            </w:pPr>
            <w:r>
              <w:rPr>
                <w:sz w:val="20"/>
              </w:rPr>
              <w:t>Information Contact</w:t>
            </w:r>
          </w:p>
        </w:tc>
      </w:tr>
      <w:tr w:rsidR="00000000" w14:paraId="3984D4E8" w14:textId="77777777">
        <w:tblPrEx>
          <w:tblCellMar>
            <w:top w:w="0" w:type="dxa"/>
            <w:left w:w="0" w:type="dxa"/>
            <w:bottom w:w="0" w:type="dxa"/>
            <w:right w:w="0" w:type="dxa"/>
          </w:tblCellMar>
        </w:tblPrEx>
        <w:tc>
          <w:tcPr>
            <w:tcW w:w="1007" w:type="dxa"/>
            <w:tcBorders>
              <w:top w:val="nil"/>
              <w:left w:val="nil"/>
              <w:bottom w:val="nil"/>
              <w:right w:val="nil"/>
            </w:tcBorders>
          </w:tcPr>
          <w:p w14:paraId="61C36B95"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103301D" w14:textId="77777777" w:rsidR="00000000" w:rsidRDefault="006D661E">
            <w:pPr>
              <w:autoSpaceDE w:val="0"/>
              <w:autoSpaceDN w:val="0"/>
              <w:adjustRightInd w:val="0"/>
              <w:ind w:right="144"/>
              <w:jc w:val="center"/>
            </w:pPr>
            <w:r>
              <w:rPr>
                <w:b/>
                <w:sz w:val="20"/>
              </w:rPr>
              <w:t>PER02</w:t>
            </w:r>
          </w:p>
        </w:tc>
        <w:tc>
          <w:tcPr>
            <w:tcW w:w="892" w:type="dxa"/>
            <w:tcBorders>
              <w:top w:val="nil"/>
              <w:left w:val="nil"/>
              <w:bottom w:val="nil"/>
              <w:right w:val="nil"/>
            </w:tcBorders>
          </w:tcPr>
          <w:p w14:paraId="12597B1D"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DD4D251"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38952B8B"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4DB43D3A"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169DA9B9" w14:textId="77777777" w:rsidR="00000000" w:rsidRDefault="006D661E">
            <w:pPr>
              <w:autoSpaceDE w:val="0"/>
              <w:autoSpaceDN w:val="0"/>
              <w:adjustRightInd w:val="0"/>
              <w:ind w:right="144"/>
            </w:pPr>
            <w:r>
              <w:rPr>
                <w:b/>
                <w:sz w:val="20"/>
              </w:rPr>
              <w:t>AN 1/60</w:t>
            </w:r>
          </w:p>
        </w:tc>
      </w:tr>
      <w:tr w:rsidR="00000000" w14:paraId="4EA484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892B0"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70502B92" w14:textId="77777777" w:rsidR="00000000" w:rsidRDefault="006D661E">
            <w:pPr>
              <w:autoSpaceDE w:val="0"/>
              <w:autoSpaceDN w:val="0"/>
              <w:adjustRightInd w:val="0"/>
              <w:ind w:right="144"/>
            </w:pPr>
            <w:r>
              <w:rPr>
                <w:sz w:val="20"/>
              </w:rPr>
              <w:t>Free-form name</w:t>
            </w:r>
          </w:p>
        </w:tc>
      </w:tr>
      <w:tr w:rsidR="00000000" w14:paraId="48174436" w14:textId="77777777">
        <w:tblPrEx>
          <w:tblCellMar>
            <w:top w:w="0" w:type="dxa"/>
            <w:left w:w="0" w:type="dxa"/>
            <w:bottom w:w="0" w:type="dxa"/>
            <w:right w:w="0" w:type="dxa"/>
          </w:tblCellMar>
        </w:tblPrEx>
        <w:tc>
          <w:tcPr>
            <w:tcW w:w="1007" w:type="dxa"/>
            <w:tcBorders>
              <w:top w:val="nil"/>
              <w:left w:val="nil"/>
              <w:bottom w:val="nil"/>
              <w:right w:val="nil"/>
            </w:tcBorders>
          </w:tcPr>
          <w:p w14:paraId="18851483" w14:textId="77777777" w:rsidR="00000000" w:rsidRDefault="006D661E">
            <w:pPr>
              <w:autoSpaceDE w:val="0"/>
              <w:autoSpaceDN w:val="0"/>
              <w:adjustRightInd w:val="0"/>
              <w:ind w:right="144"/>
            </w:pPr>
          </w:p>
        </w:tc>
        <w:tc>
          <w:tcPr>
            <w:tcW w:w="1080" w:type="dxa"/>
            <w:tcBorders>
              <w:top w:val="nil"/>
              <w:left w:val="nil"/>
              <w:bottom w:val="nil"/>
              <w:right w:val="nil"/>
            </w:tcBorders>
          </w:tcPr>
          <w:p w14:paraId="4470B4DD" w14:textId="77777777" w:rsidR="00000000" w:rsidRDefault="006D661E">
            <w:pPr>
              <w:autoSpaceDE w:val="0"/>
              <w:autoSpaceDN w:val="0"/>
              <w:adjustRightInd w:val="0"/>
              <w:ind w:right="144"/>
              <w:jc w:val="center"/>
            </w:pPr>
            <w:r>
              <w:rPr>
                <w:b/>
                <w:sz w:val="20"/>
              </w:rPr>
              <w:t>PER03</w:t>
            </w:r>
          </w:p>
        </w:tc>
        <w:tc>
          <w:tcPr>
            <w:tcW w:w="892" w:type="dxa"/>
            <w:tcBorders>
              <w:top w:val="nil"/>
              <w:left w:val="nil"/>
              <w:bottom w:val="nil"/>
              <w:right w:val="nil"/>
            </w:tcBorders>
          </w:tcPr>
          <w:p w14:paraId="32D762DE" w14:textId="77777777" w:rsidR="00000000" w:rsidRDefault="006D661E">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BF8BDA9" w14:textId="77777777" w:rsidR="00000000" w:rsidRDefault="006D661E">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6090BC28"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2B8F3A7A"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30C31C09" w14:textId="77777777" w:rsidR="00000000" w:rsidRDefault="006D661E">
            <w:pPr>
              <w:autoSpaceDE w:val="0"/>
              <w:autoSpaceDN w:val="0"/>
              <w:adjustRightInd w:val="0"/>
              <w:ind w:right="144"/>
            </w:pPr>
            <w:r>
              <w:rPr>
                <w:b/>
                <w:sz w:val="20"/>
              </w:rPr>
              <w:t>ID 2/2</w:t>
            </w:r>
          </w:p>
        </w:tc>
      </w:tr>
      <w:tr w:rsidR="00000000" w14:paraId="14FF7E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A09546"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0E8B671D" w14:textId="77777777" w:rsidR="00000000" w:rsidRDefault="006D661E">
            <w:pPr>
              <w:autoSpaceDE w:val="0"/>
              <w:autoSpaceDN w:val="0"/>
              <w:adjustRightInd w:val="0"/>
              <w:ind w:right="144"/>
            </w:pPr>
            <w:r>
              <w:rPr>
                <w:sz w:val="20"/>
              </w:rPr>
              <w:t>Code identifying the type of communication number</w:t>
            </w:r>
          </w:p>
        </w:tc>
      </w:tr>
      <w:tr w:rsidR="00000000" w14:paraId="4778B3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9F3317"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E77BE83" w14:textId="77777777" w:rsidR="00000000" w:rsidRDefault="006D661E">
            <w:pPr>
              <w:autoSpaceDE w:val="0"/>
              <w:autoSpaceDN w:val="0"/>
              <w:adjustRightInd w:val="0"/>
              <w:ind w:right="144"/>
            </w:pPr>
            <w:r>
              <w:rPr>
                <w:sz w:val="20"/>
              </w:rPr>
              <w:t>TE</w:t>
            </w:r>
          </w:p>
        </w:tc>
        <w:tc>
          <w:tcPr>
            <w:tcW w:w="144" w:type="dxa"/>
            <w:tcBorders>
              <w:top w:val="nil"/>
              <w:left w:val="nil"/>
              <w:bottom w:val="nil"/>
              <w:right w:val="nil"/>
            </w:tcBorders>
          </w:tcPr>
          <w:p w14:paraId="52D49A87"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41391F75" w14:textId="77777777" w:rsidR="00000000" w:rsidRDefault="006D661E">
            <w:pPr>
              <w:autoSpaceDE w:val="0"/>
              <w:autoSpaceDN w:val="0"/>
              <w:adjustRightInd w:val="0"/>
              <w:ind w:right="144"/>
            </w:pPr>
            <w:r>
              <w:rPr>
                <w:sz w:val="20"/>
              </w:rPr>
              <w:t>Telephone</w:t>
            </w:r>
          </w:p>
        </w:tc>
      </w:tr>
      <w:tr w:rsidR="00000000" w14:paraId="0A2746DB" w14:textId="77777777">
        <w:tblPrEx>
          <w:tblCellMar>
            <w:top w:w="0" w:type="dxa"/>
            <w:left w:w="0" w:type="dxa"/>
            <w:bottom w:w="0" w:type="dxa"/>
            <w:right w:w="0" w:type="dxa"/>
          </w:tblCellMar>
        </w:tblPrEx>
        <w:tc>
          <w:tcPr>
            <w:tcW w:w="1007" w:type="dxa"/>
            <w:tcBorders>
              <w:top w:val="nil"/>
              <w:left w:val="nil"/>
              <w:bottom w:val="nil"/>
              <w:right w:val="nil"/>
            </w:tcBorders>
          </w:tcPr>
          <w:p w14:paraId="7C857A74" w14:textId="77777777" w:rsidR="00000000" w:rsidRDefault="006D661E">
            <w:pPr>
              <w:autoSpaceDE w:val="0"/>
              <w:autoSpaceDN w:val="0"/>
              <w:adjustRightInd w:val="0"/>
              <w:ind w:right="144"/>
            </w:pPr>
          </w:p>
        </w:tc>
        <w:tc>
          <w:tcPr>
            <w:tcW w:w="1080" w:type="dxa"/>
            <w:tcBorders>
              <w:top w:val="nil"/>
              <w:left w:val="nil"/>
              <w:bottom w:val="nil"/>
              <w:right w:val="nil"/>
            </w:tcBorders>
          </w:tcPr>
          <w:p w14:paraId="27B7B086" w14:textId="77777777" w:rsidR="00000000" w:rsidRDefault="006D661E">
            <w:pPr>
              <w:autoSpaceDE w:val="0"/>
              <w:autoSpaceDN w:val="0"/>
              <w:adjustRightInd w:val="0"/>
              <w:ind w:right="144"/>
              <w:jc w:val="center"/>
            </w:pPr>
            <w:r>
              <w:rPr>
                <w:b/>
                <w:sz w:val="20"/>
              </w:rPr>
              <w:t>PER04</w:t>
            </w:r>
          </w:p>
        </w:tc>
        <w:tc>
          <w:tcPr>
            <w:tcW w:w="892" w:type="dxa"/>
            <w:tcBorders>
              <w:top w:val="nil"/>
              <w:left w:val="nil"/>
              <w:bottom w:val="nil"/>
              <w:right w:val="nil"/>
            </w:tcBorders>
          </w:tcPr>
          <w:p w14:paraId="4CFBCC3C" w14:textId="77777777" w:rsidR="00000000" w:rsidRDefault="006D661E">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72D7058A" w14:textId="77777777" w:rsidR="00000000" w:rsidRDefault="006D661E">
            <w:pPr>
              <w:autoSpaceDE w:val="0"/>
              <w:autoSpaceDN w:val="0"/>
              <w:adjustRightInd w:val="0"/>
              <w:ind w:right="144"/>
            </w:pPr>
            <w:r>
              <w:rPr>
                <w:b/>
                <w:sz w:val="20"/>
              </w:rPr>
              <w:t>Communication Number</w:t>
            </w:r>
          </w:p>
        </w:tc>
        <w:tc>
          <w:tcPr>
            <w:tcW w:w="432" w:type="dxa"/>
            <w:tcBorders>
              <w:top w:val="nil"/>
              <w:left w:val="nil"/>
              <w:bottom w:val="nil"/>
              <w:right w:val="nil"/>
            </w:tcBorders>
          </w:tcPr>
          <w:p w14:paraId="3DFC86FA" w14:textId="77777777" w:rsidR="00000000" w:rsidRDefault="006D661E">
            <w:pPr>
              <w:autoSpaceDE w:val="0"/>
              <w:autoSpaceDN w:val="0"/>
              <w:adjustRightInd w:val="0"/>
              <w:ind w:right="144"/>
              <w:jc w:val="center"/>
            </w:pPr>
            <w:r>
              <w:rPr>
                <w:b/>
                <w:sz w:val="20"/>
              </w:rPr>
              <w:t>C</w:t>
            </w:r>
          </w:p>
        </w:tc>
        <w:tc>
          <w:tcPr>
            <w:tcW w:w="14" w:type="dxa"/>
            <w:tcBorders>
              <w:top w:val="nil"/>
              <w:left w:val="nil"/>
              <w:bottom w:val="nil"/>
              <w:right w:val="nil"/>
            </w:tcBorders>
          </w:tcPr>
          <w:p w14:paraId="1BD30ACD"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0A52161F" w14:textId="77777777" w:rsidR="00000000" w:rsidRDefault="006D661E">
            <w:pPr>
              <w:autoSpaceDE w:val="0"/>
              <w:autoSpaceDN w:val="0"/>
              <w:adjustRightInd w:val="0"/>
              <w:ind w:right="144"/>
            </w:pPr>
            <w:r>
              <w:rPr>
                <w:b/>
                <w:sz w:val="20"/>
              </w:rPr>
              <w:t>AN 1/80</w:t>
            </w:r>
          </w:p>
        </w:tc>
      </w:tr>
      <w:tr w:rsidR="00000000" w14:paraId="634A2A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D5FDC0"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6F747F72" w14:textId="77777777" w:rsidR="00000000" w:rsidRDefault="006D661E">
            <w:pPr>
              <w:autoSpaceDE w:val="0"/>
              <w:autoSpaceDN w:val="0"/>
              <w:adjustRightInd w:val="0"/>
              <w:ind w:right="144"/>
            </w:pPr>
            <w:r>
              <w:rPr>
                <w:sz w:val="20"/>
              </w:rPr>
              <w:t>Complete communications number including country or area code when applicable</w:t>
            </w:r>
          </w:p>
        </w:tc>
      </w:tr>
      <w:tr w:rsidR="00000000" w14:paraId="5F25EF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45CFC6" w14:textId="77777777" w:rsidR="00000000" w:rsidRDefault="006D661E">
            <w:pPr>
              <w:autoSpaceDE w:val="0"/>
              <w:autoSpaceDN w:val="0"/>
              <w:adjustRightInd w:val="0"/>
              <w:ind w:right="144"/>
            </w:pPr>
          </w:p>
        </w:tc>
        <w:tc>
          <w:tcPr>
            <w:tcW w:w="6523" w:type="dxa"/>
            <w:gridSpan w:val="7"/>
            <w:tcBorders>
              <w:top w:val="nil"/>
              <w:left w:val="nil"/>
              <w:bottom w:val="nil"/>
              <w:right w:val="nil"/>
            </w:tcBorders>
            <w:shd w:val="pct20" w:color="auto" w:fill="auto"/>
          </w:tcPr>
          <w:p w14:paraId="2440A5D0" w14:textId="77777777" w:rsidR="00000000" w:rsidRDefault="006D661E">
            <w:pPr>
              <w:autoSpaceDE w:val="0"/>
              <w:autoSpaceDN w:val="0"/>
              <w:adjustRightInd w:val="0"/>
              <w:ind w:right="144"/>
            </w:pPr>
            <w:r>
              <w:rPr>
                <w:sz w:val="20"/>
              </w:rPr>
              <w:t>Punctuation (spaces, dashes, symbols etc.) must be excluded.</w:t>
            </w:r>
          </w:p>
        </w:tc>
      </w:tr>
      <w:tr w:rsidR="00000000" w14:paraId="43DDE8E3" w14:textId="77777777">
        <w:tblPrEx>
          <w:tblCellMar>
            <w:top w:w="0" w:type="dxa"/>
            <w:left w:w="0" w:type="dxa"/>
            <w:bottom w:w="0" w:type="dxa"/>
            <w:right w:w="0" w:type="dxa"/>
          </w:tblCellMar>
        </w:tblPrEx>
        <w:tc>
          <w:tcPr>
            <w:tcW w:w="1007" w:type="dxa"/>
            <w:tcBorders>
              <w:top w:val="nil"/>
              <w:left w:val="nil"/>
              <w:bottom w:val="nil"/>
              <w:right w:val="nil"/>
            </w:tcBorders>
          </w:tcPr>
          <w:p w14:paraId="4D736A36" w14:textId="77777777" w:rsidR="00000000" w:rsidRDefault="006D661E">
            <w:pPr>
              <w:autoSpaceDE w:val="0"/>
              <w:autoSpaceDN w:val="0"/>
              <w:adjustRightInd w:val="0"/>
              <w:ind w:right="144"/>
            </w:pPr>
          </w:p>
        </w:tc>
        <w:tc>
          <w:tcPr>
            <w:tcW w:w="1080" w:type="dxa"/>
            <w:tcBorders>
              <w:top w:val="nil"/>
              <w:left w:val="nil"/>
              <w:bottom w:val="nil"/>
              <w:right w:val="nil"/>
            </w:tcBorders>
          </w:tcPr>
          <w:p w14:paraId="5FBE7C25" w14:textId="77777777" w:rsidR="00000000" w:rsidRDefault="006D661E">
            <w:pPr>
              <w:autoSpaceDE w:val="0"/>
              <w:autoSpaceDN w:val="0"/>
              <w:adjustRightInd w:val="0"/>
              <w:ind w:right="144"/>
              <w:jc w:val="center"/>
            </w:pPr>
            <w:r>
              <w:rPr>
                <w:b/>
                <w:sz w:val="20"/>
              </w:rPr>
              <w:t>PER05</w:t>
            </w:r>
          </w:p>
        </w:tc>
        <w:tc>
          <w:tcPr>
            <w:tcW w:w="892" w:type="dxa"/>
            <w:tcBorders>
              <w:top w:val="nil"/>
              <w:left w:val="nil"/>
              <w:bottom w:val="nil"/>
              <w:right w:val="nil"/>
            </w:tcBorders>
          </w:tcPr>
          <w:p w14:paraId="29AD922D" w14:textId="77777777" w:rsidR="00000000" w:rsidRDefault="006D661E">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2CD900F" w14:textId="77777777" w:rsidR="00000000" w:rsidRDefault="006D661E">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31C3C69"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0D463B07"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5A532C78" w14:textId="77777777" w:rsidR="00000000" w:rsidRDefault="006D661E">
            <w:pPr>
              <w:autoSpaceDE w:val="0"/>
              <w:autoSpaceDN w:val="0"/>
              <w:adjustRightInd w:val="0"/>
              <w:ind w:right="144"/>
            </w:pPr>
            <w:r>
              <w:rPr>
                <w:b/>
                <w:sz w:val="20"/>
              </w:rPr>
              <w:t>ID 2/2</w:t>
            </w:r>
          </w:p>
        </w:tc>
      </w:tr>
      <w:tr w:rsidR="00000000" w14:paraId="4FEC1A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3C1885"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238567CE" w14:textId="77777777" w:rsidR="00000000" w:rsidRDefault="006D661E">
            <w:pPr>
              <w:autoSpaceDE w:val="0"/>
              <w:autoSpaceDN w:val="0"/>
              <w:adjustRightInd w:val="0"/>
              <w:ind w:right="144"/>
            </w:pPr>
            <w:r>
              <w:rPr>
                <w:sz w:val="20"/>
              </w:rPr>
              <w:t>Code identifying the type of communication number</w:t>
            </w:r>
          </w:p>
        </w:tc>
      </w:tr>
      <w:tr w:rsidR="00000000" w14:paraId="4F6D19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B745D1"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4FE2A7C" w14:textId="77777777" w:rsidR="00000000" w:rsidRDefault="006D661E">
            <w:pPr>
              <w:autoSpaceDE w:val="0"/>
              <w:autoSpaceDN w:val="0"/>
              <w:adjustRightInd w:val="0"/>
              <w:ind w:right="144"/>
            </w:pPr>
            <w:r>
              <w:rPr>
                <w:sz w:val="20"/>
              </w:rPr>
              <w:t>TE</w:t>
            </w:r>
          </w:p>
        </w:tc>
        <w:tc>
          <w:tcPr>
            <w:tcW w:w="144" w:type="dxa"/>
            <w:tcBorders>
              <w:top w:val="nil"/>
              <w:left w:val="nil"/>
              <w:bottom w:val="nil"/>
              <w:right w:val="nil"/>
            </w:tcBorders>
          </w:tcPr>
          <w:p w14:paraId="45B09C6E"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236E0972" w14:textId="77777777" w:rsidR="00000000" w:rsidRDefault="006D661E">
            <w:pPr>
              <w:autoSpaceDE w:val="0"/>
              <w:autoSpaceDN w:val="0"/>
              <w:adjustRightInd w:val="0"/>
              <w:ind w:right="144"/>
            </w:pPr>
            <w:r>
              <w:rPr>
                <w:sz w:val="20"/>
              </w:rPr>
              <w:t>Telephone</w:t>
            </w:r>
          </w:p>
        </w:tc>
      </w:tr>
      <w:tr w:rsidR="00000000" w14:paraId="28096644" w14:textId="77777777">
        <w:tblPrEx>
          <w:tblCellMar>
            <w:top w:w="0" w:type="dxa"/>
            <w:left w:w="0" w:type="dxa"/>
            <w:bottom w:w="0" w:type="dxa"/>
            <w:right w:w="0" w:type="dxa"/>
          </w:tblCellMar>
        </w:tblPrEx>
        <w:tc>
          <w:tcPr>
            <w:tcW w:w="1007" w:type="dxa"/>
            <w:tcBorders>
              <w:top w:val="nil"/>
              <w:left w:val="nil"/>
              <w:bottom w:val="nil"/>
              <w:right w:val="nil"/>
            </w:tcBorders>
          </w:tcPr>
          <w:p w14:paraId="278980AE" w14:textId="77777777" w:rsidR="00000000" w:rsidRDefault="006D661E">
            <w:pPr>
              <w:autoSpaceDE w:val="0"/>
              <w:autoSpaceDN w:val="0"/>
              <w:adjustRightInd w:val="0"/>
              <w:ind w:right="144"/>
            </w:pPr>
          </w:p>
        </w:tc>
        <w:tc>
          <w:tcPr>
            <w:tcW w:w="1080" w:type="dxa"/>
            <w:tcBorders>
              <w:top w:val="nil"/>
              <w:left w:val="nil"/>
              <w:bottom w:val="nil"/>
              <w:right w:val="nil"/>
            </w:tcBorders>
          </w:tcPr>
          <w:p w14:paraId="611A6149" w14:textId="77777777" w:rsidR="00000000" w:rsidRDefault="006D661E">
            <w:pPr>
              <w:autoSpaceDE w:val="0"/>
              <w:autoSpaceDN w:val="0"/>
              <w:adjustRightInd w:val="0"/>
              <w:ind w:right="144"/>
              <w:jc w:val="center"/>
            </w:pPr>
            <w:r>
              <w:rPr>
                <w:b/>
                <w:sz w:val="20"/>
              </w:rPr>
              <w:t>PER06</w:t>
            </w:r>
          </w:p>
        </w:tc>
        <w:tc>
          <w:tcPr>
            <w:tcW w:w="892" w:type="dxa"/>
            <w:tcBorders>
              <w:top w:val="nil"/>
              <w:left w:val="nil"/>
              <w:bottom w:val="nil"/>
              <w:right w:val="nil"/>
            </w:tcBorders>
          </w:tcPr>
          <w:p w14:paraId="4C1311B3" w14:textId="77777777" w:rsidR="00000000" w:rsidRDefault="006D661E">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129AD440" w14:textId="77777777" w:rsidR="00000000" w:rsidRDefault="006D661E">
            <w:pPr>
              <w:autoSpaceDE w:val="0"/>
              <w:autoSpaceDN w:val="0"/>
              <w:adjustRightInd w:val="0"/>
              <w:ind w:right="144"/>
            </w:pPr>
            <w:r>
              <w:rPr>
                <w:b/>
                <w:sz w:val="20"/>
              </w:rPr>
              <w:t>Communication Number</w:t>
            </w:r>
          </w:p>
        </w:tc>
        <w:tc>
          <w:tcPr>
            <w:tcW w:w="432" w:type="dxa"/>
            <w:tcBorders>
              <w:top w:val="nil"/>
              <w:left w:val="nil"/>
              <w:bottom w:val="nil"/>
              <w:right w:val="nil"/>
            </w:tcBorders>
          </w:tcPr>
          <w:p w14:paraId="58CD5505" w14:textId="77777777" w:rsidR="00000000" w:rsidRDefault="006D661E">
            <w:pPr>
              <w:autoSpaceDE w:val="0"/>
              <w:autoSpaceDN w:val="0"/>
              <w:adjustRightInd w:val="0"/>
              <w:ind w:right="144"/>
              <w:jc w:val="center"/>
            </w:pPr>
            <w:r>
              <w:rPr>
                <w:b/>
                <w:sz w:val="20"/>
              </w:rPr>
              <w:t>C</w:t>
            </w:r>
          </w:p>
        </w:tc>
        <w:tc>
          <w:tcPr>
            <w:tcW w:w="14" w:type="dxa"/>
            <w:tcBorders>
              <w:top w:val="nil"/>
              <w:left w:val="nil"/>
              <w:bottom w:val="nil"/>
              <w:right w:val="nil"/>
            </w:tcBorders>
          </w:tcPr>
          <w:p w14:paraId="58437C61"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30076DBB" w14:textId="77777777" w:rsidR="00000000" w:rsidRDefault="006D661E">
            <w:pPr>
              <w:autoSpaceDE w:val="0"/>
              <w:autoSpaceDN w:val="0"/>
              <w:adjustRightInd w:val="0"/>
              <w:ind w:right="144"/>
            </w:pPr>
            <w:r>
              <w:rPr>
                <w:b/>
                <w:sz w:val="20"/>
              </w:rPr>
              <w:t>AN 1/80</w:t>
            </w:r>
          </w:p>
        </w:tc>
      </w:tr>
      <w:tr w:rsidR="00000000" w14:paraId="2947E5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A5158C"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57386357" w14:textId="77777777" w:rsidR="00000000" w:rsidRDefault="006D661E">
            <w:pPr>
              <w:autoSpaceDE w:val="0"/>
              <w:autoSpaceDN w:val="0"/>
              <w:adjustRightInd w:val="0"/>
              <w:ind w:right="144"/>
            </w:pPr>
            <w:r>
              <w:rPr>
                <w:sz w:val="20"/>
              </w:rPr>
              <w:t>Complete communications number including country or area code when applicable</w:t>
            </w:r>
          </w:p>
        </w:tc>
      </w:tr>
      <w:tr w:rsidR="00000000" w14:paraId="0CB94D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37C634" w14:textId="77777777" w:rsidR="00000000" w:rsidRDefault="006D661E">
            <w:pPr>
              <w:autoSpaceDE w:val="0"/>
              <w:autoSpaceDN w:val="0"/>
              <w:adjustRightInd w:val="0"/>
              <w:ind w:right="144"/>
            </w:pPr>
          </w:p>
        </w:tc>
        <w:tc>
          <w:tcPr>
            <w:tcW w:w="6523" w:type="dxa"/>
            <w:gridSpan w:val="7"/>
            <w:tcBorders>
              <w:top w:val="nil"/>
              <w:left w:val="nil"/>
              <w:bottom w:val="nil"/>
              <w:right w:val="nil"/>
            </w:tcBorders>
            <w:shd w:val="pct20" w:color="auto" w:fill="auto"/>
          </w:tcPr>
          <w:p w14:paraId="64BB9E6B" w14:textId="77777777" w:rsidR="00000000" w:rsidRDefault="006D661E">
            <w:pPr>
              <w:autoSpaceDE w:val="0"/>
              <w:autoSpaceDN w:val="0"/>
              <w:adjustRightInd w:val="0"/>
              <w:ind w:right="144"/>
            </w:pPr>
            <w:r>
              <w:rPr>
                <w:sz w:val="20"/>
              </w:rPr>
              <w:t>Punctuation (spaces, dashes, symbols etc.) must be excluded.</w:t>
            </w:r>
          </w:p>
        </w:tc>
      </w:tr>
    </w:tbl>
    <w:p w14:paraId="3BDC57A4"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79" w:name="book6"/>
      <w:bookmarkEnd w:id="79"/>
      <w:r>
        <w:rPr>
          <w:b/>
          <w:sz w:val="20"/>
        </w:rPr>
        <w:lastRenderedPageBreak/>
        <w:tab/>
        <w:t>Segment:</w:t>
      </w:r>
      <w:r>
        <w:rPr>
          <w:b/>
          <w:sz w:val="20"/>
        </w:rPr>
        <w:tab/>
      </w:r>
      <w:r>
        <w:rPr>
          <w:b/>
          <w:sz w:val="40"/>
        </w:rPr>
        <w:t xml:space="preserve">PER </w:t>
      </w:r>
      <w:r>
        <w:rPr>
          <w:b/>
          <w:sz w:val="20"/>
        </w:rPr>
        <w:t>Administrative Communications Contact (Permit Name)</w:t>
      </w:r>
    </w:p>
    <w:p w14:paraId="0F1B10E3"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C6393EE"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32EE58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928649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DA84BC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C6EDC7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40D9C2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w:t>
      </w:r>
      <w:r>
        <w:rPr>
          <w:sz w:val="20"/>
        </w:rPr>
        <w:t xml:space="preserve"> either PER03 or PER04 is present, then the other is required.</w:t>
      </w:r>
    </w:p>
    <w:p w14:paraId="692C377E"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059C6DF"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PER07 or PER08 is present, then the other is required.</w:t>
      </w:r>
    </w:p>
    <w:p w14:paraId="6F2F3AA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1E9996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9DA3CD" w14:textId="77777777">
        <w:tblPrEx>
          <w:tblCellMar>
            <w:top w:w="0" w:type="dxa"/>
            <w:left w:w="0" w:type="dxa"/>
            <w:bottom w:w="0" w:type="dxa"/>
            <w:right w:w="0" w:type="dxa"/>
          </w:tblCellMar>
        </w:tblPrEx>
        <w:tc>
          <w:tcPr>
            <w:tcW w:w="1944" w:type="dxa"/>
            <w:tcBorders>
              <w:top w:val="nil"/>
              <w:left w:val="nil"/>
              <w:bottom w:val="nil"/>
              <w:right w:val="nil"/>
            </w:tcBorders>
          </w:tcPr>
          <w:p w14:paraId="79AF70D0"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5A87DEB0"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2976F1E9" w14:textId="77777777" w:rsidR="00000000" w:rsidRDefault="006D661E">
            <w:pPr>
              <w:autoSpaceDE w:val="0"/>
              <w:autoSpaceDN w:val="0"/>
              <w:adjustRightInd w:val="0"/>
              <w:ind w:right="144"/>
              <w:rPr>
                <w:sz w:val="20"/>
              </w:rPr>
            </w:pPr>
            <w:r>
              <w:rPr>
                <w:sz w:val="20"/>
              </w:rPr>
              <w:t>Required if a move-in request is for an ESI ID, which requires an occupancy permit. The Applicable Legal Authority (ALA) will notify the TDSP directly of t</w:t>
            </w:r>
            <w:r>
              <w:rPr>
                <w:sz w:val="20"/>
              </w:rPr>
              <w:t>he completed permit. The name provided in the PER02 must match the name on the occupancy permit.</w:t>
            </w:r>
          </w:p>
          <w:p w14:paraId="532B47AB" w14:textId="77777777" w:rsidR="00000000" w:rsidRDefault="006D661E">
            <w:pPr>
              <w:autoSpaceDE w:val="0"/>
              <w:autoSpaceDN w:val="0"/>
              <w:adjustRightInd w:val="0"/>
              <w:ind w:right="144"/>
              <w:rPr>
                <w:sz w:val="20"/>
              </w:rPr>
            </w:pPr>
          </w:p>
          <w:p w14:paraId="3E6944A9" w14:textId="77777777" w:rsidR="00000000" w:rsidRDefault="006D661E">
            <w:pPr>
              <w:autoSpaceDE w:val="0"/>
              <w:autoSpaceDN w:val="0"/>
              <w:adjustRightInd w:val="0"/>
              <w:ind w:right="144"/>
              <w:rPr>
                <w:sz w:val="20"/>
              </w:rPr>
            </w:pPr>
            <w:r>
              <w:rPr>
                <w:sz w:val="20"/>
              </w:rPr>
              <w:t xml:space="preserve">Only one PER~PN will be sent per transaction. </w:t>
            </w:r>
          </w:p>
          <w:p w14:paraId="677BE38E" w14:textId="77777777" w:rsidR="00000000" w:rsidRDefault="006D661E">
            <w:pPr>
              <w:autoSpaceDE w:val="0"/>
              <w:autoSpaceDN w:val="0"/>
              <w:adjustRightInd w:val="0"/>
              <w:ind w:right="144"/>
              <w:rPr>
                <w:ins w:id="80" w:author="ERCOT" w:date="2023-06-08T14:14:00Z"/>
                <w:sz w:val="20"/>
              </w:rPr>
            </w:pPr>
          </w:p>
          <w:p w14:paraId="16D5A876" w14:textId="77777777" w:rsidR="00000000" w:rsidRDefault="006D661E">
            <w:pPr>
              <w:autoSpaceDE w:val="0"/>
              <w:autoSpaceDN w:val="0"/>
              <w:adjustRightInd w:val="0"/>
              <w:ind w:right="144"/>
              <w:rPr>
                <w:ins w:id="81" w:author="ERCOT" w:date="2023-06-08T14:14:00Z"/>
                <w:sz w:val="20"/>
              </w:rPr>
            </w:pPr>
            <w:ins w:id="82" w:author="ERCOT" w:date="2023-06-08T14:14:00Z">
              <w:r>
                <w:rPr>
                  <w:sz w:val="20"/>
                </w:rPr>
                <w:t>Name fields shall contain commas only when associated with a valid Customer Name. (Last Name, First Name)</w:t>
              </w:r>
            </w:ins>
          </w:p>
          <w:p w14:paraId="1DAC8399" w14:textId="77777777" w:rsidR="00000000" w:rsidRDefault="006D661E">
            <w:pPr>
              <w:autoSpaceDE w:val="0"/>
              <w:autoSpaceDN w:val="0"/>
              <w:adjustRightInd w:val="0"/>
              <w:ind w:right="144"/>
              <w:rPr>
                <w:ins w:id="83" w:author="ERCOT" w:date="2023-06-08T14:14:00Z"/>
                <w:sz w:val="20"/>
              </w:rPr>
            </w:pPr>
          </w:p>
          <w:p w14:paraId="7E41380E" w14:textId="77777777" w:rsidR="00000000" w:rsidRDefault="006D661E">
            <w:pPr>
              <w:autoSpaceDE w:val="0"/>
              <w:autoSpaceDN w:val="0"/>
              <w:adjustRightInd w:val="0"/>
              <w:ind w:right="144"/>
              <w:rPr>
                <w:ins w:id="84" w:author="ERCOT" w:date="2023-06-08T14:14:00Z"/>
                <w:sz w:val="20"/>
              </w:rPr>
            </w:pPr>
            <w:ins w:id="85" w:author="ERCOT" w:date="2023-06-08T14:14:00Z">
              <w:r>
                <w:rPr>
                  <w:sz w:val="20"/>
                </w:rPr>
                <w:t>Name fields that are populated with only a comma(s) or any one character punctuation shall be considered invalid and will be rejected by ERCOT and th</w:t>
              </w:r>
              <w:r>
                <w:rPr>
                  <w:sz w:val="20"/>
                </w:rPr>
                <w:t>e TDSP.</w:t>
              </w:r>
            </w:ins>
          </w:p>
          <w:p w14:paraId="2710691F" w14:textId="77777777" w:rsidR="00000000" w:rsidRDefault="006D661E">
            <w:pPr>
              <w:autoSpaceDE w:val="0"/>
              <w:autoSpaceDN w:val="0"/>
              <w:adjustRightInd w:val="0"/>
              <w:ind w:right="144"/>
            </w:pPr>
          </w:p>
        </w:tc>
      </w:tr>
      <w:tr w:rsidR="00000000" w14:paraId="6E43F5D8" w14:textId="77777777">
        <w:tblPrEx>
          <w:tblCellMar>
            <w:top w:w="0" w:type="dxa"/>
            <w:left w:w="0" w:type="dxa"/>
            <w:bottom w:w="0" w:type="dxa"/>
            <w:right w:w="0" w:type="dxa"/>
          </w:tblCellMar>
        </w:tblPrEx>
        <w:tc>
          <w:tcPr>
            <w:tcW w:w="1944" w:type="dxa"/>
            <w:tcBorders>
              <w:top w:val="nil"/>
              <w:left w:val="nil"/>
              <w:bottom w:val="nil"/>
              <w:right w:val="nil"/>
            </w:tcBorders>
          </w:tcPr>
          <w:p w14:paraId="29A1CBA3" w14:textId="77777777" w:rsidR="00000000" w:rsidRDefault="006D661E">
            <w:pPr>
              <w:autoSpaceDE w:val="0"/>
              <w:autoSpaceDN w:val="0"/>
              <w:adjustRightInd w:val="0"/>
              <w:ind w:right="144"/>
            </w:pPr>
          </w:p>
        </w:tc>
        <w:tc>
          <w:tcPr>
            <w:tcW w:w="216" w:type="dxa"/>
            <w:tcBorders>
              <w:top w:val="nil"/>
              <w:left w:val="nil"/>
              <w:bottom w:val="nil"/>
              <w:right w:val="nil"/>
            </w:tcBorders>
          </w:tcPr>
          <w:p w14:paraId="3F0DEFBA"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14B27F4D" w14:textId="77777777" w:rsidR="00000000" w:rsidRDefault="006D661E">
            <w:pPr>
              <w:autoSpaceDE w:val="0"/>
              <w:autoSpaceDN w:val="0"/>
              <w:adjustRightInd w:val="0"/>
              <w:ind w:right="144"/>
              <w:rPr>
                <w:sz w:val="20"/>
              </w:rPr>
            </w:pPr>
            <w:r>
              <w:rPr>
                <w:sz w:val="20"/>
              </w:rPr>
              <w:t>PER~PN~SNOW, JOE RAY JR</w:t>
            </w:r>
          </w:p>
          <w:p w14:paraId="1ECA6073" w14:textId="77777777" w:rsidR="00000000" w:rsidRDefault="006D661E">
            <w:pPr>
              <w:autoSpaceDE w:val="0"/>
              <w:autoSpaceDN w:val="0"/>
              <w:adjustRightInd w:val="0"/>
              <w:ind w:right="144"/>
              <w:rPr>
                <w:sz w:val="20"/>
              </w:rPr>
            </w:pPr>
            <w:r>
              <w:rPr>
                <w:sz w:val="20"/>
              </w:rPr>
              <w:t>PER~PN~ JOE RAY SNOW JR</w:t>
            </w:r>
          </w:p>
          <w:p w14:paraId="54E2ED73" w14:textId="77777777" w:rsidR="00000000" w:rsidRDefault="006D661E">
            <w:pPr>
              <w:autoSpaceDE w:val="0"/>
              <w:autoSpaceDN w:val="0"/>
              <w:adjustRightInd w:val="0"/>
              <w:ind w:right="144"/>
              <w:rPr>
                <w:sz w:val="20"/>
              </w:rPr>
            </w:pPr>
            <w:r>
              <w:rPr>
                <w:sz w:val="20"/>
              </w:rPr>
              <w:t>PER~PN~BAILEY BUILDING AND LOAN</w:t>
            </w:r>
          </w:p>
          <w:p w14:paraId="20BC2E2B" w14:textId="77777777" w:rsidR="00000000" w:rsidRDefault="006D661E">
            <w:pPr>
              <w:autoSpaceDE w:val="0"/>
              <w:autoSpaceDN w:val="0"/>
              <w:adjustRightInd w:val="0"/>
              <w:ind w:right="144"/>
            </w:pPr>
            <w:r>
              <w:rPr>
                <w:sz w:val="20"/>
              </w:rPr>
              <w:t>PER~PN~OCCUPANT</w:t>
            </w:r>
          </w:p>
        </w:tc>
      </w:tr>
    </w:tbl>
    <w:p w14:paraId="403B5196" w14:textId="77777777" w:rsidR="00000000" w:rsidRDefault="006D661E">
      <w:pPr>
        <w:autoSpaceDE w:val="0"/>
        <w:autoSpaceDN w:val="0"/>
        <w:adjustRightInd w:val="0"/>
        <w:rPr>
          <w:sz w:val="20"/>
        </w:rPr>
      </w:pPr>
    </w:p>
    <w:p w14:paraId="3EB5B38B" w14:textId="77777777" w:rsidR="00000000" w:rsidRDefault="006D661E">
      <w:pPr>
        <w:autoSpaceDE w:val="0"/>
        <w:autoSpaceDN w:val="0"/>
        <w:adjustRightInd w:val="0"/>
        <w:jc w:val="center"/>
        <w:rPr>
          <w:b/>
          <w:sz w:val="20"/>
        </w:rPr>
      </w:pPr>
      <w:r>
        <w:rPr>
          <w:b/>
          <w:sz w:val="20"/>
        </w:rPr>
        <w:t>Data Element Summary</w:t>
      </w:r>
    </w:p>
    <w:p w14:paraId="5BB5C358"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713FDBA"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984FB50" w14:textId="77777777">
        <w:tblPrEx>
          <w:tblCellMar>
            <w:top w:w="0" w:type="dxa"/>
            <w:left w:w="0" w:type="dxa"/>
            <w:bottom w:w="0" w:type="dxa"/>
            <w:right w:w="0" w:type="dxa"/>
          </w:tblCellMar>
        </w:tblPrEx>
        <w:tc>
          <w:tcPr>
            <w:tcW w:w="1007" w:type="dxa"/>
            <w:tcBorders>
              <w:top w:val="nil"/>
              <w:left w:val="nil"/>
              <w:bottom w:val="nil"/>
              <w:right w:val="nil"/>
            </w:tcBorders>
          </w:tcPr>
          <w:p w14:paraId="04F9C4F5"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D058C32" w14:textId="77777777" w:rsidR="00000000" w:rsidRDefault="006D661E">
            <w:pPr>
              <w:autoSpaceDE w:val="0"/>
              <w:autoSpaceDN w:val="0"/>
              <w:adjustRightInd w:val="0"/>
              <w:ind w:right="144"/>
              <w:jc w:val="center"/>
            </w:pPr>
            <w:r>
              <w:rPr>
                <w:b/>
                <w:sz w:val="20"/>
              </w:rPr>
              <w:t>PER01</w:t>
            </w:r>
          </w:p>
        </w:tc>
        <w:tc>
          <w:tcPr>
            <w:tcW w:w="892" w:type="dxa"/>
            <w:tcBorders>
              <w:top w:val="nil"/>
              <w:left w:val="nil"/>
              <w:bottom w:val="nil"/>
              <w:right w:val="nil"/>
            </w:tcBorders>
          </w:tcPr>
          <w:p w14:paraId="58E045E9" w14:textId="77777777" w:rsidR="00000000" w:rsidRDefault="006D661E">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2EE6DD47" w14:textId="77777777" w:rsidR="00000000" w:rsidRDefault="006D661E">
            <w:pPr>
              <w:autoSpaceDE w:val="0"/>
              <w:autoSpaceDN w:val="0"/>
              <w:adjustRightInd w:val="0"/>
              <w:ind w:right="144"/>
            </w:pPr>
            <w:r>
              <w:rPr>
                <w:b/>
                <w:sz w:val="20"/>
              </w:rPr>
              <w:t>Contact Function Code</w:t>
            </w:r>
          </w:p>
        </w:tc>
        <w:tc>
          <w:tcPr>
            <w:tcW w:w="432" w:type="dxa"/>
            <w:tcBorders>
              <w:top w:val="nil"/>
              <w:left w:val="nil"/>
              <w:bottom w:val="nil"/>
              <w:right w:val="nil"/>
            </w:tcBorders>
          </w:tcPr>
          <w:p w14:paraId="69C3BA44"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14CDBBDD"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33ACDC1C" w14:textId="77777777" w:rsidR="00000000" w:rsidRDefault="006D661E">
            <w:pPr>
              <w:autoSpaceDE w:val="0"/>
              <w:autoSpaceDN w:val="0"/>
              <w:adjustRightInd w:val="0"/>
              <w:ind w:right="144"/>
            </w:pPr>
            <w:r>
              <w:rPr>
                <w:b/>
                <w:sz w:val="20"/>
              </w:rPr>
              <w:t>ID 2/2</w:t>
            </w:r>
          </w:p>
        </w:tc>
      </w:tr>
      <w:tr w:rsidR="00000000" w14:paraId="071F34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A9D712"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07ACB16C" w14:textId="77777777" w:rsidR="00000000" w:rsidRDefault="006D661E">
            <w:pPr>
              <w:autoSpaceDE w:val="0"/>
              <w:autoSpaceDN w:val="0"/>
              <w:adjustRightInd w:val="0"/>
              <w:ind w:right="144"/>
            </w:pPr>
            <w:r>
              <w:rPr>
                <w:sz w:val="20"/>
              </w:rPr>
              <w:t>Code identifying the major duty or responsibility of the person or group named</w:t>
            </w:r>
          </w:p>
        </w:tc>
      </w:tr>
      <w:tr w:rsidR="00000000" w14:paraId="61EFC5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310262"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A3543AB" w14:textId="77777777" w:rsidR="00000000" w:rsidRDefault="006D661E">
            <w:pPr>
              <w:autoSpaceDE w:val="0"/>
              <w:autoSpaceDN w:val="0"/>
              <w:adjustRightInd w:val="0"/>
              <w:ind w:right="144"/>
            </w:pPr>
            <w:r>
              <w:rPr>
                <w:sz w:val="20"/>
              </w:rPr>
              <w:t>PN</w:t>
            </w:r>
          </w:p>
        </w:tc>
        <w:tc>
          <w:tcPr>
            <w:tcW w:w="144" w:type="dxa"/>
            <w:tcBorders>
              <w:top w:val="nil"/>
              <w:left w:val="nil"/>
              <w:bottom w:val="nil"/>
              <w:right w:val="nil"/>
            </w:tcBorders>
          </w:tcPr>
          <w:p w14:paraId="0871B757"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0D932B46" w14:textId="77777777" w:rsidR="00000000" w:rsidRDefault="006D661E">
            <w:pPr>
              <w:autoSpaceDE w:val="0"/>
              <w:autoSpaceDN w:val="0"/>
              <w:adjustRightInd w:val="0"/>
              <w:ind w:right="144"/>
            </w:pPr>
            <w:r>
              <w:rPr>
                <w:sz w:val="20"/>
              </w:rPr>
              <w:t>Permit Contact Name</w:t>
            </w:r>
          </w:p>
        </w:tc>
      </w:tr>
      <w:tr w:rsidR="00000000" w14:paraId="6A2299A2" w14:textId="77777777">
        <w:tblPrEx>
          <w:tblCellMar>
            <w:top w:w="0" w:type="dxa"/>
            <w:left w:w="0" w:type="dxa"/>
            <w:bottom w:w="0" w:type="dxa"/>
            <w:right w:w="0" w:type="dxa"/>
          </w:tblCellMar>
        </w:tblPrEx>
        <w:tc>
          <w:tcPr>
            <w:tcW w:w="1007" w:type="dxa"/>
            <w:tcBorders>
              <w:top w:val="nil"/>
              <w:left w:val="nil"/>
              <w:bottom w:val="nil"/>
              <w:right w:val="nil"/>
            </w:tcBorders>
          </w:tcPr>
          <w:p w14:paraId="46755B0F"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F332957" w14:textId="77777777" w:rsidR="00000000" w:rsidRDefault="006D661E">
            <w:pPr>
              <w:autoSpaceDE w:val="0"/>
              <w:autoSpaceDN w:val="0"/>
              <w:adjustRightInd w:val="0"/>
              <w:ind w:right="144"/>
              <w:jc w:val="center"/>
            </w:pPr>
            <w:r>
              <w:rPr>
                <w:b/>
                <w:sz w:val="20"/>
              </w:rPr>
              <w:t>PER02</w:t>
            </w:r>
          </w:p>
        </w:tc>
        <w:tc>
          <w:tcPr>
            <w:tcW w:w="892" w:type="dxa"/>
            <w:tcBorders>
              <w:top w:val="nil"/>
              <w:left w:val="nil"/>
              <w:bottom w:val="nil"/>
              <w:right w:val="nil"/>
            </w:tcBorders>
          </w:tcPr>
          <w:p w14:paraId="08C5AEBF"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2CD9B72"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44D137E2"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2959C048"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73324233" w14:textId="77777777" w:rsidR="00000000" w:rsidRDefault="006D661E">
            <w:pPr>
              <w:autoSpaceDE w:val="0"/>
              <w:autoSpaceDN w:val="0"/>
              <w:adjustRightInd w:val="0"/>
              <w:ind w:right="144"/>
            </w:pPr>
            <w:r>
              <w:rPr>
                <w:b/>
                <w:sz w:val="20"/>
              </w:rPr>
              <w:t>AN 1/60</w:t>
            </w:r>
          </w:p>
        </w:tc>
      </w:tr>
      <w:tr w:rsidR="00000000" w14:paraId="1AFE89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6CC679"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0406FC02" w14:textId="77777777" w:rsidR="00000000" w:rsidRDefault="006D661E">
            <w:pPr>
              <w:autoSpaceDE w:val="0"/>
              <w:autoSpaceDN w:val="0"/>
              <w:adjustRightInd w:val="0"/>
              <w:ind w:right="144"/>
            </w:pPr>
            <w:r>
              <w:rPr>
                <w:sz w:val="20"/>
              </w:rPr>
              <w:t>Free-form name</w:t>
            </w:r>
          </w:p>
        </w:tc>
      </w:tr>
    </w:tbl>
    <w:p w14:paraId="31E83D7A" w14:textId="77777777" w:rsidR="00000000" w:rsidRDefault="006D661E">
      <w:pPr>
        <w:tabs>
          <w:tab w:val="right" w:pos="1800"/>
          <w:tab w:val="left" w:pos="2160"/>
        </w:tabs>
        <w:autoSpaceDE w:val="0"/>
        <w:autoSpaceDN w:val="0"/>
        <w:adjustRightInd w:val="0"/>
        <w:ind w:left="2160" w:hanging="2160"/>
        <w:rPr>
          <w:ins w:id="86" w:author="ERCOT" w:date="2023-06-08T14:14:00Z"/>
          <w:b/>
          <w:sz w:val="20"/>
        </w:rPr>
      </w:pPr>
      <w:r>
        <w:rPr>
          <w:sz w:val="20"/>
        </w:rPr>
        <w:br w:type="page"/>
      </w:r>
      <w:bookmarkStart w:id="87" w:name="book7"/>
      <w:bookmarkEnd w:id="87"/>
      <w:ins w:id="88" w:author="ERCOT" w:date="2023-06-08T14:14:00Z">
        <w:r>
          <w:rPr>
            <w:b/>
            <w:sz w:val="20"/>
          </w:rPr>
          <w:lastRenderedPageBreak/>
          <w:tab/>
          <w:t>Segment:</w:t>
        </w:r>
        <w:r>
          <w:rPr>
            <w:b/>
            <w:sz w:val="20"/>
          </w:rPr>
          <w:tab/>
        </w:r>
        <w:r>
          <w:rPr>
            <w:b/>
            <w:sz w:val="40"/>
          </w:rPr>
          <w:t xml:space="preserve">PER </w:t>
        </w:r>
        <w:r>
          <w:rPr>
            <w:b/>
            <w:sz w:val="20"/>
          </w:rPr>
          <w:t>Administrative Communications Conta</w:t>
        </w:r>
        <w:r>
          <w:rPr>
            <w:b/>
            <w:sz w:val="20"/>
          </w:rPr>
          <w:t>ct (Power Outage Contact Information)</w:t>
        </w:r>
      </w:ins>
    </w:p>
    <w:p w14:paraId="358B4DDC" w14:textId="77777777" w:rsidR="00000000" w:rsidRDefault="006D661E">
      <w:pPr>
        <w:tabs>
          <w:tab w:val="right" w:pos="1800"/>
          <w:tab w:val="left" w:pos="2160"/>
        </w:tabs>
        <w:autoSpaceDE w:val="0"/>
        <w:autoSpaceDN w:val="0"/>
        <w:adjustRightInd w:val="0"/>
        <w:ind w:left="2160" w:hanging="2160"/>
        <w:rPr>
          <w:ins w:id="89" w:author="ERCOT" w:date="2023-06-08T14:14:00Z"/>
          <w:sz w:val="20"/>
        </w:rPr>
      </w:pPr>
      <w:ins w:id="90" w:author="ERCOT" w:date="2023-06-08T14:14:00Z">
        <w:r>
          <w:rPr>
            <w:b/>
            <w:sz w:val="20"/>
          </w:rPr>
          <w:tab/>
          <w:t>Position:</w:t>
        </w:r>
        <w:r>
          <w:rPr>
            <w:b/>
            <w:sz w:val="20"/>
          </w:rPr>
          <w:tab/>
        </w:r>
        <w:r>
          <w:rPr>
            <w:sz w:val="20"/>
          </w:rPr>
          <w:t>080</w:t>
        </w:r>
      </w:ins>
    </w:p>
    <w:p w14:paraId="3C36B0E9" w14:textId="77777777" w:rsidR="00000000" w:rsidRDefault="006D661E">
      <w:pPr>
        <w:tabs>
          <w:tab w:val="right" w:pos="1800"/>
          <w:tab w:val="left" w:pos="2160"/>
        </w:tabs>
        <w:autoSpaceDE w:val="0"/>
        <w:autoSpaceDN w:val="0"/>
        <w:adjustRightInd w:val="0"/>
        <w:ind w:left="2160" w:hanging="2160"/>
        <w:rPr>
          <w:ins w:id="91" w:author="ERCOT" w:date="2023-06-08T14:14:00Z"/>
          <w:sz w:val="20"/>
        </w:rPr>
      </w:pPr>
      <w:ins w:id="92" w:author="ERCOT" w:date="2023-06-08T14:14:00Z">
        <w:r>
          <w:rPr>
            <w:sz w:val="20"/>
          </w:rPr>
          <w:tab/>
        </w:r>
        <w:r>
          <w:rPr>
            <w:b/>
            <w:sz w:val="20"/>
          </w:rPr>
          <w:t>Loop:</w:t>
        </w:r>
        <w:r>
          <w:rPr>
            <w:sz w:val="20"/>
          </w:rPr>
          <w:tab/>
          <w:t>N1        Optional</w:t>
        </w:r>
      </w:ins>
    </w:p>
    <w:p w14:paraId="192DB922" w14:textId="77777777" w:rsidR="00000000" w:rsidRDefault="006D661E">
      <w:pPr>
        <w:tabs>
          <w:tab w:val="right" w:pos="1800"/>
          <w:tab w:val="left" w:pos="2160"/>
        </w:tabs>
        <w:autoSpaceDE w:val="0"/>
        <w:autoSpaceDN w:val="0"/>
        <w:adjustRightInd w:val="0"/>
        <w:ind w:left="2160" w:hanging="2160"/>
        <w:rPr>
          <w:ins w:id="93" w:author="ERCOT" w:date="2023-06-08T14:14:00Z"/>
          <w:sz w:val="20"/>
        </w:rPr>
      </w:pPr>
      <w:ins w:id="94" w:author="ERCOT" w:date="2023-06-08T14:14:00Z">
        <w:r>
          <w:rPr>
            <w:sz w:val="20"/>
          </w:rPr>
          <w:tab/>
        </w:r>
        <w:r>
          <w:rPr>
            <w:b/>
            <w:sz w:val="20"/>
          </w:rPr>
          <w:t>Level:</w:t>
        </w:r>
        <w:r>
          <w:rPr>
            <w:sz w:val="20"/>
          </w:rPr>
          <w:tab/>
          <w:t>Heading</w:t>
        </w:r>
      </w:ins>
    </w:p>
    <w:p w14:paraId="0A2402B4" w14:textId="77777777" w:rsidR="00000000" w:rsidRDefault="006D661E">
      <w:pPr>
        <w:tabs>
          <w:tab w:val="right" w:pos="1800"/>
          <w:tab w:val="left" w:pos="2160"/>
        </w:tabs>
        <w:autoSpaceDE w:val="0"/>
        <w:autoSpaceDN w:val="0"/>
        <w:adjustRightInd w:val="0"/>
        <w:ind w:left="2160" w:hanging="2160"/>
        <w:rPr>
          <w:ins w:id="95" w:author="ERCOT" w:date="2023-06-08T14:14:00Z"/>
          <w:sz w:val="20"/>
        </w:rPr>
      </w:pPr>
      <w:ins w:id="96" w:author="ERCOT" w:date="2023-06-08T14:14:00Z">
        <w:r>
          <w:rPr>
            <w:sz w:val="20"/>
          </w:rPr>
          <w:tab/>
        </w:r>
        <w:r>
          <w:rPr>
            <w:b/>
            <w:sz w:val="20"/>
          </w:rPr>
          <w:t>Usage:</w:t>
        </w:r>
        <w:r>
          <w:rPr>
            <w:sz w:val="20"/>
          </w:rPr>
          <w:tab/>
          <w:t>Optional</w:t>
        </w:r>
      </w:ins>
    </w:p>
    <w:p w14:paraId="22887375" w14:textId="77777777" w:rsidR="00000000" w:rsidRDefault="006D661E">
      <w:pPr>
        <w:tabs>
          <w:tab w:val="right" w:pos="1800"/>
          <w:tab w:val="left" w:pos="2160"/>
        </w:tabs>
        <w:autoSpaceDE w:val="0"/>
        <w:autoSpaceDN w:val="0"/>
        <w:adjustRightInd w:val="0"/>
        <w:ind w:left="2160" w:hanging="2160"/>
        <w:rPr>
          <w:ins w:id="97" w:author="ERCOT" w:date="2023-06-08T14:14:00Z"/>
          <w:sz w:val="20"/>
        </w:rPr>
      </w:pPr>
      <w:ins w:id="98" w:author="ERCOT" w:date="2023-06-08T14:14:00Z">
        <w:r>
          <w:rPr>
            <w:sz w:val="20"/>
          </w:rPr>
          <w:tab/>
        </w:r>
        <w:r>
          <w:rPr>
            <w:b/>
            <w:sz w:val="20"/>
          </w:rPr>
          <w:t>Max Use:</w:t>
        </w:r>
        <w:r>
          <w:rPr>
            <w:sz w:val="20"/>
          </w:rPr>
          <w:tab/>
          <w:t>1</w:t>
        </w:r>
      </w:ins>
    </w:p>
    <w:p w14:paraId="67C20E97" w14:textId="77777777" w:rsidR="00000000" w:rsidRDefault="006D661E">
      <w:pPr>
        <w:tabs>
          <w:tab w:val="right" w:pos="1800"/>
          <w:tab w:val="left" w:pos="2160"/>
        </w:tabs>
        <w:autoSpaceDE w:val="0"/>
        <w:autoSpaceDN w:val="0"/>
        <w:adjustRightInd w:val="0"/>
        <w:ind w:left="2160" w:hanging="2160"/>
        <w:rPr>
          <w:ins w:id="99" w:author="ERCOT" w:date="2023-06-08T14:14:00Z"/>
          <w:sz w:val="20"/>
        </w:rPr>
      </w:pPr>
      <w:ins w:id="100" w:author="ERCOT" w:date="2023-06-08T14:14:00Z">
        <w:r>
          <w:rPr>
            <w:sz w:val="20"/>
          </w:rPr>
          <w:tab/>
        </w:r>
        <w:r>
          <w:rPr>
            <w:b/>
            <w:sz w:val="20"/>
          </w:rPr>
          <w:t>Purpose:</w:t>
        </w:r>
        <w:r>
          <w:rPr>
            <w:sz w:val="20"/>
          </w:rPr>
          <w:tab/>
          <w:t>To identify a person or office to whom administrative communications should be directed</w:t>
        </w:r>
      </w:ins>
    </w:p>
    <w:p w14:paraId="1AB6B4D0" w14:textId="77777777" w:rsidR="00000000" w:rsidRDefault="006D661E">
      <w:pPr>
        <w:tabs>
          <w:tab w:val="right" w:pos="1800"/>
          <w:tab w:val="left" w:pos="2160"/>
          <w:tab w:val="left" w:pos="2520"/>
        </w:tabs>
        <w:autoSpaceDE w:val="0"/>
        <w:autoSpaceDN w:val="0"/>
        <w:adjustRightInd w:val="0"/>
        <w:ind w:left="2520" w:hanging="2520"/>
        <w:rPr>
          <w:ins w:id="101" w:author="ERCOT" w:date="2023-06-08T14:14:00Z"/>
          <w:sz w:val="20"/>
        </w:rPr>
      </w:pPr>
      <w:ins w:id="102" w:author="ERCOT" w:date="2023-06-08T14:14:00Z">
        <w:r>
          <w:rPr>
            <w:sz w:val="20"/>
          </w:rPr>
          <w:tab/>
        </w:r>
        <w:r>
          <w:rPr>
            <w:b/>
            <w:sz w:val="20"/>
          </w:rPr>
          <w:t>Syntax Notes:</w:t>
        </w:r>
        <w:r>
          <w:rPr>
            <w:sz w:val="20"/>
          </w:rPr>
          <w:tab/>
        </w:r>
        <w:r>
          <w:rPr>
            <w:b/>
            <w:sz w:val="20"/>
          </w:rPr>
          <w:t>1</w:t>
        </w:r>
        <w:r>
          <w:rPr>
            <w:sz w:val="20"/>
          </w:rPr>
          <w:tab/>
          <w:t>If either PER03 o</w:t>
        </w:r>
        <w:r>
          <w:rPr>
            <w:sz w:val="20"/>
          </w:rPr>
          <w:t>r PER04 is present, then the other is required.</w:t>
        </w:r>
      </w:ins>
    </w:p>
    <w:p w14:paraId="6E435000" w14:textId="77777777" w:rsidR="00000000" w:rsidRDefault="006D661E">
      <w:pPr>
        <w:tabs>
          <w:tab w:val="right" w:pos="1800"/>
          <w:tab w:val="left" w:pos="2160"/>
          <w:tab w:val="left" w:pos="2520"/>
        </w:tabs>
        <w:autoSpaceDE w:val="0"/>
        <w:autoSpaceDN w:val="0"/>
        <w:adjustRightInd w:val="0"/>
        <w:ind w:left="2520" w:hanging="2520"/>
        <w:rPr>
          <w:ins w:id="103" w:author="ERCOT" w:date="2023-06-08T14:14:00Z"/>
          <w:sz w:val="20"/>
        </w:rPr>
      </w:pPr>
      <w:ins w:id="104" w:author="ERCOT" w:date="2023-06-08T14:14:00Z">
        <w:r>
          <w:rPr>
            <w:sz w:val="20"/>
          </w:rPr>
          <w:tab/>
        </w:r>
        <w:r>
          <w:rPr>
            <w:sz w:val="20"/>
          </w:rPr>
          <w:tab/>
        </w:r>
        <w:r>
          <w:rPr>
            <w:b/>
            <w:sz w:val="20"/>
          </w:rPr>
          <w:t>2</w:t>
        </w:r>
        <w:r>
          <w:rPr>
            <w:sz w:val="20"/>
          </w:rPr>
          <w:tab/>
          <w:t>If either PER05 or PER06 is present, then the other is required.</w:t>
        </w:r>
      </w:ins>
    </w:p>
    <w:p w14:paraId="2760F1EF" w14:textId="77777777" w:rsidR="00000000" w:rsidRDefault="006D661E">
      <w:pPr>
        <w:tabs>
          <w:tab w:val="right" w:pos="1800"/>
          <w:tab w:val="left" w:pos="2160"/>
          <w:tab w:val="left" w:pos="2520"/>
        </w:tabs>
        <w:autoSpaceDE w:val="0"/>
        <w:autoSpaceDN w:val="0"/>
        <w:adjustRightInd w:val="0"/>
        <w:ind w:left="2520" w:hanging="2520"/>
        <w:rPr>
          <w:ins w:id="105" w:author="ERCOT" w:date="2023-06-08T14:14:00Z"/>
          <w:sz w:val="20"/>
        </w:rPr>
      </w:pPr>
      <w:ins w:id="106" w:author="ERCOT" w:date="2023-06-08T14:14:00Z">
        <w:r>
          <w:rPr>
            <w:sz w:val="20"/>
          </w:rPr>
          <w:tab/>
        </w:r>
        <w:r>
          <w:rPr>
            <w:sz w:val="20"/>
          </w:rPr>
          <w:tab/>
        </w:r>
        <w:r>
          <w:rPr>
            <w:b/>
            <w:sz w:val="20"/>
          </w:rPr>
          <w:t>3</w:t>
        </w:r>
        <w:r>
          <w:rPr>
            <w:sz w:val="20"/>
          </w:rPr>
          <w:tab/>
          <w:t>If either PER07 or PER08 is present, then the other is required.</w:t>
        </w:r>
      </w:ins>
    </w:p>
    <w:p w14:paraId="4D2E20E2" w14:textId="77777777" w:rsidR="00000000" w:rsidRDefault="006D661E">
      <w:pPr>
        <w:tabs>
          <w:tab w:val="right" w:pos="1800"/>
          <w:tab w:val="left" w:pos="2160"/>
          <w:tab w:val="left" w:pos="2520"/>
        </w:tabs>
        <w:autoSpaceDE w:val="0"/>
        <w:autoSpaceDN w:val="0"/>
        <w:adjustRightInd w:val="0"/>
        <w:ind w:left="2520" w:hanging="2520"/>
        <w:rPr>
          <w:ins w:id="107" w:author="ERCOT" w:date="2023-06-08T14:14:00Z"/>
          <w:sz w:val="20"/>
        </w:rPr>
      </w:pPr>
      <w:ins w:id="108" w:author="ERCOT" w:date="2023-06-08T14:14:00Z">
        <w:r>
          <w:rPr>
            <w:sz w:val="20"/>
          </w:rPr>
          <w:tab/>
        </w:r>
        <w:r>
          <w:rPr>
            <w:b/>
            <w:sz w:val="20"/>
          </w:rPr>
          <w:t>Semantic Notes:</w:t>
        </w:r>
      </w:ins>
    </w:p>
    <w:p w14:paraId="7DB06DBE" w14:textId="77777777" w:rsidR="00000000" w:rsidRDefault="006D661E">
      <w:pPr>
        <w:tabs>
          <w:tab w:val="right" w:pos="1800"/>
          <w:tab w:val="left" w:pos="2160"/>
          <w:tab w:val="left" w:pos="2520"/>
        </w:tabs>
        <w:autoSpaceDE w:val="0"/>
        <w:autoSpaceDN w:val="0"/>
        <w:adjustRightInd w:val="0"/>
        <w:ind w:left="2520" w:hanging="2520"/>
        <w:rPr>
          <w:ins w:id="109" w:author="ERCOT" w:date="2023-06-08T14:14:00Z"/>
          <w:sz w:val="20"/>
        </w:rPr>
      </w:pPr>
      <w:ins w:id="110" w:author="ERCOT" w:date="2023-06-08T14:14: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EACC64" w14:textId="77777777">
        <w:tblPrEx>
          <w:tblCellMar>
            <w:top w:w="0" w:type="dxa"/>
            <w:left w:w="0" w:type="dxa"/>
            <w:bottom w:w="0" w:type="dxa"/>
            <w:right w:w="0" w:type="dxa"/>
          </w:tblCellMar>
        </w:tblPrEx>
        <w:trPr>
          <w:ins w:id="111" w:author="ERCOT" w:date="2023-06-08T14:14:00Z"/>
        </w:trPr>
        <w:tc>
          <w:tcPr>
            <w:tcW w:w="1944" w:type="dxa"/>
            <w:tcBorders>
              <w:top w:val="nil"/>
              <w:left w:val="nil"/>
              <w:bottom w:val="nil"/>
              <w:right w:val="nil"/>
            </w:tcBorders>
          </w:tcPr>
          <w:p w14:paraId="746F0496" w14:textId="77777777" w:rsidR="00000000" w:rsidRDefault="006D661E">
            <w:pPr>
              <w:autoSpaceDE w:val="0"/>
              <w:autoSpaceDN w:val="0"/>
              <w:adjustRightInd w:val="0"/>
              <w:ind w:right="144"/>
              <w:jc w:val="right"/>
              <w:rPr>
                <w:ins w:id="112" w:author="ERCOT" w:date="2023-06-08T14:14:00Z"/>
              </w:rPr>
            </w:pPr>
            <w:ins w:id="113" w:author="ERCOT" w:date="2023-06-08T14:14:00Z">
              <w:r>
                <w:rPr>
                  <w:b/>
                  <w:sz w:val="20"/>
                </w:rPr>
                <w:t>Notes:</w:t>
              </w:r>
            </w:ins>
          </w:p>
        </w:tc>
        <w:tc>
          <w:tcPr>
            <w:tcW w:w="216" w:type="dxa"/>
            <w:tcBorders>
              <w:top w:val="nil"/>
              <w:left w:val="nil"/>
              <w:bottom w:val="nil"/>
              <w:right w:val="nil"/>
            </w:tcBorders>
          </w:tcPr>
          <w:p w14:paraId="620FE45A" w14:textId="77777777" w:rsidR="00000000" w:rsidRDefault="006D661E">
            <w:pPr>
              <w:autoSpaceDE w:val="0"/>
              <w:autoSpaceDN w:val="0"/>
              <w:adjustRightInd w:val="0"/>
              <w:ind w:right="144"/>
              <w:jc w:val="right"/>
              <w:rPr>
                <w:ins w:id="114" w:author="ERCOT" w:date="2023-06-08T14:14:00Z"/>
              </w:rPr>
            </w:pPr>
          </w:p>
        </w:tc>
        <w:tc>
          <w:tcPr>
            <w:tcW w:w="7343" w:type="dxa"/>
            <w:tcBorders>
              <w:top w:val="nil"/>
              <w:left w:val="nil"/>
              <w:bottom w:val="nil"/>
              <w:right w:val="nil"/>
            </w:tcBorders>
            <w:shd w:val="pct20" w:color="auto" w:fill="auto"/>
          </w:tcPr>
          <w:p w14:paraId="16B84643" w14:textId="77777777" w:rsidR="00000000" w:rsidRDefault="006D661E">
            <w:pPr>
              <w:autoSpaceDE w:val="0"/>
              <w:autoSpaceDN w:val="0"/>
              <w:adjustRightInd w:val="0"/>
              <w:ind w:right="144"/>
              <w:rPr>
                <w:ins w:id="115" w:author="ERCOT" w:date="2023-06-08T14:14:00Z"/>
                <w:sz w:val="20"/>
              </w:rPr>
            </w:pPr>
            <w:ins w:id="116" w:author="ERCOT" w:date="2023-06-08T14:14:00Z">
              <w:r>
                <w:rPr>
                  <w:sz w:val="20"/>
                </w:rPr>
                <w:t>Only one (1) PER~PO segment will be sent per transaction</w:t>
              </w:r>
            </w:ins>
          </w:p>
          <w:p w14:paraId="366C2B97" w14:textId="77777777" w:rsidR="00000000" w:rsidRDefault="006D661E">
            <w:pPr>
              <w:autoSpaceDE w:val="0"/>
              <w:autoSpaceDN w:val="0"/>
              <w:adjustRightInd w:val="0"/>
              <w:ind w:right="144"/>
              <w:rPr>
                <w:ins w:id="117" w:author="ERCOT" w:date="2023-06-08T14:14:00Z"/>
                <w:sz w:val="20"/>
              </w:rPr>
            </w:pPr>
          </w:p>
          <w:p w14:paraId="6ED122FC" w14:textId="77777777" w:rsidR="00000000" w:rsidRDefault="006D661E">
            <w:pPr>
              <w:autoSpaceDE w:val="0"/>
              <w:autoSpaceDN w:val="0"/>
              <w:adjustRightInd w:val="0"/>
              <w:ind w:right="144"/>
              <w:rPr>
                <w:ins w:id="118" w:author="ERCOT" w:date="2023-06-08T14:14:00Z"/>
                <w:sz w:val="20"/>
              </w:rPr>
            </w:pPr>
            <w:ins w:id="119" w:author="ERCOT" w:date="2023-06-08T14:14:00Z">
              <w:r>
                <w:rPr>
                  <w:sz w:val="20"/>
                </w:rPr>
                <w:t>PER~PO~~TE~8005551212~~~ EM~NAME@ISP.COM</w:t>
              </w:r>
            </w:ins>
          </w:p>
          <w:p w14:paraId="6838034C" w14:textId="77777777" w:rsidR="00000000" w:rsidRDefault="006D661E">
            <w:pPr>
              <w:autoSpaceDE w:val="0"/>
              <w:autoSpaceDN w:val="0"/>
              <w:adjustRightInd w:val="0"/>
              <w:ind w:right="144"/>
              <w:rPr>
                <w:ins w:id="120" w:author="ERCOT" w:date="2023-06-08T14:14:00Z"/>
                <w:sz w:val="20"/>
              </w:rPr>
            </w:pPr>
            <w:ins w:id="121" w:author="ERCOT" w:date="2023-06-08T14:14:00Z">
              <w:r>
                <w:rPr>
                  <w:sz w:val="20"/>
                </w:rPr>
                <w:t>PER~PO~~~~PC~8005555551~EM~NAME@ISP.COM</w:t>
              </w:r>
            </w:ins>
          </w:p>
          <w:p w14:paraId="47E36E39" w14:textId="77777777" w:rsidR="00000000" w:rsidRDefault="006D661E">
            <w:pPr>
              <w:autoSpaceDE w:val="0"/>
              <w:autoSpaceDN w:val="0"/>
              <w:adjustRightInd w:val="0"/>
              <w:ind w:right="144"/>
              <w:rPr>
                <w:ins w:id="122" w:author="ERCOT" w:date="2023-06-08T14:14:00Z"/>
                <w:sz w:val="20"/>
              </w:rPr>
            </w:pPr>
            <w:ins w:id="123" w:author="ERCOT" w:date="2023-06-08T14:14:00Z">
              <w:r>
                <w:rPr>
                  <w:sz w:val="20"/>
                </w:rPr>
                <w:t>PER~PO~~~~~EM~NAME@ISP.COM</w:t>
              </w:r>
            </w:ins>
          </w:p>
          <w:p w14:paraId="7B0864F5" w14:textId="77777777" w:rsidR="00000000" w:rsidRDefault="006D661E">
            <w:pPr>
              <w:autoSpaceDE w:val="0"/>
              <w:autoSpaceDN w:val="0"/>
              <w:adjustRightInd w:val="0"/>
              <w:ind w:right="144"/>
              <w:rPr>
                <w:ins w:id="124" w:author="ERCOT" w:date="2023-06-08T14:14:00Z"/>
                <w:sz w:val="20"/>
              </w:rPr>
            </w:pPr>
          </w:p>
          <w:p w14:paraId="0C160C8F" w14:textId="77777777" w:rsidR="00000000" w:rsidRDefault="006D661E">
            <w:pPr>
              <w:autoSpaceDE w:val="0"/>
              <w:autoSpaceDN w:val="0"/>
              <w:adjustRightInd w:val="0"/>
              <w:ind w:right="144"/>
              <w:rPr>
                <w:ins w:id="125" w:author="ERCOT" w:date="2023-06-08T14:14:00Z"/>
                <w:sz w:val="20"/>
              </w:rPr>
            </w:pPr>
            <w:ins w:id="126" w:author="ERCOT" w:date="2023-06-08T14:14:00Z">
              <w:r>
                <w:rPr>
                  <w:sz w:val="20"/>
                </w:rPr>
                <w:t>Optional</w:t>
              </w:r>
            </w:ins>
          </w:p>
          <w:p w14:paraId="44EC7FAC" w14:textId="77777777" w:rsidR="00000000" w:rsidRDefault="006D661E">
            <w:pPr>
              <w:autoSpaceDE w:val="0"/>
              <w:autoSpaceDN w:val="0"/>
              <w:adjustRightInd w:val="0"/>
              <w:ind w:right="144"/>
              <w:rPr>
                <w:ins w:id="127" w:author="ERCOT" w:date="2023-06-08T14:14:00Z"/>
              </w:rPr>
            </w:pPr>
          </w:p>
        </w:tc>
      </w:tr>
      <w:tr w:rsidR="00000000" w14:paraId="4179F61C" w14:textId="77777777">
        <w:tblPrEx>
          <w:tblCellMar>
            <w:top w:w="0" w:type="dxa"/>
            <w:left w:w="0" w:type="dxa"/>
            <w:bottom w:w="0" w:type="dxa"/>
            <w:right w:w="0" w:type="dxa"/>
          </w:tblCellMar>
        </w:tblPrEx>
        <w:trPr>
          <w:ins w:id="128" w:author="ERCOT" w:date="2023-06-08T14:14:00Z"/>
        </w:trPr>
        <w:tc>
          <w:tcPr>
            <w:tcW w:w="1944" w:type="dxa"/>
            <w:tcBorders>
              <w:top w:val="nil"/>
              <w:left w:val="nil"/>
              <w:bottom w:val="nil"/>
              <w:right w:val="nil"/>
            </w:tcBorders>
          </w:tcPr>
          <w:p w14:paraId="2DAFE92D" w14:textId="77777777" w:rsidR="00000000" w:rsidRDefault="006D661E">
            <w:pPr>
              <w:autoSpaceDE w:val="0"/>
              <w:autoSpaceDN w:val="0"/>
              <w:adjustRightInd w:val="0"/>
              <w:ind w:right="144"/>
              <w:rPr>
                <w:ins w:id="129" w:author="ERCOT" w:date="2023-06-08T14:14:00Z"/>
              </w:rPr>
            </w:pPr>
          </w:p>
        </w:tc>
        <w:tc>
          <w:tcPr>
            <w:tcW w:w="216" w:type="dxa"/>
            <w:tcBorders>
              <w:top w:val="nil"/>
              <w:left w:val="nil"/>
              <w:bottom w:val="nil"/>
              <w:right w:val="nil"/>
            </w:tcBorders>
          </w:tcPr>
          <w:p w14:paraId="50913CD0" w14:textId="77777777" w:rsidR="00000000" w:rsidRDefault="006D661E">
            <w:pPr>
              <w:autoSpaceDE w:val="0"/>
              <w:autoSpaceDN w:val="0"/>
              <w:adjustRightInd w:val="0"/>
              <w:ind w:right="144"/>
              <w:rPr>
                <w:ins w:id="130" w:author="ERCOT" w:date="2023-06-08T14:14:00Z"/>
              </w:rPr>
            </w:pPr>
          </w:p>
        </w:tc>
        <w:tc>
          <w:tcPr>
            <w:tcW w:w="7343" w:type="dxa"/>
            <w:tcBorders>
              <w:top w:val="nil"/>
              <w:left w:val="nil"/>
              <w:bottom w:val="nil"/>
              <w:right w:val="nil"/>
            </w:tcBorders>
            <w:shd w:val="pct20" w:color="auto" w:fill="auto"/>
          </w:tcPr>
          <w:p w14:paraId="6ED6CCC1" w14:textId="77777777" w:rsidR="00000000" w:rsidRDefault="006D661E">
            <w:pPr>
              <w:autoSpaceDE w:val="0"/>
              <w:autoSpaceDN w:val="0"/>
              <w:adjustRightInd w:val="0"/>
              <w:ind w:right="144"/>
              <w:rPr>
                <w:ins w:id="131" w:author="ERCOT" w:date="2023-06-08T14:14:00Z"/>
              </w:rPr>
            </w:pPr>
            <w:ins w:id="132" w:author="ERCOT" w:date="2023-06-08T14:14:00Z">
              <w:r>
                <w:rPr>
                  <w:sz w:val="20"/>
                </w:rPr>
                <w:t>PER~PO~~TE~8005551212~ PC~8005555551~EM~NAME@ISP.COM</w:t>
              </w:r>
            </w:ins>
          </w:p>
        </w:tc>
      </w:tr>
    </w:tbl>
    <w:p w14:paraId="7EE35C85" w14:textId="77777777" w:rsidR="00000000" w:rsidRDefault="006D661E">
      <w:pPr>
        <w:autoSpaceDE w:val="0"/>
        <w:autoSpaceDN w:val="0"/>
        <w:adjustRightInd w:val="0"/>
        <w:rPr>
          <w:ins w:id="133" w:author="ERCOT" w:date="2023-06-08T14:14:00Z"/>
          <w:sz w:val="20"/>
        </w:rPr>
      </w:pPr>
    </w:p>
    <w:p w14:paraId="73615E0A" w14:textId="77777777" w:rsidR="00000000" w:rsidRDefault="006D661E">
      <w:pPr>
        <w:autoSpaceDE w:val="0"/>
        <w:autoSpaceDN w:val="0"/>
        <w:adjustRightInd w:val="0"/>
        <w:jc w:val="center"/>
        <w:rPr>
          <w:ins w:id="134" w:author="ERCOT" w:date="2023-06-08T14:14:00Z"/>
          <w:b/>
          <w:sz w:val="20"/>
        </w:rPr>
      </w:pPr>
      <w:ins w:id="135" w:author="ERCOT" w:date="2023-06-08T14:14:00Z">
        <w:r>
          <w:rPr>
            <w:b/>
            <w:sz w:val="20"/>
          </w:rPr>
          <w:t>Data Element Summary</w:t>
        </w:r>
      </w:ins>
    </w:p>
    <w:p w14:paraId="79618C0E"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ins w:id="136" w:author="ERCOT" w:date="2023-06-08T14:14:00Z"/>
          <w:b/>
          <w:sz w:val="20"/>
        </w:rPr>
      </w:pPr>
      <w:ins w:id="137" w:author="ERCOT" w:date="2023-06-08T14:14:00Z">
        <w:r>
          <w:rPr>
            <w:b/>
            <w:sz w:val="20"/>
          </w:rPr>
          <w:tab/>
          <w:t>Ref.</w:t>
        </w:r>
        <w:r>
          <w:rPr>
            <w:b/>
            <w:sz w:val="20"/>
          </w:rPr>
          <w:tab/>
          <w:t>Data</w:t>
        </w:r>
        <w:r>
          <w:rPr>
            <w:b/>
            <w:sz w:val="20"/>
          </w:rPr>
          <w:tab/>
        </w:r>
      </w:ins>
    </w:p>
    <w:p w14:paraId="2E4700FA"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ins w:id="138" w:author="ERCOT" w:date="2023-06-08T14:14:00Z"/>
          <w:sz w:val="20"/>
        </w:rPr>
      </w:pPr>
      <w:ins w:id="139" w:author="ERCOT" w:date="2023-06-08T14:14: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58D3B329" w14:textId="77777777">
        <w:tblPrEx>
          <w:tblCellMar>
            <w:top w:w="0" w:type="dxa"/>
            <w:left w:w="0" w:type="dxa"/>
            <w:bottom w:w="0" w:type="dxa"/>
            <w:right w:w="0" w:type="dxa"/>
          </w:tblCellMar>
        </w:tblPrEx>
        <w:trPr>
          <w:ins w:id="140" w:author="ERCOT" w:date="2023-06-08T14:14:00Z"/>
        </w:trPr>
        <w:tc>
          <w:tcPr>
            <w:tcW w:w="1007" w:type="dxa"/>
            <w:tcBorders>
              <w:top w:val="nil"/>
              <w:left w:val="nil"/>
              <w:bottom w:val="nil"/>
              <w:right w:val="nil"/>
            </w:tcBorders>
          </w:tcPr>
          <w:p w14:paraId="74FD5574"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rPr>
                <w:ins w:id="141" w:author="ERCOT" w:date="2023-06-08T14:14:00Z"/>
              </w:rPr>
            </w:pPr>
            <w:ins w:id="142" w:author="ERCOT" w:date="2023-06-08T14:14:00Z">
              <w:r>
                <w:rPr>
                  <w:b/>
                  <w:sz w:val="20"/>
                </w:rPr>
                <w:t>Must Use</w:t>
              </w:r>
            </w:ins>
          </w:p>
        </w:tc>
        <w:tc>
          <w:tcPr>
            <w:tcW w:w="1080" w:type="dxa"/>
            <w:tcBorders>
              <w:top w:val="nil"/>
              <w:left w:val="nil"/>
              <w:bottom w:val="nil"/>
              <w:right w:val="nil"/>
            </w:tcBorders>
          </w:tcPr>
          <w:p w14:paraId="35C42CCA" w14:textId="77777777" w:rsidR="00000000" w:rsidRDefault="006D661E">
            <w:pPr>
              <w:autoSpaceDE w:val="0"/>
              <w:autoSpaceDN w:val="0"/>
              <w:adjustRightInd w:val="0"/>
              <w:ind w:right="144"/>
              <w:jc w:val="center"/>
              <w:rPr>
                <w:ins w:id="143" w:author="ERCOT" w:date="2023-06-08T14:14:00Z"/>
              </w:rPr>
            </w:pPr>
            <w:ins w:id="144" w:author="ERCOT" w:date="2023-06-08T14:14:00Z">
              <w:r>
                <w:rPr>
                  <w:b/>
                  <w:sz w:val="20"/>
                </w:rPr>
                <w:t>PER01</w:t>
              </w:r>
            </w:ins>
          </w:p>
        </w:tc>
        <w:tc>
          <w:tcPr>
            <w:tcW w:w="892" w:type="dxa"/>
            <w:tcBorders>
              <w:top w:val="nil"/>
              <w:left w:val="nil"/>
              <w:bottom w:val="nil"/>
              <w:right w:val="nil"/>
            </w:tcBorders>
          </w:tcPr>
          <w:p w14:paraId="41F71FB8" w14:textId="77777777" w:rsidR="00000000" w:rsidRDefault="006D661E">
            <w:pPr>
              <w:autoSpaceDE w:val="0"/>
              <w:autoSpaceDN w:val="0"/>
              <w:adjustRightInd w:val="0"/>
              <w:ind w:right="144"/>
              <w:jc w:val="center"/>
              <w:rPr>
                <w:ins w:id="145" w:author="ERCOT" w:date="2023-06-08T14:14:00Z"/>
              </w:rPr>
            </w:pPr>
            <w:ins w:id="146" w:author="ERCOT" w:date="2023-06-08T14:14:00Z">
              <w:r>
                <w:rPr>
                  <w:b/>
                  <w:sz w:val="20"/>
                </w:rPr>
                <w:t>366</w:t>
              </w:r>
            </w:ins>
          </w:p>
        </w:tc>
        <w:tc>
          <w:tcPr>
            <w:tcW w:w="4968" w:type="dxa"/>
            <w:gridSpan w:val="4"/>
            <w:tcBorders>
              <w:top w:val="nil"/>
              <w:left w:val="nil"/>
              <w:bottom w:val="nil"/>
              <w:right w:val="nil"/>
            </w:tcBorders>
          </w:tcPr>
          <w:p w14:paraId="4088A39F" w14:textId="77777777" w:rsidR="00000000" w:rsidRDefault="006D661E">
            <w:pPr>
              <w:autoSpaceDE w:val="0"/>
              <w:autoSpaceDN w:val="0"/>
              <w:adjustRightInd w:val="0"/>
              <w:ind w:right="144"/>
              <w:rPr>
                <w:ins w:id="147" w:author="ERCOT" w:date="2023-06-08T14:14:00Z"/>
              </w:rPr>
            </w:pPr>
            <w:ins w:id="148" w:author="ERCOT" w:date="2023-06-08T14:14:00Z">
              <w:r>
                <w:rPr>
                  <w:b/>
                  <w:sz w:val="20"/>
                </w:rPr>
                <w:t>Contact Function Code</w:t>
              </w:r>
            </w:ins>
          </w:p>
        </w:tc>
        <w:tc>
          <w:tcPr>
            <w:tcW w:w="432" w:type="dxa"/>
            <w:tcBorders>
              <w:top w:val="nil"/>
              <w:left w:val="nil"/>
              <w:bottom w:val="nil"/>
              <w:right w:val="nil"/>
            </w:tcBorders>
          </w:tcPr>
          <w:p w14:paraId="54F9D311" w14:textId="77777777" w:rsidR="00000000" w:rsidRDefault="006D661E">
            <w:pPr>
              <w:autoSpaceDE w:val="0"/>
              <w:autoSpaceDN w:val="0"/>
              <w:adjustRightInd w:val="0"/>
              <w:ind w:right="144"/>
              <w:jc w:val="center"/>
              <w:rPr>
                <w:ins w:id="149" w:author="ERCOT" w:date="2023-06-08T14:14:00Z"/>
              </w:rPr>
            </w:pPr>
            <w:ins w:id="150" w:author="ERCOT" w:date="2023-06-08T14:14:00Z">
              <w:r>
                <w:rPr>
                  <w:b/>
                  <w:sz w:val="20"/>
                </w:rPr>
                <w:t>M</w:t>
              </w:r>
            </w:ins>
          </w:p>
        </w:tc>
        <w:tc>
          <w:tcPr>
            <w:tcW w:w="14" w:type="dxa"/>
            <w:tcBorders>
              <w:top w:val="nil"/>
              <w:left w:val="nil"/>
              <w:bottom w:val="nil"/>
              <w:right w:val="nil"/>
            </w:tcBorders>
          </w:tcPr>
          <w:p w14:paraId="0F2317E2" w14:textId="77777777" w:rsidR="00000000" w:rsidRDefault="006D661E">
            <w:pPr>
              <w:autoSpaceDE w:val="0"/>
              <w:autoSpaceDN w:val="0"/>
              <w:adjustRightInd w:val="0"/>
              <w:ind w:right="144"/>
              <w:jc w:val="center"/>
              <w:rPr>
                <w:ins w:id="151" w:author="ERCOT" w:date="2023-06-08T14:14:00Z"/>
              </w:rPr>
            </w:pPr>
          </w:p>
        </w:tc>
        <w:tc>
          <w:tcPr>
            <w:tcW w:w="1440" w:type="dxa"/>
            <w:gridSpan w:val="2"/>
            <w:tcBorders>
              <w:top w:val="nil"/>
              <w:left w:val="nil"/>
              <w:bottom w:val="nil"/>
              <w:right w:val="nil"/>
            </w:tcBorders>
          </w:tcPr>
          <w:p w14:paraId="5057F15F" w14:textId="77777777" w:rsidR="00000000" w:rsidRDefault="006D661E">
            <w:pPr>
              <w:autoSpaceDE w:val="0"/>
              <w:autoSpaceDN w:val="0"/>
              <w:adjustRightInd w:val="0"/>
              <w:ind w:right="144"/>
              <w:rPr>
                <w:ins w:id="152" w:author="ERCOT" w:date="2023-06-08T14:14:00Z"/>
              </w:rPr>
            </w:pPr>
            <w:ins w:id="153" w:author="ERCOT" w:date="2023-06-08T14:14:00Z">
              <w:r>
                <w:rPr>
                  <w:b/>
                  <w:sz w:val="20"/>
                </w:rPr>
                <w:t>ID 2/2</w:t>
              </w:r>
            </w:ins>
          </w:p>
        </w:tc>
      </w:tr>
      <w:tr w:rsidR="00000000" w14:paraId="7D01D723" w14:textId="77777777">
        <w:tblPrEx>
          <w:tblCellMar>
            <w:top w:w="0" w:type="dxa"/>
            <w:left w:w="0" w:type="dxa"/>
            <w:bottom w:w="0" w:type="dxa"/>
            <w:right w:w="0" w:type="dxa"/>
          </w:tblCellMar>
        </w:tblPrEx>
        <w:trPr>
          <w:gridAfter w:val="1"/>
          <w:wAfter w:w="330" w:type="dxa"/>
          <w:ins w:id="154" w:author="ERCOT" w:date="2023-06-08T14:14:00Z"/>
        </w:trPr>
        <w:tc>
          <w:tcPr>
            <w:tcW w:w="2980" w:type="dxa"/>
            <w:gridSpan w:val="3"/>
            <w:tcBorders>
              <w:top w:val="nil"/>
              <w:left w:val="nil"/>
              <w:bottom w:val="nil"/>
              <w:right w:val="nil"/>
            </w:tcBorders>
          </w:tcPr>
          <w:p w14:paraId="4C8D0A14" w14:textId="77777777" w:rsidR="00000000" w:rsidRDefault="006D661E">
            <w:pPr>
              <w:autoSpaceDE w:val="0"/>
              <w:autoSpaceDN w:val="0"/>
              <w:adjustRightInd w:val="0"/>
              <w:ind w:right="144"/>
              <w:rPr>
                <w:ins w:id="155" w:author="ERCOT" w:date="2023-06-08T14:14:00Z"/>
              </w:rPr>
            </w:pPr>
          </w:p>
        </w:tc>
        <w:tc>
          <w:tcPr>
            <w:tcW w:w="6523" w:type="dxa"/>
            <w:gridSpan w:val="7"/>
            <w:tcBorders>
              <w:top w:val="nil"/>
              <w:left w:val="nil"/>
              <w:bottom w:val="nil"/>
              <w:right w:val="nil"/>
            </w:tcBorders>
          </w:tcPr>
          <w:p w14:paraId="59C88777" w14:textId="77777777" w:rsidR="00000000" w:rsidRDefault="006D661E">
            <w:pPr>
              <w:autoSpaceDE w:val="0"/>
              <w:autoSpaceDN w:val="0"/>
              <w:adjustRightInd w:val="0"/>
              <w:ind w:right="144"/>
              <w:rPr>
                <w:ins w:id="156" w:author="ERCOT" w:date="2023-06-08T14:14:00Z"/>
              </w:rPr>
            </w:pPr>
            <w:ins w:id="157" w:author="ERCOT" w:date="2023-06-08T14:14:00Z">
              <w:r>
                <w:rPr>
                  <w:sz w:val="20"/>
                </w:rPr>
                <w:t>Code identifying the major duty or responsibility of the person or group named</w:t>
              </w:r>
            </w:ins>
          </w:p>
        </w:tc>
      </w:tr>
      <w:tr w:rsidR="00000000" w14:paraId="55193C5E" w14:textId="77777777">
        <w:tblPrEx>
          <w:tblCellMar>
            <w:top w:w="0" w:type="dxa"/>
            <w:left w:w="0" w:type="dxa"/>
            <w:bottom w:w="0" w:type="dxa"/>
            <w:right w:w="0" w:type="dxa"/>
          </w:tblCellMar>
        </w:tblPrEx>
        <w:trPr>
          <w:gridAfter w:val="1"/>
          <w:wAfter w:w="330" w:type="dxa"/>
          <w:ins w:id="158" w:author="ERCOT" w:date="2023-06-08T14:14:00Z"/>
        </w:trPr>
        <w:tc>
          <w:tcPr>
            <w:tcW w:w="2980" w:type="dxa"/>
            <w:gridSpan w:val="3"/>
            <w:tcBorders>
              <w:top w:val="nil"/>
              <w:left w:val="nil"/>
              <w:bottom w:val="nil"/>
              <w:right w:val="nil"/>
            </w:tcBorders>
          </w:tcPr>
          <w:p w14:paraId="4AA76408" w14:textId="77777777" w:rsidR="00000000" w:rsidRDefault="006D661E">
            <w:pPr>
              <w:autoSpaceDE w:val="0"/>
              <w:autoSpaceDN w:val="0"/>
              <w:adjustRightInd w:val="0"/>
              <w:ind w:right="144"/>
              <w:rPr>
                <w:ins w:id="159" w:author="ERCOT" w:date="2023-06-08T14:14:00Z"/>
              </w:rPr>
            </w:pPr>
          </w:p>
        </w:tc>
        <w:tc>
          <w:tcPr>
            <w:tcW w:w="6523" w:type="dxa"/>
            <w:gridSpan w:val="7"/>
            <w:tcBorders>
              <w:top w:val="nil"/>
              <w:left w:val="nil"/>
              <w:bottom w:val="nil"/>
              <w:right w:val="nil"/>
            </w:tcBorders>
            <w:shd w:val="pct20" w:color="auto" w:fill="auto"/>
          </w:tcPr>
          <w:p w14:paraId="12B56CBD" w14:textId="77777777" w:rsidR="00000000" w:rsidRDefault="006D661E">
            <w:pPr>
              <w:autoSpaceDE w:val="0"/>
              <w:autoSpaceDN w:val="0"/>
              <w:adjustRightInd w:val="0"/>
              <w:ind w:right="144"/>
              <w:rPr>
                <w:ins w:id="160" w:author="ERCOT" w:date="2023-06-08T14:14:00Z"/>
              </w:rPr>
            </w:pPr>
            <w:ins w:id="161" w:author="ERCOT" w:date="2023-06-08T14:14:00Z">
              <w:r>
                <w:rPr>
                  <w:sz w:val="20"/>
                </w:rPr>
                <w:t>Power Outage Contact Information</w:t>
              </w:r>
            </w:ins>
          </w:p>
        </w:tc>
      </w:tr>
      <w:tr w:rsidR="00000000" w14:paraId="4257C39C" w14:textId="77777777">
        <w:tblPrEx>
          <w:tblCellMar>
            <w:top w:w="0" w:type="dxa"/>
            <w:left w:w="0" w:type="dxa"/>
            <w:bottom w:w="0" w:type="dxa"/>
            <w:right w:w="0" w:type="dxa"/>
          </w:tblCellMar>
        </w:tblPrEx>
        <w:trPr>
          <w:gridAfter w:val="1"/>
          <w:wAfter w:w="331" w:type="dxa"/>
          <w:ins w:id="162" w:author="ERCOT" w:date="2023-06-08T14:14:00Z"/>
        </w:trPr>
        <w:tc>
          <w:tcPr>
            <w:tcW w:w="3168" w:type="dxa"/>
            <w:gridSpan w:val="4"/>
            <w:tcBorders>
              <w:top w:val="nil"/>
              <w:left w:val="nil"/>
              <w:bottom w:val="nil"/>
              <w:right w:val="nil"/>
            </w:tcBorders>
          </w:tcPr>
          <w:p w14:paraId="442DB458" w14:textId="77777777" w:rsidR="00000000" w:rsidRDefault="006D661E">
            <w:pPr>
              <w:autoSpaceDE w:val="0"/>
              <w:autoSpaceDN w:val="0"/>
              <w:adjustRightInd w:val="0"/>
              <w:ind w:right="144"/>
              <w:rPr>
                <w:ins w:id="163" w:author="ERCOT" w:date="2023-06-08T14:14:00Z"/>
              </w:rPr>
            </w:pPr>
            <w:ins w:id="164" w:author="ERCOT" w:date="2023-06-08T14:14:00Z">
              <w:r>
                <w:rPr>
                  <w:sz w:val="20"/>
                </w:rPr>
                <w:t xml:space="preserve"> </w:t>
              </w:r>
            </w:ins>
          </w:p>
        </w:tc>
        <w:tc>
          <w:tcPr>
            <w:tcW w:w="1367" w:type="dxa"/>
            <w:tcBorders>
              <w:top w:val="nil"/>
              <w:left w:val="nil"/>
              <w:bottom w:val="nil"/>
              <w:right w:val="nil"/>
            </w:tcBorders>
          </w:tcPr>
          <w:p w14:paraId="286C77C6" w14:textId="77777777" w:rsidR="00000000" w:rsidRDefault="006D661E">
            <w:pPr>
              <w:autoSpaceDE w:val="0"/>
              <w:autoSpaceDN w:val="0"/>
              <w:adjustRightInd w:val="0"/>
              <w:ind w:right="144"/>
              <w:rPr>
                <w:ins w:id="165" w:author="ERCOT" w:date="2023-06-08T14:14:00Z"/>
              </w:rPr>
            </w:pPr>
            <w:ins w:id="166" w:author="ERCOT" w:date="2023-06-08T14:14:00Z">
              <w:r>
                <w:rPr>
                  <w:sz w:val="20"/>
                </w:rPr>
                <w:t>PO</w:t>
              </w:r>
            </w:ins>
          </w:p>
        </w:tc>
        <w:tc>
          <w:tcPr>
            <w:tcW w:w="144" w:type="dxa"/>
            <w:tcBorders>
              <w:top w:val="nil"/>
              <w:left w:val="nil"/>
              <w:bottom w:val="nil"/>
              <w:right w:val="nil"/>
            </w:tcBorders>
          </w:tcPr>
          <w:p w14:paraId="643BBEAB" w14:textId="77777777" w:rsidR="00000000" w:rsidRDefault="006D661E">
            <w:pPr>
              <w:autoSpaceDE w:val="0"/>
              <w:autoSpaceDN w:val="0"/>
              <w:adjustRightInd w:val="0"/>
              <w:ind w:right="144"/>
              <w:rPr>
                <w:ins w:id="167" w:author="ERCOT" w:date="2023-06-08T14:14:00Z"/>
              </w:rPr>
            </w:pPr>
          </w:p>
        </w:tc>
        <w:tc>
          <w:tcPr>
            <w:tcW w:w="4823" w:type="dxa"/>
            <w:gridSpan w:val="4"/>
            <w:tcBorders>
              <w:top w:val="nil"/>
              <w:left w:val="nil"/>
              <w:bottom w:val="nil"/>
              <w:right w:val="nil"/>
            </w:tcBorders>
          </w:tcPr>
          <w:p w14:paraId="630E9ADC" w14:textId="77777777" w:rsidR="00000000" w:rsidRDefault="006D661E">
            <w:pPr>
              <w:autoSpaceDE w:val="0"/>
              <w:autoSpaceDN w:val="0"/>
              <w:adjustRightInd w:val="0"/>
              <w:ind w:right="144"/>
              <w:rPr>
                <w:ins w:id="168" w:author="ERCOT" w:date="2023-06-08T14:14:00Z"/>
              </w:rPr>
            </w:pPr>
            <w:ins w:id="169" w:author="ERCOT" w:date="2023-06-08T14:14:00Z">
              <w:r>
                <w:rPr>
                  <w:sz w:val="20"/>
                </w:rPr>
                <w:t>Production Representative</w:t>
              </w:r>
            </w:ins>
          </w:p>
        </w:tc>
      </w:tr>
      <w:tr w:rsidR="00000000" w14:paraId="29F4C601" w14:textId="77777777">
        <w:tblPrEx>
          <w:tblCellMar>
            <w:top w:w="0" w:type="dxa"/>
            <w:left w:w="0" w:type="dxa"/>
            <w:bottom w:w="0" w:type="dxa"/>
            <w:right w:w="0" w:type="dxa"/>
          </w:tblCellMar>
        </w:tblPrEx>
        <w:trPr>
          <w:gridAfter w:val="1"/>
          <w:wAfter w:w="330" w:type="dxa"/>
          <w:ins w:id="170" w:author="ERCOT" w:date="2023-06-08T14:14:00Z"/>
        </w:trPr>
        <w:tc>
          <w:tcPr>
            <w:tcW w:w="4680" w:type="dxa"/>
            <w:gridSpan w:val="6"/>
            <w:tcBorders>
              <w:top w:val="nil"/>
              <w:left w:val="nil"/>
              <w:bottom w:val="nil"/>
              <w:right w:val="nil"/>
            </w:tcBorders>
          </w:tcPr>
          <w:p w14:paraId="3BF821C5" w14:textId="77777777" w:rsidR="00000000" w:rsidRDefault="006D661E">
            <w:pPr>
              <w:autoSpaceDE w:val="0"/>
              <w:autoSpaceDN w:val="0"/>
              <w:adjustRightInd w:val="0"/>
              <w:ind w:right="144"/>
              <w:rPr>
                <w:ins w:id="171" w:author="ERCOT" w:date="2023-06-08T14:14:00Z"/>
              </w:rPr>
            </w:pPr>
          </w:p>
        </w:tc>
        <w:tc>
          <w:tcPr>
            <w:tcW w:w="4823" w:type="dxa"/>
            <w:gridSpan w:val="4"/>
            <w:tcBorders>
              <w:top w:val="nil"/>
              <w:left w:val="nil"/>
              <w:bottom w:val="nil"/>
              <w:right w:val="nil"/>
            </w:tcBorders>
          </w:tcPr>
          <w:p w14:paraId="39346433" w14:textId="77777777" w:rsidR="00000000" w:rsidRDefault="006D661E">
            <w:pPr>
              <w:autoSpaceDE w:val="0"/>
              <w:autoSpaceDN w:val="0"/>
              <w:adjustRightInd w:val="0"/>
              <w:ind w:right="144"/>
              <w:rPr>
                <w:ins w:id="172" w:author="ERCOT" w:date="2023-06-08T14:14:00Z"/>
              </w:rPr>
            </w:pPr>
            <w:ins w:id="173" w:author="ERCOT" w:date="2023-06-08T14:14:00Z">
              <w:r>
                <w:rPr>
                  <w:sz w:val="20"/>
                </w:rPr>
                <w:t>An industrial specialist assigned to a contract administration office and charged with production surveillance of government contracts being performed in the plant or plants under the production representative's cognizance</w:t>
              </w:r>
            </w:ins>
          </w:p>
        </w:tc>
      </w:tr>
      <w:tr w:rsidR="00000000" w14:paraId="335044E7" w14:textId="77777777">
        <w:tblPrEx>
          <w:tblCellMar>
            <w:top w:w="0" w:type="dxa"/>
            <w:left w:w="0" w:type="dxa"/>
            <w:bottom w:w="0" w:type="dxa"/>
            <w:right w:w="0" w:type="dxa"/>
          </w:tblCellMar>
        </w:tblPrEx>
        <w:trPr>
          <w:ins w:id="174" w:author="ERCOT" w:date="2023-06-08T14:14:00Z"/>
        </w:trPr>
        <w:tc>
          <w:tcPr>
            <w:tcW w:w="1007" w:type="dxa"/>
            <w:tcBorders>
              <w:top w:val="nil"/>
              <w:left w:val="nil"/>
              <w:bottom w:val="nil"/>
              <w:right w:val="nil"/>
            </w:tcBorders>
          </w:tcPr>
          <w:p w14:paraId="2E5CE729" w14:textId="77777777" w:rsidR="00000000" w:rsidRDefault="006D661E">
            <w:pPr>
              <w:autoSpaceDE w:val="0"/>
              <w:autoSpaceDN w:val="0"/>
              <w:adjustRightInd w:val="0"/>
              <w:ind w:right="144"/>
              <w:rPr>
                <w:ins w:id="175" w:author="ERCOT" w:date="2023-06-08T14:14:00Z"/>
              </w:rPr>
            </w:pPr>
          </w:p>
        </w:tc>
        <w:tc>
          <w:tcPr>
            <w:tcW w:w="1080" w:type="dxa"/>
            <w:tcBorders>
              <w:top w:val="nil"/>
              <w:left w:val="nil"/>
              <w:bottom w:val="nil"/>
              <w:right w:val="nil"/>
            </w:tcBorders>
          </w:tcPr>
          <w:p w14:paraId="3D1CDEB8" w14:textId="77777777" w:rsidR="00000000" w:rsidRDefault="006D661E">
            <w:pPr>
              <w:autoSpaceDE w:val="0"/>
              <w:autoSpaceDN w:val="0"/>
              <w:adjustRightInd w:val="0"/>
              <w:ind w:right="144"/>
              <w:jc w:val="center"/>
              <w:rPr>
                <w:ins w:id="176" w:author="ERCOT" w:date="2023-06-08T14:14:00Z"/>
              </w:rPr>
            </w:pPr>
            <w:ins w:id="177" w:author="ERCOT" w:date="2023-06-08T14:14:00Z">
              <w:r>
                <w:rPr>
                  <w:b/>
                  <w:sz w:val="20"/>
                </w:rPr>
                <w:t>PER03</w:t>
              </w:r>
            </w:ins>
          </w:p>
        </w:tc>
        <w:tc>
          <w:tcPr>
            <w:tcW w:w="892" w:type="dxa"/>
            <w:tcBorders>
              <w:top w:val="nil"/>
              <w:left w:val="nil"/>
              <w:bottom w:val="nil"/>
              <w:right w:val="nil"/>
            </w:tcBorders>
          </w:tcPr>
          <w:p w14:paraId="179915FB" w14:textId="77777777" w:rsidR="00000000" w:rsidRDefault="006D661E">
            <w:pPr>
              <w:autoSpaceDE w:val="0"/>
              <w:autoSpaceDN w:val="0"/>
              <w:adjustRightInd w:val="0"/>
              <w:ind w:right="144"/>
              <w:jc w:val="center"/>
              <w:rPr>
                <w:ins w:id="178" w:author="ERCOT" w:date="2023-06-08T14:14:00Z"/>
              </w:rPr>
            </w:pPr>
            <w:ins w:id="179" w:author="ERCOT" w:date="2023-06-08T14:14:00Z">
              <w:r>
                <w:rPr>
                  <w:b/>
                  <w:sz w:val="20"/>
                </w:rPr>
                <w:t>365</w:t>
              </w:r>
            </w:ins>
          </w:p>
        </w:tc>
        <w:tc>
          <w:tcPr>
            <w:tcW w:w="4968" w:type="dxa"/>
            <w:gridSpan w:val="4"/>
            <w:tcBorders>
              <w:top w:val="nil"/>
              <w:left w:val="nil"/>
              <w:bottom w:val="nil"/>
              <w:right w:val="nil"/>
            </w:tcBorders>
          </w:tcPr>
          <w:p w14:paraId="66ED0F8E" w14:textId="77777777" w:rsidR="00000000" w:rsidRDefault="006D661E">
            <w:pPr>
              <w:autoSpaceDE w:val="0"/>
              <w:autoSpaceDN w:val="0"/>
              <w:adjustRightInd w:val="0"/>
              <w:ind w:right="144"/>
              <w:rPr>
                <w:ins w:id="180" w:author="ERCOT" w:date="2023-06-08T14:14:00Z"/>
              </w:rPr>
            </w:pPr>
            <w:ins w:id="181" w:author="ERCOT" w:date="2023-06-08T14:14:00Z">
              <w:r>
                <w:rPr>
                  <w:b/>
                  <w:sz w:val="20"/>
                </w:rPr>
                <w:t>Communication Number Qualifier</w:t>
              </w:r>
            </w:ins>
          </w:p>
        </w:tc>
        <w:tc>
          <w:tcPr>
            <w:tcW w:w="432" w:type="dxa"/>
            <w:tcBorders>
              <w:top w:val="nil"/>
              <w:left w:val="nil"/>
              <w:bottom w:val="nil"/>
              <w:right w:val="nil"/>
            </w:tcBorders>
          </w:tcPr>
          <w:p w14:paraId="2F7A9E77" w14:textId="77777777" w:rsidR="00000000" w:rsidRDefault="006D661E">
            <w:pPr>
              <w:autoSpaceDE w:val="0"/>
              <w:autoSpaceDN w:val="0"/>
              <w:adjustRightInd w:val="0"/>
              <w:ind w:right="144"/>
              <w:jc w:val="center"/>
              <w:rPr>
                <w:ins w:id="182" w:author="ERCOT" w:date="2023-06-08T14:14:00Z"/>
              </w:rPr>
            </w:pPr>
            <w:ins w:id="183" w:author="ERCOT" w:date="2023-06-08T14:14:00Z">
              <w:r>
                <w:rPr>
                  <w:b/>
                  <w:sz w:val="20"/>
                </w:rPr>
                <w:t>X</w:t>
              </w:r>
            </w:ins>
          </w:p>
        </w:tc>
        <w:tc>
          <w:tcPr>
            <w:tcW w:w="14" w:type="dxa"/>
            <w:tcBorders>
              <w:top w:val="nil"/>
              <w:left w:val="nil"/>
              <w:bottom w:val="nil"/>
              <w:right w:val="nil"/>
            </w:tcBorders>
          </w:tcPr>
          <w:p w14:paraId="0E1E19F1" w14:textId="77777777" w:rsidR="00000000" w:rsidRDefault="006D661E">
            <w:pPr>
              <w:autoSpaceDE w:val="0"/>
              <w:autoSpaceDN w:val="0"/>
              <w:adjustRightInd w:val="0"/>
              <w:ind w:right="144"/>
              <w:jc w:val="center"/>
              <w:rPr>
                <w:ins w:id="184" w:author="ERCOT" w:date="2023-06-08T14:14:00Z"/>
              </w:rPr>
            </w:pPr>
          </w:p>
        </w:tc>
        <w:tc>
          <w:tcPr>
            <w:tcW w:w="1440" w:type="dxa"/>
            <w:gridSpan w:val="2"/>
            <w:tcBorders>
              <w:top w:val="nil"/>
              <w:left w:val="nil"/>
              <w:bottom w:val="nil"/>
              <w:right w:val="nil"/>
            </w:tcBorders>
          </w:tcPr>
          <w:p w14:paraId="33D5FCCE" w14:textId="77777777" w:rsidR="00000000" w:rsidRDefault="006D661E">
            <w:pPr>
              <w:autoSpaceDE w:val="0"/>
              <w:autoSpaceDN w:val="0"/>
              <w:adjustRightInd w:val="0"/>
              <w:ind w:right="144"/>
              <w:rPr>
                <w:ins w:id="185" w:author="ERCOT" w:date="2023-06-08T14:14:00Z"/>
              </w:rPr>
            </w:pPr>
            <w:ins w:id="186" w:author="ERCOT" w:date="2023-06-08T14:14:00Z">
              <w:r>
                <w:rPr>
                  <w:b/>
                  <w:sz w:val="20"/>
                </w:rPr>
                <w:t>ID 2/2</w:t>
              </w:r>
            </w:ins>
          </w:p>
        </w:tc>
      </w:tr>
      <w:tr w:rsidR="00000000" w14:paraId="4CE1AB96" w14:textId="77777777">
        <w:tblPrEx>
          <w:tblCellMar>
            <w:top w:w="0" w:type="dxa"/>
            <w:left w:w="0" w:type="dxa"/>
            <w:bottom w:w="0" w:type="dxa"/>
            <w:right w:w="0" w:type="dxa"/>
          </w:tblCellMar>
        </w:tblPrEx>
        <w:trPr>
          <w:gridAfter w:val="1"/>
          <w:wAfter w:w="330" w:type="dxa"/>
          <w:ins w:id="187" w:author="ERCOT" w:date="2023-06-08T14:14:00Z"/>
        </w:trPr>
        <w:tc>
          <w:tcPr>
            <w:tcW w:w="2980" w:type="dxa"/>
            <w:gridSpan w:val="3"/>
            <w:tcBorders>
              <w:top w:val="nil"/>
              <w:left w:val="nil"/>
              <w:bottom w:val="nil"/>
              <w:right w:val="nil"/>
            </w:tcBorders>
          </w:tcPr>
          <w:p w14:paraId="29701222" w14:textId="77777777" w:rsidR="00000000" w:rsidRDefault="006D661E">
            <w:pPr>
              <w:autoSpaceDE w:val="0"/>
              <w:autoSpaceDN w:val="0"/>
              <w:adjustRightInd w:val="0"/>
              <w:ind w:right="144"/>
              <w:rPr>
                <w:ins w:id="188" w:author="ERCOT" w:date="2023-06-08T14:14:00Z"/>
              </w:rPr>
            </w:pPr>
          </w:p>
        </w:tc>
        <w:tc>
          <w:tcPr>
            <w:tcW w:w="6523" w:type="dxa"/>
            <w:gridSpan w:val="7"/>
            <w:tcBorders>
              <w:top w:val="nil"/>
              <w:left w:val="nil"/>
              <w:bottom w:val="nil"/>
              <w:right w:val="nil"/>
            </w:tcBorders>
          </w:tcPr>
          <w:p w14:paraId="4B746F61" w14:textId="77777777" w:rsidR="00000000" w:rsidRDefault="006D661E">
            <w:pPr>
              <w:autoSpaceDE w:val="0"/>
              <w:autoSpaceDN w:val="0"/>
              <w:adjustRightInd w:val="0"/>
              <w:ind w:right="144"/>
              <w:rPr>
                <w:ins w:id="189" w:author="ERCOT" w:date="2023-06-08T14:14:00Z"/>
              </w:rPr>
            </w:pPr>
            <w:ins w:id="190" w:author="ERCOT" w:date="2023-06-08T14:14:00Z">
              <w:r>
                <w:rPr>
                  <w:sz w:val="20"/>
                </w:rPr>
                <w:t>Code identifying the type of communication number</w:t>
              </w:r>
            </w:ins>
          </w:p>
        </w:tc>
      </w:tr>
      <w:tr w:rsidR="00000000" w14:paraId="09B39E9F" w14:textId="77777777">
        <w:tblPrEx>
          <w:tblCellMar>
            <w:top w:w="0" w:type="dxa"/>
            <w:left w:w="0" w:type="dxa"/>
            <w:bottom w:w="0" w:type="dxa"/>
            <w:right w:w="0" w:type="dxa"/>
          </w:tblCellMar>
        </w:tblPrEx>
        <w:trPr>
          <w:gridAfter w:val="1"/>
          <w:wAfter w:w="331" w:type="dxa"/>
          <w:ins w:id="191" w:author="ERCOT" w:date="2023-06-08T14:14:00Z"/>
        </w:trPr>
        <w:tc>
          <w:tcPr>
            <w:tcW w:w="3168" w:type="dxa"/>
            <w:gridSpan w:val="4"/>
            <w:tcBorders>
              <w:top w:val="nil"/>
              <w:left w:val="nil"/>
              <w:bottom w:val="nil"/>
              <w:right w:val="nil"/>
            </w:tcBorders>
          </w:tcPr>
          <w:p w14:paraId="0880810C" w14:textId="77777777" w:rsidR="00000000" w:rsidRDefault="006D661E">
            <w:pPr>
              <w:autoSpaceDE w:val="0"/>
              <w:autoSpaceDN w:val="0"/>
              <w:adjustRightInd w:val="0"/>
              <w:ind w:right="144"/>
              <w:rPr>
                <w:ins w:id="192" w:author="ERCOT" w:date="2023-06-08T14:14:00Z"/>
              </w:rPr>
            </w:pPr>
            <w:ins w:id="193" w:author="ERCOT" w:date="2023-06-08T14:14:00Z">
              <w:r>
                <w:rPr>
                  <w:sz w:val="20"/>
                </w:rPr>
                <w:t xml:space="preserve"> </w:t>
              </w:r>
            </w:ins>
          </w:p>
        </w:tc>
        <w:tc>
          <w:tcPr>
            <w:tcW w:w="1367" w:type="dxa"/>
            <w:tcBorders>
              <w:top w:val="nil"/>
              <w:left w:val="nil"/>
              <w:bottom w:val="nil"/>
              <w:right w:val="nil"/>
            </w:tcBorders>
          </w:tcPr>
          <w:p w14:paraId="44E35DE2" w14:textId="77777777" w:rsidR="00000000" w:rsidRDefault="006D661E">
            <w:pPr>
              <w:autoSpaceDE w:val="0"/>
              <w:autoSpaceDN w:val="0"/>
              <w:adjustRightInd w:val="0"/>
              <w:ind w:right="144"/>
              <w:rPr>
                <w:ins w:id="194" w:author="ERCOT" w:date="2023-06-08T14:14:00Z"/>
              </w:rPr>
            </w:pPr>
            <w:ins w:id="195" w:author="ERCOT" w:date="2023-06-08T14:14:00Z">
              <w:r>
                <w:rPr>
                  <w:sz w:val="20"/>
                </w:rPr>
                <w:t>TE</w:t>
              </w:r>
            </w:ins>
          </w:p>
        </w:tc>
        <w:tc>
          <w:tcPr>
            <w:tcW w:w="144" w:type="dxa"/>
            <w:tcBorders>
              <w:top w:val="nil"/>
              <w:left w:val="nil"/>
              <w:bottom w:val="nil"/>
              <w:right w:val="nil"/>
            </w:tcBorders>
          </w:tcPr>
          <w:p w14:paraId="61958D9A" w14:textId="77777777" w:rsidR="00000000" w:rsidRDefault="006D661E">
            <w:pPr>
              <w:autoSpaceDE w:val="0"/>
              <w:autoSpaceDN w:val="0"/>
              <w:adjustRightInd w:val="0"/>
              <w:ind w:right="144"/>
              <w:rPr>
                <w:ins w:id="196" w:author="ERCOT" w:date="2023-06-08T14:14:00Z"/>
              </w:rPr>
            </w:pPr>
          </w:p>
        </w:tc>
        <w:tc>
          <w:tcPr>
            <w:tcW w:w="4823" w:type="dxa"/>
            <w:gridSpan w:val="4"/>
            <w:tcBorders>
              <w:top w:val="nil"/>
              <w:left w:val="nil"/>
              <w:bottom w:val="nil"/>
              <w:right w:val="nil"/>
            </w:tcBorders>
          </w:tcPr>
          <w:p w14:paraId="4166395E" w14:textId="77777777" w:rsidR="00000000" w:rsidRDefault="006D661E">
            <w:pPr>
              <w:autoSpaceDE w:val="0"/>
              <w:autoSpaceDN w:val="0"/>
              <w:adjustRightInd w:val="0"/>
              <w:ind w:right="144"/>
              <w:rPr>
                <w:ins w:id="197" w:author="ERCOT" w:date="2023-06-08T14:14:00Z"/>
              </w:rPr>
            </w:pPr>
            <w:ins w:id="198" w:author="ERCOT" w:date="2023-06-08T14:14:00Z">
              <w:r>
                <w:rPr>
                  <w:sz w:val="20"/>
                </w:rPr>
                <w:t>Telephone</w:t>
              </w:r>
            </w:ins>
          </w:p>
        </w:tc>
      </w:tr>
      <w:tr w:rsidR="00000000" w14:paraId="630368AE" w14:textId="77777777">
        <w:tblPrEx>
          <w:tblCellMar>
            <w:top w:w="0" w:type="dxa"/>
            <w:left w:w="0" w:type="dxa"/>
            <w:bottom w:w="0" w:type="dxa"/>
            <w:right w:w="0" w:type="dxa"/>
          </w:tblCellMar>
        </w:tblPrEx>
        <w:trPr>
          <w:ins w:id="199" w:author="ERCOT" w:date="2023-06-08T14:14:00Z"/>
        </w:trPr>
        <w:tc>
          <w:tcPr>
            <w:tcW w:w="1007" w:type="dxa"/>
            <w:tcBorders>
              <w:top w:val="nil"/>
              <w:left w:val="nil"/>
              <w:bottom w:val="nil"/>
              <w:right w:val="nil"/>
            </w:tcBorders>
          </w:tcPr>
          <w:p w14:paraId="4AD8FA93" w14:textId="77777777" w:rsidR="00000000" w:rsidRDefault="006D661E">
            <w:pPr>
              <w:autoSpaceDE w:val="0"/>
              <w:autoSpaceDN w:val="0"/>
              <w:adjustRightInd w:val="0"/>
              <w:ind w:right="144"/>
              <w:rPr>
                <w:ins w:id="200" w:author="ERCOT" w:date="2023-06-08T14:14:00Z"/>
              </w:rPr>
            </w:pPr>
            <w:ins w:id="201" w:author="ERCOT" w:date="2023-06-08T14:14:00Z">
              <w:r>
                <w:rPr>
                  <w:b/>
                  <w:sz w:val="20"/>
                </w:rPr>
                <w:t>Dep</w:t>
              </w:r>
            </w:ins>
          </w:p>
        </w:tc>
        <w:tc>
          <w:tcPr>
            <w:tcW w:w="1080" w:type="dxa"/>
            <w:tcBorders>
              <w:top w:val="nil"/>
              <w:left w:val="nil"/>
              <w:bottom w:val="nil"/>
              <w:right w:val="nil"/>
            </w:tcBorders>
          </w:tcPr>
          <w:p w14:paraId="0111B7D1" w14:textId="77777777" w:rsidR="00000000" w:rsidRDefault="006D661E">
            <w:pPr>
              <w:autoSpaceDE w:val="0"/>
              <w:autoSpaceDN w:val="0"/>
              <w:adjustRightInd w:val="0"/>
              <w:ind w:right="144"/>
              <w:jc w:val="center"/>
              <w:rPr>
                <w:ins w:id="202" w:author="ERCOT" w:date="2023-06-08T14:14:00Z"/>
              </w:rPr>
            </w:pPr>
            <w:ins w:id="203" w:author="ERCOT" w:date="2023-06-08T14:14:00Z">
              <w:r>
                <w:rPr>
                  <w:b/>
                  <w:sz w:val="20"/>
                </w:rPr>
                <w:t>PER04</w:t>
              </w:r>
            </w:ins>
          </w:p>
        </w:tc>
        <w:tc>
          <w:tcPr>
            <w:tcW w:w="892" w:type="dxa"/>
            <w:tcBorders>
              <w:top w:val="nil"/>
              <w:left w:val="nil"/>
              <w:bottom w:val="nil"/>
              <w:right w:val="nil"/>
            </w:tcBorders>
          </w:tcPr>
          <w:p w14:paraId="1FC57B4F" w14:textId="77777777" w:rsidR="00000000" w:rsidRDefault="006D661E">
            <w:pPr>
              <w:autoSpaceDE w:val="0"/>
              <w:autoSpaceDN w:val="0"/>
              <w:adjustRightInd w:val="0"/>
              <w:ind w:right="144"/>
              <w:jc w:val="center"/>
              <w:rPr>
                <w:ins w:id="204" w:author="ERCOT" w:date="2023-06-08T14:14:00Z"/>
              </w:rPr>
            </w:pPr>
            <w:ins w:id="205" w:author="ERCOT" w:date="2023-06-08T14:14:00Z">
              <w:r>
                <w:rPr>
                  <w:b/>
                  <w:sz w:val="20"/>
                </w:rPr>
                <w:t>364</w:t>
              </w:r>
            </w:ins>
          </w:p>
        </w:tc>
        <w:tc>
          <w:tcPr>
            <w:tcW w:w="4968" w:type="dxa"/>
            <w:gridSpan w:val="4"/>
            <w:tcBorders>
              <w:top w:val="nil"/>
              <w:left w:val="nil"/>
              <w:bottom w:val="nil"/>
              <w:right w:val="nil"/>
            </w:tcBorders>
          </w:tcPr>
          <w:p w14:paraId="761849E2" w14:textId="77777777" w:rsidR="00000000" w:rsidRDefault="006D661E">
            <w:pPr>
              <w:autoSpaceDE w:val="0"/>
              <w:autoSpaceDN w:val="0"/>
              <w:adjustRightInd w:val="0"/>
              <w:ind w:right="144"/>
              <w:rPr>
                <w:ins w:id="206" w:author="ERCOT" w:date="2023-06-08T14:14:00Z"/>
              </w:rPr>
            </w:pPr>
            <w:ins w:id="207" w:author="ERCOT" w:date="2023-06-08T14:14:00Z">
              <w:r>
                <w:rPr>
                  <w:b/>
                  <w:sz w:val="20"/>
                </w:rPr>
                <w:t>Communication Number</w:t>
              </w:r>
            </w:ins>
          </w:p>
        </w:tc>
        <w:tc>
          <w:tcPr>
            <w:tcW w:w="432" w:type="dxa"/>
            <w:tcBorders>
              <w:top w:val="nil"/>
              <w:left w:val="nil"/>
              <w:bottom w:val="nil"/>
              <w:right w:val="nil"/>
            </w:tcBorders>
          </w:tcPr>
          <w:p w14:paraId="1CD753AF" w14:textId="77777777" w:rsidR="00000000" w:rsidRDefault="006D661E">
            <w:pPr>
              <w:autoSpaceDE w:val="0"/>
              <w:autoSpaceDN w:val="0"/>
              <w:adjustRightInd w:val="0"/>
              <w:ind w:right="144"/>
              <w:jc w:val="center"/>
              <w:rPr>
                <w:ins w:id="208" w:author="ERCOT" w:date="2023-06-08T14:14:00Z"/>
              </w:rPr>
            </w:pPr>
            <w:ins w:id="209" w:author="ERCOT" w:date="2023-06-08T14:14:00Z">
              <w:r>
                <w:rPr>
                  <w:b/>
                  <w:sz w:val="20"/>
                </w:rPr>
                <w:t>X</w:t>
              </w:r>
            </w:ins>
          </w:p>
        </w:tc>
        <w:tc>
          <w:tcPr>
            <w:tcW w:w="14" w:type="dxa"/>
            <w:tcBorders>
              <w:top w:val="nil"/>
              <w:left w:val="nil"/>
              <w:bottom w:val="nil"/>
              <w:right w:val="nil"/>
            </w:tcBorders>
          </w:tcPr>
          <w:p w14:paraId="0BB22417" w14:textId="77777777" w:rsidR="00000000" w:rsidRDefault="006D661E">
            <w:pPr>
              <w:autoSpaceDE w:val="0"/>
              <w:autoSpaceDN w:val="0"/>
              <w:adjustRightInd w:val="0"/>
              <w:ind w:right="144"/>
              <w:jc w:val="center"/>
              <w:rPr>
                <w:ins w:id="210" w:author="ERCOT" w:date="2023-06-08T14:14:00Z"/>
              </w:rPr>
            </w:pPr>
          </w:p>
        </w:tc>
        <w:tc>
          <w:tcPr>
            <w:tcW w:w="1440" w:type="dxa"/>
            <w:gridSpan w:val="2"/>
            <w:tcBorders>
              <w:top w:val="nil"/>
              <w:left w:val="nil"/>
              <w:bottom w:val="nil"/>
              <w:right w:val="nil"/>
            </w:tcBorders>
          </w:tcPr>
          <w:p w14:paraId="4C1F2CB8" w14:textId="77777777" w:rsidR="00000000" w:rsidRDefault="006D661E">
            <w:pPr>
              <w:autoSpaceDE w:val="0"/>
              <w:autoSpaceDN w:val="0"/>
              <w:adjustRightInd w:val="0"/>
              <w:ind w:right="144"/>
              <w:rPr>
                <w:ins w:id="211" w:author="ERCOT" w:date="2023-06-08T14:14:00Z"/>
              </w:rPr>
            </w:pPr>
            <w:ins w:id="212" w:author="ERCOT" w:date="2023-06-08T14:14:00Z">
              <w:r>
                <w:rPr>
                  <w:b/>
                  <w:sz w:val="20"/>
                </w:rPr>
                <w:t>AN 1/80</w:t>
              </w:r>
            </w:ins>
          </w:p>
        </w:tc>
      </w:tr>
      <w:tr w:rsidR="00000000" w14:paraId="6B43FF04" w14:textId="77777777">
        <w:tblPrEx>
          <w:tblCellMar>
            <w:top w:w="0" w:type="dxa"/>
            <w:left w:w="0" w:type="dxa"/>
            <w:bottom w:w="0" w:type="dxa"/>
            <w:right w:w="0" w:type="dxa"/>
          </w:tblCellMar>
        </w:tblPrEx>
        <w:trPr>
          <w:gridAfter w:val="1"/>
          <w:wAfter w:w="330" w:type="dxa"/>
          <w:ins w:id="213" w:author="ERCOT" w:date="2023-06-08T14:14:00Z"/>
        </w:trPr>
        <w:tc>
          <w:tcPr>
            <w:tcW w:w="2980" w:type="dxa"/>
            <w:gridSpan w:val="3"/>
            <w:tcBorders>
              <w:top w:val="nil"/>
              <w:left w:val="nil"/>
              <w:bottom w:val="nil"/>
              <w:right w:val="nil"/>
            </w:tcBorders>
          </w:tcPr>
          <w:p w14:paraId="14D3D340" w14:textId="77777777" w:rsidR="00000000" w:rsidRDefault="006D661E">
            <w:pPr>
              <w:autoSpaceDE w:val="0"/>
              <w:autoSpaceDN w:val="0"/>
              <w:adjustRightInd w:val="0"/>
              <w:ind w:right="144"/>
              <w:rPr>
                <w:ins w:id="214" w:author="ERCOT" w:date="2023-06-08T14:14:00Z"/>
              </w:rPr>
            </w:pPr>
          </w:p>
        </w:tc>
        <w:tc>
          <w:tcPr>
            <w:tcW w:w="6523" w:type="dxa"/>
            <w:gridSpan w:val="7"/>
            <w:tcBorders>
              <w:top w:val="nil"/>
              <w:left w:val="nil"/>
              <w:bottom w:val="nil"/>
              <w:right w:val="nil"/>
            </w:tcBorders>
          </w:tcPr>
          <w:p w14:paraId="1D5BF147" w14:textId="77777777" w:rsidR="00000000" w:rsidRDefault="006D661E">
            <w:pPr>
              <w:autoSpaceDE w:val="0"/>
              <w:autoSpaceDN w:val="0"/>
              <w:adjustRightInd w:val="0"/>
              <w:ind w:right="144"/>
              <w:rPr>
                <w:ins w:id="215" w:author="ERCOT" w:date="2023-06-08T14:14:00Z"/>
              </w:rPr>
            </w:pPr>
            <w:ins w:id="216" w:author="ERCOT" w:date="2023-06-08T14:14:00Z">
              <w:r>
                <w:rPr>
                  <w:sz w:val="20"/>
                </w:rPr>
                <w:t>Complete communications number including country or area code when applicable</w:t>
              </w:r>
            </w:ins>
          </w:p>
        </w:tc>
      </w:tr>
      <w:tr w:rsidR="00000000" w14:paraId="5B421200" w14:textId="77777777">
        <w:tblPrEx>
          <w:tblCellMar>
            <w:top w:w="0" w:type="dxa"/>
            <w:left w:w="0" w:type="dxa"/>
            <w:bottom w:w="0" w:type="dxa"/>
            <w:right w:w="0" w:type="dxa"/>
          </w:tblCellMar>
        </w:tblPrEx>
        <w:trPr>
          <w:ins w:id="217" w:author="ERCOT" w:date="2023-06-08T14:14:00Z"/>
        </w:trPr>
        <w:tc>
          <w:tcPr>
            <w:tcW w:w="1007" w:type="dxa"/>
            <w:tcBorders>
              <w:top w:val="nil"/>
              <w:left w:val="nil"/>
              <w:bottom w:val="nil"/>
              <w:right w:val="nil"/>
            </w:tcBorders>
          </w:tcPr>
          <w:p w14:paraId="2A9B2E92" w14:textId="77777777" w:rsidR="00000000" w:rsidRDefault="006D661E">
            <w:pPr>
              <w:autoSpaceDE w:val="0"/>
              <w:autoSpaceDN w:val="0"/>
              <w:adjustRightInd w:val="0"/>
              <w:ind w:right="144"/>
              <w:rPr>
                <w:ins w:id="218" w:author="ERCOT" w:date="2023-06-08T14:14:00Z"/>
              </w:rPr>
            </w:pPr>
          </w:p>
        </w:tc>
        <w:tc>
          <w:tcPr>
            <w:tcW w:w="1080" w:type="dxa"/>
            <w:tcBorders>
              <w:top w:val="nil"/>
              <w:left w:val="nil"/>
              <w:bottom w:val="nil"/>
              <w:right w:val="nil"/>
            </w:tcBorders>
          </w:tcPr>
          <w:p w14:paraId="1E566318" w14:textId="77777777" w:rsidR="00000000" w:rsidRDefault="006D661E">
            <w:pPr>
              <w:autoSpaceDE w:val="0"/>
              <w:autoSpaceDN w:val="0"/>
              <w:adjustRightInd w:val="0"/>
              <w:ind w:right="144"/>
              <w:jc w:val="center"/>
              <w:rPr>
                <w:ins w:id="219" w:author="ERCOT" w:date="2023-06-08T14:14:00Z"/>
              </w:rPr>
            </w:pPr>
            <w:ins w:id="220" w:author="ERCOT" w:date="2023-06-08T14:14:00Z">
              <w:r>
                <w:rPr>
                  <w:b/>
                  <w:sz w:val="20"/>
                </w:rPr>
                <w:t>PER05</w:t>
              </w:r>
            </w:ins>
          </w:p>
        </w:tc>
        <w:tc>
          <w:tcPr>
            <w:tcW w:w="892" w:type="dxa"/>
            <w:tcBorders>
              <w:top w:val="nil"/>
              <w:left w:val="nil"/>
              <w:bottom w:val="nil"/>
              <w:right w:val="nil"/>
            </w:tcBorders>
          </w:tcPr>
          <w:p w14:paraId="73245134" w14:textId="77777777" w:rsidR="00000000" w:rsidRDefault="006D661E">
            <w:pPr>
              <w:autoSpaceDE w:val="0"/>
              <w:autoSpaceDN w:val="0"/>
              <w:adjustRightInd w:val="0"/>
              <w:ind w:right="144"/>
              <w:jc w:val="center"/>
              <w:rPr>
                <w:ins w:id="221" w:author="ERCOT" w:date="2023-06-08T14:14:00Z"/>
              </w:rPr>
            </w:pPr>
            <w:ins w:id="222" w:author="ERCOT" w:date="2023-06-08T14:14:00Z">
              <w:r>
                <w:rPr>
                  <w:b/>
                  <w:sz w:val="20"/>
                </w:rPr>
                <w:t>365</w:t>
              </w:r>
            </w:ins>
          </w:p>
        </w:tc>
        <w:tc>
          <w:tcPr>
            <w:tcW w:w="4968" w:type="dxa"/>
            <w:gridSpan w:val="4"/>
            <w:tcBorders>
              <w:top w:val="nil"/>
              <w:left w:val="nil"/>
              <w:bottom w:val="nil"/>
              <w:right w:val="nil"/>
            </w:tcBorders>
          </w:tcPr>
          <w:p w14:paraId="534C2EA7" w14:textId="77777777" w:rsidR="00000000" w:rsidRDefault="006D661E">
            <w:pPr>
              <w:autoSpaceDE w:val="0"/>
              <w:autoSpaceDN w:val="0"/>
              <w:adjustRightInd w:val="0"/>
              <w:ind w:right="144"/>
              <w:rPr>
                <w:ins w:id="223" w:author="ERCOT" w:date="2023-06-08T14:14:00Z"/>
              </w:rPr>
            </w:pPr>
            <w:ins w:id="224" w:author="ERCOT" w:date="2023-06-08T14:14:00Z">
              <w:r>
                <w:rPr>
                  <w:b/>
                  <w:sz w:val="20"/>
                </w:rPr>
                <w:t>Communication Number Qualifier</w:t>
              </w:r>
            </w:ins>
          </w:p>
        </w:tc>
        <w:tc>
          <w:tcPr>
            <w:tcW w:w="432" w:type="dxa"/>
            <w:tcBorders>
              <w:top w:val="nil"/>
              <w:left w:val="nil"/>
              <w:bottom w:val="nil"/>
              <w:right w:val="nil"/>
            </w:tcBorders>
          </w:tcPr>
          <w:p w14:paraId="2CA692C3" w14:textId="77777777" w:rsidR="00000000" w:rsidRDefault="006D661E">
            <w:pPr>
              <w:autoSpaceDE w:val="0"/>
              <w:autoSpaceDN w:val="0"/>
              <w:adjustRightInd w:val="0"/>
              <w:ind w:right="144"/>
              <w:jc w:val="center"/>
              <w:rPr>
                <w:ins w:id="225" w:author="ERCOT" w:date="2023-06-08T14:14:00Z"/>
              </w:rPr>
            </w:pPr>
            <w:ins w:id="226" w:author="ERCOT" w:date="2023-06-08T14:14:00Z">
              <w:r>
                <w:rPr>
                  <w:b/>
                  <w:sz w:val="20"/>
                </w:rPr>
                <w:t>X</w:t>
              </w:r>
            </w:ins>
          </w:p>
        </w:tc>
        <w:tc>
          <w:tcPr>
            <w:tcW w:w="14" w:type="dxa"/>
            <w:tcBorders>
              <w:top w:val="nil"/>
              <w:left w:val="nil"/>
              <w:bottom w:val="nil"/>
              <w:right w:val="nil"/>
            </w:tcBorders>
          </w:tcPr>
          <w:p w14:paraId="0D59115E" w14:textId="77777777" w:rsidR="00000000" w:rsidRDefault="006D661E">
            <w:pPr>
              <w:autoSpaceDE w:val="0"/>
              <w:autoSpaceDN w:val="0"/>
              <w:adjustRightInd w:val="0"/>
              <w:ind w:right="144"/>
              <w:jc w:val="center"/>
              <w:rPr>
                <w:ins w:id="227" w:author="ERCOT" w:date="2023-06-08T14:14:00Z"/>
              </w:rPr>
            </w:pPr>
          </w:p>
        </w:tc>
        <w:tc>
          <w:tcPr>
            <w:tcW w:w="1440" w:type="dxa"/>
            <w:gridSpan w:val="2"/>
            <w:tcBorders>
              <w:top w:val="nil"/>
              <w:left w:val="nil"/>
              <w:bottom w:val="nil"/>
              <w:right w:val="nil"/>
            </w:tcBorders>
          </w:tcPr>
          <w:p w14:paraId="2CFC046A" w14:textId="77777777" w:rsidR="00000000" w:rsidRDefault="006D661E">
            <w:pPr>
              <w:autoSpaceDE w:val="0"/>
              <w:autoSpaceDN w:val="0"/>
              <w:adjustRightInd w:val="0"/>
              <w:ind w:right="144"/>
              <w:rPr>
                <w:ins w:id="228" w:author="ERCOT" w:date="2023-06-08T14:14:00Z"/>
              </w:rPr>
            </w:pPr>
            <w:ins w:id="229" w:author="ERCOT" w:date="2023-06-08T14:14:00Z">
              <w:r>
                <w:rPr>
                  <w:b/>
                  <w:sz w:val="20"/>
                </w:rPr>
                <w:t>ID 2/2</w:t>
              </w:r>
            </w:ins>
          </w:p>
        </w:tc>
      </w:tr>
      <w:tr w:rsidR="00000000" w14:paraId="21DDD338" w14:textId="77777777">
        <w:tblPrEx>
          <w:tblCellMar>
            <w:top w:w="0" w:type="dxa"/>
            <w:left w:w="0" w:type="dxa"/>
            <w:bottom w:w="0" w:type="dxa"/>
            <w:right w:w="0" w:type="dxa"/>
          </w:tblCellMar>
        </w:tblPrEx>
        <w:trPr>
          <w:gridAfter w:val="1"/>
          <w:wAfter w:w="330" w:type="dxa"/>
          <w:ins w:id="230" w:author="ERCOT" w:date="2023-06-08T14:14:00Z"/>
        </w:trPr>
        <w:tc>
          <w:tcPr>
            <w:tcW w:w="2980" w:type="dxa"/>
            <w:gridSpan w:val="3"/>
            <w:tcBorders>
              <w:top w:val="nil"/>
              <w:left w:val="nil"/>
              <w:bottom w:val="nil"/>
              <w:right w:val="nil"/>
            </w:tcBorders>
          </w:tcPr>
          <w:p w14:paraId="10B96C62" w14:textId="77777777" w:rsidR="00000000" w:rsidRDefault="006D661E">
            <w:pPr>
              <w:autoSpaceDE w:val="0"/>
              <w:autoSpaceDN w:val="0"/>
              <w:adjustRightInd w:val="0"/>
              <w:ind w:right="144"/>
              <w:rPr>
                <w:ins w:id="231" w:author="ERCOT" w:date="2023-06-08T14:14:00Z"/>
              </w:rPr>
            </w:pPr>
          </w:p>
        </w:tc>
        <w:tc>
          <w:tcPr>
            <w:tcW w:w="6523" w:type="dxa"/>
            <w:gridSpan w:val="7"/>
            <w:tcBorders>
              <w:top w:val="nil"/>
              <w:left w:val="nil"/>
              <w:bottom w:val="nil"/>
              <w:right w:val="nil"/>
            </w:tcBorders>
          </w:tcPr>
          <w:p w14:paraId="347FB209" w14:textId="77777777" w:rsidR="00000000" w:rsidRDefault="006D661E">
            <w:pPr>
              <w:autoSpaceDE w:val="0"/>
              <w:autoSpaceDN w:val="0"/>
              <w:adjustRightInd w:val="0"/>
              <w:ind w:right="144"/>
              <w:rPr>
                <w:ins w:id="232" w:author="ERCOT" w:date="2023-06-08T14:14:00Z"/>
              </w:rPr>
            </w:pPr>
            <w:ins w:id="233" w:author="ERCOT" w:date="2023-06-08T14:14:00Z">
              <w:r>
                <w:rPr>
                  <w:sz w:val="20"/>
                </w:rPr>
                <w:t>Code identifying the type of communication number</w:t>
              </w:r>
            </w:ins>
          </w:p>
        </w:tc>
      </w:tr>
      <w:tr w:rsidR="00000000" w14:paraId="366FB847" w14:textId="77777777">
        <w:tblPrEx>
          <w:tblCellMar>
            <w:top w:w="0" w:type="dxa"/>
            <w:left w:w="0" w:type="dxa"/>
            <w:bottom w:w="0" w:type="dxa"/>
            <w:right w:w="0" w:type="dxa"/>
          </w:tblCellMar>
        </w:tblPrEx>
        <w:trPr>
          <w:gridAfter w:val="1"/>
          <w:wAfter w:w="331" w:type="dxa"/>
          <w:ins w:id="234" w:author="ERCOT" w:date="2023-06-08T14:14:00Z"/>
        </w:trPr>
        <w:tc>
          <w:tcPr>
            <w:tcW w:w="3168" w:type="dxa"/>
            <w:gridSpan w:val="4"/>
            <w:tcBorders>
              <w:top w:val="nil"/>
              <w:left w:val="nil"/>
              <w:bottom w:val="nil"/>
              <w:right w:val="nil"/>
            </w:tcBorders>
          </w:tcPr>
          <w:p w14:paraId="55FCDDEA" w14:textId="77777777" w:rsidR="00000000" w:rsidRDefault="006D661E">
            <w:pPr>
              <w:autoSpaceDE w:val="0"/>
              <w:autoSpaceDN w:val="0"/>
              <w:adjustRightInd w:val="0"/>
              <w:ind w:right="144"/>
              <w:rPr>
                <w:ins w:id="235" w:author="ERCOT" w:date="2023-06-08T14:14:00Z"/>
              </w:rPr>
            </w:pPr>
            <w:ins w:id="236" w:author="ERCOT" w:date="2023-06-08T14:14:00Z">
              <w:r>
                <w:rPr>
                  <w:sz w:val="20"/>
                </w:rPr>
                <w:t xml:space="preserve"> </w:t>
              </w:r>
            </w:ins>
          </w:p>
        </w:tc>
        <w:tc>
          <w:tcPr>
            <w:tcW w:w="1367" w:type="dxa"/>
            <w:tcBorders>
              <w:top w:val="nil"/>
              <w:left w:val="nil"/>
              <w:bottom w:val="nil"/>
              <w:right w:val="nil"/>
            </w:tcBorders>
          </w:tcPr>
          <w:p w14:paraId="60DA3A4A" w14:textId="77777777" w:rsidR="00000000" w:rsidRDefault="006D661E">
            <w:pPr>
              <w:autoSpaceDE w:val="0"/>
              <w:autoSpaceDN w:val="0"/>
              <w:adjustRightInd w:val="0"/>
              <w:ind w:right="144"/>
              <w:rPr>
                <w:ins w:id="237" w:author="ERCOT" w:date="2023-06-08T14:14:00Z"/>
              </w:rPr>
            </w:pPr>
            <w:ins w:id="238" w:author="ERCOT" w:date="2023-06-08T14:14:00Z">
              <w:r>
                <w:rPr>
                  <w:sz w:val="20"/>
                </w:rPr>
                <w:t>PC</w:t>
              </w:r>
            </w:ins>
          </w:p>
        </w:tc>
        <w:tc>
          <w:tcPr>
            <w:tcW w:w="144" w:type="dxa"/>
            <w:tcBorders>
              <w:top w:val="nil"/>
              <w:left w:val="nil"/>
              <w:bottom w:val="nil"/>
              <w:right w:val="nil"/>
            </w:tcBorders>
          </w:tcPr>
          <w:p w14:paraId="2EFB1262" w14:textId="77777777" w:rsidR="00000000" w:rsidRDefault="006D661E">
            <w:pPr>
              <w:autoSpaceDE w:val="0"/>
              <w:autoSpaceDN w:val="0"/>
              <w:adjustRightInd w:val="0"/>
              <w:ind w:right="144"/>
              <w:rPr>
                <w:ins w:id="239" w:author="ERCOT" w:date="2023-06-08T14:14:00Z"/>
              </w:rPr>
            </w:pPr>
          </w:p>
        </w:tc>
        <w:tc>
          <w:tcPr>
            <w:tcW w:w="4823" w:type="dxa"/>
            <w:gridSpan w:val="4"/>
            <w:tcBorders>
              <w:top w:val="nil"/>
              <w:left w:val="nil"/>
              <w:bottom w:val="nil"/>
              <w:right w:val="nil"/>
            </w:tcBorders>
          </w:tcPr>
          <w:p w14:paraId="70FD09D9" w14:textId="77777777" w:rsidR="00000000" w:rsidRDefault="006D661E">
            <w:pPr>
              <w:autoSpaceDE w:val="0"/>
              <w:autoSpaceDN w:val="0"/>
              <w:adjustRightInd w:val="0"/>
              <w:ind w:right="144"/>
              <w:rPr>
                <w:ins w:id="240" w:author="ERCOT" w:date="2023-06-08T14:14:00Z"/>
              </w:rPr>
            </w:pPr>
            <w:ins w:id="241" w:author="ERCOT" w:date="2023-06-08T14:14:00Z">
              <w:r>
                <w:rPr>
                  <w:sz w:val="20"/>
                </w:rPr>
                <w:t>Personal Cellular</w:t>
              </w:r>
            </w:ins>
          </w:p>
        </w:tc>
      </w:tr>
      <w:tr w:rsidR="00000000" w14:paraId="73C9B53A" w14:textId="77777777">
        <w:tblPrEx>
          <w:tblCellMar>
            <w:top w:w="0" w:type="dxa"/>
            <w:left w:w="0" w:type="dxa"/>
            <w:bottom w:w="0" w:type="dxa"/>
            <w:right w:w="0" w:type="dxa"/>
          </w:tblCellMar>
        </w:tblPrEx>
        <w:trPr>
          <w:ins w:id="242" w:author="ERCOT" w:date="2023-06-08T14:14:00Z"/>
        </w:trPr>
        <w:tc>
          <w:tcPr>
            <w:tcW w:w="1007" w:type="dxa"/>
            <w:tcBorders>
              <w:top w:val="nil"/>
              <w:left w:val="nil"/>
              <w:bottom w:val="nil"/>
              <w:right w:val="nil"/>
            </w:tcBorders>
          </w:tcPr>
          <w:p w14:paraId="76FD4BBD" w14:textId="77777777" w:rsidR="00000000" w:rsidRDefault="006D661E">
            <w:pPr>
              <w:autoSpaceDE w:val="0"/>
              <w:autoSpaceDN w:val="0"/>
              <w:adjustRightInd w:val="0"/>
              <w:ind w:right="144"/>
              <w:rPr>
                <w:ins w:id="243" w:author="ERCOT" w:date="2023-06-08T14:14:00Z"/>
              </w:rPr>
            </w:pPr>
            <w:ins w:id="244" w:author="ERCOT" w:date="2023-06-08T14:14:00Z">
              <w:r>
                <w:rPr>
                  <w:b/>
                  <w:sz w:val="20"/>
                </w:rPr>
                <w:t>Dep</w:t>
              </w:r>
            </w:ins>
          </w:p>
        </w:tc>
        <w:tc>
          <w:tcPr>
            <w:tcW w:w="1080" w:type="dxa"/>
            <w:tcBorders>
              <w:top w:val="nil"/>
              <w:left w:val="nil"/>
              <w:bottom w:val="nil"/>
              <w:right w:val="nil"/>
            </w:tcBorders>
          </w:tcPr>
          <w:p w14:paraId="6E4F8A98" w14:textId="77777777" w:rsidR="00000000" w:rsidRDefault="006D661E">
            <w:pPr>
              <w:autoSpaceDE w:val="0"/>
              <w:autoSpaceDN w:val="0"/>
              <w:adjustRightInd w:val="0"/>
              <w:ind w:right="144"/>
              <w:jc w:val="center"/>
              <w:rPr>
                <w:ins w:id="245" w:author="ERCOT" w:date="2023-06-08T14:14:00Z"/>
              </w:rPr>
            </w:pPr>
            <w:ins w:id="246" w:author="ERCOT" w:date="2023-06-08T14:14:00Z">
              <w:r>
                <w:rPr>
                  <w:b/>
                  <w:sz w:val="20"/>
                </w:rPr>
                <w:t>PER06</w:t>
              </w:r>
            </w:ins>
          </w:p>
        </w:tc>
        <w:tc>
          <w:tcPr>
            <w:tcW w:w="892" w:type="dxa"/>
            <w:tcBorders>
              <w:top w:val="nil"/>
              <w:left w:val="nil"/>
              <w:bottom w:val="nil"/>
              <w:right w:val="nil"/>
            </w:tcBorders>
          </w:tcPr>
          <w:p w14:paraId="7C84C9A6" w14:textId="77777777" w:rsidR="00000000" w:rsidRDefault="006D661E">
            <w:pPr>
              <w:autoSpaceDE w:val="0"/>
              <w:autoSpaceDN w:val="0"/>
              <w:adjustRightInd w:val="0"/>
              <w:ind w:right="144"/>
              <w:jc w:val="center"/>
              <w:rPr>
                <w:ins w:id="247" w:author="ERCOT" w:date="2023-06-08T14:14:00Z"/>
              </w:rPr>
            </w:pPr>
            <w:ins w:id="248" w:author="ERCOT" w:date="2023-06-08T14:14:00Z">
              <w:r>
                <w:rPr>
                  <w:b/>
                  <w:sz w:val="20"/>
                </w:rPr>
                <w:t>364</w:t>
              </w:r>
            </w:ins>
          </w:p>
        </w:tc>
        <w:tc>
          <w:tcPr>
            <w:tcW w:w="4968" w:type="dxa"/>
            <w:gridSpan w:val="4"/>
            <w:tcBorders>
              <w:top w:val="nil"/>
              <w:left w:val="nil"/>
              <w:bottom w:val="nil"/>
              <w:right w:val="nil"/>
            </w:tcBorders>
          </w:tcPr>
          <w:p w14:paraId="0D38DCD2" w14:textId="77777777" w:rsidR="00000000" w:rsidRDefault="006D661E">
            <w:pPr>
              <w:autoSpaceDE w:val="0"/>
              <w:autoSpaceDN w:val="0"/>
              <w:adjustRightInd w:val="0"/>
              <w:ind w:right="144"/>
              <w:rPr>
                <w:ins w:id="249" w:author="ERCOT" w:date="2023-06-08T14:14:00Z"/>
              </w:rPr>
            </w:pPr>
            <w:ins w:id="250" w:author="ERCOT" w:date="2023-06-08T14:14:00Z">
              <w:r>
                <w:rPr>
                  <w:b/>
                  <w:sz w:val="20"/>
                </w:rPr>
                <w:t>Communication Number</w:t>
              </w:r>
            </w:ins>
          </w:p>
        </w:tc>
        <w:tc>
          <w:tcPr>
            <w:tcW w:w="432" w:type="dxa"/>
            <w:tcBorders>
              <w:top w:val="nil"/>
              <w:left w:val="nil"/>
              <w:bottom w:val="nil"/>
              <w:right w:val="nil"/>
            </w:tcBorders>
          </w:tcPr>
          <w:p w14:paraId="597C0CF9" w14:textId="77777777" w:rsidR="00000000" w:rsidRDefault="006D661E">
            <w:pPr>
              <w:autoSpaceDE w:val="0"/>
              <w:autoSpaceDN w:val="0"/>
              <w:adjustRightInd w:val="0"/>
              <w:ind w:right="144"/>
              <w:jc w:val="center"/>
              <w:rPr>
                <w:ins w:id="251" w:author="ERCOT" w:date="2023-06-08T14:14:00Z"/>
              </w:rPr>
            </w:pPr>
            <w:ins w:id="252" w:author="ERCOT" w:date="2023-06-08T14:14:00Z">
              <w:r>
                <w:rPr>
                  <w:b/>
                  <w:sz w:val="20"/>
                </w:rPr>
                <w:t>X</w:t>
              </w:r>
            </w:ins>
          </w:p>
        </w:tc>
        <w:tc>
          <w:tcPr>
            <w:tcW w:w="14" w:type="dxa"/>
            <w:tcBorders>
              <w:top w:val="nil"/>
              <w:left w:val="nil"/>
              <w:bottom w:val="nil"/>
              <w:right w:val="nil"/>
            </w:tcBorders>
          </w:tcPr>
          <w:p w14:paraId="070A9E80" w14:textId="77777777" w:rsidR="00000000" w:rsidRDefault="006D661E">
            <w:pPr>
              <w:autoSpaceDE w:val="0"/>
              <w:autoSpaceDN w:val="0"/>
              <w:adjustRightInd w:val="0"/>
              <w:ind w:right="144"/>
              <w:jc w:val="center"/>
              <w:rPr>
                <w:ins w:id="253" w:author="ERCOT" w:date="2023-06-08T14:14:00Z"/>
              </w:rPr>
            </w:pPr>
          </w:p>
        </w:tc>
        <w:tc>
          <w:tcPr>
            <w:tcW w:w="1440" w:type="dxa"/>
            <w:gridSpan w:val="2"/>
            <w:tcBorders>
              <w:top w:val="nil"/>
              <w:left w:val="nil"/>
              <w:bottom w:val="nil"/>
              <w:right w:val="nil"/>
            </w:tcBorders>
          </w:tcPr>
          <w:p w14:paraId="3D6F5982" w14:textId="77777777" w:rsidR="00000000" w:rsidRDefault="006D661E">
            <w:pPr>
              <w:autoSpaceDE w:val="0"/>
              <w:autoSpaceDN w:val="0"/>
              <w:adjustRightInd w:val="0"/>
              <w:ind w:right="144"/>
              <w:rPr>
                <w:ins w:id="254" w:author="ERCOT" w:date="2023-06-08T14:14:00Z"/>
              </w:rPr>
            </w:pPr>
            <w:ins w:id="255" w:author="ERCOT" w:date="2023-06-08T14:14:00Z">
              <w:r>
                <w:rPr>
                  <w:b/>
                  <w:sz w:val="20"/>
                </w:rPr>
                <w:t>AN 1/80</w:t>
              </w:r>
            </w:ins>
          </w:p>
        </w:tc>
      </w:tr>
      <w:tr w:rsidR="00000000" w14:paraId="096B6405" w14:textId="77777777">
        <w:tblPrEx>
          <w:tblCellMar>
            <w:top w:w="0" w:type="dxa"/>
            <w:left w:w="0" w:type="dxa"/>
            <w:bottom w:w="0" w:type="dxa"/>
            <w:right w:w="0" w:type="dxa"/>
          </w:tblCellMar>
        </w:tblPrEx>
        <w:trPr>
          <w:gridAfter w:val="1"/>
          <w:wAfter w:w="330" w:type="dxa"/>
          <w:ins w:id="256" w:author="ERCOT" w:date="2023-06-08T14:14:00Z"/>
        </w:trPr>
        <w:tc>
          <w:tcPr>
            <w:tcW w:w="2980" w:type="dxa"/>
            <w:gridSpan w:val="3"/>
            <w:tcBorders>
              <w:top w:val="nil"/>
              <w:left w:val="nil"/>
              <w:bottom w:val="nil"/>
              <w:right w:val="nil"/>
            </w:tcBorders>
          </w:tcPr>
          <w:p w14:paraId="1C3A6C95" w14:textId="77777777" w:rsidR="00000000" w:rsidRDefault="006D661E">
            <w:pPr>
              <w:autoSpaceDE w:val="0"/>
              <w:autoSpaceDN w:val="0"/>
              <w:adjustRightInd w:val="0"/>
              <w:ind w:right="144"/>
              <w:rPr>
                <w:ins w:id="257" w:author="ERCOT" w:date="2023-06-08T14:14:00Z"/>
              </w:rPr>
            </w:pPr>
          </w:p>
        </w:tc>
        <w:tc>
          <w:tcPr>
            <w:tcW w:w="6523" w:type="dxa"/>
            <w:gridSpan w:val="7"/>
            <w:tcBorders>
              <w:top w:val="nil"/>
              <w:left w:val="nil"/>
              <w:bottom w:val="nil"/>
              <w:right w:val="nil"/>
            </w:tcBorders>
          </w:tcPr>
          <w:p w14:paraId="08644302" w14:textId="77777777" w:rsidR="00000000" w:rsidRDefault="006D661E">
            <w:pPr>
              <w:autoSpaceDE w:val="0"/>
              <w:autoSpaceDN w:val="0"/>
              <w:adjustRightInd w:val="0"/>
              <w:ind w:right="144"/>
              <w:rPr>
                <w:ins w:id="258" w:author="ERCOT" w:date="2023-06-08T14:14:00Z"/>
              </w:rPr>
            </w:pPr>
            <w:ins w:id="259" w:author="ERCOT" w:date="2023-06-08T14:14:00Z">
              <w:r>
                <w:rPr>
                  <w:sz w:val="20"/>
                </w:rPr>
                <w:t>Complete communications number including country or area code when applicable</w:t>
              </w:r>
            </w:ins>
          </w:p>
        </w:tc>
      </w:tr>
      <w:tr w:rsidR="00000000" w14:paraId="4F41FB8E" w14:textId="77777777">
        <w:tblPrEx>
          <w:tblCellMar>
            <w:top w:w="0" w:type="dxa"/>
            <w:left w:w="0" w:type="dxa"/>
            <w:bottom w:w="0" w:type="dxa"/>
            <w:right w:w="0" w:type="dxa"/>
          </w:tblCellMar>
        </w:tblPrEx>
        <w:trPr>
          <w:ins w:id="260" w:author="ERCOT" w:date="2023-06-08T14:14:00Z"/>
        </w:trPr>
        <w:tc>
          <w:tcPr>
            <w:tcW w:w="1007" w:type="dxa"/>
            <w:tcBorders>
              <w:top w:val="nil"/>
              <w:left w:val="nil"/>
              <w:bottom w:val="nil"/>
              <w:right w:val="nil"/>
            </w:tcBorders>
          </w:tcPr>
          <w:p w14:paraId="77E8C172" w14:textId="77777777" w:rsidR="00000000" w:rsidRDefault="006D661E">
            <w:pPr>
              <w:autoSpaceDE w:val="0"/>
              <w:autoSpaceDN w:val="0"/>
              <w:adjustRightInd w:val="0"/>
              <w:ind w:right="144"/>
              <w:rPr>
                <w:ins w:id="261" w:author="ERCOT" w:date="2023-06-08T14:14:00Z"/>
              </w:rPr>
            </w:pPr>
          </w:p>
        </w:tc>
        <w:tc>
          <w:tcPr>
            <w:tcW w:w="1080" w:type="dxa"/>
            <w:tcBorders>
              <w:top w:val="nil"/>
              <w:left w:val="nil"/>
              <w:bottom w:val="nil"/>
              <w:right w:val="nil"/>
            </w:tcBorders>
          </w:tcPr>
          <w:p w14:paraId="37522402" w14:textId="77777777" w:rsidR="00000000" w:rsidRDefault="006D661E">
            <w:pPr>
              <w:autoSpaceDE w:val="0"/>
              <w:autoSpaceDN w:val="0"/>
              <w:adjustRightInd w:val="0"/>
              <w:ind w:right="144"/>
              <w:jc w:val="center"/>
              <w:rPr>
                <w:ins w:id="262" w:author="ERCOT" w:date="2023-06-08T14:14:00Z"/>
              </w:rPr>
            </w:pPr>
            <w:ins w:id="263" w:author="ERCOT" w:date="2023-06-08T14:14:00Z">
              <w:r>
                <w:rPr>
                  <w:b/>
                  <w:sz w:val="20"/>
                </w:rPr>
                <w:t>PER07</w:t>
              </w:r>
            </w:ins>
          </w:p>
        </w:tc>
        <w:tc>
          <w:tcPr>
            <w:tcW w:w="892" w:type="dxa"/>
            <w:tcBorders>
              <w:top w:val="nil"/>
              <w:left w:val="nil"/>
              <w:bottom w:val="nil"/>
              <w:right w:val="nil"/>
            </w:tcBorders>
          </w:tcPr>
          <w:p w14:paraId="653C2249" w14:textId="77777777" w:rsidR="00000000" w:rsidRDefault="006D661E">
            <w:pPr>
              <w:autoSpaceDE w:val="0"/>
              <w:autoSpaceDN w:val="0"/>
              <w:adjustRightInd w:val="0"/>
              <w:ind w:right="144"/>
              <w:jc w:val="center"/>
              <w:rPr>
                <w:ins w:id="264" w:author="ERCOT" w:date="2023-06-08T14:14:00Z"/>
              </w:rPr>
            </w:pPr>
            <w:ins w:id="265" w:author="ERCOT" w:date="2023-06-08T14:14:00Z">
              <w:r>
                <w:rPr>
                  <w:b/>
                  <w:sz w:val="20"/>
                </w:rPr>
                <w:t>365</w:t>
              </w:r>
            </w:ins>
          </w:p>
        </w:tc>
        <w:tc>
          <w:tcPr>
            <w:tcW w:w="4968" w:type="dxa"/>
            <w:gridSpan w:val="4"/>
            <w:tcBorders>
              <w:top w:val="nil"/>
              <w:left w:val="nil"/>
              <w:bottom w:val="nil"/>
              <w:right w:val="nil"/>
            </w:tcBorders>
          </w:tcPr>
          <w:p w14:paraId="4EFC4840" w14:textId="77777777" w:rsidR="00000000" w:rsidRDefault="006D661E">
            <w:pPr>
              <w:autoSpaceDE w:val="0"/>
              <w:autoSpaceDN w:val="0"/>
              <w:adjustRightInd w:val="0"/>
              <w:ind w:right="144"/>
              <w:rPr>
                <w:ins w:id="266" w:author="ERCOT" w:date="2023-06-08T14:14:00Z"/>
              </w:rPr>
            </w:pPr>
            <w:ins w:id="267" w:author="ERCOT" w:date="2023-06-08T14:14:00Z">
              <w:r>
                <w:rPr>
                  <w:b/>
                  <w:sz w:val="20"/>
                </w:rPr>
                <w:t>Communication Number Qualifier</w:t>
              </w:r>
            </w:ins>
          </w:p>
        </w:tc>
        <w:tc>
          <w:tcPr>
            <w:tcW w:w="432" w:type="dxa"/>
            <w:tcBorders>
              <w:top w:val="nil"/>
              <w:left w:val="nil"/>
              <w:bottom w:val="nil"/>
              <w:right w:val="nil"/>
            </w:tcBorders>
          </w:tcPr>
          <w:p w14:paraId="3F6C9126" w14:textId="77777777" w:rsidR="00000000" w:rsidRDefault="006D661E">
            <w:pPr>
              <w:autoSpaceDE w:val="0"/>
              <w:autoSpaceDN w:val="0"/>
              <w:adjustRightInd w:val="0"/>
              <w:ind w:right="144"/>
              <w:jc w:val="center"/>
              <w:rPr>
                <w:ins w:id="268" w:author="ERCOT" w:date="2023-06-08T14:14:00Z"/>
              </w:rPr>
            </w:pPr>
            <w:ins w:id="269" w:author="ERCOT" w:date="2023-06-08T14:14:00Z">
              <w:r>
                <w:rPr>
                  <w:b/>
                  <w:sz w:val="20"/>
                </w:rPr>
                <w:t>X</w:t>
              </w:r>
            </w:ins>
          </w:p>
        </w:tc>
        <w:tc>
          <w:tcPr>
            <w:tcW w:w="14" w:type="dxa"/>
            <w:tcBorders>
              <w:top w:val="nil"/>
              <w:left w:val="nil"/>
              <w:bottom w:val="nil"/>
              <w:right w:val="nil"/>
            </w:tcBorders>
          </w:tcPr>
          <w:p w14:paraId="430926BC" w14:textId="77777777" w:rsidR="00000000" w:rsidRDefault="006D661E">
            <w:pPr>
              <w:autoSpaceDE w:val="0"/>
              <w:autoSpaceDN w:val="0"/>
              <w:adjustRightInd w:val="0"/>
              <w:ind w:right="144"/>
              <w:jc w:val="center"/>
              <w:rPr>
                <w:ins w:id="270" w:author="ERCOT" w:date="2023-06-08T14:14:00Z"/>
              </w:rPr>
            </w:pPr>
          </w:p>
        </w:tc>
        <w:tc>
          <w:tcPr>
            <w:tcW w:w="1440" w:type="dxa"/>
            <w:gridSpan w:val="2"/>
            <w:tcBorders>
              <w:top w:val="nil"/>
              <w:left w:val="nil"/>
              <w:bottom w:val="nil"/>
              <w:right w:val="nil"/>
            </w:tcBorders>
          </w:tcPr>
          <w:p w14:paraId="511FE285" w14:textId="77777777" w:rsidR="00000000" w:rsidRDefault="006D661E">
            <w:pPr>
              <w:autoSpaceDE w:val="0"/>
              <w:autoSpaceDN w:val="0"/>
              <w:adjustRightInd w:val="0"/>
              <w:ind w:right="144"/>
              <w:rPr>
                <w:ins w:id="271" w:author="ERCOT" w:date="2023-06-08T14:14:00Z"/>
              </w:rPr>
            </w:pPr>
            <w:ins w:id="272" w:author="ERCOT" w:date="2023-06-08T14:14:00Z">
              <w:r>
                <w:rPr>
                  <w:b/>
                  <w:sz w:val="20"/>
                </w:rPr>
                <w:t>ID 2/2</w:t>
              </w:r>
            </w:ins>
          </w:p>
        </w:tc>
      </w:tr>
      <w:tr w:rsidR="00000000" w14:paraId="002C1B20" w14:textId="77777777">
        <w:tblPrEx>
          <w:tblCellMar>
            <w:top w:w="0" w:type="dxa"/>
            <w:left w:w="0" w:type="dxa"/>
            <w:bottom w:w="0" w:type="dxa"/>
            <w:right w:w="0" w:type="dxa"/>
          </w:tblCellMar>
        </w:tblPrEx>
        <w:trPr>
          <w:gridAfter w:val="1"/>
          <w:wAfter w:w="330" w:type="dxa"/>
          <w:ins w:id="273" w:author="ERCOT" w:date="2023-06-08T14:14:00Z"/>
        </w:trPr>
        <w:tc>
          <w:tcPr>
            <w:tcW w:w="2980" w:type="dxa"/>
            <w:gridSpan w:val="3"/>
            <w:tcBorders>
              <w:top w:val="nil"/>
              <w:left w:val="nil"/>
              <w:bottom w:val="nil"/>
              <w:right w:val="nil"/>
            </w:tcBorders>
          </w:tcPr>
          <w:p w14:paraId="315C5E5D" w14:textId="77777777" w:rsidR="00000000" w:rsidRDefault="006D661E">
            <w:pPr>
              <w:autoSpaceDE w:val="0"/>
              <w:autoSpaceDN w:val="0"/>
              <w:adjustRightInd w:val="0"/>
              <w:ind w:right="144"/>
              <w:rPr>
                <w:ins w:id="274" w:author="ERCOT" w:date="2023-06-08T14:14:00Z"/>
              </w:rPr>
            </w:pPr>
          </w:p>
        </w:tc>
        <w:tc>
          <w:tcPr>
            <w:tcW w:w="6523" w:type="dxa"/>
            <w:gridSpan w:val="7"/>
            <w:tcBorders>
              <w:top w:val="nil"/>
              <w:left w:val="nil"/>
              <w:bottom w:val="nil"/>
              <w:right w:val="nil"/>
            </w:tcBorders>
          </w:tcPr>
          <w:p w14:paraId="3F9CDF37" w14:textId="77777777" w:rsidR="00000000" w:rsidRDefault="006D661E">
            <w:pPr>
              <w:autoSpaceDE w:val="0"/>
              <w:autoSpaceDN w:val="0"/>
              <w:adjustRightInd w:val="0"/>
              <w:ind w:right="144"/>
              <w:rPr>
                <w:ins w:id="275" w:author="ERCOT" w:date="2023-06-08T14:14:00Z"/>
              </w:rPr>
            </w:pPr>
            <w:ins w:id="276" w:author="ERCOT" w:date="2023-06-08T14:14:00Z">
              <w:r>
                <w:rPr>
                  <w:sz w:val="20"/>
                </w:rPr>
                <w:t>Code identifying the type of communication number</w:t>
              </w:r>
            </w:ins>
          </w:p>
        </w:tc>
      </w:tr>
      <w:tr w:rsidR="00000000" w14:paraId="4D07780D" w14:textId="77777777">
        <w:tblPrEx>
          <w:tblCellMar>
            <w:top w:w="0" w:type="dxa"/>
            <w:left w:w="0" w:type="dxa"/>
            <w:bottom w:w="0" w:type="dxa"/>
            <w:right w:w="0" w:type="dxa"/>
          </w:tblCellMar>
        </w:tblPrEx>
        <w:trPr>
          <w:gridAfter w:val="1"/>
          <w:wAfter w:w="331" w:type="dxa"/>
          <w:ins w:id="277" w:author="ERCOT" w:date="2023-06-08T14:14:00Z"/>
        </w:trPr>
        <w:tc>
          <w:tcPr>
            <w:tcW w:w="3168" w:type="dxa"/>
            <w:gridSpan w:val="4"/>
            <w:tcBorders>
              <w:top w:val="nil"/>
              <w:left w:val="nil"/>
              <w:bottom w:val="nil"/>
              <w:right w:val="nil"/>
            </w:tcBorders>
          </w:tcPr>
          <w:p w14:paraId="37193B72" w14:textId="77777777" w:rsidR="00000000" w:rsidRDefault="006D661E">
            <w:pPr>
              <w:autoSpaceDE w:val="0"/>
              <w:autoSpaceDN w:val="0"/>
              <w:adjustRightInd w:val="0"/>
              <w:ind w:right="144"/>
              <w:rPr>
                <w:ins w:id="278" w:author="ERCOT" w:date="2023-06-08T14:14:00Z"/>
              </w:rPr>
            </w:pPr>
            <w:ins w:id="279" w:author="ERCOT" w:date="2023-06-08T14:14:00Z">
              <w:r>
                <w:rPr>
                  <w:sz w:val="20"/>
                </w:rPr>
                <w:t xml:space="preserve"> </w:t>
              </w:r>
            </w:ins>
          </w:p>
        </w:tc>
        <w:tc>
          <w:tcPr>
            <w:tcW w:w="1367" w:type="dxa"/>
            <w:tcBorders>
              <w:top w:val="nil"/>
              <w:left w:val="nil"/>
              <w:bottom w:val="nil"/>
              <w:right w:val="nil"/>
            </w:tcBorders>
          </w:tcPr>
          <w:p w14:paraId="5E0A4D52" w14:textId="77777777" w:rsidR="00000000" w:rsidRDefault="006D661E">
            <w:pPr>
              <w:autoSpaceDE w:val="0"/>
              <w:autoSpaceDN w:val="0"/>
              <w:adjustRightInd w:val="0"/>
              <w:ind w:right="144"/>
              <w:rPr>
                <w:ins w:id="280" w:author="ERCOT" w:date="2023-06-08T14:14:00Z"/>
              </w:rPr>
            </w:pPr>
            <w:ins w:id="281" w:author="ERCOT" w:date="2023-06-08T14:14:00Z">
              <w:r>
                <w:rPr>
                  <w:sz w:val="20"/>
                </w:rPr>
                <w:t>EM</w:t>
              </w:r>
            </w:ins>
          </w:p>
        </w:tc>
        <w:tc>
          <w:tcPr>
            <w:tcW w:w="144" w:type="dxa"/>
            <w:tcBorders>
              <w:top w:val="nil"/>
              <w:left w:val="nil"/>
              <w:bottom w:val="nil"/>
              <w:right w:val="nil"/>
            </w:tcBorders>
          </w:tcPr>
          <w:p w14:paraId="4C4520E6" w14:textId="77777777" w:rsidR="00000000" w:rsidRDefault="006D661E">
            <w:pPr>
              <w:autoSpaceDE w:val="0"/>
              <w:autoSpaceDN w:val="0"/>
              <w:adjustRightInd w:val="0"/>
              <w:ind w:right="144"/>
              <w:rPr>
                <w:ins w:id="282" w:author="ERCOT" w:date="2023-06-08T14:14:00Z"/>
              </w:rPr>
            </w:pPr>
          </w:p>
        </w:tc>
        <w:tc>
          <w:tcPr>
            <w:tcW w:w="4823" w:type="dxa"/>
            <w:gridSpan w:val="4"/>
            <w:tcBorders>
              <w:top w:val="nil"/>
              <w:left w:val="nil"/>
              <w:bottom w:val="nil"/>
              <w:right w:val="nil"/>
            </w:tcBorders>
          </w:tcPr>
          <w:p w14:paraId="130BF6CB" w14:textId="77777777" w:rsidR="00000000" w:rsidRDefault="006D661E">
            <w:pPr>
              <w:autoSpaceDE w:val="0"/>
              <w:autoSpaceDN w:val="0"/>
              <w:adjustRightInd w:val="0"/>
              <w:ind w:right="144"/>
              <w:rPr>
                <w:ins w:id="283" w:author="ERCOT" w:date="2023-06-08T14:14:00Z"/>
              </w:rPr>
            </w:pPr>
            <w:ins w:id="284" w:author="ERCOT" w:date="2023-06-08T14:14:00Z">
              <w:r>
                <w:rPr>
                  <w:sz w:val="20"/>
                </w:rPr>
                <w:t>Electronic Mail</w:t>
              </w:r>
            </w:ins>
          </w:p>
        </w:tc>
      </w:tr>
      <w:tr w:rsidR="00000000" w14:paraId="102FAD3A" w14:textId="77777777">
        <w:tblPrEx>
          <w:tblCellMar>
            <w:top w:w="0" w:type="dxa"/>
            <w:left w:w="0" w:type="dxa"/>
            <w:bottom w:w="0" w:type="dxa"/>
            <w:right w:w="0" w:type="dxa"/>
          </w:tblCellMar>
        </w:tblPrEx>
        <w:trPr>
          <w:ins w:id="285" w:author="ERCOT" w:date="2023-06-08T14:14:00Z"/>
        </w:trPr>
        <w:tc>
          <w:tcPr>
            <w:tcW w:w="1007" w:type="dxa"/>
            <w:tcBorders>
              <w:top w:val="nil"/>
              <w:left w:val="nil"/>
              <w:bottom w:val="nil"/>
              <w:right w:val="nil"/>
            </w:tcBorders>
          </w:tcPr>
          <w:p w14:paraId="32956E4E" w14:textId="77777777" w:rsidR="00000000" w:rsidRDefault="006D661E">
            <w:pPr>
              <w:autoSpaceDE w:val="0"/>
              <w:autoSpaceDN w:val="0"/>
              <w:adjustRightInd w:val="0"/>
              <w:ind w:right="144"/>
              <w:rPr>
                <w:ins w:id="286" w:author="ERCOT" w:date="2023-06-08T14:14:00Z"/>
              </w:rPr>
            </w:pPr>
            <w:ins w:id="287" w:author="ERCOT" w:date="2023-06-08T14:14:00Z">
              <w:r>
                <w:rPr>
                  <w:b/>
                  <w:sz w:val="20"/>
                </w:rPr>
                <w:t>Dep</w:t>
              </w:r>
            </w:ins>
          </w:p>
        </w:tc>
        <w:tc>
          <w:tcPr>
            <w:tcW w:w="1080" w:type="dxa"/>
            <w:tcBorders>
              <w:top w:val="nil"/>
              <w:left w:val="nil"/>
              <w:bottom w:val="nil"/>
              <w:right w:val="nil"/>
            </w:tcBorders>
          </w:tcPr>
          <w:p w14:paraId="29B5692C" w14:textId="77777777" w:rsidR="00000000" w:rsidRDefault="006D661E">
            <w:pPr>
              <w:autoSpaceDE w:val="0"/>
              <w:autoSpaceDN w:val="0"/>
              <w:adjustRightInd w:val="0"/>
              <w:ind w:right="144"/>
              <w:jc w:val="center"/>
              <w:rPr>
                <w:ins w:id="288" w:author="ERCOT" w:date="2023-06-08T14:14:00Z"/>
              </w:rPr>
            </w:pPr>
            <w:ins w:id="289" w:author="ERCOT" w:date="2023-06-08T14:14:00Z">
              <w:r>
                <w:rPr>
                  <w:b/>
                  <w:sz w:val="20"/>
                </w:rPr>
                <w:t>PER08</w:t>
              </w:r>
            </w:ins>
          </w:p>
        </w:tc>
        <w:tc>
          <w:tcPr>
            <w:tcW w:w="892" w:type="dxa"/>
            <w:tcBorders>
              <w:top w:val="nil"/>
              <w:left w:val="nil"/>
              <w:bottom w:val="nil"/>
              <w:right w:val="nil"/>
            </w:tcBorders>
          </w:tcPr>
          <w:p w14:paraId="2F9097B9" w14:textId="77777777" w:rsidR="00000000" w:rsidRDefault="006D661E">
            <w:pPr>
              <w:autoSpaceDE w:val="0"/>
              <w:autoSpaceDN w:val="0"/>
              <w:adjustRightInd w:val="0"/>
              <w:ind w:right="144"/>
              <w:jc w:val="center"/>
              <w:rPr>
                <w:ins w:id="290" w:author="ERCOT" w:date="2023-06-08T14:14:00Z"/>
              </w:rPr>
            </w:pPr>
            <w:ins w:id="291" w:author="ERCOT" w:date="2023-06-08T14:14:00Z">
              <w:r>
                <w:rPr>
                  <w:b/>
                  <w:sz w:val="20"/>
                </w:rPr>
                <w:t>364</w:t>
              </w:r>
            </w:ins>
          </w:p>
        </w:tc>
        <w:tc>
          <w:tcPr>
            <w:tcW w:w="4968" w:type="dxa"/>
            <w:gridSpan w:val="4"/>
            <w:tcBorders>
              <w:top w:val="nil"/>
              <w:left w:val="nil"/>
              <w:bottom w:val="nil"/>
              <w:right w:val="nil"/>
            </w:tcBorders>
          </w:tcPr>
          <w:p w14:paraId="59196CC5" w14:textId="77777777" w:rsidR="00000000" w:rsidRDefault="006D661E">
            <w:pPr>
              <w:autoSpaceDE w:val="0"/>
              <w:autoSpaceDN w:val="0"/>
              <w:adjustRightInd w:val="0"/>
              <w:ind w:right="144"/>
              <w:rPr>
                <w:ins w:id="292" w:author="ERCOT" w:date="2023-06-08T14:14:00Z"/>
              </w:rPr>
            </w:pPr>
            <w:ins w:id="293" w:author="ERCOT" w:date="2023-06-08T14:14:00Z">
              <w:r>
                <w:rPr>
                  <w:b/>
                  <w:sz w:val="20"/>
                </w:rPr>
                <w:t>Communication Number</w:t>
              </w:r>
            </w:ins>
          </w:p>
        </w:tc>
        <w:tc>
          <w:tcPr>
            <w:tcW w:w="432" w:type="dxa"/>
            <w:tcBorders>
              <w:top w:val="nil"/>
              <w:left w:val="nil"/>
              <w:bottom w:val="nil"/>
              <w:right w:val="nil"/>
            </w:tcBorders>
          </w:tcPr>
          <w:p w14:paraId="3F6EB63B" w14:textId="77777777" w:rsidR="00000000" w:rsidRDefault="006D661E">
            <w:pPr>
              <w:autoSpaceDE w:val="0"/>
              <w:autoSpaceDN w:val="0"/>
              <w:adjustRightInd w:val="0"/>
              <w:ind w:right="144"/>
              <w:jc w:val="center"/>
              <w:rPr>
                <w:ins w:id="294" w:author="ERCOT" w:date="2023-06-08T14:14:00Z"/>
              </w:rPr>
            </w:pPr>
            <w:ins w:id="295" w:author="ERCOT" w:date="2023-06-08T14:14:00Z">
              <w:r>
                <w:rPr>
                  <w:b/>
                  <w:sz w:val="20"/>
                </w:rPr>
                <w:t>X</w:t>
              </w:r>
            </w:ins>
          </w:p>
        </w:tc>
        <w:tc>
          <w:tcPr>
            <w:tcW w:w="14" w:type="dxa"/>
            <w:tcBorders>
              <w:top w:val="nil"/>
              <w:left w:val="nil"/>
              <w:bottom w:val="nil"/>
              <w:right w:val="nil"/>
            </w:tcBorders>
          </w:tcPr>
          <w:p w14:paraId="1551C828" w14:textId="77777777" w:rsidR="00000000" w:rsidRDefault="006D661E">
            <w:pPr>
              <w:autoSpaceDE w:val="0"/>
              <w:autoSpaceDN w:val="0"/>
              <w:adjustRightInd w:val="0"/>
              <w:ind w:right="144"/>
              <w:jc w:val="center"/>
              <w:rPr>
                <w:ins w:id="296" w:author="ERCOT" w:date="2023-06-08T14:14:00Z"/>
              </w:rPr>
            </w:pPr>
          </w:p>
        </w:tc>
        <w:tc>
          <w:tcPr>
            <w:tcW w:w="1440" w:type="dxa"/>
            <w:gridSpan w:val="2"/>
            <w:tcBorders>
              <w:top w:val="nil"/>
              <w:left w:val="nil"/>
              <w:bottom w:val="nil"/>
              <w:right w:val="nil"/>
            </w:tcBorders>
          </w:tcPr>
          <w:p w14:paraId="7D786E62" w14:textId="77777777" w:rsidR="00000000" w:rsidRDefault="006D661E">
            <w:pPr>
              <w:autoSpaceDE w:val="0"/>
              <w:autoSpaceDN w:val="0"/>
              <w:adjustRightInd w:val="0"/>
              <w:ind w:right="144"/>
              <w:rPr>
                <w:ins w:id="297" w:author="ERCOT" w:date="2023-06-08T14:14:00Z"/>
              </w:rPr>
            </w:pPr>
            <w:ins w:id="298" w:author="ERCOT" w:date="2023-06-08T14:14:00Z">
              <w:r>
                <w:rPr>
                  <w:b/>
                  <w:sz w:val="20"/>
                </w:rPr>
                <w:t>AN 1/80</w:t>
              </w:r>
            </w:ins>
          </w:p>
        </w:tc>
      </w:tr>
      <w:tr w:rsidR="00000000" w14:paraId="547E407A" w14:textId="77777777">
        <w:tblPrEx>
          <w:tblCellMar>
            <w:top w:w="0" w:type="dxa"/>
            <w:left w:w="0" w:type="dxa"/>
            <w:bottom w:w="0" w:type="dxa"/>
            <w:right w:w="0" w:type="dxa"/>
          </w:tblCellMar>
        </w:tblPrEx>
        <w:trPr>
          <w:gridAfter w:val="1"/>
          <w:wAfter w:w="330" w:type="dxa"/>
          <w:ins w:id="299" w:author="ERCOT" w:date="2023-06-08T14:14:00Z"/>
        </w:trPr>
        <w:tc>
          <w:tcPr>
            <w:tcW w:w="2980" w:type="dxa"/>
            <w:gridSpan w:val="3"/>
            <w:tcBorders>
              <w:top w:val="nil"/>
              <w:left w:val="nil"/>
              <w:bottom w:val="nil"/>
              <w:right w:val="nil"/>
            </w:tcBorders>
          </w:tcPr>
          <w:p w14:paraId="101534DC" w14:textId="77777777" w:rsidR="00000000" w:rsidRDefault="006D661E">
            <w:pPr>
              <w:autoSpaceDE w:val="0"/>
              <w:autoSpaceDN w:val="0"/>
              <w:adjustRightInd w:val="0"/>
              <w:ind w:right="144"/>
              <w:rPr>
                <w:ins w:id="300" w:author="ERCOT" w:date="2023-06-08T14:14:00Z"/>
              </w:rPr>
            </w:pPr>
          </w:p>
        </w:tc>
        <w:tc>
          <w:tcPr>
            <w:tcW w:w="6523" w:type="dxa"/>
            <w:gridSpan w:val="7"/>
            <w:tcBorders>
              <w:top w:val="nil"/>
              <w:left w:val="nil"/>
              <w:bottom w:val="nil"/>
              <w:right w:val="nil"/>
            </w:tcBorders>
          </w:tcPr>
          <w:p w14:paraId="18998489" w14:textId="77777777" w:rsidR="00000000" w:rsidRDefault="006D661E">
            <w:pPr>
              <w:autoSpaceDE w:val="0"/>
              <w:autoSpaceDN w:val="0"/>
              <w:adjustRightInd w:val="0"/>
              <w:ind w:right="144"/>
              <w:rPr>
                <w:ins w:id="301" w:author="ERCOT" w:date="2023-06-08T14:14:00Z"/>
              </w:rPr>
            </w:pPr>
            <w:ins w:id="302" w:author="ERCOT" w:date="2023-06-08T14:14:00Z">
              <w:r>
                <w:rPr>
                  <w:sz w:val="20"/>
                </w:rPr>
                <w:t>Complete communications number including country or area code when applicable</w:t>
              </w:r>
            </w:ins>
          </w:p>
        </w:tc>
      </w:tr>
    </w:tbl>
    <w:p w14:paraId="0A7C77D1" w14:textId="77777777" w:rsidR="00000000" w:rsidRDefault="006D661E">
      <w:pPr>
        <w:tabs>
          <w:tab w:val="right" w:pos="1800"/>
          <w:tab w:val="left" w:pos="2160"/>
        </w:tabs>
        <w:autoSpaceDE w:val="0"/>
        <w:autoSpaceDN w:val="0"/>
        <w:adjustRightInd w:val="0"/>
        <w:ind w:left="2160" w:hanging="2160"/>
        <w:rPr>
          <w:b/>
          <w:sz w:val="20"/>
        </w:rPr>
      </w:pPr>
      <w:ins w:id="303" w:author="ERCOT" w:date="2023-06-08T14:14:00Z">
        <w:r>
          <w:rPr>
            <w:sz w:val="20"/>
          </w:rPr>
          <w:br w:type="page"/>
        </w:r>
      </w:ins>
      <w:bookmarkStart w:id="304" w:name="book8"/>
      <w:bookmarkEnd w:id="304"/>
      <w:r>
        <w:rPr>
          <w:b/>
          <w:sz w:val="20"/>
        </w:rPr>
        <w:lastRenderedPageBreak/>
        <w:tab/>
        <w:t>Segment:</w:t>
      </w:r>
      <w:r>
        <w:rPr>
          <w:b/>
          <w:sz w:val="20"/>
        </w:rPr>
        <w:tab/>
      </w:r>
      <w:r>
        <w:rPr>
          <w:b/>
          <w:sz w:val="40"/>
        </w:rPr>
        <w:t xml:space="preserve">N1 </w:t>
      </w:r>
      <w:r>
        <w:rPr>
          <w:b/>
          <w:sz w:val="20"/>
        </w:rPr>
        <w:t>Name (Customer Billing Name)</w:t>
      </w:r>
    </w:p>
    <w:p w14:paraId="640D4B30"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D0A6E7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43CB90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9212E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EB58C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DBA44C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DED68BF"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7D85B2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22DB312"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E3B937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 xml:space="preserve">This segment, used </w:t>
      </w:r>
      <w:r>
        <w:rPr>
          <w:sz w:val="20"/>
        </w:rPr>
        <w:t>alone, provides the most efficient method of providing organizational identification. To obtain this efficiency the "ID Code" (N104) must provide a key to the table maintained by the transaction processing party.</w:t>
      </w:r>
    </w:p>
    <w:p w14:paraId="1E94A1C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w:t>
      </w:r>
      <w:r>
        <w:rPr>
          <w:sz w:val="20"/>
        </w:rPr>
        <w:t>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1AA75F" w14:textId="77777777">
        <w:tblPrEx>
          <w:tblCellMar>
            <w:top w:w="0" w:type="dxa"/>
            <w:left w:w="0" w:type="dxa"/>
            <w:bottom w:w="0" w:type="dxa"/>
            <w:right w:w="0" w:type="dxa"/>
          </w:tblCellMar>
        </w:tblPrEx>
        <w:tc>
          <w:tcPr>
            <w:tcW w:w="1944" w:type="dxa"/>
            <w:tcBorders>
              <w:top w:val="nil"/>
              <w:left w:val="nil"/>
              <w:bottom w:val="nil"/>
              <w:right w:val="nil"/>
            </w:tcBorders>
          </w:tcPr>
          <w:p w14:paraId="470F4AED"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30BA34B3"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72847F41" w14:textId="77777777" w:rsidR="00000000" w:rsidRDefault="006D661E">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unless otherwise indicated in Retail Market Guide Section 8.1.  Otherwise not used.</w:t>
            </w:r>
          </w:p>
          <w:p w14:paraId="6012E4B6" w14:textId="77777777" w:rsidR="00000000" w:rsidRDefault="006D661E">
            <w:pPr>
              <w:autoSpaceDE w:val="0"/>
              <w:autoSpaceDN w:val="0"/>
              <w:adjustRightInd w:val="0"/>
              <w:ind w:right="144"/>
              <w:rPr>
                <w:sz w:val="20"/>
              </w:rPr>
            </w:pPr>
          </w:p>
          <w:p w14:paraId="4FDCFCF2" w14:textId="77777777" w:rsidR="00000000" w:rsidRDefault="006D661E">
            <w:pPr>
              <w:autoSpaceDE w:val="0"/>
              <w:autoSpaceDN w:val="0"/>
              <w:adjustRightInd w:val="0"/>
              <w:ind w:right="144"/>
              <w:rPr>
                <w:sz w:val="20"/>
              </w:rPr>
            </w:pPr>
            <w:r>
              <w:rPr>
                <w:sz w:val="20"/>
              </w:rPr>
              <w:t>ERCOT will</w:t>
            </w:r>
            <w:r>
              <w:rPr>
                <w:sz w:val="20"/>
              </w:rPr>
              <w:t xml:space="preserve"> populate the N102 with 'Mass Transition Customer' for MOU/EC TDSP ESI IDs for a Mass Transition (BGN07 = 'TS').</w:t>
            </w:r>
          </w:p>
          <w:p w14:paraId="6BE0C027" w14:textId="77777777" w:rsidR="00000000" w:rsidRDefault="006D661E">
            <w:pPr>
              <w:autoSpaceDE w:val="0"/>
              <w:autoSpaceDN w:val="0"/>
              <w:adjustRightInd w:val="0"/>
              <w:ind w:right="144"/>
              <w:rPr>
                <w:sz w:val="20"/>
              </w:rPr>
            </w:pPr>
          </w:p>
          <w:p w14:paraId="28389C1E" w14:textId="77777777" w:rsidR="00000000" w:rsidRDefault="006D661E">
            <w:pPr>
              <w:autoSpaceDE w:val="0"/>
              <w:autoSpaceDN w:val="0"/>
              <w:adjustRightInd w:val="0"/>
              <w:ind w:right="144"/>
              <w:rPr>
                <w:sz w:val="20"/>
              </w:rPr>
            </w:pPr>
            <w:r>
              <w:rPr>
                <w:sz w:val="20"/>
              </w:rPr>
              <w:t>ERCOT will populate the N102 with 'Acquisition Transfer Customer' for MOU/EC TDSP ESI IDs for an Acquisition (BGN07 = 'AQ')</w:t>
            </w:r>
          </w:p>
          <w:p w14:paraId="1EC9FFCB" w14:textId="77777777" w:rsidR="00000000" w:rsidRDefault="006D661E">
            <w:pPr>
              <w:autoSpaceDE w:val="0"/>
              <w:autoSpaceDN w:val="0"/>
              <w:adjustRightInd w:val="0"/>
              <w:ind w:right="144"/>
              <w:rPr>
                <w:sz w:val="20"/>
              </w:rPr>
            </w:pPr>
          </w:p>
          <w:p w14:paraId="4666E0DE" w14:textId="77777777" w:rsidR="00000000" w:rsidRDefault="006D661E">
            <w:pPr>
              <w:autoSpaceDE w:val="0"/>
              <w:autoSpaceDN w:val="0"/>
              <w:adjustRightInd w:val="0"/>
              <w:ind w:right="144"/>
              <w:rPr>
                <w:sz w:val="20"/>
              </w:rPr>
            </w:pPr>
            <w:r>
              <w:rPr>
                <w:sz w:val="20"/>
              </w:rPr>
              <w:t>ERCOT will not do</w:t>
            </w:r>
            <w:r>
              <w:rPr>
                <w:sz w:val="20"/>
              </w:rPr>
              <w:t xml:space="preserve"> this validation.</w:t>
            </w:r>
          </w:p>
          <w:p w14:paraId="73CD817B" w14:textId="77777777" w:rsidR="00000000" w:rsidRDefault="006D661E">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w:t>
            </w:r>
            <w:ins w:id="305" w:author="ERCOT" w:date="2023-06-08T14:14:00Z">
              <w:r>
                <w:rPr>
                  <w:sz w:val="20"/>
                </w:rPr>
                <w:t>,</w:t>
              </w:r>
            </w:ins>
            <w:r>
              <w:rPr>
                <w:sz w:val="20"/>
              </w:rPr>
              <w:t xml:space="preserve"> and the IOU TDSP will not be responsible for any billing expectations of the CR.</w:t>
            </w:r>
          </w:p>
          <w:p w14:paraId="2DED4DE9" w14:textId="77777777" w:rsidR="00000000" w:rsidRDefault="006D661E">
            <w:pPr>
              <w:autoSpaceDE w:val="0"/>
              <w:autoSpaceDN w:val="0"/>
              <w:adjustRightInd w:val="0"/>
              <w:ind w:right="144"/>
              <w:rPr>
                <w:ins w:id="306" w:author="ERCOT" w:date="2023-06-08T14:14:00Z"/>
                <w:sz w:val="20"/>
              </w:rPr>
            </w:pPr>
          </w:p>
          <w:p w14:paraId="03D2B1CC" w14:textId="77777777" w:rsidR="00000000" w:rsidRDefault="006D661E">
            <w:pPr>
              <w:autoSpaceDE w:val="0"/>
              <w:autoSpaceDN w:val="0"/>
              <w:adjustRightInd w:val="0"/>
              <w:ind w:right="144"/>
              <w:rPr>
                <w:ins w:id="307" w:author="ERCOT" w:date="2023-06-08T14:14:00Z"/>
                <w:sz w:val="20"/>
              </w:rPr>
            </w:pPr>
            <w:ins w:id="308" w:author="ERCOT" w:date="2023-06-08T14:14:00Z">
              <w:r>
                <w:rPr>
                  <w:sz w:val="20"/>
                </w:rPr>
                <w:t>N</w:t>
              </w:r>
              <w:r>
                <w:rPr>
                  <w:sz w:val="20"/>
                </w:rPr>
                <w:t>ame fields shall contain commas only when associated with a valid Customer Name. (Last Name, First Name)</w:t>
              </w:r>
            </w:ins>
          </w:p>
          <w:p w14:paraId="44FBA3E5" w14:textId="77777777" w:rsidR="00000000" w:rsidRDefault="006D661E">
            <w:pPr>
              <w:autoSpaceDE w:val="0"/>
              <w:autoSpaceDN w:val="0"/>
              <w:adjustRightInd w:val="0"/>
              <w:ind w:right="144"/>
              <w:rPr>
                <w:ins w:id="309" w:author="ERCOT" w:date="2023-06-08T14:14:00Z"/>
                <w:sz w:val="20"/>
              </w:rPr>
            </w:pPr>
          </w:p>
          <w:p w14:paraId="04CB584B" w14:textId="77777777" w:rsidR="00000000" w:rsidRDefault="006D661E">
            <w:pPr>
              <w:autoSpaceDE w:val="0"/>
              <w:autoSpaceDN w:val="0"/>
              <w:adjustRightInd w:val="0"/>
              <w:ind w:right="144"/>
              <w:rPr>
                <w:ins w:id="310" w:author="ERCOT" w:date="2023-06-08T14:14:00Z"/>
                <w:sz w:val="20"/>
              </w:rPr>
            </w:pPr>
            <w:ins w:id="311" w:author="ERCOT" w:date="2023-06-08T14:14:00Z">
              <w:r>
                <w:rPr>
                  <w:sz w:val="20"/>
                </w:rPr>
                <w:t>Name fields that are populated with only a comma(s) or any one character punctuation shall be considered invalid and will be rejected by ERCOT and the</w:t>
              </w:r>
              <w:r>
                <w:rPr>
                  <w:sz w:val="20"/>
                </w:rPr>
                <w:t xml:space="preserve"> TDSP.</w:t>
              </w:r>
            </w:ins>
          </w:p>
          <w:p w14:paraId="0806EF65" w14:textId="77777777" w:rsidR="00000000" w:rsidRDefault="006D661E">
            <w:pPr>
              <w:autoSpaceDE w:val="0"/>
              <w:autoSpaceDN w:val="0"/>
              <w:adjustRightInd w:val="0"/>
              <w:ind w:right="144"/>
            </w:pPr>
          </w:p>
        </w:tc>
      </w:tr>
      <w:tr w:rsidR="00000000" w14:paraId="30F486F3" w14:textId="77777777">
        <w:tblPrEx>
          <w:tblCellMar>
            <w:top w:w="0" w:type="dxa"/>
            <w:left w:w="0" w:type="dxa"/>
            <w:bottom w:w="0" w:type="dxa"/>
            <w:right w:w="0" w:type="dxa"/>
          </w:tblCellMar>
        </w:tblPrEx>
        <w:tc>
          <w:tcPr>
            <w:tcW w:w="1944" w:type="dxa"/>
            <w:tcBorders>
              <w:top w:val="nil"/>
              <w:left w:val="nil"/>
              <w:bottom w:val="nil"/>
              <w:right w:val="nil"/>
            </w:tcBorders>
          </w:tcPr>
          <w:p w14:paraId="5293AB65" w14:textId="77777777" w:rsidR="00000000" w:rsidRDefault="006D661E">
            <w:pPr>
              <w:autoSpaceDE w:val="0"/>
              <w:autoSpaceDN w:val="0"/>
              <w:adjustRightInd w:val="0"/>
              <w:ind w:right="144"/>
            </w:pPr>
          </w:p>
        </w:tc>
        <w:tc>
          <w:tcPr>
            <w:tcW w:w="216" w:type="dxa"/>
            <w:tcBorders>
              <w:top w:val="nil"/>
              <w:left w:val="nil"/>
              <w:bottom w:val="nil"/>
              <w:right w:val="nil"/>
            </w:tcBorders>
          </w:tcPr>
          <w:p w14:paraId="06233143"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0F259C94" w14:textId="77777777" w:rsidR="00000000" w:rsidRDefault="006D661E">
            <w:pPr>
              <w:autoSpaceDE w:val="0"/>
              <w:autoSpaceDN w:val="0"/>
              <w:adjustRightInd w:val="0"/>
              <w:ind w:right="144"/>
            </w:pPr>
            <w:r>
              <w:rPr>
                <w:sz w:val="20"/>
              </w:rPr>
              <w:t>N1~BT~DOE, JOHN</w:t>
            </w:r>
          </w:p>
        </w:tc>
      </w:tr>
    </w:tbl>
    <w:p w14:paraId="2FE9E00F" w14:textId="77777777" w:rsidR="00000000" w:rsidRDefault="006D661E">
      <w:pPr>
        <w:autoSpaceDE w:val="0"/>
        <w:autoSpaceDN w:val="0"/>
        <w:adjustRightInd w:val="0"/>
        <w:rPr>
          <w:sz w:val="20"/>
        </w:rPr>
      </w:pPr>
    </w:p>
    <w:p w14:paraId="3A4579BD" w14:textId="77777777" w:rsidR="00000000" w:rsidRDefault="006D661E">
      <w:pPr>
        <w:autoSpaceDE w:val="0"/>
        <w:autoSpaceDN w:val="0"/>
        <w:adjustRightInd w:val="0"/>
        <w:jc w:val="center"/>
        <w:rPr>
          <w:b/>
          <w:sz w:val="20"/>
        </w:rPr>
      </w:pPr>
      <w:r>
        <w:rPr>
          <w:b/>
          <w:sz w:val="20"/>
        </w:rPr>
        <w:t>Data Element Summary</w:t>
      </w:r>
    </w:p>
    <w:p w14:paraId="165C1CC8"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6C8E551"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A675E3B" w14:textId="77777777">
        <w:tblPrEx>
          <w:tblCellMar>
            <w:top w:w="0" w:type="dxa"/>
            <w:left w:w="0" w:type="dxa"/>
            <w:bottom w:w="0" w:type="dxa"/>
            <w:right w:w="0" w:type="dxa"/>
          </w:tblCellMar>
        </w:tblPrEx>
        <w:tc>
          <w:tcPr>
            <w:tcW w:w="1007" w:type="dxa"/>
            <w:tcBorders>
              <w:top w:val="nil"/>
              <w:left w:val="nil"/>
              <w:bottom w:val="nil"/>
              <w:right w:val="nil"/>
            </w:tcBorders>
          </w:tcPr>
          <w:p w14:paraId="44124B43"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CDE2654" w14:textId="77777777" w:rsidR="00000000" w:rsidRDefault="006D661E">
            <w:pPr>
              <w:autoSpaceDE w:val="0"/>
              <w:autoSpaceDN w:val="0"/>
              <w:adjustRightInd w:val="0"/>
              <w:ind w:right="144"/>
              <w:jc w:val="center"/>
            </w:pPr>
            <w:r>
              <w:rPr>
                <w:b/>
                <w:sz w:val="20"/>
              </w:rPr>
              <w:t>N101</w:t>
            </w:r>
          </w:p>
        </w:tc>
        <w:tc>
          <w:tcPr>
            <w:tcW w:w="892" w:type="dxa"/>
            <w:tcBorders>
              <w:top w:val="nil"/>
              <w:left w:val="nil"/>
              <w:bottom w:val="nil"/>
              <w:right w:val="nil"/>
            </w:tcBorders>
          </w:tcPr>
          <w:p w14:paraId="417127F4"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D168166"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536F0404"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64F9DEC0"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0E348A9" w14:textId="77777777" w:rsidR="00000000" w:rsidRDefault="006D661E">
            <w:pPr>
              <w:autoSpaceDE w:val="0"/>
              <w:autoSpaceDN w:val="0"/>
              <w:adjustRightInd w:val="0"/>
              <w:ind w:right="144"/>
            </w:pPr>
            <w:r>
              <w:rPr>
                <w:b/>
                <w:sz w:val="20"/>
              </w:rPr>
              <w:t>ID 2/3</w:t>
            </w:r>
          </w:p>
        </w:tc>
      </w:tr>
      <w:tr w:rsidR="00000000" w14:paraId="61025E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96A0F3"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3FA967DD" w14:textId="77777777" w:rsidR="00000000" w:rsidRDefault="006D661E">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A5C96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E0FCF6"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C554A52" w14:textId="77777777" w:rsidR="00000000" w:rsidRDefault="006D661E">
            <w:pPr>
              <w:autoSpaceDE w:val="0"/>
              <w:autoSpaceDN w:val="0"/>
              <w:adjustRightInd w:val="0"/>
              <w:ind w:right="144"/>
            </w:pPr>
            <w:r>
              <w:rPr>
                <w:sz w:val="20"/>
              </w:rPr>
              <w:t>BT</w:t>
            </w:r>
          </w:p>
        </w:tc>
        <w:tc>
          <w:tcPr>
            <w:tcW w:w="144" w:type="dxa"/>
            <w:tcBorders>
              <w:top w:val="nil"/>
              <w:left w:val="nil"/>
              <w:bottom w:val="nil"/>
              <w:right w:val="nil"/>
            </w:tcBorders>
          </w:tcPr>
          <w:p w14:paraId="6F112DA3"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110BE2E" w14:textId="77777777" w:rsidR="00000000" w:rsidRDefault="006D661E">
            <w:pPr>
              <w:autoSpaceDE w:val="0"/>
              <w:autoSpaceDN w:val="0"/>
              <w:adjustRightInd w:val="0"/>
              <w:ind w:right="144"/>
            </w:pPr>
            <w:r>
              <w:rPr>
                <w:sz w:val="20"/>
              </w:rPr>
              <w:t>Bill-to-Party</w:t>
            </w:r>
          </w:p>
        </w:tc>
      </w:tr>
      <w:tr w:rsidR="00000000" w14:paraId="75A5CA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13B5C9"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0831B2D2" w14:textId="77777777" w:rsidR="00000000" w:rsidRDefault="006D661E">
            <w:pPr>
              <w:autoSpaceDE w:val="0"/>
              <w:autoSpaceDN w:val="0"/>
              <w:adjustRightInd w:val="0"/>
              <w:ind w:right="144"/>
            </w:pPr>
            <w:r>
              <w:rPr>
                <w:sz w:val="20"/>
              </w:rPr>
              <w:t>Customer Billing Name/Address</w:t>
            </w:r>
          </w:p>
        </w:tc>
      </w:tr>
      <w:tr w:rsidR="00000000" w14:paraId="2D228AA5" w14:textId="77777777">
        <w:tblPrEx>
          <w:tblCellMar>
            <w:top w:w="0" w:type="dxa"/>
            <w:left w:w="0" w:type="dxa"/>
            <w:bottom w:w="0" w:type="dxa"/>
            <w:right w:w="0" w:type="dxa"/>
          </w:tblCellMar>
        </w:tblPrEx>
        <w:tc>
          <w:tcPr>
            <w:tcW w:w="1007" w:type="dxa"/>
            <w:tcBorders>
              <w:top w:val="nil"/>
              <w:left w:val="nil"/>
              <w:bottom w:val="nil"/>
              <w:right w:val="nil"/>
            </w:tcBorders>
          </w:tcPr>
          <w:p w14:paraId="746004E2"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2A849EA" w14:textId="77777777" w:rsidR="00000000" w:rsidRDefault="006D661E">
            <w:pPr>
              <w:autoSpaceDE w:val="0"/>
              <w:autoSpaceDN w:val="0"/>
              <w:adjustRightInd w:val="0"/>
              <w:ind w:right="144"/>
              <w:jc w:val="center"/>
            </w:pPr>
            <w:r>
              <w:rPr>
                <w:b/>
                <w:sz w:val="20"/>
              </w:rPr>
              <w:t>N102</w:t>
            </w:r>
          </w:p>
        </w:tc>
        <w:tc>
          <w:tcPr>
            <w:tcW w:w="892" w:type="dxa"/>
            <w:tcBorders>
              <w:top w:val="nil"/>
              <w:left w:val="nil"/>
              <w:bottom w:val="nil"/>
              <w:right w:val="nil"/>
            </w:tcBorders>
          </w:tcPr>
          <w:p w14:paraId="2D285A92"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0274E3D"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7EF11A4D"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028AF942"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28890F74" w14:textId="77777777" w:rsidR="00000000" w:rsidRDefault="006D661E">
            <w:pPr>
              <w:autoSpaceDE w:val="0"/>
              <w:autoSpaceDN w:val="0"/>
              <w:adjustRightInd w:val="0"/>
              <w:ind w:right="144"/>
            </w:pPr>
            <w:r>
              <w:rPr>
                <w:b/>
                <w:sz w:val="20"/>
              </w:rPr>
              <w:t>AN 1/60</w:t>
            </w:r>
          </w:p>
        </w:tc>
      </w:tr>
      <w:tr w:rsidR="00000000" w14:paraId="4C4CC8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2D9A95"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6D901A45" w14:textId="77777777" w:rsidR="00000000" w:rsidRDefault="006D661E">
            <w:pPr>
              <w:autoSpaceDE w:val="0"/>
              <w:autoSpaceDN w:val="0"/>
              <w:adjustRightInd w:val="0"/>
              <w:ind w:right="144"/>
            </w:pPr>
            <w:r>
              <w:rPr>
                <w:sz w:val="20"/>
              </w:rPr>
              <w:t>Free-form name</w:t>
            </w:r>
          </w:p>
        </w:tc>
      </w:tr>
      <w:tr w:rsidR="00000000" w14:paraId="507567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B84F0E"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11BD8BC7" w14:textId="77777777" w:rsidR="00000000" w:rsidRDefault="006D661E">
            <w:pPr>
              <w:autoSpaceDE w:val="0"/>
              <w:autoSpaceDN w:val="0"/>
              <w:adjustRightInd w:val="0"/>
              <w:ind w:right="144"/>
              <w:rPr>
                <w:sz w:val="20"/>
              </w:rPr>
            </w:pPr>
            <w:r>
              <w:rPr>
                <w:sz w:val="20"/>
              </w:rPr>
              <w:t>Name associated with billing address and the format of LAST NAME, FIRST NAME.</w:t>
            </w:r>
          </w:p>
          <w:p w14:paraId="2FA813E8" w14:textId="77777777" w:rsidR="00000000" w:rsidRDefault="006D661E">
            <w:pPr>
              <w:autoSpaceDE w:val="0"/>
              <w:autoSpaceDN w:val="0"/>
              <w:adjustRightInd w:val="0"/>
              <w:ind w:right="144"/>
              <w:rPr>
                <w:sz w:val="20"/>
              </w:rPr>
            </w:pPr>
          </w:p>
          <w:p w14:paraId="5E10711D" w14:textId="77777777" w:rsidR="00000000" w:rsidRDefault="006D661E">
            <w:pPr>
              <w:autoSpaceDE w:val="0"/>
              <w:autoSpaceDN w:val="0"/>
              <w:adjustRightInd w:val="0"/>
              <w:ind w:right="144"/>
              <w:rPr>
                <w:sz w:val="20"/>
              </w:rPr>
            </w:pPr>
            <w:r>
              <w:rPr>
                <w:sz w:val="20"/>
              </w:rPr>
              <w:t>Only comma will be used per the following examples:</w:t>
            </w:r>
          </w:p>
          <w:p w14:paraId="37D04A77" w14:textId="77777777" w:rsidR="00000000" w:rsidRDefault="006D661E">
            <w:pPr>
              <w:autoSpaceDE w:val="0"/>
              <w:autoSpaceDN w:val="0"/>
              <w:adjustRightInd w:val="0"/>
              <w:ind w:right="144"/>
              <w:rPr>
                <w:sz w:val="20"/>
              </w:rPr>
            </w:pPr>
            <w:r>
              <w:rPr>
                <w:sz w:val="20"/>
              </w:rPr>
              <w:t>N1~BT~DOE, JOHN</w:t>
            </w:r>
          </w:p>
          <w:p w14:paraId="4CC58468" w14:textId="77777777" w:rsidR="00000000" w:rsidRDefault="006D661E">
            <w:pPr>
              <w:autoSpaceDE w:val="0"/>
              <w:autoSpaceDN w:val="0"/>
              <w:adjustRightInd w:val="0"/>
              <w:ind w:right="144"/>
            </w:pPr>
            <w:r>
              <w:rPr>
                <w:sz w:val="20"/>
              </w:rPr>
              <w:t>N1~BT~DOE, JOHN JR</w:t>
            </w:r>
          </w:p>
        </w:tc>
      </w:tr>
    </w:tbl>
    <w:p w14:paraId="42FFD67C"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12" w:name="book9"/>
      <w:bookmarkEnd w:id="312"/>
      <w:r>
        <w:rPr>
          <w:b/>
          <w:sz w:val="20"/>
        </w:rPr>
        <w:lastRenderedPageBreak/>
        <w:tab/>
        <w:t>Segment:</w:t>
      </w:r>
      <w:r>
        <w:rPr>
          <w:b/>
          <w:sz w:val="20"/>
        </w:rPr>
        <w:tab/>
      </w:r>
      <w:r>
        <w:rPr>
          <w:b/>
          <w:sz w:val="40"/>
        </w:rPr>
        <w:t xml:space="preserve">N2 </w:t>
      </w:r>
      <w:r>
        <w:rPr>
          <w:b/>
          <w:sz w:val="20"/>
        </w:rPr>
        <w:t>Additional Name Information (Customer Billing Name Overflow)</w:t>
      </w:r>
    </w:p>
    <w:p w14:paraId="6BD42EAF"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14:paraId="460FCF0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7864FA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6A9B8A5"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1D4DA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77391D5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14:paraId="65268CD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2F6A51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w:t>
      </w:r>
      <w:r>
        <w:rPr>
          <w:b/>
          <w:sz w:val="20"/>
        </w:rPr>
        <w:t>otes:</w:t>
      </w:r>
    </w:p>
    <w:p w14:paraId="1B27728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09F212" w14:textId="77777777">
        <w:tblPrEx>
          <w:tblCellMar>
            <w:top w:w="0" w:type="dxa"/>
            <w:left w:w="0" w:type="dxa"/>
            <w:bottom w:w="0" w:type="dxa"/>
            <w:right w:w="0" w:type="dxa"/>
          </w:tblCellMar>
        </w:tblPrEx>
        <w:tc>
          <w:tcPr>
            <w:tcW w:w="1944" w:type="dxa"/>
            <w:tcBorders>
              <w:top w:val="nil"/>
              <w:left w:val="nil"/>
              <w:bottom w:val="nil"/>
              <w:right w:val="nil"/>
            </w:tcBorders>
          </w:tcPr>
          <w:p w14:paraId="5360F6A9"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49E3A0E3"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3CA00918" w14:textId="77777777" w:rsidR="00000000" w:rsidRDefault="006D661E">
            <w:pPr>
              <w:autoSpaceDE w:val="0"/>
              <w:autoSpaceDN w:val="0"/>
              <w:adjustRightInd w:val="0"/>
              <w:ind w:right="144"/>
              <w:rPr>
                <w:sz w:val="20"/>
              </w:rPr>
            </w:pPr>
            <w:r>
              <w:rPr>
                <w:sz w:val="20"/>
              </w:rPr>
              <w:t>Optional</w:t>
            </w:r>
          </w:p>
          <w:p w14:paraId="6289B562" w14:textId="77777777" w:rsidR="00000000" w:rsidRDefault="006D661E">
            <w:pPr>
              <w:autoSpaceDE w:val="0"/>
              <w:autoSpaceDN w:val="0"/>
              <w:adjustRightInd w:val="0"/>
              <w:ind w:right="144"/>
              <w:rPr>
                <w:sz w:val="20"/>
              </w:rPr>
            </w:pPr>
            <w:r>
              <w:rPr>
                <w:sz w:val="20"/>
              </w:rPr>
              <w:t xml:space="preserve">Used if ESI ID </w:t>
            </w:r>
            <w:proofErr w:type="gramStart"/>
            <w:r>
              <w:rPr>
                <w:sz w:val="20"/>
              </w:rPr>
              <w:t>is located in</w:t>
            </w:r>
            <w:proofErr w:type="gramEnd"/>
            <w:r>
              <w:rPr>
                <w:sz w:val="20"/>
              </w:rPr>
              <w:t xml:space="preserve"> Muni/Coop area, unless otherwise indicated in Retail Market Guide Section 8.1.  Otherwise not used.</w:t>
            </w:r>
          </w:p>
          <w:p w14:paraId="58005E5F" w14:textId="77777777" w:rsidR="00000000" w:rsidRDefault="006D661E">
            <w:pPr>
              <w:autoSpaceDE w:val="0"/>
              <w:autoSpaceDN w:val="0"/>
              <w:adjustRightInd w:val="0"/>
              <w:ind w:right="144"/>
              <w:rPr>
                <w:sz w:val="20"/>
              </w:rPr>
            </w:pPr>
          </w:p>
          <w:p w14:paraId="21314053" w14:textId="77777777" w:rsidR="00000000" w:rsidRDefault="006D661E">
            <w:pPr>
              <w:autoSpaceDE w:val="0"/>
              <w:autoSpaceDN w:val="0"/>
              <w:adjustRightInd w:val="0"/>
              <w:ind w:right="144"/>
              <w:rPr>
                <w:sz w:val="20"/>
              </w:rPr>
            </w:pPr>
            <w:r>
              <w:rPr>
                <w:sz w:val="20"/>
              </w:rPr>
              <w:t>ERCOT will not do this validation.</w:t>
            </w:r>
          </w:p>
          <w:p w14:paraId="797D7382" w14:textId="77777777" w:rsidR="00000000" w:rsidRDefault="006D661E">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w:t>
            </w:r>
            <w:r>
              <w:rPr>
                <w:sz w:val="20"/>
              </w:rPr>
              <w:t>,</w:t>
            </w:r>
            <w:r>
              <w:rPr>
                <w:sz w:val="20"/>
              </w:rPr>
              <w:t xml:space="preserve"> and the IOU TDSP will not be responsible for any billing expectations of the CR.</w:t>
            </w:r>
          </w:p>
          <w:p w14:paraId="5CC54DBE" w14:textId="77777777" w:rsidR="00000000" w:rsidRDefault="006D661E">
            <w:pPr>
              <w:autoSpaceDE w:val="0"/>
              <w:autoSpaceDN w:val="0"/>
              <w:adjustRightInd w:val="0"/>
              <w:ind w:right="144"/>
              <w:rPr>
                <w:sz w:val="20"/>
              </w:rPr>
            </w:pPr>
          </w:p>
          <w:p w14:paraId="18445442" w14:textId="77777777" w:rsidR="00000000" w:rsidRDefault="006D661E">
            <w:pPr>
              <w:autoSpaceDE w:val="0"/>
              <w:autoSpaceDN w:val="0"/>
              <w:adjustRightInd w:val="0"/>
              <w:ind w:right="144"/>
              <w:rPr>
                <w:sz w:val="20"/>
              </w:rPr>
            </w:pPr>
            <w:r>
              <w:rPr>
                <w:sz w:val="20"/>
              </w:rPr>
              <w:t>Only one N2 will be</w:t>
            </w:r>
            <w:r>
              <w:rPr>
                <w:sz w:val="20"/>
              </w:rPr>
              <w:t xml:space="preserve"> sent per N1~BT Customer Billing Name loop.</w:t>
            </w:r>
          </w:p>
          <w:p w14:paraId="1061207A" w14:textId="77777777" w:rsidR="00000000" w:rsidRDefault="006D661E">
            <w:pPr>
              <w:autoSpaceDE w:val="0"/>
              <w:autoSpaceDN w:val="0"/>
              <w:adjustRightInd w:val="0"/>
              <w:ind w:right="144"/>
              <w:rPr>
                <w:ins w:id="313" w:author="ERCOT" w:date="2023-06-08T14:14:00Z"/>
                <w:sz w:val="20"/>
              </w:rPr>
            </w:pPr>
          </w:p>
          <w:p w14:paraId="79279A25" w14:textId="77777777" w:rsidR="00000000" w:rsidRDefault="006D661E">
            <w:pPr>
              <w:autoSpaceDE w:val="0"/>
              <w:autoSpaceDN w:val="0"/>
              <w:adjustRightInd w:val="0"/>
              <w:ind w:right="144"/>
              <w:rPr>
                <w:ins w:id="314" w:author="ERCOT" w:date="2023-06-08T14:14:00Z"/>
                <w:sz w:val="20"/>
              </w:rPr>
            </w:pPr>
            <w:ins w:id="315" w:author="ERCOT" w:date="2023-06-08T14:14:00Z">
              <w:r>
                <w:rPr>
                  <w:sz w:val="20"/>
                </w:rPr>
                <w:t>Name fields shall contain commas only when associated with a valid Customer Name. (Last Name, First Name)</w:t>
              </w:r>
            </w:ins>
          </w:p>
          <w:p w14:paraId="7F51759F" w14:textId="77777777" w:rsidR="00000000" w:rsidRDefault="006D661E">
            <w:pPr>
              <w:autoSpaceDE w:val="0"/>
              <w:autoSpaceDN w:val="0"/>
              <w:adjustRightInd w:val="0"/>
              <w:ind w:right="144"/>
              <w:rPr>
                <w:ins w:id="316" w:author="ERCOT" w:date="2023-06-08T14:14:00Z"/>
                <w:sz w:val="20"/>
              </w:rPr>
            </w:pPr>
          </w:p>
          <w:p w14:paraId="731A6273" w14:textId="77777777" w:rsidR="00000000" w:rsidRDefault="006D661E">
            <w:pPr>
              <w:autoSpaceDE w:val="0"/>
              <w:autoSpaceDN w:val="0"/>
              <w:adjustRightInd w:val="0"/>
              <w:ind w:right="144"/>
              <w:rPr>
                <w:ins w:id="317" w:author="ERCOT" w:date="2023-06-08T14:14:00Z"/>
                <w:sz w:val="20"/>
              </w:rPr>
            </w:pPr>
            <w:ins w:id="318" w:author="ERCOT" w:date="2023-06-08T14:14:00Z">
              <w:r>
                <w:rPr>
                  <w:sz w:val="20"/>
                </w:rPr>
                <w:t>Name fields that are populated with only a comma(s) or any one character punctuation shall be considered</w:t>
              </w:r>
              <w:r>
                <w:rPr>
                  <w:sz w:val="20"/>
                </w:rPr>
                <w:t xml:space="preserve"> invalid and will be rejected by ERCOT and the TDSP.</w:t>
              </w:r>
            </w:ins>
          </w:p>
          <w:p w14:paraId="563FC233" w14:textId="77777777" w:rsidR="00000000" w:rsidRDefault="006D661E">
            <w:pPr>
              <w:autoSpaceDE w:val="0"/>
              <w:autoSpaceDN w:val="0"/>
              <w:adjustRightInd w:val="0"/>
              <w:ind w:right="144"/>
            </w:pPr>
          </w:p>
        </w:tc>
      </w:tr>
      <w:tr w:rsidR="00000000" w14:paraId="205F3A72" w14:textId="77777777">
        <w:tblPrEx>
          <w:tblCellMar>
            <w:top w:w="0" w:type="dxa"/>
            <w:left w:w="0" w:type="dxa"/>
            <w:bottom w:w="0" w:type="dxa"/>
            <w:right w:w="0" w:type="dxa"/>
          </w:tblCellMar>
        </w:tblPrEx>
        <w:tc>
          <w:tcPr>
            <w:tcW w:w="1944" w:type="dxa"/>
            <w:tcBorders>
              <w:top w:val="nil"/>
              <w:left w:val="nil"/>
              <w:bottom w:val="nil"/>
              <w:right w:val="nil"/>
            </w:tcBorders>
          </w:tcPr>
          <w:p w14:paraId="03988AB0" w14:textId="77777777" w:rsidR="00000000" w:rsidRDefault="006D661E">
            <w:pPr>
              <w:autoSpaceDE w:val="0"/>
              <w:autoSpaceDN w:val="0"/>
              <w:adjustRightInd w:val="0"/>
              <w:ind w:right="144"/>
            </w:pPr>
          </w:p>
        </w:tc>
        <w:tc>
          <w:tcPr>
            <w:tcW w:w="216" w:type="dxa"/>
            <w:tcBorders>
              <w:top w:val="nil"/>
              <w:left w:val="nil"/>
              <w:bottom w:val="nil"/>
              <w:right w:val="nil"/>
            </w:tcBorders>
          </w:tcPr>
          <w:p w14:paraId="0E0D35DE"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2BD83468" w14:textId="77777777" w:rsidR="00000000" w:rsidRDefault="006D661E">
            <w:pPr>
              <w:autoSpaceDE w:val="0"/>
              <w:autoSpaceDN w:val="0"/>
              <w:adjustRightInd w:val="0"/>
              <w:ind w:right="144"/>
            </w:pPr>
            <w:r>
              <w:rPr>
                <w:sz w:val="20"/>
              </w:rPr>
              <w:t>N2~C/O ACCOUNTS PAYABLE DISTRIBUTION</w:t>
            </w:r>
          </w:p>
        </w:tc>
      </w:tr>
    </w:tbl>
    <w:p w14:paraId="0051F7E4" w14:textId="77777777" w:rsidR="00000000" w:rsidRDefault="006D661E">
      <w:pPr>
        <w:autoSpaceDE w:val="0"/>
        <w:autoSpaceDN w:val="0"/>
        <w:adjustRightInd w:val="0"/>
        <w:rPr>
          <w:sz w:val="20"/>
        </w:rPr>
      </w:pPr>
    </w:p>
    <w:p w14:paraId="639F9C73" w14:textId="77777777" w:rsidR="00000000" w:rsidRDefault="006D661E">
      <w:pPr>
        <w:autoSpaceDE w:val="0"/>
        <w:autoSpaceDN w:val="0"/>
        <w:adjustRightInd w:val="0"/>
        <w:jc w:val="center"/>
        <w:rPr>
          <w:b/>
          <w:sz w:val="20"/>
        </w:rPr>
      </w:pPr>
      <w:r>
        <w:rPr>
          <w:b/>
          <w:sz w:val="20"/>
        </w:rPr>
        <w:t>Data Element Summary</w:t>
      </w:r>
    </w:p>
    <w:p w14:paraId="7D41D193"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11EEE9"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F16D630" w14:textId="77777777">
        <w:tblPrEx>
          <w:tblCellMar>
            <w:top w:w="0" w:type="dxa"/>
            <w:left w:w="0" w:type="dxa"/>
            <w:bottom w:w="0" w:type="dxa"/>
            <w:right w:w="0" w:type="dxa"/>
          </w:tblCellMar>
        </w:tblPrEx>
        <w:tc>
          <w:tcPr>
            <w:tcW w:w="1007" w:type="dxa"/>
            <w:tcBorders>
              <w:top w:val="nil"/>
              <w:left w:val="nil"/>
              <w:bottom w:val="nil"/>
              <w:right w:val="nil"/>
            </w:tcBorders>
          </w:tcPr>
          <w:p w14:paraId="080739E3"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4479C2" w14:textId="77777777" w:rsidR="00000000" w:rsidRDefault="006D661E">
            <w:pPr>
              <w:autoSpaceDE w:val="0"/>
              <w:autoSpaceDN w:val="0"/>
              <w:adjustRightInd w:val="0"/>
              <w:ind w:right="144"/>
              <w:jc w:val="center"/>
            </w:pPr>
            <w:r>
              <w:rPr>
                <w:b/>
                <w:sz w:val="20"/>
              </w:rPr>
              <w:t>N201</w:t>
            </w:r>
          </w:p>
        </w:tc>
        <w:tc>
          <w:tcPr>
            <w:tcW w:w="892" w:type="dxa"/>
            <w:tcBorders>
              <w:top w:val="nil"/>
              <w:left w:val="nil"/>
              <w:bottom w:val="nil"/>
              <w:right w:val="nil"/>
            </w:tcBorders>
          </w:tcPr>
          <w:p w14:paraId="15FFB51C" w14:textId="77777777" w:rsidR="00000000" w:rsidRDefault="006D661E">
            <w:pPr>
              <w:autoSpaceDE w:val="0"/>
              <w:autoSpaceDN w:val="0"/>
              <w:adjustRightInd w:val="0"/>
              <w:ind w:right="144"/>
              <w:jc w:val="center"/>
            </w:pPr>
            <w:r>
              <w:rPr>
                <w:b/>
                <w:sz w:val="20"/>
              </w:rPr>
              <w:t>93</w:t>
            </w:r>
          </w:p>
        </w:tc>
        <w:tc>
          <w:tcPr>
            <w:tcW w:w="4968" w:type="dxa"/>
            <w:tcBorders>
              <w:top w:val="nil"/>
              <w:left w:val="nil"/>
              <w:bottom w:val="nil"/>
              <w:right w:val="nil"/>
            </w:tcBorders>
          </w:tcPr>
          <w:p w14:paraId="0DD3BE67"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0F3C36FC"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1416128E"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2DD27D1F" w14:textId="77777777" w:rsidR="00000000" w:rsidRDefault="006D661E">
            <w:pPr>
              <w:autoSpaceDE w:val="0"/>
              <w:autoSpaceDN w:val="0"/>
              <w:adjustRightInd w:val="0"/>
              <w:ind w:right="144"/>
            </w:pPr>
            <w:r>
              <w:rPr>
                <w:b/>
                <w:sz w:val="20"/>
              </w:rPr>
              <w:t>AN 1/60</w:t>
            </w:r>
          </w:p>
        </w:tc>
      </w:tr>
      <w:tr w:rsidR="00000000" w14:paraId="282613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3FE07"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41D51F7F" w14:textId="77777777" w:rsidR="00000000" w:rsidRDefault="006D661E">
            <w:pPr>
              <w:autoSpaceDE w:val="0"/>
              <w:autoSpaceDN w:val="0"/>
              <w:adjustRightInd w:val="0"/>
              <w:ind w:right="144"/>
            </w:pPr>
            <w:r>
              <w:rPr>
                <w:sz w:val="20"/>
              </w:rPr>
              <w:t>Free-form name</w:t>
            </w:r>
          </w:p>
        </w:tc>
      </w:tr>
      <w:tr w:rsidR="00000000" w14:paraId="5197CED5" w14:textId="77777777">
        <w:tblPrEx>
          <w:tblCellMar>
            <w:top w:w="0" w:type="dxa"/>
            <w:left w:w="0" w:type="dxa"/>
            <w:bottom w:w="0" w:type="dxa"/>
            <w:right w:w="0" w:type="dxa"/>
          </w:tblCellMar>
        </w:tblPrEx>
        <w:tc>
          <w:tcPr>
            <w:tcW w:w="1007" w:type="dxa"/>
            <w:tcBorders>
              <w:top w:val="nil"/>
              <w:left w:val="nil"/>
              <w:bottom w:val="nil"/>
              <w:right w:val="nil"/>
            </w:tcBorders>
          </w:tcPr>
          <w:p w14:paraId="57C79AA0" w14:textId="77777777" w:rsidR="00000000" w:rsidRDefault="006D661E">
            <w:pPr>
              <w:autoSpaceDE w:val="0"/>
              <w:autoSpaceDN w:val="0"/>
              <w:adjustRightInd w:val="0"/>
              <w:ind w:right="144"/>
            </w:pPr>
          </w:p>
        </w:tc>
        <w:tc>
          <w:tcPr>
            <w:tcW w:w="1080" w:type="dxa"/>
            <w:tcBorders>
              <w:top w:val="nil"/>
              <w:left w:val="nil"/>
              <w:bottom w:val="nil"/>
              <w:right w:val="nil"/>
            </w:tcBorders>
          </w:tcPr>
          <w:p w14:paraId="1F83C6A4" w14:textId="77777777" w:rsidR="00000000" w:rsidRDefault="006D661E">
            <w:pPr>
              <w:autoSpaceDE w:val="0"/>
              <w:autoSpaceDN w:val="0"/>
              <w:adjustRightInd w:val="0"/>
              <w:ind w:right="144"/>
              <w:jc w:val="center"/>
            </w:pPr>
            <w:r>
              <w:rPr>
                <w:b/>
                <w:sz w:val="20"/>
              </w:rPr>
              <w:t>N202</w:t>
            </w:r>
          </w:p>
        </w:tc>
        <w:tc>
          <w:tcPr>
            <w:tcW w:w="892" w:type="dxa"/>
            <w:tcBorders>
              <w:top w:val="nil"/>
              <w:left w:val="nil"/>
              <w:bottom w:val="nil"/>
              <w:right w:val="nil"/>
            </w:tcBorders>
          </w:tcPr>
          <w:p w14:paraId="1D68453E" w14:textId="77777777" w:rsidR="00000000" w:rsidRDefault="006D661E">
            <w:pPr>
              <w:autoSpaceDE w:val="0"/>
              <w:autoSpaceDN w:val="0"/>
              <w:adjustRightInd w:val="0"/>
              <w:ind w:right="144"/>
              <w:jc w:val="center"/>
            </w:pPr>
            <w:r>
              <w:rPr>
                <w:b/>
                <w:sz w:val="20"/>
              </w:rPr>
              <w:t>93</w:t>
            </w:r>
          </w:p>
        </w:tc>
        <w:tc>
          <w:tcPr>
            <w:tcW w:w="4968" w:type="dxa"/>
            <w:tcBorders>
              <w:top w:val="nil"/>
              <w:left w:val="nil"/>
              <w:bottom w:val="nil"/>
              <w:right w:val="nil"/>
            </w:tcBorders>
          </w:tcPr>
          <w:p w14:paraId="44350FD3"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42ACE340"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7D96E0AB"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2035F8D5" w14:textId="77777777" w:rsidR="00000000" w:rsidRDefault="006D661E">
            <w:pPr>
              <w:autoSpaceDE w:val="0"/>
              <w:autoSpaceDN w:val="0"/>
              <w:adjustRightInd w:val="0"/>
              <w:ind w:right="144"/>
            </w:pPr>
            <w:r>
              <w:rPr>
                <w:b/>
                <w:sz w:val="20"/>
              </w:rPr>
              <w:t>AN 1/60</w:t>
            </w:r>
          </w:p>
        </w:tc>
      </w:tr>
      <w:tr w:rsidR="00000000" w14:paraId="0EE426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E697D9"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745C2AD5" w14:textId="77777777" w:rsidR="00000000" w:rsidRDefault="006D661E">
            <w:pPr>
              <w:autoSpaceDE w:val="0"/>
              <w:autoSpaceDN w:val="0"/>
              <w:adjustRightInd w:val="0"/>
              <w:ind w:right="144"/>
            </w:pPr>
            <w:r>
              <w:rPr>
                <w:sz w:val="20"/>
              </w:rPr>
              <w:t>Free-form name</w:t>
            </w:r>
          </w:p>
        </w:tc>
      </w:tr>
    </w:tbl>
    <w:p w14:paraId="61AFEA91"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19" w:name="book10"/>
      <w:bookmarkEnd w:id="319"/>
      <w:r>
        <w:rPr>
          <w:b/>
          <w:sz w:val="20"/>
        </w:rPr>
        <w:lastRenderedPageBreak/>
        <w:tab/>
        <w:t>Segment:</w:t>
      </w:r>
      <w:r>
        <w:rPr>
          <w:b/>
          <w:sz w:val="20"/>
        </w:rPr>
        <w:tab/>
      </w:r>
      <w:r>
        <w:rPr>
          <w:b/>
          <w:sz w:val="40"/>
        </w:rPr>
        <w:t xml:space="preserve">N3 </w:t>
      </w:r>
      <w:r>
        <w:rPr>
          <w:b/>
          <w:sz w:val="20"/>
        </w:rPr>
        <w:t>Address Information (Customer Billing Address)</w:t>
      </w:r>
    </w:p>
    <w:p w14:paraId="34C6B3D0"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45ED050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0E7E9C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BFFCB76"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F2D3DBE"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75A66DA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0CC8778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19E5F2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w:t>
      </w:r>
      <w:r>
        <w:rPr>
          <w:b/>
          <w:sz w:val="20"/>
        </w:rPr>
        <w:t>es:</w:t>
      </w:r>
    </w:p>
    <w:p w14:paraId="33B5C86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27A4914" w14:textId="77777777">
        <w:tblPrEx>
          <w:tblCellMar>
            <w:top w:w="0" w:type="dxa"/>
            <w:left w:w="0" w:type="dxa"/>
            <w:bottom w:w="0" w:type="dxa"/>
            <w:right w:w="0" w:type="dxa"/>
          </w:tblCellMar>
        </w:tblPrEx>
        <w:tc>
          <w:tcPr>
            <w:tcW w:w="1944" w:type="dxa"/>
            <w:tcBorders>
              <w:top w:val="nil"/>
              <w:left w:val="nil"/>
              <w:bottom w:val="nil"/>
              <w:right w:val="nil"/>
            </w:tcBorders>
          </w:tcPr>
          <w:p w14:paraId="5FD58104"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1CC34FE2"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0BDC4F98" w14:textId="77777777" w:rsidR="00000000" w:rsidRDefault="006D661E">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unless otherwise indicated in Retail Market Guide Section 8.1.  Otherwise not used.</w:t>
            </w:r>
          </w:p>
          <w:p w14:paraId="1DE6406E" w14:textId="77777777" w:rsidR="00000000" w:rsidRDefault="006D661E">
            <w:pPr>
              <w:autoSpaceDE w:val="0"/>
              <w:autoSpaceDN w:val="0"/>
              <w:adjustRightInd w:val="0"/>
              <w:ind w:right="144"/>
              <w:rPr>
                <w:sz w:val="20"/>
              </w:rPr>
            </w:pPr>
          </w:p>
          <w:p w14:paraId="25427702" w14:textId="77777777" w:rsidR="00000000" w:rsidRDefault="006D661E">
            <w:pPr>
              <w:autoSpaceDE w:val="0"/>
              <w:autoSpaceDN w:val="0"/>
              <w:adjustRightInd w:val="0"/>
              <w:ind w:right="144"/>
              <w:rPr>
                <w:sz w:val="20"/>
              </w:rPr>
            </w:pPr>
            <w:r>
              <w:rPr>
                <w:sz w:val="20"/>
              </w:rPr>
              <w:t>ERCOT will populate the N301/N302 with Service Address for MOU/EC TDSP ESI IDs in response to a Mass Transition or Acquisition Transfer, unless otherwise indicated in Retail Market Guide Section 8.1.</w:t>
            </w:r>
          </w:p>
          <w:p w14:paraId="01DC404D" w14:textId="77777777" w:rsidR="00000000" w:rsidRDefault="006D661E">
            <w:pPr>
              <w:autoSpaceDE w:val="0"/>
              <w:autoSpaceDN w:val="0"/>
              <w:adjustRightInd w:val="0"/>
              <w:ind w:right="144"/>
              <w:rPr>
                <w:sz w:val="20"/>
              </w:rPr>
            </w:pPr>
          </w:p>
          <w:p w14:paraId="799B82C4" w14:textId="77777777" w:rsidR="00000000" w:rsidRDefault="006D661E">
            <w:pPr>
              <w:autoSpaceDE w:val="0"/>
              <w:autoSpaceDN w:val="0"/>
              <w:adjustRightInd w:val="0"/>
              <w:ind w:right="144"/>
              <w:rPr>
                <w:sz w:val="20"/>
              </w:rPr>
            </w:pPr>
            <w:r>
              <w:rPr>
                <w:sz w:val="20"/>
              </w:rPr>
              <w:t>ERCOT will not do this validation.</w:t>
            </w:r>
          </w:p>
          <w:p w14:paraId="5DF48D45" w14:textId="77777777" w:rsidR="00000000" w:rsidRDefault="006D661E">
            <w:pPr>
              <w:autoSpaceDE w:val="0"/>
              <w:autoSpaceDN w:val="0"/>
              <w:adjustRightInd w:val="0"/>
              <w:ind w:right="144"/>
              <w:rPr>
                <w:sz w:val="20"/>
              </w:rPr>
            </w:pPr>
            <w:r>
              <w:rPr>
                <w:sz w:val="20"/>
              </w:rPr>
              <w:t>IOU TDSPs may reject</w:t>
            </w:r>
            <w:r>
              <w:rPr>
                <w:sz w:val="20"/>
              </w:rPr>
              <w:t xml:space="preserve"> the transaction if they receive this information. If the IOU TDSP accepts the transaction, the billing information will be discarded</w:t>
            </w:r>
            <w:r>
              <w:rPr>
                <w:sz w:val="20"/>
              </w:rPr>
              <w:t>,</w:t>
            </w:r>
            <w:r>
              <w:rPr>
                <w:sz w:val="20"/>
              </w:rPr>
              <w:t xml:space="preserve"> and the IOU TDSP will not be responsible for any billing expectations of the CR.</w:t>
            </w:r>
          </w:p>
          <w:p w14:paraId="09DC6869" w14:textId="77777777" w:rsidR="00000000" w:rsidRDefault="006D661E">
            <w:pPr>
              <w:autoSpaceDE w:val="0"/>
              <w:autoSpaceDN w:val="0"/>
              <w:adjustRightInd w:val="0"/>
              <w:ind w:right="144"/>
              <w:rPr>
                <w:sz w:val="20"/>
              </w:rPr>
            </w:pPr>
          </w:p>
          <w:p w14:paraId="679E3D8A" w14:textId="77777777" w:rsidR="00000000" w:rsidRDefault="006D661E">
            <w:pPr>
              <w:autoSpaceDE w:val="0"/>
              <w:autoSpaceDN w:val="0"/>
              <w:adjustRightInd w:val="0"/>
              <w:ind w:right="144"/>
              <w:rPr>
                <w:sz w:val="20"/>
              </w:rPr>
            </w:pPr>
            <w:r>
              <w:rPr>
                <w:sz w:val="20"/>
              </w:rPr>
              <w:t>Only one N3 will be sent per N1~BT Cust</w:t>
            </w:r>
            <w:r>
              <w:rPr>
                <w:sz w:val="20"/>
              </w:rPr>
              <w:t>omer Billing Name loop.</w:t>
            </w:r>
          </w:p>
          <w:p w14:paraId="3CABB638" w14:textId="77777777" w:rsidR="00000000" w:rsidRDefault="006D661E">
            <w:pPr>
              <w:autoSpaceDE w:val="0"/>
              <w:autoSpaceDN w:val="0"/>
              <w:adjustRightInd w:val="0"/>
              <w:ind w:right="144"/>
            </w:pPr>
          </w:p>
        </w:tc>
      </w:tr>
      <w:tr w:rsidR="00000000" w14:paraId="6C79F2F9" w14:textId="77777777">
        <w:tblPrEx>
          <w:tblCellMar>
            <w:top w:w="0" w:type="dxa"/>
            <w:left w:w="0" w:type="dxa"/>
            <w:bottom w:w="0" w:type="dxa"/>
            <w:right w:w="0" w:type="dxa"/>
          </w:tblCellMar>
        </w:tblPrEx>
        <w:tc>
          <w:tcPr>
            <w:tcW w:w="1944" w:type="dxa"/>
            <w:tcBorders>
              <w:top w:val="nil"/>
              <w:left w:val="nil"/>
              <w:bottom w:val="nil"/>
              <w:right w:val="nil"/>
            </w:tcBorders>
          </w:tcPr>
          <w:p w14:paraId="485249B9" w14:textId="77777777" w:rsidR="00000000" w:rsidRDefault="006D661E">
            <w:pPr>
              <w:autoSpaceDE w:val="0"/>
              <w:autoSpaceDN w:val="0"/>
              <w:adjustRightInd w:val="0"/>
              <w:ind w:right="144"/>
            </w:pPr>
          </w:p>
        </w:tc>
        <w:tc>
          <w:tcPr>
            <w:tcW w:w="216" w:type="dxa"/>
            <w:tcBorders>
              <w:top w:val="nil"/>
              <w:left w:val="nil"/>
              <w:bottom w:val="nil"/>
              <w:right w:val="nil"/>
            </w:tcBorders>
          </w:tcPr>
          <w:p w14:paraId="17E326A9"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004EDCD1" w14:textId="77777777" w:rsidR="00000000" w:rsidRDefault="006D661E">
            <w:pPr>
              <w:autoSpaceDE w:val="0"/>
              <w:autoSpaceDN w:val="0"/>
              <w:adjustRightInd w:val="0"/>
              <w:ind w:right="144"/>
            </w:pPr>
            <w:r>
              <w:rPr>
                <w:sz w:val="20"/>
              </w:rPr>
              <w:t>N3~123 N MAIN ST~ANY ADDRESS OVERFLOW</w:t>
            </w:r>
          </w:p>
        </w:tc>
      </w:tr>
    </w:tbl>
    <w:p w14:paraId="1D6B2B61" w14:textId="77777777" w:rsidR="00000000" w:rsidRDefault="006D661E">
      <w:pPr>
        <w:autoSpaceDE w:val="0"/>
        <w:autoSpaceDN w:val="0"/>
        <w:adjustRightInd w:val="0"/>
        <w:rPr>
          <w:sz w:val="20"/>
        </w:rPr>
      </w:pPr>
    </w:p>
    <w:p w14:paraId="336BDFE9" w14:textId="77777777" w:rsidR="00000000" w:rsidRDefault="006D661E">
      <w:pPr>
        <w:autoSpaceDE w:val="0"/>
        <w:autoSpaceDN w:val="0"/>
        <w:adjustRightInd w:val="0"/>
        <w:jc w:val="center"/>
        <w:rPr>
          <w:b/>
          <w:sz w:val="20"/>
        </w:rPr>
      </w:pPr>
      <w:r>
        <w:rPr>
          <w:b/>
          <w:sz w:val="20"/>
        </w:rPr>
        <w:t>Data Element Summary</w:t>
      </w:r>
    </w:p>
    <w:p w14:paraId="4C79C5E9"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6AA546E"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D59B083" w14:textId="77777777">
        <w:tblPrEx>
          <w:tblCellMar>
            <w:top w:w="0" w:type="dxa"/>
            <w:left w:w="0" w:type="dxa"/>
            <w:bottom w:w="0" w:type="dxa"/>
            <w:right w:w="0" w:type="dxa"/>
          </w:tblCellMar>
        </w:tblPrEx>
        <w:tc>
          <w:tcPr>
            <w:tcW w:w="1007" w:type="dxa"/>
            <w:tcBorders>
              <w:top w:val="nil"/>
              <w:left w:val="nil"/>
              <w:bottom w:val="nil"/>
              <w:right w:val="nil"/>
            </w:tcBorders>
          </w:tcPr>
          <w:p w14:paraId="7F760987"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E586CC3" w14:textId="77777777" w:rsidR="00000000" w:rsidRDefault="006D661E">
            <w:pPr>
              <w:autoSpaceDE w:val="0"/>
              <w:autoSpaceDN w:val="0"/>
              <w:adjustRightInd w:val="0"/>
              <w:ind w:right="144"/>
              <w:jc w:val="center"/>
            </w:pPr>
            <w:r>
              <w:rPr>
                <w:b/>
                <w:sz w:val="20"/>
              </w:rPr>
              <w:t>N301</w:t>
            </w:r>
          </w:p>
        </w:tc>
        <w:tc>
          <w:tcPr>
            <w:tcW w:w="892" w:type="dxa"/>
            <w:tcBorders>
              <w:top w:val="nil"/>
              <w:left w:val="nil"/>
              <w:bottom w:val="nil"/>
              <w:right w:val="nil"/>
            </w:tcBorders>
          </w:tcPr>
          <w:p w14:paraId="51516442" w14:textId="77777777" w:rsidR="00000000" w:rsidRDefault="006D661E">
            <w:pPr>
              <w:autoSpaceDE w:val="0"/>
              <w:autoSpaceDN w:val="0"/>
              <w:adjustRightInd w:val="0"/>
              <w:ind w:right="144"/>
              <w:jc w:val="center"/>
            </w:pPr>
            <w:r>
              <w:rPr>
                <w:b/>
                <w:sz w:val="20"/>
              </w:rPr>
              <w:t>166</w:t>
            </w:r>
          </w:p>
        </w:tc>
        <w:tc>
          <w:tcPr>
            <w:tcW w:w="4968" w:type="dxa"/>
            <w:tcBorders>
              <w:top w:val="nil"/>
              <w:left w:val="nil"/>
              <w:bottom w:val="nil"/>
              <w:right w:val="nil"/>
            </w:tcBorders>
          </w:tcPr>
          <w:p w14:paraId="3A8015B6" w14:textId="77777777" w:rsidR="00000000" w:rsidRDefault="006D661E">
            <w:pPr>
              <w:autoSpaceDE w:val="0"/>
              <w:autoSpaceDN w:val="0"/>
              <w:adjustRightInd w:val="0"/>
              <w:ind w:right="144"/>
            </w:pPr>
            <w:r>
              <w:rPr>
                <w:b/>
                <w:sz w:val="20"/>
              </w:rPr>
              <w:t>Address Information</w:t>
            </w:r>
          </w:p>
        </w:tc>
        <w:tc>
          <w:tcPr>
            <w:tcW w:w="432" w:type="dxa"/>
            <w:tcBorders>
              <w:top w:val="nil"/>
              <w:left w:val="nil"/>
              <w:bottom w:val="nil"/>
              <w:right w:val="nil"/>
            </w:tcBorders>
          </w:tcPr>
          <w:p w14:paraId="5ECDC9DF"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17C6594A"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2F5C273A" w14:textId="77777777" w:rsidR="00000000" w:rsidRDefault="006D661E">
            <w:pPr>
              <w:autoSpaceDE w:val="0"/>
              <w:autoSpaceDN w:val="0"/>
              <w:adjustRightInd w:val="0"/>
              <w:ind w:right="144"/>
            </w:pPr>
            <w:r>
              <w:rPr>
                <w:b/>
                <w:sz w:val="20"/>
              </w:rPr>
              <w:t>AN 1/55</w:t>
            </w:r>
          </w:p>
        </w:tc>
      </w:tr>
      <w:tr w:rsidR="00000000" w14:paraId="4CA602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D586A0"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3E9A9DD6" w14:textId="77777777" w:rsidR="00000000" w:rsidRDefault="006D661E">
            <w:pPr>
              <w:autoSpaceDE w:val="0"/>
              <w:autoSpaceDN w:val="0"/>
              <w:adjustRightInd w:val="0"/>
              <w:ind w:right="144"/>
            </w:pPr>
            <w:r>
              <w:rPr>
                <w:sz w:val="20"/>
              </w:rPr>
              <w:t>Address information</w:t>
            </w:r>
          </w:p>
        </w:tc>
      </w:tr>
      <w:tr w:rsidR="00000000" w14:paraId="6E280F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B5B202" w14:textId="77777777" w:rsidR="00000000" w:rsidRDefault="006D661E">
            <w:pPr>
              <w:autoSpaceDE w:val="0"/>
              <w:autoSpaceDN w:val="0"/>
              <w:adjustRightInd w:val="0"/>
              <w:ind w:right="144"/>
            </w:pPr>
          </w:p>
        </w:tc>
        <w:tc>
          <w:tcPr>
            <w:tcW w:w="6523" w:type="dxa"/>
            <w:gridSpan w:val="4"/>
            <w:tcBorders>
              <w:top w:val="nil"/>
              <w:left w:val="nil"/>
              <w:bottom w:val="nil"/>
              <w:right w:val="nil"/>
            </w:tcBorders>
            <w:shd w:val="pct20" w:color="auto" w:fill="auto"/>
          </w:tcPr>
          <w:p w14:paraId="307AB2BF" w14:textId="77777777" w:rsidR="00000000" w:rsidRDefault="006D661E">
            <w:pPr>
              <w:autoSpaceDE w:val="0"/>
              <w:autoSpaceDN w:val="0"/>
              <w:adjustRightInd w:val="0"/>
              <w:ind w:right="144"/>
            </w:pPr>
            <w:r>
              <w:rPr>
                <w:sz w:val="20"/>
              </w:rPr>
              <w:t>Billing Address</w:t>
            </w:r>
          </w:p>
        </w:tc>
      </w:tr>
      <w:tr w:rsidR="00000000" w14:paraId="2D441E6B" w14:textId="77777777">
        <w:tblPrEx>
          <w:tblCellMar>
            <w:top w:w="0" w:type="dxa"/>
            <w:left w:w="0" w:type="dxa"/>
            <w:bottom w:w="0" w:type="dxa"/>
            <w:right w:w="0" w:type="dxa"/>
          </w:tblCellMar>
        </w:tblPrEx>
        <w:tc>
          <w:tcPr>
            <w:tcW w:w="1007" w:type="dxa"/>
            <w:tcBorders>
              <w:top w:val="nil"/>
              <w:left w:val="nil"/>
              <w:bottom w:val="nil"/>
              <w:right w:val="nil"/>
            </w:tcBorders>
          </w:tcPr>
          <w:p w14:paraId="11F3BB3E" w14:textId="77777777" w:rsidR="00000000" w:rsidRDefault="006D661E">
            <w:pPr>
              <w:autoSpaceDE w:val="0"/>
              <w:autoSpaceDN w:val="0"/>
              <w:adjustRightInd w:val="0"/>
              <w:ind w:right="144"/>
            </w:pPr>
            <w:r>
              <w:rPr>
                <w:b/>
                <w:sz w:val="20"/>
              </w:rPr>
              <w:t>Dep</w:t>
            </w:r>
          </w:p>
        </w:tc>
        <w:tc>
          <w:tcPr>
            <w:tcW w:w="1080" w:type="dxa"/>
            <w:tcBorders>
              <w:top w:val="nil"/>
              <w:left w:val="nil"/>
              <w:bottom w:val="nil"/>
              <w:right w:val="nil"/>
            </w:tcBorders>
          </w:tcPr>
          <w:p w14:paraId="4E62E5CE" w14:textId="77777777" w:rsidR="00000000" w:rsidRDefault="006D661E">
            <w:pPr>
              <w:autoSpaceDE w:val="0"/>
              <w:autoSpaceDN w:val="0"/>
              <w:adjustRightInd w:val="0"/>
              <w:ind w:right="144"/>
              <w:jc w:val="center"/>
            </w:pPr>
            <w:r>
              <w:rPr>
                <w:b/>
                <w:sz w:val="20"/>
              </w:rPr>
              <w:t>N302</w:t>
            </w:r>
          </w:p>
        </w:tc>
        <w:tc>
          <w:tcPr>
            <w:tcW w:w="892" w:type="dxa"/>
            <w:tcBorders>
              <w:top w:val="nil"/>
              <w:left w:val="nil"/>
              <w:bottom w:val="nil"/>
              <w:right w:val="nil"/>
            </w:tcBorders>
          </w:tcPr>
          <w:p w14:paraId="4316F716" w14:textId="77777777" w:rsidR="00000000" w:rsidRDefault="006D661E">
            <w:pPr>
              <w:autoSpaceDE w:val="0"/>
              <w:autoSpaceDN w:val="0"/>
              <w:adjustRightInd w:val="0"/>
              <w:ind w:right="144"/>
              <w:jc w:val="center"/>
            </w:pPr>
            <w:r>
              <w:rPr>
                <w:b/>
                <w:sz w:val="20"/>
              </w:rPr>
              <w:t>166</w:t>
            </w:r>
          </w:p>
        </w:tc>
        <w:tc>
          <w:tcPr>
            <w:tcW w:w="4968" w:type="dxa"/>
            <w:tcBorders>
              <w:top w:val="nil"/>
              <w:left w:val="nil"/>
              <w:bottom w:val="nil"/>
              <w:right w:val="nil"/>
            </w:tcBorders>
          </w:tcPr>
          <w:p w14:paraId="6311EC5E" w14:textId="77777777" w:rsidR="00000000" w:rsidRDefault="006D661E">
            <w:pPr>
              <w:autoSpaceDE w:val="0"/>
              <w:autoSpaceDN w:val="0"/>
              <w:adjustRightInd w:val="0"/>
              <w:ind w:right="144"/>
            </w:pPr>
            <w:r>
              <w:rPr>
                <w:b/>
                <w:sz w:val="20"/>
              </w:rPr>
              <w:t>Address Information</w:t>
            </w:r>
          </w:p>
        </w:tc>
        <w:tc>
          <w:tcPr>
            <w:tcW w:w="432" w:type="dxa"/>
            <w:tcBorders>
              <w:top w:val="nil"/>
              <w:left w:val="nil"/>
              <w:bottom w:val="nil"/>
              <w:right w:val="nil"/>
            </w:tcBorders>
          </w:tcPr>
          <w:p w14:paraId="41A5C923"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10220847"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04A446FE" w14:textId="77777777" w:rsidR="00000000" w:rsidRDefault="006D661E">
            <w:pPr>
              <w:autoSpaceDE w:val="0"/>
              <w:autoSpaceDN w:val="0"/>
              <w:adjustRightInd w:val="0"/>
              <w:ind w:right="144"/>
            </w:pPr>
            <w:r>
              <w:rPr>
                <w:b/>
                <w:sz w:val="20"/>
              </w:rPr>
              <w:t>AN 1/55</w:t>
            </w:r>
          </w:p>
        </w:tc>
      </w:tr>
      <w:tr w:rsidR="00000000" w14:paraId="2DB760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4FC5CA"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7463A4D4" w14:textId="77777777" w:rsidR="00000000" w:rsidRDefault="006D661E">
            <w:pPr>
              <w:autoSpaceDE w:val="0"/>
              <w:autoSpaceDN w:val="0"/>
              <w:adjustRightInd w:val="0"/>
              <w:ind w:right="144"/>
            </w:pPr>
            <w:r>
              <w:rPr>
                <w:sz w:val="20"/>
              </w:rPr>
              <w:t>Address information</w:t>
            </w:r>
          </w:p>
        </w:tc>
      </w:tr>
      <w:tr w:rsidR="00000000" w14:paraId="1CB49C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EC1F65" w14:textId="77777777" w:rsidR="00000000" w:rsidRDefault="006D661E">
            <w:pPr>
              <w:autoSpaceDE w:val="0"/>
              <w:autoSpaceDN w:val="0"/>
              <w:adjustRightInd w:val="0"/>
              <w:ind w:right="144"/>
            </w:pPr>
          </w:p>
        </w:tc>
        <w:tc>
          <w:tcPr>
            <w:tcW w:w="6523" w:type="dxa"/>
            <w:gridSpan w:val="4"/>
            <w:tcBorders>
              <w:top w:val="nil"/>
              <w:left w:val="nil"/>
              <w:bottom w:val="nil"/>
              <w:right w:val="nil"/>
            </w:tcBorders>
            <w:shd w:val="pct20" w:color="auto" w:fill="auto"/>
          </w:tcPr>
          <w:p w14:paraId="737D55A2" w14:textId="77777777" w:rsidR="00000000" w:rsidRDefault="006D661E">
            <w:pPr>
              <w:autoSpaceDE w:val="0"/>
              <w:autoSpaceDN w:val="0"/>
              <w:adjustRightInd w:val="0"/>
              <w:ind w:right="144"/>
              <w:rPr>
                <w:sz w:val="20"/>
              </w:rPr>
            </w:pPr>
            <w:r>
              <w:rPr>
                <w:sz w:val="20"/>
              </w:rPr>
              <w:t>Billing Address Overflow</w:t>
            </w:r>
          </w:p>
          <w:p w14:paraId="2A4B1014" w14:textId="77777777" w:rsidR="00000000" w:rsidRDefault="006D661E">
            <w:pPr>
              <w:autoSpaceDE w:val="0"/>
              <w:autoSpaceDN w:val="0"/>
              <w:adjustRightInd w:val="0"/>
              <w:ind w:right="144"/>
            </w:pPr>
            <w:r>
              <w:rPr>
                <w:sz w:val="20"/>
              </w:rPr>
              <w:t>Condition:  If there is an overflow, it must be sent.</w:t>
            </w:r>
          </w:p>
        </w:tc>
      </w:tr>
    </w:tbl>
    <w:p w14:paraId="57D9D8B9"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0" w:name="book11"/>
      <w:bookmarkEnd w:id="320"/>
      <w:r>
        <w:rPr>
          <w:b/>
          <w:sz w:val="20"/>
        </w:rPr>
        <w:lastRenderedPageBreak/>
        <w:tab/>
        <w:t>Segment:</w:t>
      </w:r>
      <w:r>
        <w:rPr>
          <w:b/>
          <w:sz w:val="20"/>
        </w:rPr>
        <w:tab/>
      </w:r>
      <w:r>
        <w:rPr>
          <w:b/>
          <w:sz w:val="40"/>
        </w:rPr>
        <w:t xml:space="preserve">N4 </w:t>
      </w:r>
      <w:r>
        <w:rPr>
          <w:b/>
          <w:sz w:val="20"/>
        </w:rPr>
        <w:t>Geographic Location (Customer Billing Address)</w:t>
      </w:r>
    </w:p>
    <w:p w14:paraId="5B5C1CE1"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77CCBE4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04AB874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371632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FF6412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52F9CB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1E9CD17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011C445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47627A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w:t>
      </w:r>
      <w:r>
        <w:rPr>
          <w:sz w:val="20"/>
        </w:rPr>
        <w:t>, or N405 and N406 may be adequate to specify a location.</w:t>
      </w:r>
    </w:p>
    <w:p w14:paraId="33DC030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A57A5EA" w14:textId="77777777">
        <w:tblPrEx>
          <w:tblCellMar>
            <w:top w:w="0" w:type="dxa"/>
            <w:left w:w="0" w:type="dxa"/>
            <w:bottom w:w="0" w:type="dxa"/>
            <w:right w:w="0" w:type="dxa"/>
          </w:tblCellMar>
        </w:tblPrEx>
        <w:tc>
          <w:tcPr>
            <w:tcW w:w="1944" w:type="dxa"/>
            <w:tcBorders>
              <w:top w:val="nil"/>
              <w:left w:val="nil"/>
              <w:bottom w:val="nil"/>
              <w:right w:val="nil"/>
            </w:tcBorders>
          </w:tcPr>
          <w:p w14:paraId="1A6D8604"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76BB0E72"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01261C73" w14:textId="77777777" w:rsidR="00000000" w:rsidRDefault="006D661E">
            <w:pPr>
              <w:autoSpaceDE w:val="0"/>
              <w:autoSpaceDN w:val="0"/>
              <w:adjustRightInd w:val="0"/>
              <w:ind w:right="144"/>
              <w:rPr>
                <w:sz w:val="20"/>
              </w:rPr>
            </w:pPr>
            <w:r>
              <w:rPr>
                <w:sz w:val="20"/>
              </w:rPr>
              <w:t xml:space="preserve">Required if ESI ID </w:t>
            </w:r>
            <w:proofErr w:type="gramStart"/>
            <w:r>
              <w:rPr>
                <w:sz w:val="20"/>
              </w:rPr>
              <w:t>is located in</w:t>
            </w:r>
            <w:proofErr w:type="gramEnd"/>
            <w:r>
              <w:rPr>
                <w:sz w:val="20"/>
              </w:rPr>
              <w:t xml:space="preserve"> Muni/Coop area, unless otherwise indicated in Retail Market Guide Section 8.1.  Other</w:t>
            </w:r>
            <w:r>
              <w:rPr>
                <w:sz w:val="20"/>
              </w:rPr>
              <w:t>wise not used.</w:t>
            </w:r>
          </w:p>
          <w:p w14:paraId="2E1E085F" w14:textId="77777777" w:rsidR="00000000" w:rsidRDefault="006D661E">
            <w:pPr>
              <w:autoSpaceDE w:val="0"/>
              <w:autoSpaceDN w:val="0"/>
              <w:adjustRightInd w:val="0"/>
              <w:ind w:right="144"/>
              <w:rPr>
                <w:sz w:val="20"/>
              </w:rPr>
            </w:pPr>
          </w:p>
          <w:p w14:paraId="5133FEE0" w14:textId="77777777" w:rsidR="00000000" w:rsidRDefault="006D661E">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w:t>
            </w:r>
            <w:r>
              <w:rPr>
                <w:sz w:val="20"/>
              </w:rPr>
              <w:t>ion Transfer, unless otherwise indicated in Retail Market Guide Section 8.1.</w:t>
            </w:r>
          </w:p>
          <w:p w14:paraId="52C5BEF6" w14:textId="77777777" w:rsidR="00000000" w:rsidRDefault="006D661E">
            <w:pPr>
              <w:autoSpaceDE w:val="0"/>
              <w:autoSpaceDN w:val="0"/>
              <w:adjustRightInd w:val="0"/>
              <w:ind w:right="144"/>
              <w:rPr>
                <w:sz w:val="20"/>
              </w:rPr>
            </w:pPr>
          </w:p>
          <w:p w14:paraId="073BD4F6" w14:textId="77777777" w:rsidR="00000000" w:rsidRDefault="006D661E">
            <w:pPr>
              <w:autoSpaceDE w:val="0"/>
              <w:autoSpaceDN w:val="0"/>
              <w:adjustRightInd w:val="0"/>
              <w:ind w:right="144"/>
              <w:rPr>
                <w:sz w:val="20"/>
              </w:rPr>
            </w:pPr>
            <w:r>
              <w:rPr>
                <w:sz w:val="20"/>
              </w:rPr>
              <w:t>ERCOT will not do this validation.</w:t>
            </w:r>
          </w:p>
          <w:p w14:paraId="1D65A2EF" w14:textId="77777777" w:rsidR="00000000" w:rsidRDefault="006D661E">
            <w:pPr>
              <w:autoSpaceDE w:val="0"/>
              <w:autoSpaceDN w:val="0"/>
              <w:adjustRightInd w:val="0"/>
              <w:ind w:right="144"/>
              <w:rPr>
                <w:sz w:val="20"/>
              </w:rPr>
            </w:pPr>
            <w:r>
              <w:rPr>
                <w:sz w:val="20"/>
              </w:rPr>
              <w:t>IOU TDSPs may reject the transaction if they receive this information. If the IOU TDSP accepts the transaction, the billing information will be</w:t>
            </w:r>
            <w:r>
              <w:rPr>
                <w:sz w:val="20"/>
              </w:rPr>
              <w:t xml:space="preserve"> discarded</w:t>
            </w:r>
            <w:r>
              <w:rPr>
                <w:sz w:val="20"/>
              </w:rPr>
              <w:t>,</w:t>
            </w:r>
            <w:r>
              <w:rPr>
                <w:sz w:val="20"/>
              </w:rPr>
              <w:t xml:space="preserve"> and the IOU TDSP will not be responsible for any billing expectations of the CR.</w:t>
            </w:r>
          </w:p>
          <w:p w14:paraId="5F285BD3" w14:textId="77777777" w:rsidR="00000000" w:rsidRDefault="006D661E">
            <w:pPr>
              <w:autoSpaceDE w:val="0"/>
              <w:autoSpaceDN w:val="0"/>
              <w:adjustRightInd w:val="0"/>
              <w:ind w:right="144"/>
            </w:pPr>
          </w:p>
        </w:tc>
      </w:tr>
      <w:tr w:rsidR="00000000" w14:paraId="6F20B289" w14:textId="77777777">
        <w:tblPrEx>
          <w:tblCellMar>
            <w:top w:w="0" w:type="dxa"/>
            <w:left w:w="0" w:type="dxa"/>
            <w:bottom w:w="0" w:type="dxa"/>
            <w:right w:w="0" w:type="dxa"/>
          </w:tblCellMar>
        </w:tblPrEx>
        <w:tc>
          <w:tcPr>
            <w:tcW w:w="1944" w:type="dxa"/>
            <w:tcBorders>
              <w:top w:val="nil"/>
              <w:left w:val="nil"/>
              <w:bottom w:val="nil"/>
              <w:right w:val="nil"/>
            </w:tcBorders>
          </w:tcPr>
          <w:p w14:paraId="7F84C9EF" w14:textId="77777777" w:rsidR="00000000" w:rsidRDefault="006D661E">
            <w:pPr>
              <w:autoSpaceDE w:val="0"/>
              <w:autoSpaceDN w:val="0"/>
              <w:adjustRightInd w:val="0"/>
              <w:ind w:right="144"/>
            </w:pPr>
          </w:p>
        </w:tc>
        <w:tc>
          <w:tcPr>
            <w:tcW w:w="216" w:type="dxa"/>
            <w:tcBorders>
              <w:top w:val="nil"/>
              <w:left w:val="nil"/>
              <w:bottom w:val="nil"/>
              <w:right w:val="nil"/>
            </w:tcBorders>
          </w:tcPr>
          <w:p w14:paraId="2443E46A"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5B9E8375" w14:textId="77777777" w:rsidR="00000000" w:rsidRDefault="006D661E">
            <w:pPr>
              <w:autoSpaceDE w:val="0"/>
              <w:autoSpaceDN w:val="0"/>
              <w:adjustRightInd w:val="0"/>
              <w:ind w:right="144"/>
              <w:rPr>
                <w:sz w:val="20"/>
              </w:rPr>
            </w:pPr>
            <w:r>
              <w:rPr>
                <w:sz w:val="20"/>
              </w:rPr>
              <w:t>N4~ANYTOWN~TX~78111</w:t>
            </w:r>
          </w:p>
          <w:p w14:paraId="6B260E3F" w14:textId="77777777" w:rsidR="00000000" w:rsidRDefault="006D661E">
            <w:pPr>
              <w:autoSpaceDE w:val="0"/>
              <w:autoSpaceDN w:val="0"/>
              <w:adjustRightInd w:val="0"/>
              <w:ind w:right="144"/>
              <w:rPr>
                <w:sz w:val="20"/>
              </w:rPr>
            </w:pPr>
            <w:r>
              <w:rPr>
                <w:sz w:val="20"/>
              </w:rPr>
              <w:t>N4~ANYTOWN~TX~781110001</w:t>
            </w:r>
          </w:p>
          <w:p w14:paraId="2DFD728F" w14:textId="77777777" w:rsidR="00000000" w:rsidRDefault="006D661E">
            <w:pPr>
              <w:autoSpaceDE w:val="0"/>
              <w:autoSpaceDN w:val="0"/>
              <w:adjustRightInd w:val="0"/>
              <w:ind w:right="144"/>
            </w:pPr>
            <w:r>
              <w:rPr>
                <w:sz w:val="20"/>
              </w:rPr>
              <w:t>N4~MISSISSAUGA~ON~L4W4E4~CA</w:t>
            </w:r>
          </w:p>
        </w:tc>
      </w:tr>
    </w:tbl>
    <w:p w14:paraId="546E22C3" w14:textId="77777777" w:rsidR="00000000" w:rsidRDefault="006D661E">
      <w:pPr>
        <w:autoSpaceDE w:val="0"/>
        <w:autoSpaceDN w:val="0"/>
        <w:adjustRightInd w:val="0"/>
        <w:rPr>
          <w:sz w:val="20"/>
        </w:rPr>
      </w:pPr>
    </w:p>
    <w:p w14:paraId="20386962" w14:textId="77777777" w:rsidR="00000000" w:rsidRDefault="006D661E">
      <w:pPr>
        <w:autoSpaceDE w:val="0"/>
        <w:autoSpaceDN w:val="0"/>
        <w:adjustRightInd w:val="0"/>
        <w:jc w:val="center"/>
        <w:rPr>
          <w:b/>
          <w:sz w:val="20"/>
        </w:rPr>
      </w:pPr>
      <w:r>
        <w:rPr>
          <w:b/>
          <w:sz w:val="20"/>
        </w:rPr>
        <w:t>Data Element Summary</w:t>
      </w:r>
    </w:p>
    <w:p w14:paraId="2F2FA693"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216244D"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F6DBC15" w14:textId="77777777">
        <w:tblPrEx>
          <w:tblCellMar>
            <w:top w:w="0" w:type="dxa"/>
            <w:left w:w="0" w:type="dxa"/>
            <w:bottom w:w="0" w:type="dxa"/>
            <w:right w:w="0" w:type="dxa"/>
          </w:tblCellMar>
        </w:tblPrEx>
        <w:tc>
          <w:tcPr>
            <w:tcW w:w="1007" w:type="dxa"/>
            <w:tcBorders>
              <w:top w:val="nil"/>
              <w:left w:val="nil"/>
              <w:bottom w:val="nil"/>
              <w:right w:val="nil"/>
            </w:tcBorders>
          </w:tcPr>
          <w:p w14:paraId="367B8214"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B3A0684" w14:textId="77777777" w:rsidR="00000000" w:rsidRDefault="006D661E">
            <w:pPr>
              <w:autoSpaceDE w:val="0"/>
              <w:autoSpaceDN w:val="0"/>
              <w:adjustRightInd w:val="0"/>
              <w:ind w:right="144"/>
              <w:jc w:val="center"/>
            </w:pPr>
            <w:r>
              <w:rPr>
                <w:b/>
                <w:sz w:val="20"/>
              </w:rPr>
              <w:t>N401</w:t>
            </w:r>
          </w:p>
        </w:tc>
        <w:tc>
          <w:tcPr>
            <w:tcW w:w="892" w:type="dxa"/>
            <w:tcBorders>
              <w:top w:val="nil"/>
              <w:left w:val="nil"/>
              <w:bottom w:val="nil"/>
              <w:right w:val="nil"/>
            </w:tcBorders>
          </w:tcPr>
          <w:p w14:paraId="3C18DA35" w14:textId="77777777" w:rsidR="00000000" w:rsidRDefault="006D661E">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077FE72" w14:textId="77777777" w:rsidR="00000000" w:rsidRDefault="006D661E">
            <w:pPr>
              <w:autoSpaceDE w:val="0"/>
              <w:autoSpaceDN w:val="0"/>
              <w:adjustRightInd w:val="0"/>
              <w:ind w:right="144"/>
            </w:pPr>
            <w:r>
              <w:rPr>
                <w:b/>
                <w:sz w:val="20"/>
              </w:rPr>
              <w:t>City Name</w:t>
            </w:r>
          </w:p>
        </w:tc>
        <w:tc>
          <w:tcPr>
            <w:tcW w:w="432" w:type="dxa"/>
            <w:tcBorders>
              <w:top w:val="nil"/>
              <w:left w:val="nil"/>
              <w:bottom w:val="nil"/>
              <w:right w:val="nil"/>
            </w:tcBorders>
          </w:tcPr>
          <w:p w14:paraId="36691110"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77C06EBF"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2C6590B8" w14:textId="77777777" w:rsidR="00000000" w:rsidRDefault="006D661E">
            <w:pPr>
              <w:autoSpaceDE w:val="0"/>
              <w:autoSpaceDN w:val="0"/>
              <w:adjustRightInd w:val="0"/>
              <w:ind w:right="144"/>
            </w:pPr>
            <w:r>
              <w:rPr>
                <w:b/>
                <w:sz w:val="20"/>
              </w:rPr>
              <w:t>AN 2/30</w:t>
            </w:r>
          </w:p>
        </w:tc>
      </w:tr>
      <w:tr w:rsidR="00000000" w14:paraId="3C9521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D55848"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76A89626" w14:textId="77777777" w:rsidR="00000000" w:rsidRDefault="006D661E">
            <w:pPr>
              <w:autoSpaceDE w:val="0"/>
              <w:autoSpaceDN w:val="0"/>
              <w:adjustRightInd w:val="0"/>
              <w:ind w:right="144"/>
            </w:pPr>
            <w:r>
              <w:rPr>
                <w:sz w:val="20"/>
              </w:rPr>
              <w:t>Free-form text for city name</w:t>
            </w:r>
          </w:p>
        </w:tc>
      </w:tr>
      <w:tr w:rsidR="00000000" w14:paraId="484EA979" w14:textId="77777777">
        <w:tblPrEx>
          <w:tblCellMar>
            <w:top w:w="0" w:type="dxa"/>
            <w:left w:w="0" w:type="dxa"/>
            <w:bottom w:w="0" w:type="dxa"/>
            <w:right w:w="0" w:type="dxa"/>
          </w:tblCellMar>
        </w:tblPrEx>
        <w:tc>
          <w:tcPr>
            <w:tcW w:w="1007" w:type="dxa"/>
            <w:tcBorders>
              <w:top w:val="nil"/>
              <w:left w:val="nil"/>
              <w:bottom w:val="nil"/>
              <w:right w:val="nil"/>
            </w:tcBorders>
          </w:tcPr>
          <w:p w14:paraId="402F079E" w14:textId="77777777" w:rsidR="00000000" w:rsidRDefault="006D661E">
            <w:pPr>
              <w:autoSpaceDE w:val="0"/>
              <w:autoSpaceDN w:val="0"/>
              <w:adjustRightInd w:val="0"/>
              <w:ind w:right="144"/>
            </w:pPr>
            <w:r>
              <w:rPr>
                <w:b/>
                <w:sz w:val="20"/>
              </w:rPr>
              <w:t>Dep</w:t>
            </w:r>
          </w:p>
        </w:tc>
        <w:tc>
          <w:tcPr>
            <w:tcW w:w="1080" w:type="dxa"/>
            <w:tcBorders>
              <w:top w:val="nil"/>
              <w:left w:val="nil"/>
              <w:bottom w:val="nil"/>
              <w:right w:val="nil"/>
            </w:tcBorders>
          </w:tcPr>
          <w:p w14:paraId="67440FC3" w14:textId="77777777" w:rsidR="00000000" w:rsidRDefault="006D661E">
            <w:pPr>
              <w:autoSpaceDE w:val="0"/>
              <w:autoSpaceDN w:val="0"/>
              <w:adjustRightInd w:val="0"/>
              <w:ind w:right="144"/>
              <w:jc w:val="center"/>
            </w:pPr>
            <w:r>
              <w:rPr>
                <w:b/>
                <w:sz w:val="20"/>
              </w:rPr>
              <w:t>N402</w:t>
            </w:r>
          </w:p>
        </w:tc>
        <w:tc>
          <w:tcPr>
            <w:tcW w:w="892" w:type="dxa"/>
            <w:tcBorders>
              <w:top w:val="nil"/>
              <w:left w:val="nil"/>
              <w:bottom w:val="nil"/>
              <w:right w:val="nil"/>
            </w:tcBorders>
          </w:tcPr>
          <w:p w14:paraId="391DA41A" w14:textId="77777777" w:rsidR="00000000" w:rsidRDefault="006D661E">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412D4160" w14:textId="77777777" w:rsidR="00000000" w:rsidRDefault="006D661E">
            <w:pPr>
              <w:autoSpaceDE w:val="0"/>
              <w:autoSpaceDN w:val="0"/>
              <w:adjustRightInd w:val="0"/>
              <w:ind w:right="144"/>
            </w:pPr>
            <w:r>
              <w:rPr>
                <w:b/>
                <w:sz w:val="20"/>
              </w:rPr>
              <w:t>State or Province Code</w:t>
            </w:r>
          </w:p>
        </w:tc>
        <w:tc>
          <w:tcPr>
            <w:tcW w:w="432" w:type="dxa"/>
            <w:tcBorders>
              <w:top w:val="nil"/>
              <w:left w:val="nil"/>
              <w:bottom w:val="nil"/>
              <w:right w:val="nil"/>
            </w:tcBorders>
          </w:tcPr>
          <w:p w14:paraId="0031E81B"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15A1FA53"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020D0392" w14:textId="77777777" w:rsidR="00000000" w:rsidRDefault="006D661E">
            <w:pPr>
              <w:autoSpaceDE w:val="0"/>
              <w:autoSpaceDN w:val="0"/>
              <w:adjustRightInd w:val="0"/>
              <w:ind w:right="144"/>
            </w:pPr>
            <w:r>
              <w:rPr>
                <w:b/>
                <w:sz w:val="20"/>
              </w:rPr>
              <w:t>ID 2/2</w:t>
            </w:r>
          </w:p>
        </w:tc>
      </w:tr>
      <w:tr w:rsidR="00000000" w14:paraId="4D155B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C86428"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7EB6FD03" w14:textId="77777777" w:rsidR="00000000" w:rsidRDefault="006D661E">
            <w:pPr>
              <w:autoSpaceDE w:val="0"/>
              <w:autoSpaceDN w:val="0"/>
              <w:adjustRightInd w:val="0"/>
              <w:ind w:right="144"/>
            </w:pPr>
            <w:r>
              <w:rPr>
                <w:sz w:val="20"/>
              </w:rPr>
              <w:t>Code (Standard State/Province) as defined by appropriate government agency</w:t>
            </w:r>
          </w:p>
        </w:tc>
      </w:tr>
      <w:tr w:rsidR="00000000" w14:paraId="6992E3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741BB7" w14:textId="77777777" w:rsidR="00000000" w:rsidRDefault="006D661E">
            <w:pPr>
              <w:autoSpaceDE w:val="0"/>
              <w:autoSpaceDN w:val="0"/>
              <w:adjustRightInd w:val="0"/>
              <w:ind w:right="144"/>
            </w:pPr>
          </w:p>
        </w:tc>
        <w:tc>
          <w:tcPr>
            <w:tcW w:w="6523" w:type="dxa"/>
            <w:gridSpan w:val="7"/>
            <w:tcBorders>
              <w:top w:val="nil"/>
              <w:left w:val="nil"/>
              <w:bottom w:val="nil"/>
              <w:right w:val="nil"/>
            </w:tcBorders>
            <w:shd w:val="pct20" w:color="auto" w:fill="auto"/>
          </w:tcPr>
          <w:p w14:paraId="4C58110C" w14:textId="77777777" w:rsidR="00000000" w:rsidRDefault="006D661E">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000000" w14:paraId="6171A0B5" w14:textId="77777777">
        <w:tblPrEx>
          <w:tblCellMar>
            <w:top w:w="0" w:type="dxa"/>
            <w:left w:w="0" w:type="dxa"/>
            <w:bottom w:w="0" w:type="dxa"/>
            <w:right w:w="0" w:type="dxa"/>
          </w:tblCellMar>
        </w:tblPrEx>
        <w:tc>
          <w:tcPr>
            <w:tcW w:w="1007" w:type="dxa"/>
            <w:tcBorders>
              <w:top w:val="nil"/>
              <w:left w:val="nil"/>
              <w:bottom w:val="nil"/>
              <w:right w:val="nil"/>
            </w:tcBorders>
          </w:tcPr>
          <w:p w14:paraId="433B407D"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325DAA5" w14:textId="77777777" w:rsidR="00000000" w:rsidRDefault="006D661E">
            <w:pPr>
              <w:autoSpaceDE w:val="0"/>
              <w:autoSpaceDN w:val="0"/>
              <w:adjustRightInd w:val="0"/>
              <w:ind w:right="144"/>
              <w:jc w:val="center"/>
            </w:pPr>
            <w:r>
              <w:rPr>
                <w:b/>
                <w:sz w:val="20"/>
              </w:rPr>
              <w:t>N403</w:t>
            </w:r>
          </w:p>
        </w:tc>
        <w:tc>
          <w:tcPr>
            <w:tcW w:w="892" w:type="dxa"/>
            <w:tcBorders>
              <w:top w:val="nil"/>
              <w:left w:val="nil"/>
              <w:bottom w:val="nil"/>
              <w:right w:val="nil"/>
            </w:tcBorders>
          </w:tcPr>
          <w:p w14:paraId="6E41C09C" w14:textId="77777777" w:rsidR="00000000" w:rsidRDefault="006D661E">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6B870440" w14:textId="77777777" w:rsidR="00000000" w:rsidRDefault="006D661E">
            <w:pPr>
              <w:autoSpaceDE w:val="0"/>
              <w:autoSpaceDN w:val="0"/>
              <w:adjustRightInd w:val="0"/>
              <w:ind w:right="144"/>
            </w:pPr>
            <w:r>
              <w:rPr>
                <w:b/>
                <w:sz w:val="20"/>
              </w:rPr>
              <w:t>Postal Code</w:t>
            </w:r>
          </w:p>
        </w:tc>
        <w:tc>
          <w:tcPr>
            <w:tcW w:w="432" w:type="dxa"/>
            <w:tcBorders>
              <w:top w:val="nil"/>
              <w:left w:val="nil"/>
              <w:bottom w:val="nil"/>
              <w:right w:val="nil"/>
            </w:tcBorders>
          </w:tcPr>
          <w:p w14:paraId="35BAF486"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60439A76"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1C897C48" w14:textId="77777777" w:rsidR="00000000" w:rsidRDefault="006D661E">
            <w:pPr>
              <w:autoSpaceDE w:val="0"/>
              <w:autoSpaceDN w:val="0"/>
              <w:adjustRightInd w:val="0"/>
              <w:ind w:right="144"/>
            </w:pPr>
            <w:r>
              <w:rPr>
                <w:b/>
                <w:sz w:val="20"/>
              </w:rPr>
              <w:t>ID 3/15</w:t>
            </w:r>
          </w:p>
        </w:tc>
      </w:tr>
      <w:tr w:rsidR="00000000" w14:paraId="7141FA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2F35B1"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312B9D65" w14:textId="77777777" w:rsidR="00000000" w:rsidRDefault="006D661E">
            <w:pPr>
              <w:autoSpaceDE w:val="0"/>
              <w:autoSpaceDN w:val="0"/>
              <w:adjustRightInd w:val="0"/>
              <w:ind w:right="144"/>
            </w:pPr>
            <w:r>
              <w:rPr>
                <w:sz w:val="20"/>
              </w:rPr>
              <w:t>Code defining international postal zone code excluding punctuation and blanks (zip code for United States)</w:t>
            </w:r>
          </w:p>
        </w:tc>
      </w:tr>
      <w:tr w:rsidR="00000000" w14:paraId="1DE128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28F79C" w14:textId="77777777" w:rsidR="00000000" w:rsidRDefault="006D661E">
            <w:pPr>
              <w:autoSpaceDE w:val="0"/>
              <w:autoSpaceDN w:val="0"/>
              <w:adjustRightInd w:val="0"/>
              <w:ind w:right="144"/>
            </w:pPr>
          </w:p>
        </w:tc>
        <w:tc>
          <w:tcPr>
            <w:tcW w:w="6523" w:type="dxa"/>
            <w:gridSpan w:val="7"/>
            <w:tcBorders>
              <w:top w:val="nil"/>
              <w:left w:val="nil"/>
              <w:bottom w:val="nil"/>
              <w:right w:val="nil"/>
            </w:tcBorders>
            <w:shd w:val="pct20" w:color="auto" w:fill="auto"/>
          </w:tcPr>
          <w:p w14:paraId="3DAFD73E" w14:textId="77777777" w:rsidR="00000000" w:rsidRDefault="006D661E">
            <w:pPr>
              <w:autoSpaceDE w:val="0"/>
              <w:autoSpaceDN w:val="0"/>
              <w:adjustRightInd w:val="0"/>
              <w:ind w:right="144"/>
            </w:pPr>
            <w:r>
              <w:rPr>
                <w:sz w:val="20"/>
              </w:rPr>
              <w:t>Postal codes will only contain uppercase letters (A to Z) and digits (0 to 9).  Note that punctuation (spaces, dashes, etc.) must be excluded.</w:t>
            </w:r>
          </w:p>
        </w:tc>
      </w:tr>
      <w:tr w:rsidR="00000000" w14:paraId="09D14DA7" w14:textId="77777777">
        <w:tblPrEx>
          <w:tblCellMar>
            <w:top w:w="0" w:type="dxa"/>
            <w:left w:w="0" w:type="dxa"/>
            <w:bottom w:w="0" w:type="dxa"/>
            <w:right w:w="0" w:type="dxa"/>
          </w:tblCellMar>
        </w:tblPrEx>
        <w:tc>
          <w:tcPr>
            <w:tcW w:w="1007" w:type="dxa"/>
            <w:tcBorders>
              <w:top w:val="nil"/>
              <w:left w:val="nil"/>
              <w:bottom w:val="nil"/>
              <w:right w:val="nil"/>
            </w:tcBorders>
          </w:tcPr>
          <w:p w14:paraId="61DBEBE6" w14:textId="77777777" w:rsidR="00000000" w:rsidRDefault="006D661E">
            <w:pPr>
              <w:autoSpaceDE w:val="0"/>
              <w:autoSpaceDN w:val="0"/>
              <w:adjustRightInd w:val="0"/>
              <w:ind w:right="144"/>
            </w:pPr>
            <w:r>
              <w:rPr>
                <w:b/>
                <w:sz w:val="20"/>
              </w:rPr>
              <w:t>Dep</w:t>
            </w:r>
          </w:p>
        </w:tc>
        <w:tc>
          <w:tcPr>
            <w:tcW w:w="1080" w:type="dxa"/>
            <w:tcBorders>
              <w:top w:val="nil"/>
              <w:left w:val="nil"/>
              <w:bottom w:val="nil"/>
              <w:right w:val="nil"/>
            </w:tcBorders>
          </w:tcPr>
          <w:p w14:paraId="4CF5CD3E" w14:textId="77777777" w:rsidR="00000000" w:rsidRDefault="006D661E">
            <w:pPr>
              <w:autoSpaceDE w:val="0"/>
              <w:autoSpaceDN w:val="0"/>
              <w:adjustRightInd w:val="0"/>
              <w:ind w:right="144"/>
              <w:jc w:val="center"/>
            </w:pPr>
            <w:r>
              <w:rPr>
                <w:b/>
                <w:sz w:val="20"/>
              </w:rPr>
              <w:t>N404</w:t>
            </w:r>
          </w:p>
        </w:tc>
        <w:tc>
          <w:tcPr>
            <w:tcW w:w="892" w:type="dxa"/>
            <w:tcBorders>
              <w:top w:val="nil"/>
              <w:left w:val="nil"/>
              <w:bottom w:val="nil"/>
              <w:right w:val="nil"/>
            </w:tcBorders>
          </w:tcPr>
          <w:p w14:paraId="0CCF9294" w14:textId="77777777" w:rsidR="00000000" w:rsidRDefault="006D661E">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1236DD15" w14:textId="77777777" w:rsidR="00000000" w:rsidRDefault="006D661E">
            <w:pPr>
              <w:autoSpaceDE w:val="0"/>
              <w:autoSpaceDN w:val="0"/>
              <w:adjustRightInd w:val="0"/>
              <w:ind w:right="144"/>
            </w:pPr>
            <w:r>
              <w:rPr>
                <w:b/>
                <w:sz w:val="20"/>
              </w:rPr>
              <w:t>Country Code</w:t>
            </w:r>
          </w:p>
        </w:tc>
        <w:tc>
          <w:tcPr>
            <w:tcW w:w="432" w:type="dxa"/>
            <w:tcBorders>
              <w:top w:val="nil"/>
              <w:left w:val="nil"/>
              <w:bottom w:val="nil"/>
              <w:right w:val="nil"/>
            </w:tcBorders>
          </w:tcPr>
          <w:p w14:paraId="5DCC33A3"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7DE5D937"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75CB0D7C" w14:textId="77777777" w:rsidR="00000000" w:rsidRDefault="006D661E">
            <w:pPr>
              <w:autoSpaceDE w:val="0"/>
              <w:autoSpaceDN w:val="0"/>
              <w:adjustRightInd w:val="0"/>
              <w:ind w:right="144"/>
            </w:pPr>
            <w:r>
              <w:rPr>
                <w:b/>
                <w:sz w:val="20"/>
              </w:rPr>
              <w:t>ID 2/3</w:t>
            </w:r>
          </w:p>
        </w:tc>
      </w:tr>
      <w:tr w:rsidR="00000000" w14:paraId="5F09AB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9CC008" w14:textId="77777777" w:rsidR="00000000" w:rsidRDefault="006D661E">
            <w:pPr>
              <w:autoSpaceDE w:val="0"/>
              <w:autoSpaceDN w:val="0"/>
              <w:adjustRightInd w:val="0"/>
              <w:ind w:right="144"/>
            </w:pPr>
          </w:p>
        </w:tc>
        <w:tc>
          <w:tcPr>
            <w:tcW w:w="6523" w:type="dxa"/>
            <w:gridSpan w:val="7"/>
            <w:tcBorders>
              <w:top w:val="nil"/>
              <w:left w:val="nil"/>
              <w:bottom w:val="nil"/>
              <w:right w:val="nil"/>
            </w:tcBorders>
          </w:tcPr>
          <w:p w14:paraId="417FCDDF" w14:textId="77777777" w:rsidR="00000000" w:rsidRDefault="006D661E">
            <w:pPr>
              <w:autoSpaceDE w:val="0"/>
              <w:autoSpaceDN w:val="0"/>
              <w:adjustRightInd w:val="0"/>
              <w:ind w:right="144"/>
            </w:pPr>
            <w:r>
              <w:rPr>
                <w:sz w:val="20"/>
              </w:rPr>
              <w:t>Code identifying the country</w:t>
            </w:r>
          </w:p>
        </w:tc>
      </w:tr>
      <w:tr w:rsidR="00000000" w14:paraId="311B79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68634" w14:textId="77777777" w:rsidR="00000000" w:rsidRDefault="006D661E">
            <w:pPr>
              <w:autoSpaceDE w:val="0"/>
              <w:autoSpaceDN w:val="0"/>
              <w:adjustRightInd w:val="0"/>
              <w:ind w:right="144"/>
            </w:pPr>
          </w:p>
        </w:tc>
        <w:tc>
          <w:tcPr>
            <w:tcW w:w="6523" w:type="dxa"/>
            <w:gridSpan w:val="7"/>
            <w:tcBorders>
              <w:top w:val="nil"/>
              <w:left w:val="nil"/>
              <w:bottom w:val="nil"/>
              <w:right w:val="nil"/>
            </w:tcBorders>
            <w:shd w:val="pct20" w:color="auto" w:fill="auto"/>
          </w:tcPr>
          <w:p w14:paraId="5C87265F" w14:textId="77777777" w:rsidR="00000000" w:rsidRDefault="006D661E">
            <w:pPr>
              <w:autoSpaceDE w:val="0"/>
              <w:autoSpaceDN w:val="0"/>
              <w:adjustRightInd w:val="0"/>
              <w:ind w:right="144"/>
              <w:rPr>
                <w:sz w:val="20"/>
              </w:rPr>
            </w:pPr>
            <w:r>
              <w:rPr>
                <w:sz w:val="20"/>
              </w:rPr>
              <w:t>For country codes not listed, please refer to ISO 3166</w:t>
            </w:r>
          </w:p>
          <w:p w14:paraId="47D7EE2B" w14:textId="77777777" w:rsidR="00000000" w:rsidRDefault="006D661E">
            <w:pPr>
              <w:autoSpaceDE w:val="0"/>
              <w:autoSpaceDN w:val="0"/>
              <w:adjustRightInd w:val="0"/>
              <w:ind w:right="144"/>
              <w:rPr>
                <w:sz w:val="20"/>
              </w:rPr>
            </w:pPr>
          </w:p>
          <w:p w14:paraId="41D8B16D" w14:textId="77777777" w:rsidR="00000000" w:rsidRDefault="006D661E">
            <w:pPr>
              <w:autoSpaceDE w:val="0"/>
              <w:autoSpaceDN w:val="0"/>
              <w:adjustRightInd w:val="0"/>
              <w:ind w:right="144"/>
            </w:pPr>
            <w:r>
              <w:rPr>
                <w:sz w:val="20"/>
              </w:rPr>
              <w:t>Required if address is outside the United States</w:t>
            </w:r>
          </w:p>
        </w:tc>
      </w:tr>
      <w:tr w:rsidR="00000000" w14:paraId="5E232B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060BED"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31042784" w14:textId="77777777" w:rsidR="00000000" w:rsidRDefault="006D661E">
            <w:pPr>
              <w:autoSpaceDE w:val="0"/>
              <w:autoSpaceDN w:val="0"/>
              <w:adjustRightInd w:val="0"/>
              <w:ind w:right="144"/>
            </w:pPr>
            <w:r>
              <w:rPr>
                <w:sz w:val="20"/>
              </w:rPr>
              <w:t>CA</w:t>
            </w:r>
          </w:p>
        </w:tc>
        <w:tc>
          <w:tcPr>
            <w:tcW w:w="144" w:type="dxa"/>
            <w:tcBorders>
              <w:top w:val="nil"/>
              <w:left w:val="nil"/>
              <w:bottom w:val="nil"/>
              <w:right w:val="nil"/>
            </w:tcBorders>
          </w:tcPr>
          <w:p w14:paraId="076CB113"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6FD1C944" w14:textId="77777777" w:rsidR="00000000" w:rsidRDefault="006D661E">
            <w:pPr>
              <w:autoSpaceDE w:val="0"/>
              <w:autoSpaceDN w:val="0"/>
              <w:adjustRightInd w:val="0"/>
              <w:ind w:right="144"/>
            </w:pPr>
            <w:r>
              <w:rPr>
                <w:sz w:val="20"/>
              </w:rPr>
              <w:t>Canada</w:t>
            </w:r>
          </w:p>
        </w:tc>
      </w:tr>
      <w:tr w:rsidR="00000000" w14:paraId="7B8888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0E89F"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68F8C6C5" w14:textId="77777777" w:rsidR="00000000" w:rsidRDefault="006D661E">
            <w:pPr>
              <w:autoSpaceDE w:val="0"/>
              <w:autoSpaceDN w:val="0"/>
              <w:adjustRightInd w:val="0"/>
              <w:ind w:right="144"/>
            </w:pPr>
            <w:r>
              <w:rPr>
                <w:sz w:val="20"/>
              </w:rPr>
              <w:t>CH</w:t>
            </w:r>
          </w:p>
        </w:tc>
        <w:tc>
          <w:tcPr>
            <w:tcW w:w="144" w:type="dxa"/>
            <w:tcBorders>
              <w:top w:val="nil"/>
              <w:left w:val="nil"/>
              <w:bottom w:val="nil"/>
              <w:right w:val="nil"/>
            </w:tcBorders>
          </w:tcPr>
          <w:p w14:paraId="2AEE5773"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149D8F20" w14:textId="77777777" w:rsidR="00000000" w:rsidRDefault="006D661E">
            <w:pPr>
              <w:autoSpaceDE w:val="0"/>
              <w:autoSpaceDN w:val="0"/>
              <w:adjustRightInd w:val="0"/>
              <w:ind w:right="144"/>
            </w:pPr>
            <w:r>
              <w:rPr>
                <w:sz w:val="20"/>
              </w:rPr>
              <w:t>Switzerland</w:t>
            </w:r>
          </w:p>
        </w:tc>
      </w:tr>
      <w:tr w:rsidR="00000000" w14:paraId="162CC3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F7F9CD"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7371434" w14:textId="77777777" w:rsidR="00000000" w:rsidRDefault="006D661E">
            <w:pPr>
              <w:autoSpaceDE w:val="0"/>
              <w:autoSpaceDN w:val="0"/>
              <w:adjustRightInd w:val="0"/>
              <w:ind w:right="144"/>
            </w:pPr>
            <w:r>
              <w:rPr>
                <w:sz w:val="20"/>
              </w:rPr>
              <w:t>DE</w:t>
            </w:r>
          </w:p>
        </w:tc>
        <w:tc>
          <w:tcPr>
            <w:tcW w:w="144" w:type="dxa"/>
            <w:tcBorders>
              <w:top w:val="nil"/>
              <w:left w:val="nil"/>
              <w:bottom w:val="nil"/>
              <w:right w:val="nil"/>
            </w:tcBorders>
          </w:tcPr>
          <w:p w14:paraId="070EC37E"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5C6E7FE1" w14:textId="77777777" w:rsidR="00000000" w:rsidRDefault="006D661E">
            <w:pPr>
              <w:autoSpaceDE w:val="0"/>
              <w:autoSpaceDN w:val="0"/>
              <w:adjustRightInd w:val="0"/>
              <w:ind w:right="144"/>
            </w:pPr>
            <w:r>
              <w:rPr>
                <w:sz w:val="20"/>
              </w:rPr>
              <w:t>Germany</w:t>
            </w:r>
          </w:p>
        </w:tc>
      </w:tr>
      <w:tr w:rsidR="00000000" w14:paraId="1F0C5A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432A7A"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1C16DFB" w14:textId="77777777" w:rsidR="00000000" w:rsidRDefault="006D661E">
            <w:pPr>
              <w:autoSpaceDE w:val="0"/>
              <w:autoSpaceDN w:val="0"/>
              <w:adjustRightInd w:val="0"/>
              <w:ind w:right="144"/>
            </w:pPr>
            <w:r>
              <w:rPr>
                <w:sz w:val="20"/>
              </w:rPr>
              <w:t>ES</w:t>
            </w:r>
          </w:p>
        </w:tc>
        <w:tc>
          <w:tcPr>
            <w:tcW w:w="144" w:type="dxa"/>
            <w:tcBorders>
              <w:top w:val="nil"/>
              <w:left w:val="nil"/>
              <w:bottom w:val="nil"/>
              <w:right w:val="nil"/>
            </w:tcBorders>
          </w:tcPr>
          <w:p w14:paraId="74A4D99F"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733DA5BE" w14:textId="77777777" w:rsidR="00000000" w:rsidRDefault="006D661E">
            <w:pPr>
              <w:autoSpaceDE w:val="0"/>
              <w:autoSpaceDN w:val="0"/>
              <w:adjustRightInd w:val="0"/>
              <w:ind w:right="144"/>
            </w:pPr>
            <w:r>
              <w:rPr>
                <w:sz w:val="20"/>
              </w:rPr>
              <w:t>Spain</w:t>
            </w:r>
          </w:p>
        </w:tc>
      </w:tr>
      <w:tr w:rsidR="00000000" w14:paraId="17A148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E720C1"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38E04DE7" w14:textId="77777777" w:rsidR="00000000" w:rsidRDefault="006D661E">
            <w:pPr>
              <w:autoSpaceDE w:val="0"/>
              <w:autoSpaceDN w:val="0"/>
              <w:adjustRightInd w:val="0"/>
              <w:ind w:right="144"/>
            </w:pPr>
            <w:r>
              <w:rPr>
                <w:sz w:val="20"/>
              </w:rPr>
              <w:t>FR</w:t>
            </w:r>
          </w:p>
        </w:tc>
        <w:tc>
          <w:tcPr>
            <w:tcW w:w="144" w:type="dxa"/>
            <w:tcBorders>
              <w:top w:val="nil"/>
              <w:left w:val="nil"/>
              <w:bottom w:val="nil"/>
              <w:right w:val="nil"/>
            </w:tcBorders>
          </w:tcPr>
          <w:p w14:paraId="10195CD4"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380AF68D" w14:textId="77777777" w:rsidR="00000000" w:rsidRDefault="006D661E">
            <w:pPr>
              <w:autoSpaceDE w:val="0"/>
              <w:autoSpaceDN w:val="0"/>
              <w:adjustRightInd w:val="0"/>
              <w:ind w:right="144"/>
            </w:pPr>
            <w:r>
              <w:rPr>
                <w:sz w:val="20"/>
              </w:rPr>
              <w:t>France</w:t>
            </w:r>
          </w:p>
        </w:tc>
      </w:tr>
      <w:tr w:rsidR="00000000" w14:paraId="7A889D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5EA975" w14:textId="77777777" w:rsidR="00000000" w:rsidRDefault="006D661E">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797A2ED" w14:textId="77777777" w:rsidR="00000000" w:rsidRDefault="006D661E">
            <w:pPr>
              <w:autoSpaceDE w:val="0"/>
              <w:autoSpaceDN w:val="0"/>
              <w:adjustRightInd w:val="0"/>
              <w:ind w:right="144"/>
            </w:pPr>
            <w:r>
              <w:rPr>
                <w:sz w:val="20"/>
              </w:rPr>
              <w:t>GB</w:t>
            </w:r>
          </w:p>
        </w:tc>
        <w:tc>
          <w:tcPr>
            <w:tcW w:w="144" w:type="dxa"/>
            <w:tcBorders>
              <w:top w:val="nil"/>
              <w:left w:val="nil"/>
              <w:bottom w:val="nil"/>
              <w:right w:val="nil"/>
            </w:tcBorders>
          </w:tcPr>
          <w:p w14:paraId="1F524B7F"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3327021B" w14:textId="77777777" w:rsidR="00000000" w:rsidRDefault="006D661E">
            <w:pPr>
              <w:autoSpaceDE w:val="0"/>
              <w:autoSpaceDN w:val="0"/>
              <w:adjustRightInd w:val="0"/>
              <w:ind w:right="144"/>
            </w:pPr>
            <w:r>
              <w:rPr>
                <w:sz w:val="20"/>
              </w:rPr>
              <w:t>United Kingdom</w:t>
            </w:r>
          </w:p>
        </w:tc>
      </w:tr>
      <w:tr w:rsidR="00000000" w14:paraId="3D3971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19983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EF11D04" w14:textId="77777777" w:rsidR="00000000" w:rsidRDefault="006D661E">
            <w:pPr>
              <w:autoSpaceDE w:val="0"/>
              <w:autoSpaceDN w:val="0"/>
              <w:adjustRightInd w:val="0"/>
              <w:ind w:right="144"/>
            </w:pPr>
            <w:r>
              <w:rPr>
                <w:sz w:val="20"/>
              </w:rPr>
              <w:t>IT</w:t>
            </w:r>
          </w:p>
        </w:tc>
        <w:tc>
          <w:tcPr>
            <w:tcW w:w="144" w:type="dxa"/>
            <w:tcBorders>
              <w:top w:val="nil"/>
              <w:left w:val="nil"/>
              <w:bottom w:val="nil"/>
              <w:right w:val="nil"/>
            </w:tcBorders>
          </w:tcPr>
          <w:p w14:paraId="02F314A6"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426BD0E3" w14:textId="77777777" w:rsidR="00000000" w:rsidRDefault="006D661E">
            <w:pPr>
              <w:autoSpaceDE w:val="0"/>
              <w:autoSpaceDN w:val="0"/>
              <w:adjustRightInd w:val="0"/>
              <w:ind w:right="144"/>
            </w:pPr>
            <w:r>
              <w:rPr>
                <w:sz w:val="20"/>
              </w:rPr>
              <w:t>Italy</w:t>
            </w:r>
          </w:p>
        </w:tc>
      </w:tr>
      <w:tr w:rsidR="00000000" w14:paraId="7A0892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B9A9F7"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0BA5825" w14:textId="77777777" w:rsidR="00000000" w:rsidRDefault="006D661E">
            <w:pPr>
              <w:autoSpaceDE w:val="0"/>
              <w:autoSpaceDN w:val="0"/>
              <w:adjustRightInd w:val="0"/>
              <w:ind w:right="144"/>
            </w:pPr>
            <w:r>
              <w:rPr>
                <w:sz w:val="20"/>
              </w:rPr>
              <w:t>JP</w:t>
            </w:r>
          </w:p>
        </w:tc>
        <w:tc>
          <w:tcPr>
            <w:tcW w:w="144" w:type="dxa"/>
            <w:tcBorders>
              <w:top w:val="nil"/>
              <w:left w:val="nil"/>
              <w:bottom w:val="nil"/>
              <w:right w:val="nil"/>
            </w:tcBorders>
          </w:tcPr>
          <w:p w14:paraId="37D48777"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6F5DBC2A" w14:textId="77777777" w:rsidR="00000000" w:rsidRDefault="006D661E">
            <w:pPr>
              <w:autoSpaceDE w:val="0"/>
              <w:autoSpaceDN w:val="0"/>
              <w:adjustRightInd w:val="0"/>
              <w:ind w:right="144"/>
            </w:pPr>
            <w:r>
              <w:rPr>
                <w:sz w:val="20"/>
              </w:rPr>
              <w:t>Japan</w:t>
            </w:r>
          </w:p>
        </w:tc>
      </w:tr>
      <w:tr w:rsidR="00000000" w14:paraId="3D55D7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EC8419"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D947372" w14:textId="77777777" w:rsidR="00000000" w:rsidRDefault="006D661E">
            <w:pPr>
              <w:autoSpaceDE w:val="0"/>
              <w:autoSpaceDN w:val="0"/>
              <w:adjustRightInd w:val="0"/>
              <w:ind w:right="144"/>
            </w:pPr>
            <w:r>
              <w:rPr>
                <w:sz w:val="20"/>
              </w:rPr>
              <w:t>MX</w:t>
            </w:r>
          </w:p>
        </w:tc>
        <w:tc>
          <w:tcPr>
            <w:tcW w:w="144" w:type="dxa"/>
            <w:tcBorders>
              <w:top w:val="nil"/>
              <w:left w:val="nil"/>
              <w:bottom w:val="nil"/>
              <w:right w:val="nil"/>
            </w:tcBorders>
          </w:tcPr>
          <w:p w14:paraId="531DB760"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3610CB59" w14:textId="77777777" w:rsidR="00000000" w:rsidRDefault="006D661E">
            <w:pPr>
              <w:autoSpaceDE w:val="0"/>
              <w:autoSpaceDN w:val="0"/>
              <w:adjustRightInd w:val="0"/>
              <w:ind w:right="144"/>
            </w:pPr>
            <w:r>
              <w:rPr>
                <w:sz w:val="20"/>
              </w:rPr>
              <w:t>Mexico</w:t>
            </w:r>
          </w:p>
        </w:tc>
      </w:tr>
      <w:tr w:rsidR="00000000" w14:paraId="460951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3045EA"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3F6DF4C" w14:textId="77777777" w:rsidR="00000000" w:rsidRDefault="006D661E">
            <w:pPr>
              <w:autoSpaceDE w:val="0"/>
              <w:autoSpaceDN w:val="0"/>
              <w:adjustRightInd w:val="0"/>
              <w:ind w:right="144"/>
            </w:pPr>
            <w:r>
              <w:rPr>
                <w:sz w:val="20"/>
              </w:rPr>
              <w:t>PR</w:t>
            </w:r>
          </w:p>
        </w:tc>
        <w:tc>
          <w:tcPr>
            <w:tcW w:w="144" w:type="dxa"/>
            <w:tcBorders>
              <w:top w:val="nil"/>
              <w:left w:val="nil"/>
              <w:bottom w:val="nil"/>
              <w:right w:val="nil"/>
            </w:tcBorders>
          </w:tcPr>
          <w:p w14:paraId="40E156C7"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1FCAE6EA" w14:textId="77777777" w:rsidR="00000000" w:rsidRDefault="006D661E">
            <w:pPr>
              <w:autoSpaceDE w:val="0"/>
              <w:autoSpaceDN w:val="0"/>
              <w:adjustRightInd w:val="0"/>
              <w:ind w:right="144"/>
            </w:pPr>
            <w:r>
              <w:rPr>
                <w:sz w:val="20"/>
              </w:rPr>
              <w:t>Puerto Rico</w:t>
            </w:r>
          </w:p>
        </w:tc>
      </w:tr>
      <w:tr w:rsidR="00000000" w14:paraId="2253B7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8BB24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042E58D" w14:textId="77777777" w:rsidR="00000000" w:rsidRDefault="006D661E">
            <w:pPr>
              <w:autoSpaceDE w:val="0"/>
              <w:autoSpaceDN w:val="0"/>
              <w:adjustRightInd w:val="0"/>
              <w:ind w:right="144"/>
            </w:pPr>
            <w:r>
              <w:rPr>
                <w:sz w:val="20"/>
              </w:rPr>
              <w:t>SE</w:t>
            </w:r>
          </w:p>
        </w:tc>
        <w:tc>
          <w:tcPr>
            <w:tcW w:w="144" w:type="dxa"/>
            <w:tcBorders>
              <w:top w:val="nil"/>
              <w:left w:val="nil"/>
              <w:bottom w:val="nil"/>
              <w:right w:val="nil"/>
            </w:tcBorders>
          </w:tcPr>
          <w:p w14:paraId="216CF5AA" w14:textId="77777777" w:rsidR="00000000" w:rsidRDefault="006D661E">
            <w:pPr>
              <w:autoSpaceDE w:val="0"/>
              <w:autoSpaceDN w:val="0"/>
              <w:adjustRightInd w:val="0"/>
              <w:ind w:right="144"/>
            </w:pPr>
          </w:p>
        </w:tc>
        <w:tc>
          <w:tcPr>
            <w:tcW w:w="4823" w:type="dxa"/>
            <w:gridSpan w:val="4"/>
            <w:tcBorders>
              <w:top w:val="nil"/>
              <w:left w:val="nil"/>
              <w:bottom w:val="nil"/>
              <w:right w:val="nil"/>
            </w:tcBorders>
          </w:tcPr>
          <w:p w14:paraId="6C195160" w14:textId="77777777" w:rsidR="00000000" w:rsidRDefault="006D661E">
            <w:pPr>
              <w:autoSpaceDE w:val="0"/>
              <w:autoSpaceDN w:val="0"/>
              <w:adjustRightInd w:val="0"/>
              <w:ind w:right="144"/>
            </w:pPr>
            <w:r>
              <w:rPr>
                <w:sz w:val="20"/>
              </w:rPr>
              <w:t>Sweden</w:t>
            </w:r>
          </w:p>
        </w:tc>
      </w:tr>
    </w:tbl>
    <w:p w14:paraId="00A80BF4"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1" w:name="book12"/>
      <w:bookmarkEnd w:id="321"/>
      <w:r>
        <w:rPr>
          <w:b/>
          <w:sz w:val="20"/>
        </w:rPr>
        <w:lastRenderedPageBreak/>
        <w:tab/>
        <w:t>Segment:</w:t>
      </w:r>
      <w:r>
        <w:rPr>
          <w:b/>
          <w:sz w:val="20"/>
        </w:rPr>
        <w:tab/>
      </w:r>
      <w:r>
        <w:rPr>
          <w:b/>
          <w:sz w:val="40"/>
        </w:rPr>
        <w:t xml:space="preserve">N1 </w:t>
      </w:r>
      <w:r>
        <w:rPr>
          <w:b/>
          <w:sz w:val="20"/>
        </w:rPr>
        <w:t>Name (Transmission Distribution Service Provider)</w:t>
      </w:r>
    </w:p>
    <w:p w14:paraId="49DF3CBF"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42A529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6AE483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714262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B08F319"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162D7C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27FBE08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4E0831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411D51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B295F2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w:t>
      </w:r>
      <w:r>
        <w:rPr>
          <w:sz w:val="20"/>
        </w:rPr>
        <w:t>ost efficient method of providing organizational identification. To obtain this efficiency the "ID Code" (N104) must provide a key to the table maintained by the transaction processing party.</w:t>
      </w:r>
    </w:p>
    <w:p w14:paraId="6D3415AF"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73B943" w14:textId="77777777">
        <w:tblPrEx>
          <w:tblCellMar>
            <w:top w:w="0" w:type="dxa"/>
            <w:left w:w="0" w:type="dxa"/>
            <w:bottom w:w="0" w:type="dxa"/>
            <w:right w:w="0" w:type="dxa"/>
          </w:tblCellMar>
        </w:tblPrEx>
        <w:tc>
          <w:tcPr>
            <w:tcW w:w="1944" w:type="dxa"/>
            <w:tcBorders>
              <w:top w:val="nil"/>
              <w:left w:val="nil"/>
              <w:bottom w:val="nil"/>
              <w:right w:val="nil"/>
            </w:tcBorders>
          </w:tcPr>
          <w:p w14:paraId="0230D576"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679BF26"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27A6DFE3" w14:textId="77777777" w:rsidR="00000000" w:rsidRDefault="006D661E">
            <w:pPr>
              <w:autoSpaceDE w:val="0"/>
              <w:autoSpaceDN w:val="0"/>
              <w:adjustRightInd w:val="0"/>
              <w:ind w:right="144"/>
              <w:rPr>
                <w:sz w:val="20"/>
              </w:rPr>
            </w:pPr>
            <w:r>
              <w:rPr>
                <w:sz w:val="20"/>
              </w:rPr>
              <w:t>Required</w:t>
            </w:r>
          </w:p>
          <w:p w14:paraId="47E7D218" w14:textId="77777777" w:rsidR="00000000" w:rsidRDefault="006D661E">
            <w:pPr>
              <w:autoSpaceDE w:val="0"/>
              <w:autoSpaceDN w:val="0"/>
              <w:adjustRightInd w:val="0"/>
              <w:ind w:right="144"/>
            </w:pPr>
          </w:p>
        </w:tc>
      </w:tr>
      <w:tr w:rsidR="00000000" w14:paraId="4069C435" w14:textId="77777777">
        <w:tblPrEx>
          <w:tblCellMar>
            <w:top w:w="0" w:type="dxa"/>
            <w:left w:w="0" w:type="dxa"/>
            <w:bottom w:w="0" w:type="dxa"/>
            <w:right w:w="0" w:type="dxa"/>
          </w:tblCellMar>
        </w:tblPrEx>
        <w:tc>
          <w:tcPr>
            <w:tcW w:w="1944" w:type="dxa"/>
            <w:tcBorders>
              <w:top w:val="nil"/>
              <w:left w:val="nil"/>
              <w:bottom w:val="nil"/>
              <w:right w:val="nil"/>
            </w:tcBorders>
          </w:tcPr>
          <w:p w14:paraId="29971150" w14:textId="77777777" w:rsidR="00000000" w:rsidRDefault="006D661E">
            <w:pPr>
              <w:autoSpaceDE w:val="0"/>
              <w:autoSpaceDN w:val="0"/>
              <w:adjustRightInd w:val="0"/>
              <w:ind w:right="144"/>
            </w:pPr>
          </w:p>
        </w:tc>
        <w:tc>
          <w:tcPr>
            <w:tcW w:w="216" w:type="dxa"/>
            <w:tcBorders>
              <w:top w:val="nil"/>
              <w:left w:val="nil"/>
              <w:bottom w:val="nil"/>
              <w:right w:val="nil"/>
            </w:tcBorders>
          </w:tcPr>
          <w:p w14:paraId="237FF8F7"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7F7ED978" w14:textId="77777777" w:rsidR="00000000" w:rsidRDefault="006D661E">
            <w:pPr>
              <w:autoSpaceDE w:val="0"/>
              <w:autoSpaceDN w:val="0"/>
              <w:adjustRightInd w:val="0"/>
              <w:ind w:right="144"/>
            </w:pPr>
            <w:r>
              <w:rPr>
                <w:sz w:val="20"/>
              </w:rPr>
              <w:t>N1~8S~TDSP COMPANY~1~007909411~~40</w:t>
            </w:r>
          </w:p>
        </w:tc>
      </w:tr>
    </w:tbl>
    <w:p w14:paraId="34990995" w14:textId="77777777" w:rsidR="00000000" w:rsidRDefault="006D661E">
      <w:pPr>
        <w:autoSpaceDE w:val="0"/>
        <w:autoSpaceDN w:val="0"/>
        <w:adjustRightInd w:val="0"/>
        <w:rPr>
          <w:sz w:val="20"/>
        </w:rPr>
      </w:pPr>
    </w:p>
    <w:p w14:paraId="6E117B48" w14:textId="77777777" w:rsidR="00000000" w:rsidRDefault="006D661E">
      <w:pPr>
        <w:autoSpaceDE w:val="0"/>
        <w:autoSpaceDN w:val="0"/>
        <w:adjustRightInd w:val="0"/>
        <w:jc w:val="center"/>
        <w:rPr>
          <w:b/>
          <w:sz w:val="20"/>
        </w:rPr>
      </w:pPr>
      <w:r>
        <w:rPr>
          <w:b/>
          <w:sz w:val="20"/>
        </w:rPr>
        <w:t>Data Element Summary</w:t>
      </w:r>
    </w:p>
    <w:p w14:paraId="2FB37769"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F8D389"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D47250" w14:textId="77777777">
        <w:tblPrEx>
          <w:tblCellMar>
            <w:top w:w="0" w:type="dxa"/>
            <w:left w:w="0" w:type="dxa"/>
            <w:bottom w:w="0" w:type="dxa"/>
            <w:right w:w="0" w:type="dxa"/>
          </w:tblCellMar>
        </w:tblPrEx>
        <w:tc>
          <w:tcPr>
            <w:tcW w:w="1007" w:type="dxa"/>
            <w:tcBorders>
              <w:top w:val="nil"/>
              <w:left w:val="nil"/>
              <w:bottom w:val="nil"/>
              <w:right w:val="nil"/>
            </w:tcBorders>
          </w:tcPr>
          <w:p w14:paraId="6ED7E0D2"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AD8BF03" w14:textId="77777777" w:rsidR="00000000" w:rsidRDefault="006D661E">
            <w:pPr>
              <w:autoSpaceDE w:val="0"/>
              <w:autoSpaceDN w:val="0"/>
              <w:adjustRightInd w:val="0"/>
              <w:ind w:right="144"/>
              <w:jc w:val="center"/>
            </w:pPr>
            <w:r>
              <w:rPr>
                <w:b/>
                <w:sz w:val="20"/>
              </w:rPr>
              <w:t>N101</w:t>
            </w:r>
          </w:p>
        </w:tc>
        <w:tc>
          <w:tcPr>
            <w:tcW w:w="892" w:type="dxa"/>
            <w:tcBorders>
              <w:top w:val="nil"/>
              <w:left w:val="nil"/>
              <w:bottom w:val="nil"/>
              <w:right w:val="nil"/>
            </w:tcBorders>
          </w:tcPr>
          <w:p w14:paraId="1824D77E"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86BCAEC"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3A54AAE2"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5D2C7033"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CD9350A" w14:textId="77777777" w:rsidR="00000000" w:rsidRDefault="006D661E">
            <w:pPr>
              <w:autoSpaceDE w:val="0"/>
              <w:autoSpaceDN w:val="0"/>
              <w:adjustRightInd w:val="0"/>
              <w:ind w:right="144"/>
            </w:pPr>
            <w:r>
              <w:rPr>
                <w:b/>
                <w:sz w:val="20"/>
              </w:rPr>
              <w:t>ID 2/3</w:t>
            </w:r>
          </w:p>
        </w:tc>
      </w:tr>
      <w:tr w:rsidR="00000000" w14:paraId="17F5DB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322AF4"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07A6757C" w14:textId="77777777" w:rsidR="00000000" w:rsidRDefault="006D661E">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11A5DE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EA2CB3"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BC1BD2C" w14:textId="77777777" w:rsidR="00000000" w:rsidRDefault="006D661E">
            <w:pPr>
              <w:autoSpaceDE w:val="0"/>
              <w:autoSpaceDN w:val="0"/>
              <w:adjustRightInd w:val="0"/>
              <w:ind w:right="144"/>
            </w:pPr>
            <w:r>
              <w:rPr>
                <w:sz w:val="20"/>
              </w:rPr>
              <w:t>8S</w:t>
            </w:r>
          </w:p>
        </w:tc>
        <w:tc>
          <w:tcPr>
            <w:tcW w:w="144" w:type="dxa"/>
            <w:tcBorders>
              <w:top w:val="nil"/>
              <w:left w:val="nil"/>
              <w:bottom w:val="nil"/>
              <w:right w:val="nil"/>
            </w:tcBorders>
          </w:tcPr>
          <w:p w14:paraId="42831B4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ABA218D" w14:textId="77777777" w:rsidR="00000000" w:rsidRDefault="006D661E">
            <w:pPr>
              <w:autoSpaceDE w:val="0"/>
              <w:autoSpaceDN w:val="0"/>
              <w:adjustRightInd w:val="0"/>
              <w:ind w:right="144"/>
            </w:pPr>
            <w:r>
              <w:rPr>
                <w:sz w:val="20"/>
              </w:rPr>
              <w:t>Consumer Service Provider (CSP)</w:t>
            </w:r>
          </w:p>
        </w:tc>
      </w:tr>
      <w:tr w:rsidR="00000000" w14:paraId="393E4F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647AF1"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0CD262C" w14:textId="77777777" w:rsidR="00000000" w:rsidRDefault="006D661E">
            <w:pPr>
              <w:autoSpaceDE w:val="0"/>
              <w:autoSpaceDN w:val="0"/>
              <w:adjustRightInd w:val="0"/>
              <w:ind w:right="144"/>
            </w:pPr>
            <w:r>
              <w:rPr>
                <w:sz w:val="20"/>
              </w:rPr>
              <w:t>Transmission Distribution Service Provider (TDSP)</w:t>
            </w:r>
          </w:p>
        </w:tc>
      </w:tr>
      <w:tr w:rsidR="00000000" w14:paraId="76B1230F" w14:textId="77777777">
        <w:tblPrEx>
          <w:tblCellMar>
            <w:top w:w="0" w:type="dxa"/>
            <w:left w:w="0" w:type="dxa"/>
            <w:bottom w:w="0" w:type="dxa"/>
            <w:right w:w="0" w:type="dxa"/>
          </w:tblCellMar>
        </w:tblPrEx>
        <w:tc>
          <w:tcPr>
            <w:tcW w:w="1007" w:type="dxa"/>
            <w:tcBorders>
              <w:top w:val="nil"/>
              <w:left w:val="nil"/>
              <w:bottom w:val="nil"/>
              <w:right w:val="nil"/>
            </w:tcBorders>
          </w:tcPr>
          <w:p w14:paraId="268797C8"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3AD68B41" w14:textId="77777777" w:rsidR="00000000" w:rsidRDefault="006D661E">
            <w:pPr>
              <w:autoSpaceDE w:val="0"/>
              <w:autoSpaceDN w:val="0"/>
              <w:adjustRightInd w:val="0"/>
              <w:ind w:right="144"/>
              <w:jc w:val="center"/>
            </w:pPr>
            <w:r>
              <w:rPr>
                <w:b/>
                <w:sz w:val="20"/>
              </w:rPr>
              <w:t>N102</w:t>
            </w:r>
          </w:p>
        </w:tc>
        <w:tc>
          <w:tcPr>
            <w:tcW w:w="892" w:type="dxa"/>
            <w:tcBorders>
              <w:top w:val="nil"/>
              <w:left w:val="nil"/>
              <w:bottom w:val="nil"/>
              <w:right w:val="nil"/>
            </w:tcBorders>
          </w:tcPr>
          <w:p w14:paraId="53A90DE9"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787808F"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445BAA6B"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0BA594C1"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A486755" w14:textId="77777777" w:rsidR="00000000" w:rsidRDefault="006D661E">
            <w:pPr>
              <w:autoSpaceDE w:val="0"/>
              <w:autoSpaceDN w:val="0"/>
              <w:adjustRightInd w:val="0"/>
              <w:ind w:right="144"/>
            </w:pPr>
            <w:r>
              <w:rPr>
                <w:b/>
                <w:sz w:val="20"/>
              </w:rPr>
              <w:t>AN 1/60</w:t>
            </w:r>
          </w:p>
        </w:tc>
      </w:tr>
      <w:tr w:rsidR="00000000" w14:paraId="374C4E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9AE7F8"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45C1CFC3" w14:textId="77777777" w:rsidR="00000000" w:rsidRDefault="006D661E">
            <w:pPr>
              <w:autoSpaceDE w:val="0"/>
              <w:autoSpaceDN w:val="0"/>
              <w:adjustRightInd w:val="0"/>
              <w:ind w:right="144"/>
            </w:pPr>
            <w:r>
              <w:rPr>
                <w:sz w:val="20"/>
              </w:rPr>
              <w:t>Free-form name</w:t>
            </w:r>
          </w:p>
        </w:tc>
      </w:tr>
      <w:tr w:rsidR="00000000" w14:paraId="12CC8F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48704"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7C9C49EA" w14:textId="77777777" w:rsidR="00000000" w:rsidRDefault="006D661E">
            <w:pPr>
              <w:autoSpaceDE w:val="0"/>
              <w:autoSpaceDN w:val="0"/>
              <w:adjustRightInd w:val="0"/>
              <w:ind w:right="144"/>
            </w:pPr>
            <w:r>
              <w:rPr>
                <w:sz w:val="20"/>
              </w:rPr>
              <w:t>TDSP Name</w:t>
            </w:r>
          </w:p>
        </w:tc>
      </w:tr>
      <w:tr w:rsidR="00000000" w14:paraId="2BE5E3E9" w14:textId="77777777">
        <w:tblPrEx>
          <w:tblCellMar>
            <w:top w:w="0" w:type="dxa"/>
            <w:left w:w="0" w:type="dxa"/>
            <w:bottom w:w="0" w:type="dxa"/>
            <w:right w:w="0" w:type="dxa"/>
          </w:tblCellMar>
        </w:tblPrEx>
        <w:tc>
          <w:tcPr>
            <w:tcW w:w="1007" w:type="dxa"/>
            <w:tcBorders>
              <w:top w:val="nil"/>
              <w:left w:val="nil"/>
              <w:bottom w:val="nil"/>
              <w:right w:val="nil"/>
            </w:tcBorders>
          </w:tcPr>
          <w:p w14:paraId="4CA2F343"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25B2D34" w14:textId="77777777" w:rsidR="00000000" w:rsidRDefault="006D661E">
            <w:pPr>
              <w:autoSpaceDE w:val="0"/>
              <w:autoSpaceDN w:val="0"/>
              <w:adjustRightInd w:val="0"/>
              <w:ind w:right="144"/>
              <w:jc w:val="center"/>
            </w:pPr>
            <w:r>
              <w:rPr>
                <w:b/>
                <w:sz w:val="20"/>
              </w:rPr>
              <w:t>N103</w:t>
            </w:r>
          </w:p>
        </w:tc>
        <w:tc>
          <w:tcPr>
            <w:tcW w:w="892" w:type="dxa"/>
            <w:tcBorders>
              <w:top w:val="nil"/>
              <w:left w:val="nil"/>
              <w:bottom w:val="nil"/>
              <w:right w:val="nil"/>
            </w:tcBorders>
          </w:tcPr>
          <w:p w14:paraId="1EE1F1E5" w14:textId="77777777" w:rsidR="00000000" w:rsidRDefault="006D661E">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D09950A" w14:textId="77777777" w:rsidR="00000000" w:rsidRDefault="006D661E">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53A778F9"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AD8C83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985C510" w14:textId="77777777" w:rsidR="00000000" w:rsidRDefault="006D661E">
            <w:pPr>
              <w:autoSpaceDE w:val="0"/>
              <w:autoSpaceDN w:val="0"/>
              <w:adjustRightInd w:val="0"/>
              <w:ind w:right="144"/>
            </w:pPr>
            <w:r>
              <w:rPr>
                <w:b/>
                <w:sz w:val="20"/>
              </w:rPr>
              <w:t>ID 1/2</w:t>
            </w:r>
          </w:p>
        </w:tc>
      </w:tr>
      <w:tr w:rsidR="00000000" w14:paraId="59EE4A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65271B"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C99F8E6" w14:textId="77777777" w:rsidR="00000000" w:rsidRDefault="006D661E">
            <w:pPr>
              <w:autoSpaceDE w:val="0"/>
              <w:autoSpaceDN w:val="0"/>
              <w:adjustRightInd w:val="0"/>
              <w:ind w:right="144"/>
            </w:pPr>
            <w:r>
              <w:rPr>
                <w:sz w:val="20"/>
              </w:rPr>
              <w:t>Code designating the system/method of code structure used for Identification Code (67)</w:t>
            </w:r>
          </w:p>
        </w:tc>
      </w:tr>
      <w:tr w:rsidR="00000000" w14:paraId="29F197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F0DDF"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D83EE91" w14:textId="77777777" w:rsidR="00000000" w:rsidRDefault="006D661E">
            <w:pPr>
              <w:autoSpaceDE w:val="0"/>
              <w:autoSpaceDN w:val="0"/>
              <w:adjustRightInd w:val="0"/>
              <w:ind w:right="144"/>
            </w:pPr>
            <w:r>
              <w:rPr>
                <w:sz w:val="20"/>
              </w:rPr>
              <w:t>1</w:t>
            </w:r>
          </w:p>
        </w:tc>
        <w:tc>
          <w:tcPr>
            <w:tcW w:w="144" w:type="dxa"/>
            <w:tcBorders>
              <w:top w:val="nil"/>
              <w:left w:val="nil"/>
              <w:bottom w:val="nil"/>
              <w:right w:val="nil"/>
            </w:tcBorders>
          </w:tcPr>
          <w:p w14:paraId="39640040"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C6A6D58" w14:textId="77777777" w:rsidR="00000000" w:rsidRDefault="006D661E">
            <w:pPr>
              <w:autoSpaceDE w:val="0"/>
              <w:autoSpaceDN w:val="0"/>
              <w:adjustRightInd w:val="0"/>
              <w:ind w:right="144"/>
            </w:pPr>
            <w:r>
              <w:rPr>
                <w:sz w:val="20"/>
              </w:rPr>
              <w:t>D-U-N-S Number, Dun &amp; Bradstreet</w:t>
            </w:r>
          </w:p>
        </w:tc>
      </w:tr>
      <w:tr w:rsidR="00000000" w14:paraId="29003B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4DA466"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1A8BEEA" w14:textId="77777777" w:rsidR="00000000" w:rsidRDefault="006D661E">
            <w:pPr>
              <w:autoSpaceDE w:val="0"/>
              <w:autoSpaceDN w:val="0"/>
              <w:adjustRightInd w:val="0"/>
              <w:ind w:right="144"/>
            </w:pPr>
            <w:r>
              <w:rPr>
                <w:sz w:val="20"/>
              </w:rPr>
              <w:t>9</w:t>
            </w:r>
          </w:p>
        </w:tc>
        <w:tc>
          <w:tcPr>
            <w:tcW w:w="144" w:type="dxa"/>
            <w:tcBorders>
              <w:top w:val="nil"/>
              <w:left w:val="nil"/>
              <w:bottom w:val="nil"/>
              <w:right w:val="nil"/>
            </w:tcBorders>
          </w:tcPr>
          <w:p w14:paraId="61B0D30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579C79F9" w14:textId="77777777" w:rsidR="00000000" w:rsidRDefault="006D661E">
            <w:pPr>
              <w:autoSpaceDE w:val="0"/>
              <w:autoSpaceDN w:val="0"/>
              <w:adjustRightInd w:val="0"/>
              <w:ind w:right="144"/>
            </w:pPr>
            <w:r>
              <w:rPr>
                <w:sz w:val="20"/>
              </w:rPr>
              <w:t>D-U-N-S+4, D-U-N-S Number with Four Character Suffix</w:t>
            </w:r>
          </w:p>
        </w:tc>
      </w:tr>
      <w:tr w:rsidR="00000000" w14:paraId="1429BE58" w14:textId="77777777">
        <w:tblPrEx>
          <w:tblCellMar>
            <w:top w:w="0" w:type="dxa"/>
            <w:left w:w="0" w:type="dxa"/>
            <w:bottom w:w="0" w:type="dxa"/>
            <w:right w:w="0" w:type="dxa"/>
          </w:tblCellMar>
        </w:tblPrEx>
        <w:tc>
          <w:tcPr>
            <w:tcW w:w="1007" w:type="dxa"/>
            <w:tcBorders>
              <w:top w:val="nil"/>
              <w:left w:val="nil"/>
              <w:bottom w:val="nil"/>
              <w:right w:val="nil"/>
            </w:tcBorders>
          </w:tcPr>
          <w:p w14:paraId="0901C724"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4416A00" w14:textId="77777777" w:rsidR="00000000" w:rsidRDefault="006D661E">
            <w:pPr>
              <w:autoSpaceDE w:val="0"/>
              <w:autoSpaceDN w:val="0"/>
              <w:adjustRightInd w:val="0"/>
              <w:ind w:right="144"/>
              <w:jc w:val="center"/>
            </w:pPr>
            <w:r>
              <w:rPr>
                <w:b/>
                <w:sz w:val="20"/>
              </w:rPr>
              <w:t>N104</w:t>
            </w:r>
          </w:p>
        </w:tc>
        <w:tc>
          <w:tcPr>
            <w:tcW w:w="892" w:type="dxa"/>
            <w:tcBorders>
              <w:top w:val="nil"/>
              <w:left w:val="nil"/>
              <w:bottom w:val="nil"/>
              <w:right w:val="nil"/>
            </w:tcBorders>
          </w:tcPr>
          <w:p w14:paraId="7C8C4522" w14:textId="77777777" w:rsidR="00000000" w:rsidRDefault="006D661E">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C451FF7" w14:textId="77777777" w:rsidR="00000000" w:rsidRDefault="006D661E">
            <w:pPr>
              <w:autoSpaceDE w:val="0"/>
              <w:autoSpaceDN w:val="0"/>
              <w:adjustRightInd w:val="0"/>
              <w:ind w:right="144"/>
            </w:pPr>
            <w:r>
              <w:rPr>
                <w:b/>
                <w:sz w:val="20"/>
              </w:rPr>
              <w:t>Identification Code</w:t>
            </w:r>
          </w:p>
        </w:tc>
        <w:tc>
          <w:tcPr>
            <w:tcW w:w="432" w:type="dxa"/>
            <w:tcBorders>
              <w:top w:val="nil"/>
              <w:left w:val="nil"/>
              <w:bottom w:val="nil"/>
              <w:right w:val="nil"/>
            </w:tcBorders>
          </w:tcPr>
          <w:p w14:paraId="72E80EE2"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4B8FF13B"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C264B75" w14:textId="77777777" w:rsidR="00000000" w:rsidRDefault="006D661E">
            <w:pPr>
              <w:autoSpaceDE w:val="0"/>
              <w:autoSpaceDN w:val="0"/>
              <w:adjustRightInd w:val="0"/>
              <w:ind w:right="144"/>
            </w:pPr>
            <w:r>
              <w:rPr>
                <w:b/>
                <w:sz w:val="20"/>
              </w:rPr>
              <w:t>AN 2/80</w:t>
            </w:r>
          </w:p>
        </w:tc>
      </w:tr>
      <w:tr w:rsidR="00000000" w14:paraId="357C34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7ECBE"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33C20666" w14:textId="77777777" w:rsidR="00000000" w:rsidRDefault="006D661E">
            <w:pPr>
              <w:autoSpaceDE w:val="0"/>
              <w:autoSpaceDN w:val="0"/>
              <w:adjustRightInd w:val="0"/>
              <w:ind w:right="144"/>
            </w:pPr>
            <w:r>
              <w:rPr>
                <w:sz w:val="20"/>
              </w:rPr>
              <w:t>Code identifying a party or other code</w:t>
            </w:r>
          </w:p>
        </w:tc>
      </w:tr>
      <w:tr w:rsidR="00000000" w14:paraId="0ADE4B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F9A3BF"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1C0BC702" w14:textId="77777777" w:rsidR="00000000" w:rsidRDefault="006D661E">
            <w:pPr>
              <w:autoSpaceDE w:val="0"/>
              <w:autoSpaceDN w:val="0"/>
              <w:adjustRightInd w:val="0"/>
              <w:ind w:right="144"/>
            </w:pPr>
            <w:r>
              <w:rPr>
                <w:sz w:val="20"/>
              </w:rPr>
              <w:t>TDSP D-U-N-S Number or D-U-N-S + 4 Number</w:t>
            </w:r>
          </w:p>
        </w:tc>
      </w:tr>
      <w:tr w:rsidR="00000000" w14:paraId="02605B1B" w14:textId="77777777">
        <w:tblPrEx>
          <w:tblCellMar>
            <w:top w:w="0" w:type="dxa"/>
            <w:left w:w="0" w:type="dxa"/>
            <w:bottom w:w="0" w:type="dxa"/>
            <w:right w:w="0" w:type="dxa"/>
          </w:tblCellMar>
        </w:tblPrEx>
        <w:tc>
          <w:tcPr>
            <w:tcW w:w="1007" w:type="dxa"/>
            <w:tcBorders>
              <w:top w:val="nil"/>
              <w:left w:val="nil"/>
              <w:bottom w:val="nil"/>
              <w:right w:val="nil"/>
            </w:tcBorders>
          </w:tcPr>
          <w:p w14:paraId="0D035B0C"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4C8A443" w14:textId="77777777" w:rsidR="00000000" w:rsidRDefault="006D661E">
            <w:pPr>
              <w:autoSpaceDE w:val="0"/>
              <w:autoSpaceDN w:val="0"/>
              <w:adjustRightInd w:val="0"/>
              <w:ind w:right="144"/>
              <w:jc w:val="center"/>
            </w:pPr>
            <w:r>
              <w:rPr>
                <w:b/>
                <w:sz w:val="20"/>
              </w:rPr>
              <w:t>N106</w:t>
            </w:r>
          </w:p>
        </w:tc>
        <w:tc>
          <w:tcPr>
            <w:tcW w:w="892" w:type="dxa"/>
            <w:tcBorders>
              <w:top w:val="nil"/>
              <w:left w:val="nil"/>
              <w:bottom w:val="nil"/>
              <w:right w:val="nil"/>
            </w:tcBorders>
          </w:tcPr>
          <w:p w14:paraId="3052946E"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B14FDA0"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1F52CFC6"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46F9A11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1A5D81A" w14:textId="77777777" w:rsidR="00000000" w:rsidRDefault="006D661E">
            <w:pPr>
              <w:autoSpaceDE w:val="0"/>
              <w:autoSpaceDN w:val="0"/>
              <w:adjustRightInd w:val="0"/>
              <w:ind w:right="144"/>
            </w:pPr>
            <w:r>
              <w:rPr>
                <w:b/>
                <w:sz w:val="20"/>
              </w:rPr>
              <w:t>ID 2/3</w:t>
            </w:r>
          </w:p>
        </w:tc>
      </w:tr>
      <w:tr w:rsidR="00000000" w14:paraId="212E99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3BF73"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02471CD" w14:textId="77777777" w:rsidR="00000000" w:rsidRDefault="006D661E">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45BB1D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0BB2E"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9A980AB" w14:textId="77777777" w:rsidR="00000000" w:rsidRDefault="006D661E">
            <w:pPr>
              <w:autoSpaceDE w:val="0"/>
              <w:autoSpaceDN w:val="0"/>
              <w:adjustRightInd w:val="0"/>
              <w:ind w:right="144"/>
            </w:pPr>
            <w:r>
              <w:rPr>
                <w:sz w:val="20"/>
              </w:rPr>
              <w:t>40</w:t>
            </w:r>
          </w:p>
        </w:tc>
        <w:tc>
          <w:tcPr>
            <w:tcW w:w="144" w:type="dxa"/>
            <w:tcBorders>
              <w:top w:val="nil"/>
              <w:left w:val="nil"/>
              <w:bottom w:val="nil"/>
              <w:right w:val="nil"/>
            </w:tcBorders>
          </w:tcPr>
          <w:p w14:paraId="06B9F95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7A02513" w14:textId="77777777" w:rsidR="00000000" w:rsidRDefault="006D661E">
            <w:pPr>
              <w:autoSpaceDE w:val="0"/>
              <w:autoSpaceDN w:val="0"/>
              <w:adjustRightInd w:val="0"/>
              <w:ind w:right="144"/>
            </w:pPr>
            <w:r>
              <w:rPr>
                <w:sz w:val="20"/>
              </w:rPr>
              <w:t>Receiver</w:t>
            </w:r>
          </w:p>
        </w:tc>
      </w:tr>
    </w:tbl>
    <w:p w14:paraId="3676CBC9"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2" w:name="book13"/>
      <w:bookmarkEnd w:id="322"/>
      <w:r>
        <w:rPr>
          <w:b/>
          <w:sz w:val="20"/>
        </w:rPr>
        <w:lastRenderedPageBreak/>
        <w:tab/>
        <w:t>Segment:</w:t>
      </w:r>
      <w:r>
        <w:rPr>
          <w:b/>
          <w:sz w:val="20"/>
        </w:rPr>
        <w:tab/>
      </w:r>
      <w:r>
        <w:rPr>
          <w:b/>
          <w:sz w:val="40"/>
        </w:rPr>
        <w:t xml:space="preserve">N1 </w:t>
      </w:r>
      <w:r>
        <w:rPr>
          <w:b/>
          <w:sz w:val="20"/>
        </w:rPr>
        <w:t>Name (ERCOT)</w:t>
      </w:r>
    </w:p>
    <w:p w14:paraId="06749F96"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31AEE7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B3C500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3D7313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18759C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08B0DF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31A48AB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06956D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434FB8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FA13A5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1747D11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3AD4A8" w14:textId="77777777">
        <w:tblPrEx>
          <w:tblCellMar>
            <w:top w:w="0" w:type="dxa"/>
            <w:left w:w="0" w:type="dxa"/>
            <w:bottom w:w="0" w:type="dxa"/>
            <w:right w:w="0" w:type="dxa"/>
          </w:tblCellMar>
        </w:tblPrEx>
        <w:tc>
          <w:tcPr>
            <w:tcW w:w="1944" w:type="dxa"/>
            <w:tcBorders>
              <w:top w:val="nil"/>
              <w:left w:val="nil"/>
              <w:bottom w:val="nil"/>
              <w:right w:val="nil"/>
            </w:tcBorders>
          </w:tcPr>
          <w:p w14:paraId="392DC6F6"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C369027"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4444F844" w14:textId="77777777" w:rsidR="00000000" w:rsidRDefault="006D661E">
            <w:pPr>
              <w:autoSpaceDE w:val="0"/>
              <w:autoSpaceDN w:val="0"/>
              <w:adjustRightInd w:val="0"/>
              <w:ind w:right="144"/>
              <w:rPr>
                <w:sz w:val="20"/>
              </w:rPr>
            </w:pPr>
            <w:r>
              <w:rPr>
                <w:sz w:val="20"/>
              </w:rPr>
              <w:t>Required</w:t>
            </w:r>
          </w:p>
          <w:p w14:paraId="24F52936" w14:textId="77777777" w:rsidR="00000000" w:rsidRDefault="006D661E">
            <w:pPr>
              <w:autoSpaceDE w:val="0"/>
              <w:autoSpaceDN w:val="0"/>
              <w:adjustRightInd w:val="0"/>
              <w:ind w:right="144"/>
            </w:pPr>
          </w:p>
        </w:tc>
      </w:tr>
      <w:tr w:rsidR="00000000" w14:paraId="673F1A24" w14:textId="77777777">
        <w:tblPrEx>
          <w:tblCellMar>
            <w:top w:w="0" w:type="dxa"/>
            <w:left w:w="0" w:type="dxa"/>
            <w:bottom w:w="0" w:type="dxa"/>
            <w:right w:w="0" w:type="dxa"/>
          </w:tblCellMar>
        </w:tblPrEx>
        <w:tc>
          <w:tcPr>
            <w:tcW w:w="1944" w:type="dxa"/>
            <w:tcBorders>
              <w:top w:val="nil"/>
              <w:left w:val="nil"/>
              <w:bottom w:val="nil"/>
              <w:right w:val="nil"/>
            </w:tcBorders>
          </w:tcPr>
          <w:p w14:paraId="27FD1B48" w14:textId="77777777" w:rsidR="00000000" w:rsidRDefault="006D661E">
            <w:pPr>
              <w:autoSpaceDE w:val="0"/>
              <w:autoSpaceDN w:val="0"/>
              <w:adjustRightInd w:val="0"/>
              <w:ind w:right="144"/>
            </w:pPr>
          </w:p>
        </w:tc>
        <w:tc>
          <w:tcPr>
            <w:tcW w:w="216" w:type="dxa"/>
            <w:tcBorders>
              <w:top w:val="nil"/>
              <w:left w:val="nil"/>
              <w:bottom w:val="nil"/>
              <w:right w:val="nil"/>
            </w:tcBorders>
          </w:tcPr>
          <w:p w14:paraId="340C6283"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5A2C0EC2" w14:textId="77777777" w:rsidR="00000000" w:rsidRDefault="006D661E">
            <w:pPr>
              <w:autoSpaceDE w:val="0"/>
              <w:autoSpaceDN w:val="0"/>
              <w:adjustRightInd w:val="0"/>
              <w:ind w:right="144"/>
            </w:pPr>
            <w:r>
              <w:rPr>
                <w:sz w:val="20"/>
              </w:rPr>
              <w:t>N1~AY~ERCOT~1~183529049~~41</w:t>
            </w:r>
          </w:p>
        </w:tc>
      </w:tr>
    </w:tbl>
    <w:p w14:paraId="7ADAC5F8" w14:textId="77777777" w:rsidR="00000000" w:rsidRDefault="006D661E">
      <w:pPr>
        <w:autoSpaceDE w:val="0"/>
        <w:autoSpaceDN w:val="0"/>
        <w:adjustRightInd w:val="0"/>
        <w:rPr>
          <w:sz w:val="20"/>
        </w:rPr>
      </w:pPr>
    </w:p>
    <w:p w14:paraId="35E9B4B4" w14:textId="77777777" w:rsidR="00000000" w:rsidRDefault="006D661E">
      <w:pPr>
        <w:autoSpaceDE w:val="0"/>
        <w:autoSpaceDN w:val="0"/>
        <w:adjustRightInd w:val="0"/>
        <w:jc w:val="center"/>
        <w:rPr>
          <w:b/>
          <w:sz w:val="20"/>
        </w:rPr>
      </w:pPr>
      <w:r>
        <w:rPr>
          <w:b/>
          <w:sz w:val="20"/>
        </w:rPr>
        <w:t>Data Element Summary</w:t>
      </w:r>
    </w:p>
    <w:p w14:paraId="61C62FBC"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B22310B"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99F74F2" w14:textId="77777777">
        <w:tblPrEx>
          <w:tblCellMar>
            <w:top w:w="0" w:type="dxa"/>
            <w:left w:w="0" w:type="dxa"/>
            <w:bottom w:w="0" w:type="dxa"/>
            <w:right w:w="0" w:type="dxa"/>
          </w:tblCellMar>
        </w:tblPrEx>
        <w:tc>
          <w:tcPr>
            <w:tcW w:w="1007" w:type="dxa"/>
            <w:tcBorders>
              <w:top w:val="nil"/>
              <w:left w:val="nil"/>
              <w:bottom w:val="nil"/>
              <w:right w:val="nil"/>
            </w:tcBorders>
          </w:tcPr>
          <w:p w14:paraId="39C01C22"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A04137A" w14:textId="77777777" w:rsidR="00000000" w:rsidRDefault="006D661E">
            <w:pPr>
              <w:autoSpaceDE w:val="0"/>
              <w:autoSpaceDN w:val="0"/>
              <w:adjustRightInd w:val="0"/>
              <w:ind w:right="144"/>
              <w:jc w:val="center"/>
            </w:pPr>
            <w:r>
              <w:rPr>
                <w:b/>
                <w:sz w:val="20"/>
              </w:rPr>
              <w:t>N101</w:t>
            </w:r>
          </w:p>
        </w:tc>
        <w:tc>
          <w:tcPr>
            <w:tcW w:w="892" w:type="dxa"/>
            <w:tcBorders>
              <w:top w:val="nil"/>
              <w:left w:val="nil"/>
              <w:bottom w:val="nil"/>
              <w:right w:val="nil"/>
            </w:tcBorders>
          </w:tcPr>
          <w:p w14:paraId="296C01F8"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F9447FC"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669A4D8F"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489E5DEF"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E8684BE" w14:textId="77777777" w:rsidR="00000000" w:rsidRDefault="006D661E">
            <w:pPr>
              <w:autoSpaceDE w:val="0"/>
              <w:autoSpaceDN w:val="0"/>
              <w:adjustRightInd w:val="0"/>
              <w:ind w:right="144"/>
            </w:pPr>
            <w:r>
              <w:rPr>
                <w:b/>
                <w:sz w:val="20"/>
              </w:rPr>
              <w:t>ID 2/3</w:t>
            </w:r>
          </w:p>
        </w:tc>
      </w:tr>
      <w:tr w:rsidR="00000000" w14:paraId="02AEC6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562E92"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6457BE5" w14:textId="77777777" w:rsidR="00000000" w:rsidRDefault="006D661E">
            <w:pPr>
              <w:autoSpaceDE w:val="0"/>
              <w:autoSpaceDN w:val="0"/>
              <w:adjustRightInd w:val="0"/>
              <w:ind w:right="144"/>
            </w:pPr>
            <w:r>
              <w:rPr>
                <w:sz w:val="20"/>
              </w:rPr>
              <w:t>Code identifying an</w:t>
            </w:r>
            <w:r>
              <w:rPr>
                <w:sz w:val="20"/>
              </w:rPr>
              <w:t xml:space="preserve"> organizational entity, a physical location, </w:t>
            </w:r>
            <w:proofErr w:type="gramStart"/>
            <w:r>
              <w:rPr>
                <w:sz w:val="20"/>
              </w:rPr>
              <w:t>property</w:t>
            </w:r>
            <w:proofErr w:type="gramEnd"/>
            <w:r>
              <w:rPr>
                <w:sz w:val="20"/>
              </w:rPr>
              <w:t xml:space="preserve"> or an individual</w:t>
            </w:r>
          </w:p>
        </w:tc>
      </w:tr>
      <w:tr w:rsidR="00000000" w14:paraId="12CB30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FE1877"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FFD45CD" w14:textId="77777777" w:rsidR="00000000" w:rsidRDefault="006D661E">
            <w:pPr>
              <w:autoSpaceDE w:val="0"/>
              <w:autoSpaceDN w:val="0"/>
              <w:adjustRightInd w:val="0"/>
              <w:ind w:right="144"/>
            </w:pPr>
            <w:r>
              <w:rPr>
                <w:sz w:val="20"/>
              </w:rPr>
              <w:t>AY</w:t>
            </w:r>
          </w:p>
        </w:tc>
        <w:tc>
          <w:tcPr>
            <w:tcW w:w="144" w:type="dxa"/>
            <w:tcBorders>
              <w:top w:val="nil"/>
              <w:left w:val="nil"/>
              <w:bottom w:val="nil"/>
              <w:right w:val="nil"/>
            </w:tcBorders>
          </w:tcPr>
          <w:p w14:paraId="326BBFA0"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AA338E9" w14:textId="77777777" w:rsidR="00000000" w:rsidRDefault="006D661E">
            <w:pPr>
              <w:autoSpaceDE w:val="0"/>
              <w:autoSpaceDN w:val="0"/>
              <w:adjustRightInd w:val="0"/>
              <w:ind w:right="144"/>
            </w:pPr>
            <w:r>
              <w:rPr>
                <w:sz w:val="20"/>
              </w:rPr>
              <w:t>Clearinghouse</w:t>
            </w:r>
          </w:p>
        </w:tc>
      </w:tr>
      <w:tr w:rsidR="00000000" w14:paraId="09676E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FED0F8"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25A36BB3" w14:textId="77777777" w:rsidR="00000000" w:rsidRDefault="006D661E">
            <w:pPr>
              <w:autoSpaceDE w:val="0"/>
              <w:autoSpaceDN w:val="0"/>
              <w:adjustRightInd w:val="0"/>
              <w:ind w:right="144"/>
            </w:pPr>
            <w:r>
              <w:rPr>
                <w:sz w:val="20"/>
              </w:rPr>
              <w:t>ERCOT</w:t>
            </w:r>
          </w:p>
        </w:tc>
      </w:tr>
      <w:tr w:rsidR="00000000" w14:paraId="7C488D14" w14:textId="77777777">
        <w:tblPrEx>
          <w:tblCellMar>
            <w:top w:w="0" w:type="dxa"/>
            <w:left w:w="0" w:type="dxa"/>
            <w:bottom w:w="0" w:type="dxa"/>
            <w:right w:w="0" w:type="dxa"/>
          </w:tblCellMar>
        </w:tblPrEx>
        <w:tc>
          <w:tcPr>
            <w:tcW w:w="1007" w:type="dxa"/>
            <w:tcBorders>
              <w:top w:val="nil"/>
              <w:left w:val="nil"/>
              <w:bottom w:val="nil"/>
              <w:right w:val="nil"/>
            </w:tcBorders>
          </w:tcPr>
          <w:p w14:paraId="6018073D"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4DA9A63" w14:textId="77777777" w:rsidR="00000000" w:rsidRDefault="006D661E">
            <w:pPr>
              <w:autoSpaceDE w:val="0"/>
              <w:autoSpaceDN w:val="0"/>
              <w:adjustRightInd w:val="0"/>
              <w:ind w:right="144"/>
              <w:jc w:val="center"/>
            </w:pPr>
            <w:r>
              <w:rPr>
                <w:b/>
                <w:sz w:val="20"/>
              </w:rPr>
              <w:t>N102</w:t>
            </w:r>
          </w:p>
        </w:tc>
        <w:tc>
          <w:tcPr>
            <w:tcW w:w="892" w:type="dxa"/>
            <w:tcBorders>
              <w:top w:val="nil"/>
              <w:left w:val="nil"/>
              <w:bottom w:val="nil"/>
              <w:right w:val="nil"/>
            </w:tcBorders>
          </w:tcPr>
          <w:p w14:paraId="216178AC"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335F1482"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61A297A4"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35A0554E"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2F56C4C" w14:textId="77777777" w:rsidR="00000000" w:rsidRDefault="006D661E">
            <w:pPr>
              <w:autoSpaceDE w:val="0"/>
              <w:autoSpaceDN w:val="0"/>
              <w:adjustRightInd w:val="0"/>
              <w:ind w:right="144"/>
            </w:pPr>
            <w:r>
              <w:rPr>
                <w:b/>
                <w:sz w:val="20"/>
              </w:rPr>
              <w:t>AN 1/60</w:t>
            </w:r>
          </w:p>
        </w:tc>
      </w:tr>
      <w:tr w:rsidR="00000000" w14:paraId="405C87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592092"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4432E86" w14:textId="77777777" w:rsidR="00000000" w:rsidRDefault="006D661E">
            <w:pPr>
              <w:autoSpaceDE w:val="0"/>
              <w:autoSpaceDN w:val="0"/>
              <w:adjustRightInd w:val="0"/>
              <w:ind w:right="144"/>
            </w:pPr>
            <w:r>
              <w:rPr>
                <w:sz w:val="20"/>
              </w:rPr>
              <w:t>Free-form name</w:t>
            </w:r>
          </w:p>
        </w:tc>
      </w:tr>
      <w:tr w:rsidR="00000000" w14:paraId="658FFC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D92543"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7D7751F4" w14:textId="77777777" w:rsidR="00000000" w:rsidRDefault="006D661E">
            <w:pPr>
              <w:autoSpaceDE w:val="0"/>
              <w:autoSpaceDN w:val="0"/>
              <w:adjustRightInd w:val="0"/>
              <w:ind w:right="144"/>
            </w:pPr>
            <w:r>
              <w:rPr>
                <w:sz w:val="20"/>
              </w:rPr>
              <w:t>ERCOT Name</w:t>
            </w:r>
          </w:p>
        </w:tc>
      </w:tr>
      <w:tr w:rsidR="00000000" w14:paraId="5A94909E" w14:textId="77777777">
        <w:tblPrEx>
          <w:tblCellMar>
            <w:top w:w="0" w:type="dxa"/>
            <w:left w:w="0" w:type="dxa"/>
            <w:bottom w:w="0" w:type="dxa"/>
            <w:right w:w="0" w:type="dxa"/>
          </w:tblCellMar>
        </w:tblPrEx>
        <w:tc>
          <w:tcPr>
            <w:tcW w:w="1007" w:type="dxa"/>
            <w:tcBorders>
              <w:top w:val="nil"/>
              <w:left w:val="nil"/>
              <w:bottom w:val="nil"/>
              <w:right w:val="nil"/>
            </w:tcBorders>
          </w:tcPr>
          <w:p w14:paraId="5FE79AC4"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3293CA6" w14:textId="77777777" w:rsidR="00000000" w:rsidRDefault="006D661E">
            <w:pPr>
              <w:autoSpaceDE w:val="0"/>
              <w:autoSpaceDN w:val="0"/>
              <w:adjustRightInd w:val="0"/>
              <w:ind w:right="144"/>
              <w:jc w:val="center"/>
            </w:pPr>
            <w:r>
              <w:rPr>
                <w:b/>
                <w:sz w:val="20"/>
              </w:rPr>
              <w:t>N103</w:t>
            </w:r>
          </w:p>
        </w:tc>
        <w:tc>
          <w:tcPr>
            <w:tcW w:w="892" w:type="dxa"/>
            <w:tcBorders>
              <w:top w:val="nil"/>
              <w:left w:val="nil"/>
              <w:bottom w:val="nil"/>
              <w:right w:val="nil"/>
            </w:tcBorders>
          </w:tcPr>
          <w:p w14:paraId="70089846" w14:textId="77777777" w:rsidR="00000000" w:rsidRDefault="006D661E">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4C6ABD2" w14:textId="77777777" w:rsidR="00000000" w:rsidRDefault="006D661E">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4BA4A78"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19C79365"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86E4D34" w14:textId="77777777" w:rsidR="00000000" w:rsidRDefault="006D661E">
            <w:pPr>
              <w:autoSpaceDE w:val="0"/>
              <w:autoSpaceDN w:val="0"/>
              <w:adjustRightInd w:val="0"/>
              <w:ind w:right="144"/>
            </w:pPr>
            <w:r>
              <w:rPr>
                <w:b/>
                <w:sz w:val="20"/>
              </w:rPr>
              <w:t>ID 1/2</w:t>
            </w:r>
          </w:p>
        </w:tc>
      </w:tr>
      <w:tr w:rsidR="00000000" w14:paraId="3A4494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7CD73E"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05A10D6" w14:textId="77777777" w:rsidR="00000000" w:rsidRDefault="006D661E">
            <w:pPr>
              <w:autoSpaceDE w:val="0"/>
              <w:autoSpaceDN w:val="0"/>
              <w:adjustRightInd w:val="0"/>
              <w:ind w:right="144"/>
            </w:pPr>
            <w:r>
              <w:rPr>
                <w:sz w:val="20"/>
              </w:rPr>
              <w:t>Code designating the system/method of code structure used for Identification Code (67)</w:t>
            </w:r>
          </w:p>
        </w:tc>
      </w:tr>
      <w:tr w:rsidR="00000000" w14:paraId="0C6012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0C17CA"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EF99280" w14:textId="77777777" w:rsidR="00000000" w:rsidRDefault="006D661E">
            <w:pPr>
              <w:autoSpaceDE w:val="0"/>
              <w:autoSpaceDN w:val="0"/>
              <w:adjustRightInd w:val="0"/>
              <w:ind w:right="144"/>
            </w:pPr>
            <w:r>
              <w:rPr>
                <w:sz w:val="20"/>
              </w:rPr>
              <w:t>1</w:t>
            </w:r>
          </w:p>
        </w:tc>
        <w:tc>
          <w:tcPr>
            <w:tcW w:w="144" w:type="dxa"/>
            <w:tcBorders>
              <w:top w:val="nil"/>
              <w:left w:val="nil"/>
              <w:bottom w:val="nil"/>
              <w:right w:val="nil"/>
            </w:tcBorders>
          </w:tcPr>
          <w:p w14:paraId="1776048E"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5997D13" w14:textId="77777777" w:rsidR="00000000" w:rsidRDefault="006D661E">
            <w:pPr>
              <w:autoSpaceDE w:val="0"/>
              <w:autoSpaceDN w:val="0"/>
              <w:adjustRightInd w:val="0"/>
              <w:ind w:right="144"/>
            </w:pPr>
            <w:r>
              <w:rPr>
                <w:sz w:val="20"/>
              </w:rPr>
              <w:t>D-U-N-S Number, Dun &amp; Bradstreet</w:t>
            </w:r>
          </w:p>
        </w:tc>
      </w:tr>
      <w:tr w:rsidR="00000000" w14:paraId="77396C63" w14:textId="77777777">
        <w:tblPrEx>
          <w:tblCellMar>
            <w:top w:w="0" w:type="dxa"/>
            <w:left w:w="0" w:type="dxa"/>
            <w:bottom w:w="0" w:type="dxa"/>
            <w:right w:w="0" w:type="dxa"/>
          </w:tblCellMar>
        </w:tblPrEx>
        <w:tc>
          <w:tcPr>
            <w:tcW w:w="1007" w:type="dxa"/>
            <w:tcBorders>
              <w:top w:val="nil"/>
              <w:left w:val="nil"/>
              <w:bottom w:val="nil"/>
              <w:right w:val="nil"/>
            </w:tcBorders>
          </w:tcPr>
          <w:p w14:paraId="5CAAE9FD"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3DF7CD5" w14:textId="77777777" w:rsidR="00000000" w:rsidRDefault="006D661E">
            <w:pPr>
              <w:autoSpaceDE w:val="0"/>
              <w:autoSpaceDN w:val="0"/>
              <w:adjustRightInd w:val="0"/>
              <w:ind w:right="144"/>
              <w:jc w:val="center"/>
            </w:pPr>
            <w:r>
              <w:rPr>
                <w:b/>
                <w:sz w:val="20"/>
              </w:rPr>
              <w:t>N104</w:t>
            </w:r>
          </w:p>
        </w:tc>
        <w:tc>
          <w:tcPr>
            <w:tcW w:w="892" w:type="dxa"/>
            <w:tcBorders>
              <w:top w:val="nil"/>
              <w:left w:val="nil"/>
              <w:bottom w:val="nil"/>
              <w:right w:val="nil"/>
            </w:tcBorders>
          </w:tcPr>
          <w:p w14:paraId="4FC4BCC3" w14:textId="77777777" w:rsidR="00000000" w:rsidRDefault="006D661E">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98A6652" w14:textId="77777777" w:rsidR="00000000" w:rsidRDefault="006D661E">
            <w:pPr>
              <w:autoSpaceDE w:val="0"/>
              <w:autoSpaceDN w:val="0"/>
              <w:adjustRightInd w:val="0"/>
              <w:ind w:right="144"/>
            </w:pPr>
            <w:r>
              <w:rPr>
                <w:b/>
                <w:sz w:val="20"/>
              </w:rPr>
              <w:t>Identification Code</w:t>
            </w:r>
          </w:p>
        </w:tc>
        <w:tc>
          <w:tcPr>
            <w:tcW w:w="432" w:type="dxa"/>
            <w:tcBorders>
              <w:top w:val="nil"/>
              <w:left w:val="nil"/>
              <w:bottom w:val="nil"/>
              <w:right w:val="nil"/>
            </w:tcBorders>
          </w:tcPr>
          <w:p w14:paraId="5D843DB1"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353F8A5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1AAF9AE" w14:textId="77777777" w:rsidR="00000000" w:rsidRDefault="006D661E">
            <w:pPr>
              <w:autoSpaceDE w:val="0"/>
              <w:autoSpaceDN w:val="0"/>
              <w:adjustRightInd w:val="0"/>
              <w:ind w:right="144"/>
            </w:pPr>
            <w:r>
              <w:rPr>
                <w:b/>
                <w:sz w:val="20"/>
              </w:rPr>
              <w:t>AN 2/80</w:t>
            </w:r>
          </w:p>
        </w:tc>
      </w:tr>
      <w:tr w:rsidR="00000000" w14:paraId="32C089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000C8B"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9EE36FE" w14:textId="77777777" w:rsidR="00000000" w:rsidRDefault="006D661E">
            <w:pPr>
              <w:autoSpaceDE w:val="0"/>
              <w:autoSpaceDN w:val="0"/>
              <w:adjustRightInd w:val="0"/>
              <w:ind w:right="144"/>
            </w:pPr>
            <w:r>
              <w:rPr>
                <w:sz w:val="20"/>
              </w:rPr>
              <w:t>Code identifying a party or other code</w:t>
            </w:r>
          </w:p>
        </w:tc>
      </w:tr>
      <w:tr w:rsidR="00000000" w14:paraId="195511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778F1B"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48B9C205" w14:textId="77777777" w:rsidR="00000000" w:rsidRDefault="006D661E">
            <w:pPr>
              <w:autoSpaceDE w:val="0"/>
              <w:autoSpaceDN w:val="0"/>
              <w:adjustRightInd w:val="0"/>
              <w:ind w:right="144"/>
            </w:pPr>
            <w:r>
              <w:rPr>
                <w:sz w:val="20"/>
              </w:rPr>
              <w:t>ERCOT D-U-N-S Number</w:t>
            </w:r>
          </w:p>
        </w:tc>
      </w:tr>
      <w:tr w:rsidR="00000000" w14:paraId="153B9C61" w14:textId="77777777">
        <w:tblPrEx>
          <w:tblCellMar>
            <w:top w:w="0" w:type="dxa"/>
            <w:left w:w="0" w:type="dxa"/>
            <w:bottom w:w="0" w:type="dxa"/>
            <w:right w:w="0" w:type="dxa"/>
          </w:tblCellMar>
        </w:tblPrEx>
        <w:tc>
          <w:tcPr>
            <w:tcW w:w="1007" w:type="dxa"/>
            <w:tcBorders>
              <w:top w:val="nil"/>
              <w:left w:val="nil"/>
              <w:bottom w:val="nil"/>
              <w:right w:val="nil"/>
            </w:tcBorders>
          </w:tcPr>
          <w:p w14:paraId="6F7B4A3A"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67DB899B" w14:textId="77777777" w:rsidR="00000000" w:rsidRDefault="006D661E">
            <w:pPr>
              <w:autoSpaceDE w:val="0"/>
              <w:autoSpaceDN w:val="0"/>
              <w:adjustRightInd w:val="0"/>
              <w:ind w:right="144"/>
              <w:jc w:val="center"/>
            </w:pPr>
            <w:r>
              <w:rPr>
                <w:b/>
                <w:sz w:val="20"/>
              </w:rPr>
              <w:t>N106</w:t>
            </w:r>
          </w:p>
        </w:tc>
        <w:tc>
          <w:tcPr>
            <w:tcW w:w="892" w:type="dxa"/>
            <w:tcBorders>
              <w:top w:val="nil"/>
              <w:left w:val="nil"/>
              <w:bottom w:val="nil"/>
              <w:right w:val="nil"/>
            </w:tcBorders>
          </w:tcPr>
          <w:p w14:paraId="6C3AE6EF"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ABA40AF"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465035BE"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0E2A8E65"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1A58067" w14:textId="77777777" w:rsidR="00000000" w:rsidRDefault="006D661E">
            <w:pPr>
              <w:autoSpaceDE w:val="0"/>
              <w:autoSpaceDN w:val="0"/>
              <w:adjustRightInd w:val="0"/>
              <w:ind w:right="144"/>
            </w:pPr>
            <w:r>
              <w:rPr>
                <w:b/>
                <w:sz w:val="20"/>
              </w:rPr>
              <w:t>ID 2/3</w:t>
            </w:r>
          </w:p>
        </w:tc>
      </w:tr>
      <w:tr w:rsidR="00000000" w14:paraId="376A10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EAE81E"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0D78731" w14:textId="77777777" w:rsidR="00000000" w:rsidRDefault="006D661E">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1D4EC0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053D8D"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3173227" w14:textId="77777777" w:rsidR="00000000" w:rsidRDefault="006D661E">
            <w:pPr>
              <w:autoSpaceDE w:val="0"/>
              <w:autoSpaceDN w:val="0"/>
              <w:adjustRightInd w:val="0"/>
              <w:ind w:right="144"/>
            </w:pPr>
            <w:r>
              <w:rPr>
                <w:sz w:val="20"/>
              </w:rPr>
              <w:t>41</w:t>
            </w:r>
          </w:p>
        </w:tc>
        <w:tc>
          <w:tcPr>
            <w:tcW w:w="144" w:type="dxa"/>
            <w:tcBorders>
              <w:top w:val="nil"/>
              <w:left w:val="nil"/>
              <w:bottom w:val="nil"/>
              <w:right w:val="nil"/>
            </w:tcBorders>
          </w:tcPr>
          <w:p w14:paraId="7BEBB33E"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1C4850C1" w14:textId="77777777" w:rsidR="00000000" w:rsidRDefault="006D661E">
            <w:pPr>
              <w:autoSpaceDE w:val="0"/>
              <w:autoSpaceDN w:val="0"/>
              <w:adjustRightInd w:val="0"/>
              <w:ind w:right="144"/>
            </w:pPr>
            <w:r>
              <w:rPr>
                <w:sz w:val="20"/>
              </w:rPr>
              <w:t>Submitter</w:t>
            </w:r>
          </w:p>
        </w:tc>
      </w:tr>
    </w:tbl>
    <w:p w14:paraId="712B6913"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3" w:name="book14"/>
      <w:bookmarkEnd w:id="323"/>
      <w:r>
        <w:rPr>
          <w:b/>
          <w:sz w:val="20"/>
        </w:rPr>
        <w:lastRenderedPageBreak/>
        <w:tab/>
        <w:t>Segment:</w:t>
      </w:r>
      <w:r>
        <w:rPr>
          <w:b/>
          <w:sz w:val="20"/>
        </w:rPr>
        <w:tab/>
      </w:r>
      <w:r>
        <w:rPr>
          <w:b/>
          <w:sz w:val="40"/>
        </w:rPr>
        <w:t xml:space="preserve">N1 </w:t>
      </w:r>
      <w:r>
        <w:rPr>
          <w:b/>
          <w:sz w:val="20"/>
        </w:rPr>
        <w:t>Name (Competitive Retailer)</w:t>
      </w:r>
    </w:p>
    <w:p w14:paraId="296AE561"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4EE8E3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ED35F06"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DF1511C"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DC1502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C2DA03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D6958D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N102 or N103 is required.</w:t>
      </w:r>
    </w:p>
    <w:p w14:paraId="5D81322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06DCF0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FACC0C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w:t>
      </w:r>
      <w:r>
        <w:rPr>
          <w:sz w:val="20"/>
        </w:rPr>
        <w:t>is efficiency the "ID Code" (N104) must provide a key to the table maintained by the transaction processing party.</w:t>
      </w:r>
    </w:p>
    <w:p w14:paraId="316C355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3FFBE0" w14:textId="77777777">
        <w:tblPrEx>
          <w:tblCellMar>
            <w:top w:w="0" w:type="dxa"/>
            <w:left w:w="0" w:type="dxa"/>
            <w:bottom w:w="0" w:type="dxa"/>
            <w:right w:w="0" w:type="dxa"/>
          </w:tblCellMar>
        </w:tblPrEx>
        <w:tc>
          <w:tcPr>
            <w:tcW w:w="1944" w:type="dxa"/>
            <w:tcBorders>
              <w:top w:val="nil"/>
              <w:left w:val="nil"/>
              <w:bottom w:val="nil"/>
              <w:right w:val="nil"/>
            </w:tcBorders>
          </w:tcPr>
          <w:p w14:paraId="1F47E490"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4182F7F"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4EE2E40B" w14:textId="77777777" w:rsidR="00000000" w:rsidRDefault="006D661E">
            <w:pPr>
              <w:autoSpaceDE w:val="0"/>
              <w:autoSpaceDN w:val="0"/>
              <w:adjustRightInd w:val="0"/>
              <w:ind w:right="144"/>
              <w:rPr>
                <w:sz w:val="20"/>
              </w:rPr>
            </w:pPr>
            <w:r>
              <w:rPr>
                <w:sz w:val="20"/>
              </w:rPr>
              <w:t>Required</w:t>
            </w:r>
          </w:p>
          <w:p w14:paraId="715349B8" w14:textId="77777777" w:rsidR="00000000" w:rsidRDefault="006D661E">
            <w:pPr>
              <w:autoSpaceDE w:val="0"/>
              <w:autoSpaceDN w:val="0"/>
              <w:adjustRightInd w:val="0"/>
              <w:ind w:right="144"/>
            </w:pPr>
          </w:p>
        </w:tc>
      </w:tr>
      <w:tr w:rsidR="00000000" w14:paraId="1FE4C1F5" w14:textId="77777777">
        <w:tblPrEx>
          <w:tblCellMar>
            <w:top w:w="0" w:type="dxa"/>
            <w:left w:w="0" w:type="dxa"/>
            <w:bottom w:w="0" w:type="dxa"/>
            <w:right w:w="0" w:type="dxa"/>
          </w:tblCellMar>
        </w:tblPrEx>
        <w:tc>
          <w:tcPr>
            <w:tcW w:w="1944" w:type="dxa"/>
            <w:tcBorders>
              <w:top w:val="nil"/>
              <w:left w:val="nil"/>
              <w:bottom w:val="nil"/>
              <w:right w:val="nil"/>
            </w:tcBorders>
          </w:tcPr>
          <w:p w14:paraId="68AE86BB" w14:textId="77777777" w:rsidR="00000000" w:rsidRDefault="006D661E">
            <w:pPr>
              <w:autoSpaceDE w:val="0"/>
              <w:autoSpaceDN w:val="0"/>
              <w:adjustRightInd w:val="0"/>
              <w:ind w:right="144"/>
            </w:pPr>
          </w:p>
        </w:tc>
        <w:tc>
          <w:tcPr>
            <w:tcW w:w="216" w:type="dxa"/>
            <w:tcBorders>
              <w:top w:val="nil"/>
              <w:left w:val="nil"/>
              <w:bottom w:val="nil"/>
              <w:right w:val="nil"/>
            </w:tcBorders>
          </w:tcPr>
          <w:p w14:paraId="0A73A348"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114BB17D" w14:textId="77777777" w:rsidR="00000000" w:rsidRDefault="006D661E">
            <w:pPr>
              <w:autoSpaceDE w:val="0"/>
              <w:autoSpaceDN w:val="0"/>
              <w:adjustRightInd w:val="0"/>
              <w:ind w:right="144"/>
            </w:pPr>
            <w:r>
              <w:rPr>
                <w:sz w:val="20"/>
              </w:rPr>
              <w:t>N1~SJ~CR NAME~1~007909422</w:t>
            </w:r>
          </w:p>
        </w:tc>
      </w:tr>
    </w:tbl>
    <w:p w14:paraId="25F19AAA" w14:textId="77777777" w:rsidR="00000000" w:rsidRDefault="006D661E">
      <w:pPr>
        <w:autoSpaceDE w:val="0"/>
        <w:autoSpaceDN w:val="0"/>
        <w:adjustRightInd w:val="0"/>
        <w:rPr>
          <w:sz w:val="20"/>
        </w:rPr>
      </w:pPr>
    </w:p>
    <w:p w14:paraId="40C72A40" w14:textId="77777777" w:rsidR="00000000" w:rsidRDefault="006D661E">
      <w:pPr>
        <w:autoSpaceDE w:val="0"/>
        <w:autoSpaceDN w:val="0"/>
        <w:adjustRightInd w:val="0"/>
        <w:jc w:val="center"/>
        <w:rPr>
          <w:b/>
          <w:sz w:val="20"/>
        </w:rPr>
      </w:pPr>
      <w:r>
        <w:rPr>
          <w:b/>
          <w:sz w:val="20"/>
        </w:rPr>
        <w:t>Data Element Summary</w:t>
      </w:r>
    </w:p>
    <w:p w14:paraId="33AC9F75"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06E2CEA"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1B84A3" w14:textId="77777777">
        <w:tblPrEx>
          <w:tblCellMar>
            <w:top w:w="0" w:type="dxa"/>
            <w:left w:w="0" w:type="dxa"/>
            <w:bottom w:w="0" w:type="dxa"/>
            <w:right w:w="0" w:type="dxa"/>
          </w:tblCellMar>
        </w:tblPrEx>
        <w:tc>
          <w:tcPr>
            <w:tcW w:w="1007" w:type="dxa"/>
            <w:tcBorders>
              <w:top w:val="nil"/>
              <w:left w:val="nil"/>
              <w:bottom w:val="nil"/>
              <w:right w:val="nil"/>
            </w:tcBorders>
          </w:tcPr>
          <w:p w14:paraId="1DBDC595"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519DEE" w14:textId="77777777" w:rsidR="00000000" w:rsidRDefault="006D661E">
            <w:pPr>
              <w:autoSpaceDE w:val="0"/>
              <w:autoSpaceDN w:val="0"/>
              <w:adjustRightInd w:val="0"/>
              <w:ind w:right="144"/>
              <w:jc w:val="center"/>
            </w:pPr>
            <w:r>
              <w:rPr>
                <w:b/>
                <w:sz w:val="20"/>
              </w:rPr>
              <w:t>N101</w:t>
            </w:r>
          </w:p>
        </w:tc>
        <w:tc>
          <w:tcPr>
            <w:tcW w:w="892" w:type="dxa"/>
            <w:tcBorders>
              <w:top w:val="nil"/>
              <w:left w:val="nil"/>
              <w:bottom w:val="nil"/>
              <w:right w:val="nil"/>
            </w:tcBorders>
          </w:tcPr>
          <w:p w14:paraId="1A24664D" w14:textId="77777777" w:rsidR="00000000" w:rsidRDefault="006D661E">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17567F6" w14:textId="77777777" w:rsidR="00000000" w:rsidRDefault="006D661E">
            <w:pPr>
              <w:autoSpaceDE w:val="0"/>
              <w:autoSpaceDN w:val="0"/>
              <w:adjustRightInd w:val="0"/>
              <w:ind w:right="144"/>
            </w:pPr>
            <w:r>
              <w:rPr>
                <w:b/>
                <w:sz w:val="20"/>
              </w:rPr>
              <w:t>Entity Identifier Code</w:t>
            </w:r>
          </w:p>
        </w:tc>
        <w:tc>
          <w:tcPr>
            <w:tcW w:w="432" w:type="dxa"/>
            <w:tcBorders>
              <w:top w:val="nil"/>
              <w:left w:val="nil"/>
              <w:bottom w:val="nil"/>
              <w:right w:val="nil"/>
            </w:tcBorders>
          </w:tcPr>
          <w:p w14:paraId="10220B3E"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05161492"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3B1FCD80" w14:textId="77777777" w:rsidR="00000000" w:rsidRDefault="006D661E">
            <w:pPr>
              <w:autoSpaceDE w:val="0"/>
              <w:autoSpaceDN w:val="0"/>
              <w:adjustRightInd w:val="0"/>
              <w:ind w:right="144"/>
            </w:pPr>
            <w:r>
              <w:rPr>
                <w:b/>
                <w:sz w:val="20"/>
              </w:rPr>
              <w:t>ID 2/3</w:t>
            </w:r>
          </w:p>
        </w:tc>
      </w:tr>
      <w:tr w:rsidR="00000000" w14:paraId="199583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BC3297"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EED8860" w14:textId="77777777" w:rsidR="00000000" w:rsidRDefault="006D661E">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000000" w14:paraId="72AF03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D7EBF7"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184166E" w14:textId="77777777" w:rsidR="00000000" w:rsidRDefault="006D661E">
            <w:pPr>
              <w:autoSpaceDE w:val="0"/>
              <w:autoSpaceDN w:val="0"/>
              <w:adjustRightInd w:val="0"/>
              <w:ind w:right="144"/>
            </w:pPr>
            <w:r>
              <w:rPr>
                <w:sz w:val="20"/>
              </w:rPr>
              <w:t>SJ</w:t>
            </w:r>
          </w:p>
        </w:tc>
        <w:tc>
          <w:tcPr>
            <w:tcW w:w="144" w:type="dxa"/>
            <w:tcBorders>
              <w:top w:val="nil"/>
              <w:left w:val="nil"/>
              <w:bottom w:val="nil"/>
              <w:right w:val="nil"/>
            </w:tcBorders>
          </w:tcPr>
          <w:p w14:paraId="535D6089"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04D5B29" w14:textId="77777777" w:rsidR="00000000" w:rsidRDefault="006D661E">
            <w:pPr>
              <w:autoSpaceDE w:val="0"/>
              <w:autoSpaceDN w:val="0"/>
              <w:adjustRightInd w:val="0"/>
              <w:ind w:right="144"/>
            </w:pPr>
            <w:r>
              <w:rPr>
                <w:sz w:val="20"/>
              </w:rPr>
              <w:t>Service Provider</w:t>
            </w:r>
          </w:p>
        </w:tc>
      </w:tr>
      <w:tr w:rsidR="00000000" w14:paraId="2A9143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1C4913"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3B2C38F1" w14:textId="77777777" w:rsidR="00000000" w:rsidRDefault="006D661E">
            <w:pPr>
              <w:autoSpaceDE w:val="0"/>
              <w:autoSpaceDN w:val="0"/>
              <w:adjustRightInd w:val="0"/>
              <w:ind w:right="144"/>
            </w:pPr>
            <w:r>
              <w:rPr>
                <w:sz w:val="20"/>
              </w:rPr>
              <w:t>Competitive Retailer (CR)</w:t>
            </w:r>
          </w:p>
        </w:tc>
      </w:tr>
      <w:tr w:rsidR="00000000" w14:paraId="1335240F" w14:textId="77777777">
        <w:tblPrEx>
          <w:tblCellMar>
            <w:top w:w="0" w:type="dxa"/>
            <w:left w:w="0" w:type="dxa"/>
            <w:bottom w:w="0" w:type="dxa"/>
            <w:right w:w="0" w:type="dxa"/>
          </w:tblCellMar>
        </w:tblPrEx>
        <w:tc>
          <w:tcPr>
            <w:tcW w:w="1007" w:type="dxa"/>
            <w:tcBorders>
              <w:top w:val="nil"/>
              <w:left w:val="nil"/>
              <w:bottom w:val="nil"/>
              <w:right w:val="nil"/>
            </w:tcBorders>
          </w:tcPr>
          <w:p w14:paraId="21DC354E"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7F5C58F" w14:textId="77777777" w:rsidR="00000000" w:rsidRDefault="006D661E">
            <w:pPr>
              <w:autoSpaceDE w:val="0"/>
              <w:autoSpaceDN w:val="0"/>
              <w:adjustRightInd w:val="0"/>
              <w:ind w:right="144"/>
              <w:jc w:val="center"/>
            </w:pPr>
            <w:r>
              <w:rPr>
                <w:b/>
                <w:sz w:val="20"/>
              </w:rPr>
              <w:t>N102</w:t>
            </w:r>
          </w:p>
        </w:tc>
        <w:tc>
          <w:tcPr>
            <w:tcW w:w="892" w:type="dxa"/>
            <w:tcBorders>
              <w:top w:val="nil"/>
              <w:left w:val="nil"/>
              <w:bottom w:val="nil"/>
              <w:right w:val="nil"/>
            </w:tcBorders>
          </w:tcPr>
          <w:p w14:paraId="4AA8B8B8" w14:textId="77777777" w:rsidR="00000000" w:rsidRDefault="006D661E">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5C34668" w14:textId="77777777" w:rsidR="00000000" w:rsidRDefault="006D661E">
            <w:pPr>
              <w:autoSpaceDE w:val="0"/>
              <w:autoSpaceDN w:val="0"/>
              <w:adjustRightInd w:val="0"/>
              <w:ind w:right="144"/>
            </w:pPr>
            <w:r>
              <w:rPr>
                <w:b/>
                <w:sz w:val="20"/>
              </w:rPr>
              <w:t>Name</w:t>
            </w:r>
          </w:p>
        </w:tc>
        <w:tc>
          <w:tcPr>
            <w:tcW w:w="432" w:type="dxa"/>
            <w:tcBorders>
              <w:top w:val="nil"/>
              <w:left w:val="nil"/>
              <w:bottom w:val="nil"/>
              <w:right w:val="nil"/>
            </w:tcBorders>
          </w:tcPr>
          <w:p w14:paraId="6F70DC45"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7BF30C3"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CBE7FAE" w14:textId="77777777" w:rsidR="00000000" w:rsidRDefault="006D661E">
            <w:pPr>
              <w:autoSpaceDE w:val="0"/>
              <w:autoSpaceDN w:val="0"/>
              <w:adjustRightInd w:val="0"/>
              <w:ind w:right="144"/>
            </w:pPr>
            <w:r>
              <w:rPr>
                <w:b/>
                <w:sz w:val="20"/>
              </w:rPr>
              <w:t>AN 1/60</w:t>
            </w:r>
          </w:p>
        </w:tc>
      </w:tr>
      <w:tr w:rsidR="00000000" w14:paraId="720F59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B511DD"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57B30E3" w14:textId="77777777" w:rsidR="00000000" w:rsidRDefault="006D661E">
            <w:pPr>
              <w:autoSpaceDE w:val="0"/>
              <w:autoSpaceDN w:val="0"/>
              <w:adjustRightInd w:val="0"/>
              <w:ind w:right="144"/>
            </w:pPr>
            <w:r>
              <w:rPr>
                <w:sz w:val="20"/>
              </w:rPr>
              <w:t>Free-form name</w:t>
            </w:r>
          </w:p>
        </w:tc>
      </w:tr>
      <w:tr w:rsidR="00000000" w14:paraId="3A7752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FC43D5"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55C32535" w14:textId="77777777" w:rsidR="00000000" w:rsidRDefault="006D661E">
            <w:pPr>
              <w:autoSpaceDE w:val="0"/>
              <w:autoSpaceDN w:val="0"/>
              <w:adjustRightInd w:val="0"/>
              <w:ind w:right="144"/>
            </w:pPr>
            <w:r>
              <w:rPr>
                <w:sz w:val="20"/>
              </w:rPr>
              <w:t>CR Name</w:t>
            </w:r>
          </w:p>
        </w:tc>
      </w:tr>
      <w:tr w:rsidR="00000000" w14:paraId="0E943512" w14:textId="77777777">
        <w:tblPrEx>
          <w:tblCellMar>
            <w:top w:w="0" w:type="dxa"/>
            <w:left w:w="0" w:type="dxa"/>
            <w:bottom w:w="0" w:type="dxa"/>
            <w:right w:w="0" w:type="dxa"/>
          </w:tblCellMar>
        </w:tblPrEx>
        <w:tc>
          <w:tcPr>
            <w:tcW w:w="1007" w:type="dxa"/>
            <w:tcBorders>
              <w:top w:val="nil"/>
              <w:left w:val="nil"/>
              <w:bottom w:val="nil"/>
              <w:right w:val="nil"/>
            </w:tcBorders>
          </w:tcPr>
          <w:p w14:paraId="0EA4AFBA"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EF62106" w14:textId="77777777" w:rsidR="00000000" w:rsidRDefault="006D661E">
            <w:pPr>
              <w:autoSpaceDE w:val="0"/>
              <w:autoSpaceDN w:val="0"/>
              <w:adjustRightInd w:val="0"/>
              <w:ind w:right="144"/>
              <w:jc w:val="center"/>
            </w:pPr>
            <w:r>
              <w:rPr>
                <w:b/>
                <w:sz w:val="20"/>
              </w:rPr>
              <w:t>N103</w:t>
            </w:r>
          </w:p>
        </w:tc>
        <w:tc>
          <w:tcPr>
            <w:tcW w:w="892" w:type="dxa"/>
            <w:tcBorders>
              <w:top w:val="nil"/>
              <w:left w:val="nil"/>
              <w:bottom w:val="nil"/>
              <w:right w:val="nil"/>
            </w:tcBorders>
          </w:tcPr>
          <w:p w14:paraId="235DD4B3" w14:textId="77777777" w:rsidR="00000000" w:rsidRDefault="006D661E">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1B5919F" w14:textId="77777777" w:rsidR="00000000" w:rsidRDefault="006D661E">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DA05C41"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BFFD4C5"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0927B63" w14:textId="77777777" w:rsidR="00000000" w:rsidRDefault="006D661E">
            <w:pPr>
              <w:autoSpaceDE w:val="0"/>
              <w:autoSpaceDN w:val="0"/>
              <w:adjustRightInd w:val="0"/>
              <w:ind w:right="144"/>
            </w:pPr>
            <w:r>
              <w:rPr>
                <w:b/>
                <w:sz w:val="20"/>
              </w:rPr>
              <w:t>ID 1/2</w:t>
            </w:r>
          </w:p>
        </w:tc>
      </w:tr>
      <w:tr w:rsidR="00000000" w14:paraId="299CC0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C4BE8B"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4CEB905" w14:textId="77777777" w:rsidR="00000000" w:rsidRDefault="006D661E">
            <w:pPr>
              <w:autoSpaceDE w:val="0"/>
              <w:autoSpaceDN w:val="0"/>
              <w:adjustRightInd w:val="0"/>
              <w:ind w:right="144"/>
            </w:pPr>
            <w:r>
              <w:rPr>
                <w:sz w:val="20"/>
              </w:rPr>
              <w:t>Code designating the system/method of code structure used for Identification Code (67)</w:t>
            </w:r>
          </w:p>
        </w:tc>
      </w:tr>
      <w:tr w:rsidR="00000000" w14:paraId="57944C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D0CA0"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CFA5103" w14:textId="77777777" w:rsidR="00000000" w:rsidRDefault="006D661E">
            <w:pPr>
              <w:autoSpaceDE w:val="0"/>
              <w:autoSpaceDN w:val="0"/>
              <w:adjustRightInd w:val="0"/>
              <w:ind w:right="144"/>
            </w:pPr>
            <w:r>
              <w:rPr>
                <w:sz w:val="20"/>
              </w:rPr>
              <w:t>1</w:t>
            </w:r>
          </w:p>
        </w:tc>
        <w:tc>
          <w:tcPr>
            <w:tcW w:w="144" w:type="dxa"/>
            <w:tcBorders>
              <w:top w:val="nil"/>
              <w:left w:val="nil"/>
              <w:bottom w:val="nil"/>
              <w:right w:val="nil"/>
            </w:tcBorders>
          </w:tcPr>
          <w:p w14:paraId="7A028F5E"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F42FA97" w14:textId="77777777" w:rsidR="00000000" w:rsidRDefault="006D661E">
            <w:pPr>
              <w:autoSpaceDE w:val="0"/>
              <w:autoSpaceDN w:val="0"/>
              <w:adjustRightInd w:val="0"/>
              <w:ind w:right="144"/>
            </w:pPr>
            <w:r>
              <w:rPr>
                <w:sz w:val="20"/>
              </w:rPr>
              <w:t>D-U-N-S Number, Dun &amp; Bradstreet</w:t>
            </w:r>
          </w:p>
        </w:tc>
      </w:tr>
      <w:tr w:rsidR="00000000" w14:paraId="3CD53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5A99D1"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1CBD633" w14:textId="77777777" w:rsidR="00000000" w:rsidRDefault="006D661E">
            <w:pPr>
              <w:autoSpaceDE w:val="0"/>
              <w:autoSpaceDN w:val="0"/>
              <w:adjustRightInd w:val="0"/>
              <w:ind w:right="144"/>
            </w:pPr>
            <w:r>
              <w:rPr>
                <w:sz w:val="20"/>
              </w:rPr>
              <w:t>9</w:t>
            </w:r>
          </w:p>
        </w:tc>
        <w:tc>
          <w:tcPr>
            <w:tcW w:w="144" w:type="dxa"/>
            <w:tcBorders>
              <w:top w:val="nil"/>
              <w:left w:val="nil"/>
              <w:bottom w:val="nil"/>
              <w:right w:val="nil"/>
            </w:tcBorders>
          </w:tcPr>
          <w:p w14:paraId="03E50BF7"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508C75F" w14:textId="77777777" w:rsidR="00000000" w:rsidRDefault="006D661E">
            <w:pPr>
              <w:autoSpaceDE w:val="0"/>
              <w:autoSpaceDN w:val="0"/>
              <w:adjustRightInd w:val="0"/>
              <w:ind w:right="144"/>
            </w:pPr>
            <w:r>
              <w:rPr>
                <w:sz w:val="20"/>
              </w:rPr>
              <w:t>D-U-N-S+4, D-U-N-S Number with Four Character Suffix</w:t>
            </w:r>
          </w:p>
        </w:tc>
      </w:tr>
      <w:tr w:rsidR="00000000" w14:paraId="0FF23CA8" w14:textId="77777777">
        <w:tblPrEx>
          <w:tblCellMar>
            <w:top w:w="0" w:type="dxa"/>
            <w:left w:w="0" w:type="dxa"/>
            <w:bottom w:w="0" w:type="dxa"/>
            <w:right w:w="0" w:type="dxa"/>
          </w:tblCellMar>
        </w:tblPrEx>
        <w:tc>
          <w:tcPr>
            <w:tcW w:w="1007" w:type="dxa"/>
            <w:tcBorders>
              <w:top w:val="nil"/>
              <w:left w:val="nil"/>
              <w:bottom w:val="nil"/>
              <w:right w:val="nil"/>
            </w:tcBorders>
          </w:tcPr>
          <w:p w14:paraId="5B2A92C3"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0B4D2047" w14:textId="77777777" w:rsidR="00000000" w:rsidRDefault="006D661E">
            <w:pPr>
              <w:autoSpaceDE w:val="0"/>
              <w:autoSpaceDN w:val="0"/>
              <w:adjustRightInd w:val="0"/>
              <w:ind w:right="144"/>
              <w:jc w:val="center"/>
            </w:pPr>
            <w:r>
              <w:rPr>
                <w:b/>
                <w:sz w:val="20"/>
              </w:rPr>
              <w:t>N104</w:t>
            </w:r>
          </w:p>
        </w:tc>
        <w:tc>
          <w:tcPr>
            <w:tcW w:w="892" w:type="dxa"/>
            <w:tcBorders>
              <w:top w:val="nil"/>
              <w:left w:val="nil"/>
              <w:bottom w:val="nil"/>
              <w:right w:val="nil"/>
            </w:tcBorders>
          </w:tcPr>
          <w:p w14:paraId="28DC0AAD" w14:textId="77777777" w:rsidR="00000000" w:rsidRDefault="006D661E">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1C92623F" w14:textId="77777777" w:rsidR="00000000" w:rsidRDefault="006D661E">
            <w:pPr>
              <w:autoSpaceDE w:val="0"/>
              <w:autoSpaceDN w:val="0"/>
              <w:adjustRightInd w:val="0"/>
              <w:ind w:right="144"/>
            </w:pPr>
            <w:r>
              <w:rPr>
                <w:b/>
                <w:sz w:val="20"/>
              </w:rPr>
              <w:t>Identification Code</w:t>
            </w:r>
          </w:p>
        </w:tc>
        <w:tc>
          <w:tcPr>
            <w:tcW w:w="432" w:type="dxa"/>
            <w:tcBorders>
              <w:top w:val="nil"/>
              <w:left w:val="nil"/>
              <w:bottom w:val="nil"/>
              <w:right w:val="nil"/>
            </w:tcBorders>
          </w:tcPr>
          <w:p w14:paraId="36CFC4BB"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BBB1C7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343FD59A" w14:textId="77777777" w:rsidR="00000000" w:rsidRDefault="006D661E">
            <w:pPr>
              <w:autoSpaceDE w:val="0"/>
              <w:autoSpaceDN w:val="0"/>
              <w:adjustRightInd w:val="0"/>
              <w:ind w:right="144"/>
            </w:pPr>
            <w:r>
              <w:rPr>
                <w:b/>
                <w:sz w:val="20"/>
              </w:rPr>
              <w:t>AN 2/80</w:t>
            </w:r>
          </w:p>
        </w:tc>
      </w:tr>
      <w:tr w:rsidR="00000000" w14:paraId="30FCFC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0DA5FD"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35A5B427" w14:textId="77777777" w:rsidR="00000000" w:rsidRDefault="006D661E">
            <w:pPr>
              <w:autoSpaceDE w:val="0"/>
              <w:autoSpaceDN w:val="0"/>
              <w:adjustRightInd w:val="0"/>
              <w:ind w:right="144"/>
            </w:pPr>
            <w:r>
              <w:rPr>
                <w:sz w:val="20"/>
              </w:rPr>
              <w:t>Code identifying a party or other code</w:t>
            </w:r>
          </w:p>
        </w:tc>
      </w:tr>
      <w:tr w:rsidR="00000000" w14:paraId="5B4F64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6DE87F"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377D41BB" w14:textId="77777777" w:rsidR="00000000" w:rsidRDefault="006D661E">
            <w:pPr>
              <w:autoSpaceDE w:val="0"/>
              <w:autoSpaceDN w:val="0"/>
              <w:adjustRightInd w:val="0"/>
              <w:ind w:right="144"/>
            </w:pPr>
            <w:r>
              <w:rPr>
                <w:sz w:val="20"/>
              </w:rPr>
              <w:t>CR D-U-N-S Number or D-U-N-S + 4 Number</w:t>
            </w:r>
          </w:p>
        </w:tc>
      </w:tr>
    </w:tbl>
    <w:p w14:paraId="0FCF3382"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4" w:name="book15"/>
      <w:bookmarkEnd w:id="324"/>
      <w:r>
        <w:rPr>
          <w:b/>
          <w:sz w:val="20"/>
        </w:rPr>
        <w:lastRenderedPageBreak/>
        <w:tab/>
        <w:t>Segment:</w:t>
      </w:r>
      <w:r>
        <w:rPr>
          <w:b/>
          <w:sz w:val="20"/>
        </w:rPr>
        <w:tab/>
      </w:r>
      <w:r>
        <w:rPr>
          <w:b/>
          <w:sz w:val="40"/>
        </w:rPr>
        <w:t xml:space="preserve">LIN </w:t>
      </w:r>
      <w:r>
        <w:rPr>
          <w:b/>
          <w:sz w:val="20"/>
        </w:rPr>
        <w:t>Item Identification</w:t>
      </w:r>
    </w:p>
    <w:p w14:paraId="1AF7ADC3"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AD1D9C6"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F9C42C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8BB32A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091E58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81FA88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7192767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1AD712F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LIN06 or LIN07 is present, then the other is required.</w:t>
      </w:r>
    </w:p>
    <w:p w14:paraId="47FE501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0253401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4ECECC5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w:t>
      </w:r>
      <w:r>
        <w:rPr>
          <w:sz w:val="20"/>
        </w:rPr>
        <w:t>er is required.</w:t>
      </w:r>
    </w:p>
    <w:p w14:paraId="6E81BD22"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241B38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2D91AE7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48DE01D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w:t>
      </w:r>
      <w:r>
        <w:rPr>
          <w:sz w:val="20"/>
        </w:rPr>
        <w:t>resent, then the other is required.</w:t>
      </w:r>
    </w:p>
    <w:p w14:paraId="07F8747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61989BE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36A28A6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14A4207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w:t>
      </w:r>
      <w:r>
        <w:rPr>
          <w:sz w:val="20"/>
        </w:rPr>
        <w:t>ther LIN28 or LIN29 is present, then the other is required.</w:t>
      </w:r>
    </w:p>
    <w:p w14:paraId="777ED5B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57D9AED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5514399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03F2B33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129ADE" w14:textId="77777777">
        <w:tblPrEx>
          <w:tblCellMar>
            <w:top w:w="0" w:type="dxa"/>
            <w:left w:w="0" w:type="dxa"/>
            <w:bottom w:w="0" w:type="dxa"/>
            <w:right w:w="0" w:type="dxa"/>
          </w:tblCellMar>
        </w:tblPrEx>
        <w:tc>
          <w:tcPr>
            <w:tcW w:w="1944" w:type="dxa"/>
            <w:tcBorders>
              <w:top w:val="nil"/>
              <w:left w:val="nil"/>
              <w:bottom w:val="nil"/>
              <w:right w:val="nil"/>
            </w:tcBorders>
          </w:tcPr>
          <w:p w14:paraId="10D14E5F"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48B857BF"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630B0DEE" w14:textId="77777777" w:rsidR="00000000" w:rsidRDefault="006D661E">
            <w:pPr>
              <w:autoSpaceDE w:val="0"/>
              <w:autoSpaceDN w:val="0"/>
              <w:adjustRightInd w:val="0"/>
              <w:ind w:right="144"/>
              <w:rPr>
                <w:sz w:val="20"/>
              </w:rPr>
            </w:pPr>
            <w:r>
              <w:rPr>
                <w:sz w:val="20"/>
              </w:rPr>
              <w:t>ERCOT will validate the Self Selected switch date (DTM~MRR) and code (LIN##=SW), if</w:t>
            </w:r>
            <w:r>
              <w:rPr>
                <w:sz w:val="20"/>
              </w:rPr>
              <w:t xml:space="preserve"> requested on the Enrollment Request (814_01).  If both codes are not present, the meter will be read on the Standard switch timeline, and the LIN pair (SH~SW) will not be forwarded to the Utility.</w:t>
            </w:r>
          </w:p>
          <w:p w14:paraId="3A22519B" w14:textId="77777777" w:rsidR="00000000" w:rsidRDefault="006D661E">
            <w:pPr>
              <w:autoSpaceDE w:val="0"/>
              <w:autoSpaceDN w:val="0"/>
              <w:adjustRightInd w:val="0"/>
              <w:ind w:right="144"/>
              <w:rPr>
                <w:sz w:val="20"/>
              </w:rPr>
            </w:pPr>
          </w:p>
          <w:p w14:paraId="51A18199" w14:textId="77777777" w:rsidR="00000000" w:rsidRDefault="006D661E">
            <w:pPr>
              <w:autoSpaceDE w:val="0"/>
              <w:autoSpaceDN w:val="0"/>
              <w:adjustRightInd w:val="0"/>
              <w:ind w:right="144"/>
              <w:rPr>
                <w:sz w:val="20"/>
              </w:rPr>
            </w:pPr>
            <w:r>
              <w:rPr>
                <w:sz w:val="20"/>
              </w:rPr>
              <w:t>When the BGN07 = TS ERCOT will generate all 814_03 Transa</w:t>
            </w:r>
            <w:r>
              <w:rPr>
                <w:sz w:val="20"/>
              </w:rPr>
              <w:t xml:space="preserve">ctions to the TDSP with the following requirements for each ESI ID involved in the Transition: </w:t>
            </w:r>
          </w:p>
          <w:p w14:paraId="3BF59FB3" w14:textId="77777777" w:rsidR="00000000" w:rsidRDefault="006D661E">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58FC7D0D" w14:textId="77777777" w:rsidR="00000000" w:rsidRDefault="006D661E">
            <w:pPr>
              <w:autoSpaceDE w:val="0"/>
              <w:autoSpaceDN w:val="0"/>
              <w:adjustRightInd w:val="0"/>
              <w:ind w:right="144"/>
              <w:rPr>
                <w:sz w:val="20"/>
              </w:rPr>
            </w:pPr>
            <w:r>
              <w:rPr>
                <w:sz w:val="20"/>
              </w:rPr>
              <w:t xml:space="preserve">Historical Interval Usage </w:t>
            </w:r>
          </w:p>
          <w:p w14:paraId="6956528F" w14:textId="77777777" w:rsidR="00000000" w:rsidRDefault="006D661E">
            <w:pPr>
              <w:autoSpaceDE w:val="0"/>
              <w:autoSpaceDN w:val="0"/>
              <w:adjustRightInd w:val="0"/>
              <w:ind w:right="144"/>
              <w:rPr>
                <w:sz w:val="20"/>
              </w:rPr>
            </w:pPr>
          </w:p>
          <w:p w14:paraId="2FAA14F0" w14:textId="77777777" w:rsidR="00000000" w:rsidRDefault="006D661E">
            <w:pPr>
              <w:autoSpaceDE w:val="0"/>
              <w:autoSpaceDN w:val="0"/>
              <w:adjustRightInd w:val="0"/>
              <w:ind w:right="144"/>
              <w:rPr>
                <w:sz w:val="20"/>
              </w:rPr>
            </w:pPr>
            <w:r>
              <w:rPr>
                <w:sz w:val="20"/>
              </w:rPr>
              <w:t>With the BGN07 = AQ ERCOT</w:t>
            </w:r>
            <w:r>
              <w:rPr>
                <w:sz w:val="20"/>
              </w:rPr>
              <w:t xml:space="preserve"> will generate all 814_03 transactions to the TDSP requesting Historical Interval Usage  </w:t>
            </w:r>
          </w:p>
          <w:p w14:paraId="2AF1FEA0" w14:textId="77777777" w:rsidR="00000000" w:rsidRDefault="006D661E">
            <w:pPr>
              <w:autoSpaceDE w:val="0"/>
              <w:autoSpaceDN w:val="0"/>
              <w:adjustRightInd w:val="0"/>
              <w:ind w:right="144"/>
              <w:rPr>
                <w:sz w:val="20"/>
              </w:rPr>
            </w:pPr>
          </w:p>
          <w:p w14:paraId="20C205E3" w14:textId="77777777" w:rsidR="00000000" w:rsidRDefault="006D661E">
            <w:pPr>
              <w:autoSpaceDE w:val="0"/>
              <w:autoSpaceDN w:val="0"/>
              <w:adjustRightInd w:val="0"/>
              <w:ind w:right="144"/>
              <w:rPr>
                <w:sz w:val="20"/>
              </w:rPr>
            </w:pPr>
            <w:r>
              <w:rPr>
                <w:sz w:val="20"/>
              </w:rPr>
              <w:t>Otherwise, this LIN will contain the same services (e.g., HU) listed in the LIN of the...</w:t>
            </w:r>
          </w:p>
          <w:p w14:paraId="4E688D10" w14:textId="77777777" w:rsidR="00000000" w:rsidRDefault="006D661E">
            <w:pPr>
              <w:autoSpaceDE w:val="0"/>
              <w:autoSpaceDN w:val="0"/>
              <w:adjustRightInd w:val="0"/>
              <w:ind w:right="144"/>
              <w:rPr>
                <w:sz w:val="20"/>
              </w:rPr>
            </w:pPr>
            <w:r>
              <w:rPr>
                <w:sz w:val="20"/>
              </w:rPr>
              <w:t>... Enrollment Request (814_01)</w:t>
            </w:r>
          </w:p>
          <w:p w14:paraId="1BF8701D" w14:textId="77777777" w:rsidR="00000000" w:rsidRDefault="006D661E">
            <w:pPr>
              <w:autoSpaceDE w:val="0"/>
              <w:autoSpaceDN w:val="0"/>
              <w:adjustRightInd w:val="0"/>
              <w:ind w:right="144"/>
              <w:rPr>
                <w:sz w:val="20"/>
              </w:rPr>
            </w:pPr>
            <w:r>
              <w:rPr>
                <w:sz w:val="20"/>
              </w:rPr>
              <w:t>... Move In Request (814_16)</w:t>
            </w:r>
          </w:p>
          <w:p w14:paraId="24F1BF16" w14:textId="77777777" w:rsidR="00000000" w:rsidRDefault="006D661E">
            <w:pPr>
              <w:autoSpaceDE w:val="0"/>
              <w:autoSpaceDN w:val="0"/>
              <w:adjustRightInd w:val="0"/>
              <w:ind w:right="144"/>
              <w:rPr>
                <w:sz w:val="20"/>
              </w:rPr>
            </w:pPr>
            <w:r>
              <w:rPr>
                <w:sz w:val="20"/>
              </w:rPr>
              <w:t>... Move Out R</w:t>
            </w:r>
            <w:r>
              <w:rPr>
                <w:sz w:val="20"/>
              </w:rPr>
              <w:t xml:space="preserve">equest (814_24) </w:t>
            </w:r>
          </w:p>
          <w:p w14:paraId="693C6B75" w14:textId="77777777" w:rsidR="00000000" w:rsidRDefault="006D661E">
            <w:pPr>
              <w:autoSpaceDE w:val="0"/>
              <w:autoSpaceDN w:val="0"/>
              <w:adjustRightInd w:val="0"/>
              <w:ind w:right="144"/>
              <w:rPr>
                <w:sz w:val="20"/>
              </w:rPr>
            </w:pPr>
          </w:p>
          <w:p w14:paraId="4DF357BF" w14:textId="77777777" w:rsidR="00000000" w:rsidRDefault="006D661E">
            <w:pPr>
              <w:autoSpaceDE w:val="0"/>
              <w:autoSpaceDN w:val="0"/>
              <w:adjustRightInd w:val="0"/>
              <w:ind w:right="144"/>
              <w:rPr>
                <w:sz w:val="20"/>
              </w:rPr>
            </w:pPr>
            <w:r>
              <w:rPr>
                <w:sz w:val="20"/>
              </w:rPr>
              <w:t xml:space="preserve">Essentially, it is an "echo" except that the LIN01 may be </w:t>
            </w:r>
            <w:proofErr w:type="gramStart"/>
            <w:r>
              <w:rPr>
                <w:sz w:val="20"/>
              </w:rPr>
              <w:t>different</w:t>
            </w:r>
            <w:proofErr w:type="gramEnd"/>
            <w:r>
              <w:rPr>
                <w:sz w:val="20"/>
              </w:rPr>
              <w:t xml:space="preserve"> and the services do not have to be in the same order.</w:t>
            </w:r>
          </w:p>
          <w:p w14:paraId="0B7A17FA" w14:textId="77777777" w:rsidR="00000000" w:rsidRDefault="006D661E">
            <w:pPr>
              <w:autoSpaceDE w:val="0"/>
              <w:autoSpaceDN w:val="0"/>
              <w:adjustRightInd w:val="0"/>
              <w:ind w:right="144"/>
              <w:rPr>
                <w:sz w:val="20"/>
              </w:rPr>
            </w:pPr>
          </w:p>
          <w:p w14:paraId="65F68046" w14:textId="77777777" w:rsidR="00000000" w:rsidRDefault="006D661E">
            <w:pPr>
              <w:autoSpaceDE w:val="0"/>
              <w:autoSpaceDN w:val="0"/>
              <w:adjustRightInd w:val="0"/>
              <w:ind w:right="144"/>
              <w:rPr>
                <w:sz w:val="20"/>
              </w:rPr>
            </w:pPr>
            <w:r>
              <w:rPr>
                <w:sz w:val="20"/>
              </w:rPr>
              <w:t>Only 1 LIN Loop per EDI transaction is accepted in the Texas Market</w:t>
            </w:r>
          </w:p>
          <w:p w14:paraId="3CA3EEF2" w14:textId="77777777" w:rsidR="00000000" w:rsidRDefault="006D661E">
            <w:pPr>
              <w:autoSpaceDE w:val="0"/>
              <w:autoSpaceDN w:val="0"/>
              <w:adjustRightInd w:val="0"/>
              <w:ind w:right="144"/>
            </w:pPr>
          </w:p>
        </w:tc>
      </w:tr>
      <w:tr w:rsidR="00000000" w14:paraId="68C408E2" w14:textId="77777777">
        <w:tblPrEx>
          <w:tblCellMar>
            <w:top w:w="0" w:type="dxa"/>
            <w:left w:w="0" w:type="dxa"/>
            <w:bottom w:w="0" w:type="dxa"/>
            <w:right w:w="0" w:type="dxa"/>
          </w:tblCellMar>
        </w:tblPrEx>
        <w:tc>
          <w:tcPr>
            <w:tcW w:w="1944" w:type="dxa"/>
            <w:tcBorders>
              <w:top w:val="nil"/>
              <w:left w:val="nil"/>
              <w:bottom w:val="nil"/>
              <w:right w:val="nil"/>
            </w:tcBorders>
          </w:tcPr>
          <w:p w14:paraId="7CCC387F" w14:textId="77777777" w:rsidR="00000000" w:rsidRDefault="006D661E">
            <w:pPr>
              <w:autoSpaceDE w:val="0"/>
              <w:autoSpaceDN w:val="0"/>
              <w:adjustRightInd w:val="0"/>
              <w:ind w:right="144"/>
            </w:pPr>
          </w:p>
        </w:tc>
        <w:tc>
          <w:tcPr>
            <w:tcW w:w="216" w:type="dxa"/>
            <w:tcBorders>
              <w:top w:val="nil"/>
              <w:left w:val="nil"/>
              <w:bottom w:val="nil"/>
              <w:right w:val="nil"/>
            </w:tcBorders>
          </w:tcPr>
          <w:p w14:paraId="41A05819"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3F608994" w14:textId="77777777" w:rsidR="00000000" w:rsidRDefault="006D661E">
            <w:pPr>
              <w:autoSpaceDE w:val="0"/>
              <w:autoSpaceDN w:val="0"/>
              <w:adjustRightInd w:val="0"/>
              <w:ind w:right="144"/>
              <w:rPr>
                <w:sz w:val="20"/>
              </w:rPr>
            </w:pPr>
            <w:r>
              <w:rPr>
                <w:sz w:val="20"/>
              </w:rPr>
              <w:t>Required</w:t>
            </w:r>
          </w:p>
          <w:p w14:paraId="758ACC14" w14:textId="77777777" w:rsidR="00000000" w:rsidRDefault="006D661E">
            <w:pPr>
              <w:autoSpaceDE w:val="0"/>
              <w:autoSpaceDN w:val="0"/>
              <w:adjustRightInd w:val="0"/>
              <w:ind w:right="144"/>
            </w:pPr>
          </w:p>
        </w:tc>
      </w:tr>
      <w:tr w:rsidR="00000000" w14:paraId="28090A74" w14:textId="77777777">
        <w:tblPrEx>
          <w:tblCellMar>
            <w:top w:w="0" w:type="dxa"/>
            <w:left w:w="0" w:type="dxa"/>
            <w:bottom w:w="0" w:type="dxa"/>
            <w:right w:w="0" w:type="dxa"/>
          </w:tblCellMar>
        </w:tblPrEx>
        <w:tc>
          <w:tcPr>
            <w:tcW w:w="1944" w:type="dxa"/>
            <w:tcBorders>
              <w:top w:val="nil"/>
              <w:left w:val="nil"/>
              <w:bottom w:val="nil"/>
              <w:right w:val="nil"/>
            </w:tcBorders>
          </w:tcPr>
          <w:p w14:paraId="4395BC6A" w14:textId="77777777" w:rsidR="00000000" w:rsidRDefault="006D661E">
            <w:pPr>
              <w:autoSpaceDE w:val="0"/>
              <w:autoSpaceDN w:val="0"/>
              <w:adjustRightInd w:val="0"/>
              <w:ind w:right="144"/>
            </w:pPr>
          </w:p>
        </w:tc>
        <w:tc>
          <w:tcPr>
            <w:tcW w:w="216" w:type="dxa"/>
            <w:tcBorders>
              <w:top w:val="nil"/>
              <w:left w:val="nil"/>
              <w:bottom w:val="nil"/>
              <w:right w:val="nil"/>
            </w:tcBorders>
          </w:tcPr>
          <w:p w14:paraId="626A0114"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17B83C8D" w14:textId="77777777" w:rsidR="00000000" w:rsidRDefault="006D661E">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14:paraId="11F7B05D" w14:textId="77777777" w:rsidR="00000000" w:rsidRDefault="006D661E">
            <w:pPr>
              <w:autoSpaceDE w:val="0"/>
              <w:autoSpaceDN w:val="0"/>
              <w:adjustRightInd w:val="0"/>
              <w:ind w:right="144"/>
              <w:rPr>
                <w:sz w:val="20"/>
              </w:rPr>
            </w:pPr>
          </w:p>
          <w:p w14:paraId="663589AB" w14:textId="77777777" w:rsidR="00000000" w:rsidRDefault="006D661E">
            <w:pPr>
              <w:autoSpaceDE w:val="0"/>
              <w:autoSpaceDN w:val="0"/>
              <w:adjustRightInd w:val="0"/>
              <w:ind w:right="144"/>
              <w:rPr>
                <w:sz w:val="20"/>
              </w:rPr>
            </w:pPr>
            <w:r>
              <w:rPr>
                <w:sz w:val="20"/>
              </w:rPr>
              <w:t>LIN~1~SH~EL~SH~CE</w:t>
            </w:r>
          </w:p>
          <w:p w14:paraId="2EEF5391" w14:textId="77777777" w:rsidR="00000000" w:rsidRDefault="006D661E">
            <w:pPr>
              <w:autoSpaceDE w:val="0"/>
              <w:autoSpaceDN w:val="0"/>
              <w:adjustRightInd w:val="0"/>
              <w:ind w:right="144"/>
              <w:rPr>
                <w:sz w:val="20"/>
              </w:rPr>
            </w:pPr>
            <w:r>
              <w:rPr>
                <w:sz w:val="20"/>
              </w:rPr>
              <w:t xml:space="preserve">   Standa</w:t>
            </w:r>
            <w:r>
              <w:rPr>
                <w:sz w:val="20"/>
              </w:rPr>
              <w:t>rd Switch</w:t>
            </w:r>
          </w:p>
          <w:p w14:paraId="2E65B17A" w14:textId="77777777" w:rsidR="00000000" w:rsidRDefault="006D661E">
            <w:pPr>
              <w:autoSpaceDE w:val="0"/>
              <w:autoSpaceDN w:val="0"/>
              <w:adjustRightInd w:val="0"/>
              <w:ind w:right="144"/>
              <w:rPr>
                <w:sz w:val="20"/>
              </w:rPr>
            </w:pPr>
            <w:r>
              <w:rPr>
                <w:sz w:val="20"/>
              </w:rPr>
              <w:t xml:space="preserve">LIN~1~SH~EL~SH~CE~SH~SW </w:t>
            </w:r>
          </w:p>
          <w:p w14:paraId="0E5659F5" w14:textId="77777777" w:rsidR="00000000" w:rsidRDefault="006D661E">
            <w:pPr>
              <w:autoSpaceDE w:val="0"/>
              <w:autoSpaceDN w:val="0"/>
              <w:adjustRightInd w:val="0"/>
              <w:ind w:right="144"/>
              <w:rPr>
                <w:sz w:val="20"/>
              </w:rPr>
            </w:pPr>
            <w:r>
              <w:rPr>
                <w:sz w:val="20"/>
              </w:rPr>
              <w:lastRenderedPageBreak/>
              <w:t xml:space="preserve">   Switch with Self Selected Read</w:t>
            </w:r>
          </w:p>
          <w:p w14:paraId="21C5CE2B" w14:textId="77777777" w:rsidR="00000000" w:rsidRDefault="006D661E">
            <w:pPr>
              <w:autoSpaceDE w:val="0"/>
              <w:autoSpaceDN w:val="0"/>
              <w:adjustRightInd w:val="0"/>
              <w:ind w:right="144"/>
              <w:rPr>
                <w:sz w:val="20"/>
              </w:rPr>
            </w:pPr>
            <w:r>
              <w:rPr>
                <w:sz w:val="20"/>
              </w:rPr>
              <w:t xml:space="preserve">LIN~1~SH~EL~SH~CE~SH~HU </w:t>
            </w:r>
          </w:p>
          <w:p w14:paraId="3C830A02" w14:textId="77777777" w:rsidR="00000000" w:rsidRDefault="006D661E">
            <w:pPr>
              <w:autoSpaceDE w:val="0"/>
              <w:autoSpaceDN w:val="0"/>
              <w:adjustRightInd w:val="0"/>
              <w:ind w:right="144"/>
              <w:rPr>
                <w:sz w:val="20"/>
              </w:rPr>
            </w:pPr>
            <w:r>
              <w:rPr>
                <w:sz w:val="20"/>
              </w:rPr>
              <w:t xml:space="preserve">   Standard Switch with Historical Usage Request</w:t>
            </w:r>
          </w:p>
          <w:p w14:paraId="0A23C606" w14:textId="77777777" w:rsidR="00000000" w:rsidRDefault="006D661E">
            <w:pPr>
              <w:autoSpaceDE w:val="0"/>
              <w:autoSpaceDN w:val="0"/>
              <w:adjustRightInd w:val="0"/>
              <w:ind w:right="144"/>
              <w:rPr>
                <w:sz w:val="20"/>
              </w:rPr>
            </w:pPr>
            <w:r>
              <w:rPr>
                <w:sz w:val="20"/>
              </w:rPr>
              <w:t xml:space="preserve">LIN~1~SH~EL~SH~CE~SH~SW~SH~HU </w:t>
            </w:r>
          </w:p>
          <w:p w14:paraId="197078BF" w14:textId="77777777" w:rsidR="00000000" w:rsidRDefault="006D661E">
            <w:pPr>
              <w:autoSpaceDE w:val="0"/>
              <w:autoSpaceDN w:val="0"/>
              <w:adjustRightInd w:val="0"/>
              <w:ind w:right="144"/>
              <w:rPr>
                <w:sz w:val="20"/>
              </w:rPr>
            </w:pPr>
            <w:r>
              <w:rPr>
                <w:sz w:val="20"/>
              </w:rPr>
              <w:t xml:space="preserve">LIN~1~SH~EL~SH~CE~SH~HU~SH~SW </w:t>
            </w:r>
          </w:p>
          <w:p w14:paraId="0AD50371" w14:textId="77777777" w:rsidR="00000000" w:rsidRDefault="006D661E">
            <w:pPr>
              <w:autoSpaceDE w:val="0"/>
              <w:autoSpaceDN w:val="0"/>
              <w:adjustRightInd w:val="0"/>
              <w:ind w:right="144"/>
              <w:rPr>
                <w:sz w:val="20"/>
              </w:rPr>
            </w:pPr>
            <w:r>
              <w:rPr>
                <w:sz w:val="20"/>
              </w:rPr>
              <w:t xml:space="preserve">   Switch with Self Selected Read and Historical Us</w:t>
            </w:r>
            <w:r>
              <w:rPr>
                <w:sz w:val="20"/>
              </w:rPr>
              <w:t>age Request</w:t>
            </w:r>
          </w:p>
          <w:p w14:paraId="28F1C78A" w14:textId="77777777" w:rsidR="00000000" w:rsidRDefault="006D661E">
            <w:pPr>
              <w:autoSpaceDE w:val="0"/>
              <w:autoSpaceDN w:val="0"/>
              <w:adjustRightInd w:val="0"/>
              <w:ind w:right="144"/>
              <w:rPr>
                <w:sz w:val="20"/>
              </w:rPr>
            </w:pPr>
            <w:r>
              <w:rPr>
                <w:sz w:val="20"/>
              </w:rPr>
              <w:t xml:space="preserve">LIN~1~SH~EL~SH~CE~SH~HI </w:t>
            </w:r>
          </w:p>
          <w:p w14:paraId="5E80C988" w14:textId="77777777" w:rsidR="00000000" w:rsidRDefault="006D661E">
            <w:pPr>
              <w:autoSpaceDE w:val="0"/>
              <w:autoSpaceDN w:val="0"/>
              <w:adjustRightInd w:val="0"/>
              <w:ind w:right="144"/>
              <w:rPr>
                <w:sz w:val="20"/>
              </w:rPr>
            </w:pPr>
            <w:r>
              <w:rPr>
                <w:sz w:val="20"/>
              </w:rPr>
              <w:t xml:space="preserve">   Standard Switch with Detail Historical Interval Usage Request</w:t>
            </w:r>
          </w:p>
          <w:p w14:paraId="0DC03C6D" w14:textId="77777777" w:rsidR="00000000" w:rsidRDefault="006D661E">
            <w:pPr>
              <w:autoSpaceDE w:val="0"/>
              <w:autoSpaceDN w:val="0"/>
              <w:adjustRightInd w:val="0"/>
              <w:ind w:right="144"/>
              <w:rPr>
                <w:sz w:val="20"/>
              </w:rPr>
            </w:pPr>
            <w:r>
              <w:rPr>
                <w:sz w:val="20"/>
              </w:rPr>
              <w:t>LIN~1~SH~EL~SH~CE~SH~SW~SH~HI</w:t>
            </w:r>
          </w:p>
          <w:p w14:paraId="22DAE928" w14:textId="77777777" w:rsidR="00000000" w:rsidRDefault="006D661E">
            <w:pPr>
              <w:autoSpaceDE w:val="0"/>
              <w:autoSpaceDN w:val="0"/>
              <w:adjustRightInd w:val="0"/>
              <w:ind w:right="144"/>
              <w:rPr>
                <w:sz w:val="20"/>
              </w:rPr>
            </w:pPr>
            <w:r>
              <w:rPr>
                <w:sz w:val="20"/>
              </w:rPr>
              <w:t>LIN~1~SH~EL~SH~CE~SH~HI~SH~SW</w:t>
            </w:r>
          </w:p>
          <w:p w14:paraId="432F68EA" w14:textId="77777777" w:rsidR="00000000" w:rsidRDefault="006D661E">
            <w:pPr>
              <w:autoSpaceDE w:val="0"/>
              <w:autoSpaceDN w:val="0"/>
              <w:adjustRightInd w:val="0"/>
              <w:ind w:right="144"/>
              <w:rPr>
                <w:sz w:val="20"/>
              </w:rPr>
            </w:pPr>
            <w:r>
              <w:rPr>
                <w:sz w:val="20"/>
              </w:rPr>
              <w:t xml:space="preserve">   Switch with Self Selected Read and Detail Historical Interval Usage Request</w:t>
            </w:r>
          </w:p>
          <w:p w14:paraId="0CD8BA7E" w14:textId="77777777" w:rsidR="00000000" w:rsidRDefault="006D661E">
            <w:pPr>
              <w:autoSpaceDE w:val="0"/>
              <w:autoSpaceDN w:val="0"/>
              <w:adjustRightInd w:val="0"/>
              <w:ind w:right="144"/>
              <w:rPr>
                <w:sz w:val="20"/>
              </w:rPr>
            </w:pPr>
            <w:r>
              <w:rPr>
                <w:sz w:val="20"/>
              </w:rPr>
              <w:t>LIN~1~SH~EL~SH~</w:t>
            </w:r>
            <w:r>
              <w:rPr>
                <w:sz w:val="20"/>
              </w:rPr>
              <w:t xml:space="preserve">CE~SH~MVI </w:t>
            </w:r>
          </w:p>
          <w:p w14:paraId="7177334F" w14:textId="77777777" w:rsidR="00000000" w:rsidRDefault="006D661E">
            <w:pPr>
              <w:autoSpaceDE w:val="0"/>
              <w:autoSpaceDN w:val="0"/>
              <w:adjustRightInd w:val="0"/>
              <w:ind w:right="144"/>
              <w:rPr>
                <w:sz w:val="20"/>
              </w:rPr>
            </w:pPr>
            <w:r>
              <w:rPr>
                <w:sz w:val="20"/>
              </w:rPr>
              <w:t xml:space="preserve">   Move In</w:t>
            </w:r>
          </w:p>
          <w:p w14:paraId="04F85F1B" w14:textId="77777777" w:rsidR="00000000" w:rsidRDefault="006D661E">
            <w:pPr>
              <w:autoSpaceDE w:val="0"/>
              <w:autoSpaceDN w:val="0"/>
              <w:adjustRightInd w:val="0"/>
              <w:ind w:right="144"/>
              <w:rPr>
                <w:sz w:val="20"/>
              </w:rPr>
            </w:pPr>
            <w:r>
              <w:rPr>
                <w:sz w:val="20"/>
              </w:rPr>
              <w:t xml:space="preserve">LIN~1~SH~EL~SH~CE~SH~MVI~SH~HU </w:t>
            </w:r>
          </w:p>
          <w:p w14:paraId="47653698" w14:textId="77777777" w:rsidR="00000000" w:rsidRDefault="006D661E">
            <w:pPr>
              <w:autoSpaceDE w:val="0"/>
              <w:autoSpaceDN w:val="0"/>
              <w:adjustRightInd w:val="0"/>
              <w:ind w:right="144"/>
              <w:rPr>
                <w:sz w:val="20"/>
              </w:rPr>
            </w:pPr>
            <w:r>
              <w:rPr>
                <w:sz w:val="20"/>
              </w:rPr>
              <w:t>LIN~1~SH~EL~SH~CE~SH~HU~SH~MVI</w:t>
            </w:r>
          </w:p>
          <w:p w14:paraId="10EC505F" w14:textId="77777777" w:rsidR="00000000" w:rsidRDefault="006D661E">
            <w:pPr>
              <w:autoSpaceDE w:val="0"/>
              <w:autoSpaceDN w:val="0"/>
              <w:adjustRightInd w:val="0"/>
              <w:ind w:right="144"/>
              <w:rPr>
                <w:sz w:val="20"/>
              </w:rPr>
            </w:pPr>
            <w:r>
              <w:rPr>
                <w:sz w:val="20"/>
              </w:rPr>
              <w:t xml:space="preserve">   Move In with Historical Usage Request</w:t>
            </w:r>
          </w:p>
          <w:p w14:paraId="54D3F63F" w14:textId="77777777" w:rsidR="00000000" w:rsidRDefault="006D661E">
            <w:pPr>
              <w:autoSpaceDE w:val="0"/>
              <w:autoSpaceDN w:val="0"/>
              <w:adjustRightInd w:val="0"/>
              <w:ind w:right="144"/>
              <w:rPr>
                <w:sz w:val="20"/>
              </w:rPr>
            </w:pPr>
            <w:r>
              <w:rPr>
                <w:sz w:val="20"/>
              </w:rPr>
              <w:t xml:space="preserve">LIN~1~SH~EL~SH~CE~SH~MVI~SH~HI </w:t>
            </w:r>
          </w:p>
          <w:p w14:paraId="629AAF64" w14:textId="77777777" w:rsidR="00000000" w:rsidRDefault="006D661E">
            <w:pPr>
              <w:autoSpaceDE w:val="0"/>
              <w:autoSpaceDN w:val="0"/>
              <w:adjustRightInd w:val="0"/>
              <w:ind w:right="144"/>
              <w:rPr>
                <w:sz w:val="20"/>
              </w:rPr>
            </w:pPr>
            <w:r>
              <w:rPr>
                <w:sz w:val="20"/>
              </w:rPr>
              <w:t>LIN~1~SH~EL~SH~CE~SH~HI~SH~MVI</w:t>
            </w:r>
          </w:p>
          <w:p w14:paraId="63478DBB" w14:textId="77777777" w:rsidR="00000000" w:rsidRDefault="006D661E">
            <w:pPr>
              <w:autoSpaceDE w:val="0"/>
              <w:autoSpaceDN w:val="0"/>
              <w:adjustRightInd w:val="0"/>
              <w:ind w:right="144"/>
              <w:rPr>
                <w:sz w:val="20"/>
              </w:rPr>
            </w:pPr>
            <w:r>
              <w:rPr>
                <w:sz w:val="20"/>
              </w:rPr>
              <w:t xml:space="preserve">   Move In with Detail Historical Interval Usage Request</w:t>
            </w:r>
          </w:p>
          <w:p w14:paraId="4B15292E" w14:textId="77777777" w:rsidR="00000000" w:rsidRDefault="006D661E">
            <w:pPr>
              <w:autoSpaceDE w:val="0"/>
              <w:autoSpaceDN w:val="0"/>
              <w:adjustRightInd w:val="0"/>
              <w:ind w:right="144"/>
              <w:rPr>
                <w:sz w:val="20"/>
              </w:rPr>
            </w:pPr>
            <w:r>
              <w:rPr>
                <w:sz w:val="20"/>
              </w:rPr>
              <w:t>LIN~1~SH~E</w:t>
            </w:r>
            <w:r>
              <w:rPr>
                <w:sz w:val="20"/>
              </w:rPr>
              <w:t xml:space="preserve">L~SH~CE~SH~MVO </w:t>
            </w:r>
          </w:p>
          <w:p w14:paraId="05D9B948" w14:textId="77777777" w:rsidR="00000000" w:rsidRDefault="006D661E">
            <w:pPr>
              <w:autoSpaceDE w:val="0"/>
              <w:autoSpaceDN w:val="0"/>
              <w:adjustRightInd w:val="0"/>
              <w:ind w:right="144"/>
              <w:rPr>
                <w:sz w:val="20"/>
              </w:rPr>
            </w:pPr>
            <w:r>
              <w:rPr>
                <w:sz w:val="20"/>
              </w:rPr>
              <w:t xml:space="preserve">   Move Out sent to TDSP when there is a switch to CSA CR</w:t>
            </w:r>
          </w:p>
          <w:p w14:paraId="0CA5C465" w14:textId="77777777" w:rsidR="00000000" w:rsidRDefault="006D661E">
            <w:pPr>
              <w:autoSpaceDE w:val="0"/>
              <w:autoSpaceDN w:val="0"/>
              <w:adjustRightInd w:val="0"/>
              <w:ind w:right="144"/>
              <w:rPr>
                <w:sz w:val="20"/>
              </w:rPr>
            </w:pPr>
            <w:r>
              <w:rPr>
                <w:sz w:val="20"/>
              </w:rPr>
              <w:t>LIN~1~SH~EL~SH~CE~SH~SW~SH~HI</w:t>
            </w:r>
          </w:p>
          <w:p w14:paraId="4E6C03DF" w14:textId="77777777" w:rsidR="00000000" w:rsidRDefault="006D661E">
            <w:pPr>
              <w:autoSpaceDE w:val="0"/>
              <w:autoSpaceDN w:val="0"/>
              <w:adjustRightInd w:val="0"/>
              <w:ind w:right="144"/>
              <w:rPr>
                <w:sz w:val="20"/>
              </w:rPr>
            </w:pPr>
            <w:r>
              <w:rPr>
                <w:sz w:val="20"/>
              </w:rPr>
              <w:t>LIN~1~SH~EL~SH~CE~SH~HI~SH~SW</w:t>
            </w:r>
          </w:p>
          <w:p w14:paraId="20DD7029" w14:textId="77777777" w:rsidR="00000000" w:rsidRDefault="006D661E">
            <w:pPr>
              <w:autoSpaceDE w:val="0"/>
              <w:autoSpaceDN w:val="0"/>
              <w:adjustRightInd w:val="0"/>
              <w:ind w:right="144"/>
              <w:rPr>
                <w:sz w:val="20"/>
              </w:rPr>
            </w:pPr>
            <w:r>
              <w:rPr>
                <w:sz w:val="20"/>
              </w:rPr>
              <w:t xml:space="preserve">ERCOT </w:t>
            </w:r>
            <w:proofErr w:type="gramStart"/>
            <w:r>
              <w:rPr>
                <w:sz w:val="20"/>
              </w:rPr>
              <w:t>initiated  Mass</w:t>
            </w:r>
            <w:proofErr w:type="gramEnd"/>
            <w:r>
              <w:rPr>
                <w:sz w:val="20"/>
              </w:rPr>
              <w:t xml:space="preserve"> Transition transfer to CR with a </w:t>
            </w:r>
            <w:proofErr w:type="spellStart"/>
            <w:r>
              <w:rPr>
                <w:sz w:val="20"/>
              </w:rPr>
              <w:t>Self Selected</w:t>
            </w:r>
            <w:proofErr w:type="spellEnd"/>
            <w:r>
              <w:rPr>
                <w:sz w:val="20"/>
              </w:rPr>
              <w:t xml:space="preserve"> switch with Historical Interval Usage request</w:t>
            </w:r>
          </w:p>
          <w:p w14:paraId="6A2488D1" w14:textId="77777777" w:rsidR="00000000" w:rsidRDefault="006D661E">
            <w:pPr>
              <w:autoSpaceDE w:val="0"/>
              <w:autoSpaceDN w:val="0"/>
              <w:adjustRightInd w:val="0"/>
              <w:ind w:right="144"/>
              <w:rPr>
                <w:sz w:val="20"/>
              </w:rPr>
            </w:pPr>
            <w:r>
              <w:rPr>
                <w:sz w:val="20"/>
              </w:rPr>
              <w:t xml:space="preserve">LIN~1~SH~EL~SH~CE~SH~HI </w:t>
            </w:r>
          </w:p>
          <w:p w14:paraId="16A1B569" w14:textId="77777777" w:rsidR="00000000" w:rsidRDefault="006D661E">
            <w:pPr>
              <w:autoSpaceDE w:val="0"/>
              <w:autoSpaceDN w:val="0"/>
              <w:adjustRightInd w:val="0"/>
              <w:ind w:right="144"/>
              <w:rPr>
                <w:sz w:val="20"/>
              </w:rPr>
            </w:pPr>
            <w:r>
              <w:rPr>
                <w:sz w:val="20"/>
              </w:rPr>
              <w:t xml:space="preserve">   ERCOT initiated Acquisition Transfer to CR with a Standard Switch with Historical    </w:t>
            </w:r>
          </w:p>
          <w:p w14:paraId="54B93DCF" w14:textId="77777777" w:rsidR="00000000" w:rsidRDefault="006D661E">
            <w:pPr>
              <w:autoSpaceDE w:val="0"/>
              <w:autoSpaceDN w:val="0"/>
              <w:adjustRightInd w:val="0"/>
              <w:ind w:right="144"/>
              <w:rPr>
                <w:sz w:val="20"/>
              </w:rPr>
            </w:pPr>
            <w:r>
              <w:rPr>
                <w:sz w:val="20"/>
              </w:rPr>
              <w:t xml:space="preserve">   Interval Usage request</w:t>
            </w:r>
          </w:p>
          <w:p w14:paraId="6184FEAC" w14:textId="77777777" w:rsidR="00000000" w:rsidRDefault="006D661E">
            <w:pPr>
              <w:autoSpaceDE w:val="0"/>
              <w:autoSpaceDN w:val="0"/>
              <w:adjustRightInd w:val="0"/>
              <w:ind w:right="144"/>
              <w:rPr>
                <w:sz w:val="20"/>
              </w:rPr>
            </w:pPr>
            <w:r>
              <w:rPr>
                <w:sz w:val="20"/>
              </w:rPr>
              <w:t>L</w:t>
            </w:r>
            <w:r>
              <w:rPr>
                <w:sz w:val="20"/>
              </w:rPr>
              <w:t>IN~1~SH~EL~SH~CE~SH~SW~SH~HI</w:t>
            </w:r>
          </w:p>
          <w:p w14:paraId="462AE978" w14:textId="77777777" w:rsidR="00000000" w:rsidRDefault="006D661E">
            <w:pPr>
              <w:autoSpaceDE w:val="0"/>
              <w:autoSpaceDN w:val="0"/>
              <w:adjustRightInd w:val="0"/>
              <w:ind w:right="144"/>
              <w:rPr>
                <w:sz w:val="20"/>
              </w:rPr>
            </w:pPr>
            <w:r>
              <w:rPr>
                <w:sz w:val="20"/>
              </w:rPr>
              <w:t>LIN~1~SH~EL~SH~CE~SH~HI~SH~SW</w:t>
            </w:r>
          </w:p>
          <w:p w14:paraId="774B8A64" w14:textId="77777777" w:rsidR="00000000" w:rsidRDefault="006D661E">
            <w:pPr>
              <w:autoSpaceDE w:val="0"/>
              <w:autoSpaceDN w:val="0"/>
              <w:adjustRightInd w:val="0"/>
              <w:ind w:right="144"/>
            </w:pPr>
            <w:r>
              <w:rPr>
                <w:sz w:val="20"/>
              </w:rPr>
              <w:t xml:space="preserve">ERCOT </w:t>
            </w:r>
            <w:proofErr w:type="gramStart"/>
            <w:r>
              <w:rPr>
                <w:sz w:val="20"/>
              </w:rPr>
              <w:t>initiated  Acquisition</w:t>
            </w:r>
            <w:proofErr w:type="gramEnd"/>
            <w:r>
              <w:rPr>
                <w:sz w:val="20"/>
              </w:rPr>
              <w:t xml:space="preserve"> Transfer to CR with a </w:t>
            </w:r>
            <w:proofErr w:type="spellStart"/>
            <w:r>
              <w:rPr>
                <w:sz w:val="20"/>
              </w:rPr>
              <w:t>Self Selected</w:t>
            </w:r>
            <w:proofErr w:type="spellEnd"/>
            <w:r>
              <w:rPr>
                <w:sz w:val="20"/>
              </w:rPr>
              <w:t xml:space="preserve"> switch with Historical Interval Usage request</w:t>
            </w:r>
          </w:p>
        </w:tc>
      </w:tr>
    </w:tbl>
    <w:p w14:paraId="7DE2BBCF" w14:textId="77777777" w:rsidR="00000000" w:rsidRDefault="006D661E">
      <w:pPr>
        <w:autoSpaceDE w:val="0"/>
        <w:autoSpaceDN w:val="0"/>
        <w:adjustRightInd w:val="0"/>
        <w:rPr>
          <w:sz w:val="20"/>
        </w:rPr>
      </w:pPr>
    </w:p>
    <w:p w14:paraId="7E4BF2D3" w14:textId="77777777" w:rsidR="00000000" w:rsidRDefault="006D661E">
      <w:pPr>
        <w:autoSpaceDE w:val="0"/>
        <w:autoSpaceDN w:val="0"/>
        <w:adjustRightInd w:val="0"/>
        <w:jc w:val="center"/>
        <w:rPr>
          <w:b/>
          <w:sz w:val="20"/>
        </w:rPr>
      </w:pPr>
      <w:r>
        <w:rPr>
          <w:b/>
          <w:sz w:val="20"/>
        </w:rPr>
        <w:t>Data Element Summary</w:t>
      </w:r>
    </w:p>
    <w:p w14:paraId="42AF87F5"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2FF8CDB"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37DAE3" w14:textId="77777777">
        <w:tblPrEx>
          <w:tblCellMar>
            <w:top w:w="0" w:type="dxa"/>
            <w:left w:w="0" w:type="dxa"/>
            <w:bottom w:w="0" w:type="dxa"/>
            <w:right w:w="0" w:type="dxa"/>
          </w:tblCellMar>
        </w:tblPrEx>
        <w:tc>
          <w:tcPr>
            <w:tcW w:w="1007" w:type="dxa"/>
            <w:tcBorders>
              <w:top w:val="nil"/>
              <w:left w:val="nil"/>
              <w:bottom w:val="nil"/>
              <w:right w:val="nil"/>
            </w:tcBorders>
          </w:tcPr>
          <w:p w14:paraId="00CB9903"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DB9A756" w14:textId="77777777" w:rsidR="00000000" w:rsidRDefault="006D661E">
            <w:pPr>
              <w:autoSpaceDE w:val="0"/>
              <w:autoSpaceDN w:val="0"/>
              <w:adjustRightInd w:val="0"/>
              <w:ind w:right="144"/>
              <w:jc w:val="center"/>
            </w:pPr>
            <w:r>
              <w:rPr>
                <w:b/>
                <w:sz w:val="20"/>
              </w:rPr>
              <w:t>LIN01</w:t>
            </w:r>
          </w:p>
        </w:tc>
        <w:tc>
          <w:tcPr>
            <w:tcW w:w="892" w:type="dxa"/>
            <w:tcBorders>
              <w:top w:val="nil"/>
              <w:left w:val="nil"/>
              <w:bottom w:val="nil"/>
              <w:right w:val="nil"/>
            </w:tcBorders>
          </w:tcPr>
          <w:p w14:paraId="76555E44" w14:textId="77777777" w:rsidR="00000000" w:rsidRDefault="006D661E">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440E3BBE" w14:textId="77777777" w:rsidR="00000000" w:rsidRDefault="006D661E">
            <w:pPr>
              <w:autoSpaceDE w:val="0"/>
              <w:autoSpaceDN w:val="0"/>
              <w:adjustRightInd w:val="0"/>
              <w:ind w:right="144"/>
            </w:pPr>
            <w:r>
              <w:rPr>
                <w:b/>
                <w:sz w:val="20"/>
              </w:rPr>
              <w:t>Assigned Identification</w:t>
            </w:r>
          </w:p>
        </w:tc>
        <w:tc>
          <w:tcPr>
            <w:tcW w:w="432" w:type="dxa"/>
            <w:tcBorders>
              <w:top w:val="nil"/>
              <w:left w:val="nil"/>
              <w:bottom w:val="nil"/>
              <w:right w:val="nil"/>
            </w:tcBorders>
          </w:tcPr>
          <w:p w14:paraId="7116D2F2" w14:textId="77777777" w:rsidR="00000000" w:rsidRDefault="006D661E">
            <w:pPr>
              <w:autoSpaceDE w:val="0"/>
              <w:autoSpaceDN w:val="0"/>
              <w:adjustRightInd w:val="0"/>
              <w:ind w:right="144"/>
              <w:jc w:val="center"/>
            </w:pPr>
            <w:r>
              <w:rPr>
                <w:b/>
                <w:sz w:val="20"/>
              </w:rPr>
              <w:t>O</w:t>
            </w:r>
          </w:p>
        </w:tc>
        <w:tc>
          <w:tcPr>
            <w:tcW w:w="14" w:type="dxa"/>
            <w:tcBorders>
              <w:top w:val="nil"/>
              <w:left w:val="nil"/>
              <w:bottom w:val="nil"/>
              <w:right w:val="nil"/>
            </w:tcBorders>
          </w:tcPr>
          <w:p w14:paraId="13A76F79"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96C3B9E" w14:textId="77777777" w:rsidR="00000000" w:rsidRDefault="006D661E">
            <w:pPr>
              <w:autoSpaceDE w:val="0"/>
              <w:autoSpaceDN w:val="0"/>
              <w:adjustRightInd w:val="0"/>
              <w:ind w:right="144"/>
            </w:pPr>
            <w:r>
              <w:rPr>
                <w:b/>
                <w:sz w:val="20"/>
              </w:rPr>
              <w:t>AN 1/20</w:t>
            </w:r>
          </w:p>
        </w:tc>
      </w:tr>
      <w:tr w:rsidR="00000000" w14:paraId="341D58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52309"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8ADF1AE" w14:textId="77777777" w:rsidR="00000000" w:rsidRDefault="006D661E">
            <w:pPr>
              <w:autoSpaceDE w:val="0"/>
              <w:autoSpaceDN w:val="0"/>
              <w:adjustRightInd w:val="0"/>
              <w:ind w:right="144"/>
            </w:pPr>
            <w:r>
              <w:rPr>
                <w:sz w:val="20"/>
              </w:rPr>
              <w:t>Alphanumeric characters assigned for differentiation within a transaction set</w:t>
            </w:r>
          </w:p>
        </w:tc>
      </w:tr>
      <w:tr w:rsidR="00000000" w14:paraId="53F8D03C" w14:textId="77777777">
        <w:tblPrEx>
          <w:tblCellMar>
            <w:top w:w="0" w:type="dxa"/>
            <w:left w:w="0" w:type="dxa"/>
            <w:bottom w:w="0" w:type="dxa"/>
            <w:right w:w="0" w:type="dxa"/>
          </w:tblCellMar>
        </w:tblPrEx>
        <w:tc>
          <w:tcPr>
            <w:tcW w:w="1007" w:type="dxa"/>
            <w:tcBorders>
              <w:top w:val="nil"/>
              <w:left w:val="nil"/>
              <w:bottom w:val="nil"/>
              <w:right w:val="nil"/>
            </w:tcBorders>
          </w:tcPr>
          <w:p w14:paraId="64E3CFD0"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2A852A1" w14:textId="77777777" w:rsidR="00000000" w:rsidRDefault="006D661E">
            <w:pPr>
              <w:autoSpaceDE w:val="0"/>
              <w:autoSpaceDN w:val="0"/>
              <w:adjustRightInd w:val="0"/>
              <w:ind w:right="144"/>
              <w:jc w:val="center"/>
            </w:pPr>
            <w:r>
              <w:rPr>
                <w:b/>
                <w:sz w:val="20"/>
              </w:rPr>
              <w:t>LIN02</w:t>
            </w:r>
          </w:p>
        </w:tc>
        <w:tc>
          <w:tcPr>
            <w:tcW w:w="892" w:type="dxa"/>
            <w:tcBorders>
              <w:top w:val="nil"/>
              <w:left w:val="nil"/>
              <w:bottom w:val="nil"/>
              <w:right w:val="nil"/>
            </w:tcBorders>
          </w:tcPr>
          <w:p w14:paraId="5E76ABD3" w14:textId="77777777" w:rsidR="00000000" w:rsidRDefault="006D661E">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9AAA67B" w14:textId="77777777" w:rsidR="00000000" w:rsidRDefault="006D661E">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2C17494"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02A23EF1"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255549B1" w14:textId="77777777" w:rsidR="00000000" w:rsidRDefault="006D661E">
            <w:pPr>
              <w:autoSpaceDE w:val="0"/>
              <w:autoSpaceDN w:val="0"/>
              <w:adjustRightInd w:val="0"/>
              <w:ind w:right="144"/>
            </w:pPr>
            <w:r>
              <w:rPr>
                <w:b/>
                <w:sz w:val="20"/>
              </w:rPr>
              <w:t>ID 2/2</w:t>
            </w:r>
          </w:p>
        </w:tc>
      </w:tr>
      <w:tr w:rsidR="00000000" w14:paraId="1FFF69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982D7"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03FD1AF2" w14:textId="77777777" w:rsidR="00000000" w:rsidRDefault="006D661E">
            <w:pPr>
              <w:autoSpaceDE w:val="0"/>
              <w:autoSpaceDN w:val="0"/>
              <w:adjustRightInd w:val="0"/>
              <w:ind w:right="144"/>
            </w:pPr>
            <w:r>
              <w:rPr>
                <w:sz w:val="20"/>
              </w:rPr>
              <w:t>Code identifying the type/source of the descriptive number used in Product/Service ID (234)</w:t>
            </w:r>
          </w:p>
        </w:tc>
      </w:tr>
      <w:tr w:rsidR="00000000" w14:paraId="3AFB2D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725364"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0F5E2B7" w14:textId="77777777" w:rsidR="00000000" w:rsidRDefault="006D661E">
            <w:pPr>
              <w:autoSpaceDE w:val="0"/>
              <w:autoSpaceDN w:val="0"/>
              <w:adjustRightInd w:val="0"/>
              <w:ind w:right="144"/>
            </w:pPr>
            <w:r>
              <w:rPr>
                <w:sz w:val="20"/>
              </w:rPr>
              <w:t>SH</w:t>
            </w:r>
          </w:p>
        </w:tc>
        <w:tc>
          <w:tcPr>
            <w:tcW w:w="144" w:type="dxa"/>
            <w:tcBorders>
              <w:top w:val="nil"/>
              <w:left w:val="nil"/>
              <w:bottom w:val="nil"/>
              <w:right w:val="nil"/>
            </w:tcBorders>
          </w:tcPr>
          <w:p w14:paraId="040779F3"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DDE0F3C" w14:textId="77777777" w:rsidR="00000000" w:rsidRDefault="006D661E">
            <w:pPr>
              <w:autoSpaceDE w:val="0"/>
              <w:autoSpaceDN w:val="0"/>
              <w:adjustRightInd w:val="0"/>
              <w:ind w:right="144"/>
            </w:pPr>
            <w:r>
              <w:rPr>
                <w:sz w:val="20"/>
              </w:rPr>
              <w:t>Service Requested</w:t>
            </w:r>
          </w:p>
        </w:tc>
      </w:tr>
      <w:tr w:rsidR="00000000" w14:paraId="31608A92" w14:textId="77777777">
        <w:tblPrEx>
          <w:tblCellMar>
            <w:top w:w="0" w:type="dxa"/>
            <w:left w:w="0" w:type="dxa"/>
            <w:bottom w:w="0" w:type="dxa"/>
            <w:right w:w="0" w:type="dxa"/>
          </w:tblCellMar>
        </w:tblPrEx>
        <w:tc>
          <w:tcPr>
            <w:tcW w:w="1007" w:type="dxa"/>
            <w:tcBorders>
              <w:top w:val="nil"/>
              <w:left w:val="nil"/>
              <w:bottom w:val="nil"/>
              <w:right w:val="nil"/>
            </w:tcBorders>
          </w:tcPr>
          <w:p w14:paraId="511B528C"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03AA7D8" w14:textId="77777777" w:rsidR="00000000" w:rsidRDefault="006D661E">
            <w:pPr>
              <w:autoSpaceDE w:val="0"/>
              <w:autoSpaceDN w:val="0"/>
              <w:adjustRightInd w:val="0"/>
              <w:ind w:right="144"/>
              <w:jc w:val="center"/>
            </w:pPr>
            <w:r>
              <w:rPr>
                <w:b/>
                <w:sz w:val="20"/>
              </w:rPr>
              <w:t>LIN03</w:t>
            </w:r>
          </w:p>
        </w:tc>
        <w:tc>
          <w:tcPr>
            <w:tcW w:w="892" w:type="dxa"/>
            <w:tcBorders>
              <w:top w:val="nil"/>
              <w:left w:val="nil"/>
              <w:bottom w:val="nil"/>
              <w:right w:val="nil"/>
            </w:tcBorders>
          </w:tcPr>
          <w:p w14:paraId="0545BAED" w14:textId="77777777" w:rsidR="00000000" w:rsidRDefault="006D661E">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F20C513" w14:textId="77777777" w:rsidR="00000000" w:rsidRDefault="006D661E">
            <w:pPr>
              <w:autoSpaceDE w:val="0"/>
              <w:autoSpaceDN w:val="0"/>
              <w:adjustRightInd w:val="0"/>
              <w:ind w:right="144"/>
            </w:pPr>
            <w:r>
              <w:rPr>
                <w:b/>
                <w:sz w:val="20"/>
              </w:rPr>
              <w:t>Product/Service ID</w:t>
            </w:r>
          </w:p>
        </w:tc>
        <w:tc>
          <w:tcPr>
            <w:tcW w:w="432" w:type="dxa"/>
            <w:tcBorders>
              <w:top w:val="nil"/>
              <w:left w:val="nil"/>
              <w:bottom w:val="nil"/>
              <w:right w:val="nil"/>
            </w:tcBorders>
          </w:tcPr>
          <w:p w14:paraId="073565D6"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269086DB"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192374F" w14:textId="77777777" w:rsidR="00000000" w:rsidRDefault="006D661E">
            <w:pPr>
              <w:autoSpaceDE w:val="0"/>
              <w:autoSpaceDN w:val="0"/>
              <w:adjustRightInd w:val="0"/>
              <w:ind w:right="144"/>
            </w:pPr>
            <w:r>
              <w:rPr>
                <w:b/>
                <w:sz w:val="20"/>
              </w:rPr>
              <w:t>AN 1/48</w:t>
            </w:r>
          </w:p>
        </w:tc>
      </w:tr>
      <w:tr w:rsidR="00000000" w14:paraId="02A88C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0D7B5"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E501E56" w14:textId="77777777" w:rsidR="00000000" w:rsidRDefault="006D661E">
            <w:pPr>
              <w:autoSpaceDE w:val="0"/>
              <w:autoSpaceDN w:val="0"/>
              <w:adjustRightInd w:val="0"/>
              <w:ind w:right="144"/>
            </w:pPr>
            <w:r>
              <w:rPr>
                <w:sz w:val="20"/>
              </w:rPr>
              <w:t>Identifying number for a product or service</w:t>
            </w:r>
          </w:p>
        </w:tc>
      </w:tr>
      <w:tr w:rsidR="00000000" w14:paraId="14ABBB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12B602"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43DD1CEE" w14:textId="77777777" w:rsidR="00000000" w:rsidRDefault="006D661E">
            <w:pPr>
              <w:autoSpaceDE w:val="0"/>
              <w:autoSpaceDN w:val="0"/>
              <w:adjustRightInd w:val="0"/>
              <w:ind w:right="144"/>
            </w:pPr>
            <w:r>
              <w:rPr>
                <w:sz w:val="20"/>
              </w:rPr>
              <w:t>Commodity</w:t>
            </w:r>
          </w:p>
        </w:tc>
      </w:tr>
      <w:tr w:rsidR="00000000" w14:paraId="3C3AB4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4F17DC"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4531B9A" w14:textId="77777777" w:rsidR="00000000" w:rsidRDefault="006D661E">
            <w:pPr>
              <w:autoSpaceDE w:val="0"/>
              <w:autoSpaceDN w:val="0"/>
              <w:adjustRightInd w:val="0"/>
              <w:ind w:right="144"/>
            </w:pPr>
            <w:r>
              <w:rPr>
                <w:sz w:val="20"/>
              </w:rPr>
              <w:t>EL</w:t>
            </w:r>
          </w:p>
        </w:tc>
        <w:tc>
          <w:tcPr>
            <w:tcW w:w="144" w:type="dxa"/>
            <w:tcBorders>
              <w:top w:val="nil"/>
              <w:left w:val="nil"/>
              <w:bottom w:val="nil"/>
              <w:right w:val="nil"/>
            </w:tcBorders>
          </w:tcPr>
          <w:p w14:paraId="4356C421"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72AEF004" w14:textId="77777777" w:rsidR="00000000" w:rsidRDefault="006D661E">
            <w:pPr>
              <w:autoSpaceDE w:val="0"/>
              <w:autoSpaceDN w:val="0"/>
              <w:adjustRightInd w:val="0"/>
              <w:ind w:right="144"/>
            </w:pPr>
            <w:r>
              <w:rPr>
                <w:sz w:val="20"/>
              </w:rPr>
              <w:t>Electric Service</w:t>
            </w:r>
          </w:p>
        </w:tc>
      </w:tr>
      <w:tr w:rsidR="00000000" w14:paraId="637F038B" w14:textId="77777777">
        <w:tblPrEx>
          <w:tblCellMar>
            <w:top w:w="0" w:type="dxa"/>
            <w:left w:w="0" w:type="dxa"/>
            <w:bottom w:w="0" w:type="dxa"/>
            <w:right w:w="0" w:type="dxa"/>
          </w:tblCellMar>
        </w:tblPrEx>
        <w:tc>
          <w:tcPr>
            <w:tcW w:w="1007" w:type="dxa"/>
            <w:tcBorders>
              <w:top w:val="nil"/>
              <w:left w:val="nil"/>
              <w:bottom w:val="nil"/>
              <w:right w:val="nil"/>
            </w:tcBorders>
          </w:tcPr>
          <w:p w14:paraId="333DA779"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F4E9FD3" w14:textId="77777777" w:rsidR="00000000" w:rsidRDefault="006D661E">
            <w:pPr>
              <w:autoSpaceDE w:val="0"/>
              <w:autoSpaceDN w:val="0"/>
              <w:adjustRightInd w:val="0"/>
              <w:ind w:right="144"/>
              <w:jc w:val="center"/>
            </w:pPr>
            <w:r>
              <w:rPr>
                <w:b/>
                <w:sz w:val="20"/>
              </w:rPr>
              <w:t>LIN04</w:t>
            </w:r>
          </w:p>
        </w:tc>
        <w:tc>
          <w:tcPr>
            <w:tcW w:w="892" w:type="dxa"/>
            <w:tcBorders>
              <w:top w:val="nil"/>
              <w:left w:val="nil"/>
              <w:bottom w:val="nil"/>
              <w:right w:val="nil"/>
            </w:tcBorders>
          </w:tcPr>
          <w:p w14:paraId="66565DCE" w14:textId="77777777" w:rsidR="00000000" w:rsidRDefault="006D661E">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A59A737" w14:textId="77777777" w:rsidR="00000000" w:rsidRDefault="006D661E">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C70BAB9"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0BB851EE"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392BE1B7" w14:textId="77777777" w:rsidR="00000000" w:rsidRDefault="006D661E">
            <w:pPr>
              <w:autoSpaceDE w:val="0"/>
              <w:autoSpaceDN w:val="0"/>
              <w:adjustRightInd w:val="0"/>
              <w:ind w:right="144"/>
            </w:pPr>
            <w:r>
              <w:rPr>
                <w:b/>
                <w:sz w:val="20"/>
              </w:rPr>
              <w:t>ID 2/2</w:t>
            </w:r>
          </w:p>
        </w:tc>
      </w:tr>
      <w:tr w:rsidR="00000000" w14:paraId="20BB4C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B7D213"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902EFEE" w14:textId="77777777" w:rsidR="00000000" w:rsidRDefault="006D661E">
            <w:pPr>
              <w:autoSpaceDE w:val="0"/>
              <w:autoSpaceDN w:val="0"/>
              <w:adjustRightInd w:val="0"/>
              <w:ind w:right="144"/>
            </w:pPr>
            <w:r>
              <w:rPr>
                <w:sz w:val="20"/>
              </w:rPr>
              <w:t>Code identifying the type/source of the descriptive number used in Product/Service ID (234)</w:t>
            </w:r>
          </w:p>
        </w:tc>
      </w:tr>
      <w:tr w:rsidR="00000000" w14:paraId="0A51BC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7E88C0"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D5108A4" w14:textId="77777777" w:rsidR="00000000" w:rsidRDefault="006D661E">
            <w:pPr>
              <w:autoSpaceDE w:val="0"/>
              <w:autoSpaceDN w:val="0"/>
              <w:adjustRightInd w:val="0"/>
              <w:ind w:right="144"/>
            </w:pPr>
            <w:r>
              <w:rPr>
                <w:sz w:val="20"/>
              </w:rPr>
              <w:t>SH</w:t>
            </w:r>
          </w:p>
        </w:tc>
        <w:tc>
          <w:tcPr>
            <w:tcW w:w="144" w:type="dxa"/>
            <w:tcBorders>
              <w:top w:val="nil"/>
              <w:left w:val="nil"/>
              <w:bottom w:val="nil"/>
              <w:right w:val="nil"/>
            </w:tcBorders>
          </w:tcPr>
          <w:p w14:paraId="18C53BB8"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190C7E6" w14:textId="77777777" w:rsidR="00000000" w:rsidRDefault="006D661E">
            <w:pPr>
              <w:autoSpaceDE w:val="0"/>
              <w:autoSpaceDN w:val="0"/>
              <w:adjustRightInd w:val="0"/>
              <w:ind w:right="144"/>
            </w:pPr>
            <w:r>
              <w:rPr>
                <w:sz w:val="20"/>
              </w:rPr>
              <w:t>Service Requested</w:t>
            </w:r>
          </w:p>
        </w:tc>
      </w:tr>
      <w:tr w:rsidR="00000000" w14:paraId="0AFC4407" w14:textId="77777777">
        <w:tblPrEx>
          <w:tblCellMar>
            <w:top w:w="0" w:type="dxa"/>
            <w:left w:w="0" w:type="dxa"/>
            <w:bottom w:w="0" w:type="dxa"/>
            <w:right w:w="0" w:type="dxa"/>
          </w:tblCellMar>
        </w:tblPrEx>
        <w:tc>
          <w:tcPr>
            <w:tcW w:w="1007" w:type="dxa"/>
            <w:tcBorders>
              <w:top w:val="nil"/>
              <w:left w:val="nil"/>
              <w:bottom w:val="nil"/>
              <w:right w:val="nil"/>
            </w:tcBorders>
          </w:tcPr>
          <w:p w14:paraId="7CB50923"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482C887D" w14:textId="77777777" w:rsidR="00000000" w:rsidRDefault="006D661E">
            <w:pPr>
              <w:autoSpaceDE w:val="0"/>
              <w:autoSpaceDN w:val="0"/>
              <w:adjustRightInd w:val="0"/>
              <w:ind w:right="144"/>
              <w:jc w:val="center"/>
            </w:pPr>
            <w:r>
              <w:rPr>
                <w:b/>
                <w:sz w:val="20"/>
              </w:rPr>
              <w:t>LIN05</w:t>
            </w:r>
          </w:p>
        </w:tc>
        <w:tc>
          <w:tcPr>
            <w:tcW w:w="892" w:type="dxa"/>
            <w:tcBorders>
              <w:top w:val="nil"/>
              <w:left w:val="nil"/>
              <w:bottom w:val="nil"/>
              <w:right w:val="nil"/>
            </w:tcBorders>
          </w:tcPr>
          <w:p w14:paraId="6F7CF827" w14:textId="77777777" w:rsidR="00000000" w:rsidRDefault="006D661E">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848DAB8" w14:textId="77777777" w:rsidR="00000000" w:rsidRDefault="006D661E">
            <w:pPr>
              <w:autoSpaceDE w:val="0"/>
              <w:autoSpaceDN w:val="0"/>
              <w:adjustRightInd w:val="0"/>
              <w:ind w:right="144"/>
            </w:pPr>
            <w:r>
              <w:rPr>
                <w:b/>
                <w:sz w:val="20"/>
              </w:rPr>
              <w:t>Product/Service ID</w:t>
            </w:r>
          </w:p>
        </w:tc>
        <w:tc>
          <w:tcPr>
            <w:tcW w:w="432" w:type="dxa"/>
            <w:tcBorders>
              <w:top w:val="nil"/>
              <w:left w:val="nil"/>
              <w:bottom w:val="nil"/>
              <w:right w:val="nil"/>
            </w:tcBorders>
          </w:tcPr>
          <w:p w14:paraId="0DFB83B6"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04F89FCF"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1176EA3" w14:textId="77777777" w:rsidR="00000000" w:rsidRDefault="006D661E">
            <w:pPr>
              <w:autoSpaceDE w:val="0"/>
              <w:autoSpaceDN w:val="0"/>
              <w:adjustRightInd w:val="0"/>
              <w:ind w:right="144"/>
            </w:pPr>
            <w:r>
              <w:rPr>
                <w:b/>
                <w:sz w:val="20"/>
              </w:rPr>
              <w:t>AN 1/48</w:t>
            </w:r>
          </w:p>
        </w:tc>
      </w:tr>
      <w:tr w:rsidR="00000000" w14:paraId="4A107F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CA67BC"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1FA4AB3" w14:textId="77777777" w:rsidR="00000000" w:rsidRDefault="006D661E">
            <w:pPr>
              <w:autoSpaceDE w:val="0"/>
              <w:autoSpaceDN w:val="0"/>
              <w:adjustRightInd w:val="0"/>
              <w:ind w:right="144"/>
            </w:pPr>
            <w:r>
              <w:rPr>
                <w:sz w:val="20"/>
              </w:rPr>
              <w:t>Identifying number for a product or service</w:t>
            </w:r>
          </w:p>
        </w:tc>
      </w:tr>
      <w:tr w:rsidR="00000000" w14:paraId="5E14DF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010671"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0611144" w14:textId="77777777" w:rsidR="00000000" w:rsidRDefault="006D661E">
            <w:pPr>
              <w:autoSpaceDE w:val="0"/>
              <w:autoSpaceDN w:val="0"/>
              <w:adjustRightInd w:val="0"/>
              <w:ind w:right="144"/>
            </w:pPr>
            <w:r>
              <w:rPr>
                <w:sz w:val="20"/>
              </w:rPr>
              <w:t>CE</w:t>
            </w:r>
          </w:p>
        </w:tc>
        <w:tc>
          <w:tcPr>
            <w:tcW w:w="144" w:type="dxa"/>
            <w:tcBorders>
              <w:top w:val="nil"/>
              <w:left w:val="nil"/>
              <w:bottom w:val="nil"/>
              <w:right w:val="nil"/>
            </w:tcBorders>
          </w:tcPr>
          <w:p w14:paraId="46E02D0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12D3347" w14:textId="77777777" w:rsidR="00000000" w:rsidRDefault="006D661E">
            <w:pPr>
              <w:autoSpaceDE w:val="0"/>
              <w:autoSpaceDN w:val="0"/>
              <w:adjustRightInd w:val="0"/>
              <w:ind w:right="144"/>
            </w:pPr>
            <w:r>
              <w:rPr>
                <w:sz w:val="20"/>
              </w:rPr>
              <w:t>Energy Services</w:t>
            </w:r>
          </w:p>
        </w:tc>
      </w:tr>
      <w:tr w:rsidR="00000000" w14:paraId="2AC656FE" w14:textId="77777777">
        <w:tblPrEx>
          <w:tblCellMar>
            <w:top w:w="0" w:type="dxa"/>
            <w:left w:w="0" w:type="dxa"/>
            <w:bottom w:w="0" w:type="dxa"/>
            <w:right w:w="0" w:type="dxa"/>
          </w:tblCellMar>
        </w:tblPrEx>
        <w:tc>
          <w:tcPr>
            <w:tcW w:w="1007" w:type="dxa"/>
            <w:tcBorders>
              <w:top w:val="nil"/>
              <w:left w:val="nil"/>
              <w:bottom w:val="nil"/>
              <w:right w:val="nil"/>
            </w:tcBorders>
          </w:tcPr>
          <w:p w14:paraId="61C80CED" w14:textId="77777777" w:rsidR="00000000" w:rsidRDefault="006D661E">
            <w:pPr>
              <w:autoSpaceDE w:val="0"/>
              <w:autoSpaceDN w:val="0"/>
              <w:adjustRightInd w:val="0"/>
              <w:ind w:right="144"/>
            </w:pPr>
          </w:p>
        </w:tc>
        <w:tc>
          <w:tcPr>
            <w:tcW w:w="1080" w:type="dxa"/>
            <w:tcBorders>
              <w:top w:val="nil"/>
              <w:left w:val="nil"/>
              <w:bottom w:val="nil"/>
              <w:right w:val="nil"/>
            </w:tcBorders>
          </w:tcPr>
          <w:p w14:paraId="52A4CC85" w14:textId="77777777" w:rsidR="00000000" w:rsidRDefault="006D661E">
            <w:pPr>
              <w:autoSpaceDE w:val="0"/>
              <w:autoSpaceDN w:val="0"/>
              <w:adjustRightInd w:val="0"/>
              <w:ind w:right="144"/>
              <w:jc w:val="center"/>
            </w:pPr>
            <w:r>
              <w:rPr>
                <w:b/>
                <w:sz w:val="20"/>
              </w:rPr>
              <w:t>LIN06</w:t>
            </w:r>
          </w:p>
        </w:tc>
        <w:tc>
          <w:tcPr>
            <w:tcW w:w="892" w:type="dxa"/>
            <w:tcBorders>
              <w:top w:val="nil"/>
              <w:left w:val="nil"/>
              <w:bottom w:val="nil"/>
              <w:right w:val="nil"/>
            </w:tcBorders>
          </w:tcPr>
          <w:p w14:paraId="1746DDCA" w14:textId="77777777" w:rsidR="00000000" w:rsidRDefault="006D661E">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4B74F33" w14:textId="77777777" w:rsidR="00000000" w:rsidRDefault="006D661E">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7660F93"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01704F26"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C9928FD" w14:textId="77777777" w:rsidR="00000000" w:rsidRDefault="006D661E">
            <w:pPr>
              <w:autoSpaceDE w:val="0"/>
              <w:autoSpaceDN w:val="0"/>
              <w:adjustRightInd w:val="0"/>
              <w:ind w:right="144"/>
            </w:pPr>
            <w:r>
              <w:rPr>
                <w:b/>
                <w:sz w:val="20"/>
              </w:rPr>
              <w:t>ID 2/2</w:t>
            </w:r>
          </w:p>
        </w:tc>
      </w:tr>
      <w:tr w:rsidR="00000000" w14:paraId="5D46FE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040E7D"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34AC9E70" w14:textId="77777777" w:rsidR="00000000" w:rsidRDefault="006D661E">
            <w:pPr>
              <w:autoSpaceDE w:val="0"/>
              <w:autoSpaceDN w:val="0"/>
              <w:adjustRightInd w:val="0"/>
              <w:ind w:right="144"/>
            </w:pPr>
            <w:r>
              <w:rPr>
                <w:sz w:val="20"/>
              </w:rPr>
              <w:t xml:space="preserve">Code identifying the type/source of the descriptive number used in </w:t>
            </w:r>
            <w:r>
              <w:rPr>
                <w:sz w:val="20"/>
              </w:rPr>
              <w:lastRenderedPageBreak/>
              <w:t>Product/Service ID (234)</w:t>
            </w:r>
          </w:p>
        </w:tc>
      </w:tr>
      <w:tr w:rsidR="00000000" w14:paraId="5D3767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8C86D3" w14:textId="77777777" w:rsidR="00000000" w:rsidRDefault="006D661E">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351D012E" w14:textId="77777777" w:rsidR="00000000" w:rsidRDefault="006D661E">
            <w:pPr>
              <w:autoSpaceDE w:val="0"/>
              <w:autoSpaceDN w:val="0"/>
              <w:adjustRightInd w:val="0"/>
              <w:ind w:right="144"/>
            </w:pPr>
            <w:r>
              <w:rPr>
                <w:sz w:val="20"/>
              </w:rPr>
              <w:t>SH</w:t>
            </w:r>
          </w:p>
        </w:tc>
        <w:tc>
          <w:tcPr>
            <w:tcW w:w="144" w:type="dxa"/>
            <w:tcBorders>
              <w:top w:val="nil"/>
              <w:left w:val="nil"/>
              <w:bottom w:val="nil"/>
              <w:right w:val="nil"/>
            </w:tcBorders>
          </w:tcPr>
          <w:p w14:paraId="34C301DA"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82ACE41" w14:textId="77777777" w:rsidR="00000000" w:rsidRDefault="006D661E">
            <w:pPr>
              <w:autoSpaceDE w:val="0"/>
              <w:autoSpaceDN w:val="0"/>
              <w:adjustRightInd w:val="0"/>
              <w:ind w:right="144"/>
            </w:pPr>
            <w:r>
              <w:rPr>
                <w:sz w:val="20"/>
              </w:rPr>
              <w:t>Service Requested</w:t>
            </w:r>
          </w:p>
        </w:tc>
      </w:tr>
      <w:tr w:rsidR="00000000" w14:paraId="54BC2D90" w14:textId="77777777">
        <w:tblPrEx>
          <w:tblCellMar>
            <w:top w:w="0" w:type="dxa"/>
            <w:left w:w="0" w:type="dxa"/>
            <w:bottom w:w="0" w:type="dxa"/>
            <w:right w:w="0" w:type="dxa"/>
          </w:tblCellMar>
        </w:tblPrEx>
        <w:tc>
          <w:tcPr>
            <w:tcW w:w="1007" w:type="dxa"/>
            <w:tcBorders>
              <w:top w:val="nil"/>
              <w:left w:val="nil"/>
              <w:bottom w:val="nil"/>
              <w:right w:val="nil"/>
            </w:tcBorders>
          </w:tcPr>
          <w:p w14:paraId="317A77CE" w14:textId="77777777" w:rsidR="00000000" w:rsidRDefault="006D661E">
            <w:pPr>
              <w:autoSpaceDE w:val="0"/>
              <w:autoSpaceDN w:val="0"/>
              <w:adjustRightInd w:val="0"/>
              <w:ind w:right="144"/>
            </w:pPr>
          </w:p>
        </w:tc>
        <w:tc>
          <w:tcPr>
            <w:tcW w:w="1080" w:type="dxa"/>
            <w:tcBorders>
              <w:top w:val="nil"/>
              <w:left w:val="nil"/>
              <w:bottom w:val="nil"/>
              <w:right w:val="nil"/>
            </w:tcBorders>
          </w:tcPr>
          <w:p w14:paraId="4252F83F" w14:textId="77777777" w:rsidR="00000000" w:rsidRDefault="006D661E">
            <w:pPr>
              <w:autoSpaceDE w:val="0"/>
              <w:autoSpaceDN w:val="0"/>
              <w:adjustRightInd w:val="0"/>
              <w:ind w:right="144"/>
              <w:jc w:val="center"/>
            </w:pPr>
            <w:r>
              <w:rPr>
                <w:b/>
                <w:sz w:val="20"/>
              </w:rPr>
              <w:t>LIN07</w:t>
            </w:r>
          </w:p>
        </w:tc>
        <w:tc>
          <w:tcPr>
            <w:tcW w:w="892" w:type="dxa"/>
            <w:tcBorders>
              <w:top w:val="nil"/>
              <w:left w:val="nil"/>
              <w:bottom w:val="nil"/>
              <w:right w:val="nil"/>
            </w:tcBorders>
          </w:tcPr>
          <w:p w14:paraId="040A5DA2" w14:textId="77777777" w:rsidR="00000000" w:rsidRDefault="006D661E">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CB6D40A" w14:textId="77777777" w:rsidR="00000000" w:rsidRDefault="006D661E">
            <w:pPr>
              <w:autoSpaceDE w:val="0"/>
              <w:autoSpaceDN w:val="0"/>
              <w:adjustRightInd w:val="0"/>
              <w:ind w:right="144"/>
            </w:pPr>
            <w:r>
              <w:rPr>
                <w:b/>
                <w:sz w:val="20"/>
              </w:rPr>
              <w:t>Product/Service ID</w:t>
            </w:r>
          </w:p>
        </w:tc>
        <w:tc>
          <w:tcPr>
            <w:tcW w:w="432" w:type="dxa"/>
            <w:tcBorders>
              <w:top w:val="nil"/>
              <w:left w:val="nil"/>
              <w:bottom w:val="nil"/>
              <w:right w:val="nil"/>
            </w:tcBorders>
          </w:tcPr>
          <w:p w14:paraId="2CF14259"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3E8B2B72"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C0E8974" w14:textId="77777777" w:rsidR="00000000" w:rsidRDefault="006D661E">
            <w:pPr>
              <w:autoSpaceDE w:val="0"/>
              <w:autoSpaceDN w:val="0"/>
              <w:adjustRightInd w:val="0"/>
              <w:ind w:right="144"/>
            </w:pPr>
            <w:r>
              <w:rPr>
                <w:b/>
                <w:sz w:val="20"/>
              </w:rPr>
              <w:t>AN 1/48</w:t>
            </w:r>
          </w:p>
        </w:tc>
      </w:tr>
      <w:tr w:rsidR="00000000" w14:paraId="786994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CC20E"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A1D7DA3" w14:textId="77777777" w:rsidR="00000000" w:rsidRDefault="006D661E">
            <w:pPr>
              <w:autoSpaceDE w:val="0"/>
              <w:autoSpaceDN w:val="0"/>
              <w:adjustRightInd w:val="0"/>
              <w:ind w:right="144"/>
            </w:pPr>
            <w:r>
              <w:rPr>
                <w:sz w:val="20"/>
              </w:rPr>
              <w:t>Identifying number for a product or service</w:t>
            </w:r>
          </w:p>
        </w:tc>
      </w:tr>
      <w:tr w:rsidR="00000000" w14:paraId="4B679D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834994"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8AA6173" w14:textId="77777777" w:rsidR="00000000" w:rsidRDefault="006D661E">
            <w:pPr>
              <w:autoSpaceDE w:val="0"/>
              <w:autoSpaceDN w:val="0"/>
              <w:adjustRightInd w:val="0"/>
              <w:ind w:right="144"/>
            </w:pPr>
            <w:r>
              <w:rPr>
                <w:sz w:val="20"/>
              </w:rPr>
              <w:t>HI</w:t>
            </w:r>
          </w:p>
        </w:tc>
        <w:tc>
          <w:tcPr>
            <w:tcW w:w="144" w:type="dxa"/>
            <w:tcBorders>
              <w:top w:val="nil"/>
              <w:left w:val="nil"/>
              <w:bottom w:val="nil"/>
              <w:right w:val="nil"/>
            </w:tcBorders>
          </w:tcPr>
          <w:p w14:paraId="5B693279"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DC2208C" w14:textId="77777777" w:rsidR="00000000" w:rsidRDefault="006D661E">
            <w:pPr>
              <w:autoSpaceDE w:val="0"/>
              <w:autoSpaceDN w:val="0"/>
              <w:adjustRightInd w:val="0"/>
              <w:ind w:right="144"/>
            </w:pPr>
            <w:r>
              <w:rPr>
                <w:sz w:val="20"/>
              </w:rPr>
              <w:t>Historical Interval Usage</w:t>
            </w:r>
          </w:p>
        </w:tc>
      </w:tr>
      <w:tr w:rsidR="00000000" w14:paraId="04FA21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1EE1B3"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78C56A63" w14:textId="77777777" w:rsidR="00000000" w:rsidRDefault="006D661E">
            <w:pPr>
              <w:autoSpaceDE w:val="0"/>
              <w:autoSpaceDN w:val="0"/>
              <w:adjustRightInd w:val="0"/>
              <w:ind w:right="144"/>
              <w:rPr>
                <w:sz w:val="20"/>
              </w:rPr>
            </w:pPr>
            <w:r>
              <w:rPr>
                <w:sz w:val="20"/>
              </w:rPr>
              <w:t xml:space="preserve">Request to obtain Historical Interval Usage for this premise by interval.  </w:t>
            </w:r>
          </w:p>
          <w:p w14:paraId="488F5A6A" w14:textId="77777777" w:rsidR="00000000" w:rsidRDefault="006D661E">
            <w:pPr>
              <w:autoSpaceDE w:val="0"/>
              <w:autoSpaceDN w:val="0"/>
              <w:adjustRightInd w:val="0"/>
              <w:ind w:right="144"/>
              <w:rPr>
                <w:sz w:val="20"/>
              </w:rPr>
            </w:pPr>
          </w:p>
          <w:p w14:paraId="3E8C777D" w14:textId="77777777" w:rsidR="00000000" w:rsidRDefault="006D661E">
            <w:pPr>
              <w:autoSpaceDE w:val="0"/>
              <w:autoSpaceDN w:val="0"/>
              <w:adjustRightInd w:val="0"/>
              <w:ind w:right="144"/>
              <w:rPr>
                <w:sz w:val="20"/>
              </w:rPr>
            </w:pPr>
            <w:r>
              <w:rPr>
                <w:sz w:val="20"/>
              </w:rPr>
              <w:t>If the interval</w:t>
            </w:r>
            <w:r>
              <w:rPr>
                <w:sz w:val="20"/>
              </w:rPr>
              <w:t>s are available, the TDSP will send the 867_02 Historical Usage, containing the following two PTD Loops:</w:t>
            </w:r>
          </w:p>
          <w:p w14:paraId="2DD0CE3A" w14:textId="77777777" w:rsidR="00000000" w:rsidRDefault="006D661E">
            <w:pPr>
              <w:autoSpaceDE w:val="0"/>
              <w:autoSpaceDN w:val="0"/>
              <w:adjustRightInd w:val="0"/>
              <w:ind w:right="144"/>
              <w:rPr>
                <w:sz w:val="20"/>
              </w:rPr>
            </w:pPr>
            <w:r>
              <w:rPr>
                <w:sz w:val="20"/>
              </w:rPr>
              <w:t xml:space="preserve">     PTD~BO (Interval Summary) </w:t>
            </w:r>
          </w:p>
          <w:p w14:paraId="3E845C6A" w14:textId="77777777" w:rsidR="00000000" w:rsidRDefault="006D661E">
            <w:pPr>
              <w:autoSpaceDE w:val="0"/>
              <w:autoSpaceDN w:val="0"/>
              <w:adjustRightInd w:val="0"/>
              <w:ind w:right="144"/>
              <w:rPr>
                <w:sz w:val="20"/>
              </w:rPr>
            </w:pPr>
            <w:r>
              <w:rPr>
                <w:sz w:val="20"/>
              </w:rPr>
              <w:t xml:space="preserve">     PTD~PM (Interval Detail)</w:t>
            </w:r>
          </w:p>
          <w:p w14:paraId="76DA2413" w14:textId="77777777" w:rsidR="00000000" w:rsidRDefault="006D661E">
            <w:pPr>
              <w:autoSpaceDE w:val="0"/>
              <w:autoSpaceDN w:val="0"/>
              <w:adjustRightInd w:val="0"/>
              <w:ind w:right="144"/>
              <w:rPr>
                <w:sz w:val="20"/>
              </w:rPr>
            </w:pPr>
          </w:p>
          <w:p w14:paraId="29A6D761" w14:textId="77777777" w:rsidR="00000000" w:rsidRDefault="006D661E">
            <w:pPr>
              <w:autoSpaceDE w:val="0"/>
              <w:autoSpaceDN w:val="0"/>
              <w:adjustRightInd w:val="0"/>
              <w:ind w:right="144"/>
              <w:rPr>
                <w:sz w:val="20"/>
              </w:rPr>
            </w:pPr>
            <w:r>
              <w:rPr>
                <w:sz w:val="20"/>
              </w:rPr>
              <w:t>If this ESI ID does not have interval meters, or if the intervals are not available, the</w:t>
            </w:r>
            <w:r>
              <w:rPr>
                <w:sz w:val="20"/>
              </w:rPr>
              <w:t xml:space="preserve"> TDSP will send the 867_02 Historical Usage, containing any of the following PTD Loops, as appropriate, along with a status code REF~1P~HIU:</w:t>
            </w:r>
          </w:p>
          <w:p w14:paraId="00A15C10" w14:textId="77777777" w:rsidR="00000000" w:rsidRDefault="006D661E">
            <w:pPr>
              <w:autoSpaceDE w:val="0"/>
              <w:autoSpaceDN w:val="0"/>
              <w:adjustRightInd w:val="0"/>
              <w:ind w:right="144"/>
              <w:rPr>
                <w:sz w:val="20"/>
              </w:rPr>
            </w:pPr>
            <w:r>
              <w:rPr>
                <w:sz w:val="20"/>
              </w:rPr>
              <w:t xml:space="preserve">     PTD~BD (Unmetered Services)</w:t>
            </w:r>
          </w:p>
          <w:p w14:paraId="495591A7" w14:textId="77777777" w:rsidR="00000000" w:rsidRDefault="006D661E">
            <w:pPr>
              <w:autoSpaceDE w:val="0"/>
              <w:autoSpaceDN w:val="0"/>
              <w:adjustRightInd w:val="0"/>
              <w:ind w:right="144"/>
              <w:rPr>
                <w:sz w:val="20"/>
              </w:rPr>
            </w:pPr>
            <w:r>
              <w:rPr>
                <w:sz w:val="20"/>
              </w:rPr>
              <w:t xml:space="preserve">     PTD~BO (Interval Summary) </w:t>
            </w:r>
          </w:p>
          <w:p w14:paraId="72C18437" w14:textId="77777777" w:rsidR="00000000" w:rsidRDefault="006D661E">
            <w:pPr>
              <w:autoSpaceDE w:val="0"/>
              <w:autoSpaceDN w:val="0"/>
              <w:adjustRightInd w:val="0"/>
              <w:ind w:right="144"/>
            </w:pPr>
            <w:r>
              <w:rPr>
                <w:sz w:val="20"/>
              </w:rPr>
              <w:t xml:space="preserve">     PTD~PL (Non-Interval Detail)</w:t>
            </w:r>
          </w:p>
        </w:tc>
      </w:tr>
      <w:tr w:rsidR="00000000" w14:paraId="6DEF3A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E023CB"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3C9DF23" w14:textId="77777777" w:rsidR="00000000" w:rsidRDefault="006D661E">
            <w:pPr>
              <w:autoSpaceDE w:val="0"/>
              <w:autoSpaceDN w:val="0"/>
              <w:adjustRightInd w:val="0"/>
              <w:ind w:right="144"/>
            </w:pPr>
            <w:r>
              <w:rPr>
                <w:sz w:val="20"/>
              </w:rPr>
              <w:t>HU</w:t>
            </w:r>
          </w:p>
        </w:tc>
        <w:tc>
          <w:tcPr>
            <w:tcW w:w="144" w:type="dxa"/>
            <w:tcBorders>
              <w:top w:val="nil"/>
              <w:left w:val="nil"/>
              <w:bottom w:val="nil"/>
              <w:right w:val="nil"/>
            </w:tcBorders>
          </w:tcPr>
          <w:p w14:paraId="02822AFE"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56B80D9E" w14:textId="77777777" w:rsidR="00000000" w:rsidRDefault="006D661E">
            <w:pPr>
              <w:autoSpaceDE w:val="0"/>
              <w:autoSpaceDN w:val="0"/>
              <w:adjustRightInd w:val="0"/>
              <w:ind w:right="144"/>
            </w:pPr>
            <w:r>
              <w:rPr>
                <w:sz w:val="20"/>
              </w:rPr>
              <w:t>Historica</w:t>
            </w:r>
            <w:r>
              <w:rPr>
                <w:sz w:val="20"/>
              </w:rPr>
              <w:t>l Summarized Usage</w:t>
            </w:r>
          </w:p>
        </w:tc>
      </w:tr>
      <w:tr w:rsidR="00000000" w14:paraId="037FE6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B15626"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742B603" w14:textId="77777777" w:rsidR="00000000" w:rsidRDefault="006D661E">
            <w:pPr>
              <w:autoSpaceDE w:val="0"/>
              <w:autoSpaceDN w:val="0"/>
              <w:adjustRightInd w:val="0"/>
              <w:ind w:right="144"/>
              <w:rPr>
                <w:sz w:val="20"/>
              </w:rPr>
            </w:pPr>
            <w:r>
              <w:rPr>
                <w:sz w:val="20"/>
              </w:rPr>
              <w:t xml:space="preserve">Request to obtain Historical Summarized Usage for this premise (interval, non-interval </w:t>
            </w:r>
            <w:r>
              <w:rPr>
                <w:sz w:val="20"/>
              </w:rPr>
              <w:t>or unmetered).  The TDSP will send the 867_02 Historical Usage, which may contain any of the following PTD Loops:</w:t>
            </w:r>
          </w:p>
          <w:p w14:paraId="054D7280" w14:textId="77777777" w:rsidR="00000000" w:rsidRDefault="006D661E">
            <w:pPr>
              <w:autoSpaceDE w:val="0"/>
              <w:autoSpaceDN w:val="0"/>
              <w:adjustRightInd w:val="0"/>
              <w:ind w:right="144"/>
              <w:rPr>
                <w:sz w:val="20"/>
              </w:rPr>
            </w:pPr>
            <w:r>
              <w:rPr>
                <w:sz w:val="20"/>
              </w:rPr>
              <w:t xml:space="preserve">     PTD~BD (Unmetered Services)</w:t>
            </w:r>
          </w:p>
          <w:p w14:paraId="072E5113" w14:textId="77777777" w:rsidR="00000000" w:rsidRDefault="006D661E">
            <w:pPr>
              <w:autoSpaceDE w:val="0"/>
              <w:autoSpaceDN w:val="0"/>
              <w:adjustRightInd w:val="0"/>
              <w:ind w:right="144"/>
              <w:rPr>
                <w:sz w:val="20"/>
              </w:rPr>
            </w:pPr>
            <w:r>
              <w:rPr>
                <w:sz w:val="20"/>
              </w:rPr>
              <w:t xml:space="preserve">     PTD~BO (Interval Summary) </w:t>
            </w:r>
          </w:p>
          <w:p w14:paraId="16E8FEB3" w14:textId="77777777" w:rsidR="00000000" w:rsidRDefault="006D661E">
            <w:pPr>
              <w:autoSpaceDE w:val="0"/>
              <w:autoSpaceDN w:val="0"/>
              <w:adjustRightInd w:val="0"/>
              <w:ind w:right="144"/>
            </w:pPr>
            <w:r>
              <w:rPr>
                <w:sz w:val="20"/>
              </w:rPr>
              <w:t xml:space="preserve">     PTD~PL (Non-Interval Detail)</w:t>
            </w:r>
          </w:p>
        </w:tc>
      </w:tr>
      <w:tr w:rsidR="00000000" w14:paraId="31587D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C3554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CAB20E4" w14:textId="77777777" w:rsidR="00000000" w:rsidRDefault="006D661E">
            <w:pPr>
              <w:autoSpaceDE w:val="0"/>
              <w:autoSpaceDN w:val="0"/>
              <w:adjustRightInd w:val="0"/>
              <w:ind w:right="144"/>
            </w:pPr>
            <w:r>
              <w:rPr>
                <w:sz w:val="20"/>
              </w:rPr>
              <w:t>MVI</w:t>
            </w:r>
          </w:p>
        </w:tc>
        <w:tc>
          <w:tcPr>
            <w:tcW w:w="144" w:type="dxa"/>
            <w:tcBorders>
              <w:top w:val="nil"/>
              <w:left w:val="nil"/>
              <w:bottom w:val="nil"/>
              <w:right w:val="nil"/>
            </w:tcBorders>
          </w:tcPr>
          <w:p w14:paraId="5C19A91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5F789E29" w14:textId="77777777" w:rsidR="00000000" w:rsidRDefault="006D661E">
            <w:pPr>
              <w:autoSpaceDE w:val="0"/>
              <w:autoSpaceDN w:val="0"/>
              <w:adjustRightInd w:val="0"/>
              <w:ind w:right="144"/>
            </w:pPr>
            <w:r>
              <w:rPr>
                <w:sz w:val="20"/>
              </w:rPr>
              <w:t>Move In</w:t>
            </w:r>
          </w:p>
        </w:tc>
      </w:tr>
      <w:tr w:rsidR="00000000" w14:paraId="7CD266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DA86E8"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1C762E14" w14:textId="77777777" w:rsidR="00000000" w:rsidRDefault="006D661E">
            <w:pPr>
              <w:autoSpaceDE w:val="0"/>
              <w:autoSpaceDN w:val="0"/>
              <w:adjustRightInd w:val="0"/>
              <w:ind w:right="144"/>
            </w:pPr>
            <w:r>
              <w:rPr>
                <w:sz w:val="20"/>
              </w:rPr>
              <w:t>Request for a customer en</w:t>
            </w:r>
            <w:r>
              <w:rPr>
                <w:sz w:val="20"/>
              </w:rPr>
              <w:t>rollment when a new customer moves into a premise.</w:t>
            </w:r>
          </w:p>
        </w:tc>
      </w:tr>
      <w:tr w:rsidR="00000000" w14:paraId="05D3A9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BE560F"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6F84EE5" w14:textId="77777777" w:rsidR="00000000" w:rsidRDefault="006D661E">
            <w:pPr>
              <w:autoSpaceDE w:val="0"/>
              <w:autoSpaceDN w:val="0"/>
              <w:adjustRightInd w:val="0"/>
              <w:ind w:right="144"/>
            </w:pPr>
            <w:r>
              <w:rPr>
                <w:sz w:val="20"/>
              </w:rPr>
              <w:t>MVO</w:t>
            </w:r>
          </w:p>
        </w:tc>
        <w:tc>
          <w:tcPr>
            <w:tcW w:w="144" w:type="dxa"/>
            <w:tcBorders>
              <w:top w:val="nil"/>
              <w:left w:val="nil"/>
              <w:bottom w:val="nil"/>
              <w:right w:val="nil"/>
            </w:tcBorders>
          </w:tcPr>
          <w:p w14:paraId="0EF7920B"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AAA6439" w14:textId="77777777" w:rsidR="00000000" w:rsidRDefault="006D661E">
            <w:pPr>
              <w:autoSpaceDE w:val="0"/>
              <w:autoSpaceDN w:val="0"/>
              <w:adjustRightInd w:val="0"/>
              <w:ind w:right="144"/>
            </w:pPr>
            <w:r>
              <w:rPr>
                <w:sz w:val="20"/>
              </w:rPr>
              <w:t>Move Out</w:t>
            </w:r>
          </w:p>
        </w:tc>
      </w:tr>
      <w:tr w:rsidR="00000000" w14:paraId="4FF590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141EC9"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32EDD6FE" w14:textId="77777777" w:rsidR="00000000" w:rsidRDefault="006D661E">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14:paraId="695D9D2C" w14:textId="77777777" w:rsidR="00000000" w:rsidRDefault="006D661E">
            <w:pPr>
              <w:autoSpaceDE w:val="0"/>
              <w:autoSpaceDN w:val="0"/>
              <w:adjustRightInd w:val="0"/>
              <w:ind w:right="144"/>
              <w:rPr>
                <w:sz w:val="20"/>
              </w:rPr>
            </w:pPr>
          </w:p>
          <w:p w14:paraId="47638517" w14:textId="77777777" w:rsidR="00000000" w:rsidRDefault="006D661E">
            <w:pPr>
              <w:autoSpaceDE w:val="0"/>
              <w:autoSpaceDN w:val="0"/>
              <w:adjustRightInd w:val="0"/>
              <w:ind w:right="144"/>
            </w:pPr>
            <w:r>
              <w:rPr>
                <w:sz w:val="20"/>
              </w:rPr>
              <w:t>For a Continuous Service Agreement (CSA) MVO- Move In issued by ERCOT to the TDSP, ERCOT will provide CSA</w:t>
            </w:r>
            <w:r>
              <w:rPr>
                <w:sz w:val="20"/>
              </w:rPr>
              <w:t xml:space="preserve"> CUSTOMER as the default name in the N1~8R~ N102</w:t>
            </w:r>
          </w:p>
        </w:tc>
      </w:tr>
      <w:tr w:rsidR="00000000" w14:paraId="4A0F4C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B96E91"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6D36580" w14:textId="77777777" w:rsidR="00000000" w:rsidRDefault="006D661E">
            <w:pPr>
              <w:autoSpaceDE w:val="0"/>
              <w:autoSpaceDN w:val="0"/>
              <w:adjustRightInd w:val="0"/>
              <w:ind w:right="144"/>
            </w:pPr>
            <w:r>
              <w:rPr>
                <w:sz w:val="20"/>
              </w:rPr>
              <w:t>SW</w:t>
            </w:r>
          </w:p>
        </w:tc>
        <w:tc>
          <w:tcPr>
            <w:tcW w:w="144" w:type="dxa"/>
            <w:tcBorders>
              <w:top w:val="nil"/>
              <w:left w:val="nil"/>
              <w:bottom w:val="nil"/>
              <w:right w:val="nil"/>
            </w:tcBorders>
          </w:tcPr>
          <w:p w14:paraId="06E9BB84"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FCB6C87" w14:textId="77777777" w:rsidR="00000000" w:rsidRDefault="006D661E">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000000" w14:paraId="2B9002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E3E82E"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0D4F056E" w14:textId="77777777" w:rsidR="00000000" w:rsidRDefault="006D661E">
            <w:pPr>
              <w:autoSpaceDE w:val="0"/>
              <w:autoSpaceDN w:val="0"/>
              <w:adjustRightInd w:val="0"/>
              <w:ind w:right="144"/>
            </w:pPr>
            <w:r>
              <w:rPr>
                <w:sz w:val="20"/>
              </w:rPr>
              <w:t xml:space="preserve">Request for a special meter read for a customer to switch on a specific date.  DTM~MRR is required when requesting a </w:t>
            </w:r>
            <w:proofErr w:type="spellStart"/>
            <w:r>
              <w:rPr>
                <w:sz w:val="20"/>
              </w:rPr>
              <w:t>Self Selected</w:t>
            </w:r>
            <w:proofErr w:type="spellEnd"/>
            <w:r>
              <w:rPr>
                <w:sz w:val="20"/>
              </w:rPr>
              <w:t xml:space="preserve"> read.</w:t>
            </w:r>
          </w:p>
        </w:tc>
      </w:tr>
      <w:tr w:rsidR="00000000" w14:paraId="16864465" w14:textId="77777777">
        <w:tblPrEx>
          <w:tblCellMar>
            <w:top w:w="0" w:type="dxa"/>
            <w:left w:w="0" w:type="dxa"/>
            <w:bottom w:w="0" w:type="dxa"/>
            <w:right w:w="0" w:type="dxa"/>
          </w:tblCellMar>
        </w:tblPrEx>
        <w:tc>
          <w:tcPr>
            <w:tcW w:w="1007" w:type="dxa"/>
            <w:tcBorders>
              <w:top w:val="nil"/>
              <w:left w:val="nil"/>
              <w:bottom w:val="nil"/>
              <w:right w:val="nil"/>
            </w:tcBorders>
          </w:tcPr>
          <w:p w14:paraId="4EC99638" w14:textId="77777777" w:rsidR="00000000" w:rsidRDefault="006D661E">
            <w:pPr>
              <w:autoSpaceDE w:val="0"/>
              <w:autoSpaceDN w:val="0"/>
              <w:adjustRightInd w:val="0"/>
              <w:ind w:right="144"/>
            </w:pPr>
          </w:p>
        </w:tc>
        <w:tc>
          <w:tcPr>
            <w:tcW w:w="1080" w:type="dxa"/>
            <w:tcBorders>
              <w:top w:val="nil"/>
              <w:left w:val="nil"/>
              <w:bottom w:val="nil"/>
              <w:right w:val="nil"/>
            </w:tcBorders>
          </w:tcPr>
          <w:p w14:paraId="2694D150" w14:textId="77777777" w:rsidR="00000000" w:rsidRDefault="006D661E">
            <w:pPr>
              <w:autoSpaceDE w:val="0"/>
              <w:autoSpaceDN w:val="0"/>
              <w:adjustRightInd w:val="0"/>
              <w:ind w:right="144"/>
              <w:jc w:val="center"/>
            </w:pPr>
            <w:r>
              <w:rPr>
                <w:b/>
                <w:sz w:val="20"/>
              </w:rPr>
              <w:t>LIN08</w:t>
            </w:r>
          </w:p>
        </w:tc>
        <w:tc>
          <w:tcPr>
            <w:tcW w:w="892" w:type="dxa"/>
            <w:tcBorders>
              <w:top w:val="nil"/>
              <w:left w:val="nil"/>
              <w:bottom w:val="nil"/>
              <w:right w:val="nil"/>
            </w:tcBorders>
          </w:tcPr>
          <w:p w14:paraId="362EC447" w14:textId="77777777" w:rsidR="00000000" w:rsidRDefault="006D661E">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B2CA5F2" w14:textId="77777777" w:rsidR="00000000" w:rsidRDefault="006D661E">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AE6F9B3"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4A061820"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6D86421" w14:textId="77777777" w:rsidR="00000000" w:rsidRDefault="006D661E">
            <w:pPr>
              <w:autoSpaceDE w:val="0"/>
              <w:autoSpaceDN w:val="0"/>
              <w:adjustRightInd w:val="0"/>
              <w:ind w:right="144"/>
            </w:pPr>
            <w:r>
              <w:rPr>
                <w:b/>
                <w:sz w:val="20"/>
              </w:rPr>
              <w:t>ID 2/2</w:t>
            </w:r>
          </w:p>
        </w:tc>
      </w:tr>
      <w:tr w:rsidR="00000000" w14:paraId="04DE5D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FA9A94"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408E8F9" w14:textId="77777777" w:rsidR="00000000" w:rsidRDefault="006D661E">
            <w:pPr>
              <w:autoSpaceDE w:val="0"/>
              <w:autoSpaceDN w:val="0"/>
              <w:adjustRightInd w:val="0"/>
              <w:ind w:right="144"/>
            </w:pPr>
            <w:r>
              <w:rPr>
                <w:sz w:val="20"/>
              </w:rPr>
              <w:t>Code identifying the type/source of the descriptive number used in Product/Service ID (234)</w:t>
            </w:r>
          </w:p>
        </w:tc>
      </w:tr>
      <w:tr w:rsidR="00000000" w14:paraId="7109B6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BD22D8"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FEEA69D" w14:textId="77777777" w:rsidR="00000000" w:rsidRDefault="006D661E">
            <w:pPr>
              <w:autoSpaceDE w:val="0"/>
              <w:autoSpaceDN w:val="0"/>
              <w:adjustRightInd w:val="0"/>
              <w:ind w:right="144"/>
            </w:pPr>
            <w:r>
              <w:rPr>
                <w:sz w:val="20"/>
              </w:rPr>
              <w:t>SH</w:t>
            </w:r>
          </w:p>
        </w:tc>
        <w:tc>
          <w:tcPr>
            <w:tcW w:w="144" w:type="dxa"/>
            <w:tcBorders>
              <w:top w:val="nil"/>
              <w:left w:val="nil"/>
              <w:bottom w:val="nil"/>
              <w:right w:val="nil"/>
            </w:tcBorders>
          </w:tcPr>
          <w:p w14:paraId="717AAF52"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AA4D846" w14:textId="77777777" w:rsidR="00000000" w:rsidRDefault="006D661E">
            <w:pPr>
              <w:autoSpaceDE w:val="0"/>
              <w:autoSpaceDN w:val="0"/>
              <w:adjustRightInd w:val="0"/>
              <w:ind w:right="144"/>
            </w:pPr>
            <w:r>
              <w:rPr>
                <w:sz w:val="20"/>
              </w:rPr>
              <w:t>Service Requested</w:t>
            </w:r>
          </w:p>
        </w:tc>
      </w:tr>
      <w:tr w:rsidR="00000000" w14:paraId="359D8B43" w14:textId="77777777">
        <w:tblPrEx>
          <w:tblCellMar>
            <w:top w:w="0" w:type="dxa"/>
            <w:left w:w="0" w:type="dxa"/>
            <w:bottom w:w="0" w:type="dxa"/>
            <w:right w:w="0" w:type="dxa"/>
          </w:tblCellMar>
        </w:tblPrEx>
        <w:tc>
          <w:tcPr>
            <w:tcW w:w="1007" w:type="dxa"/>
            <w:tcBorders>
              <w:top w:val="nil"/>
              <w:left w:val="nil"/>
              <w:bottom w:val="nil"/>
              <w:right w:val="nil"/>
            </w:tcBorders>
          </w:tcPr>
          <w:p w14:paraId="1C9B8732" w14:textId="77777777" w:rsidR="00000000" w:rsidRDefault="006D661E">
            <w:pPr>
              <w:autoSpaceDE w:val="0"/>
              <w:autoSpaceDN w:val="0"/>
              <w:adjustRightInd w:val="0"/>
              <w:ind w:right="144"/>
            </w:pPr>
          </w:p>
        </w:tc>
        <w:tc>
          <w:tcPr>
            <w:tcW w:w="1080" w:type="dxa"/>
            <w:tcBorders>
              <w:top w:val="nil"/>
              <w:left w:val="nil"/>
              <w:bottom w:val="nil"/>
              <w:right w:val="nil"/>
            </w:tcBorders>
          </w:tcPr>
          <w:p w14:paraId="159E3FF1" w14:textId="77777777" w:rsidR="00000000" w:rsidRDefault="006D661E">
            <w:pPr>
              <w:autoSpaceDE w:val="0"/>
              <w:autoSpaceDN w:val="0"/>
              <w:adjustRightInd w:val="0"/>
              <w:ind w:right="144"/>
              <w:jc w:val="center"/>
            </w:pPr>
            <w:r>
              <w:rPr>
                <w:b/>
                <w:sz w:val="20"/>
              </w:rPr>
              <w:t>LIN09</w:t>
            </w:r>
          </w:p>
        </w:tc>
        <w:tc>
          <w:tcPr>
            <w:tcW w:w="892" w:type="dxa"/>
            <w:tcBorders>
              <w:top w:val="nil"/>
              <w:left w:val="nil"/>
              <w:bottom w:val="nil"/>
              <w:right w:val="nil"/>
            </w:tcBorders>
          </w:tcPr>
          <w:p w14:paraId="7307AB8F" w14:textId="77777777" w:rsidR="00000000" w:rsidRDefault="006D661E">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084D70D5" w14:textId="77777777" w:rsidR="00000000" w:rsidRDefault="006D661E">
            <w:pPr>
              <w:autoSpaceDE w:val="0"/>
              <w:autoSpaceDN w:val="0"/>
              <w:adjustRightInd w:val="0"/>
              <w:ind w:right="144"/>
            </w:pPr>
            <w:r>
              <w:rPr>
                <w:b/>
                <w:sz w:val="20"/>
              </w:rPr>
              <w:t>Product/Service ID</w:t>
            </w:r>
          </w:p>
        </w:tc>
        <w:tc>
          <w:tcPr>
            <w:tcW w:w="432" w:type="dxa"/>
            <w:tcBorders>
              <w:top w:val="nil"/>
              <w:left w:val="nil"/>
              <w:bottom w:val="nil"/>
              <w:right w:val="nil"/>
            </w:tcBorders>
          </w:tcPr>
          <w:p w14:paraId="1DEE53CD"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B11B0B2"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0B4729B" w14:textId="77777777" w:rsidR="00000000" w:rsidRDefault="006D661E">
            <w:pPr>
              <w:autoSpaceDE w:val="0"/>
              <w:autoSpaceDN w:val="0"/>
              <w:adjustRightInd w:val="0"/>
              <w:ind w:right="144"/>
            </w:pPr>
            <w:r>
              <w:rPr>
                <w:b/>
                <w:sz w:val="20"/>
              </w:rPr>
              <w:t>AN 1/48</w:t>
            </w:r>
          </w:p>
        </w:tc>
      </w:tr>
      <w:tr w:rsidR="00000000" w14:paraId="6F4B35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F452D7"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731B0993" w14:textId="77777777" w:rsidR="00000000" w:rsidRDefault="006D661E">
            <w:pPr>
              <w:autoSpaceDE w:val="0"/>
              <w:autoSpaceDN w:val="0"/>
              <w:adjustRightInd w:val="0"/>
              <w:ind w:right="144"/>
            </w:pPr>
            <w:r>
              <w:rPr>
                <w:sz w:val="20"/>
              </w:rPr>
              <w:t>Identifying number for a product or service</w:t>
            </w:r>
          </w:p>
        </w:tc>
      </w:tr>
      <w:tr w:rsidR="00000000" w14:paraId="2F2B68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5CCF5F"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A8C42C3" w14:textId="77777777" w:rsidR="00000000" w:rsidRDefault="006D661E">
            <w:pPr>
              <w:autoSpaceDE w:val="0"/>
              <w:autoSpaceDN w:val="0"/>
              <w:adjustRightInd w:val="0"/>
              <w:ind w:right="144"/>
            </w:pPr>
            <w:r>
              <w:rPr>
                <w:sz w:val="20"/>
              </w:rPr>
              <w:t>HI</w:t>
            </w:r>
          </w:p>
        </w:tc>
        <w:tc>
          <w:tcPr>
            <w:tcW w:w="144" w:type="dxa"/>
            <w:tcBorders>
              <w:top w:val="nil"/>
              <w:left w:val="nil"/>
              <w:bottom w:val="nil"/>
              <w:right w:val="nil"/>
            </w:tcBorders>
          </w:tcPr>
          <w:p w14:paraId="41E9DEB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4133029" w14:textId="77777777" w:rsidR="00000000" w:rsidRDefault="006D661E">
            <w:pPr>
              <w:autoSpaceDE w:val="0"/>
              <w:autoSpaceDN w:val="0"/>
              <w:adjustRightInd w:val="0"/>
              <w:ind w:right="144"/>
            </w:pPr>
            <w:r>
              <w:rPr>
                <w:sz w:val="20"/>
              </w:rPr>
              <w:t>Historical Interval Usage</w:t>
            </w:r>
          </w:p>
        </w:tc>
      </w:tr>
      <w:tr w:rsidR="00000000" w14:paraId="7486B7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555EB4"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91EF58E" w14:textId="77777777" w:rsidR="00000000" w:rsidRDefault="006D661E">
            <w:pPr>
              <w:autoSpaceDE w:val="0"/>
              <w:autoSpaceDN w:val="0"/>
              <w:adjustRightInd w:val="0"/>
              <w:ind w:right="144"/>
            </w:pPr>
            <w:r>
              <w:rPr>
                <w:sz w:val="20"/>
              </w:rPr>
              <w:t>HU</w:t>
            </w:r>
          </w:p>
        </w:tc>
        <w:tc>
          <w:tcPr>
            <w:tcW w:w="144" w:type="dxa"/>
            <w:tcBorders>
              <w:top w:val="nil"/>
              <w:left w:val="nil"/>
              <w:bottom w:val="nil"/>
              <w:right w:val="nil"/>
            </w:tcBorders>
          </w:tcPr>
          <w:p w14:paraId="33BF4472"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BB186A1" w14:textId="77777777" w:rsidR="00000000" w:rsidRDefault="006D661E">
            <w:pPr>
              <w:autoSpaceDE w:val="0"/>
              <w:autoSpaceDN w:val="0"/>
              <w:adjustRightInd w:val="0"/>
              <w:ind w:right="144"/>
            </w:pPr>
            <w:r>
              <w:rPr>
                <w:sz w:val="20"/>
              </w:rPr>
              <w:t>Historical Summarized Usage</w:t>
            </w:r>
          </w:p>
        </w:tc>
      </w:tr>
      <w:tr w:rsidR="00000000" w14:paraId="4A31C8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41B5AC"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6E3867D" w14:textId="77777777" w:rsidR="00000000" w:rsidRDefault="006D661E">
            <w:pPr>
              <w:autoSpaceDE w:val="0"/>
              <w:autoSpaceDN w:val="0"/>
              <w:adjustRightInd w:val="0"/>
              <w:ind w:right="144"/>
            </w:pPr>
            <w:r>
              <w:rPr>
                <w:sz w:val="20"/>
              </w:rPr>
              <w:t>MVI</w:t>
            </w:r>
          </w:p>
        </w:tc>
        <w:tc>
          <w:tcPr>
            <w:tcW w:w="144" w:type="dxa"/>
            <w:tcBorders>
              <w:top w:val="nil"/>
              <w:left w:val="nil"/>
              <w:bottom w:val="nil"/>
              <w:right w:val="nil"/>
            </w:tcBorders>
          </w:tcPr>
          <w:p w14:paraId="21AB3EC1"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19347AE" w14:textId="77777777" w:rsidR="00000000" w:rsidRDefault="006D661E">
            <w:pPr>
              <w:autoSpaceDE w:val="0"/>
              <w:autoSpaceDN w:val="0"/>
              <w:adjustRightInd w:val="0"/>
              <w:ind w:right="144"/>
            </w:pPr>
            <w:r>
              <w:rPr>
                <w:sz w:val="20"/>
              </w:rPr>
              <w:t>Move In</w:t>
            </w:r>
          </w:p>
        </w:tc>
      </w:tr>
      <w:tr w:rsidR="00000000" w14:paraId="2D5A34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ECBFAE" w14:textId="77777777" w:rsidR="00000000" w:rsidRDefault="006D661E">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7F827BCE" w14:textId="77777777" w:rsidR="00000000" w:rsidRDefault="006D661E">
            <w:pPr>
              <w:autoSpaceDE w:val="0"/>
              <w:autoSpaceDN w:val="0"/>
              <w:adjustRightInd w:val="0"/>
              <w:ind w:right="144"/>
            </w:pPr>
            <w:r>
              <w:rPr>
                <w:sz w:val="20"/>
              </w:rPr>
              <w:t>MVO</w:t>
            </w:r>
          </w:p>
        </w:tc>
        <w:tc>
          <w:tcPr>
            <w:tcW w:w="144" w:type="dxa"/>
            <w:tcBorders>
              <w:top w:val="nil"/>
              <w:left w:val="nil"/>
              <w:bottom w:val="nil"/>
              <w:right w:val="nil"/>
            </w:tcBorders>
          </w:tcPr>
          <w:p w14:paraId="4BD488F1"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396702D" w14:textId="77777777" w:rsidR="00000000" w:rsidRDefault="006D661E">
            <w:pPr>
              <w:autoSpaceDE w:val="0"/>
              <w:autoSpaceDN w:val="0"/>
              <w:adjustRightInd w:val="0"/>
              <w:ind w:right="144"/>
            </w:pPr>
            <w:r>
              <w:rPr>
                <w:sz w:val="20"/>
              </w:rPr>
              <w:t>Move Out</w:t>
            </w:r>
          </w:p>
        </w:tc>
      </w:tr>
      <w:tr w:rsidR="00000000" w14:paraId="541FBB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8AEDE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4D565FA" w14:textId="77777777" w:rsidR="00000000" w:rsidRDefault="006D661E">
            <w:pPr>
              <w:autoSpaceDE w:val="0"/>
              <w:autoSpaceDN w:val="0"/>
              <w:adjustRightInd w:val="0"/>
              <w:ind w:right="144"/>
            </w:pPr>
            <w:r>
              <w:rPr>
                <w:sz w:val="20"/>
              </w:rPr>
              <w:t>SW</w:t>
            </w:r>
          </w:p>
        </w:tc>
        <w:tc>
          <w:tcPr>
            <w:tcW w:w="144" w:type="dxa"/>
            <w:tcBorders>
              <w:top w:val="nil"/>
              <w:left w:val="nil"/>
              <w:bottom w:val="nil"/>
              <w:right w:val="nil"/>
            </w:tcBorders>
          </w:tcPr>
          <w:p w14:paraId="09B5DDF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1123FA1" w14:textId="77777777" w:rsidR="00000000" w:rsidRDefault="006D661E">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606D2B62"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5" w:name="book16"/>
      <w:bookmarkEnd w:id="325"/>
      <w:r>
        <w:rPr>
          <w:b/>
          <w:sz w:val="20"/>
        </w:rPr>
        <w:lastRenderedPageBreak/>
        <w:tab/>
        <w:t>Segment:</w:t>
      </w:r>
      <w:r>
        <w:rPr>
          <w:b/>
          <w:sz w:val="20"/>
        </w:rPr>
        <w:tab/>
      </w:r>
      <w:r>
        <w:rPr>
          <w:b/>
          <w:sz w:val="40"/>
        </w:rPr>
        <w:t xml:space="preserve">ASI </w:t>
      </w:r>
      <w:r>
        <w:rPr>
          <w:b/>
          <w:sz w:val="20"/>
        </w:rPr>
        <w:t>Action or Status Indicator</w:t>
      </w:r>
    </w:p>
    <w:p w14:paraId="57263507"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6FCD32FE"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E2A383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4BBEFF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F0FFD0"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092B3C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action to be taken with the information provided or the status of the entity described</w:t>
      </w:r>
    </w:p>
    <w:p w14:paraId="0708357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0F6B02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2CF9C6E"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A156AD" w14:textId="77777777">
        <w:tblPrEx>
          <w:tblCellMar>
            <w:top w:w="0" w:type="dxa"/>
            <w:left w:w="0" w:type="dxa"/>
            <w:bottom w:w="0" w:type="dxa"/>
            <w:right w:w="0" w:type="dxa"/>
          </w:tblCellMar>
        </w:tblPrEx>
        <w:tc>
          <w:tcPr>
            <w:tcW w:w="1944" w:type="dxa"/>
            <w:tcBorders>
              <w:top w:val="nil"/>
              <w:left w:val="nil"/>
              <w:bottom w:val="nil"/>
              <w:right w:val="nil"/>
            </w:tcBorders>
          </w:tcPr>
          <w:p w14:paraId="21B11BE1"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2873A37"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38D121A7" w14:textId="77777777" w:rsidR="00000000" w:rsidRDefault="006D661E">
            <w:pPr>
              <w:autoSpaceDE w:val="0"/>
              <w:autoSpaceDN w:val="0"/>
              <w:adjustRightInd w:val="0"/>
              <w:ind w:right="144"/>
              <w:rPr>
                <w:sz w:val="20"/>
              </w:rPr>
            </w:pPr>
            <w:r>
              <w:rPr>
                <w:sz w:val="20"/>
              </w:rPr>
              <w:t>Identifies the action to be taken or the status of a requested action for the service identified in th</w:t>
            </w:r>
            <w:r>
              <w:rPr>
                <w:sz w:val="20"/>
              </w:rPr>
              <w:t>e LIN segment.</w:t>
            </w:r>
          </w:p>
          <w:p w14:paraId="4A04DD0F" w14:textId="77777777" w:rsidR="00000000" w:rsidRDefault="006D661E">
            <w:pPr>
              <w:autoSpaceDE w:val="0"/>
              <w:autoSpaceDN w:val="0"/>
              <w:adjustRightInd w:val="0"/>
              <w:ind w:right="144"/>
            </w:pPr>
          </w:p>
        </w:tc>
      </w:tr>
      <w:tr w:rsidR="00000000" w14:paraId="2453C904" w14:textId="77777777">
        <w:tblPrEx>
          <w:tblCellMar>
            <w:top w:w="0" w:type="dxa"/>
            <w:left w:w="0" w:type="dxa"/>
            <w:bottom w:w="0" w:type="dxa"/>
            <w:right w:w="0" w:type="dxa"/>
          </w:tblCellMar>
        </w:tblPrEx>
        <w:tc>
          <w:tcPr>
            <w:tcW w:w="1944" w:type="dxa"/>
            <w:tcBorders>
              <w:top w:val="nil"/>
              <w:left w:val="nil"/>
              <w:bottom w:val="nil"/>
              <w:right w:val="nil"/>
            </w:tcBorders>
          </w:tcPr>
          <w:p w14:paraId="4386F69A" w14:textId="77777777" w:rsidR="00000000" w:rsidRDefault="006D661E">
            <w:pPr>
              <w:autoSpaceDE w:val="0"/>
              <w:autoSpaceDN w:val="0"/>
              <w:adjustRightInd w:val="0"/>
              <w:ind w:right="144"/>
            </w:pPr>
          </w:p>
        </w:tc>
        <w:tc>
          <w:tcPr>
            <w:tcW w:w="216" w:type="dxa"/>
            <w:tcBorders>
              <w:top w:val="nil"/>
              <w:left w:val="nil"/>
              <w:bottom w:val="nil"/>
              <w:right w:val="nil"/>
            </w:tcBorders>
          </w:tcPr>
          <w:p w14:paraId="2BAF3DED"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7CE7679D" w14:textId="77777777" w:rsidR="00000000" w:rsidRDefault="006D661E">
            <w:pPr>
              <w:autoSpaceDE w:val="0"/>
              <w:autoSpaceDN w:val="0"/>
              <w:adjustRightInd w:val="0"/>
              <w:ind w:right="144"/>
              <w:rPr>
                <w:sz w:val="20"/>
              </w:rPr>
            </w:pPr>
            <w:r>
              <w:rPr>
                <w:sz w:val="20"/>
              </w:rPr>
              <w:t>Required</w:t>
            </w:r>
          </w:p>
          <w:p w14:paraId="547EECEB" w14:textId="77777777" w:rsidR="00000000" w:rsidRDefault="006D661E">
            <w:pPr>
              <w:autoSpaceDE w:val="0"/>
              <w:autoSpaceDN w:val="0"/>
              <w:adjustRightInd w:val="0"/>
              <w:ind w:right="144"/>
            </w:pPr>
          </w:p>
        </w:tc>
      </w:tr>
      <w:tr w:rsidR="00000000" w14:paraId="5EE0751E" w14:textId="77777777">
        <w:tblPrEx>
          <w:tblCellMar>
            <w:top w:w="0" w:type="dxa"/>
            <w:left w:w="0" w:type="dxa"/>
            <w:bottom w:w="0" w:type="dxa"/>
            <w:right w:w="0" w:type="dxa"/>
          </w:tblCellMar>
        </w:tblPrEx>
        <w:tc>
          <w:tcPr>
            <w:tcW w:w="1944" w:type="dxa"/>
            <w:tcBorders>
              <w:top w:val="nil"/>
              <w:left w:val="nil"/>
              <w:bottom w:val="nil"/>
              <w:right w:val="nil"/>
            </w:tcBorders>
          </w:tcPr>
          <w:p w14:paraId="3D536988" w14:textId="77777777" w:rsidR="00000000" w:rsidRDefault="006D661E">
            <w:pPr>
              <w:autoSpaceDE w:val="0"/>
              <w:autoSpaceDN w:val="0"/>
              <w:adjustRightInd w:val="0"/>
              <w:ind w:right="144"/>
            </w:pPr>
          </w:p>
        </w:tc>
        <w:tc>
          <w:tcPr>
            <w:tcW w:w="216" w:type="dxa"/>
            <w:tcBorders>
              <w:top w:val="nil"/>
              <w:left w:val="nil"/>
              <w:bottom w:val="nil"/>
              <w:right w:val="nil"/>
            </w:tcBorders>
          </w:tcPr>
          <w:p w14:paraId="44046065"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76F2E24C" w14:textId="77777777" w:rsidR="00000000" w:rsidRDefault="006D661E">
            <w:pPr>
              <w:autoSpaceDE w:val="0"/>
              <w:autoSpaceDN w:val="0"/>
              <w:adjustRightInd w:val="0"/>
              <w:ind w:right="144"/>
            </w:pPr>
            <w:r>
              <w:rPr>
                <w:sz w:val="20"/>
              </w:rPr>
              <w:t>ASI~7~101</w:t>
            </w:r>
          </w:p>
        </w:tc>
      </w:tr>
    </w:tbl>
    <w:p w14:paraId="63F9F54F" w14:textId="77777777" w:rsidR="00000000" w:rsidRDefault="006D661E">
      <w:pPr>
        <w:autoSpaceDE w:val="0"/>
        <w:autoSpaceDN w:val="0"/>
        <w:adjustRightInd w:val="0"/>
        <w:rPr>
          <w:sz w:val="20"/>
        </w:rPr>
      </w:pPr>
    </w:p>
    <w:p w14:paraId="0744C9BE" w14:textId="77777777" w:rsidR="00000000" w:rsidRDefault="006D661E">
      <w:pPr>
        <w:autoSpaceDE w:val="0"/>
        <w:autoSpaceDN w:val="0"/>
        <w:adjustRightInd w:val="0"/>
        <w:jc w:val="center"/>
        <w:rPr>
          <w:b/>
          <w:sz w:val="20"/>
        </w:rPr>
      </w:pPr>
      <w:r>
        <w:rPr>
          <w:b/>
          <w:sz w:val="20"/>
        </w:rPr>
        <w:t>Data Element Summary</w:t>
      </w:r>
    </w:p>
    <w:p w14:paraId="74FC4308"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CA46EEA"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B03ECB" w14:textId="77777777">
        <w:tblPrEx>
          <w:tblCellMar>
            <w:top w:w="0" w:type="dxa"/>
            <w:left w:w="0" w:type="dxa"/>
            <w:bottom w:w="0" w:type="dxa"/>
            <w:right w:w="0" w:type="dxa"/>
          </w:tblCellMar>
        </w:tblPrEx>
        <w:tc>
          <w:tcPr>
            <w:tcW w:w="1007" w:type="dxa"/>
            <w:tcBorders>
              <w:top w:val="nil"/>
              <w:left w:val="nil"/>
              <w:bottom w:val="nil"/>
              <w:right w:val="nil"/>
            </w:tcBorders>
          </w:tcPr>
          <w:p w14:paraId="1B3FB4CB"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607828B" w14:textId="77777777" w:rsidR="00000000" w:rsidRDefault="006D661E">
            <w:pPr>
              <w:autoSpaceDE w:val="0"/>
              <w:autoSpaceDN w:val="0"/>
              <w:adjustRightInd w:val="0"/>
              <w:ind w:right="144"/>
              <w:jc w:val="center"/>
            </w:pPr>
            <w:r>
              <w:rPr>
                <w:b/>
                <w:sz w:val="20"/>
              </w:rPr>
              <w:t>ASI01</w:t>
            </w:r>
          </w:p>
        </w:tc>
        <w:tc>
          <w:tcPr>
            <w:tcW w:w="892" w:type="dxa"/>
            <w:tcBorders>
              <w:top w:val="nil"/>
              <w:left w:val="nil"/>
              <w:bottom w:val="nil"/>
              <w:right w:val="nil"/>
            </w:tcBorders>
          </w:tcPr>
          <w:p w14:paraId="1928148C" w14:textId="77777777" w:rsidR="00000000" w:rsidRDefault="006D661E">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31A8F0B0" w14:textId="77777777" w:rsidR="00000000" w:rsidRDefault="006D661E">
            <w:pPr>
              <w:autoSpaceDE w:val="0"/>
              <w:autoSpaceDN w:val="0"/>
              <w:adjustRightInd w:val="0"/>
              <w:ind w:right="144"/>
            </w:pPr>
            <w:r>
              <w:rPr>
                <w:b/>
                <w:sz w:val="20"/>
              </w:rPr>
              <w:t>Action Code</w:t>
            </w:r>
          </w:p>
        </w:tc>
        <w:tc>
          <w:tcPr>
            <w:tcW w:w="432" w:type="dxa"/>
            <w:tcBorders>
              <w:top w:val="nil"/>
              <w:left w:val="nil"/>
              <w:bottom w:val="nil"/>
              <w:right w:val="nil"/>
            </w:tcBorders>
          </w:tcPr>
          <w:p w14:paraId="392661C3"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108136CE"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82042D2" w14:textId="77777777" w:rsidR="00000000" w:rsidRDefault="006D661E">
            <w:pPr>
              <w:autoSpaceDE w:val="0"/>
              <w:autoSpaceDN w:val="0"/>
              <w:adjustRightInd w:val="0"/>
              <w:ind w:right="144"/>
            </w:pPr>
            <w:r>
              <w:rPr>
                <w:b/>
                <w:sz w:val="20"/>
              </w:rPr>
              <w:t>ID 1/2</w:t>
            </w:r>
          </w:p>
        </w:tc>
      </w:tr>
      <w:tr w:rsidR="00000000" w14:paraId="0D3BBC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65B6AE"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51E0F3F" w14:textId="77777777" w:rsidR="00000000" w:rsidRDefault="006D661E">
            <w:pPr>
              <w:autoSpaceDE w:val="0"/>
              <w:autoSpaceDN w:val="0"/>
              <w:adjustRightInd w:val="0"/>
              <w:ind w:right="144"/>
            </w:pPr>
            <w:r>
              <w:rPr>
                <w:sz w:val="20"/>
              </w:rPr>
              <w:t>Code indicating type of action</w:t>
            </w:r>
          </w:p>
        </w:tc>
      </w:tr>
      <w:tr w:rsidR="00000000" w14:paraId="3B0A95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ADFCF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8CE2635" w14:textId="77777777" w:rsidR="00000000" w:rsidRDefault="006D661E">
            <w:pPr>
              <w:autoSpaceDE w:val="0"/>
              <w:autoSpaceDN w:val="0"/>
              <w:adjustRightInd w:val="0"/>
              <w:ind w:right="144"/>
            </w:pPr>
            <w:r>
              <w:rPr>
                <w:sz w:val="20"/>
              </w:rPr>
              <w:t>7</w:t>
            </w:r>
          </w:p>
        </w:tc>
        <w:tc>
          <w:tcPr>
            <w:tcW w:w="144" w:type="dxa"/>
            <w:tcBorders>
              <w:top w:val="nil"/>
              <w:left w:val="nil"/>
              <w:bottom w:val="nil"/>
              <w:right w:val="nil"/>
            </w:tcBorders>
          </w:tcPr>
          <w:p w14:paraId="179CABFA"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707E5EDF" w14:textId="77777777" w:rsidR="00000000" w:rsidRDefault="006D661E">
            <w:pPr>
              <w:autoSpaceDE w:val="0"/>
              <w:autoSpaceDN w:val="0"/>
              <w:adjustRightInd w:val="0"/>
              <w:ind w:right="144"/>
            </w:pPr>
            <w:r>
              <w:rPr>
                <w:sz w:val="20"/>
              </w:rPr>
              <w:t>Request</w:t>
            </w:r>
          </w:p>
        </w:tc>
      </w:tr>
      <w:tr w:rsidR="00000000" w14:paraId="0FFC614B" w14:textId="77777777">
        <w:tblPrEx>
          <w:tblCellMar>
            <w:top w:w="0" w:type="dxa"/>
            <w:left w:w="0" w:type="dxa"/>
            <w:bottom w:w="0" w:type="dxa"/>
            <w:right w:w="0" w:type="dxa"/>
          </w:tblCellMar>
        </w:tblPrEx>
        <w:tc>
          <w:tcPr>
            <w:tcW w:w="1007" w:type="dxa"/>
            <w:tcBorders>
              <w:top w:val="nil"/>
              <w:left w:val="nil"/>
              <w:bottom w:val="nil"/>
              <w:right w:val="nil"/>
            </w:tcBorders>
          </w:tcPr>
          <w:p w14:paraId="20045635"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616C0439" w14:textId="77777777" w:rsidR="00000000" w:rsidRDefault="006D661E">
            <w:pPr>
              <w:autoSpaceDE w:val="0"/>
              <w:autoSpaceDN w:val="0"/>
              <w:adjustRightInd w:val="0"/>
              <w:ind w:right="144"/>
              <w:jc w:val="center"/>
            </w:pPr>
            <w:r>
              <w:rPr>
                <w:b/>
                <w:sz w:val="20"/>
              </w:rPr>
              <w:t>ASI02</w:t>
            </w:r>
          </w:p>
        </w:tc>
        <w:tc>
          <w:tcPr>
            <w:tcW w:w="892" w:type="dxa"/>
            <w:tcBorders>
              <w:top w:val="nil"/>
              <w:left w:val="nil"/>
              <w:bottom w:val="nil"/>
              <w:right w:val="nil"/>
            </w:tcBorders>
          </w:tcPr>
          <w:p w14:paraId="07EAD7CD" w14:textId="77777777" w:rsidR="00000000" w:rsidRDefault="006D661E">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576585D3" w14:textId="77777777" w:rsidR="00000000" w:rsidRDefault="006D661E">
            <w:pPr>
              <w:autoSpaceDE w:val="0"/>
              <w:autoSpaceDN w:val="0"/>
              <w:adjustRightInd w:val="0"/>
              <w:ind w:right="144"/>
            </w:pPr>
            <w:r>
              <w:rPr>
                <w:b/>
                <w:sz w:val="20"/>
              </w:rPr>
              <w:t>Maintenance Type Code</w:t>
            </w:r>
          </w:p>
        </w:tc>
        <w:tc>
          <w:tcPr>
            <w:tcW w:w="432" w:type="dxa"/>
            <w:tcBorders>
              <w:top w:val="nil"/>
              <w:left w:val="nil"/>
              <w:bottom w:val="nil"/>
              <w:right w:val="nil"/>
            </w:tcBorders>
          </w:tcPr>
          <w:p w14:paraId="6CCBCBE3"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6159B44E"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9670374" w14:textId="77777777" w:rsidR="00000000" w:rsidRDefault="006D661E">
            <w:pPr>
              <w:autoSpaceDE w:val="0"/>
              <w:autoSpaceDN w:val="0"/>
              <w:adjustRightInd w:val="0"/>
              <w:ind w:right="144"/>
            </w:pPr>
            <w:r>
              <w:rPr>
                <w:b/>
                <w:sz w:val="20"/>
              </w:rPr>
              <w:t>ID 3/3</w:t>
            </w:r>
          </w:p>
        </w:tc>
      </w:tr>
      <w:tr w:rsidR="00000000" w14:paraId="65BFC9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2D4027"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43030411" w14:textId="77777777" w:rsidR="00000000" w:rsidRDefault="006D661E">
            <w:pPr>
              <w:autoSpaceDE w:val="0"/>
              <w:autoSpaceDN w:val="0"/>
              <w:adjustRightInd w:val="0"/>
              <w:ind w:right="144"/>
            </w:pPr>
            <w:r>
              <w:rPr>
                <w:sz w:val="20"/>
              </w:rPr>
              <w:t>Code identifying the specific type of item maintenance</w:t>
            </w:r>
          </w:p>
        </w:tc>
      </w:tr>
      <w:tr w:rsidR="00000000" w14:paraId="4D512F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7BA19"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CCB0682" w14:textId="77777777" w:rsidR="00000000" w:rsidRDefault="006D661E">
            <w:pPr>
              <w:autoSpaceDE w:val="0"/>
              <w:autoSpaceDN w:val="0"/>
              <w:adjustRightInd w:val="0"/>
              <w:ind w:right="144"/>
            </w:pPr>
            <w:r>
              <w:rPr>
                <w:sz w:val="20"/>
              </w:rPr>
              <w:t>101</w:t>
            </w:r>
          </w:p>
        </w:tc>
        <w:tc>
          <w:tcPr>
            <w:tcW w:w="144" w:type="dxa"/>
            <w:tcBorders>
              <w:top w:val="nil"/>
              <w:left w:val="nil"/>
              <w:bottom w:val="nil"/>
              <w:right w:val="nil"/>
            </w:tcBorders>
          </w:tcPr>
          <w:p w14:paraId="33C57042"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870754F" w14:textId="77777777" w:rsidR="00000000" w:rsidRDefault="006D661E">
            <w:pPr>
              <w:autoSpaceDE w:val="0"/>
              <w:autoSpaceDN w:val="0"/>
              <w:adjustRightInd w:val="0"/>
              <w:ind w:right="144"/>
            </w:pPr>
            <w:r>
              <w:rPr>
                <w:sz w:val="20"/>
              </w:rPr>
              <w:t>Service Change</w:t>
            </w:r>
          </w:p>
        </w:tc>
      </w:tr>
      <w:tr w:rsidR="00000000" w14:paraId="41C12E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9E700A"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5F3CFCF5" w14:textId="77777777" w:rsidR="00000000" w:rsidRDefault="006D661E">
            <w:pPr>
              <w:autoSpaceDE w:val="0"/>
              <w:autoSpaceDN w:val="0"/>
              <w:adjustRightInd w:val="0"/>
              <w:ind w:right="144"/>
            </w:pPr>
            <w:r>
              <w:rPr>
                <w:sz w:val="20"/>
              </w:rPr>
              <w:t>Switch CR Notification</w:t>
            </w:r>
          </w:p>
        </w:tc>
      </w:tr>
    </w:tbl>
    <w:p w14:paraId="2B173E23"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6" w:name="book17"/>
      <w:bookmarkEnd w:id="326"/>
      <w:r>
        <w:rPr>
          <w:b/>
          <w:sz w:val="20"/>
        </w:rPr>
        <w:lastRenderedPageBreak/>
        <w:tab/>
        <w:t>Segment:</w:t>
      </w:r>
      <w:r>
        <w:rPr>
          <w:b/>
          <w:sz w:val="20"/>
        </w:rPr>
        <w:tab/>
      </w:r>
      <w:r>
        <w:rPr>
          <w:b/>
          <w:sz w:val="40"/>
        </w:rPr>
        <w:t xml:space="preserve">REF </w:t>
      </w:r>
      <w:r>
        <w:rPr>
          <w:b/>
          <w:sz w:val="20"/>
        </w:rPr>
        <w:t>Reference Identification (Billing Type)</w:t>
      </w:r>
    </w:p>
    <w:p w14:paraId="35B7A11A"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0AC3ADC"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4A5AF0A6"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DCEEB45"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6247D2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0E2E94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C1C695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902F87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201D102"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0ABBF7E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822C31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AB6228" w14:textId="77777777">
        <w:tblPrEx>
          <w:tblCellMar>
            <w:top w:w="0" w:type="dxa"/>
            <w:left w:w="0" w:type="dxa"/>
            <w:bottom w:w="0" w:type="dxa"/>
            <w:right w:w="0" w:type="dxa"/>
          </w:tblCellMar>
        </w:tblPrEx>
        <w:tc>
          <w:tcPr>
            <w:tcW w:w="1944" w:type="dxa"/>
            <w:tcBorders>
              <w:top w:val="nil"/>
              <w:left w:val="nil"/>
              <w:bottom w:val="nil"/>
              <w:right w:val="nil"/>
            </w:tcBorders>
          </w:tcPr>
          <w:p w14:paraId="18A25512"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6A64A9D"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54892FEB" w14:textId="77777777" w:rsidR="00000000" w:rsidRDefault="006D661E">
            <w:pPr>
              <w:autoSpaceDE w:val="0"/>
              <w:autoSpaceDN w:val="0"/>
              <w:adjustRightInd w:val="0"/>
              <w:ind w:right="144"/>
              <w:rPr>
                <w:sz w:val="20"/>
              </w:rPr>
            </w:pPr>
            <w:r>
              <w:rPr>
                <w:sz w:val="20"/>
              </w:rPr>
              <w:t>Required</w:t>
            </w:r>
          </w:p>
          <w:p w14:paraId="2E001DC5" w14:textId="77777777" w:rsidR="00000000" w:rsidRDefault="006D661E">
            <w:pPr>
              <w:autoSpaceDE w:val="0"/>
              <w:autoSpaceDN w:val="0"/>
              <w:adjustRightInd w:val="0"/>
              <w:ind w:right="144"/>
              <w:rPr>
                <w:sz w:val="20"/>
              </w:rPr>
            </w:pPr>
          </w:p>
          <w:p w14:paraId="5582C869" w14:textId="77777777" w:rsidR="00000000" w:rsidRDefault="006D661E">
            <w:pPr>
              <w:autoSpaceDE w:val="0"/>
              <w:autoSpaceDN w:val="0"/>
              <w:adjustRightInd w:val="0"/>
              <w:ind w:right="144"/>
              <w:rPr>
                <w:sz w:val="20"/>
              </w:rPr>
            </w:pPr>
            <w:r>
              <w:rPr>
                <w:sz w:val="20"/>
              </w:rPr>
              <w:t>Only one REF~BLT will be sent per transaction.</w:t>
            </w:r>
          </w:p>
          <w:p w14:paraId="154F46AE" w14:textId="77777777" w:rsidR="00000000" w:rsidRDefault="006D661E">
            <w:pPr>
              <w:autoSpaceDE w:val="0"/>
              <w:autoSpaceDN w:val="0"/>
              <w:adjustRightInd w:val="0"/>
              <w:ind w:right="144"/>
              <w:rPr>
                <w:sz w:val="20"/>
              </w:rPr>
            </w:pPr>
          </w:p>
          <w:p w14:paraId="1D572F38" w14:textId="77777777" w:rsidR="00000000" w:rsidRDefault="006D661E">
            <w:pPr>
              <w:autoSpaceDE w:val="0"/>
              <w:autoSpaceDN w:val="0"/>
              <w:adjustRightInd w:val="0"/>
              <w:ind w:right="144"/>
              <w:rPr>
                <w:sz w:val="20"/>
              </w:rPr>
            </w:pPr>
            <w:r>
              <w:rPr>
                <w:sz w:val="20"/>
              </w:rPr>
              <w:t xml:space="preserve">IOU TDSPs may reject the transaction if they </w:t>
            </w:r>
            <w:r>
              <w:rPr>
                <w:sz w:val="20"/>
              </w:rPr>
              <w:t>receive DUAL or LDC.  If an IOU TDSP accepts the transaction with either of these codes, the Billing Type information will be discarded</w:t>
            </w:r>
            <w:r>
              <w:rPr>
                <w:sz w:val="20"/>
              </w:rPr>
              <w:t>,</w:t>
            </w:r>
            <w:r>
              <w:rPr>
                <w:sz w:val="20"/>
              </w:rPr>
              <w:t xml:space="preserve"> and the IOU TDSP will not be responsible for DUAL or LDC billing expectations of the CR.</w:t>
            </w:r>
          </w:p>
          <w:p w14:paraId="34BB3F0D" w14:textId="77777777" w:rsidR="00000000" w:rsidRDefault="006D661E">
            <w:pPr>
              <w:autoSpaceDE w:val="0"/>
              <w:autoSpaceDN w:val="0"/>
              <w:adjustRightInd w:val="0"/>
              <w:ind w:right="144"/>
              <w:rPr>
                <w:sz w:val="20"/>
              </w:rPr>
            </w:pPr>
          </w:p>
          <w:p w14:paraId="0E6EA90C" w14:textId="77777777" w:rsidR="00000000" w:rsidRDefault="006D661E">
            <w:pPr>
              <w:autoSpaceDE w:val="0"/>
              <w:autoSpaceDN w:val="0"/>
              <w:adjustRightInd w:val="0"/>
              <w:ind w:right="144"/>
              <w:rPr>
                <w:sz w:val="20"/>
              </w:rPr>
            </w:pPr>
            <w:r>
              <w:rPr>
                <w:sz w:val="20"/>
              </w:rPr>
              <w:t>ERCOT will populate the REF02</w:t>
            </w:r>
            <w:r>
              <w:rPr>
                <w:sz w:val="20"/>
              </w:rPr>
              <w:t xml:space="preserve"> with 'LDC' as a default for MOU/EC TDSP ESI IDs in the absence of current REP of Record's Customer Information in response to a Mass Transition or Acquisition Transfer, unless otherwise indicated in Retail Market Guide Section 8.1.</w:t>
            </w:r>
          </w:p>
          <w:p w14:paraId="4657E43C" w14:textId="77777777" w:rsidR="00000000" w:rsidRDefault="006D661E">
            <w:pPr>
              <w:autoSpaceDE w:val="0"/>
              <w:autoSpaceDN w:val="0"/>
              <w:adjustRightInd w:val="0"/>
              <w:ind w:right="144"/>
              <w:rPr>
                <w:sz w:val="20"/>
              </w:rPr>
            </w:pPr>
          </w:p>
          <w:p w14:paraId="34DBB873" w14:textId="77777777" w:rsidR="00000000" w:rsidRDefault="006D661E">
            <w:pPr>
              <w:autoSpaceDE w:val="0"/>
              <w:autoSpaceDN w:val="0"/>
              <w:adjustRightInd w:val="0"/>
              <w:ind w:right="144"/>
              <w:rPr>
                <w:sz w:val="20"/>
              </w:rPr>
            </w:pPr>
          </w:p>
          <w:p w14:paraId="6C3FE7C5" w14:textId="77777777" w:rsidR="00000000" w:rsidRDefault="006D661E">
            <w:pPr>
              <w:autoSpaceDE w:val="0"/>
              <w:autoSpaceDN w:val="0"/>
              <w:adjustRightInd w:val="0"/>
              <w:ind w:right="144"/>
            </w:pPr>
          </w:p>
        </w:tc>
      </w:tr>
      <w:tr w:rsidR="00000000" w14:paraId="17469594" w14:textId="77777777">
        <w:tblPrEx>
          <w:tblCellMar>
            <w:top w:w="0" w:type="dxa"/>
            <w:left w:w="0" w:type="dxa"/>
            <w:bottom w:w="0" w:type="dxa"/>
            <w:right w:w="0" w:type="dxa"/>
          </w:tblCellMar>
        </w:tblPrEx>
        <w:tc>
          <w:tcPr>
            <w:tcW w:w="1944" w:type="dxa"/>
            <w:tcBorders>
              <w:top w:val="nil"/>
              <w:left w:val="nil"/>
              <w:bottom w:val="nil"/>
              <w:right w:val="nil"/>
            </w:tcBorders>
          </w:tcPr>
          <w:p w14:paraId="4BE18075" w14:textId="77777777" w:rsidR="00000000" w:rsidRDefault="006D661E">
            <w:pPr>
              <w:autoSpaceDE w:val="0"/>
              <w:autoSpaceDN w:val="0"/>
              <w:adjustRightInd w:val="0"/>
              <w:ind w:right="144"/>
            </w:pPr>
          </w:p>
        </w:tc>
        <w:tc>
          <w:tcPr>
            <w:tcW w:w="216" w:type="dxa"/>
            <w:tcBorders>
              <w:top w:val="nil"/>
              <w:left w:val="nil"/>
              <w:bottom w:val="nil"/>
              <w:right w:val="nil"/>
            </w:tcBorders>
          </w:tcPr>
          <w:p w14:paraId="2509DFDF"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06DE3FEA" w14:textId="77777777" w:rsidR="00000000" w:rsidRDefault="006D661E">
            <w:pPr>
              <w:autoSpaceDE w:val="0"/>
              <w:autoSpaceDN w:val="0"/>
              <w:adjustRightInd w:val="0"/>
              <w:ind w:right="144"/>
            </w:pPr>
            <w:r>
              <w:rPr>
                <w:sz w:val="20"/>
              </w:rPr>
              <w:t>REF~BLT~ESP</w:t>
            </w:r>
          </w:p>
        </w:tc>
      </w:tr>
    </w:tbl>
    <w:p w14:paraId="09E510A2" w14:textId="77777777" w:rsidR="00000000" w:rsidRDefault="006D661E">
      <w:pPr>
        <w:autoSpaceDE w:val="0"/>
        <w:autoSpaceDN w:val="0"/>
        <w:adjustRightInd w:val="0"/>
        <w:rPr>
          <w:sz w:val="20"/>
        </w:rPr>
      </w:pPr>
    </w:p>
    <w:p w14:paraId="33BBBD5E" w14:textId="77777777" w:rsidR="00000000" w:rsidRDefault="006D661E">
      <w:pPr>
        <w:autoSpaceDE w:val="0"/>
        <w:autoSpaceDN w:val="0"/>
        <w:adjustRightInd w:val="0"/>
        <w:jc w:val="center"/>
        <w:rPr>
          <w:b/>
          <w:sz w:val="20"/>
        </w:rPr>
      </w:pPr>
      <w:r>
        <w:rPr>
          <w:b/>
          <w:sz w:val="20"/>
        </w:rPr>
        <w:t>Data Element Summary</w:t>
      </w:r>
    </w:p>
    <w:p w14:paraId="445C8090"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BBCDDBE"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E99D0C" w14:textId="77777777">
        <w:tblPrEx>
          <w:tblCellMar>
            <w:top w:w="0" w:type="dxa"/>
            <w:left w:w="0" w:type="dxa"/>
            <w:bottom w:w="0" w:type="dxa"/>
            <w:right w:w="0" w:type="dxa"/>
          </w:tblCellMar>
        </w:tblPrEx>
        <w:tc>
          <w:tcPr>
            <w:tcW w:w="1007" w:type="dxa"/>
            <w:tcBorders>
              <w:top w:val="nil"/>
              <w:left w:val="nil"/>
              <w:bottom w:val="nil"/>
              <w:right w:val="nil"/>
            </w:tcBorders>
          </w:tcPr>
          <w:p w14:paraId="07939C2A"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4DABE71"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16C8BDF5"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E2C2FBB"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02FD699"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7648983A"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A04D198" w14:textId="77777777" w:rsidR="00000000" w:rsidRDefault="006D661E">
            <w:pPr>
              <w:autoSpaceDE w:val="0"/>
              <w:autoSpaceDN w:val="0"/>
              <w:adjustRightInd w:val="0"/>
              <w:ind w:right="144"/>
            </w:pPr>
            <w:r>
              <w:rPr>
                <w:b/>
                <w:sz w:val="20"/>
              </w:rPr>
              <w:t>ID 2/3</w:t>
            </w:r>
          </w:p>
        </w:tc>
      </w:tr>
      <w:tr w:rsidR="00000000" w14:paraId="48B462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3A8D41"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749E3C8" w14:textId="77777777" w:rsidR="00000000" w:rsidRDefault="006D661E">
            <w:pPr>
              <w:autoSpaceDE w:val="0"/>
              <w:autoSpaceDN w:val="0"/>
              <w:adjustRightInd w:val="0"/>
              <w:ind w:right="144"/>
            </w:pPr>
            <w:r>
              <w:rPr>
                <w:sz w:val="20"/>
              </w:rPr>
              <w:t>Code qualifying the Reference Identification</w:t>
            </w:r>
          </w:p>
        </w:tc>
      </w:tr>
      <w:tr w:rsidR="00000000" w14:paraId="3AFA8E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34739D"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36442C12" w14:textId="77777777" w:rsidR="00000000" w:rsidRDefault="006D661E">
            <w:pPr>
              <w:autoSpaceDE w:val="0"/>
              <w:autoSpaceDN w:val="0"/>
              <w:adjustRightInd w:val="0"/>
              <w:ind w:right="144"/>
            </w:pPr>
            <w:r>
              <w:rPr>
                <w:sz w:val="20"/>
              </w:rPr>
              <w:t>BLT</w:t>
            </w:r>
          </w:p>
        </w:tc>
        <w:tc>
          <w:tcPr>
            <w:tcW w:w="144" w:type="dxa"/>
            <w:tcBorders>
              <w:top w:val="nil"/>
              <w:left w:val="nil"/>
              <w:bottom w:val="nil"/>
              <w:right w:val="nil"/>
            </w:tcBorders>
          </w:tcPr>
          <w:p w14:paraId="705B86C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24F65A1" w14:textId="77777777" w:rsidR="00000000" w:rsidRDefault="006D661E">
            <w:pPr>
              <w:autoSpaceDE w:val="0"/>
              <w:autoSpaceDN w:val="0"/>
              <w:adjustRightInd w:val="0"/>
              <w:ind w:right="144"/>
            </w:pPr>
            <w:r>
              <w:rPr>
                <w:sz w:val="20"/>
              </w:rPr>
              <w:t>Billing Type</w:t>
            </w:r>
          </w:p>
        </w:tc>
      </w:tr>
      <w:tr w:rsidR="00000000" w14:paraId="0389BE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35F91C"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6A28308" w14:textId="77777777" w:rsidR="00000000" w:rsidRDefault="006D661E">
            <w:pPr>
              <w:autoSpaceDE w:val="0"/>
              <w:autoSpaceDN w:val="0"/>
              <w:adjustRightInd w:val="0"/>
              <w:ind w:right="144"/>
            </w:pPr>
            <w:r>
              <w:rPr>
                <w:sz w:val="20"/>
              </w:rPr>
              <w:t xml:space="preserve">Indicates whether the bill is consolidated by the TDSP or CR, or whether each party will render their own bill.  </w:t>
            </w:r>
          </w:p>
        </w:tc>
      </w:tr>
      <w:tr w:rsidR="00000000" w14:paraId="08A0ABFB" w14:textId="77777777">
        <w:tblPrEx>
          <w:tblCellMar>
            <w:top w:w="0" w:type="dxa"/>
            <w:left w:w="0" w:type="dxa"/>
            <w:bottom w:w="0" w:type="dxa"/>
            <w:right w:w="0" w:type="dxa"/>
          </w:tblCellMar>
        </w:tblPrEx>
        <w:tc>
          <w:tcPr>
            <w:tcW w:w="1007" w:type="dxa"/>
            <w:tcBorders>
              <w:top w:val="nil"/>
              <w:left w:val="nil"/>
              <w:bottom w:val="nil"/>
              <w:right w:val="nil"/>
            </w:tcBorders>
          </w:tcPr>
          <w:p w14:paraId="56553A47"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EA98E23" w14:textId="77777777" w:rsidR="00000000" w:rsidRDefault="006D661E">
            <w:pPr>
              <w:autoSpaceDE w:val="0"/>
              <w:autoSpaceDN w:val="0"/>
              <w:adjustRightInd w:val="0"/>
              <w:ind w:right="144"/>
              <w:jc w:val="center"/>
            </w:pPr>
            <w:r>
              <w:rPr>
                <w:b/>
                <w:sz w:val="20"/>
              </w:rPr>
              <w:t>REF02</w:t>
            </w:r>
          </w:p>
        </w:tc>
        <w:tc>
          <w:tcPr>
            <w:tcW w:w="892" w:type="dxa"/>
            <w:tcBorders>
              <w:top w:val="nil"/>
              <w:left w:val="nil"/>
              <w:bottom w:val="nil"/>
              <w:right w:val="nil"/>
            </w:tcBorders>
          </w:tcPr>
          <w:p w14:paraId="69BE8E1C" w14:textId="77777777" w:rsidR="00000000" w:rsidRDefault="006D661E">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E5EA741" w14:textId="77777777" w:rsidR="00000000" w:rsidRDefault="006D661E">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04355B6"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23BEC93"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FEFABDA" w14:textId="77777777" w:rsidR="00000000" w:rsidRDefault="006D661E">
            <w:pPr>
              <w:autoSpaceDE w:val="0"/>
              <w:autoSpaceDN w:val="0"/>
              <w:adjustRightInd w:val="0"/>
              <w:ind w:right="144"/>
            </w:pPr>
            <w:r>
              <w:rPr>
                <w:b/>
                <w:sz w:val="20"/>
              </w:rPr>
              <w:t>AN 1/30</w:t>
            </w:r>
          </w:p>
        </w:tc>
      </w:tr>
      <w:tr w:rsidR="00000000" w14:paraId="7E7BAD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F2713C"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6DEED559" w14:textId="77777777" w:rsidR="00000000" w:rsidRDefault="006D661E">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2A9FAB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B3064F"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405E13D" w14:textId="77777777" w:rsidR="00000000" w:rsidRDefault="006D661E">
            <w:pPr>
              <w:autoSpaceDE w:val="0"/>
              <w:autoSpaceDN w:val="0"/>
              <w:adjustRightInd w:val="0"/>
              <w:ind w:right="144"/>
            </w:pPr>
            <w:r>
              <w:rPr>
                <w:sz w:val="20"/>
              </w:rPr>
              <w:t>DUAL</w:t>
            </w:r>
          </w:p>
        </w:tc>
        <w:tc>
          <w:tcPr>
            <w:tcW w:w="144" w:type="dxa"/>
            <w:tcBorders>
              <w:top w:val="nil"/>
              <w:left w:val="nil"/>
              <w:bottom w:val="nil"/>
              <w:right w:val="nil"/>
            </w:tcBorders>
          </w:tcPr>
          <w:p w14:paraId="409EA12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0990D4B" w14:textId="77777777" w:rsidR="00000000" w:rsidRDefault="006D661E">
            <w:pPr>
              <w:autoSpaceDE w:val="0"/>
              <w:autoSpaceDN w:val="0"/>
              <w:adjustRightInd w:val="0"/>
              <w:ind w:right="144"/>
            </w:pPr>
            <w:r>
              <w:rPr>
                <w:sz w:val="20"/>
              </w:rPr>
              <w:t>Dual Billing</w:t>
            </w:r>
          </w:p>
        </w:tc>
      </w:tr>
      <w:tr w:rsidR="00000000" w14:paraId="49D2E9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86CCA5"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3065BB65" w14:textId="77777777" w:rsidR="00000000" w:rsidRDefault="006D661E">
            <w:pPr>
              <w:autoSpaceDE w:val="0"/>
              <w:autoSpaceDN w:val="0"/>
              <w:adjustRightInd w:val="0"/>
              <w:ind w:right="144"/>
            </w:pPr>
            <w:r>
              <w:rPr>
                <w:sz w:val="20"/>
              </w:rPr>
              <w:t>Each party bills the customer for its portion</w:t>
            </w:r>
          </w:p>
        </w:tc>
      </w:tr>
      <w:tr w:rsidR="00000000" w14:paraId="3D11CA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4C55F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A8A79EF" w14:textId="77777777" w:rsidR="00000000" w:rsidRDefault="006D661E">
            <w:pPr>
              <w:autoSpaceDE w:val="0"/>
              <w:autoSpaceDN w:val="0"/>
              <w:adjustRightInd w:val="0"/>
              <w:ind w:right="144"/>
            </w:pPr>
            <w:r>
              <w:rPr>
                <w:sz w:val="20"/>
              </w:rPr>
              <w:t>ESP</w:t>
            </w:r>
          </w:p>
        </w:tc>
        <w:tc>
          <w:tcPr>
            <w:tcW w:w="144" w:type="dxa"/>
            <w:tcBorders>
              <w:top w:val="nil"/>
              <w:left w:val="nil"/>
              <w:bottom w:val="nil"/>
              <w:right w:val="nil"/>
            </w:tcBorders>
          </w:tcPr>
          <w:p w14:paraId="2D74AF2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707113CE" w14:textId="77777777" w:rsidR="00000000" w:rsidRDefault="006D661E">
            <w:pPr>
              <w:autoSpaceDE w:val="0"/>
              <w:autoSpaceDN w:val="0"/>
              <w:adjustRightInd w:val="0"/>
              <w:ind w:right="144"/>
            </w:pPr>
            <w:r>
              <w:rPr>
                <w:sz w:val="20"/>
              </w:rPr>
              <w:t>REP Consolidated Billing</w:t>
            </w:r>
          </w:p>
        </w:tc>
      </w:tr>
      <w:tr w:rsidR="00000000" w14:paraId="3B9F39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90D7D2"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45B49404" w14:textId="77777777" w:rsidR="00000000" w:rsidRDefault="006D661E">
            <w:pPr>
              <w:autoSpaceDE w:val="0"/>
              <w:autoSpaceDN w:val="0"/>
              <w:adjustRightInd w:val="0"/>
              <w:ind w:right="144"/>
            </w:pPr>
            <w:r>
              <w:rPr>
                <w:sz w:val="20"/>
              </w:rPr>
              <w:t>The CR bills the customer.</w:t>
            </w:r>
          </w:p>
        </w:tc>
      </w:tr>
      <w:tr w:rsidR="00000000" w14:paraId="291F96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7505C7"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326B9243" w14:textId="77777777" w:rsidR="00000000" w:rsidRDefault="006D661E">
            <w:pPr>
              <w:autoSpaceDE w:val="0"/>
              <w:autoSpaceDN w:val="0"/>
              <w:adjustRightInd w:val="0"/>
              <w:ind w:right="144"/>
            </w:pPr>
            <w:r>
              <w:rPr>
                <w:sz w:val="20"/>
              </w:rPr>
              <w:t>LDC</w:t>
            </w:r>
          </w:p>
        </w:tc>
        <w:tc>
          <w:tcPr>
            <w:tcW w:w="144" w:type="dxa"/>
            <w:tcBorders>
              <w:top w:val="nil"/>
              <w:left w:val="nil"/>
              <w:bottom w:val="nil"/>
              <w:right w:val="nil"/>
            </w:tcBorders>
          </w:tcPr>
          <w:p w14:paraId="63D6EE8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78A8BBC" w14:textId="77777777" w:rsidR="00000000" w:rsidRDefault="006D661E">
            <w:pPr>
              <w:autoSpaceDE w:val="0"/>
              <w:autoSpaceDN w:val="0"/>
              <w:adjustRightInd w:val="0"/>
              <w:ind w:right="144"/>
            </w:pPr>
            <w:r>
              <w:rPr>
                <w:sz w:val="20"/>
              </w:rPr>
              <w:t>Utility Consolidated Billing</w:t>
            </w:r>
          </w:p>
        </w:tc>
      </w:tr>
      <w:tr w:rsidR="00000000" w14:paraId="1D838C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DB6383"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A857918" w14:textId="77777777" w:rsidR="00000000" w:rsidRDefault="006D661E">
            <w:pPr>
              <w:autoSpaceDE w:val="0"/>
              <w:autoSpaceDN w:val="0"/>
              <w:adjustRightInd w:val="0"/>
              <w:ind w:right="144"/>
            </w:pPr>
            <w:r>
              <w:rPr>
                <w:sz w:val="20"/>
              </w:rPr>
              <w:t>The TDSP bills the customer</w:t>
            </w:r>
          </w:p>
        </w:tc>
      </w:tr>
    </w:tbl>
    <w:p w14:paraId="5AA36B82"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7" w:name="book18"/>
      <w:bookmarkEnd w:id="327"/>
      <w:r>
        <w:rPr>
          <w:b/>
          <w:sz w:val="20"/>
        </w:rPr>
        <w:lastRenderedPageBreak/>
        <w:tab/>
        <w:t>Segment:</w:t>
      </w:r>
      <w:r>
        <w:rPr>
          <w:b/>
          <w:sz w:val="20"/>
        </w:rPr>
        <w:tab/>
      </w:r>
      <w:r>
        <w:rPr>
          <w:b/>
          <w:sz w:val="40"/>
        </w:rPr>
        <w:t xml:space="preserve">REF </w:t>
      </w:r>
      <w:r>
        <w:rPr>
          <w:b/>
          <w:sz w:val="20"/>
        </w:rPr>
        <w:t>Reference Identification (Bill Calculator)</w:t>
      </w:r>
    </w:p>
    <w:p w14:paraId="4A6049CB"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AFBDC5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B40EF8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3162C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2A88075"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554D98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28EAE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3C86CDE"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B056F6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A8F3B2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w:t>
      </w:r>
      <w:r>
        <w:rPr>
          <w:b/>
          <w:sz w:val="20"/>
        </w:rPr>
        <w:t xml:space="preserve"> Notes:</w:t>
      </w:r>
      <w:r>
        <w:rPr>
          <w:sz w:val="20"/>
        </w:rPr>
        <w:tab/>
      </w:r>
      <w:r>
        <w:rPr>
          <w:b/>
          <w:sz w:val="20"/>
        </w:rPr>
        <w:t>1</w:t>
      </w:r>
      <w:r>
        <w:rPr>
          <w:sz w:val="20"/>
        </w:rPr>
        <w:tab/>
        <w:t>REF04 contains data relating to the value cited in REF02.</w:t>
      </w:r>
    </w:p>
    <w:p w14:paraId="73DD095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3AC0EE" w14:textId="77777777">
        <w:tblPrEx>
          <w:tblCellMar>
            <w:top w:w="0" w:type="dxa"/>
            <w:left w:w="0" w:type="dxa"/>
            <w:bottom w:w="0" w:type="dxa"/>
            <w:right w:w="0" w:type="dxa"/>
          </w:tblCellMar>
        </w:tblPrEx>
        <w:tc>
          <w:tcPr>
            <w:tcW w:w="1944" w:type="dxa"/>
            <w:tcBorders>
              <w:top w:val="nil"/>
              <w:left w:val="nil"/>
              <w:bottom w:val="nil"/>
              <w:right w:val="nil"/>
            </w:tcBorders>
          </w:tcPr>
          <w:p w14:paraId="01BBC445"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1B653C26"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15C13050" w14:textId="77777777" w:rsidR="00000000" w:rsidRDefault="006D661E">
            <w:pPr>
              <w:autoSpaceDE w:val="0"/>
              <w:autoSpaceDN w:val="0"/>
              <w:adjustRightInd w:val="0"/>
              <w:ind w:right="144"/>
              <w:rPr>
                <w:sz w:val="20"/>
              </w:rPr>
            </w:pPr>
            <w:r>
              <w:rPr>
                <w:sz w:val="20"/>
              </w:rPr>
              <w:t>Required</w:t>
            </w:r>
          </w:p>
          <w:p w14:paraId="2F672183" w14:textId="77777777" w:rsidR="00000000" w:rsidRDefault="006D661E">
            <w:pPr>
              <w:autoSpaceDE w:val="0"/>
              <w:autoSpaceDN w:val="0"/>
              <w:adjustRightInd w:val="0"/>
              <w:ind w:right="144"/>
              <w:rPr>
                <w:sz w:val="20"/>
              </w:rPr>
            </w:pPr>
          </w:p>
          <w:p w14:paraId="227D7E20" w14:textId="77777777" w:rsidR="00000000" w:rsidRDefault="006D661E">
            <w:pPr>
              <w:autoSpaceDE w:val="0"/>
              <w:autoSpaceDN w:val="0"/>
              <w:adjustRightInd w:val="0"/>
              <w:ind w:right="144"/>
              <w:rPr>
                <w:sz w:val="20"/>
              </w:rPr>
            </w:pPr>
            <w:r>
              <w:rPr>
                <w:sz w:val="20"/>
              </w:rPr>
              <w:t>Only one REF~PC will be sent per transaction.</w:t>
            </w:r>
          </w:p>
          <w:p w14:paraId="435C5BCE" w14:textId="77777777" w:rsidR="00000000" w:rsidRDefault="006D661E">
            <w:pPr>
              <w:autoSpaceDE w:val="0"/>
              <w:autoSpaceDN w:val="0"/>
              <w:adjustRightInd w:val="0"/>
              <w:ind w:right="144"/>
            </w:pPr>
          </w:p>
        </w:tc>
      </w:tr>
      <w:tr w:rsidR="00000000" w14:paraId="3F3F1699" w14:textId="77777777">
        <w:tblPrEx>
          <w:tblCellMar>
            <w:top w:w="0" w:type="dxa"/>
            <w:left w:w="0" w:type="dxa"/>
            <w:bottom w:w="0" w:type="dxa"/>
            <w:right w:w="0" w:type="dxa"/>
          </w:tblCellMar>
        </w:tblPrEx>
        <w:tc>
          <w:tcPr>
            <w:tcW w:w="1944" w:type="dxa"/>
            <w:tcBorders>
              <w:top w:val="nil"/>
              <w:left w:val="nil"/>
              <w:bottom w:val="nil"/>
              <w:right w:val="nil"/>
            </w:tcBorders>
          </w:tcPr>
          <w:p w14:paraId="6E085528" w14:textId="77777777" w:rsidR="00000000" w:rsidRDefault="006D661E">
            <w:pPr>
              <w:autoSpaceDE w:val="0"/>
              <w:autoSpaceDN w:val="0"/>
              <w:adjustRightInd w:val="0"/>
              <w:ind w:right="144"/>
            </w:pPr>
          </w:p>
        </w:tc>
        <w:tc>
          <w:tcPr>
            <w:tcW w:w="216" w:type="dxa"/>
            <w:tcBorders>
              <w:top w:val="nil"/>
              <w:left w:val="nil"/>
              <w:bottom w:val="nil"/>
              <w:right w:val="nil"/>
            </w:tcBorders>
          </w:tcPr>
          <w:p w14:paraId="50B7D28C"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371517CE" w14:textId="77777777" w:rsidR="00000000" w:rsidRDefault="006D661E">
            <w:pPr>
              <w:autoSpaceDE w:val="0"/>
              <w:autoSpaceDN w:val="0"/>
              <w:adjustRightInd w:val="0"/>
              <w:ind w:right="144"/>
            </w:pPr>
            <w:r>
              <w:rPr>
                <w:sz w:val="20"/>
              </w:rPr>
              <w:t>REF~PC~DUAL</w:t>
            </w:r>
          </w:p>
        </w:tc>
      </w:tr>
    </w:tbl>
    <w:p w14:paraId="7252C079" w14:textId="77777777" w:rsidR="00000000" w:rsidRDefault="006D661E">
      <w:pPr>
        <w:autoSpaceDE w:val="0"/>
        <w:autoSpaceDN w:val="0"/>
        <w:adjustRightInd w:val="0"/>
        <w:rPr>
          <w:sz w:val="20"/>
        </w:rPr>
      </w:pPr>
    </w:p>
    <w:p w14:paraId="6BAEDA70" w14:textId="77777777" w:rsidR="00000000" w:rsidRDefault="006D661E">
      <w:pPr>
        <w:autoSpaceDE w:val="0"/>
        <w:autoSpaceDN w:val="0"/>
        <w:adjustRightInd w:val="0"/>
        <w:jc w:val="center"/>
        <w:rPr>
          <w:b/>
          <w:sz w:val="20"/>
        </w:rPr>
      </w:pPr>
      <w:r>
        <w:rPr>
          <w:b/>
          <w:sz w:val="20"/>
        </w:rPr>
        <w:t>Data Element Summary</w:t>
      </w:r>
    </w:p>
    <w:p w14:paraId="2DFEFDE3"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A5EC967"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A9C90F" w14:textId="77777777">
        <w:tblPrEx>
          <w:tblCellMar>
            <w:top w:w="0" w:type="dxa"/>
            <w:left w:w="0" w:type="dxa"/>
            <w:bottom w:w="0" w:type="dxa"/>
            <w:right w:w="0" w:type="dxa"/>
          </w:tblCellMar>
        </w:tblPrEx>
        <w:tc>
          <w:tcPr>
            <w:tcW w:w="1007" w:type="dxa"/>
            <w:tcBorders>
              <w:top w:val="nil"/>
              <w:left w:val="nil"/>
              <w:bottom w:val="nil"/>
              <w:right w:val="nil"/>
            </w:tcBorders>
          </w:tcPr>
          <w:p w14:paraId="11614964"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C49340E"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7F5ED5CC"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43CF5B5"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1AB11AB"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7AD1C321"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C37CC69" w14:textId="77777777" w:rsidR="00000000" w:rsidRDefault="006D661E">
            <w:pPr>
              <w:autoSpaceDE w:val="0"/>
              <w:autoSpaceDN w:val="0"/>
              <w:adjustRightInd w:val="0"/>
              <w:ind w:right="144"/>
            </w:pPr>
            <w:r>
              <w:rPr>
                <w:b/>
                <w:sz w:val="20"/>
              </w:rPr>
              <w:t>ID 2/3</w:t>
            </w:r>
          </w:p>
        </w:tc>
      </w:tr>
      <w:tr w:rsidR="00000000" w14:paraId="560F13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933A64"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4233BE0F" w14:textId="77777777" w:rsidR="00000000" w:rsidRDefault="006D661E">
            <w:pPr>
              <w:autoSpaceDE w:val="0"/>
              <w:autoSpaceDN w:val="0"/>
              <w:adjustRightInd w:val="0"/>
              <w:ind w:right="144"/>
            </w:pPr>
            <w:r>
              <w:rPr>
                <w:sz w:val="20"/>
              </w:rPr>
              <w:t>Code qualifying the Reference Identification</w:t>
            </w:r>
          </w:p>
        </w:tc>
      </w:tr>
      <w:tr w:rsidR="00000000" w14:paraId="7E50CD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7E1F16"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07B4A7C" w14:textId="77777777" w:rsidR="00000000" w:rsidRDefault="006D661E">
            <w:pPr>
              <w:autoSpaceDE w:val="0"/>
              <w:autoSpaceDN w:val="0"/>
              <w:adjustRightInd w:val="0"/>
              <w:ind w:right="144"/>
            </w:pPr>
            <w:r>
              <w:rPr>
                <w:sz w:val="20"/>
              </w:rPr>
              <w:t>PC</w:t>
            </w:r>
          </w:p>
        </w:tc>
        <w:tc>
          <w:tcPr>
            <w:tcW w:w="144" w:type="dxa"/>
            <w:tcBorders>
              <w:top w:val="nil"/>
              <w:left w:val="nil"/>
              <w:bottom w:val="nil"/>
              <w:right w:val="nil"/>
            </w:tcBorders>
          </w:tcPr>
          <w:p w14:paraId="24E5596E"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DA49766" w14:textId="77777777" w:rsidR="00000000" w:rsidRDefault="006D661E">
            <w:pPr>
              <w:autoSpaceDE w:val="0"/>
              <w:autoSpaceDN w:val="0"/>
              <w:adjustRightInd w:val="0"/>
              <w:ind w:right="144"/>
            </w:pPr>
            <w:r>
              <w:rPr>
                <w:sz w:val="20"/>
              </w:rPr>
              <w:t>Production Code</w:t>
            </w:r>
          </w:p>
        </w:tc>
      </w:tr>
      <w:tr w:rsidR="00000000" w14:paraId="47E816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EDDF25"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4C96953D" w14:textId="77777777" w:rsidR="00000000" w:rsidRDefault="006D661E">
            <w:pPr>
              <w:autoSpaceDE w:val="0"/>
              <w:autoSpaceDN w:val="0"/>
              <w:adjustRightInd w:val="0"/>
              <w:ind w:right="144"/>
            </w:pPr>
            <w:r>
              <w:rPr>
                <w:sz w:val="20"/>
              </w:rPr>
              <w:t>In consolidated billing, id</w:t>
            </w:r>
            <w:r>
              <w:rPr>
                <w:sz w:val="20"/>
              </w:rPr>
              <w:t>entifies which party will calculate the non-billing party's charges.</w:t>
            </w:r>
          </w:p>
        </w:tc>
      </w:tr>
      <w:tr w:rsidR="00000000" w14:paraId="3E1622E0" w14:textId="77777777">
        <w:tblPrEx>
          <w:tblCellMar>
            <w:top w:w="0" w:type="dxa"/>
            <w:left w:w="0" w:type="dxa"/>
            <w:bottom w:w="0" w:type="dxa"/>
            <w:right w:w="0" w:type="dxa"/>
          </w:tblCellMar>
        </w:tblPrEx>
        <w:tc>
          <w:tcPr>
            <w:tcW w:w="1007" w:type="dxa"/>
            <w:tcBorders>
              <w:top w:val="nil"/>
              <w:left w:val="nil"/>
              <w:bottom w:val="nil"/>
              <w:right w:val="nil"/>
            </w:tcBorders>
          </w:tcPr>
          <w:p w14:paraId="2DACA3AD"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30FE88E" w14:textId="77777777" w:rsidR="00000000" w:rsidRDefault="006D661E">
            <w:pPr>
              <w:autoSpaceDE w:val="0"/>
              <w:autoSpaceDN w:val="0"/>
              <w:adjustRightInd w:val="0"/>
              <w:ind w:right="144"/>
              <w:jc w:val="center"/>
            </w:pPr>
            <w:r>
              <w:rPr>
                <w:b/>
                <w:sz w:val="20"/>
              </w:rPr>
              <w:t>REF02</w:t>
            </w:r>
          </w:p>
        </w:tc>
        <w:tc>
          <w:tcPr>
            <w:tcW w:w="892" w:type="dxa"/>
            <w:tcBorders>
              <w:top w:val="nil"/>
              <w:left w:val="nil"/>
              <w:bottom w:val="nil"/>
              <w:right w:val="nil"/>
            </w:tcBorders>
          </w:tcPr>
          <w:p w14:paraId="24597F15" w14:textId="77777777" w:rsidR="00000000" w:rsidRDefault="006D661E">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6D06E6" w14:textId="77777777" w:rsidR="00000000" w:rsidRDefault="006D661E">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9AE56DC"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2046FD55"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E715D53" w14:textId="77777777" w:rsidR="00000000" w:rsidRDefault="006D661E">
            <w:pPr>
              <w:autoSpaceDE w:val="0"/>
              <w:autoSpaceDN w:val="0"/>
              <w:adjustRightInd w:val="0"/>
              <w:ind w:right="144"/>
            </w:pPr>
            <w:r>
              <w:rPr>
                <w:b/>
                <w:sz w:val="20"/>
              </w:rPr>
              <w:t>AN 1/30</w:t>
            </w:r>
          </w:p>
        </w:tc>
      </w:tr>
      <w:tr w:rsidR="00000000" w14:paraId="15FE75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44D087"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500AD20" w14:textId="77777777" w:rsidR="00000000" w:rsidRDefault="006D661E">
            <w:pPr>
              <w:autoSpaceDE w:val="0"/>
              <w:autoSpaceDN w:val="0"/>
              <w:adjustRightInd w:val="0"/>
              <w:ind w:right="144"/>
            </w:pPr>
            <w:r>
              <w:rPr>
                <w:sz w:val="20"/>
              </w:rPr>
              <w:t>Re</w:t>
            </w:r>
            <w:r>
              <w:rPr>
                <w:sz w:val="20"/>
              </w:rPr>
              <w:t>ference information as defined for a particular Transaction Set or as specified by the Reference Identification Qualifier</w:t>
            </w:r>
          </w:p>
        </w:tc>
      </w:tr>
      <w:tr w:rsidR="00000000" w14:paraId="6B9596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F33C29"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757E435" w14:textId="77777777" w:rsidR="00000000" w:rsidRDefault="006D661E">
            <w:pPr>
              <w:autoSpaceDE w:val="0"/>
              <w:autoSpaceDN w:val="0"/>
              <w:adjustRightInd w:val="0"/>
              <w:ind w:right="144"/>
            </w:pPr>
            <w:r>
              <w:rPr>
                <w:sz w:val="20"/>
              </w:rPr>
              <w:t>DUAL</w:t>
            </w:r>
          </w:p>
        </w:tc>
        <w:tc>
          <w:tcPr>
            <w:tcW w:w="144" w:type="dxa"/>
            <w:tcBorders>
              <w:top w:val="nil"/>
              <w:left w:val="nil"/>
              <w:bottom w:val="nil"/>
              <w:right w:val="nil"/>
            </w:tcBorders>
          </w:tcPr>
          <w:p w14:paraId="61DAB3F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1E382950" w14:textId="77777777" w:rsidR="00000000" w:rsidRDefault="006D661E">
            <w:pPr>
              <w:autoSpaceDE w:val="0"/>
              <w:autoSpaceDN w:val="0"/>
              <w:adjustRightInd w:val="0"/>
              <w:ind w:right="144"/>
            </w:pPr>
            <w:r>
              <w:rPr>
                <w:sz w:val="20"/>
              </w:rPr>
              <w:t>Dual Billing</w:t>
            </w:r>
          </w:p>
        </w:tc>
      </w:tr>
      <w:tr w:rsidR="00000000" w14:paraId="235CA8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B07FA4"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21D9151" w14:textId="77777777" w:rsidR="00000000" w:rsidRDefault="006D661E">
            <w:pPr>
              <w:autoSpaceDE w:val="0"/>
              <w:autoSpaceDN w:val="0"/>
              <w:adjustRightInd w:val="0"/>
              <w:ind w:right="144"/>
            </w:pPr>
            <w:r>
              <w:rPr>
                <w:sz w:val="20"/>
              </w:rPr>
              <w:t>Dual Billing - each party calculates and sends its own portion of the bills.</w:t>
            </w:r>
          </w:p>
        </w:tc>
      </w:tr>
    </w:tbl>
    <w:p w14:paraId="34CBE693"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8" w:name="book19"/>
      <w:bookmarkEnd w:id="328"/>
      <w:r>
        <w:rPr>
          <w:b/>
          <w:sz w:val="20"/>
        </w:rPr>
        <w:lastRenderedPageBreak/>
        <w:tab/>
        <w:t>Segment:</w:t>
      </w:r>
      <w:r>
        <w:rPr>
          <w:b/>
          <w:sz w:val="20"/>
        </w:rPr>
        <w:tab/>
      </w:r>
      <w:r>
        <w:rPr>
          <w:b/>
          <w:sz w:val="40"/>
        </w:rPr>
        <w:t xml:space="preserve">REF </w:t>
      </w:r>
      <w:r>
        <w:rPr>
          <w:b/>
          <w:sz w:val="20"/>
        </w:rPr>
        <w:t>Reference Identification (ESI ID)</w:t>
      </w:r>
    </w:p>
    <w:p w14:paraId="0D596820"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9FC5B7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14E5EF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69D148C"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32A264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30AA54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A73F6A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DC943CC"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6D3AC39F"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26F94C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DABBDC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ACE6CE" w14:textId="77777777">
        <w:tblPrEx>
          <w:tblCellMar>
            <w:top w:w="0" w:type="dxa"/>
            <w:left w:w="0" w:type="dxa"/>
            <w:bottom w:w="0" w:type="dxa"/>
            <w:right w:w="0" w:type="dxa"/>
          </w:tblCellMar>
        </w:tblPrEx>
        <w:tc>
          <w:tcPr>
            <w:tcW w:w="1944" w:type="dxa"/>
            <w:tcBorders>
              <w:top w:val="nil"/>
              <w:left w:val="nil"/>
              <w:bottom w:val="nil"/>
              <w:right w:val="nil"/>
            </w:tcBorders>
          </w:tcPr>
          <w:p w14:paraId="109B940C"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3B8B4F4D"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6A6E06A0" w14:textId="77777777" w:rsidR="00000000" w:rsidRDefault="006D661E">
            <w:pPr>
              <w:autoSpaceDE w:val="0"/>
              <w:autoSpaceDN w:val="0"/>
              <w:adjustRightInd w:val="0"/>
              <w:ind w:right="144"/>
              <w:rPr>
                <w:sz w:val="20"/>
              </w:rPr>
            </w:pPr>
            <w:r>
              <w:rPr>
                <w:sz w:val="20"/>
              </w:rPr>
              <w:t>Required</w:t>
            </w:r>
          </w:p>
          <w:p w14:paraId="1A01172C" w14:textId="77777777" w:rsidR="00000000" w:rsidRDefault="006D661E">
            <w:pPr>
              <w:autoSpaceDE w:val="0"/>
              <w:autoSpaceDN w:val="0"/>
              <w:adjustRightInd w:val="0"/>
              <w:ind w:right="144"/>
              <w:rPr>
                <w:sz w:val="20"/>
              </w:rPr>
            </w:pPr>
          </w:p>
          <w:p w14:paraId="36E2ADCE" w14:textId="77777777" w:rsidR="00000000" w:rsidRDefault="006D661E">
            <w:pPr>
              <w:autoSpaceDE w:val="0"/>
              <w:autoSpaceDN w:val="0"/>
              <w:adjustRightInd w:val="0"/>
              <w:ind w:right="144"/>
              <w:rPr>
                <w:sz w:val="20"/>
              </w:rPr>
            </w:pPr>
            <w:r>
              <w:rPr>
                <w:sz w:val="20"/>
              </w:rPr>
              <w:t>Only one REF~Q5 will be sent per transaction.</w:t>
            </w:r>
          </w:p>
          <w:p w14:paraId="313281DE" w14:textId="77777777" w:rsidR="00000000" w:rsidRDefault="006D661E">
            <w:pPr>
              <w:autoSpaceDE w:val="0"/>
              <w:autoSpaceDN w:val="0"/>
              <w:adjustRightInd w:val="0"/>
              <w:ind w:right="144"/>
            </w:pPr>
          </w:p>
        </w:tc>
      </w:tr>
      <w:tr w:rsidR="00000000" w14:paraId="2D046C8F" w14:textId="77777777">
        <w:tblPrEx>
          <w:tblCellMar>
            <w:top w:w="0" w:type="dxa"/>
            <w:left w:w="0" w:type="dxa"/>
            <w:bottom w:w="0" w:type="dxa"/>
            <w:right w:w="0" w:type="dxa"/>
          </w:tblCellMar>
        </w:tblPrEx>
        <w:tc>
          <w:tcPr>
            <w:tcW w:w="1944" w:type="dxa"/>
            <w:tcBorders>
              <w:top w:val="nil"/>
              <w:left w:val="nil"/>
              <w:bottom w:val="nil"/>
              <w:right w:val="nil"/>
            </w:tcBorders>
          </w:tcPr>
          <w:p w14:paraId="791F5FC6" w14:textId="77777777" w:rsidR="00000000" w:rsidRDefault="006D661E">
            <w:pPr>
              <w:autoSpaceDE w:val="0"/>
              <w:autoSpaceDN w:val="0"/>
              <w:adjustRightInd w:val="0"/>
              <w:ind w:right="144"/>
            </w:pPr>
          </w:p>
        </w:tc>
        <w:tc>
          <w:tcPr>
            <w:tcW w:w="216" w:type="dxa"/>
            <w:tcBorders>
              <w:top w:val="nil"/>
              <w:left w:val="nil"/>
              <w:bottom w:val="nil"/>
              <w:right w:val="nil"/>
            </w:tcBorders>
          </w:tcPr>
          <w:p w14:paraId="43AA2158"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70CE14E4" w14:textId="77777777" w:rsidR="00000000" w:rsidRDefault="006D661E">
            <w:pPr>
              <w:autoSpaceDE w:val="0"/>
              <w:autoSpaceDN w:val="0"/>
              <w:adjustRightInd w:val="0"/>
              <w:ind w:right="144"/>
            </w:pPr>
            <w:r>
              <w:rPr>
                <w:sz w:val="20"/>
              </w:rPr>
              <w:t>REF~Q5~~10111111234567890ABCDEFGHIJKLMNOPQRS</w:t>
            </w:r>
          </w:p>
        </w:tc>
      </w:tr>
    </w:tbl>
    <w:p w14:paraId="1DC57C00" w14:textId="77777777" w:rsidR="00000000" w:rsidRDefault="006D661E">
      <w:pPr>
        <w:autoSpaceDE w:val="0"/>
        <w:autoSpaceDN w:val="0"/>
        <w:adjustRightInd w:val="0"/>
        <w:rPr>
          <w:sz w:val="20"/>
        </w:rPr>
      </w:pPr>
    </w:p>
    <w:p w14:paraId="3C32BB81" w14:textId="77777777" w:rsidR="00000000" w:rsidRDefault="006D661E">
      <w:pPr>
        <w:autoSpaceDE w:val="0"/>
        <w:autoSpaceDN w:val="0"/>
        <w:adjustRightInd w:val="0"/>
        <w:jc w:val="center"/>
        <w:rPr>
          <w:b/>
          <w:sz w:val="20"/>
        </w:rPr>
      </w:pPr>
      <w:r>
        <w:rPr>
          <w:b/>
          <w:sz w:val="20"/>
        </w:rPr>
        <w:t>Data Element Summary</w:t>
      </w:r>
    </w:p>
    <w:p w14:paraId="015023DA"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A7C0974"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A8D5D6" w14:textId="77777777">
        <w:tblPrEx>
          <w:tblCellMar>
            <w:top w:w="0" w:type="dxa"/>
            <w:left w:w="0" w:type="dxa"/>
            <w:bottom w:w="0" w:type="dxa"/>
            <w:right w:w="0" w:type="dxa"/>
          </w:tblCellMar>
        </w:tblPrEx>
        <w:tc>
          <w:tcPr>
            <w:tcW w:w="1007" w:type="dxa"/>
            <w:tcBorders>
              <w:top w:val="nil"/>
              <w:left w:val="nil"/>
              <w:bottom w:val="nil"/>
              <w:right w:val="nil"/>
            </w:tcBorders>
          </w:tcPr>
          <w:p w14:paraId="0383AE3E"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DC02C5B"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007282DE"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4133007"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F264AEC"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6B14FE86"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F753CC3" w14:textId="77777777" w:rsidR="00000000" w:rsidRDefault="006D661E">
            <w:pPr>
              <w:autoSpaceDE w:val="0"/>
              <w:autoSpaceDN w:val="0"/>
              <w:adjustRightInd w:val="0"/>
              <w:ind w:right="144"/>
            </w:pPr>
            <w:r>
              <w:rPr>
                <w:b/>
                <w:sz w:val="20"/>
              </w:rPr>
              <w:t>ID 2/3</w:t>
            </w:r>
          </w:p>
        </w:tc>
      </w:tr>
      <w:tr w:rsidR="00000000" w14:paraId="1EAE8D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205A25"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632F0A64" w14:textId="77777777" w:rsidR="00000000" w:rsidRDefault="006D661E">
            <w:pPr>
              <w:autoSpaceDE w:val="0"/>
              <w:autoSpaceDN w:val="0"/>
              <w:adjustRightInd w:val="0"/>
              <w:ind w:right="144"/>
            </w:pPr>
            <w:r>
              <w:rPr>
                <w:sz w:val="20"/>
              </w:rPr>
              <w:t>Code qualifying the Reference Identification</w:t>
            </w:r>
          </w:p>
        </w:tc>
      </w:tr>
      <w:tr w:rsidR="00000000" w14:paraId="64CDB3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66D736"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695B0D21" w14:textId="77777777" w:rsidR="00000000" w:rsidRDefault="006D661E">
            <w:pPr>
              <w:autoSpaceDE w:val="0"/>
              <w:autoSpaceDN w:val="0"/>
              <w:adjustRightInd w:val="0"/>
              <w:ind w:right="144"/>
            </w:pPr>
            <w:r>
              <w:rPr>
                <w:sz w:val="20"/>
              </w:rPr>
              <w:t>Q5</w:t>
            </w:r>
          </w:p>
        </w:tc>
        <w:tc>
          <w:tcPr>
            <w:tcW w:w="144" w:type="dxa"/>
            <w:tcBorders>
              <w:top w:val="nil"/>
              <w:left w:val="nil"/>
              <w:bottom w:val="nil"/>
              <w:right w:val="nil"/>
            </w:tcBorders>
          </w:tcPr>
          <w:p w14:paraId="65139503"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B486EC1" w14:textId="77777777" w:rsidR="00000000" w:rsidRDefault="006D661E">
            <w:pPr>
              <w:autoSpaceDE w:val="0"/>
              <w:autoSpaceDN w:val="0"/>
              <w:adjustRightInd w:val="0"/>
              <w:ind w:right="144"/>
            </w:pPr>
            <w:r>
              <w:rPr>
                <w:sz w:val="20"/>
              </w:rPr>
              <w:t>Property Control Number</w:t>
            </w:r>
          </w:p>
        </w:tc>
      </w:tr>
      <w:tr w:rsidR="00000000" w14:paraId="785A11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741F8A"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7BEAC37A" w14:textId="77777777" w:rsidR="00000000" w:rsidRDefault="006D661E">
            <w:pPr>
              <w:autoSpaceDE w:val="0"/>
              <w:autoSpaceDN w:val="0"/>
              <w:adjustRightInd w:val="0"/>
              <w:ind w:right="144"/>
            </w:pPr>
            <w:r>
              <w:rPr>
                <w:sz w:val="20"/>
              </w:rPr>
              <w:t>Electric Service Identifier (ESI ID)</w:t>
            </w:r>
          </w:p>
        </w:tc>
      </w:tr>
      <w:tr w:rsidR="00000000" w14:paraId="0C1282B9" w14:textId="77777777">
        <w:tblPrEx>
          <w:tblCellMar>
            <w:top w:w="0" w:type="dxa"/>
            <w:left w:w="0" w:type="dxa"/>
            <w:bottom w:w="0" w:type="dxa"/>
            <w:right w:w="0" w:type="dxa"/>
          </w:tblCellMar>
        </w:tblPrEx>
        <w:tc>
          <w:tcPr>
            <w:tcW w:w="1007" w:type="dxa"/>
            <w:tcBorders>
              <w:top w:val="nil"/>
              <w:left w:val="nil"/>
              <w:bottom w:val="nil"/>
              <w:right w:val="nil"/>
            </w:tcBorders>
          </w:tcPr>
          <w:p w14:paraId="324D6276"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5DC72600" w14:textId="77777777" w:rsidR="00000000" w:rsidRDefault="006D661E">
            <w:pPr>
              <w:autoSpaceDE w:val="0"/>
              <w:autoSpaceDN w:val="0"/>
              <w:adjustRightInd w:val="0"/>
              <w:ind w:right="144"/>
              <w:jc w:val="center"/>
            </w:pPr>
            <w:r>
              <w:rPr>
                <w:b/>
                <w:sz w:val="20"/>
              </w:rPr>
              <w:t>REF03</w:t>
            </w:r>
          </w:p>
        </w:tc>
        <w:tc>
          <w:tcPr>
            <w:tcW w:w="892" w:type="dxa"/>
            <w:tcBorders>
              <w:top w:val="nil"/>
              <w:left w:val="nil"/>
              <w:bottom w:val="nil"/>
              <w:right w:val="nil"/>
            </w:tcBorders>
          </w:tcPr>
          <w:p w14:paraId="3C09C5BC" w14:textId="77777777" w:rsidR="00000000" w:rsidRDefault="006D661E">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DF3A12D" w14:textId="77777777" w:rsidR="00000000" w:rsidRDefault="006D661E">
            <w:pPr>
              <w:autoSpaceDE w:val="0"/>
              <w:autoSpaceDN w:val="0"/>
              <w:adjustRightInd w:val="0"/>
              <w:ind w:right="144"/>
            </w:pPr>
            <w:r>
              <w:rPr>
                <w:b/>
                <w:sz w:val="20"/>
              </w:rPr>
              <w:t>Description</w:t>
            </w:r>
          </w:p>
        </w:tc>
        <w:tc>
          <w:tcPr>
            <w:tcW w:w="432" w:type="dxa"/>
            <w:tcBorders>
              <w:top w:val="nil"/>
              <w:left w:val="nil"/>
              <w:bottom w:val="nil"/>
              <w:right w:val="nil"/>
            </w:tcBorders>
          </w:tcPr>
          <w:p w14:paraId="667B1A0E"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1BA37BB5"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9CD8274" w14:textId="77777777" w:rsidR="00000000" w:rsidRDefault="006D661E">
            <w:pPr>
              <w:autoSpaceDE w:val="0"/>
              <w:autoSpaceDN w:val="0"/>
              <w:adjustRightInd w:val="0"/>
              <w:ind w:right="144"/>
            </w:pPr>
            <w:r>
              <w:rPr>
                <w:b/>
                <w:sz w:val="20"/>
              </w:rPr>
              <w:t>AN 1/80</w:t>
            </w:r>
          </w:p>
        </w:tc>
      </w:tr>
      <w:tr w:rsidR="00000000" w14:paraId="3143E3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2D99DF"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974CF5D" w14:textId="77777777" w:rsidR="00000000" w:rsidRDefault="006D661E">
            <w:pPr>
              <w:autoSpaceDE w:val="0"/>
              <w:autoSpaceDN w:val="0"/>
              <w:adjustRightInd w:val="0"/>
              <w:ind w:right="144"/>
            </w:pPr>
            <w:r>
              <w:rPr>
                <w:sz w:val="20"/>
              </w:rPr>
              <w:t>A free-form description to clarify the related data elements and their content</w:t>
            </w:r>
          </w:p>
        </w:tc>
      </w:tr>
      <w:tr w:rsidR="00000000" w14:paraId="302658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8DA259"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1899F079" w14:textId="77777777" w:rsidR="00000000" w:rsidRDefault="006D661E">
            <w:pPr>
              <w:autoSpaceDE w:val="0"/>
              <w:autoSpaceDN w:val="0"/>
              <w:adjustRightInd w:val="0"/>
              <w:ind w:right="144"/>
              <w:rPr>
                <w:sz w:val="20"/>
              </w:rPr>
            </w:pPr>
            <w:r>
              <w:rPr>
                <w:sz w:val="20"/>
              </w:rPr>
              <w:t>ESI ID</w:t>
            </w:r>
          </w:p>
          <w:p w14:paraId="64AB1803" w14:textId="77777777" w:rsidR="00000000" w:rsidRDefault="006D661E">
            <w:pPr>
              <w:autoSpaceDE w:val="0"/>
              <w:autoSpaceDN w:val="0"/>
              <w:adjustRightInd w:val="0"/>
              <w:ind w:right="144"/>
              <w:rPr>
                <w:sz w:val="20"/>
              </w:rPr>
            </w:pPr>
          </w:p>
          <w:p w14:paraId="12C524ED" w14:textId="77777777" w:rsidR="00000000" w:rsidRDefault="006D661E">
            <w:pPr>
              <w:autoSpaceDE w:val="0"/>
              <w:autoSpaceDN w:val="0"/>
              <w:adjustRightInd w:val="0"/>
              <w:ind w:right="144"/>
            </w:pPr>
            <w:r>
              <w:rPr>
                <w:sz w:val="20"/>
              </w:rPr>
              <w:t xml:space="preserve">ESI ID will only contain uppercase letters (A to Z) and digits (0 to 9).  Note that punctuation (spaces, dashes, etc.) and special characters must be excluded. ESI ID </w:t>
            </w:r>
            <w:r>
              <w:rPr>
                <w:sz w:val="20"/>
              </w:rPr>
              <w:t>length must be at least 8 and no more than 36 characters.</w:t>
            </w:r>
          </w:p>
        </w:tc>
      </w:tr>
    </w:tbl>
    <w:p w14:paraId="4A2DC10E"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29" w:name="book20"/>
      <w:bookmarkEnd w:id="329"/>
      <w:r>
        <w:rPr>
          <w:b/>
          <w:sz w:val="20"/>
        </w:rPr>
        <w:lastRenderedPageBreak/>
        <w:tab/>
        <w:t>Segment:</w:t>
      </w:r>
      <w:r>
        <w:rPr>
          <w:b/>
          <w:sz w:val="20"/>
        </w:rPr>
        <w:tab/>
      </w:r>
      <w:r>
        <w:rPr>
          <w:b/>
          <w:sz w:val="40"/>
        </w:rPr>
        <w:t xml:space="preserve">REF </w:t>
      </w:r>
      <w:r>
        <w:rPr>
          <w:b/>
          <w:sz w:val="20"/>
        </w:rPr>
        <w:t>Reference Identification (Instructions)</w:t>
      </w:r>
    </w:p>
    <w:p w14:paraId="58540AD4"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B30519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7B5E66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854657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8C4751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3CCF9C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identifying information</w:t>
      </w:r>
    </w:p>
    <w:p w14:paraId="09971C0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51B6FD2"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89D8A02"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C04005 or C04006 is present, then the other is required.</w:t>
      </w:r>
    </w:p>
    <w:p w14:paraId="1EC4237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591D45D"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9F835D" w14:textId="77777777">
        <w:tblPrEx>
          <w:tblCellMar>
            <w:top w:w="0" w:type="dxa"/>
            <w:left w:w="0" w:type="dxa"/>
            <w:bottom w:w="0" w:type="dxa"/>
            <w:right w:w="0" w:type="dxa"/>
          </w:tblCellMar>
        </w:tblPrEx>
        <w:tc>
          <w:tcPr>
            <w:tcW w:w="1944" w:type="dxa"/>
            <w:tcBorders>
              <w:top w:val="nil"/>
              <w:left w:val="nil"/>
              <w:bottom w:val="nil"/>
              <w:right w:val="nil"/>
            </w:tcBorders>
          </w:tcPr>
          <w:p w14:paraId="268CD3D8"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03A7DA11"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5965746C" w14:textId="77777777" w:rsidR="00000000" w:rsidRDefault="006D661E">
            <w:pPr>
              <w:autoSpaceDE w:val="0"/>
              <w:autoSpaceDN w:val="0"/>
              <w:adjustRightInd w:val="0"/>
              <w:ind w:right="144"/>
              <w:rPr>
                <w:sz w:val="20"/>
              </w:rPr>
            </w:pPr>
            <w:r>
              <w:rPr>
                <w:sz w:val="20"/>
              </w:rPr>
              <w:t>Optional</w:t>
            </w:r>
          </w:p>
          <w:p w14:paraId="2430408F" w14:textId="77777777" w:rsidR="00000000" w:rsidRDefault="006D661E">
            <w:pPr>
              <w:autoSpaceDE w:val="0"/>
              <w:autoSpaceDN w:val="0"/>
              <w:adjustRightInd w:val="0"/>
              <w:ind w:right="144"/>
              <w:rPr>
                <w:sz w:val="20"/>
              </w:rPr>
            </w:pPr>
            <w:r>
              <w:rPr>
                <w:sz w:val="20"/>
              </w:rPr>
              <w:t>Only one REF~RAA will be sent per transaction.</w:t>
            </w:r>
          </w:p>
          <w:p w14:paraId="6A2961F2" w14:textId="77777777" w:rsidR="00000000" w:rsidRDefault="006D661E">
            <w:pPr>
              <w:autoSpaceDE w:val="0"/>
              <w:autoSpaceDN w:val="0"/>
              <w:adjustRightInd w:val="0"/>
              <w:ind w:right="144"/>
            </w:pPr>
          </w:p>
        </w:tc>
      </w:tr>
      <w:tr w:rsidR="00000000" w14:paraId="69190742" w14:textId="77777777">
        <w:tblPrEx>
          <w:tblCellMar>
            <w:top w:w="0" w:type="dxa"/>
            <w:left w:w="0" w:type="dxa"/>
            <w:bottom w:w="0" w:type="dxa"/>
            <w:right w:w="0" w:type="dxa"/>
          </w:tblCellMar>
        </w:tblPrEx>
        <w:tc>
          <w:tcPr>
            <w:tcW w:w="1944" w:type="dxa"/>
            <w:tcBorders>
              <w:top w:val="nil"/>
              <w:left w:val="nil"/>
              <w:bottom w:val="nil"/>
              <w:right w:val="nil"/>
            </w:tcBorders>
          </w:tcPr>
          <w:p w14:paraId="127F69B2" w14:textId="77777777" w:rsidR="00000000" w:rsidRDefault="006D661E">
            <w:pPr>
              <w:autoSpaceDE w:val="0"/>
              <w:autoSpaceDN w:val="0"/>
              <w:adjustRightInd w:val="0"/>
              <w:ind w:right="144"/>
            </w:pPr>
          </w:p>
        </w:tc>
        <w:tc>
          <w:tcPr>
            <w:tcW w:w="216" w:type="dxa"/>
            <w:tcBorders>
              <w:top w:val="nil"/>
              <w:left w:val="nil"/>
              <w:bottom w:val="nil"/>
              <w:right w:val="nil"/>
            </w:tcBorders>
          </w:tcPr>
          <w:p w14:paraId="3D067C26"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3CD59745" w14:textId="77777777" w:rsidR="00000000" w:rsidRDefault="006D661E">
            <w:pPr>
              <w:autoSpaceDE w:val="0"/>
              <w:autoSpaceDN w:val="0"/>
              <w:adjustRightInd w:val="0"/>
              <w:ind w:right="144"/>
            </w:pPr>
            <w:r>
              <w:rPr>
                <w:sz w:val="20"/>
              </w:rPr>
              <w:t>REF~RAA~~GATE COMBO 52L 42R TWO TIMES PAST 61 STOP AT 12 KEY TO 2ND GATE -2ND POST ON LEFT</w:t>
            </w:r>
          </w:p>
        </w:tc>
      </w:tr>
    </w:tbl>
    <w:p w14:paraId="00385CFA" w14:textId="77777777" w:rsidR="00000000" w:rsidRDefault="006D661E">
      <w:pPr>
        <w:autoSpaceDE w:val="0"/>
        <w:autoSpaceDN w:val="0"/>
        <w:adjustRightInd w:val="0"/>
        <w:rPr>
          <w:sz w:val="20"/>
        </w:rPr>
      </w:pPr>
    </w:p>
    <w:p w14:paraId="0D5388D0" w14:textId="77777777" w:rsidR="00000000" w:rsidRDefault="006D661E">
      <w:pPr>
        <w:autoSpaceDE w:val="0"/>
        <w:autoSpaceDN w:val="0"/>
        <w:adjustRightInd w:val="0"/>
        <w:jc w:val="center"/>
        <w:rPr>
          <w:b/>
          <w:sz w:val="20"/>
        </w:rPr>
      </w:pPr>
      <w:r>
        <w:rPr>
          <w:b/>
          <w:sz w:val="20"/>
        </w:rPr>
        <w:t>Data Element Summary</w:t>
      </w:r>
    </w:p>
    <w:p w14:paraId="58B44A8F"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9D449B"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165A83" w14:textId="77777777">
        <w:tblPrEx>
          <w:tblCellMar>
            <w:top w:w="0" w:type="dxa"/>
            <w:left w:w="0" w:type="dxa"/>
            <w:bottom w:w="0" w:type="dxa"/>
            <w:right w:w="0" w:type="dxa"/>
          </w:tblCellMar>
        </w:tblPrEx>
        <w:tc>
          <w:tcPr>
            <w:tcW w:w="1007" w:type="dxa"/>
            <w:tcBorders>
              <w:top w:val="nil"/>
              <w:left w:val="nil"/>
              <w:bottom w:val="nil"/>
              <w:right w:val="nil"/>
            </w:tcBorders>
          </w:tcPr>
          <w:p w14:paraId="075DB1BF"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78B225"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21571367"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49027B8"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9507464"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2E8E0329"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191C05C7" w14:textId="77777777" w:rsidR="00000000" w:rsidRDefault="006D661E">
            <w:pPr>
              <w:autoSpaceDE w:val="0"/>
              <w:autoSpaceDN w:val="0"/>
              <w:adjustRightInd w:val="0"/>
              <w:ind w:right="144"/>
            </w:pPr>
            <w:r>
              <w:rPr>
                <w:b/>
                <w:sz w:val="20"/>
              </w:rPr>
              <w:t>ID 2/3</w:t>
            </w:r>
          </w:p>
        </w:tc>
      </w:tr>
      <w:tr w:rsidR="00000000" w14:paraId="1EAD7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9B4EC5"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4029CD15" w14:textId="77777777" w:rsidR="00000000" w:rsidRDefault="006D661E">
            <w:pPr>
              <w:autoSpaceDE w:val="0"/>
              <w:autoSpaceDN w:val="0"/>
              <w:adjustRightInd w:val="0"/>
              <w:ind w:right="144"/>
            </w:pPr>
            <w:r>
              <w:rPr>
                <w:sz w:val="20"/>
              </w:rPr>
              <w:t>Code qualifying the Reference Identification</w:t>
            </w:r>
          </w:p>
        </w:tc>
      </w:tr>
      <w:tr w:rsidR="00000000" w14:paraId="2A0EEF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758DB"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1E87099" w14:textId="77777777" w:rsidR="00000000" w:rsidRDefault="006D661E">
            <w:pPr>
              <w:autoSpaceDE w:val="0"/>
              <w:autoSpaceDN w:val="0"/>
              <w:adjustRightInd w:val="0"/>
              <w:ind w:right="144"/>
            </w:pPr>
            <w:r>
              <w:rPr>
                <w:sz w:val="20"/>
              </w:rPr>
              <w:t>RAA</w:t>
            </w:r>
          </w:p>
        </w:tc>
        <w:tc>
          <w:tcPr>
            <w:tcW w:w="144" w:type="dxa"/>
            <w:tcBorders>
              <w:top w:val="nil"/>
              <w:left w:val="nil"/>
              <w:bottom w:val="nil"/>
              <w:right w:val="nil"/>
            </w:tcBorders>
          </w:tcPr>
          <w:p w14:paraId="1D34696A"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7EBCBF97" w14:textId="77777777" w:rsidR="00000000" w:rsidRDefault="006D661E">
            <w:pPr>
              <w:autoSpaceDE w:val="0"/>
              <w:autoSpaceDN w:val="0"/>
              <w:adjustRightInd w:val="0"/>
              <w:ind w:right="144"/>
            </w:pPr>
            <w:r>
              <w:rPr>
                <w:sz w:val="20"/>
              </w:rPr>
              <w:t>Restricted Availability Authorization</w:t>
            </w:r>
          </w:p>
        </w:tc>
      </w:tr>
      <w:tr w:rsidR="00000000" w14:paraId="53EB4C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FDD90D"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3A7C76EE" w14:textId="77777777" w:rsidR="00000000" w:rsidRDefault="006D661E">
            <w:pPr>
              <w:autoSpaceDE w:val="0"/>
              <w:autoSpaceDN w:val="0"/>
              <w:adjustRightInd w:val="0"/>
              <w:ind w:right="144"/>
            </w:pPr>
            <w:r>
              <w:rPr>
                <w:sz w:val="20"/>
              </w:rPr>
              <w:t>Location, Directions, or Access Information</w:t>
            </w:r>
          </w:p>
        </w:tc>
      </w:tr>
      <w:tr w:rsidR="00000000" w14:paraId="205BC027" w14:textId="77777777">
        <w:tblPrEx>
          <w:tblCellMar>
            <w:top w:w="0" w:type="dxa"/>
            <w:left w:w="0" w:type="dxa"/>
            <w:bottom w:w="0" w:type="dxa"/>
            <w:right w:w="0" w:type="dxa"/>
          </w:tblCellMar>
        </w:tblPrEx>
        <w:tc>
          <w:tcPr>
            <w:tcW w:w="1007" w:type="dxa"/>
            <w:tcBorders>
              <w:top w:val="nil"/>
              <w:left w:val="nil"/>
              <w:bottom w:val="nil"/>
              <w:right w:val="nil"/>
            </w:tcBorders>
          </w:tcPr>
          <w:p w14:paraId="04E55B27"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6DE6A009" w14:textId="77777777" w:rsidR="00000000" w:rsidRDefault="006D661E">
            <w:pPr>
              <w:autoSpaceDE w:val="0"/>
              <w:autoSpaceDN w:val="0"/>
              <w:adjustRightInd w:val="0"/>
              <w:ind w:right="144"/>
              <w:jc w:val="center"/>
            </w:pPr>
            <w:r>
              <w:rPr>
                <w:b/>
                <w:sz w:val="20"/>
              </w:rPr>
              <w:t>REF03</w:t>
            </w:r>
          </w:p>
        </w:tc>
        <w:tc>
          <w:tcPr>
            <w:tcW w:w="892" w:type="dxa"/>
            <w:tcBorders>
              <w:top w:val="nil"/>
              <w:left w:val="nil"/>
              <w:bottom w:val="nil"/>
              <w:right w:val="nil"/>
            </w:tcBorders>
          </w:tcPr>
          <w:p w14:paraId="4396744D" w14:textId="77777777" w:rsidR="00000000" w:rsidRDefault="006D661E">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DF891B3" w14:textId="77777777" w:rsidR="00000000" w:rsidRDefault="006D661E">
            <w:pPr>
              <w:autoSpaceDE w:val="0"/>
              <w:autoSpaceDN w:val="0"/>
              <w:adjustRightInd w:val="0"/>
              <w:ind w:right="144"/>
            </w:pPr>
            <w:r>
              <w:rPr>
                <w:b/>
                <w:sz w:val="20"/>
              </w:rPr>
              <w:t>Description</w:t>
            </w:r>
          </w:p>
        </w:tc>
        <w:tc>
          <w:tcPr>
            <w:tcW w:w="432" w:type="dxa"/>
            <w:tcBorders>
              <w:top w:val="nil"/>
              <w:left w:val="nil"/>
              <w:bottom w:val="nil"/>
              <w:right w:val="nil"/>
            </w:tcBorders>
          </w:tcPr>
          <w:p w14:paraId="43FA772A"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7ABA58E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9F17D2B" w14:textId="77777777" w:rsidR="00000000" w:rsidRDefault="006D661E">
            <w:pPr>
              <w:autoSpaceDE w:val="0"/>
              <w:autoSpaceDN w:val="0"/>
              <w:adjustRightInd w:val="0"/>
              <w:ind w:right="144"/>
            </w:pPr>
            <w:r>
              <w:rPr>
                <w:b/>
                <w:sz w:val="20"/>
              </w:rPr>
              <w:t>AN 1/80</w:t>
            </w:r>
          </w:p>
        </w:tc>
      </w:tr>
      <w:tr w:rsidR="00000000" w14:paraId="64B6D1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7505C"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702E278" w14:textId="77777777" w:rsidR="00000000" w:rsidRDefault="006D661E">
            <w:pPr>
              <w:autoSpaceDE w:val="0"/>
              <w:autoSpaceDN w:val="0"/>
              <w:adjustRightInd w:val="0"/>
              <w:ind w:right="144"/>
            </w:pPr>
            <w:r>
              <w:rPr>
                <w:sz w:val="20"/>
              </w:rPr>
              <w:t>A free-form description to clarify the related data elements and their content</w:t>
            </w:r>
          </w:p>
        </w:tc>
      </w:tr>
      <w:tr w:rsidR="00000000" w14:paraId="24A6F0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43A78"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5593DD8B" w14:textId="77777777" w:rsidR="00000000" w:rsidRDefault="006D661E">
            <w:pPr>
              <w:autoSpaceDE w:val="0"/>
              <w:autoSpaceDN w:val="0"/>
              <w:adjustRightInd w:val="0"/>
              <w:ind w:right="144"/>
            </w:pPr>
            <w:r>
              <w:rPr>
                <w:sz w:val="20"/>
              </w:rPr>
              <w:t>Instruction to location or access information.</w:t>
            </w:r>
          </w:p>
        </w:tc>
      </w:tr>
    </w:tbl>
    <w:p w14:paraId="33549C76"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0" w:name="book21"/>
      <w:bookmarkEnd w:id="330"/>
      <w:r>
        <w:rPr>
          <w:b/>
          <w:sz w:val="20"/>
        </w:rPr>
        <w:lastRenderedPageBreak/>
        <w:tab/>
        <w:t>Segment:</w:t>
      </w:r>
      <w:r>
        <w:rPr>
          <w:b/>
          <w:sz w:val="20"/>
        </w:rPr>
        <w:tab/>
      </w:r>
      <w:r>
        <w:rPr>
          <w:b/>
          <w:sz w:val="40"/>
        </w:rPr>
        <w:t xml:space="preserve">REF </w:t>
      </w:r>
      <w:r>
        <w:rPr>
          <w:b/>
          <w:sz w:val="20"/>
        </w:rPr>
        <w:t>Reference Identification (Membership ID)</w:t>
      </w:r>
    </w:p>
    <w:p w14:paraId="50031E01"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2A2DC9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5CF63B1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D46BDB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DE840A9"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2057BE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76FCF20"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769AF8D"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C80A58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E5A850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1AD5F3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B7678B" w14:textId="77777777">
        <w:tblPrEx>
          <w:tblCellMar>
            <w:top w:w="0" w:type="dxa"/>
            <w:left w:w="0" w:type="dxa"/>
            <w:bottom w:w="0" w:type="dxa"/>
            <w:right w:w="0" w:type="dxa"/>
          </w:tblCellMar>
        </w:tblPrEx>
        <w:tc>
          <w:tcPr>
            <w:tcW w:w="1944" w:type="dxa"/>
            <w:tcBorders>
              <w:top w:val="nil"/>
              <w:left w:val="nil"/>
              <w:bottom w:val="nil"/>
              <w:right w:val="nil"/>
            </w:tcBorders>
          </w:tcPr>
          <w:p w14:paraId="732A9160"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43180C42"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0C9B1E9D" w14:textId="3ADE1137" w:rsidR="00000000" w:rsidRDefault="006D661E">
            <w:pPr>
              <w:autoSpaceDE w:val="0"/>
              <w:autoSpaceDN w:val="0"/>
              <w:adjustRightInd w:val="0"/>
              <w:ind w:right="144"/>
              <w:rPr>
                <w:sz w:val="20"/>
              </w:rPr>
            </w:pPr>
            <w:r>
              <w:rPr>
                <w:sz w:val="20"/>
              </w:rPr>
              <w:t>Required in MOU/EC market</w:t>
            </w:r>
            <w:r>
              <w:rPr>
                <w:sz w:val="20"/>
              </w:rPr>
              <w:t>,</w:t>
            </w:r>
            <w:r>
              <w:rPr>
                <w:sz w:val="20"/>
              </w:rPr>
              <w:t xml:space="preserve"> unless otherwise indicated in Retail Market Guide Section 8.1.  Otherwise, </w:t>
            </w:r>
            <w:r>
              <w:rPr>
                <w:sz w:val="20"/>
              </w:rPr>
              <w:t xml:space="preserve">not used.  ERCOT does not validate </w:t>
            </w:r>
            <w:proofErr w:type="gramStart"/>
            <w:r>
              <w:rPr>
                <w:sz w:val="20"/>
              </w:rPr>
              <w:t>whether or not</w:t>
            </w:r>
            <w:proofErr w:type="gramEnd"/>
            <w:r>
              <w:rPr>
                <w:sz w:val="20"/>
              </w:rPr>
              <w:t xml:space="preserve"> the segment is required.</w:t>
            </w:r>
          </w:p>
          <w:p w14:paraId="35F23052" w14:textId="77777777" w:rsidR="00000000" w:rsidRDefault="006D661E">
            <w:pPr>
              <w:autoSpaceDE w:val="0"/>
              <w:autoSpaceDN w:val="0"/>
              <w:adjustRightInd w:val="0"/>
              <w:ind w:right="144"/>
              <w:rPr>
                <w:sz w:val="20"/>
              </w:rPr>
            </w:pPr>
          </w:p>
          <w:p w14:paraId="273497FA" w14:textId="44EBC252" w:rsidR="00000000" w:rsidRDefault="006D661E">
            <w:pPr>
              <w:autoSpaceDE w:val="0"/>
              <w:autoSpaceDN w:val="0"/>
              <w:adjustRightInd w:val="0"/>
              <w:ind w:right="144"/>
              <w:rPr>
                <w:sz w:val="20"/>
              </w:rPr>
            </w:pPr>
            <w:r>
              <w:rPr>
                <w:sz w:val="20"/>
              </w:rPr>
              <w:t>ERCOT will populate the REF03 with '9999999999' (10-digit numeric Membership ID) as a default for MOU/EC TDSP ESI IDs in the absence of current REP of Record's Customer Information</w:t>
            </w:r>
            <w:r>
              <w:rPr>
                <w:sz w:val="20"/>
              </w:rPr>
              <w:t xml:space="preserve"> in response to a Mass Transition or Acquisition Transfer, unless otherwise indicated in Retail Market Guide Section 8.1.</w:t>
            </w:r>
          </w:p>
          <w:p w14:paraId="27B711A9" w14:textId="77777777" w:rsidR="00000000" w:rsidRDefault="006D661E">
            <w:pPr>
              <w:autoSpaceDE w:val="0"/>
              <w:autoSpaceDN w:val="0"/>
              <w:adjustRightInd w:val="0"/>
              <w:ind w:right="144"/>
              <w:rPr>
                <w:sz w:val="20"/>
              </w:rPr>
            </w:pPr>
          </w:p>
          <w:p w14:paraId="352D50F2" w14:textId="77777777" w:rsidR="00000000" w:rsidRDefault="006D661E">
            <w:pPr>
              <w:autoSpaceDE w:val="0"/>
              <w:autoSpaceDN w:val="0"/>
              <w:adjustRightInd w:val="0"/>
              <w:ind w:right="144"/>
              <w:rPr>
                <w:sz w:val="20"/>
              </w:rPr>
            </w:pPr>
            <w:r>
              <w:rPr>
                <w:sz w:val="20"/>
              </w:rPr>
              <w:t>Only one REF~1W will be sent per transaction.</w:t>
            </w:r>
          </w:p>
          <w:p w14:paraId="26871182" w14:textId="77777777" w:rsidR="00000000" w:rsidRDefault="006D661E">
            <w:pPr>
              <w:autoSpaceDE w:val="0"/>
              <w:autoSpaceDN w:val="0"/>
              <w:adjustRightInd w:val="0"/>
              <w:ind w:right="144"/>
            </w:pPr>
          </w:p>
        </w:tc>
      </w:tr>
      <w:tr w:rsidR="00000000" w14:paraId="49B084F4" w14:textId="77777777">
        <w:tblPrEx>
          <w:tblCellMar>
            <w:top w:w="0" w:type="dxa"/>
            <w:left w:w="0" w:type="dxa"/>
            <w:bottom w:w="0" w:type="dxa"/>
            <w:right w:w="0" w:type="dxa"/>
          </w:tblCellMar>
        </w:tblPrEx>
        <w:tc>
          <w:tcPr>
            <w:tcW w:w="1944" w:type="dxa"/>
            <w:tcBorders>
              <w:top w:val="nil"/>
              <w:left w:val="nil"/>
              <w:bottom w:val="nil"/>
              <w:right w:val="nil"/>
            </w:tcBorders>
          </w:tcPr>
          <w:p w14:paraId="650C05A1" w14:textId="77777777" w:rsidR="00000000" w:rsidRDefault="006D661E">
            <w:pPr>
              <w:autoSpaceDE w:val="0"/>
              <w:autoSpaceDN w:val="0"/>
              <w:adjustRightInd w:val="0"/>
              <w:ind w:right="144"/>
            </w:pPr>
          </w:p>
        </w:tc>
        <w:tc>
          <w:tcPr>
            <w:tcW w:w="216" w:type="dxa"/>
            <w:tcBorders>
              <w:top w:val="nil"/>
              <w:left w:val="nil"/>
              <w:bottom w:val="nil"/>
              <w:right w:val="nil"/>
            </w:tcBorders>
          </w:tcPr>
          <w:p w14:paraId="1940CBEE"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65DC2627" w14:textId="77777777" w:rsidR="00000000" w:rsidRDefault="006D661E">
            <w:pPr>
              <w:autoSpaceDE w:val="0"/>
              <w:autoSpaceDN w:val="0"/>
              <w:adjustRightInd w:val="0"/>
              <w:ind w:right="144"/>
            </w:pPr>
            <w:r>
              <w:rPr>
                <w:sz w:val="20"/>
              </w:rPr>
              <w:t>REF~1W~~1234567890</w:t>
            </w:r>
          </w:p>
        </w:tc>
      </w:tr>
    </w:tbl>
    <w:p w14:paraId="13E955DE" w14:textId="77777777" w:rsidR="00000000" w:rsidRDefault="006D661E">
      <w:pPr>
        <w:autoSpaceDE w:val="0"/>
        <w:autoSpaceDN w:val="0"/>
        <w:adjustRightInd w:val="0"/>
        <w:rPr>
          <w:sz w:val="20"/>
        </w:rPr>
      </w:pPr>
    </w:p>
    <w:p w14:paraId="798FD53A" w14:textId="77777777" w:rsidR="00000000" w:rsidRDefault="006D661E">
      <w:pPr>
        <w:autoSpaceDE w:val="0"/>
        <w:autoSpaceDN w:val="0"/>
        <w:adjustRightInd w:val="0"/>
        <w:jc w:val="center"/>
        <w:rPr>
          <w:b/>
          <w:sz w:val="20"/>
        </w:rPr>
      </w:pPr>
      <w:r>
        <w:rPr>
          <w:b/>
          <w:sz w:val="20"/>
        </w:rPr>
        <w:t>Data Element Summary</w:t>
      </w:r>
    </w:p>
    <w:p w14:paraId="1DF3F906"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A524D6"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08703D" w14:textId="77777777">
        <w:tblPrEx>
          <w:tblCellMar>
            <w:top w:w="0" w:type="dxa"/>
            <w:left w:w="0" w:type="dxa"/>
            <w:bottom w:w="0" w:type="dxa"/>
            <w:right w:w="0" w:type="dxa"/>
          </w:tblCellMar>
        </w:tblPrEx>
        <w:tc>
          <w:tcPr>
            <w:tcW w:w="1007" w:type="dxa"/>
            <w:tcBorders>
              <w:top w:val="nil"/>
              <w:left w:val="nil"/>
              <w:bottom w:val="nil"/>
              <w:right w:val="nil"/>
            </w:tcBorders>
          </w:tcPr>
          <w:p w14:paraId="6182EE6C"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701866A"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108E80E7"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5F3E314"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85B42D8"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20202460"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C202A6E" w14:textId="77777777" w:rsidR="00000000" w:rsidRDefault="006D661E">
            <w:pPr>
              <w:autoSpaceDE w:val="0"/>
              <w:autoSpaceDN w:val="0"/>
              <w:adjustRightInd w:val="0"/>
              <w:ind w:right="144"/>
            </w:pPr>
            <w:r>
              <w:rPr>
                <w:b/>
                <w:sz w:val="20"/>
              </w:rPr>
              <w:t>ID 2/3</w:t>
            </w:r>
          </w:p>
        </w:tc>
      </w:tr>
      <w:tr w:rsidR="00000000" w14:paraId="6681EF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6A96D"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75EAF8F" w14:textId="77777777" w:rsidR="00000000" w:rsidRDefault="006D661E">
            <w:pPr>
              <w:autoSpaceDE w:val="0"/>
              <w:autoSpaceDN w:val="0"/>
              <w:adjustRightInd w:val="0"/>
              <w:ind w:right="144"/>
            </w:pPr>
            <w:r>
              <w:rPr>
                <w:sz w:val="20"/>
              </w:rPr>
              <w:t>Code qualifying the Reference Identification</w:t>
            </w:r>
          </w:p>
        </w:tc>
      </w:tr>
      <w:tr w:rsidR="00000000" w14:paraId="76323F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CF853C"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31370B31" w14:textId="77777777" w:rsidR="00000000" w:rsidRDefault="006D661E">
            <w:pPr>
              <w:autoSpaceDE w:val="0"/>
              <w:autoSpaceDN w:val="0"/>
              <w:adjustRightInd w:val="0"/>
              <w:ind w:right="144"/>
            </w:pPr>
            <w:r>
              <w:rPr>
                <w:sz w:val="20"/>
              </w:rPr>
              <w:t>1W</w:t>
            </w:r>
          </w:p>
        </w:tc>
        <w:tc>
          <w:tcPr>
            <w:tcW w:w="144" w:type="dxa"/>
            <w:tcBorders>
              <w:top w:val="nil"/>
              <w:left w:val="nil"/>
              <w:bottom w:val="nil"/>
              <w:right w:val="nil"/>
            </w:tcBorders>
          </w:tcPr>
          <w:p w14:paraId="27B519B7"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9A83CD2" w14:textId="77777777" w:rsidR="00000000" w:rsidRDefault="006D661E">
            <w:pPr>
              <w:autoSpaceDE w:val="0"/>
              <w:autoSpaceDN w:val="0"/>
              <w:adjustRightInd w:val="0"/>
              <w:ind w:right="144"/>
            </w:pPr>
            <w:r>
              <w:rPr>
                <w:sz w:val="20"/>
              </w:rPr>
              <w:t>Membership Identification Number</w:t>
            </w:r>
          </w:p>
        </w:tc>
      </w:tr>
      <w:tr w:rsidR="00000000" w14:paraId="591433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AB70C3"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4C1191D3" w14:textId="77777777" w:rsidR="00000000" w:rsidRDefault="006D661E">
            <w:pPr>
              <w:autoSpaceDE w:val="0"/>
              <w:autoSpaceDN w:val="0"/>
              <w:adjustRightInd w:val="0"/>
              <w:ind w:right="144"/>
            </w:pPr>
            <w:r>
              <w:rPr>
                <w:sz w:val="20"/>
              </w:rPr>
              <w:t>Membership Number or ID</w:t>
            </w:r>
          </w:p>
        </w:tc>
      </w:tr>
      <w:tr w:rsidR="00000000" w14:paraId="53F4612E" w14:textId="77777777">
        <w:tblPrEx>
          <w:tblCellMar>
            <w:top w:w="0" w:type="dxa"/>
            <w:left w:w="0" w:type="dxa"/>
            <w:bottom w:w="0" w:type="dxa"/>
            <w:right w:w="0" w:type="dxa"/>
          </w:tblCellMar>
        </w:tblPrEx>
        <w:tc>
          <w:tcPr>
            <w:tcW w:w="1007" w:type="dxa"/>
            <w:tcBorders>
              <w:top w:val="nil"/>
              <w:left w:val="nil"/>
              <w:bottom w:val="nil"/>
              <w:right w:val="nil"/>
            </w:tcBorders>
          </w:tcPr>
          <w:p w14:paraId="76FD383D"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6B638101" w14:textId="77777777" w:rsidR="00000000" w:rsidRDefault="006D661E">
            <w:pPr>
              <w:autoSpaceDE w:val="0"/>
              <w:autoSpaceDN w:val="0"/>
              <w:adjustRightInd w:val="0"/>
              <w:ind w:right="144"/>
              <w:jc w:val="center"/>
            </w:pPr>
            <w:r>
              <w:rPr>
                <w:b/>
                <w:sz w:val="20"/>
              </w:rPr>
              <w:t>REF03</w:t>
            </w:r>
          </w:p>
        </w:tc>
        <w:tc>
          <w:tcPr>
            <w:tcW w:w="892" w:type="dxa"/>
            <w:tcBorders>
              <w:top w:val="nil"/>
              <w:left w:val="nil"/>
              <w:bottom w:val="nil"/>
              <w:right w:val="nil"/>
            </w:tcBorders>
          </w:tcPr>
          <w:p w14:paraId="63590583" w14:textId="77777777" w:rsidR="00000000" w:rsidRDefault="006D661E">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935600F" w14:textId="77777777" w:rsidR="00000000" w:rsidRDefault="006D661E">
            <w:pPr>
              <w:autoSpaceDE w:val="0"/>
              <w:autoSpaceDN w:val="0"/>
              <w:adjustRightInd w:val="0"/>
              <w:ind w:right="144"/>
            </w:pPr>
            <w:r>
              <w:rPr>
                <w:b/>
                <w:sz w:val="20"/>
              </w:rPr>
              <w:t>Description</w:t>
            </w:r>
          </w:p>
        </w:tc>
        <w:tc>
          <w:tcPr>
            <w:tcW w:w="432" w:type="dxa"/>
            <w:tcBorders>
              <w:top w:val="nil"/>
              <w:left w:val="nil"/>
              <w:bottom w:val="nil"/>
              <w:right w:val="nil"/>
            </w:tcBorders>
          </w:tcPr>
          <w:p w14:paraId="3FB307C0"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23D2498"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EB1BEE0" w14:textId="77777777" w:rsidR="00000000" w:rsidRDefault="006D661E">
            <w:pPr>
              <w:autoSpaceDE w:val="0"/>
              <w:autoSpaceDN w:val="0"/>
              <w:adjustRightInd w:val="0"/>
              <w:ind w:right="144"/>
            </w:pPr>
            <w:r>
              <w:rPr>
                <w:b/>
                <w:sz w:val="20"/>
              </w:rPr>
              <w:t>AN 1/80</w:t>
            </w:r>
          </w:p>
        </w:tc>
      </w:tr>
      <w:tr w:rsidR="00000000" w14:paraId="14F05E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40F854"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4838775" w14:textId="77777777" w:rsidR="00000000" w:rsidRDefault="006D661E">
            <w:pPr>
              <w:autoSpaceDE w:val="0"/>
              <w:autoSpaceDN w:val="0"/>
              <w:adjustRightInd w:val="0"/>
              <w:ind w:right="144"/>
            </w:pPr>
            <w:r>
              <w:rPr>
                <w:sz w:val="20"/>
              </w:rPr>
              <w:t>A free-form description to clarify the related data elements and their content</w:t>
            </w:r>
          </w:p>
        </w:tc>
      </w:tr>
      <w:tr w:rsidR="00000000" w14:paraId="3CE925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5DD4A2" w14:textId="77777777" w:rsidR="00000000" w:rsidRDefault="006D661E">
            <w:pPr>
              <w:autoSpaceDE w:val="0"/>
              <w:autoSpaceDN w:val="0"/>
              <w:adjustRightInd w:val="0"/>
              <w:ind w:right="144"/>
            </w:pPr>
          </w:p>
        </w:tc>
        <w:tc>
          <w:tcPr>
            <w:tcW w:w="6523" w:type="dxa"/>
            <w:gridSpan w:val="8"/>
            <w:tcBorders>
              <w:top w:val="nil"/>
              <w:left w:val="nil"/>
              <w:bottom w:val="nil"/>
              <w:right w:val="nil"/>
            </w:tcBorders>
            <w:shd w:val="pct20" w:color="auto" w:fill="auto"/>
          </w:tcPr>
          <w:p w14:paraId="7EB33AF1" w14:textId="77777777" w:rsidR="00000000" w:rsidRDefault="006D661E">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w:t>
            </w:r>
            <w:r>
              <w:rPr>
                <w:sz w:val="20"/>
              </w:rPr>
              <w:t>U/EC service territory, unless otherwise indicated in Retail Market Guide Section 8.1.</w:t>
            </w:r>
          </w:p>
        </w:tc>
      </w:tr>
    </w:tbl>
    <w:p w14:paraId="5752E273"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1" w:name="book22"/>
      <w:bookmarkEnd w:id="331"/>
      <w:r>
        <w:rPr>
          <w:b/>
          <w:sz w:val="20"/>
        </w:rPr>
        <w:lastRenderedPageBreak/>
        <w:tab/>
        <w:t>Segment:</w:t>
      </w:r>
      <w:r>
        <w:rPr>
          <w:b/>
          <w:sz w:val="20"/>
        </w:rPr>
        <w:tab/>
      </w:r>
      <w:r>
        <w:rPr>
          <w:b/>
          <w:sz w:val="40"/>
        </w:rPr>
        <w:t xml:space="preserve">REF </w:t>
      </w:r>
      <w:r>
        <w:rPr>
          <w:b/>
          <w:sz w:val="20"/>
        </w:rPr>
        <w:t>Reference Identification (Special Needs Indicator)</w:t>
      </w:r>
    </w:p>
    <w:p w14:paraId="21C62727"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9D8C0A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B64D849"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6CA32C7"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0AAFF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30E89D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CB3D39"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2F8830E"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2C897A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w:t>
      </w:r>
      <w:r>
        <w:rPr>
          <w:sz w:val="20"/>
        </w:rPr>
        <w:t>ed.</w:t>
      </w:r>
    </w:p>
    <w:p w14:paraId="746E231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04582F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2C5386" w14:textId="77777777">
        <w:tblPrEx>
          <w:tblCellMar>
            <w:top w:w="0" w:type="dxa"/>
            <w:left w:w="0" w:type="dxa"/>
            <w:bottom w:w="0" w:type="dxa"/>
            <w:right w:w="0" w:type="dxa"/>
          </w:tblCellMar>
        </w:tblPrEx>
        <w:tc>
          <w:tcPr>
            <w:tcW w:w="1944" w:type="dxa"/>
            <w:tcBorders>
              <w:top w:val="nil"/>
              <w:left w:val="nil"/>
              <w:bottom w:val="nil"/>
              <w:right w:val="nil"/>
            </w:tcBorders>
          </w:tcPr>
          <w:p w14:paraId="45BD6A56"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0EA538B7"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737D854A" w14:textId="77777777" w:rsidR="00000000" w:rsidRDefault="006D661E">
            <w:pPr>
              <w:autoSpaceDE w:val="0"/>
              <w:autoSpaceDN w:val="0"/>
              <w:adjustRightInd w:val="0"/>
              <w:ind w:right="144"/>
              <w:rPr>
                <w:sz w:val="20"/>
              </w:rPr>
            </w:pPr>
            <w:r>
              <w:rPr>
                <w:sz w:val="20"/>
              </w:rPr>
              <w:t>Required</w:t>
            </w:r>
          </w:p>
          <w:p w14:paraId="316F6CA8" w14:textId="77777777" w:rsidR="00000000" w:rsidRDefault="006D661E">
            <w:pPr>
              <w:autoSpaceDE w:val="0"/>
              <w:autoSpaceDN w:val="0"/>
              <w:adjustRightInd w:val="0"/>
              <w:ind w:right="144"/>
              <w:rPr>
                <w:sz w:val="20"/>
              </w:rPr>
            </w:pPr>
          </w:p>
          <w:p w14:paraId="1AA83DC7" w14:textId="77777777" w:rsidR="00000000" w:rsidRDefault="006D661E">
            <w:pPr>
              <w:autoSpaceDE w:val="0"/>
              <w:autoSpaceDN w:val="0"/>
              <w:adjustRightInd w:val="0"/>
              <w:ind w:right="144"/>
              <w:rPr>
                <w:sz w:val="20"/>
              </w:rPr>
            </w:pPr>
            <w:r>
              <w:rPr>
                <w:sz w:val="20"/>
              </w:rPr>
              <w:t>A "Y" in this field means that the customer is either:</w:t>
            </w:r>
          </w:p>
          <w:p w14:paraId="4356BF7A" w14:textId="77777777" w:rsidR="00000000" w:rsidRDefault="006D661E">
            <w:pPr>
              <w:autoSpaceDE w:val="0"/>
              <w:autoSpaceDN w:val="0"/>
              <w:adjustRightInd w:val="0"/>
              <w:ind w:right="144"/>
              <w:rPr>
                <w:sz w:val="20"/>
              </w:rPr>
            </w:pPr>
          </w:p>
          <w:p w14:paraId="71FC9065" w14:textId="77777777" w:rsidR="00000000" w:rsidRDefault="006D661E">
            <w:pPr>
              <w:autoSpaceDE w:val="0"/>
              <w:autoSpaceDN w:val="0"/>
              <w:adjustRightInd w:val="0"/>
              <w:ind w:right="144"/>
              <w:rPr>
                <w:sz w:val="20"/>
              </w:rPr>
            </w:pPr>
            <w:r>
              <w:rPr>
                <w:sz w:val="20"/>
              </w:rPr>
              <w:t>A residential customer who qualifies through the Residential Critical Care Eligibility Det</w:t>
            </w:r>
            <w:r>
              <w:rPr>
                <w:sz w:val="20"/>
              </w:rPr>
              <w:t>ermination Form, as issued by the PUCT.</w:t>
            </w:r>
          </w:p>
          <w:p w14:paraId="013C742C" w14:textId="77777777" w:rsidR="00000000" w:rsidRDefault="006D661E">
            <w:pPr>
              <w:autoSpaceDE w:val="0"/>
              <w:autoSpaceDN w:val="0"/>
              <w:adjustRightInd w:val="0"/>
              <w:ind w:right="144"/>
              <w:rPr>
                <w:sz w:val="20"/>
              </w:rPr>
            </w:pPr>
          </w:p>
          <w:p w14:paraId="07416AAB" w14:textId="77777777" w:rsidR="00000000" w:rsidRDefault="006D661E">
            <w:pPr>
              <w:autoSpaceDE w:val="0"/>
              <w:autoSpaceDN w:val="0"/>
              <w:adjustRightInd w:val="0"/>
              <w:ind w:right="144"/>
              <w:rPr>
                <w:sz w:val="20"/>
              </w:rPr>
            </w:pPr>
            <w:r>
              <w:rPr>
                <w:sz w:val="20"/>
              </w:rPr>
              <w:t>Or</w:t>
            </w:r>
          </w:p>
          <w:p w14:paraId="73A5DBD0" w14:textId="77777777" w:rsidR="00000000" w:rsidRDefault="006D661E">
            <w:pPr>
              <w:autoSpaceDE w:val="0"/>
              <w:autoSpaceDN w:val="0"/>
              <w:adjustRightInd w:val="0"/>
              <w:ind w:right="144"/>
              <w:rPr>
                <w:sz w:val="20"/>
              </w:rPr>
            </w:pPr>
          </w:p>
          <w:p w14:paraId="3CEEC106" w14:textId="77777777" w:rsidR="00000000" w:rsidRDefault="006D661E">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2E6FC831" w14:textId="77777777" w:rsidR="00000000" w:rsidRDefault="006D661E">
            <w:pPr>
              <w:autoSpaceDE w:val="0"/>
              <w:autoSpaceDN w:val="0"/>
              <w:adjustRightInd w:val="0"/>
              <w:ind w:right="144"/>
              <w:rPr>
                <w:sz w:val="20"/>
              </w:rPr>
            </w:pPr>
          </w:p>
          <w:p w14:paraId="115FBE72" w14:textId="77777777" w:rsidR="00000000" w:rsidRDefault="006D661E">
            <w:pPr>
              <w:autoSpaceDE w:val="0"/>
              <w:autoSpaceDN w:val="0"/>
              <w:adjustRightInd w:val="0"/>
              <w:ind w:right="144"/>
              <w:rPr>
                <w:sz w:val="20"/>
              </w:rPr>
            </w:pPr>
            <w:r>
              <w:rPr>
                <w:sz w:val="20"/>
              </w:rPr>
              <w:t>Or</w:t>
            </w:r>
          </w:p>
          <w:p w14:paraId="2119C933" w14:textId="77777777" w:rsidR="00000000" w:rsidRDefault="006D661E">
            <w:pPr>
              <w:autoSpaceDE w:val="0"/>
              <w:autoSpaceDN w:val="0"/>
              <w:adjustRightInd w:val="0"/>
              <w:ind w:right="144"/>
              <w:rPr>
                <w:sz w:val="20"/>
              </w:rPr>
            </w:pPr>
          </w:p>
          <w:p w14:paraId="75485C53" w14:textId="77777777" w:rsidR="00000000" w:rsidRDefault="006D661E">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740AE232" w14:textId="77777777" w:rsidR="00000000" w:rsidRDefault="006D661E">
            <w:pPr>
              <w:autoSpaceDE w:val="0"/>
              <w:autoSpaceDN w:val="0"/>
              <w:adjustRightInd w:val="0"/>
              <w:ind w:right="144"/>
              <w:rPr>
                <w:sz w:val="20"/>
              </w:rPr>
            </w:pPr>
          </w:p>
          <w:p w14:paraId="609496B7" w14:textId="77777777" w:rsidR="00000000" w:rsidRDefault="006D661E">
            <w:pPr>
              <w:autoSpaceDE w:val="0"/>
              <w:autoSpaceDN w:val="0"/>
              <w:adjustRightInd w:val="0"/>
              <w:ind w:right="144"/>
              <w:rPr>
                <w:sz w:val="20"/>
              </w:rPr>
            </w:pPr>
            <w:r>
              <w:rPr>
                <w:sz w:val="20"/>
              </w:rPr>
              <w:t>NOTE: For ERCOT initiated Mass Transition transactions (BGN07 = TS) and Acquisition Transfer transacti</w:t>
            </w:r>
            <w:r>
              <w:rPr>
                <w:sz w:val="20"/>
              </w:rPr>
              <w:t>ons (BGN07 = AQ) all ESI IDs involved in the transition REF~SU - REF 02 will equal 'N' (No) Special Needs are not required.</w:t>
            </w:r>
          </w:p>
          <w:p w14:paraId="3F66E2BE" w14:textId="77777777" w:rsidR="00000000" w:rsidRDefault="006D661E">
            <w:pPr>
              <w:autoSpaceDE w:val="0"/>
              <w:autoSpaceDN w:val="0"/>
              <w:adjustRightInd w:val="0"/>
              <w:ind w:right="144"/>
              <w:rPr>
                <w:sz w:val="20"/>
              </w:rPr>
            </w:pPr>
          </w:p>
          <w:p w14:paraId="69155AF4" w14:textId="77777777" w:rsidR="00000000" w:rsidRDefault="006D661E">
            <w:pPr>
              <w:autoSpaceDE w:val="0"/>
              <w:autoSpaceDN w:val="0"/>
              <w:adjustRightInd w:val="0"/>
              <w:ind w:right="144"/>
              <w:rPr>
                <w:sz w:val="20"/>
              </w:rPr>
            </w:pPr>
            <w:r>
              <w:rPr>
                <w:sz w:val="20"/>
              </w:rPr>
              <w:t>Only one REF~SU will be sent per transaction.</w:t>
            </w:r>
          </w:p>
          <w:p w14:paraId="734F2ADD" w14:textId="77777777" w:rsidR="00000000" w:rsidRDefault="006D661E">
            <w:pPr>
              <w:autoSpaceDE w:val="0"/>
              <w:autoSpaceDN w:val="0"/>
              <w:adjustRightInd w:val="0"/>
              <w:ind w:right="144"/>
            </w:pPr>
          </w:p>
        </w:tc>
      </w:tr>
      <w:tr w:rsidR="00000000" w14:paraId="20687552" w14:textId="77777777">
        <w:tblPrEx>
          <w:tblCellMar>
            <w:top w:w="0" w:type="dxa"/>
            <w:left w:w="0" w:type="dxa"/>
            <w:bottom w:w="0" w:type="dxa"/>
            <w:right w:w="0" w:type="dxa"/>
          </w:tblCellMar>
        </w:tblPrEx>
        <w:tc>
          <w:tcPr>
            <w:tcW w:w="1944" w:type="dxa"/>
            <w:tcBorders>
              <w:top w:val="nil"/>
              <w:left w:val="nil"/>
              <w:bottom w:val="nil"/>
              <w:right w:val="nil"/>
            </w:tcBorders>
          </w:tcPr>
          <w:p w14:paraId="228D239B" w14:textId="77777777" w:rsidR="00000000" w:rsidRDefault="006D661E">
            <w:pPr>
              <w:autoSpaceDE w:val="0"/>
              <w:autoSpaceDN w:val="0"/>
              <w:adjustRightInd w:val="0"/>
              <w:ind w:right="144"/>
            </w:pPr>
          </w:p>
        </w:tc>
        <w:tc>
          <w:tcPr>
            <w:tcW w:w="216" w:type="dxa"/>
            <w:tcBorders>
              <w:top w:val="nil"/>
              <w:left w:val="nil"/>
              <w:bottom w:val="nil"/>
              <w:right w:val="nil"/>
            </w:tcBorders>
          </w:tcPr>
          <w:p w14:paraId="1B9BC8AD"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426E66BF" w14:textId="77777777" w:rsidR="00000000" w:rsidRDefault="006D661E">
            <w:pPr>
              <w:autoSpaceDE w:val="0"/>
              <w:autoSpaceDN w:val="0"/>
              <w:adjustRightInd w:val="0"/>
              <w:ind w:right="144"/>
            </w:pPr>
            <w:r>
              <w:rPr>
                <w:sz w:val="20"/>
              </w:rPr>
              <w:t>REF~SU~Y</w:t>
            </w:r>
          </w:p>
        </w:tc>
      </w:tr>
    </w:tbl>
    <w:p w14:paraId="62698CA6" w14:textId="77777777" w:rsidR="00000000" w:rsidRDefault="006D661E">
      <w:pPr>
        <w:autoSpaceDE w:val="0"/>
        <w:autoSpaceDN w:val="0"/>
        <w:adjustRightInd w:val="0"/>
        <w:rPr>
          <w:sz w:val="20"/>
        </w:rPr>
      </w:pPr>
    </w:p>
    <w:p w14:paraId="0645AF8C" w14:textId="77777777" w:rsidR="00000000" w:rsidRDefault="006D661E">
      <w:pPr>
        <w:autoSpaceDE w:val="0"/>
        <w:autoSpaceDN w:val="0"/>
        <w:adjustRightInd w:val="0"/>
        <w:jc w:val="center"/>
        <w:rPr>
          <w:b/>
          <w:sz w:val="20"/>
        </w:rPr>
      </w:pPr>
      <w:r>
        <w:rPr>
          <w:b/>
          <w:sz w:val="20"/>
        </w:rPr>
        <w:t>Data Element Summary</w:t>
      </w:r>
    </w:p>
    <w:p w14:paraId="3A6C4F46"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829F9DB"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A9DC17" w14:textId="77777777">
        <w:tblPrEx>
          <w:tblCellMar>
            <w:top w:w="0" w:type="dxa"/>
            <w:left w:w="0" w:type="dxa"/>
            <w:bottom w:w="0" w:type="dxa"/>
            <w:right w:w="0" w:type="dxa"/>
          </w:tblCellMar>
        </w:tblPrEx>
        <w:tc>
          <w:tcPr>
            <w:tcW w:w="1007" w:type="dxa"/>
            <w:tcBorders>
              <w:top w:val="nil"/>
              <w:left w:val="nil"/>
              <w:bottom w:val="nil"/>
              <w:right w:val="nil"/>
            </w:tcBorders>
          </w:tcPr>
          <w:p w14:paraId="2D634710"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4A9F7FE"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179BBA8B"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C503638"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C3CE660"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075EB729"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57A561E8" w14:textId="77777777" w:rsidR="00000000" w:rsidRDefault="006D661E">
            <w:pPr>
              <w:autoSpaceDE w:val="0"/>
              <w:autoSpaceDN w:val="0"/>
              <w:adjustRightInd w:val="0"/>
              <w:ind w:right="144"/>
            </w:pPr>
            <w:r>
              <w:rPr>
                <w:b/>
                <w:sz w:val="20"/>
              </w:rPr>
              <w:t>ID 2/3</w:t>
            </w:r>
          </w:p>
        </w:tc>
      </w:tr>
      <w:tr w:rsidR="00000000" w14:paraId="3C1EAD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6D6440"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60ABDBDE" w14:textId="77777777" w:rsidR="00000000" w:rsidRDefault="006D661E">
            <w:pPr>
              <w:autoSpaceDE w:val="0"/>
              <w:autoSpaceDN w:val="0"/>
              <w:adjustRightInd w:val="0"/>
              <w:ind w:right="144"/>
            </w:pPr>
            <w:r>
              <w:rPr>
                <w:sz w:val="20"/>
              </w:rPr>
              <w:t>Code qualifying the Reference Identification</w:t>
            </w:r>
          </w:p>
        </w:tc>
      </w:tr>
      <w:tr w:rsidR="00000000" w14:paraId="0E5326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FB05B1"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C164AB0" w14:textId="77777777" w:rsidR="00000000" w:rsidRDefault="006D661E">
            <w:pPr>
              <w:autoSpaceDE w:val="0"/>
              <w:autoSpaceDN w:val="0"/>
              <w:adjustRightInd w:val="0"/>
              <w:ind w:right="144"/>
            </w:pPr>
            <w:r>
              <w:rPr>
                <w:sz w:val="20"/>
              </w:rPr>
              <w:t>SU</w:t>
            </w:r>
          </w:p>
        </w:tc>
        <w:tc>
          <w:tcPr>
            <w:tcW w:w="144" w:type="dxa"/>
            <w:tcBorders>
              <w:top w:val="nil"/>
              <w:left w:val="nil"/>
              <w:bottom w:val="nil"/>
              <w:right w:val="nil"/>
            </w:tcBorders>
          </w:tcPr>
          <w:p w14:paraId="5E3C37A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72FC2DB" w14:textId="77777777" w:rsidR="00000000" w:rsidRDefault="006D661E">
            <w:pPr>
              <w:autoSpaceDE w:val="0"/>
              <w:autoSpaceDN w:val="0"/>
              <w:adjustRightInd w:val="0"/>
              <w:ind w:right="144"/>
            </w:pPr>
            <w:r>
              <w:rPr>
                <w:sz w:val="20"/>
              </w:rPr>
              <w:t>Special Processing Code</w:t>
            </w:r>
          </w:p>
        </w:tc>
      </w:tr>
      <w:tr w:rsidR="00000000" w14:paraId="5C4309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F6C9EB"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4AD026D" w14:textId="77777777" w:rsidR="00000000" w:rsidRDefault="006D661E">
            <w:pPr>
              <w:autoSpaceDE w:val="0"/>
              <w:autoSpaceDN w:val="0"/>
              <w:adjustRightInd w:val="0"/>
              <w:ind w:right="144"/>
            </w:pPr>
            <w:r>
              <w:rPr>
                <w:sz w:val="20"/>
              </w:rPr>
              <w:t>Special Needs Indicator</w:t>
            </w:r>
          </w:p>
        </w:tc>
      </w:tr>
      <w:tr w:rsidR="00000000" w14:paraId="4A9A36E7" w14:textId="77777777">
        <w:tblPrEx>
          <w:tblCellMar>
            <w:top w:w="0" w:type="dxa"/>
            <w:left w:w="0" w:type="dxa"/>
            <w:bottom w:w="0" w:type="dxa"/>
            <w:right w:w="0" w:type="dxa"/>
          </w:tblCellMar>
        </w:tblPrEx>
        <w:tc>
          <w:tcPr>
            <w:tcW w:w="1007" w:type="dxa"/>
            <w:tcBorders>
              <w:top w:val="nil"/>
              <w:left w:val="nil"/>
              <w:bottom w:val="nil"/>
              <w:right w:val="nil"/>
            </w:tcBorders>
          </w:tcPr>
          <w:p w14:paraId="12CDA824"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76B8251F" w14:textId="77777777" w:rsidR="00000000" w:rsidRDefault="006D661E">
            <w:pPr>
              <w:autoSpaceDE w:val="0"/>
              <w:autoSpaceDN w:val="0"/>
              <w:adjustRightInd w:val="0"/>
              <w:ind w:right="144"/>
              <w:jc w:val="center"/>
            </w:pPr>
            <w:r>
              <w:rPr>
                <w:b/>
                <w:sz w:val="20"/>
              </w:rPr>
              <w:t>REF02</w:t>
            </w:r>
          </w:p>
        </w:tc>
        <w:tc>
          <w:tcPr>
            <w:tcW w:w="892" w:type="dxa"/>
            <w:tcBorders>
              <w:top w:val="nil"/>
              <w:left w:val="nil"/>
              <w:bottom w:val="nil"/>
              <w:right w:val="nil"/>
            </w:tcBorders>
          </w:tcPr>
          <w:p w14:paraId="1175115F" w14:textId="77777777" w:rsidR="00000000" w:rsidRDefault="006D661E">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3282DC5" w14:textId="77777777" w:rsidR="00000000" w:rsidRDefault="006D661E">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770CA9D"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4D19C007"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FE8A1F5" w14:textId="77777777" w:rsidR="00000000" w:rsidRDefault="006D661E">
            <w:pPr>
              <w:autoSpaceDE w:val="0"/>
              <w:autoSpaceDN w:val="0"/>
              <w:adjustRightInd w:val="0"/>
              <w:ind w:right="144"/>
            </w:pPr>
            <w:r>
              <w:rPr>
                <w:b/>
                <w:sz w:val="20"/>
              </w:rPr>
              <w:t>AN 1/30</w:t>
            </w:r>
          </w:p>
        </w:tc>
      </w:tr>
      <w:tr w:rsidR="00000000" w14:paraId="2CAA59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392259"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3FE76F6C" w14:textId="77777777" w:rsidR="00000000" w:rsidRDefault="006D661E">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E9F4F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44DA75"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27D7612" w14:textId="77777777" w:rsidR="00000000" w:rsidRDefault="006D661E">
            <w:pPr>
              <w:autoSpaceDE w:val="0"/>
              <w:autoSpaceDN w:val="0"/>
              <w:adjustRightInd w:val="0"/>
              <w:ind w:right="144"/>
            </w:pPr>
            <w:r>
              <w:rPr>
                <w:sz w:val="20"/>
              </w:rPr>
              <w:t>N</w:t>
            </w:r>
          </w:p>
        </w:tc>
        <w:tc>
          <w:tcPr>
            <w:tcW w:w="144" w:type="dxa"/>
            <w:tcBorders>
              <w:top w:val="nil"/>
              <w:left w:val="nil"/>
              <w:bottom w:val="nil"/>
              <w:right w:val="nil"/>
            </w:tcBorders>
          </w:tcPr>
          <w:p w14:paraId="322779E4"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F7BE224" w14:textId="77777777" w:rsidR="00000000" w:rsidRDefault="006D661E">
            <w:pPr>
              <w:autoSpaceDE w:val="0"/>
              <w:autoSpaceDN w:val="0"/>
              <w:adjustRightInd w:val="0"/>
              <w:ind w:right="144"/>
            </w:pPr>
            <w:r>
              <w:rPr>
                <w:sz w:val="20"/>
              </w:rPr>
              <w:t>No</w:t>
            </w:r>
          </w:p>
        </w:tc>
      </w:tr>
      <w:tr w:rsidR="00000000" w14:paraId="3796C6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B5F179"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5EFD5445" w14:textId="77777777" w:rsidR="00000000" w:rsidRDefault="006D661E">
            <w:pPr>
              <w:autoSpaceDE w:val="0"/>
              <w:autoSpaceDN w:val="0"/>
              <w:adjustRightInd w:val="0"/>
              <w:ind w:right="144"/>
            </w:pPr>
            <w:r>
              <w:rPr>
                <w:sz w:val="20"/>
              </w:rPr>
              <w:t>Special Needs are not required</w:t>
            </w:r>
          </w:p>
        </w:tc>
      </w:tr>
      <w:tr w:rsidR="00000000" w14:paraId="0205AF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47A728"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DE475A9" w14:textId="77777777" w:rsidR="00000000" w:rsidRDefault="006D661E">
            <w:pPr>
              <w:autoSpaceDE w:val="0"/>
              <w:autoSpaceDN w:val="0"/>
              <w:adjustRightInd w:val="0"/>
              <w:ind w:right="144"/>
            </w:pPr>
            <w:r>
              <w:rPr>
                <w:sz w:val="20"/>
              </w:rPr>
              <w:t>Y</w:t>
            </w:r>
          </w:p>
        </w:tc>
        <w:tc>
          <w:tcPr>
            <w:tcW w:w="144" w:type="dxa"/>
            <w:tcBorders>
              <w:top w:val="nil"/>
              <w:left w:val="nil"/>
              <w:bottom w:val="nil"/>
              <w:right w:val="nil"/>
            </w:tcBorders>
          </w:tcPr>
          <w:p w14:paraId="10829CDA"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7DC82378" w14:textId="77777777" w:rsidR="00000000" w:rsidRDefault="006D661E">
            <w:pPr>
              <w:autoSpaceDE w:val="0"/>
              <w:autoSpaceDN w:val="0"/>
              <w:adjustRightInd w:val="0"/>
              <w:ind w:right="144"/>
            </w:pPr>
            <w:r>
              <w:rPr>
                <w:sz w:val="20"/>
              </w:rPr>
              <w:t>Yes</w:t>
            </w:r>
          </w:p>
        </w:tc>
      </w:tr>
      <w:tr w:rsidR="00000000" w14:paraId="18AD31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24D3CE"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32DE63F3" w14:textId="77777777" w:rsidR="00000000" w:rsidRDefault="006D661E">
            <w:pPr>
              <w:autoSpaceDE w:val="0"/>
              <w:autoSpaceDN w:val="0"/>
              <w:adjustRightInd w:val="0"/>
              <w:ind w:right="144"/>
            </w:pPr>
            <w:r>
              <w:rPr>
                <w:sz w:val="20"/>
              </w:rPr>
              <w:t>Special Needs are required</w:t>
            </w:r>
          </w:p>
        </w:tc>
      </w:tr>
    </w:tbl>
    <w:p w14:paraId="474370C5"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2" w:name="book23"/>
      <w:bookmarkEnd w:id="332"/>
      <w:r>
        <w:rPr>
          <w:b/>
          <w:sz w:val="20"/>
        </w:rPr>
        <w:lastRenderedPageBreak/>
        <w:tab/>
        <w:t>Segment:</w:t>
      </w:r>
      <w:r>
        <w:rPr>
          <w:b/>
          <w:sz w:val="20"/>
        </w:rPr>
        <w:tab/>
      </w:r>
      <w:r>
        <w:rPr>
          <w:b/>
          <w:sz w:val="40"/>
        </w:rPr>
        <w:t xml:space="preserve">REF </w:t>
      </w:r>
      <w:r>
        <w:rPr>
          <w:b/>
          <w:sz w:val="20"/>
        </w:rPr>
        <w:t>Reference Identification (Priority Code)</w:t>
      </w:r>
    </w:p>
    <w:p w14:paraId="014A19F9"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2D32839"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9BAC01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C6900B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34D95D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279603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56E2B4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3E7E295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904C87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78A8F17"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39A01862"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C921D4" w14:textId="77777777">
        <w:tblPrEx>
          <w:tblCellMar>
            <w:top w:w="0" w:type="dxa"/>
            <w:left w:w="0" w:type="dxa"/>
            <w:bottom w:w="0" w:type="dxa"/>
            <w:right w:w="0" w:type="dxa"/>
          </w:tblCellMar>
        </w:tblPrEx>
        <w:tc>
          <w:tcPr>
            <w:tcW w:w="1944" w:type="dxa"/>
            <w:tcBorders>
              <w:top w:val="nil"/>
              <w:left w:val="nil"/>
              <w:bottom w:val="nil"/>
              <w:right w:val="nil"/>
            </w:tcBorders>
          </w:tcPr>
          <w:p w14:paraId="4DD435D4"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6121D1C4"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69793E8B" w14:textId="77777777" w:rsidR="00000000" w:rsidRDefault="006D661E">
            <w:pPr>
              <w:autoSpaceDE w:val="0"/>
              <w:autoSpaceDN w:val="0"/>
              <w:adjustRightInd w:val="0"/>
              <w:ind w:right="144"/>
              <w:rPr>
                <w:sz w:val="20"/>
              </w:rPr>
            </w:pPr>
            <w:r>
              <w:rPr>
                <w:sz w:val="20"/>
              </w:rPr>
              <w:t>Not all TDSP tariffs support same-day move-ins.</w:t>
            </w:r>
          </w:p>
          <w:p w14:paraId="6B613B60" w14:textId="77777777" w:rsidR="00000000" w:rsidRDefault="006D661E">
            <w:pPr>
              <w:autoSpaceDE w:val="0"/>
              <w:autoSpaceDN w:val="0"/>
              <w:adjustRightInd w:val="0"/>
              <w:ind w:right="144"/>
              <w:rPr>
                <w:sz w:val="20"/>
              </w:rPr>
            </w:pPr>
          </w:p>
          <w:p w14:paraId="0C2FCCC3" w14:textId="77777777" w:rsidR="00000000" w:rsidRDefault="006D661E">
            <w:pPr>
              <w:autoSpaceDE w:val="0"/>
              <w:autoSpaceDN w:val="0"/>
              <w:adjustRightInd w:val="0"/>
              <w:ind w:right="144"/>
              <w:rPr>
                <w:sz w:val="20"/>
              </w:rPr>
            </w:pPr>
            <w:r>
              <w:rPr>
                <w:sz w:val="20"/>
              </w:rPr>
              <w:t xml:space="preserve">On their respective websites, each TDSP will provide a table showing: </w:t>
            </w:r>
          </w:p>
          <w:p w14:paraId="20CF041F" w14:textId="77777777" w:rsidR="00000000" w:rsidRDefault="006D661E">
            <w:pPr>
              <w:autoSpaceDE w:val="0"/>
              <w:autoSpaceDN w:val="0"/>
              <w:adjustRightInd w:val="0"/>
              <w:ind w:right="144"/>
              <w:rPr>
                <w:sz w:val="20"/>
              </w:rPr>
            </w:pPr>
            <w:r>
              <w:rPr>
                <w:sz w:val="20"/>
              </w:rPr>
              <w:t xml:space="preserve">   TDSP Priority Codes Used (02 - 08; Note that 01 will always be "standard") </w:t>
            </w:r>
          </w:p>
          <w:p w14:paraId="40DDE457" w14:textId="77777777" w:rsidR="00000000" w:rsidRDefault="006D661E">
            <w:pPr>
              <w:autoSpaceDE w:val="0"/>
              <w:autoSpaceDN w:val="0"/>
              <w:adjustRightInd w:val="0"/>
              <w:ind w:right="144"/>
              <w:rPr>
                <w:sz w:val="20"/>
              </w:rPr>
            </w:pPr>
            <w:r>
              <w:rPr>
                <w:sz w:val="20"/>
              </w:rPr>
              <w:t xml:space="preserve">   Meaning of each Priority Cod</w:t>
            </w:r>
            <w:r>
              <w:rPr>
                <w:sz w:val="20"/>
              </w:rPr>
              <w:t>e</w:t>
            </w:r>
          </w:p>
          <w:p w14:paraId="1B8DB799" w14:textId="77777777" w:rsidR="00000000" w:rsidRDefault="006D661E">
            <w:pPr>
              <w:autoSpaceDE w:val="0"/>
              <w:autoSpaceDN w:val="0"/>
              <w:adjustRightInd w:val="0"/>
              <w:ind w:right="144"/>
            </w:pPr>
          </w:p>
        </w:tc>
      </w:tr>
      <w:tr w:rsidR="00000000" w14:paraId="1E1A12B1" w14:textId="77777777">
        <w:tblPrEx>
          <w:tblCellMar>
            <w:top w:w="0" w:type="dxa"/>
            <w:left w:w="0" w:type="dxa"/>
            <w:bottom w:w="0" w:type="dxa"/>
            <w:right w:w="0" w:type="dxa"/>
          </w:tblCellMar>
        </w:tblPrEx>
        <w:tc>
          <w:tcPr>
            <w:tcW w:w="1944" w:type="dxa"/>
            <w:tcBorders>
              <w:top w:val="nil"/>
              <w:left w:val="nil"/>
              <w:bottom w:val="nil"/>
              <w:right w:val="nil"/>
            </w:tcBorders>
          </w:tcPr>
          <w:p w14:paraId="0D23932B" w14:textId="77777777" w:rsidR="00000000" w:rsidRDefault="006D661E">
            <w:pPr>
              <w:autoSpaceDE w:val="0"/>
              <w:autoSpaceDN w:val="0"/>
              <w:adjustRightInd w:val="0"/>
              <w:ind w:right="144"/>
            </w:pPr>
          </w:p>
        </w:tc>
        <w:tc>
          <w:tcPr>
            <w:tcW w:w="216" w:type="dxa"/>
            <w:tcBorders>
              <w:top w:val="nil"/>
              <w:left w:val="nil"/>
              <w:bottom w:val="nil"/>
              <w:right w:val="nil"/>
            </w:tcBorders>
          </w:tcPr>
          <w:p w14:paraId="28D1813C"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08579F83" w14:textId="77777777" w:rsidR="00000000" w:rsidRDefault="006D661E">
            <w:pPr>
              <w:autoSpaceDE w:val="0"/>
              <w:autoSpaceDN w:val="0"/>
              <w:adjustRightInd w:val="0"/>
              <w:ind w:right="144"/>
              <w:rPr>
                <w:sz w:val="20"/>
              </w:rPr>
            </w:pPr>
            <w:r>
              <w:rPr>
                <w:sz w:val="20"/>
              </w:rPr>
              <w:t xml:space="preserve">Only one REF~PH will be sent per transaction. </w:t>
            </w:r>
          </w:p>
          <w:p w14:paraId="248F075C" w14:textId="77777777" w:rsidR="00000000" w:rsidRDefault="006D661E">
            <w:pPr>
              <w:autoSpaceDE w:val="0"/>
              <w:autoSpaceDN w:val="0"/>
              <w:adjustRightInd w:val="0"/>
              <w:ind w:right="144"/>
            </w:pPr>
          </w:p>
        </w:tc>
      </w:tr>
      <w:tr w:rsidR="00000000" w14:paraId="66FB709B" w14:textId="77777777">
        <w:tblPrEx>
          <w:tblCellMar>
            <w:top w:w="0" w:type="dxa"/>
            <w:left w:w="0" w:type="dxa"/>
            <w:bottom w:w="0" w:type="dxa"/>
            <w:right w:w="0" w:type="dxa"/>
          </w:tblCellMar>
        </w:tblPrEx>
        <w:tc>
          <w:tcPr>
            <w:tcW w:w="1944" w:type="dxa"/>
            <w:tcBorders>
              <w:top w:val="nil"/>
              <w:left w:val="nil"/>
              <w:bottom w:val="nil"/>
              <w:right w:val="nil"/>
            </w:tcBorders>
          </w:tcPr>
          <w:p w14:paraId="694BC19A" w14:textId="77777777" w:rsidR="00000000" w:rsidRDefault="006D661E">
            <w:pPr>
              <w:autoSpaceDE w:val="0"/>
              <w:autoSpaceDN w:val="0"/>
              <w:adjustRightInd w:val="0"/>
              <w:ind w:right="144"/>
            </w:pPr>
          </w:p>
        </w:tc>
        <w:tc>
          <w:tcPr>
            <w:tcW w:w="216" w:type="dxa"/>
            <w:tcBorders>
              <w:top w:val="nil"/>
              <w:left w:val="nil"/>
              <w:bottom w:val="nil"/>
              <w:right w:val="nil"/>
            </w:tcBorders>
          </w:tcPr>
          <w:p w14:paraId="1A4F1EB8"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685A304A" w14:textId="77777777" w:rsidR="00000000" w:rsidRDefault="006D661E">
            <w:pPr>
              <w:autoSpaceDE w:val="0"/>
              <w:autoSpaceDN w:val="0"/>
              <w:adjustRightInd w:val="0"/>
              <w:ind w:right="144"/>
            </w:pPr>
            <w:r>
              <w:rPr>
                <w:sz w:val="20"/>
              </w:rPr>
              <w:t>REF~PH~02</w:t>
            </w:r>
          </w:p>
        </w:tc>
      </w:tr>
    </w:tbl>
    <w:p w14:paraId="571BCF76" w14:textId="77777777" w:rsidR="00000000" w:rsidRDefault="006D661E">
      <w:pPr>
        <w:autoSpaceDE w:val="0"/>
        <w:autoSpaceDN w:val="0"/>
        <w:adjustRightInd w:val="0"/>
        <w:rPr>
          <w:sz w:val="20"/>
        </w:rPr>
      </w:pPr>
    </w:p>
    <w:p w14:paraId="60F2C3F2" w14:textId="77777777" w:rsidR="00000000" w:rsidRDefault="006D661E">
      <w:pPr>
        <w:autoSpaceDE w:val="0"/>
        <w:autoSpaceDN w:val="0"/>
        <w:adjustRightInd w:val="0"/>
        <w:jc w:val="center"/>
        <w:rPr>
          <w:b/>
          <w:sz w:val="20"/>
        </w:rPr>
      </w:pPr>
      <w:r>
        <w:rPr>
          <w:b/>
          <w:sz w:val="20"/>
        </w:rPr>
        <w:t>Data Element Summary</w:t>
      </w:r>
    </w:p>
    <w:p w14:paraId="5C541233"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04B0EF6"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5E80DD" w14:textId="77777777">
        <w:tblPrEx>
          <w:tblCellMar>
            <w:top w:w="0" w:type="dxa"/>
            <w:left w:w="0" w:type="dxa"/>
            <w:bottom w:w="0" w:type="dxa"/>
            <w:right w:w="0" w:type="dxa"/>
          </w:tblCellMar>
        </w:tblPrEx>
        <w:tc>
          <w:tcPr>
            <w:tcW w:w="1007" w:type="dxa"/>
            <w:tcBorders>
              <w:top w:val="nil"/>
              <w:left w:val="nil"/>
              <w:bottom w:val="nil"/>
              <w:right w:val="nil"/>
            </w:tcBorders>
          </w:tcPr>
          <w:p w14:paraId="7A89C470"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241EB0F" w14:textId="77777777" w:rsidR="00000000" w:rsidRDefault="006D661E">
            <w:pPr>
              <w:autoSpaceDE w:val="0"/>
              <w:autoSpaceDN w:val="0"/>
              <w:adjustRightInd w:val="0"/>
              <w:ind w:right="144"/>
              <w:jc w:val="center"/>
            </w:pPr>
            <w:r>
              <w:rPr>
                <w:b/>
                <w:sz w:val="20"/>
              </w:rPr>
              <w:t>REF01</w:t>
            </w:r>
          </w:p>
        </w:tc>
        <w:tc>
          <w:tcPr>
            <w:tcW w:w="892" w:type="dxa"/>
            <w:tcBorders>
              <w:top w:val="nil"/>
              <w:left w:val="nil"/>
              <w:bottom w:val="nil"/>
              <w:right w:val="nil"/>
            </w:tcBorders>
          </w:tcPr>
          <w:p w14:paraId="05E3675C" w14:textId="77777777" w:rsidR="00000000" w:rsidRDefault="006D661E">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000DDC9" w14:textId="77777777" w:rsidR="00000000" w:rsidRDefault="006D661E">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C4925B0"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5D379738"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38B13582" w14:textId="77777777" w:rsidR="00000000" w:rsidRDefault="006D661E">
            <w:pPr>
              <w:autoSpaceDE w:val="0"/>
              <w:autoSpaceDN w:val="0"/>
              <w:adjustRightInd w:val="0"/>
              <w:ind w:right="144"/>
            </w:pPr>
            <w:r>
              <w:rPr>
                <w:b/>
                <w:sz w:val="20"/>
              </w:rPr>
              <w:t>ID 2/3</w:t>
            </w:r>
          </w:p>
        </w:tc>
      </w:tr>
      <w:tr w:rsidR="00000000" w14:paraId="18E9D4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826073"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21BADE2B" w14:textId="77777777" w:rsidR="00000000" w:rsidRDefault="006D661E">
            <w:pPr>
              <w:autoSpaceDE w:val="0"/>
              <w:autoSpaceDN w:val="0"/>
              <w:adjustRightInd w:val="0"/>
              <w:ind w:right="144"/>
            </w:pPr>
            <w:r>
              <w:rPr>
                <w:sz w:val="20"/>
              </w:rPr>
              <w:t>Code qualifying the Reference Identification</w:t>
            </w:r>
          </w:p>
        </w:tc>
      </w:tr>
      <w:tr w:rsidR="00000000" w14:paraId="05D687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78D04C"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EDBE66F" w14:textId="77777777" w:rsidR="00000000" w:rsidRDefault="006D661E">
            <w:pPr>
              <w:autoSpaceDE w:val="0"/>
              <w:autoSpaceDN w:val="0"/>
              <w:adjustRightInd w:val="0"/>
              <w:ind w:right="144"/>
            </w:pPr>
            <w:r>
              <w:rPr>
                <w:sz w:val="20"/>
              </w:rPr>
              <w:t>PH</w:t>
            </w:r>
          </w:p>
        </w:tc>
        <w:tc>
          <w:tcPr>
            <w:tcW w:w="144" w:type="dxa"/>
            <w:tcBorders>
              <w:top w:val="nil"/>
              <w:left w:val="nil"/>
              <w:bottom w:val="nil"/>
              <w:right w:val="nil"/>
            </w:tcBorders>
          </w:tcPr>
          <w:p w14:paraId="55242B5B"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7A025C9" w14:textId="77777777" w:rsidR="00000000" w:rsidRDefault="006D661E">
            <w:pPr>
              <w:autoSpaceDE w:val="0"/>
              <w:autoSpaceDN w:val="0"/>
              <w:adjustRightInd w:val="0"/>
              <w:ind w:right="144"/>
            </w:pPr>
            <w:r>
              <w:rPr>
                <w:sz w:val="20"/>
              </w:rPr>
              <w:t>Priority Rating</w:t>
            </w:r>
          </w:p>
        </w:tc>
      </w:tr>
      <w:tr w:rsidR="00000000" w14:paraId="0FF3AC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0BDC08"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6C04D1DB" w14:textId="77777777" w:rsidR="00000000" w:rsidRDefault="006D661E">
            <w:pPr>
              <w:autoSpaceDE w:val="0"/>
              <w:autoSpaceDN w:val="0"/>
              <w:adjustRightInd w:val="0"/>
              <w:ind w:right="144"/>
            </w:pPr>
            <w:r>
              <w:rPr>
                <w:sz w:val="20"/>
              </w:rPr>
              <w:t>Priority Code</w:t>
            </w:r>
          </w:p>
        </w:tc>
      </w:tr>
      <w:tr w:rsidR="00000000" w14:paraId="3F26541F" w14:textId="77777777">
        <w:tblPrEx>
          <w:tblCellMar>
            <w:top w:w="0" w:type="dxa"/>
            <w:left w:w="0" w:type="dxa"/>
            <w:bottom w:w="0" w:type="dxa"/>
            <w:right w:w="0" w:type="dxa"/>
          </w:tblCellMar>
        </w:tblPrEx>
        <w:tc>
          <w:tcPr>
            <w:tcW w:w="1007" w:type="dxa"/>
            <w:tcBorders>
              <w:top w:val="nil"/>
              <w:left w:val="nil"/>
              <w:bottom w:val="nil"/>
              <w:right w:val="nil"/>
            </w:tcBorders>
          </w:tcPr>
          <w:p w14:paraId="122130AA"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1E5495F8" w14:textId="77777777" w:rsidR="00000000" w:rsidRDefault="006D661E">
            <w:pPr>
              <w:autoSpaceDE w:val="0"/>
              <w:autoSpaceDN w:val="0"/>
              <w:adjustRightInd w:val="0"/>
              <w:ind w:right="144"/>
              <w:jc w:val="center"/>
            </w:pPr>
            <w:r>
              <w:rPr>
                <w:b/>
                <w:sz w:val="20"/>
              </w:rPr>
              <w:t>REF02</w:t>
            </w:r>
          </w:p>
        </w:tc>
        <w:tc>
          <w:tcPr>
            <w:tcW w:w="892" w:type="dxa"/>
            <w:tcBorders>
              <w:top w:val="nil"/>
              <w:left w:val="nil"/>
              <w:bottom w:val="nil"/>
              <w:right w:val="nil"/>
            </w:tcBorders>
          </w:tcPr>
          <w:p w14:paraId="2E0A0504" w14:textId="77777777" w:rsidR="00000000" w:rsidRDefault="006D661E">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16F2D97" w14:textId="77777777" w:rsidR="00000000" w:rsidRDefault="006D661E">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134CA1B"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13A35E4"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1323BA1" w14:textId="77777777" w:rsidR="00000000" w:rsidRDefault="006D661E">
            <w:pPr>
              <w:autoSpaceDE w:val="0"/>
              <w:autoSpaceDN w:val="0"/>
              <w:adjustRightInd w:val="0"/>
              <w:ind w:right="144"/>
            </w:pPr>
            <w:r>
              <w:rPr>
                <w:b/>
                <w:sz w:val="20"/>
              </w:rPr>
              <w:t>AN 1/30</w:t>
            </w:r>
          </w:p>
        </w:tc>
      </w:tr>
      <w:tr w:rsidR="00000000" w14:paraId="2F1640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7611CA"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189534C6" w14:textId="77777777" w:rsidR="00000000" w:rsidRDefault="006D661E">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99999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C302DB"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6B51313F" w14:textId="77777777" w:rsidR="00000000" w:rsidRDefault="006D661E">
            <w:pPr>
              <w:autoSpaceDE w:val="0"/>
              <w:autoSpaceDN w:val="0"/>
              <w:adjustRightInd w:val="0"/>
              <w:ind w:right="144"/>
            </w:pPr>
            <w:r>
              <w:rPr>
                <w:sz w:val="20"/>
              </w:rPr>
              <w:t>01</w:t>
            </w:r>
          </w:p>
        </w:tc>
        <w:tc>
          <w:tcPr>
            <w:tcW w:w="144" w:type="dxa"/>
            <w:tcBorders>
              <w:top w:val="nil"/>
              <w:left w:val="nil"/>
              <w:bottom w:val="nil"/>
              <w:right w:val="nil"/>
            </w:tcBorders>
          </w:tcPr>
          <w:p w14:paraId="24DB25B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6439436" w14:textId="77777777" w:rsidR="00000000" w:rsidRDefault="006D661E">
            <w:pPr>
              <w:autoSpaceDE w:val="0"/>
              <w:autoSpaceDN w:val="0"/>
              <w:adjustRightInd w:val="0"/>
              <w:ind w:right="144"/>
            </w:pPr>
            <w:r>
              <w:rPr>
                <w:sz w:val="20"/>
              </w:rPr>
              <w:t>Priority 01 - This must be "standard"</w:t>
            </w:r>
          </w:p>
        </w:tc>
      </w:tr>
      <w:tr w:rsidR="00000000" w14:paraId="6DD864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976BEF"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01475F6" w14:textId="77777777" w:rsidR="00000000" w:rsidRDefault="006D661E">
            <w:pPr>
              <w:autoSpaceDE w:val="0"/>
              <w:autoSpaceDN w:val="0"/>
              <w:adjustRightInd w:val="0"/>
              <w:ind w:right="144"/>
            </w:pPr>
            <w:r>
              <w:rPr>
                <w:sz w:val="20"/>
              </w:rPr>
              <w:t>02</w:t>
            </w:r>
          </w:p>
        </w:tc>
        <w:tc>
          <w:tcPr>
            <w:tcW w:w="144" w:type="dxa"/>
            <w:tcBorders>
              <w:top w:val="nil"/>
              <w:left w:val="nil"/>
              <w:bottom w:val="nil"/>
              <w:right w:val="nil"/>
            </w:tcBorders>
          </w:tcPr>
          <w:p w14:paraId="2BFE1272"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D165C1B" w14:textId="77777777" w:rsidR="00000000" w:rsidRDefault="006D661E">
            <w:pPr>
              <w:autoSpaceDE w:val="0"/>
              <w:autoSpaceDN w:val="0"/>
              <w:adjustRightInd w:val="0"/>
              <w:ind w:right="144"/>
            </w:pPr>
            <w:r>
              <w:rPr>
                <w:sz w:val="20"/>
              </w:rPr>
              <w:t>Priority 02</w:t>
            </w:r>
          </w:p>
        </w:tc>
      </w:tr>
      <w:tr w:rsidR="00000000" w14:paraId="3912E4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89FEE8"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604CB3E" w14:textId="77777777" w:rsidR="00000000" w:rsidRDefault="006D661E">
            <w:pPr>
              <w:autoSpaceDE w:val="0"/>
              <w:autoSpaceDN w:val="0"/>
              <w:adjustRightInd w:val="0"/>
              <w:ind w:right="144"/>
            </w:pPr>
            <w:r>
              <w:rPr>
                <w:sz w:val="20"/>
              </w:rPr>
              <w:t>03</w:t>
            </w:r>
          </w:p>
        </w:tc>
        <w:tc>
          <w:tcPr>
            <w:tcW w:w="144" w:type="dxa"/>
            <w:tcBorders>
              <w:top w:val="nil"/>
              <w:left w:val="nil"/>
              <w:bottom w:val="nil"/>
              <w:right w:val="nil"/>
            </w:tcBorders>
          </w:tcPr>
          <w:p w14:paraId="40F5F5D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6E63884" w14:textId="77777777" w:rsidR="00000000" w:rsidRDefault="006D661E">
            <w:pPr>
              <w:autoSpaceDE w:val="0"/>
              <w:autoSpaceDN w:val="0"/>
              <w:adjustRightInd w:val="0"/>
              <w:ind w:right="144"/>
            </w:pPr>
            <w:r>
              <w:rPr>
                <w:sz w:val="20"/>
              </w:rPr>
              <w:t>Priority 03</w:t>
            </w:r>
          </w:p>
        </w:tc>
      </w:tr>
      <w:tr w:rsidR="00000000" w14:paraId="0EE55F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E3B680"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EDD24C4" w14:textId="77777777" w:rsidR="00000000" w:rsidRDefault="006D661E">
            <w:pPr>
              <w:autoSpaceDE w:val="0"/>
              <w:autoSpaceDN w:val="0"/>
              <w:adjustRightInd w:val="0"/>
              <w:ind w:right="144"/>
            </w:pPr>
            <w:r>
              <w:rPr>
                <w:sz w:val="20"/>
              </w:rPr>
              <w:t>04</w:t>
            </w:r>
          </w:p>
        </w:tc>
        <w:tc>
          <w:tcPr>
            <w:tcW w:w="144" w:type="dxa"/>
            <w:tcBorders>
              <w:top w:val="nil"/>
              <w:left w:val="nil"/>
              <w:bottom w:val="nil"/>
              <w:right w:val="nil"/>
            </w:tcBorders>
          </w:tcPr>
          <w:p w14:paraId="14D84BF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48E8327A" w14:textId="77777777" w:rsidR="00000000" w:rsidRDefault="006D661E">
            <w:pPr>
              <w:autoSpaceDE w:val="0"/>
              <w:autoSpaceDN w:val="0"/>
              <w:adjustRightInd w:val="0"/>
              <w:ind w:right="144"/>
            </w:pPr>
            <w:r>
              <w:rPr>
                <w:sz w:val="20"/>
              </w:rPr>
              <w:t>Priority 04</w:t>
            </w:r>
          </w:p>
        </w:tc>
      </w:tr>
      <w:tr w:rsidR="00000000" w14:paraId="7D196F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7BF1FB"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DFEDA82" w14:textId="77777777" w:rsidR="00000000" w:rsidRDefault="006D661E">
            <w:pPr>
              <w:autoSpaceDE w:val="0"/>
              <w:autoSpaceDN w:val="0"/>
              <w:adjustRightInd w:val="0"/>
              <w:ind w:right="144"/>
            </w:pPr>
            <w:r>
              <w:rPr>
                <w:sz w:val="20"/>
              </w:rPr>
              <w:t>05</w:t>
            </w:r>
          </w:p>
        </w:tc>
        <w:tc>
          <w:tcPr>
            <w:tcW w:w="144" w:type="dxa"/>
            <w:tcBorders>
              <w:top w:val="nil"/>
              <w:left w:val="nil"/>
              <w:bottom w:val="nil"/>
              <w:right w:val="nil"/>
            </w:tcBorders>
          </w:tcPr>
          <w:p w14:paraId="3511B380"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031FFC29" w14:textId="77777777" w:rsidR="00000000" w:rsidRDefault="006D661E">
            <w:pPr>
              <w:autoSpaceDE w:val="0"/>
              <w:autoSpaceDN w:val="0"/>
              <w:adjustRightInd w:val="0"/>
              <w:ind w:right="144"/>
            </w:pPr>
            <w:r>
              <w:rPr>
                <w:sz w:val="20"/>
              </w:rPr>
              <w:t>Priority 05</w:t>
            </w:r>
          </w:p>
        </w:tc>
      </w:tr>
      <w:tr w:rsidR="00000000" w14:paraId="32623E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D2EF2D"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5E2E6365" w14:textId="77777777" w:rsidR="00000000" w:rsidRDefault="006D661E">
            <w:pPr>
              <w:autoSpaceDE w:val="0"/>
              <w:autoSpaceDN w:val="0"/>
              <w:adjustRightInd w:val="0"/>
              <w:ind w:right="144"/>
            </w:pPr>
            <w:r>
              <w:rPr>
                <w:sz w:val="20"/>
              </w:rPr>
              <w:t>06</w:t>
            </w:r>
          </w:p>
        </w:tc>
        <w:tc>
          <w:tcPr>
            <w:tcW w:w="144" w:type="dxa"/>
            <w:tcBorders>
              <w:top w:val="nil"/>
              <w:left w:val="nil"/>
              <w:bottom w:val="nil"/>
              <w:right w:val="nil"/>
            </w:tcBorders>
          </w:tcPr>
          <w:p w14:paraId="34A7EF8F"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99E20EF" w14:textId="77777777" w:rsidR="00000000" w:rsidRDefault="006D661E">
            <w:pPr>
              <w:autoSpaceDE w:val="0"/>
              <w:autoSpaceDN w:val="0"/>
              <w:adjustRightInd w:val="0"/>
              <w:ind w:right="144"/>
            </w:pPr>
            <w:r>
              <w:rPr>
                <w:sz w:val="20"/>
              </w:rPr>
              <w:t>Priority 06</w:t>
            </w:r>
          </w:p>
        </w:tc>
      </w:tr>
      <w:tr w:rsidR="00000000" w14:paraId="5E2C26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02A282"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621422C" w14:textId="77777777" w:rsidR="00000000" w:rsidRDefault="006D661E">
            <w:pPr>
              <w:autoSpaceDE w:val="0"/>
              <w:autoSpaceDN w:val="0"/>
              <w:adjustRightInd w:val="0"/>
              <w:ind w:right="144"/>
            </w:pPr>
            <w:r>
              <w:rPr>
                <w:sz w:val="20"/>
              </w:rPr>
              <w:t>07</w:t>
            </w:r>
          </w:p>
        </w:tc>
        <w:tc>
          <w:tcPr>
            <w:tcW w:w="144" w:type="dxa"/>
            <w:tcBorders>
              <w:top w:val="nil"/>
              <w:left w:val="nil"/>
              <w:bottom w:val="nil"/>
              <w:right w:val="nil"/>
            </w:tcBorders>
          </w:tcPr>
          <w:p w14:paraId="04F4700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307A4815" w14:textId="77777777" w:rsidR="00000000" w:rsidRDefault="006D661E">
            <w:pPr>
              <w:autoSpaceDE w:val="0"/>
              <w:autoSpaceDN w:val="0"/>
              <w:adjustRightInd w:val="0"/>
              <w:ind w:right="144"/>
            </w:pPr>
            <w:r>
              <w:rPr>
                <w:sz w:val="20"/>
              </w:rPr>
              <w:t>Priority 07</w:t>
            </w:r>
          </w:p>
        </w:tc>
      </w:tr>
      <w:tr w:rsidR="00000000" w14:paraId="4F30F6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CABA13"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25157A0" w14:textId="77777777" w:rsidR="00000000" w:rsidRDefault="006D661E">
            <w:pPr>
              <w:autoSpaceDE w:val="0"/>
              <w:autoSpaceDN w:val="0"/>
              <w:adjustRightInd w:val="0"/>
              <w:ind w:right="144"/>
            </w:pPr>
            <w:r>
              <w:rPr>
                <w:sz w:val="20"/>
              </w:rPr>
              <w:t>08</w:t>
            </w:r>
          </w:p>
        </w:tc>
        <w:tc>
          <w:tcPr>
            <w:tcW w:w="144" w:type="dxa"/>
            <w:tcBorders>
              <w:top w:val="nil"/>
              <w:left w:val="nil"/>
              <w:bottom w:val="nil"/>
              <w:right w:val="nil"/>
            </w:tcBorders>
          </w:tcPr>
          <w:p w14:paraId="259B5E1B"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54760880" w14:textId="77777777" w:rsidR="00000000" w:rsidRDefault="006D661E">
            <w:pPr>
              <w:autoSpaceDE w:val="0"/>
              <w:autoSpaceDN w:val="0"/>
              <w:adjustRightInd w:val="0"/>
              <w:ind w:right="144"/>
            </w:pPr>
            <w:r>
              <w:rPr>
                <w:sz w:val="20"/>
              </w:rPr>
              <w:t>Priority 08</w:t>
            </w:r>
          </w:p>
        </w:tc>
      </w:tr>
      <w:tr w:rsidR="00000000" w14:paraId="78A784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69E0CE"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0CE1FD54" w14:textId="77777777" w:rsidR="00000000" w:rsidRDefault="006D661E">
            <w:pPr>
              <w:autoSpaceDE w:val="0"/>
              <w:autoSpaceDN w:val="0"/>
              <w:adjustRightInd w:val="0"/>
              <w:ind w:right="144"/>
            </w:pPr>
            <w:r>
              <w:rPr>
                <w:sz w:val="20"/>
              </w:rPr>
              <w:t>09</w:t>
            </w:r>
          </w:p>
        </w:tc>
        <w:tc>
          <w:tcPr>
            <w:tcW w:w="144" w:type="dxa"/>
            <w:tcBorders>
              <w:top w:val="nil"/>
              <w:left w:val="nil"/>
              <w:bottom w:val="nil"/>
              <w:right w:val="nil"/>
            </w:tcBorders>
          </w:tcPr>
          <w:p w14:paraId="54C045B9"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F3FAB9C" w14:textId="77777777" w:rsidR="00000000" w:rsidRDefault="006D661E">
            <w:pPr>
              <w:autoSpaceDE w:val="0"/>
              <w:autoSpaceDN w:val="0"/>
              <w:adjustRightInd w:val="0"/>
              <w:ind w:right="144"/>
            </w:pPr>
            <w:r>
              <w:rPr>
                <w:sz w:val="20"/>
              </w:rPr>
              <w:t>Priority 09</w:t>
            </w:r>
          </w:p>
        </w:tc>
      </w:tr>
      <w:tr w:rsidR="00000000" w14:paraId="21ACC4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4FD54"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4D975442" w14:textId="77777777" w:rsidR="00000000" w:rsidRDefault="006D661E">
            <w:pPr>
              <w:autoSpaceDE w:val="0"/>
              <w:autoSpaceDN w:val="0"/>
              <w:adjustRightInd w:val="0"/>
              <w:ind w:right="144"/>
            </w:pPr>
            <w:r>
              <w:rPr>
                <w:sz w:val="20"/>
              </w:rPr>
              <w:t>10</w:t>
            </w:r>
          </w:p>
        </w:tc>
        <w:tc>
          <w:tcPr>
            <w:tcW w:w="144" w:type="dxa"/>
            <w:tcBorders>
              <w:top w:val="nil"/>
              <w:left w:val="nil"/>
              <w:bottom w:val="nil"/>
              <w:right w:val="nil"/>
            </w:tcBorders>
          </w:tcPr>
          <w:p w14:paraId="4188528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5D2C3C3" w14:textId="77777777" w:rsidR="00000000" w:rsidRDefault="006D661E">
            <w:pPr>
              <w:autoSpaceDE w:val="0"/>
              <w:autoSpaceDN w:val="0"/>
              <w:adjustRightInd w:val="0"/>
              <w:ind w:right="144"/>
            </w:pPr>
            <w:r>
              <w:rPr>
                <w:sz w:val="20"/>
              </w:rPr>
              <w:t>Priority 10</w:t>
            </w:r>
          </w:p>
        </w:tc>
      </w:tr>
      <w:tr w:rsidR="00000000" w14:paraId="76F8A7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FEA9E5"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73C8BC9C" w14:textId="77777777" w:rsidR="00000000" w:rsidRDefault="006D661E">
            <w:pPr>
              <w:autoSpaceDE w:val="0"/>
              <w:autoSpaceDN w:val="0"/>
              <w:adjustRightInd w:val="0"/>
              <w:ind w:right="144"/>
            </w:pPr>
            <w:r>
              <w:rPr>
                <w:sz w:val="20"/>
              </w:rPr>
              <w:t>11 - 99          Priority Codes may go as high as 99</w:t>
            </w:r>
          </w:p>
        </w:tc>
      </w:tr>
    </w:tbl>
    <w:p w14:paraId="3C4967EB"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3" w:name="book24"/>
      <w:bookmarkEnd w:id="333"/>
      <w:r>
        <w:rPr>
          <w:b/>
          <w:sz w:val="20"/>
        </w:rPr>
        <w:lastRenderedPageBreak/>
        <w:tab/>
        <w:t>Segment:</w:t>
      </w:r>
      <w:r>
        <w:rPr>
          <w:b/>
          <w:sz w:val="20"/>
        </w:rPr>
        <w:tab/>
      </w:r>
      <w:r>
        <w:rPr>
          <w:b/>
          <w:sz w:val="40"/>
        </w:rPr>
        <w:t xml:space="preserve">DTM </w:t>
      </w:r>
      <w:r>
        <w:rPr>
          <w:b/>
          <w:sz w:val="20"/>
        </w:rPr>
        <w:t xml:space="preserve">Date/Time Reference (Move </w:t>
      </w:r>
      <w:proofErr w:type="gramStart"/>
      <w:r>
        <w:rPr>
          <w:b/>
          <w:sz w:val="20"/>
        </w:rPr>
        <w:t>In</w:t>
      </w:r>
      <w:proofErr w:type="gramEnd"/>
      <w:r>
        <w:rPr>
          <w:b/>
          <w:sz w:val="20"/>
        </w:rPr>
        <w:t xml:space="preserve"> Date)</w:t>
      </w:r>
    </w:p>
    <w:p w14:paraId="67246821"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ABB97F2"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09C1169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F8BE26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478D9C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B46F9F6"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1CF03054"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457AD7F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DTM04 is present, then DTM03 is required.</w:t>
      </w:r>
    </w:p>
    <w:p w14:paraId="14BBE33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7088F9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E789EA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F70361" w14:textId="77777777">
        <w:tblPrEx>
          <w:tblCellMar>
            <w:top w:w="0" w:type="dxa"/>
            <w:left w:w="0" w:type="dxa"/>
            <w:bottom w:w="0" w:type="dxa"/>
            <w:right w:w="0" w:type="dxa"/>
          </w:tblCellMar>
        </w:tblPrEx>
        <w:tc>
          <w:tcPr>
            <w:tcW w:w="1944" w:type="dxa"/>
            <w:tcBorders>
              <w:top w:val="nil"/>
              <w:left w:val="nil"/>
              <w:bottom w:val="nil"/>
              <w:right w:val="nil"/>
            </w:tcBorders>
          </w:tcPr>
          <w:p w14:paraId="246BDCAA"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58FD37CE"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0552AFB5" w14:textId="77777777" w:rsidR="00000000" w:rsidRDefault="006D661E">
            <w:pPr>
              <w:autoSpaceDE w:val="0"/>
              <w:autoSpaceDN w:val="0"/>
              <w:adjustRightInd w:val="0"/>
              <w:ind w:right="144"/>
              <w:rPr>
                <w:sz w:val="20"/>
              </w:rPr>
            </w:pPr>
            <w:r>
              <w:rPr>
                <w:sz w:val="20"/>
              </w:rPr>
              <w:t xml:space="preserve">Required if Move In was requested on the Move </w:t>
            </w:r>
            <w:proofErr w:type="gramStart"/>
            <w:r>
              <w:rPr>
                <w:sz w:val="20"/>
              </w:rPr>
              <w:t>In</w:t>
            </w:r>
            <w:proofErr w:type="gramEnd"/>
            <w:r>
              <w:rPr>
                <w:sz w:val="20"/>
              </w:rPr>
              <w:t xml:space="preserve"> Request (814_16) and was not denied by ERCOT for technica</w:t>
            </w:r>
            <w:r>
              <w:rPr>
                <w:sz w:val="20"/>
              </w:rPr>
              <w:t>l reasons.</w:t>
            </w:r>
          </w:p>
          <w:p w14:paraId="502B6C60" w14:textId="77777777" w:rsidR="00000000" w:rsidRDefault="006D661E">
            <w:pPr>
              <w:autoSpaceDE w:val="0"/>
              <w:autoSpaceDN w:val="0"/>
              <w:adjustRightInd w:val="0"/>
              <w:ind w:right="144"/>
              <w:rPr>
                <w:sz w:val="20"/>
              </w:rPr>
            </w:pPr>
          </w:p>
          <w:p w14:paraId="2CE96C81" w14:textId="77777777" w:rsidR="00000000" w:rsidRDefault="006D661E">
            <w:pPr>
              <w:autoSpaceDE w:val="0"/>
              <w:autoSpaceDN w:val="0"/>
              <w:adjustRightInd w:val="0"/>
              <w:ind w:right="144"/>
              <w:rPr>
                <w:sz w:val="20"/>
              </w:rPr>
            </w:pPr>
            <w:r>
              <w:rPr>
                <w:sz w:val="20"/>
              </w:rPr>
              <w:t>Only one DTM~375 will be sent per transaction.</w:t>
            </w:r>
          </w:p>
          <w:p w14:paraId="11F44B3C" w14:textId="77777777" w:rsidR="00000000" w:rsidRDefault="006D661E">
            <w:pPr>
              <w:autoSpaceDE w:val="0"/>
              <w:autoSpaceDN w:val="0"/>
              <w:adjustRightInd w:val="0"/>
              <w:ind w:right="144"/>
            </w:pPr>
          </w:p>
        </w:tc>
      </w:tr>
      <w:tr w:rsidR="00000000" w14:paraId="6D9128F0" w14:textId="77777777">
        <w:tblPrEx>
          <w:tblCellMar>
            <w:top w:w="0" w:type="dxa"/>
            <w:left w:w="0" w:type="dxa"/>
            <w:bottom w:w="0" w:type="dxa"/>
            <w:right w:w="0" w:type="dxa"/>
          </w:tblCellMar>
        </w:tblPrEx>
        <w:tc>
          <w:tcPr>
            <w:tcW w:w="1944" w:type="dxa"/>
            <w:tcBorders>
              <w:top w:val="nil"/>
              <w:left w:val="nil"/>
              <w:bottom w:val="nil"/>
              <w:right w:val="nil"/>
            </w:tcBorders>
          </w:tcPr>
          <w:p w14:paraId="16497E20" w14:textId="77777777" w:rsidR="00000000" w:rsidRDefault="006D661E">
            <w:pPr>
              <w:autoSpaceDE w:val="0"/>
              <w:autoSpaceDN w:val="0"/>
              <w:adjustRightInd w:val="0"/>
              <w:ind w:right="144"/>
            </w:pPr>
          </w:p>
        </w:tc>
        <w:tc>
          <w:tcPr>
            <w:tcW w:w="216" w:type="dxa"/>
            <w:tcBorders>
              <w:top w:val="nil"/>
              <w:left w:val="nil"/>
              <w:bottom w:val="nil"/>
              <w:right w:val="nil"/>
            </w:tcBorders>
          </w:tcPr>
          <w:p w14:paraId="1C785BF5"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506C80AC" w14:textId="77777777" w:rsidR="00000000" w:rsidRDefault="006D661E">
            <w:pPr>
              <w:autoSpaceDE w:val="0"/>
              <w:autoSpaceDN w:val="0"/>
              <w:adjustRightInd w:val="0"/>
              <w:ind w:right="144"/>
            </w:pPr>
            <w:r>
              <w:rPr>
                <w:sz w:val="20"/>
              </w:rPr>
              <w:t>DTM~375~20010415</w:t>
            </w:r>
          </w:p>
        </w:tc>
      </w:tr>
    </w:tbl>
    <w:p w14:paraId="74DC72F3" w14:textId="77777777" w:rsidR="00000000" w:rsidRDefault="006D661E">
      <w:pPr>
        <w:autoSpaceDE w:val="0"/>
        <w:autoSpaceDN w:val="0"/>
        <w:adjustRightInd w:val="0"/>
        <w:rPr>
          <w:sz w:val="20"/>
        </w:rPr>
      </w:pPr>
    </w:p>
    <w:p w14:paraId="4832C68B" w14:textId="77777777" w:rsidR="00000000" w:rsidRDefault="006D661E">
      <w:pPr>
        <w:autoSpaceDE w:val="0"/>
        <w:autoSpaceDN w:val="0"/>
        <w:adjustRightInd w:val="0"/>
        <w:jc w:val="center"/>
        <w:rPr>
          <w:b/>
          <w:sz w:val="20"/>
        </w:rPr>
      </w:pPr>
      <w:r>
        <w:rPr>
          <w:b/>
          <w:sz w:val="20"/>
        </w:rPr>
        <w:t>Data Element Summary</w:t>
      </w:r>
    </w:p>
    <w:p w14:paraId="5EF79C7C"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C3B20A7"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C2539E" w14:textId="77777777">
        <w:tblPrEx>
          <w:tblCellMar>
            <w:top w:w="0" w:type="dxa"/>
            <w:left w:w="0" w:type="dxa"/>
            <w:bottom w:w="0" w:type="dxa"/>
            <w:right w:w="0" w:type="dxa"/>
          </w:tblCellMar>
        </w:tblPrEx>
        <w:tc>
          <w:tcPr>
            <w:tcW w:w="1007" w:type="dxa"/>
            <w:tcBorders>
              <w:top w:val="nil"/>
              <w:left w:val="nil"/>
              <w:bottom w:val="nil"/>
              <w:right w:val="nil"/>
            </w:tcBorders>
          </w:tcPr>
          <w:p w14:paraId="63609E2D"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CA119B0" w14:textId="77777777" w:rsidR="00000000" w:rsidRDefault="006D661E">
            <w:pPr>
              <w:autoSpaceDE w:val="0"/>
              <w:autoSpaceDN w:val="0"/>
              <w:adjustRightInd w:val="0"/>
              <w:ind w:right="144"/>
              <w:jc w:val="center"/>
            </w:pPr>
            <w:r>
              <w:rPr>
                <w:b/>
                <w:sz w:val="20"/>
              </w:rPr>
              <w:t>DTM01</w:t>
            </w:r>
          </w:p>
        </w:tc>
        <w:tc>
          <w:tcPr>
            <w:tcW w:w="892" w:type="dxa"/>
            <w:tcBorders>
              <w:top w:val="nil"/>
              <w:left w:val="nil"/>
              <w:bottom w:val="nil"/>
              <w:right w:val="nil"/>
            </w:tcBorders>
          </w:tcPr>
          <w:p w14:paraId="1B6339A6" w14:textId="77777777" w:rsidR="00000000" w:rsidRDefault="006D661E">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48A75E6F" w14:textId="77777777" w:rsidR="00000000" w:rsidRDefault="006D661E">
            <w:pPr>
              <w:autoSpaceDE w:val="0"/>
              <w:autoSpaceDN w:val="0"/>
              <w:adjustRightInd w:val="0"/>
              <w:ind w:right="144"/>
            </w:pPr>
            <w:r>
              <w:rPr>
                <w:b/>
                <w:sz w:val="20"/>
              </w:rPr>
              <w:t>Date/Time Qualifier</w:t>
            </w:r>
          </w:p>
        </w:tc>
        <w:tc>
          <w:tcPr>
            <w:tcW w:w="432" w:type="dxa"/>
            <w:tcBorders>
              <w:top w:val="nil"/>
              <w:left w:val="nil"/>
              <w:bottom w:val="nil"/>
              <w:right w:val="nil"/>
            </w:tcBorders>
          </w:tcPr>
          <w:p w14:paraId="57DEACF4"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149DE44F"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84C721C" w14:textId="77777777" w:rsidR="00000000" w:rsidRDefault="006D661E">
            <w:pPr>
              <w:autoSpaceDE w:val="0"/>
              <w:autoSpaceDN w:val="0"/>
              <w:adjustRightInd w:val="0"/>
              <w:ind w:right="144"/>
            </w:pPr>
            <w:r>
              <w:rPr>
                <w:b/>
                <w:sz w:val="20"/>
              </w:rPr>
              <w:t>ID 3/3</w:t>
            </w:r>
          </w:p>
        </w:tc>
      </w:tr>
      <w:tr w:rsidR="00000000" w14:paraId="17D3F4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0EBE1F"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1A0907D" w14:textId="77777777" w:rsidR="00000000" w:rsidRDefault="006D661E">
            <w:pPr>
              <w:autoSpaceDE w:val="0"/>
              <w:autoSpaceDN w:val="0"/>
              <w:adjustRightInd w:val="0"/>
              <w:ind w:right="144"/>
            </w:pPr>
            <w:r>
              <w:rPr>
                <w:sz w:val="20"/>
              </w:rPr>
              <w:t>Code specifying type of date or time, or both date and time</w:t>
            </w:r>
          </w:p>
        </w:tc>
      </w:tr>
      <w:tr w:rsidR="00000000" w14:paraId="4BDF82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58FF8A"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26502DD2" w14:textId="77777777" w:rsidR="00000000" w:rsidRDefault="006D661E">
            <w:pPr>
              <w:autoSpaceDE w:val="0"/>
              <w:autoSpaceDN w:val="0"/>
              <w:adjustRightInd w:val="0"/>
              <w:ind w:right="144"/>
            </w:pPr>
            <w:r>
              <w:rPr>
                <w:sz w:val="20"/>
              </w:rPr>
              <w:t>375</w:t>
            </w:r>
          </w:p>
        </w:tc>
        <w:tc>
          <w:tcPr>
            <w:tcW w:w="144" w:type="dxa"/>
            <w:tcBorders>
              <w:top w:val="nil"/>
              <w:left w:val="nil"/>
              <w:bottom w:val="nil"/>
              <w:right w:val="nil"/>
            </w:tcBorders>
          </w:tcPr>
          <w:p w14:paraId="6CFA9F36"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65BAD739" w14:textId="77777777" w:rsidR="00000000" w:rsidRDefault="006D661E">
            <w:pPr>
              <w:autoSpaceDE w:val="0"/>
              <w:autoSpaceDN w:val="0"/>
              <w:adjustRightInd w:val="0"/>
              <w:ind w:right="144"/>
            </w:pPr>
            <w:r>
              <w:rPr>
                <w:sz w:val="20"/>
              </w:rPr>
              <w:t>Delivery Start</w:t>
            </w:r>
          </w:p>
        </w:tc>
      </w:tr>
      <w:tr w:rsidR="00000000" w14:paraId="144F60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946AE0"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50D4F1DC" w14:textId="77777777" w:rsidR="00000000" w:rsidRDefault="006D661E">
            <w:pPr>
              <w:autoSpaceDE w:val="0"/>
              <w:autoSpaceDN w:val="0"/>
              <w:adjustRightInd w:val="0"/>
              <w:ind w:right="144"/>
            </w:pPr>
            <w:r>
              <w:rPr>
                <w:sz w:val="20"/>
              </w:rPr>
              <w:t>Move In Date</w:t>
            </w:r>
          </w:p>
        </w:tc>
      </w:tr>
      <w:tr w:rsidR="00000000" w14:paraId="1BCD15C0" w14:textId="77777777">
        <w:tblPrEx>
          <w:tblCellMar>
            <w:top w:w="0" w:type="dxa"/>
            <w:left w:w="0" w:type="dxa"/>
            <w:bottom w:w="0" w:type="dxa"/>
            <w:right w:w="0" w:type="dxa"/>
          </w:tblCellMar>
        </w:tblPrEx>
        <w:tc>
          <w:tcPr>
            <w:tcW w:w="1007" w:type="dxa"/>
            <w:tcBorders>
              <w:top w:val="nil"/>
              <w:left w:val="nil"/>
              <w:bottom w:val="nil"/>
              <w:right w:val="nil"/>
            </w:tcBorders>
          </w:tcPr>
          <w:p w14:paraId="443B0D47"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2879423F" w14:textId="77777777" w:rsidR="00000000" w:rsidRDefault="006D661E">
            <w:pPr>
              <w:autoSpaceDE w:val="0"/>
              <w:autoSpaceDN w:val="0"/>
              <w:adjustRightInd w:val="0"/>
              <w:ind w:right="144"/>
              <w:jc w:val="center"/>
            </w:pPr>
            <w:r>
              <w:rPr>
                <w:b/>
                <w:sz w:val="20"/>
              </w:rPr>
              <w:t>DTM02</w:t>
            </w:r>
          </w:p>
        </w:tc>
        <w:tc>
          <w:tcPr>
            <w:tcW w:w="892" w:type="dxa"/>
            <w:tcBorders>
              <w:top w:val="nil"/>
              <w:left w:val="nil"/>
              <w:bottom w:val="nil"/>
              <w:right w:val="nil"/>
            </w:tcBorders>
          </w:tcPr>
          <w:p w14:paraId="4EEF427A" w14:textId="77777777" w:rsidR="00000000" w:rsidRDefault="006D661E">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BD6291F" w14:textId="77777777" w:rsidR="00000000" w:rsidRDefault="006D661E">
            <w:pPr>
              <w:autoSpaceDE w:val="0"/>
              <w:autoSpaceDN w:val="0"/>
              <w:adjustRightInd w:val="0"/>
              <w:ind w:right="144"/>
            </w:pPr>
            <w:r>
              <w:rPr>
                <w:b/>
                <w:sz w:val="20"/>
              </w:rPr>
              <w:t>Date</w:t>
            </w:r>
          </w:p>
        </w:tc>
        <w:tc>
          <w:tcPr>
            <w:tcW w:w="432" w:type="dxa"/>
            <w:tcBorders>
              <w:top w:val="nil"/>
              <w:left w:val="nil"/>
              <w:bottom w:val="nil"/>
              <w:right w:val="nil"/>
            </w:tcBorders>
          </w:tcPr>
          <w:p w14:paraId="71F46C31"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48E77D26"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73B903A0" w14:textId="77777777" w:rsidR="00000000" w:rsidRDefault="006D661E">
            <w:pPr>
              <w:autoSpaceDE w:val="0"/>
              <w:autoSpaceDN w:val="0"/>
              <w:adjustRightInd w:val="0"/>
              <w:ind w:right="144"/>
            </w:pPr>
            <w:r>
              <w:rPr>
                <w:b/>
                <w:sz w:val="20"/>
              </w:rPr>
              <w:t>DT 8/8</w:t>
            </w:r>
          </w:p>
        </w:tc>
      </w:tr>
      <w:tr w:rsidR="00000000" w14:paraId="6E1781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82DB6"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0B8E531F" w14:textId="77777777" w:rsidR="00000000" w:rsidRDefault="006D661E">
            <w:pPr>
              <w:autoSpaceDE w:val="0"/>
              <w:autoSpaceDN w:val="0"/>
              <w:adjustRightInd w:val="0"/>
              <w:ind w:right="144"/>
            </w:pPr>
            <w:r>
              <w:rPr>
                <w:sz w:val="20"/>
              </w:rPr>
              <w:t>Date expressed as CCYYMMDD</w:t>
            </w:r>
          </w:p>
        </w:tc>
      </w:tr>
    </w:tbl>
    <w:p w14:paraId="16E28374"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4" w:name="book25"/>
      <w:bookmarkEnd w:id="334"/>
      <w:r>
        <w:rPr>
          <w:b/>
          <w:sz w:val="20"/>
        </w:rPr>
        <w:lastRenderedPageBreak/>
        <w:tab/>
        <w:t>Segment:</w:t>
      </w:r>
      <w:r>
        <w:rPr>
          <w:b/>
          <w:sz w:val="20"/>
        </w:rPr>
        <w:tab/>
      </w:r>
      <w:r>
        <w:rPr>
          <w:b/>
          <w:sz w:val="40"/>
        </w:rPr>
        <w:t xml:space="preserve">DTM </w:t>
      </w:r>
      <w:r>
        <w:rPr>
          <w:b/>
          <w:sz w:val="20"/>
        </w:rPr>
        <w:t>Date/Time Reference (First Available Switch Date)</w:t>
      </w:r>
    </w:p>
    <w:p w14:paraId="0AD9C9FE"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026C85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AE1E011"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65DDA2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879656"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19F3E9B"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25318039"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7710E238"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w:t>
      </w:r>
      <w:r>
        <w:rPr>
          <w:sz w:val="20"/>
        </w:rPr>
        <w:t>f DTM04 is present, then DTM03 is required.</w:t>
      </w:r>
    </w:p>
    <w:p w14:paraId="5DC3848A"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0C08843"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5383BE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B12C52" w14:textId="77777777">
        <w:tblPrEx>
          <w:tblCellMar>
            <w:top w:w="0" w:type="dxa"/>
            <w:left w:w="0" w:type="dxa"/>
            <w:bottom w:w="0" w:type="dxa"/>
            <w:right w:w="0" w:type="dxa"/>
          </w:tblCellMar>
        </w:tblPrEx>
        <w:tc>
          <w:tcPr>
            <w:tcW w:w="1944" w:type="dxa"/>
            <w:tcBorders>
              <w:top w:val="nil"/>
              <w:left w:val="nil"/>
              <w:bottom w:val="nil"/>
              <w:right w:val="nil"/>
            </w:tcBorders>
          </w:tcPr>
          <w:p w14:paraId="395F8E72"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1E890B8"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7204AC7F" w14:textId="77777777" w:rsidR="00000000" w:rsidRDefault="006D661E">
            <w:pPr>
              <w:autoSpaceDE w:val="0"/>
              <w:autoSpaceDN w:val="0"/>
              <w:adjustRightInd w:val="0"/>
              <w:ind w:right="144"/>
              <w:rPr>
                <w:sz w:val="20"/>
              </w:rPr>
            </w:pPr>
            <w:r>
              <w:rPr>
                <w:sz w:val="20"/>
              </w:rPr>
              <w:t>Required</w:t>
            </w:r>
          </w:p>
          <w:p w14:paraId="385A732E" w14:textId="77777777" w:rsidR="00000000" w:rsidRDefault="006D661E">
            <w:pPr>
              <w:autoSpaceDE w:val="0"/>
              <w:autoSpaceDN w:val="0"/>
              <w:adjustRightInd w:val="0"/>
              <w:ind w:right="144"/>
              <w:rPr>
                <w:sz w:val="20"/>
              </w:rPr>
            </w:pPr>
          </w:p>
          <w:p w14:paraId="01018D0C" w14:textId="77777777" w:rsidR="00000000" w:rsidRDefault="006D661E">
            <w:pPr>
              <w:autoSpaceDE w:val="0"/>
              <w:autoSpaceDN w:val="0"/>
              <w:adjustRightInd w:val="0"/>
              <w:ind w:right="144"/>
              <w:rPr>
                <w:sz w:val="20"/>
              </w:rPr>
            </w:pPr>
            <w:r>
              <w:rPr>
                <w:sz w:val="20"/>
              </w:rPr>
              <w:t xml:space="preserve">Note: ERCOT will populate both First Available Switch Date (DTM~656) and Special Read Date for </w:t>
            </w:r>
            <w:proofErr w:type="spellStart"/>
            <w:r>
              <w:rPr>
                <w:sz w:val="20"/>
              </w:rPr>
              <w:t>Self Selected</w:t>
            </w:r>
            <w:proofErr w:type="spellEnd"/>
            <w:r>
              <w:rPr>
                <w:sz w:val="20"/>
              </w:rPr>
              <w:t xml:space="preserve"> Switch (DTM~MRR) with the same date for a Mass Transition (BGN07 = 'TS').</w:t>
            </w:r>
          </w:p>
          <w:p w14:paraId="338CB6F7" w14:textId="77777777" w:rsidR="00000000" w:rsidRDefault="006D661E">
            <w:pPr>
              <w:autoSpaceDE w:val="0"/>
              <w:autoSpaceDN w:val="0"/>
              <w:adjustRightInd w:val="0"/>
              <w:ind w:right="144"/>
              <w:rPr>
                <w:sz w:val="20"/>
              </w:rPr>
            </w:pPr>
          </w:p>
          <w:p w14:paraId="3853DEA6" w14:textId="77777777" w:rsidR="00000000" w:rsidRDefault="006D661E">
            <w:pPr>
              <w:autoSpaceDE w:val="0"/>
              <w:autoSpaceDN w:val="0"/>
              <w:adjustRightInd w:val="0"/>
              <w:ind w:right="144"/>
              <w:rPr>
                <w:sz w:val="20"/>
              </w:rPr>
            </w:pPr>
            <w:r>
              <w:rPr>
                <w:sz w:val="20"/>
              </w:rPr>
              <w:t xml:space="preserve">Note: ERCOT will </w:t>
            </w:r>
            <w:proofErr w:type="gramStart"/>
            <w:r>
              <w:rPr>
                <w:sz w:val="20"/>
              </w:rPr>
              <w:t>populate  the</w:t>
            </w:r>
            <w:proofErr w:type="gramEnd"/>
            <w:r>
              <w:rPr>
                <w:sz w:val="20"/>
              </w:rPr>
              <w:t xml:space="preserve"> First Available Switch Date (DTM~656) wit</w:t>
            </w:r>
            <w:r>
              <w:rPr>
                <w:sz w:val="20"/>
              </w:rPr>
              <w:t>h current date in the acquisition requests a standard timeline for an Acquisition Transaction (BGN07 = 'AQ')</w:t>
            </w:r>
          </w:p>
          <w:p w14:paraId="04915F23" w14:textId="77777777" w:rsidR="00000000" w:rsidRDefault="006D661E">
            <w:pPr>
              <w:autoSpaceDE w:val="0"/>
              <w:autoSpaceDN w:val="0"/>
              <w:adjustRightInd w:val="0"/>
              <w:ind w:right="144"/>
              <w:rPr>
                <w:sz w:val="20"/>
              </w:rPr>
            </w:pPr>
            <w:r>
              <w:rPr>
                <w:sz w:val="20"/>
              </w:rPr>
              <w:t>ERCOT will populate both First Available Switch Date (DTM~656) and Special Read Date for Off-Cycle Switch (DTM~MRR) with the same date for an Acqui</w:t>
            </w:r>
            <w:r>
              <w:rPr>
                <w:sz w:val="20"/>
              </w:rPr>
              <w:t xml:space="preserve">sition Transfer if the acquisition requests a </w:t>
            </w:r>
            <w:proofErr w:type="spellStart"/>
            <w:r>
              <w:rPr>
                <w:sz w:val="20"/>
              </w:rPr>
              <w:t>Self Selected</w:t>
            </w:r>
            <w:proofErr w:type="spellEnd"/>
            <w:r>
              <w:rPr>
                <w:sz w:val="20"/>
              </w:rPr>
              <w:t xml:space="preserve"> Timeline (BGN07 = 'AQ).</w:t>
            </w:r>
          </w:p>
          <w:p w14:paraId="57FB6ED2" w14:textId="77777777" w:rsidR="00000000" w:rsidRDefault="006D661E">
            <w:pPr>
              <w:autoSpaceDE w:val="0"/>
              <w:autoSpaceDN w:val="0"/>
              <w:adjustRightInd w:val="0"/>
              <w:ind w:right="144"/>
              <w:rPr>
                <w:sz w:val="20"/>
              </w:rPr>
            </w:pPr>
          </w:p>
          <w:p w14:paraId="63D75577" w14:textId="77777777" w:rsidR="00000000" w:rsidRDefault="006D661E">
            <w:pPr>
              <w:autoSpaceDE w:val="0"/>
              <w:autoSpaceDN w:val="0"/>
              <w:adjustRightInd w:val="0"/>
              <w:ind w:right="144"/>
              <w:rPr>
                <w:sz w:val="20"/>
              </w:rPr>
            </w:pPr>
            <w:r>
              <w:rPr>
                <w:sz w:val="20"/>
              </w:rPr>
              <w:t>Only one DTM~656 will be sent per transaction.</w:t>
            </w:r>
          </w:p>
          <w:p w14:paraId="56F694A4" w14:textId="77777777" w:rsidR="00000000" w:rsidRDefault="006D661E">
            <w:pPr>
              <w:autoSpaceDE w:val="0"/>
              <w:autoSpaceDN w:val="0"/>
              <w:adjustRightInd w:val="0"/>
              <w:ind w:right="144"/>
            </w:pPr>
          </w:p>
        </w:tc>
      </w:tr>
      <w:tr w:rsidR="00000000" w14:paraId="30067EF6" w14:textId="77777777">
        <w:tblPrEx>
          <w:tblCellMar>
            <w:top w:w="0" w:type="dxa"/>
            <w:left w:w="0" w:type="dxa"/>
            <w:bottom w:w="0" w:type="dxa"/>
            <w:right w:w="0" w:type="dxa"/>
          </w:tblCellMar>
        </w:tblPrEx>
        <w:tc>
          <w:tcPr>
            <w:tcW w:w="1944" w:type="dxa"/>
            <w:tcBorders>
              <w:top w:val="nil"/>
              <w:left w:val="nil"/>
              <w:bottom w:val="nil"/>
              <w:right w:val="nil"/>
            </w:tcBorders>
          </w:tcPr>
          <w:p w14:paraId="43FE3056" w14:textId="77777777" w:rsidR="00000000" w:rsidRDefault="006D661E">
            <w:pPr>
              <w:autoSpaceDE w:val="0"/>
              <w:autoSpaceDN w:val="0"/>
              <w:adjustRightInd w:val="0"/>
              <w:ind w:right="144"/>
            </w:pPr>
          </w:p>
        </w:tc>
        <w:tc>
          <w:tcPr>
            <w:tcW w:w="216" w:type="dxa"/>
            <w:tcBorders>
              <w:top w:val="nil"/>
              <w:left w:val="nil"/>
              <w:bottom w:val="nil"/>
              <w:right w:val="nil"/>
            </w:tcBorders>
          </w:tcPr>
          <w:p w14:paraId="09913853"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232A7CE7" w14:textId="77777777" w:rsidR="00000000" w:rsidRDefault="006D661E">
            <w:pPr>
              <w:autoSpaceDE w:val="0"/>
              <w:autoSpaceDN w:val="0"/>
              <w:adjustRightInd w:val="0"/>
              <w:ind w:right="144"/>
            </w:pPr>
            <w:r>
              <w:rPr>
                <w:sz w:val="20"/>
              </w:rPr>
              <w:t>DTM~656~20010410</w:t>
            </w:r>
          </w:p>
        </w:tc>
      </w:tr>
    </w:tbl>
    <w:p w14:paraId="0441836E" w14:textId="77777777" w:rsidR="00000000" w:rsidRDefault="006D661E">
      <w:pPr>
        <w:autoSpaceDE w:val="0"/>
        <w:autoSpaceDN w:val="0"/>
        <w:adjustRightInd w:val="0"/>
        <w:rPr>
          <w:sz w:val="20"/>
        </w:rPr>
      </w:pPr>
    </w:p>
    <w:p w14:paraId="605BC131" w14:textId="77777777" w:rsidR="00000000" w:rsidRDefault="006D661E">
      <w:pPr>
        <w:autoSpaceDE w:val="0"/>
        <w:autoSpaceDN w:val="0"/>
        <w:adjustRightInd w:val="0"/>
        <w:jc w:val="center"/>
        <w:rPr>
          <w:b/>
          <w:sz w:val="20"/>
        </w:rPr>
      </w:pPr>
      <w:r>
        <w:rPr>
          <w:b/>
          <w:sz w:val="20"/>
        </w:rPr>
        <w:t>Data Element Summary</w:t>
      </w:r>
    </w:p>
    <w:p w14:paraId="3B0F516A"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B31677"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65F88C" w14:textId="77777777">
        <w:tblPrEx>
          <w:tblCellMar>
            <w:top w:w="0" w:type="dxa"/>
            <w:left w:w="0" w:type="dxa"/>
            <w:bottom w:w="0" w:type="dxa"/>
            <w:right w:w="0" w:type="dxa"/>
          </w:tblCellMar>
        </w:tblPrEx>
        <w:tc>
          <w:tcPr>
            <w:tcW w:w="1007" w:type="dxa"/>
            <w:tcBorders>
              <w:top w:val="nil"/>
              <w:left w:val="nil"/>
              <w:bottom w:val="nil"/>
              <w:right w:val="nil"/>
            </w:tcBorders>
          </w:tcPr>
          <w:p w14:paraId="5271AD98"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E1D7C4E" w14:textId="77777777" w:rsidR="00000000" w:rsidRDefault="006D661E">
            <w:pPr>
              <w:autoSpaceDE w:val="0"/>
              <w:autoSpaceDN w:val="0"/>
              <w:adjustRightInd w:val="0"/>
              <w:ind w:right="144"/>
              <w:jc w:val="center"/>
            </w:pPr>
            <w:r>
              <w:rPr>
                <w:b/>
                <w:sz w:val="20"/>
              </w:rPr>
              <w:t>DTM01</w:t>
            </w:r>
          </w:p>
        </w:tc>
        <w:tc>
          <w:tcPr>
            <w:tcW w:w="892" w:type="dxa"/>
            <w:tcBorders>
              <w:top w:val="nil"/>
              <w:left w:val="nil"/>
              <w:bottom w:val="nil"/>
              <w:right w:val="nil"/>
            </w:tcBorders>
          </w:tcPr>
          <w:p w14:paraId="7C369F3D" w14:textId="77777777" w:rsidR="00000000" w:rsidRDefault="006D661E">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687DE5F" w14:textId="77777777" w:rsidR="00000000" w:rsidRDefault="006D661E">
            <w:pPr>
              <w:autoSpaceDE w:val="0"/>
              <w:autoSpaceDN w:val="0"/>
              <w:adjustRightInd w:val="0"/>
              <w:ind w:right="144"/>
            </w:pPr>
            <w:r>
              <w:rPr>
                <w:b/>
                <w:sz w:val="20"/>
              </w:rPr>
              <w:t>Date/Time Qualifier</w:t>
            </w:r>
          </w:p>
        </w:tc>
        <w:tc>
          <w:tcPr>
            <w:tcW w:w="432" w:type="dxa"/>
            <w:tcBorders>
              <w:top w:val="nil"/>
              <w:left w:val="nil"/>
              <w:bottom w:val="nil"/>
              <w:right w:val="nil"/>
            </w:tcBorders>
          </w:tcPr>
          <w:p w14:paraId="356ABC0D"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5ABD1AE2"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23BD39FA" w14:textId="77777777" w:rsidR="00000000" w:rsidRDefault="006D661E">
            <w:pPr>
              <w:autoSpaceDE w:val="0"/>
              <w:autoSpaceDN w:val="0"/>
              <w:adjustRightInd w:val="0"/>
              <w:ind w:right="144"/>
            </w:pPr>
            <w:r>
              <w:rPr>
                <w:b/>
                <w:sz w:val="20"/>
              </w:rPr>
              <w:t>ID 3/3</w:t>
            </w:r>
          </w:p>
        </w:tc>
      </w:tr>
      <w:tr w:rsidR="00000000" w14:paraId="42B78C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FCECB3"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711160B2" w14:textId="77777777" w:rsidR="00000000" w:rsidRDefault="006D661E">
            <w:pPr>
              <w:autoSpaceDE w:val="0"/>
              <w:autoSpaceDN w:val="0"/>
              <w:adjustRightInd w:val="0"/>
              <w:ind w:right="144"/>
            </w:pPr>
            <w:r>
              <w:rPr>
                <w:sz w:val="20"/>
              </w:rPr>
              <w:t>Code specifying type of date or time, or both date and time</w:t>
            </w:r>
          </w:p>
        </w:tc>
      </w:tr>
      <w:tr w:rsidR="00000000" w14:paraId="5DDBAC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92B32D"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14F071B5" w14:textId="77777777" w:rsidR="00000000" w:rsidRDefault="006D661E">
            <w:pPr>
              <w:autoSpaceDE w:val="0"/>
              <w:autoSpaceDN w:val="0"/>
              <w:adjustRightInd w:val="0"/>
              <w:ind w:right="144"/>
            </w:pPr>
            <w:r>
              <w:rPr>
                <w:sz w:val="20"/>
              </w:rPr>
              <w:t>656</w:t>
            </w:r>
          </w:p>
        </w:tc>
        <w:tc>
          <w:tcPr>
            <w:tcW w:w="144" w:type="dxa"/>
            <w:tcBorders>
              <w:top w:val="nil"/>
              <w:left w:val="nil"/>
              <w:bottom w:val="nil"/>
              <w:right w:val="nil"/>
            </w:tcBorders>
          </w:tcPr>
          <w:p w14:paraId="6746F49C"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2822E5EE" w14:textId="77777777" w:rsidR="00000000" w:rsidRDefault="006D661E">
            <w:pPr>
              <w:autoSpaceDE w:val="0"/>
              <w:autoSpaceDN w:val="0"/>
              <w:adjustRightInd w:val="0"/>
              <w:ind w:right="144"/>
            </w:pPr>
            <w:r>
              <w:rPr>
                <w:sz w:val="20"/>
              </w:rPr>
              <w:t>Last Date to Object</w:t>
            </w:r>
          </w:p>
        </w:tc>
      </w:tr>
      <w:tr w:rsidR="00000000" w14:paraId="5665F6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73EBE8"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2D2DF03C" w14:textId="77777777" w:rsidR="00000000" w:rsidRDefault="006D661E">
            <w:pPr>
              <w:autoSpaceDE w:val="0"/>
              <w:autoSpaceDN w:val="0"/>
              <w:adjustRightInd w:val="0"/>
              <w:ind w:right="144"/>
            </w:pPr>
            <w:r>
              <w:rPr>
                <w:sz w:val="20"/>
              </w:rPr>
              <w:t>First Available Switch Date</w:t>
            </w:r>
          </w:p>
        </w:tc>
      </w:tr>
      <w:tr w:rsidR="00000000" w14:paraId="074C012A" w14:textId="77777777">
        <w:tblPrEx>
          <w:tblCellMar>
            <w:top w:w="0" w:type="dxa"/>
            <w:left w:w="0" w:type="dxa"/>
            <w:bottom w:w="0" w:type="dxa"/>
            <w:right w:w="0" w:type="dxa"/>
          </w:tblCellMar>
        </w:tblPrEx>
        <w:tc>
          <w:tcPr>
            <w:tcW w:w="1007" w:type="dxa"/>
            <w:tcBorders>
              <w:top w:val="nil"/>
              <w:left w:val="nil"/>
              <w:bottom w:val="nil"/>
              <w:right w:val="nil"/>
            </w:tcBorders>
          </w:tcPr>
          <w:p w14:paraId="20A20806"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031A8255" w14:textId="77777777" w:rsidR="00000000" w:rsidRDefault="006D661E">
            <w:pPr>
              <w:autoSpaceDE w:val="0"/>
              <w:autoSpaceDN w:val="0"/>
              <w:adjustRightInd w:val="0"/>
              <w:ind w:right="144"/>
              <w:jc w:val="center"/>
            </w:pPr>
            <w:r>
              <w:rPr>
                <w:b/>
                <w:sz w:val="20"/>
              </w:rPr>
              <w:t>DTM02</w:t>
            </w:r>
          </w:p>
        </w:tc>
        <w:tc>
          <w:tcPr>
            <w:tcW w:w="892" w:type="dxa"/>
            <w:tcBorders>
              <w:top w:val="nil"/>
              <w:left w:val="nil"/>
              <w:bottom w:val="nil"/>
              <w:right w:val="nil"/>
            </w:tcBorders>
          </w:tcPr>
          <w:p w14:paraId="2B06BA8A" w14:textId="77777777" w:rsidR="00000000" w:rsidRDefault="006D661E">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C2F1ACD" w14:textId="77777777" w:rsidR="00000000" w:rsidRDefault="006D661E">
            <w:pPr>
              <w:autoSpaceDE w:val="0"/>
              <w:autoSpaceDN w:val="0"/>
              <w:adjustRightInd w:val="0"/>
              <w:ind w:right="144"/>
            </w:pPr>
            <w:r>
              <w:rPr>
                <w:b/>
                <w:sz w:val="20"/>
              </w:rPr>
              <w:t>Date</w:t>
            </w:r>
          </w:p>
        </w:tc>
        <w:tc>
          <w:tcPr>
            <w:tcW w:w="432" w:type="dxa"/>
            <w:tcBorders>
              <w:top w:val="nil"/>
              <w:left w:val="nil"/>
              <w:bottom w:val="nil"/>
              <w:right w:val="nil"/>
            </w:tcBorders>
          </w:tcPr>
          <w:p w14:paraId="7623ECB5"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5B3CCB78"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4656B434" w14:textId="77777777" w:rsidR="00000000" w:rsidRDefault="006D661E">
            <w:pPr>
              <w:autoSpaceDE w:val="0"/>
              <w:autoSpaceDN w:val="0"/>
              <w:adjustRightInd w:val="0"/>
              <w:ind w:right="144"/>
            </w:pPr>
            <w:r>
              <w:rPr>
                <w:b/>
                <w:sz w:val="20"/>
              </w:rPr>
              <w:t>DT 8/8</w:t>
            </w:r>
          </w:p>
        </w:tc>
      </w:tr>
      <w:tr w:rsidR="00000000" w14:paraId="0A80DA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D56CAC"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5BB6AFBD" w14:textId="77777777" w:rsidR="00000000" w:rsidRDefault="006D661E">
            <w:pPr>
              <w:autoSpaceDE w:val="0"/>
              <w:autoSpaceDN w:val="0"/>
              <w:adjustRightInd w:val="0"/>
              <w:ind w:right="144"/>
            </w:pPr>
            <w:r>
              <w:rPr>
                <w:sz w:val="20"/>
              </w:rPr>
              <w:t>Date expressed as CCYYMMDD</w:t>
            </w:r>
          </w:p>
        </w:tc>
      </w:tr>
    </w:tbl>
    <w:p w14:paraId="0C55B41A"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5" w:name="book26"/>
      <w:bookmarkEnd w:id="335"/>
      <w:r>
        <w:rPr>
          <w:b/>
          <w:sz w:val="20"/>
        </w:rPr>
        <w:lastRenderedPageBreak/>
        <w:tab/>
        <w:t>Segment:</w:t>
      </w:r>
      <w:r>
        <w:rPr>
          <w:b/>
          <w:sz w:val="20"/>
        </w:rPr>
        <w:tab/>
      </w:r>
      <w:r>
        <w:rPr>
          <w:b/>
          <w:sz w:val="40"/>
        </w:rPr>
        <w:t xml:space="preserve">DTM </w:t>
      </w:r>
      <w:r>
        <w:rPr>
          <w:b/>
          <w:sz w:val="20"/>
        </w:rPr>
        <w:t xml:space="preserve">Date/Time Reference (Special Read Date for </w:t>
      </w:r>
      <w:proofErr w:type="spellStart"/>
      <w:r>
        <w:rPr>
          <w:b/>
          <w:sz w:val="20"/>
        </w:rPr>
        <w:t>Self Selected</w:t>
      </w:r>
      <w:proofErr w:type="spellEnd"/>
      <w:r>
        <w:rPr>
          <w:b/>
          <w:sz w:val="20"/>
        </w:rPr>
        <w:t xml:space="preserve"> Switch)</w:t>
      </w:r>
    </w:p>
    <w:p w14:paraId="4EEAF893"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74F02E9"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D2F6084"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D96607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CFEF3F8"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BE242E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22DF255"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 xml:space="preserve">At least one of DTM02 DTM03 or DTM05 is </w:t>
      </w:r>
      <w:r>
        <w:rPr>
          <w:sz w:val="20"/>
        </w:rPr>
        <w:t>required.</w:t>
      </w:r>
    </w:p>
    <w:p w14:paraId="17B6934E"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23DC471"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26A60A3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AE3317B"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957472" w14:textId="77777777">
        <w:tblPrEx>
          <w:tblCellMar>
            <w:top w:w="0" w:type="dxa"/>
            <w:left w:w="0" w:type="dxa"/>
            <w:bottom w:w="0" w:type="dxa"/>
            <w:right w:w="0" w:type="dxa"/>
          </w:tblCellMar>
        </w:tblPrEx>
        <w:tc>
          <w:tcPr>
            <w:tcW w:w="1944" w:type="dxa"/>
            <w:tcBorders>
              <w:top w:val="nil"/>
              <w:left w:val="nil"/>
              <w:bottom w:val="nil"/>
              <w:right w:val="nil"/>
            </w:tcBorders>
          </w:tcPr>
          <w:p w14:paraId="08EE106E"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2FF91026"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00ED4086" w14:textId="77777777" w:rsidR="00000000" w:rsidRDefault="006D661E">
            <w:pPr>
              <w:autoSpaceDE w:val="0"/>
              <w:autoSpaceDN w:val="0"/>
              <w:adjustRightInd w:val="0"/>
              <w:ind w:right="144"/>
              <w:rPr>
                <w:sz w:val="20"/>
              </w:rPr>
            </w:pPr>
            <w:r>
              <w:rPr>
                <w:sz w:val="20"/>
              </w:rPr>
              <w:t xml:space="preserve">Required if Special Meter Read was requested on the Enrollment Request (814_01) and was not rejected by ERCOT for technical reasons.  Also required for a Move Out when a CSA </w:t>
            </w:r>
            <w:proofErr w:type="gramStart"/>
            <w:r>
              <w:rPr>
                <w:sz w:val="20"/>
              </w:rPr>
              <w:t>exists</w:t>
            </w:r>
            <w:proofErr w:type="gramEnd"/>
            <w:r>
              <w:rPr>
                <w:sz w:val="20"/>
              </w:rPr>
              <w:t xml:space="preserve"> and final usage is requested.</w:t>
            </w:r>
          </w:p>
          <w:p w14:paraId="28D1096E" w14:textId="77777777" w:rsidR="00000000" w:rsidRDefault="006D661E">
            <w:pPr>
              <w:autoSpaceDE w:val="0"/>
              <w:autoSpaceDN w:val="0"/>
              <w:adjustRightInd w:val="0"/>
              <w:ind w:right="144"/>
              <w:rPr>
                <w:sz w:val="20"/>
              </w:rPr>
            </w:pPr>
          </w:p>
          <w:p w14:paraId="76639601" w14:textId="77777777" w:rsidR="00000000" w:rsidRDefault="006D661E">
            <w:pPr>
              <w:autoSpaceDE w:val="0"/>
              <w:autoSpaceDN w:val="0"/>
              <w:adjustRightInd w:val="0"/>
              <w:ind w:right="144"/>
              <w:rPr>
                <w:sz w:val="20"/>
              </w:rPr>
            </w:pPr>
            <w:r>
              <w:rPr>
                <w:sz w:val="20"/>
              </w:rPr>
              <w:t>Required when BGN07='TS' for Mass Transition</w:t>
            </w:r>
            <w:r>
              <w:rPr>
                <w:sz w:val="20"/>
              </w:rPr>
              <w:t xml:space="preserve"> transaction initiated by ERCOT. </w:t>
            </w:r>
          </w:p>
          <w:p w14:paraId="657E8FEC" w14:textId="77777777" w:rsidR="00000000" w:rsidRDefault="006D661E">
            <w:pPr>
              <w:autoSpaceDE w:val="0"/>
              <w:autoSpaceDN w:val="0"/>
              <w:adjustRightInd w:val="0"/>
              <w:ind w:right="144"/>
              <w:rPr>
                <w:sz w:val="20"/>
              </w:rPr>
            </w:pPr>
          </w:p>
          <w:p w14:paraId="43643404" w14:textId="77777777" w:rsidR="00000000" w:rsidRDefault="006D661E">
            <w:pPr>
              <w:autoSpaceDE w:val="0"/>
              <w:autoSpaceDN w:val="0"/>
              <w:adjustRightInd w:val="0"/>
              <w:ind w:right="144"/>
              <w:rPr>
                <w:sz w:val="20"/>
              </w:rPr>
            </w:pPr>
            <w:r>
              <w:rPr>
                <w:sz w:val="20"/>
              </w:rPr>
              <w:t xml:space="preserve">Note: ERCOT will populate both Special Read Date for </w:t>
            </w:r>
            <w:proofErr w:type="spellStart"/>
            <w:r>
              <w:rPr>
                <w:sz w:val="20"/>
              </w:rPr>
              <w:t>Self Selected</w:t>
            </w:r>
            <w:proofErr w:type="spellEnd"/>
            <w:r>
              <w:rPr>
                <w:sz w:val="20"/>
              </w:rPr>
              <w:t xml:space="preserve"> Switch (DTM~MRR) and First Available Switch Date (DTM~656) with the same date for a Mass Transition (BGN07 = 'TS').</w:t>
            </w:r>
          </w:p>
          <w:p w14:paraId="762C4AC7" w14:textId="77777777" w:rsidR="00000000" w:rsidRDefault="006D661E">
            <w:pPr>
              <w:autoSpaceDE w:val="0"/>
              <w:autoSpaceDN w:val="0"/>
              <w:adjustRightInd w:val="0"/>
              <w:ind w:right="144"/>
              <w:rPr>
                <w:sz w:val="20"/>
              </w:rPr>
            </w:pPr>
          </w:p>
          <w:p w14:paraId="1C3D9F85" w14:textId="77777777" w:rsidR="00000000" w:rsidRDefault="006D661E">
            <w:pPr>
              <w:autoSpaceDE w:val="0"/>
              <w:autoSpaceDN w:val="0"/>
              <w:adjustRightInd w:val="0"/>
              <w:ind w:right="144"/>
              <w:rPr>
                <w:sz w:val="20"/>
              </w:rPr>
            </w:pPr>
            <w:r>
              <w:rPr>
                <w:sz w:val="20"/>
              </w:rPr>
              <w:t>Note: ERCOT will populate both Specia</w:t>
            </w:r>
            <w:r>
              <w:rPr>
                <w:sz w:val="20"/>
              </w:rPr>
              <w:t xml:space="preserve">l Read Date for Off-Cycle Switch (DTM~MRR) and First Available Switch Date (DTM~656) with the same date for an Acquisition Transfer if the acquisition requests a </w:t>
            </w:r>
            <w:proofErr w:type="spellStart"/>
            <w:r>
              <w:rPr>
                <w:sz w:val="20"/>
              </w:rPr>
              <w:t>Self Selected</w:t>
            </w:r>
            <w:proofErr w:type="spellEnd"/>
            <w:r>
              <w:rPr>
                <w:sz w:val="20"/>
              </w:rPr>
              <w:t xml:space="preserve"> Timeline (BGN07 = 'AQ).</w:t>
            </w:r>
          </w:p>
          <w:p w14:paraId="031D6219" w14:textId="77777777" w:rsidR="00000000" w:rsidRDefault="006D661E">
            <w:pPr>
              <w:autoSpaceDE w:val="0"/>
              <w:autoSpaceDN w:val="0"/>
              <w:adjustRightInd w:val="0"/>
              <w:ind w:right="144"/>
              <w:rPr>
                <w:sz w:val="20"/>
              </w:rPr>
            </w:pPr>
            <w:r>
              <w:rPr>
                <w:sz w:val="20"/>
              </w:rPr>
              <w:t>ERCOT will only populate the First Available Switch Date</w:t>
            </w:r>
            <w:r>
              <w:rPr>
                <w:sz w:val="20"/>
              </w:rPr>
              <w:t xml:space="preserve"> (DTM~656) if the acquisition requests a standard switch timeline.</w:t>
            </w:r>
          </w:p>
          <w:p w14:paraId="19491614" w14:textId="77777777" w:rsidR="00000000" w:rsidRDefault="006D661E">
            <w:pPr>
              <w:autoSpaceDE w:val="0"/>
              <w:autoSpaceDN w:val="0"/>
              <w:adjustRightInd w:val="0"/>
              <w:ind w:right="144"/>
              <w:rPr>
                <w:sz w:val="20"/>
              </w:rPr>
            </w:pPr>
          </w:p>
          <w:p w14:paraId="23E0AB33" w14:textId="77777777" w:rsidR="00000000" w:rsidRDefault="006D661E">
            <w:pPr>
              <w:autoSpaceDE w:val="0"/>
              <w:autoSpaceDN w:val="0"/>
              <w:adjustRightInd w:val="0"/>
              <w:ind w:right="144"/>
              <w:rPr>
                <w:sz w:val="20"/>
              </w:rPr>
            </w:pPr>
            <w:r>
              <w:rPr>
                <w:sz w:val="20"/>
              </w:rPr>
              <w:t>Only one DTM~MRR will be sent per transaction.</w:t>
            </w:r>
          </w:p>
          <w:p w14:paraId="7D149B44" w14:textId="77777777" w:rsidR="00000000" w:rsidRDefault="006D661E">
            <w:pPr>
              <w:autoSpaceDE w:val="0"/>
              <w:autoSpaceDN w:val="0"/>
              <w:adjustRightInd w:val="0"/>
              <w:ind w:right="144"/>
            </w:pPr>
          </w:p>
        </w:tc>
      </w:tr>
      <w:tr w:rsidR="00000000" w14:paraId="3C55BBCC" w14:textId="77777777">
        <w:tblPrEx>
          <w:tblCellMar>
            <w:top w:w="0" w:type="dxa"/>
            <w:left w:w="0" w:type="dxa"/>
            <w:bottom w:w="0" w:type="dxa"/>
            <w:right w:w="0" w:type="dxa"/>
          </w:tblCellMar>
        </w:tblPrEx>
        <w:tc>
          <w:tcPr>
            <w:tcW w:w="1944" w:type="dxa"/>
            <w:tcBorders>
              <w:top w:val="nil"/>
              <w:left w:val="nil"/>
              <w:bottom w:val="nil"/>
              <w:right w:val="nil"/>
            </w:tcBorders>
          </w:tcPr>
          <w:p w14:paraId="72A0ECE3" w14:textId="77777777" w:rsidR="00000000" w:rsidRDefault="006D661E">
            <w:pPr>
              <w:autoSpaceDE w:val="0"/>
              <w:autoSpaceDN w:val="0"/>
              <w:adjustRightInd w:val="0"/>
              <w:ind w:right="144"/>
            </w:pPr>
          </w:p>
        </w:tc>
        <w:tc>
          <w:tcPr>
            <w:tcW w:w="216" w:type="dxa"/>
            <w:tcBorders>
              <w:top w:val="nil"/>
              <w:left w:val="nil"/>
              <w:bottom w:val="nil"/>
              <w:right w:val="nil"/>
            </w:tcBorders>
          </w:tcPr>
          <w:p w14:paraId="22ACB881"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572EE00A" w14:textId="77777777" w:rsidR="00000000" w:rsidRDefault="006D661E">
            <w:pPr>
              <w:autoSpaceDE w:val="0"/>
              <w:autoSpaceDN w:val="0"/>
              <w:adjustRightInd w:val="0"/>
              <w:ind w:right="144"/>
            </w:pPr>
            <w:r>
              <w:rPr>
                <w:sz w:val="20"/>
              </w:rPr>
              <w:t>DTM~MRR~20010415</w:t>
            </w:r>
          </w:p>
        </w:tc>
      </w:tr>
    </w:tbl>
    <w:p w14:paraId="4012449F" w14:textId="77777777" w:rsidR="00000000" w:rsidRDefault="006D661E">
      <w:pPr>
        <w:autoSpaceDE w:val="0"/>
        <w:autoSpaceDN w:val="0"/>
        <w:adjustRightInd w:val="0"/>
        <w:rPr>
          <w:sz w:val="20"/>
        </w:rPr>
      </w:pPr>
    </w:p>
    <w:p w14:paraId="17DF547E" w14:textId="77777777" w:rsidR="00000000" w:rsidRDefault="006D661E">
      <w:pPr>
        <w:autoSpaceDE w:val="0"/>
        <w:autoSpaceDN w:val="0"/>
        <w:adjustRightInd w:val="0"/>
        <w:jc w:val="center"/>
        <w:rPr>
          <w:b/>
          <w:sz w:val="20"/>
        </w:rPr>
      </w:pPr>
      <w:r>
        <w:rPr>
          <w:b/>
          <w:sz w:val="20"/>
        </w:rPr>
        <w:t>Data Element Summary</w:t>
      </w:r>
    </w:p>
    <w:p w14:paraId="6DB9193F"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10A7DEB"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F74A2DE" w14:textId="77777777">
        <w:tblPrEx>
          <w:tblCellMar>
            <w:top w:w="0" w:type="dxa"/>
            <w:left w:w="0" w:type="dxa"/>
            <w:bottom w:w="0" w:type="dxa"/>
            <w:right w:w="0" w:type="dxa"/>
          </w:tblCellMar>
        </w:tblPrEx>
        <w:tc>
          <w:tcPr>
            <w:tcW w:w="1007" w:type="dxa"/>
            <w:tcBorders>
              <w:top w:val="nil"/>
              <w:left w:val="nil"/>
              <w:bottom w:val="nil"/>
              <w:right w:val="nil"/>
            </w:tcBorders>
          </w:tcPr>
          <w:p w14:paraId="3A8DA046"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64A79AA" w14:textId="77777777" w:rsidR="00000000" w:rsidRDefault="006D661E">
            <w:pPr>
              <w:autoSpaceDE w:val="0"/>
              <w:autoSpaceDN w:val="0"/>
              <w:adjustRightInd w:val="0"/>
              <w:ind w:right="144"/>
              <w:jc w:val="center"/>
            </w:pPr>
            <w:r>
              <w:rPr>
                <w:b/>
                <w:sz w:val="20"/>
              </w:rPr>
              <w:t>DTM01</w:t>
            </w:r>
          </w:p>
        </w:tc>
        <w:tc>
          <w:tcPr>
            <w:tcW w:w="892" w:type="dxa"/>
            <w:tcBorders>
              <w:top w:val="nil"/>
              <w:left w:val="nil"/>
              <w:bottom w:val="nil"/>
              <w:right w:val="nil"/>
            </w:tcBorders>
          </w:tcPr>
          <w:p w14:paraId="522A5F99" w14:textId="77777777" w:rsidR="00000000" w:rsidRDefault="006D661E">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EA25F8D" w14:textId="77777777" w:rsidR="00000000" w:rsidRDefault="006D661E">
            <w:pPr>
              <w:autoSpaceDE w:val="0"/>
              <w:autoSpaceDN w:val="0"/>
              <w:adjustRightInd w:val="0"/>
              <w:ind w:right="144"/>
            </w:pPr>
            <w:r>
              <w:rPr>
                <w:b/>
                <w:sz w:val="20"/>
              </w:rPr>
              <w:t>Date/Time Qualifier</w:t>
            </w:r>
          </w:p>
        </w:tc>
        <w:tc>
          <w:tcPr>
            <w:tcW w:w="432" w:type="dxa"/>
            <w:tcBorders>
              <w:top w:val="nil"/>
              <w:left w:val="nil"/>
              <w:bottom w:val="nil"/>
              <w:right w:val="nil"/>
            </w:tcBorders>
          </w:tcPr>
          <w:p w14:paraId="76387E6F"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70575CD6"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629168F6" w14:textId="77777777" w:rsidR="00000000" w:rsidRDefault="006D661E">
            <w:pPr>
              <w:autoSpaceDE w:val="0"/>
              <w:autoSpaceDN w:val="0"/>
              <w:adjustRightInd w:val="0"/>
              <w:ind w:right="144"/>
            </w:pPr>
            <w:r>
              <w:rPr>
                <w:b/>
                <w:sz w:val="20"/>
              </w:rPr>
              <w:t>ID 3/3</w:t>
            </w:r>
          </w:p>
        </w:tc>
      </w:tr>
      <w:tr w:rsidR="00000000" w14:paraId="4D6EFF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99285E"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66AE7297" w14:textId="77777777" w:rsidR="00000000" w:rsidRDefault="006D661E">
            <w:pPr>
              <w:autoSpaceDE w:val="0"/>
              <w:autoSpaceDN w:val="0"/>
              <w:adjustRightInd w:val="0"/>
              <w:ind w:right="144"/>
            </w:pPr>
            <w:r>
              <w:rPr>
                <w:sz w:val="20"/>
              </w:rPr>
              <w:t>Code specifying type of date or time, or both date and time</w:t>
            </w:r>
          </w:p>
        </w:tc>
      </w:tr>
      <w:tr w:rsidR="00000000" w14:paraId="48F824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5BC364" w14:textId="77777777" w:rsidR="00000000" w:rsidRDefault="006D661E">
            <w:pPr>
              <w:autoSpaceDE w:val="0"/>
              <w:autoSpaceDN w:val="0"/>
              <w:adjustRightInd w:val="0"/>
              <w:ind w:right="144"/>
            </w:pPr>
            <w:r>
              <w:rPr>
                <w:sz w:val="20"/>
              </w:rPr>
              <w:t xml:space="preserve"> </w:t>
            </w:r>
          </w:p>
        </w:tc>
        <w:tc>
          <w:tcPr>
            <w:tcW w:w="1367" w:type="dxa"/>
            <w:tcBorders>
              <w:top w:val="nil"/>
              <w:left w:val="nil"/>
              <w:bottom w:val="nil"/>
              <w:right w:val="nil"/>
            </w:tcBorders>
          </w:tcPr>
          <w:p w14:paraId="7963ACF0" w14:textId="77777777" w:rsidR="00000000" w:rsidRDefault="006D661E">
            <w:pPr>
              <w:autoSpaceDE w:val="0"/>
              <w:autoSpaceDN w:val="0"/>
              <w:adjustRightInd w:val="0"/>
              <w:ind w:right="144"/>
            </w:pPr>
            <w:r>
              <w:rPr>
                <w:sz w:val="20"/>
              </w:rPr>
              <w:t>MRR</w:t>
            </w:r>
          </w:p>
        </w:tc>
        <w:tc>
          <w:tcPr>
            <w:tcW w:w="144" w:type="dxa"/>
            <w:tcBorders>
              <w:top w:val="nil"/>
              <w:left w:val="nil"/>
              <w:bottom w:val="nil"/>
              <w:right w:val="nil"/>
            </w:tcBorders>
          </w:tcPr>
          <w:p w14:paraId="7FEE7CAD" w14:textId="77777777" w:rsidR="00000000" w:rsidRDefault="006D661E">
            <w:pPr>
              <w:autoSpaceDE w:val="0"/>
              <w:autoSpaceDN w:val="0"/>
              <w:adjustRightInd w:val="0"/>
              <w:ind w:right="144"/>
            </w:pPr>
          </w:p>
        </w:tc>
        <w:tc>
          <w:tcPr>
            <w:tcW w:w="4823" w:type="dxa"/>
            <w:gridSpan w:val="5"/>
            <w:tcBorders>
              <w:top w:val="nil"/>
              <w:left w:val="nil"/>
              <w:bottom w:val="nil"/>
              <w:right w:val="nil"/>
            </w:tcBorders>
          </w:tcPr>
          <w:p w14:paraId="7B320509" w14:textId="77777777" w:rsidR="00000000" w:rsidRDefault="006D661E">
            <w:pPr>
              <w:autoSpaceDE w:val="0"/>
              <w:autoSpaceDN w:val="0"/>
              <w:adjustRightInd w:val="0"/>
              <w:ind w:right="144"/>
            </w:pPr>
            <w:r>
              <w:rPr>
                <w:sz w:val="20"/>
              </w:rPr>
              <w:t>Meter Reading</w:t>
            </w:r>
          </w:p>
        </w:tc>
      </w:tr>
      <w:tr w:rsidR="00000000" w14:paraId="265BF1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A7BF88" w14:textId="77777777" w:rsidR="00000000" w:rsidRDefault="006D661E">
            <w:pPr>
              <w:autoSpaceDE w:val="0"/>
              <w:autoSpaceDN w:val="0"/>
              <w:adjustRightInd w:val="0"/>
              <w:ind w:right="144"/>
            </w:pPr>
          </w:p>
        </w:tc>
        <w:tc>
          <w:tcPr>
            <w:tcW w:w="4680" w:type="dxa"/>
            <w:gridSpan w:val="4"/>
            <w:tcBorders>
              <w:top w:val="nil"/>
              <w:left w:val="nil"/>
              <w:bottom w:val="nil"/>
              <w:right w:val="nil"/>
            </w:tcBorders>
            <w:shd w:val="pct20" w:color="auto" w:fill="auto"/>
          </w:tcPr>
          <w:p w14:paraId="286BAB0F" w14:textId="77777777" w:rsidR="00000000" w:rsidRDefault="006D661E">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14:paraId="458E3298" w14:textId="77777777" w:rsidR="00000000" w:rsidRDefault="006D661E">
            <w:pPr>
              <w:autoSpaceDE w:val="0"/>
              <w:autoSpaceDN w:val="0"/>
              <w:adjustRightInd w:val="0"/>
              <w:ind w:right="144"/>
              <w:rPr>
                <w:sz w:val="20"/>
              </w:rPr>
            </w:pPr>
          </w:p>
          <w:p w14:paraId="7B37CA61" w14:textId="77777777" w:rsidR="00000000" w:rsidRDefault="006D661E">
            <w:pPr>
              <w:autoSpaceDE w:val="0"/>
              <w:autoSpaceDN w:val="0"/>
              <w:adjustRightInd w:val="0"/>
              <w:ind w:right="144"/>
            </w:pPr>
            <w:r>
              <w:rPr>
                <w:sz w:val="20"/>
              </w:rPr>
              <w:t>The date populated by ERCOT for a Mass Transition to transfer the ESI ID from CR to CR</w:t>
            </w:r>
          </w:p>
        </w:tc>
      </w:tr>
      <w:tr w:rsidR="00000000" w14:paraId="5D27DFA5" w14:textId="77777777">
        <w:tblPrEx>
          <w:tblCellMar>
            <w:top w:w="0" w:type="dxa"/>
            <w:left w:w="0" w:type="dxa"/>
            <w:bottom w:w="0" w:type="dxa"/>
            <w:right w:w="0" w:type="dxa"/>
          </w:tblCellMar>
        </w:tblPrEx>
        <w:tc>
          <w:tcPr>
            <w:tcW w:w="1007" w:type="dxa"/>
            <w:tcBorders>
              <w:top w:val="nil"/>
              <w:left w:val="nil"/>
              <w:bottom w:val="nil"/>
              <w:right w:val="nil"/>
            </w:tcBorders>
          </w:tcPr>
          <w:p w14:paraId="304455B6"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4898F8F0" w14:textId="77777777" w:rsidR="00000000" w:rsidRDefault="006D661E">
            <w:pPr>
              <w:autoSpaceDE w:val="0"/>
              <w:autoSpaceDN w:val="0"/>
              <w:adjustRightInd w:val="0"/>
              <w:ind w:right="144"/>
              <w:jc w:val="center"/>
            </w:pPr>
            <w:r>
              <w:rPr>
                <w:b/>
                <w:sz w:val="20"/>
              </w:rPr>
              <w:t>DTM02</w:t>
            </w:r>
          </w:p>
        </w:tc>
        <w:tc>
          <w:tcPr>
            <w:tcW w:w="892" w:type="dxa"/>
            <w:tcBorders>
              <w:top w:val="nil"/>
              <w:left w:val="nil"/>
              <w:bottom w:val="nil"/>
              <w:right w:val="nil"/>
            </w:tcBorders>
          </w:tcPr>
          <w:p w14:paraId="2F92F684" w14:textId="77777777" w:rsidR="00000000" w:rsidRDefault="006D661E">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407EBF0" w14:textId="77777777" w:rsidR="00000000" w:rsidRDefault="006D661E">
            <w:pPr>
              <w:autoSpaceDE w:val="0"/>
              <w:autoSpaceDN w:val="0"/>
              <w:adjustRightInd w:val="0"/>
              <w:ind w:right="144"/>
            </w:pPr>
            <w:r>
              <w:rPr>
                <w:b/>
                <w:sz w:val="20"/>
              </w:rPr>
              <w:t>Date</w:t>
            </w:r>
          </w:p>
        </w:tc>
        <w:tc>
          <w:tcPr>
            <w:tcW w:w="432" w:type="dxa"/>
            <w:tcBorders>
              <w:top w:val="nil"/>
              <w:left w:val="nil"/>
              <w:bottom w:val="nil"/>
              <w:right w:val="nil"/>
            </w:tcBorders>
          </w:tcPr>
          <w:p w14:paraId="2EF322B1" w14:textId="77777777" w:rsidR="00000000" w:rsidRDefault="006D661E">
            <w:pPr>
              <w:autoSpaceDE w:val="0"/>
              <w:autoSpaceDN w:val="0"/>
              <w:adjustRightInd w:val="0"/>
              <w:ind w:right="144"/>
              <w:jc w:val="center"/>
            </w:pPr>
            <w:r>
              <w:rPr>
                <w:b/>
                <w:sz w:val="20"/>
              </w:rPr>
              <w:t>X</w:t>
            </w:r>
          </w:p>
        </w:tc>
        <w:tc>
          <w:tcPr>
            <w:tcW w:w="14" w:type="dxa"/>
            <w:tcBorders>
              <w:top w:val="nil"/>
              <w:left w:val="nil"/>
              <w:bottom w:val="nil"/>
              <w:right w:val="nil"/>
            </w:tcBorders>
          </w:tcPr>
          <w:p w14:paraId="4086A53C" w14:textId="77777777" w:rsidR="00000000" w:rsidRDefault="006D661E">
            <w:pPr>
              <w:autoSpaceDE w:val="0"/>
              <w:autoSpaceDN w:val="0"/>
              <w:adjustRightInd w:val="0"/>
              <w:ind w:right="144"/>
              <w:jc w:val="center"/>
            </w:pPr>
          </w:p>
        </w:tc>
        <w:tc>
          <w:tcPr>
            <w:tcW w:w="1440" w:type="dxa"/>
            <w:gridSpan w:val="3"/>
            <w:tcBorders>
              <w:top w:val="nil"/>
              <w:left w:val="nil"/>
              <w:bottom w:val="nil"/>
              <w:right w:val="nil"/>
            </w:tcBorders>
          </w:tcPr>
          <w:p w14:paraId="087DCCD6" w14:textId="77777777" w:rsidR="00000000" w:rsidRDefault="006D661E">
            <w:pPr>
              <w:autoSpaceDE w:val="0"/>
              <w:autoSpaceDN w:val="0"/>
              <w:adjustRightInd w:val="0"/>
              <w:ind w:right="144"/>
            </w:pPr>
            <w:r>
              <w:rPr>
                <w:b/>
                <w:sz w:val="20"/>
              </w:rPr>
              <w:t>DT 8/8</w:t>
            </w:r>
          </w:p>
        </w:tc>
      </w:tr>
      <w:tr w:rsidR="00000000" w14:paraId="4BCDCD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BB95BB" w14:textId="77777777" w:rsidR="00000000" w:rsidRDefault="006D661E">
            <w:pPr>
              <w:autoSpaceDE w:val="0"/>
              <w:autoSpaceDN w:val="0"/>
              <w:adjustRightInd w:val="0"/>
              <w:ind w:right="144"/>
            </w:pPr>
          </w:p>
        </w:tc>
        <w:tc>
          <w:tcPr>
            <w:tcW w:w="6523" w:type="dxa"/>
            <w:gridSpan w:val="8"/>
            <w:tcBorders>
              <w:top w:val="nil"/>
              <w:left w:val="nil"/>
              <w:bottom w:val="nil"/>
              <w:right w:val="nil"/>
            </w:tcBorders>
          </w:tcPr>
          <w:p w14:paraId="006C0A25" w14:textId="77777777" w:rsidR="00000000" w:rsidRDefault="006D661E">
            <w:pPr>
              <w:autoSpaceDE w:val="0"/>
              <w:autoSpaceDN w:val="0"/>
              <w:adjustRightInd w:val="0"/>
              <w:ind w:right="144"/>
            </w:pPr>
            <w:r>
              <w:rPr>
                <w:sz w:val="20"/>
              </w:rPr>
              <w:t>Date expressed as CCYYMMDD</w:t>
            </w:r>
          </w:p>
        </w:tc>
      </w:tr>
    </w:tbl>
    <w:p w14:paraId="314F0AAC" w14:textId="77777777" w:rsidR="00000000" w:rsidRDefault="006D661E">
      <w:pPr>
        <w:tabs>
          <w:tab w:val="right" w:pos="1800"/>
          <w:tab w:val="left" w:pos="2160"/>
        </w:tabs>
        <w:autoSpaceDE w:val="0"/>
        <w:autoSpaceDN w:val="0"/>
        <w:adjustRightInd w:val="0"/>
        <w:ind w:left="2160" w:hanging="2160"/>
        <w:rPr>
          <w:b/>
          <w:sz w:val="20"/>
        </w:rPr>
      </w:pPr>
      <w:r>
        <w:rPr>
          <w:sz w:val="20"/>
        </w:rPr>
        <w:br w:type="page"/>
      </w:r>
      <w:bookmarkStart w:id="336" w:name="book27"/>
      <w:bookmarkEnd w:id="336"/>
      <w:r>
        <w:rPr>
          <w:b/>
          <w:sz w:val="20"/>
        </w:rPr>
        <w:lastRenderedPageBreak/>
        <w:tab/>
        <w:t>Segment:</w:t>
      </w:r>
      <w:r>
        <w:rPr>
          <w:b/>
          <w:sz w:val="20"/>
        </w:rPr>
        <w:tab/>
      </w:r>
      <w:r>
        <w:rPr>
          <w:b/>
          <w:sz w:val="40"/>
        </w:rPr>
        <w:t xml:space="preserve">SE </w:t>
      </w:r>
      <w:r>
        <w:rPr>
          <w:b/>
          <w:sz w:val="20"/>
        </w:rPr>
        <w:t>Transaction Set Trailer</w:t>
      </w:r>
    </w:p>
    <w:p w14:paraId="40592447" w14:textId="77777777" w:rsidR="00000000" w:rsidRDefault="006D661E">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36D18FAF"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Loop:</w:t>
      </w:r>
    </w:p>
    <w:p w14:paraId="208208E3"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79BBDEA"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CD17E7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BEE825D" w14:textId="77777777" w:rsidR="00000000" w:rsidRDefault="006D661E">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end of the transaction set and provide the count of the transmitted segments (including the beginning (ST) and ending (SE) segments)</w:t>
      </w:r>
    </w:p>
    <w:p w14:paraId="480BF47D"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DAF3CED"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6C0F796" w14:textId="77777777" w:rsidR="00000000" w:rsidRDefault="006D661E">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AC6711" w14:textId="77777777">
        <w:tblPrEx>
          <w:tblCellMar>
            <w:top w:w="0" w:type="dxa"/>
            <w:left w:w="0" w:type="dxa"/>
            <w:bottom w:w="0" w:type="dxa"/>
            <w:right w:w="0" w:type="dxa"/>
          </w:tblCellMar>
        </w:tblPrEx>
        <w:tc>
          <w:tcPr>
            <w:tcW w:w="1944" w:type="dxa"/>
            <w:tcBorders>
              <w:top w:val="nil"/>
              <w:left w:val="nil"/>
              <w:bottom w:val="nil"/>
              <w:right w:val="nil"/>
            </w:tcBorders>
          </w:tcPr>
          <w:p w14:paraId="03E704C5" w14:textId="77777777" w:rsidR="00000000" w:rsidRDefault="006D661E">
            <w:pPr>
              <w:autoSpaceDE w:val="0"/>
              <w:autoSpaceDN w:val="0"/>
              <w:adjustRightInd w:val="0"/>
              <w:ind w:right="144"/>
              <w:jc w:val="right"/>
            </w:pPr>
            <w:r>
              <w:rPr>
                <w:b/>
                <w:sz w:val="20"/>
              </w:rPr>
              <w:t>Notes:</w:t>
            </w:r>
          </w:p>
        </w:tc>
        <w:tc>
          <w:tcPr>
            <w:tcW w:w="216" w:type="dxa"/>
            <w:tcBorders>
              <w:top w:val="nil"/>
              <w:left w:val="nil"/>
              <w:bottom w:val="nil"/>
              <w:right w:val="nil"/>
            </w:tcBorders>
          </w:tcPr>
          <w:p w14:paraId="50AEB3C9" w14:textId="77777777" w:rsidR="00000000" w:rsidRDefault="006D661E">
            <w:pPr>
              <w:autoSpaceDE w:val="0"/>
              <w:autoSpaceDN w:val="0"/>
              <w:adjustRightInd w:val="0"/>
              <w:ind w:right="144"/>
              <w:jc w:val="right"/>
            </w:pPr>
          </w:p>
        </w:tc>
        <w:tc>
          <w:tcPr>
            <w:tcW w:w="7343" w:type="dxa"/>
            <w:tcBorders>
              <w:top w:val="nil"/>
              <w:left w:val="nil"/>
              <w:bottom w:val="nil"/>
              <w:right w:val="nil"/>
            </w:tcBorders>
            <w:shd w:val="pct20" w:color="auto" w:fill="auto"/>
          </w:tcPr>
          <w:p w14:paraId="59340507" w14:textId="77777777" w:rsidR="00000000" w:rsidRDefault="006D661E">
            <w:pPr>
              <w:autoSpaceDE w:val="0"/>
              <w:autoSpaceDN w:val="0"/>
              <w:adjustRightInd w:val="0"/>
              <w:ind w:right="144"/>
              <w:rPr>
                <w:sz w:val="20"/>
              </w:rPr>
            </w:pPr>
            <w:r>
              <w:rPr>
                <w:sz w:val="20"/>
              </w:rPr>
              <w:t>Required</w:t>
            </w:r>
          </w:p>
          <w:p w14:paraId="3BB1C3AC" w14:textId="77777777" w:rsidR="00000000" w:rsidRDefault="006D661E">
            <w:pPr>
              <w:autoSpaceDE w:val="0"/>
              <w:autoSpaceDN w:val="0"/>
              <w:adjustRightInd w:val="0"/>
              <w:ind w:right="144"/>
            </w:pPr>
          </w:p>
        </w:tc>
      </w:tr>
      <w:tr w:rsidR="00000000" w14:paraId="0BAD8F64" w14:textId="77777777">
        <w:tblPrEx>
          <w:tblCellMar>
            <w:top w:w="0" w:type="dxa"/>
            <w:left w:w="0" w:type="dxa"/>
            <w:bottom w:w="0" w:type="dxa"/>
            <w:right w:w="0" w:type="dxa"/>
          </w:tblCellMar>
        </w:tblPrEx>
        <w:tc>
          <w:tcPr>
            <w:tcW w:w="1944" w:type="dxa"/>
            <w:tcBorders>
              <w:top w:val="nil"/>
              <w:left w:val="nil"/>
              <w:bottom w:val="nil"/>
              <w:right w:val="nil"/>
            </w:tcBorders>
          </w:tcPr>
          <w:p w14:paraId="49FAB8E3" w14:textId="77777777" w:rsidR="00000000" w:rsidRDefault="006D661E">
            <w:pPr>
              <w:autoSpaceDE w:val="0"/>
              <w:autoSpaceDN w:val="0"/>
              <w:adjustRightInd w:val="0"/>
              <w:ind w:right="144"/>
            </w:pPr>
          </w:p>
        </w:tc>
        <w:tc>
          <w:tcPr>
            <w:tcW w:w="216" w:type="dxa"/>
            <w:tcBorders>
              <w:top w:val="nil"/>
              <w:left w:val="nil"/>
              <w:bottom w:val="nil"/>
              <w:right w:val="nil"/>
            </w:tcBorders>
          </w:tcPr>
          <w:p w14:paraId="3293C1C5" w14:textId="77777777" w:rsidR="00000000" w:rsidRDefault="006D661E">
            <w:pPr>
              <w:autoSpaceDE w:val="0"/>
              <w:autoSpaceDN w:val="0"/>
              <w:adjustRightInd w:val="0"/>
              <w:ind w:right="144"/>
            </w:pPr>
          </w:p>
        </w:tc>
        <w:tc>
          <w:tcPr>
            <w:tcW w:w="7343" w:type="dxa"/>
            <w:tcBorders>
              <w:top w:val="nil"/>
              <w:left w:val="nil"/>
              <w:bottom w:val="nil"/>
              <w:right w:val="nil"/>
            </w:tcBorders>
            <w:shd w:val="pct20" w:color="auto" w:fill="auto"/>
          </w:tcPr>
          <w:p w14:paraId="697D6C38" w14:textId="77777777" w:rsidR="00000000" w:rsidRDefault="006D661E">
            <w:pPr>
              <w:autoSpaceDE w:val="0"/>
              <w:autoSpaceDN w:val="0"/>
              <w:adjustRightInd w:val="0"/>
              <w:ind w:right="144"/>
            </w:pPr>
            <w:r>
              <w:rPr>
                <w:sz w:val="20"/>
              </w:rPr>
              <w:t>SE~15~000000001</w:t>
            </w:r>
          </w:p>
        </w:tc>
      </w:tr>
    </w:tbl>
    <w:p w14:paraId="1C62AA26" w14:textId="77777777" w:rsidR="00000000" w:rsidRDefault="006D661E">
      <w:pPr>
        <w:autoSpaceDE w:val="0"/>
        <w:autoSpaceDN w:val="0"/>
        <w:adjustRightInd w:val="0"/>
        <w:rPr>
          <w:sz w:val="20"/>
        </w:rPr>
      </w:pPr>
    </w:p>
    <w:p w14:paraId="10263DD6" w14:textId="77777777" w:rsidR="00000000" w:rsidRDefault="006D661E">
      <w:pPr>
        <w:autoSpaceDE w:val="0"/>
        <w:autoSpaceDN w:val="0"/>
        <w:adjustRightInd w:val="0"/>
        <w:jc w:val="center"/>
        <w:rPr>
          <w:b/>
          <w:sz w:val="20"/>
        </w:rPr>
      </w:pPr>
      <w:r>
        <w:rPr>
          <w:b/>
          <w:sz w:val="20"/>
        </w:rPr>
        <w:t>Data Element Summary</w:t>
      </w:r>
    </w:p>
    <w:p w14:paraId="261EFFE7"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E4C0D7F" w14:textId="77777777" w:rsidR="00000000" w:rsidRDefault="006D661E">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C4B06A0" w14:textId="77777777">
        <w:tblPrEx>
          <w:tblCellMar>
            <w:top w:w="0" w:type="dxa"/>
            <w:left w:w="0" w:type="dxa"/>
            <w:bottom w:w="0" w:type="dxa"/>
            <w:right w:w="0" w:type="dxa"/>
          </w:tblCellMar>
        </w:tblPrEx>
        <w:tc>
          <w:tcPr>
            <w:tcW w:w="1007" w:type="dxa"/>
            <w:tcBorders>
              <w:top w:val="nil"/>
              <w:left w:val="nil"/>
              <w:bottom w:val="nil"/>
              <w:right w:val="nil"/>
            </w:tcBorders>
          </w:tcPr>
          <w:p w14:paraId="16AE8D0B" w14:textId="77777777" w:rsidR="00000000" w:rsidRDefault="006D661E">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165928C" w14:textId="77777777" w:rsidR="00000000" w:rsidRDefault="006D661E">
            <w:pPr>
              <w:autoSpaceDE w:val="0"/>
              <w:autoSpaceDN w:val="0"/>
              <w:adjustRightInd w:val="0"/>
              <w:ind w:right="144"/>
              <w:jc w:val="center"/>
            </w:pPr>
            <w:r>
              <w:rPr>
                <w:b/>
                <w:sz w:val="20"/>
              </w:rPr>
              <w:t>SE01</w:t>
            </w:r>
          </w:p>
        </w:tc>
        <w:tc>
          <w:tcPr>
            <w:tcW w:w="892" w:type="dxa"/>
            <w:tcBorders>
              <w:top w:val="nil"/>
              <w:left w:val="nil"/>
              <w:bottom w:val="nil"/>
              <w:right w:val="nil"/>
            </w:tcBorders>
          </w:tcPr>
          <w:p w14:paraId="70B3DD7F" w14:textId="77777777" w:rsidR="00000000" w:rsidRDefault="006D661E">
            <w:pPr>
              <w:autoSpaceDE w:val="0"/>
              <w:autoSpaceDN w:val="0"/>
              <w:adjustRightInd w:val="0"/>
              <w:ind w:right="144"/>
              <w:jc w:val="center"/>
            </w:pPr>
            <w:r>
              <w:rPr>
                <w:b/>
                <w:sz w:val="20"/>
              </w:rPr>
              <w:t>96</w:t>
            </w:r>
          </w:p>
        </w:tc>
        <w:tc>
          <w:tcPr>
            <w:tcW w:w="4968" w:type="dxa"/>
            <w:tcBorders>
              <w:top w:val="nil"/>
              <w:left w:val="nil"/>
              <w:bottom w:val="nil"/>
              <w:right w:val="nil"/>
            </w:tcBorders>
          </w:tcPr>
          <w:p w14:paraId="3F454CC5" w14:textId="77777777" w:rsidR="00000000" w:rsidRDefault="006D661E">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609EF050"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4C762998"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6C2681B6" w14:textId="77777777" w:rsidR="00000000" w:rsidRDefault="006D661E">
            <w:pPr>
              <w:autoSpaceDE w:val="0"/>
              <w:autoSpaceDN w:val="0"/>
              <w:adjustRightInd w:val="0"/>
              <w:ind w:right="144"/>
            </w:pPr>
            <w:r>
              <w:rPr>
                <w:b/>
                <w:sz w:val="20"/>
              </w:rPr>
              <w:t>N0 1/10</w:t>
            </w:r>
          </w:p>
        </w:tc>
      </w:tr>
      <w:tr w:rsidR="00000000" w14:paraId="1CA6FE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49E3FF"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7EBC6621" w14:textId="77777777" w:rsidR="00000000" w:rsidRDefault="006D661E">
            <w:pPr>
              <w:autoSpaceDE w:val="0"/>
              <w:autoSpaceDN w:val="0"/>
              <w:adjustRightInd w:val="0"/>
              <w:ind w:right="144"/>
            </w:pPr>
            <w:r>
              <w:rPr>
                <w:sz w:val="20"/>
              </w:rPr>
              <w:t>Total number of segments included in a transaction set including ST and SE segments</w:t>
            </w:r>
          </w:p>
        </w:tc>
      </w:tr>
      <w:tr w:rsidR="00000000" w14:paraId="14F0C906" w14:textId="77777777">
        <w:tblPrEx>
          <w:tblCellMar>
            <w:top w:w="0" w:type="dxa"/>
            <w:left w:w="0" w:type="dxa"/>
            <w:bottom w:w="0" w:type="dxa"/>
            <w:right w:w="0" w:type="dxa"/>
          </w:tblCellMar>
        </w:tblPrEx>
        <w:tc>
          <w:tcPr>
            <w:tcW w:w="1007" w:type="dxa"/>
            <w:tcBorders>
              <w:top w:val="nil"/>
              <w:left w:val="nil"/>
              <w:bottom w:val="nil"/>
              <w:right w:val="nil"/>
            </w:tcBorders>
          </w:tcPr>
          <w:p w14:paraId="4D7FEC64" w14:textId="77777777" w:rsidR="00000000" w:rsidRDefault="006D661E">
            <w:pPr>
              <w:autoSpaceDE w:val="0"/>
              <w:autoSpaceDN w:val="0"/>
              <w:adjustRightInd w:val="0"/>
              <w:ind w:right="144"/>
            </w:pPr>
            <w:r>
              <w:rPr>
                <w:b/>
                <w:sz w:val="20"/>
              </w:rPr>
              <w:t>Must Use</w:t>
            </w:r>
          </w:p>
        </w:tc>
        <w:tc>
          <w:tcPr>
            <w:tcW w:w="1080" w:type="dxa"/>
            <w:tcBorders>
              <w:top w:val="nil"/>
              <w:left w:val="nil"/>
              <w:bottom w:val="nil"/>
              <w:right w:val="nil"/>
            </w:tcBorders>
          </w:tcPr>
          <w:p w14:paraId="3F9CA69F" w14:textId="77777777" w:rsidR="00000000" w:rsidRDefault="006D661E">
            <w:pPr>
              <w:autoSpaceDE w:val="0"/>
              <w:autoSpaceDN w:val="0"/>
              <w:adjustRightInd w:val="0"/>
              <w:ind w:right="144"/>
              <w:jc w:val="center"/>
            </w:pPr>
            <w:r>
              <w:rPr>
                <w:b/>
                <w:sz w:val="20"/>
              </w:rPr>
              <w:t>SE02</w:t>
            </w:r>
          </w:p>
        </w:tc>
        <w:tc>
          <w:tcPr>
            <w:tcW w:w="892" w:type="dxa"/>
            <w:tcBorders>
              <w:top w:val="nil"/>
              <w:left w:val="nil"/>
              <w:bottom w:val="nil"/>
              <w:right w:val="nil"/>
            </w:tcBorders>
          </w:tcPr>
          <w:p w14:paraId="77B109FC" w14:textId="77777777" w:rsidR="00000000" w:rsidRDefault="006D661E">
            <w:pPr>
              <w:autoSpaceDE w:val="0"/>
              <w:autoSpaceDN w:val="0"/>
              <w:adjustRightInd w:val="0"/>
              <w:ind w:right="144"/>
              <w:jc w:val="center"/>
            </w:pPr>
            <w:r>
              <w:rPr>
                <w:b/>
                <w:sz w:val="20"/>
              </w:rPr>
              <w:t>329</w:t>
            </w:r>
          </w:p>
        </w:tc>
        <w:tc>
          <w:tcPr>
            <w:tcW w:w="4968" w:type="dxa"/>
            <w:tcBorders>
              <w:top w:val="nil"/>
              <w:left w:val="nil"/>
              <w:bottom w:val="nil"/>
              <w:right w:val="nil"/>
            </w:tcBorders>
          </w:tcPr>
          <w:p w14:paraId="5DD8FBC9" w14:textId="77777777" w:rsidR="00000000" w:rsidRDefault="006D661E">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684035F1" w14:textId="77777777" w:rsidR="00000000" w:rsidRDefault="006D661E">
            <w:pPr>
              <w:autoSpaceDE w:val="0"/>
              <w:autoSpaceDN w:val="0"/>
              <w:adjustRightInd w:val="0"/>
              <w:ind w:right="144"/>
              <w:jc w:val="center"/>
            </w:pPr>
            <w:r>
              <w:rPr>
                <w:b/>
                <w:sz w:val="20"/>
              </w:rPr>
              <w:t>M</w:t>
            </w:r>
          </w:p>
        </w:tc>
        <w:tc>
          <w:tcPr>
            <w:tcW w:w="14" w:type="dxa"/>
            <w:tcBorders>
              <w:top w:val="nil"/>
              <w:left w:val="nil"/>
              <w:bottom w:val="nil"/>
              <w:right w:val="nil"/>
            </w:tcBorders>
          </w:tcPr>
          <w:p w14:paraId="02625C49" w14:textId="77777777" w:rsidR="00000000" w:rsidRDefault="006D661E">
            <w:pPr>
              <w:autoSpaceDE w:val="0"/>
              <w:autoSpaceDN w:val="0"/>
              <w:adjustRightInd w:val="0"/>
              <w:ind w:right="144"/>
              <w:jc w:val="center"/>
            </w:pPr>
          </w:p>
        </w:tc>
        <w:tc>
          <w:tcPr>
            <w:tcW w:w="1440" w:type="dxa"/>
            <w:gridSpan w:val="2"/>
            <w:tcBorders>
              <w:top w:val="nil"/>
              <w:left w:val="nil"/>
              <w:bottom w:val="nil"/>
              <w:right w:val="nil"/>
            </w:tcBorders>
          </w:tcPr>
          <w:p w14:paraId="127B080E" w14:textId="77777777" w:rsidR="00000000" w:rsidRDefault="006D661E">
            <w:pPr>
              <w:autoSpaceDE w:val="0"/>
              <w:autoSpaceDN w:val="0"/>
              <w:adjustRightInd w:val="0"/>
              <w:ind w:right="144"/>
            </w:pPr>
            <w:r>
              <w:rPr>
                <w:b/>
                <w:sz w:val="20"/>
              </w:rPr>
              <w:t>AN 4/9</w:t>
            </w:r>
          </w:p>
        </w:tc>
      </w:tr>
      <w:tr w:rsidR="00000000" w14:paraId="2173C6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5C9DAE" w14:textId="77777777" w:rsidR="00000000" w:rsidRDefault="006D661E">
            <w:pPr>
              <w:autoSpaceDE w:val="0"/>
              <w:autoSpaceDN w:val="0"/>
              <w:adjustRightInd w:val="0"/>
              <w:ind w:right="144"/>
            </w:pPr>
          </w:p>
        </w:tc>
        <w:tc>
          <w:tcPr>
            <w:tcW w:w="6523" w:type="dxa"/>
            <w:gridSpan w:val="4"/>
            <w:tcBorders>
              <w:top w:val="nil"/>
              <w:left w:val="nil"/>
              <w:bottom w:val="nil"/>
              <w:right w:val="nil"/>
            </w:tcBorders>
          </w:tcPr>
          <w:p w14:paraId="201A0663" w14:textId="77777777" w:rsidR="00000000" w:rsidRDefault="006D661E">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18A621D" w14:textId="77777777" w:rsidR="006D661E" w:rsidRDefault="006D661E"/>
    <w:sectPr w:rsidR="006D661E">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1F84A" w14:textId="77777777" w:rsidR="006D661E" w:rsidRDefault="006D661E">
      <w:r>
        <w:separator/>
      </w:r>
    </w:p>
  </w:endnote>
  <w:endnote w:type="continuationSeparator" w:id="0">
    <w:p w14:paraId="706872D2" w14:textId="77777777" w:rsidR="006D661E" w:rsidRDefault="006D661E">
      <w:r>
        <w:continuationSeparator/>
      </w:r>
    </w:p>
  </w:endnote>
  <w:endnote w:type="continuationNotice" w:id="1">
    <w:p w14:paraId="581314FF" w14:textId="77777777" w:rsidR="006D661E" w:rsidRDefault="006D66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70D0" w14:textId="77777777" w:rsidR="00000000" w:rsidRDefault="006D661E">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19C6" w14:textId="77777777" w:rsidR="00000000" w:rsidRDefault="006D661E">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4D523" w14:textId="77777777" w:rsidR="00000000" w:rsidRDefault="006D661E">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1E522" w14:textId="77777777" w:rsidR="006D661E" w:rsidRDefault="006D661E">
      <w:r>
        <w:separator/>
      </w:r>
    </w:p>
  </w:footnote>
  <w:footnote w:type="continuationSeparator" w:id="0">
    <w:p w14:paraId="518AA69C" w14:textId="77777777" w:rsidR="006D661E" w:rsidRDefault="006D661E">
      <w:r>
        <w:continuationSeparator/>
      </w:r>
    </w:p>
  </w:footnote>
  <w:footnote w:type="continuationNotice" w:id="1">
    <w:p w14:paraId="3BE8EDE7" w14:textId="77777777" w:rsidR="006D661E" w:rsidRDefault="006D66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2E7F2" w14:textId="21991E9E" w:rsidR="00D80224" w:rsidRDefault="00C676E0">
    <w:pPr>
      <w:pStyle w:val="Header"/>
      <w:widowControl/>
      <w:jc w:val="right"/>
      <w:rPr>
        <w:ins w:id="337" w:author="ERCOT" w:date="2023-06-08T14:14:00Z"/>
        <w:rFonts w:ascii="Times New Roman" w:hAnsi="Times New Roman" w:cs="Times New Roman"/>
        <w:b/>
        <w:bCs/>
        <w:sz w:val="24"/>
        <w:szCs w:val="24"/>
      </w:rPr>
    </w:pPr>
    <w:del w:id="338" w:author="ERCOT" w:date="2023-06-08T14:14:00Z">
      <w:r>
        <w:rPr>
          <w:rFonts w:ascii="Times New Roman" w:hAnsi="Times New Roman" w:cs="Times New Roman"/>
          <w:b/>
          <w:bCs/>
          <w:sz w:val="24"/>
          <w:szCs w:val="24"/>
        </w:rPr>
        <w:delText>August 1</w:delText>
      </w:r>
      <w:r w:rsidR="00307AB7">
        <w:rPr>
          <w:rFonts w:ascii="Times New Roman" w:hAnsi="Times New Roman" w:cs="Times New Roman"/>
          <w:b/>
          <w:bCs/>
          <w:sz w:val="24"/>
          <w:szCs w:val="24"/>
        </w:rPr>
        <w:delText>, 2023</w:delText>
      </w:r>
    </w:del>
    <w:ins w:id="339" w:author="ERCOT" w:date="2023-06-08T14:14:00Z">
      <w:r w:rsidR="00C45A5F">
        <w:rPr>
          <w:rFonts w:ascii="Times New Roman" w:hAnsi="Times New Roman" w:cs="Times New Roman"/>
          <w:b/>
          <w:bCs/>
          <w:sz w:val="24"/>
          <w:szCs w:val="24"/>
        </w:rPr>
        <w:t>November 11, 2024</w:t>
      </w:r>
    </w:ins>
  </w:p>
  <w:p w14:paraId="6FE92107" w14:textId="77777777" w:rsidR="00D80224" w:rsidRDefault="00D80224">
    <w:pPr>
      <w:pStyle w:val="Header"/>
      <w:widowControl/>
      <w:jc w:val="right"/>
      <w:rPr>
        <w:rFonts w:ascii="Times New Roman" w:hAnsi="Times New Roman" w:cs="Times New Roman"/>
      </w:rPr>
    </w:pPr>
    <w:r>
      <w:rPr>
        <w:rFonts w:ascii="Times New Roman" w:hAnsi="Times New Roman" w:cs="Times New Roman"/>
      </w:rPr>
      <w:t xml:space="preserve">814_03: </w:t>
    </w:r>
    <w:r w:rsidR="00950ADE">
      <w:rPr>
        <w:rFonts w:ascii="Times New Roman" w:hAnsi="Times New Roman" w:cs="Times New Roman"/>
      </w:rPr>
      <w:t>Enrollment</w:t>
    </w:r>
    <w:r>
      <w:rPr>
        <w:rFonts w:ascii="Times New Roman" w:hAnsi="Times New Roman" w:cs="Times New Roman"/>
      </w:rPr>
      <w:t xml:space="preserve"> Notification Request</w:t>
    </w:r>
  </w:p>
  <w:p w14:paraId="5DA4FBE2" w14:textId="3B5D0BE3" w:rsidR="00D80224" w:rsidRDefault="00E84E06">
    <w:pPr>
      <w:pStyle w:val="Header"/>
      <w:jc w:val="right"/>
    </w:pPr>
    <w:r>
      <w:rPr>
        <w:rFonts w:ascii="Times New Roman" w:hAnsi="Times New Roman" w:cs="Times New Roman"/>
      </w:rPr>
      <w:t xml:space="preserve">Version </w:t>
    </w:r>
    <w:del w:id="340" w:author="ERCOT" w:date="2023-06-08T14:14:00Z">
      <w:r w:rsidR="00950ADE">
        <w:rPr>
          <w:rFonts w:ascii="Times New Roman" w:hAnsi="Times New Roman" w:cs="Times New Roman"/>
        </w:rPr>
        <w:delText>4.0</w:delText>
      </w:r>
      <w:r w:rsidR="00510420">
        <w:rPr>
          <w:rFonts w:ascii="Times New Roman" w:hAnsi="Times New Roman" w:cs="Times New Roman"/>
        </w:rPr>
        <w:delText>A</w:delText>
      </w:r>
    </w:del>
    <w:ins w:id="341" w:author="ERCOT" w:date="2023-06-08T14:14:00Z">
      <w:r w:rsidR="009D24C7">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FFFFFFFF"/>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486674389">
    <w:abstractNumId w:val="20"/>
  </w:num>
  <w:num w:numId="2" w16cid:durableId="414938970">
    <w:abstractNumId w:val="19"/>
  </w:num>
  <w:num w:numId="3" w16cid:durableId="348337371">
    <w:abstractNumId w:val="3"/>
  </w:num>
  <w:num w:numId="4" w16cid:durableId="1747730426">
    <w:abstractNumId w:val="10"/>
  </w:num>
  <w:num w:numId="5" w16cid:durableId="735015194">
    <w:abstractNumId w:val="2"/>
  </w:num>
  <w:num w:numId="6" w16cid:durableId="1414859976">
    <w:abstractNumId w:val="13"/>
  </w:num>
  <w:num w:numId="7" w16cid:durableId="268197767">
    <w:abstractNumId w:val="7"/>
  </w:num>
  <w:num w:numId="8" w16cid:durableId="127094505">
    <w:abstractNumId w:val="12"/>
  </w:num>
  <w:num w:numId="9" w16cid:durableId="268860352">
    <w:abstractNumId w:val="8"/>
  </w:num>
  <w:num w:numId="10" w16cid:durableId="1482313379">
    <w:abstractNumId w:val="15"/>
  </w:num>
  <w:num w:numId="11" w16cid:durableId="236745711">
    <w:abstractNumId w:val="6"/>
  </w:num>
  <w:num w:numId="12" w16cid:durableId="1494029841">
    <w:abstractNumId w:val="0"/>
  </w:num>
  <w:num w:numId="13" w16cid:durableId="1286036529">
    <w:abstractNumId w:val="5"/>
  </w:num>
  <w:num w:numId="14" w16cid:durableId="342319172">
    <w:abstractNumId w:val="9"/>
  </w:num>
  <w:num w:numId="15" w16cid:durableId="1710521770">
    <w:abstractNumId w:val="14"/>
  </w:num>
  <w:num w:numId="16" w16cid:durableId="1025133462">
    <w:abstractNumId w:val="4"/>
  </w:num>
  <w:num w:numId="17" w16cid:durableId="1837920548">
    <w:abstractNumId w:val="18"/>
  </w:num>
  <w:num w:numId="18" w16cid:durableId="968052108">
    <w:abstractNumId w:val="11"/>
  </w:num>
  <w:num w:numId="19" w16cid:durableId="1116216717">
    <w:abstractNumId w:val="1"/>
  </w:num>
  <w:num w:numId="20" w16cid:durableId="1934970881">
    <w:abstractNumId w:val="16"/>
  </w:num>
  <w:num w:numId="21" w16cid:durableId="67314931">
    <w:abstractNumId w:val="16"/>
    <w:lvlOverride w:ilvl="0"/>
  </w:num>
  <w:num w:numId="22" w16cid:durableId="1055200976">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D80224"/>
    <w:rsid w:val="00012BE7"/>
    <w:rsid w:val="000652F5"/>
    <w:rsid w:val="00073C1B"/>
    <w:rsid w:val="000A28CE"/>
    <w:rsid w:val="000B638C"/>
    <w:rsid w:val="000C2F1C"/>
    <w:rsid w:val="0011203D"/>
    <w:rsid w:val="0011657E"/>
    <w:rsid w:val="001850C3"/>
    <w:rsid w:val="001918B6"/>
    <w:rsid w:val="001A2E5D"/>
    <w:rsid w:val="001E2A8A"/>
    <w:rsid w:val="001E442A"/>
    <w:rsid w:val="001E5EF3"/>
    <w:rsid w:val="00200C2A"/>
    <w:rsid w:val="00257DFD"/>
    <w:rsid w:val="00274EDF"/>
    <w:rsid w:val="002A450C"/>
    <w:rsid w:val="002B2786"/>
    <w:rsid w:val="002C7E2D"/>
    <w:rsid w:val="002D1A29"/>
    <w:rsid w:val="002E5C06"/>
    <w:rsid w:val="003057C7"/>
    <w:rsid w:val="00307AB7"/>
    <w:rsid w:val="003177EF"/>
    <w:rsid w:val="003346FB"/>
    <w:rsid w:val="00335E3E"/>
    <w:rsid w:val="003A5CBE"/>
    <w:rsid w:val="003C6B32"/>
    <w:rsid w:val="003E3F11"/>
    <w:rsid w:val="00424672"/>
    <w:rsid w:val="0046776B"/>
    <w:rsid w:val="0048202E"/>
    <w:rsid w:val="004A7C2D"/>
    <w:rsid w:val="00502ECA"/>
    <w:rsid w:val="00510420"/>
    <w:rsid w:val="00546E95"/>
    <w:rsid w:val="005613D9"/>
    <w:rsid w:val="005914E6"/>
    <w:rsid w:val="005C428C"/>
    <w:rsid w:val="005F49FA"/>
    <w:rsid w:val="0061273B"/>
    <w:rsid w:val="00672C59"/>
    <w:rsid w:val="006A0BD3"/>
    <w:rsid w:val="006B3C32"/>
    <w:rsid w:val="006C363F"/>
    <w:rsid w:val="006D661E"/>
    <w:rsid w:val="006E13C2"/>
    <w:rsid w:val="007403EE"/>
    <w:rsid w:val="0074500E"/>
    <w:rsid w:val="00751A63"/>
    <w:rsid w:val="00752F40"/>
    <w:rsid w:val="007705E8"/>
    <w:rsid w:val="0079789C"/>
    <w:rsid w:val="007F65A1"/>
    <w:rsid w:val="008149FF"/>
    <w:rsid w:val="008313E1"/>
    <w:rsid w:val="008350EE"/>
    <w:rsid w:val="008413B2"/>
    <w:rsid w:val="00860B0C"/>
    <w:rsid w:val="008850F1"/>
    <w:rsid w:val="00895634"/>
    <w:rsid w:val="008B6072"/>
    <w:rsid w:val="008D4D51"/>
    <w:rsid w:val="00920224"/>
    <w:rsid w:val="00934A0D"/>
    <w:rsid w:val="00950ADE"/>
    <w:rsid w:val="009C4692"/>
    <w:rsid w:val="009D24C7"/>
    <w:rsid w:val="009D393D"/>
    <w:rsid w:val="009F448F"/>
    <w:rsid w:val="00A0128F"/>
    <w:rsid w:val="00A05B3C"/>
    <w:rsid w:val="00A13AC8"/>
    <w:rsid w:val="00A353F5"/>
    <w:rsid w:val="00A519B8"/>
    <w:rsid w:val="00A6695A"/>
    <w:rsid w:val="00A862D6"/>
    <w:rsid w:val="00AD3617"/>
    <w:rsid w:val="00AD5426"/>
    <w:rsid w:val="00AD7EFD"/>
    <w:rsid w:val="00AE7132"/>
    <w:rsid w:val="00AF1C77"/>
    <w:rsid w:val="00B53A53"/>
    <w:rsid w:val="00B768F0"/>
    <w:rsid w:val="00B9429C"/>
    <w:rsid w:val="00BA3AFE"/>
    <w:rsid w:val="00C45A5F"/>
    <w:rsid w:val="00C676E0"/>
    <w:rsid w:val="00C71513"/>
    <w:rsid w:val="00C969EB"/>
    <w:rsid w:val="00CA3619"/>
    <w:rsid w:val="00CC3FB6"/>
    <w:rsid w:val="00CC78C1"/>
    <w:rsid w:val="00CE55F0"/>
    <w:rsid w:val="00D02AC0"/>
    <w:rsid w:val="00D070EB"/>
    <w:rsid w:val="00D53688"/>
    <w:rsid w:val="00D80224"/>
    <w:rsid w:val="00D85ECD"/>
    <w:rsid w:val="00DD7FCD"/>
    <w:rsid w:val="00E00EEB"/>
    <w:rsid w:val="00E03D85"/>
    <w:rsid w:val="00E40852"/>
    <w:rsid w:val="00E84E06"/>
    <w:rsid w:val="00E95DE9"/>
    <w:rsid w:val="00E967E2"/>
    <w:rsid w:val="00EB24B1"/>
    <w:rsid w:val="00F248A4"/>
    <w:rsid w:val="00F27164"/>
    <w:rsid w:val="00F33B4B"/>
    <w:rsid w:val="00F57EA5"/>
    <w:rsid w:val="00F75D77"/>
    <w:rsid w:val="00F874EC"/>
    <w:rsid w:val="00FB0BED"/>
    <w:rsid w:val="00FB33DA"/>
    <w:rsid w:val="00FB36D5"/>
    <w:rsid w:val="00FE5283"/>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ocId w14:val="7C427F3C"/>
  <w14:defaultImageDpi w14:val="0"/>
  <w15:docId w15:val="{8BD045DA-7CD8-4EB5-AAA4-EE7732DB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EF3"/>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rsid w:val="006D66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2A450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40</Pages>
  <Words>9300</Words>
  <Characters>53016</Characters>
  <Application>Microsoft Office Word</Application>
  <DocSecurity>0</DocSecurity>
  <Lines>441</Lines>
  <Paragraphs>124</Paragraphs>
  <ScaleCrop>false</ScaleCrop>
  <Company> </Company>
  <LinksUpToDate>false</LinksUpToDate>
  <CharactersWithSpaces>62192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2023-06-08T23:29:00Z</dcterms:created>
  <dcterms:modified xsi:type="dcterms:W3CDTF">2023-06-08T19:24:00Z</dcterms:modified>
</cp:coreProperties>
</file>