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6A916510" w:rsidR="00C97625" w:rsidRDefault="00DE706B" w:rsidP="00D54DC7">
            <w:pPr>
              <w:pStyle w:val="Header"/>
            </w:pPr>
            <w:r>
              <w:t xml:space="preserve">OBDRR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38D260DD" w:rsidR="00C97625" w:rsidRPr="00595DDC" w:rsidRDefault="003E74B7" w:rsidP="00F45441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="00F45441" w:rsidRPr="003E74B7">
                <w:rPr>
                  <w:rStyle w:val="Hyperlink"/>
                </w:rPr>
                <w:t>047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7402004D" w:rsidR="00C97625" w:rsidRDefault="00DE706B" w:rsidP="00D54DC7">
            <w:pPr>
              <w:pStyle w:val="Header"/>
            </w:pPr>
            <w:r>
              <w:t xml:space="preserve">OBDRR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5261DAE0" w:rsidR="00C97625" w:rsidRPr="009F3D0E" w:rsidRDefault="00DE706B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Revision to ERS Procurement Methodology regarding Unused Funds from Previous Terms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58D602AC" w:rsidR="00FC0BDC" w:rsidRPr="009F3D0E" w:rsidRDefault="00F45441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June 30, 2023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1D9B2F65" w:rsidR="00B17049" w:rsidRPr="00511748" w:rsidRDefault="00741D65" w:rsidP="00B0156D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 xml:space="preserve">This </w:t>
            </w:r>
            <w:r w:rsidR="00DE706B">
              <w:t>Other Binding Document</w:t>
            </w:r>
            <w:r w:rsidR="00DE706B" w:rsidRPr="00FB509B">
              <w:t xml:space="preserve"> Revision Request</w:t>
            </w:r>
            <w:r w:rsidR="00DE706B">
              <w:t xml:space="preserve"> (OBDRR) </w:t>
            </w:r>
            <w:r>
              <w:rPr>
                <w:rFonts w:cs="Arial"/>
              </w:rPr>
              <w:t>can take effect following</w:t>
            </w:r>
            <w:r w:rsidRPr="00511748">
              <w:rPr>
                <w:rFonts w:cs="Arial"/>
              </w:rPr>
              <w:t xml:space="preserve"> </w:t>
            </w:r>
            <w:r w:rsidRPr="00931063">
              <w:rPr>
                <w:rFonts w:cs="Arial"/>
              </w:rPr>
              <w:t>Public</w:t>
            </w:r>
            <w:r>
              <w:rPr>
                <w:rFonts w:cs="Arial"/>
              </w:rPr>
              <w:t xml:space="preserve"> Utility Commission of Texas </w:t>
            </w:r>
            <w:r w:rsidRPr="00931063">
              <w:rPr>
                <w:rFonts w:cs="Arial"/>
              </w:rPr>
              <w:t>(</w:t>
            </w:r>
            <w:r>
              <w:rPr>
                <w:rFonts w:cs="Arial"/>
              </w:rPr>
              <w:t>PUCT</w:t>
            </w:r>
            <w:r w:rsidRPr="00931063">
              <w:rPr>
                <w:rFonts w:cs="Arial"/>
              </w:rPr>
              <w:t>)</w:t>
            </w:r>
            <w:r>
              <w:rPr>
                <w:rFonts w:cs="Arial"/>
              </w:rPr>
              <w:t xml:space="preserve"> approval.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4E5F8CEF" w:rsidR="004D252E" w:rsidRPr="009266AD" w:rsidRDefault="00DE706B" w:rsidP="00D54DC7">
            <w:pPr>
              <w:pStyle w:val="NormalArial"/>
              <w:rPr>
                <w:sz w:val="22"/>
                <w:szCs w:val="22"/>
              </w:rPr>
            </w:pPr>
            <w:r w:rsidRPr="00DE706B">
              <w:rPr>
                <w:rFonts w:cs="Arial"/>
              </w:rPr>
              <w:t xml:space="preserve">ERCOT will update its business processes to implement this </w:t>
            </w:r>
            <w:r>
              <w:rPr>
                <w:rFonts w:cs="Arial"/>
              </w:rPr>
              <w:t>OBDRR</w:t>
            </w:r>
            <w:r w:rsidRPr="00DE706B">
              <w:rPr>
                <w:rFonts w:cs="Arial"/>
              </w:rPr>
              <w:t>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739CB747" w:rsidR="000A2646" w:rsidRPr="00A36BDB" w:rsidRDefault="00877DBE" w:rsidP="0088379F">
            <w:pPr>
              <w:pStyle w:val="NormalArial"/>
            </w:pPr>
            <w:r>
              <w:t>None.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6CB73" w14:textId="77777777" w:rsidR="009255E3" w:rsidRDefault="009255E3">
      <w:r>
        <w:separator/>
      </w:r>
    </w:p>
  </w:endnote>
  <w:endnote w:type="continuationSeparator" w:id="0">
    <w:p w14:paraId="2C1B0168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716DAB3D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>
      <w:rPr>
        <w:rFonts w:ascii="Arial" w:hAnsi="Arial"/>
        <w:sz w:val="18"/>
      </w:rPr>
      <w:fldChar w:fldCharType="end"/>
    </w:r>
    <w:r w:rsidR="00F45441">
      <w:rPr>
        <w:rFonts w:ascii="Arial" w:hAnsi="Arial"/>
        <w:sz w:val="18"/>
      </w:rPr>
      <w:t>047OBDRR-02 Impact Analysis 063023</w:t>
    </w:r>
    <w:r w:rsidR="00F45441">
      <w:rPr>
        <w:rFonts w:ascii="Arial" w:hAnsi="Arial"/>
        <w:sz w:val="18"/>
      </w:rPr>
      <w:tab/>
    </w:r>
    <w:r w:rsidR="006B0C5E">
      <w:rPr>
        <w:rFonts w:ascii="Arial" w:hAnsi="Arial"/>
        <w:sz w:val="18"/>
      </w:rPr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1C18F" w14:textId="77777777" w:rsidR="009255E3" w:rsidRDefault="009255E3">
      <w:r>
        <w:separator/>
      </w:r>
    </w:p>
  </w:footnote>
  <w:footnote w:type="continuationSeparator" w:id="0">
    <w:p w14:paraId="60EFD7FD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866722">
    <w:abstractNumId w:val="0"/>
  </w:num>
  <w:num w:numId="2" w16cid:durableId="7952874">
    <w:abstractNumId w:val="4"/>
  </w:num>
  <w:num w:numId="3" w16cid:durableId="168062367">
    <w:abstractNumId w:val="2"/>
  </w:num>
  <w:num w:numId="4" w16cid:durableId="407459279">
    <w:abstractNumId w:val="1"/>
  </w:num>
  <w:num w:numId="5" w16cid:durableId="1784224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B7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325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1D65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255A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758EB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DE706B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441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3E74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OBDRR04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3</cp:revision>
  <cp:lastPrinted>2007-01-12T13:31:00Z</cp:lastPrinted>
  <dcterms:created xsi:type="dcterms:W3CDTF">2023-06-30T16:33:00Z</dcterms:created>
  <dcterms:modified xsi:type="dcterms:W3CDTF">2023-06-30T16:34:00Z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